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7D95CDC2" w:rsidR="00A353D7" w:rsidRPr="00CC2C3C" w:rsidRDefault="00B11DBE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>
              <w:rPr>
                <w:b w:val="0"/>
              </w:rPr>
              <w:t>EMLSR Switch Back PDT</w:t>
            </w:r>
            <w:r w:rsidR="00CA1F48">
              <w:rPr>
                <w:b w:val="0"/>
              </w:rPr>
              <w:t xml:space="preserve"> 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0A1CF9B7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F9659C">
              <w:rPr>
                <w:b w:val="0"/>
                <w:sz w:val="20"/>
              </w:rPr>
              <w:t>September</w:t>
            </w:r>
            <w:r w:rsidR="00B5532C">
              <w:rPr>
                <w:b w:val="0"/>
                <w:sz w:val="20"/>
              </w:rPr>
              <w:t xml:space="preserve"> </w:t>
            </w:r>
            <w:r w:rsidR="005918B0">
              <w:rPr>
                <w:b w:val="0"/>
                <w:sz w:val="20"/>
              </w:rPr>
              <w:t>11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E006F9">
              <w:rPr>
                <w:b w:val="0"/>
                <w:sz w:val="20"/>
              </w:rPr>
              <w:t>1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160B6B" w:rsidRPr="00CC2C3C" w14:paraId="14952E9D" w14:textId="77777777" w:rsidTr="00E547CE">
        <w:trPr>
          <w:jc w:val="center"/>
        </w:trPr>
        <w:tc>
          <w:tcPr>
            <w:tcW w:w="1705" w:type="dxa"/>
            <w:vAlign w:val="center"/>
          </w:tcPr>
          <w:p w14:paraId="148DA94C" w14:textId="039A9430" w:rsidR="00160B6B" w:rsidRPr="000A26E7" w:rsidRDefault="00160B6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Gaurang Naik</w:t>
            </w:r>
          </w:p>
        </w:tc>
        <w:tc>
          <w:tcPr>
            <w:tcW w:w="1695" w:type="dxa"/>
            <w:vAlign w:val="center"/>
          </w:tcPr>
          <w:p w14:paraId="19A490FE" w14:textId="29BA2EF7" w:rsidR="00160B6B" w:rsidRPr="000A26E7" w:rsidRDefault="00160B6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595B2595" w14:textId="77777777" w:rsidR="00160B6B" w:rsidRPr="000A26E7" w:rsidRDefault="00160B6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8BD9FA5" w14:textId="77777777" w:rsidR="00160B6B" w:rsidRPr="000A26E7" w:rsidRDefault="00160B6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DA2409A" w14:textId="4172337D" w:rsidR="00160B6B" w:rsidRPr="000A26E7" w:rsidRDefault="00160B6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gnaik@qti.qualcomm.com</w:t>
            </w:r>
          </w:p>
        </w:tc>
      </w:tr>
      <w:tr w:rsidR="00A353D7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77777777" w:rsidR="00A353D7" w:rsidRPr="000A26E7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A26E7"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95" w:type="dxa"/>
            <w:vAlign w:val="center"/>
          </w:tcPr>
          <w:p w14:paraId="59BAB3D0" w14:textId="77777777" w:rsidR="00A353D7" w:rsidRPr="000A26E7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A26E7"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5A0E57A8" w14:textId="26CE0BAD" w:rsidR="00A353D7" w:rsidRPr="000A26E7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A353D7" w:rsidRPr="000A26E7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77777777" w:rsidR="00A353D7" w:rsidRPr="000A26E7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 w:rsidRPr="000A26E7">
              <w:rPr>
                <w:b w:val="0"/>
                <w:sz w:val="16"/>
                <w:szCs w:val="18"/>
                <w:lang w:eastAsia="ko-KR"/>
              </w:rPr>
              <w:t>appatil@qti.qualcomm.com</w:t>
            </w:r>
          </w:p>
        </w:tc>
      </w:tr>
      <w:tr w:rsidR="00E806DA" w:rsidRPr="00CC2C3C" w14:paraId="596ED9DB" w14:textId="77777777" w:rsidTr="00E547CE">
        <w:trPr>
          <w:jc w:val="center"/>
        </w:trPr>
        <w:tc>
          <w:tcPr>
            <w:tcW w:w="1705" w:type="dxa"/>
            <w:vAlign w:val="center"/>
          </w:tcPr>
          <w:p w14:paraId="008ECE2D" w14:textId="77777777" w:rsidR="00E806DA" w:rsidRPr="00CC2C3C" w:rsidRDefault="00E806DA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695" w:type="dxa"/>
            <w:vAlign w:val="center"/>
          </w:tcPr>
          <w:p w14:paraId="018848BA" w14:textId="77777777" w:rsidR="00E806DA" w:rsidRPr="00CC2C3C" w:rsidRDefault="00E806DA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0795BABC" w14:textId="02701AAB" w:rsidR="00E806DA" w:rsidRPr="00CC2C3C" w:rsidRDefault="00E806DA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6296257" w14:textId="49A2B7C0" w:rsidR="00E806DA" w:rsidRPr="00CC2C3C" w:rsidRDefault="00E806DA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4CAE653E" w14:textId="77777777" w:rsidR="00E806DA" w:rsidRPr="000A26E7" w:rsidRDefault="00E806DA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0A26E7">
              <w:rPr>
                <w:b w:val="0"/>
                <w:sz w:val="16"/>
                <w:szCs w:val="18"/>
                <w:lang w:eastAsia="ko-KR"/>
              </w:rPr>
              <w:t>aasterja@qti.qualcomm.com</w:t>
            </w:r>
          </w:p>
        </w:tc>
      </w:tr>
      <w:tr w:rsidR="009D259B" w:rsidRPr="00CC2C3C" w14:paraId="7B454511" w14:textId="77777777" w:rsidTr="00E547CE">
        <w:trPr>
          <w:jc w:val="center"/>
        </w:trPr>
        <w:tc>
          <w:tcPr>
            <w:tcW w:w="1705" w:type="dxa"/>
            <w:vAlign w:val="center"/>
          </w:tcPr>
          <w:p w14:paraId="72E4C5DE" w14:textId="77777777" w:rsidR="009D259B" w:rsidRPr="000A26E7" w:rsidRDefault="009D259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695" w:type="dxa"/>
            <w:vAlign w:val="center"/>
          </w:tcPr>
          <w:p w14:paraId="4D87BD59" w14:textId="77777777" w:rsidR="009D259B" w:rsidRDefault="009D259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721224CA" w14:textId="3B6A5253" w:rsidR="009D259B" w:rsidRPr="000A26E7" w:rsidRDefault="009D259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D1A46B4" w14:textId="21BBC466" w:rsidR="009D259B" w:rsidRPr="00BF7A21" w:rsidRDefault="009D259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41741D5" w14:textId="77777777" w:rsidR="009D259B" w:rsidRPr="00BF7A21" w:rsidRDefault="009D259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 w:rsidRPr="00BF7A21">
              <w:rPr>
                <w:b w:val="0"/>
                <w:sz w:val="16"/>
                <w:szCs w:val="18"/>
                <w:lang w:eastAsia="ko-KR"/>
              </w:rPr>
              <w:t>gc</w:t>
            </w:r>
            <w:r>
              <w:rPr>
                <w:b w:val="0"/>
                <w:sz w:val="16"/>
                <w:szCs w:val="18"/>
                <w:lang w:eastAsia="ko-KR"/>
              </w:rPr>
              <w:t>herian</w:t>
            </w:r>
            <w:r w:rsidRPr="00BF7A21">
              <w:rPr>
                <w:b w:val="0"/>
                <w:sz w:val="16"/>
                <w:szCs w:val="18"/>
                <w:lang w:eastAsia="ko-KR"/>
              </w:rPr>
              <w:t>@qti.qualcomm.com</w:t>
            </w:r>
          </w:p>
        </w:tc>
      </w:tr>
      <w:tr w:rsidR="009A1B64" w:rsidRPr="00CC2C3C" w14:paraId="7B28DFFE" w14:textId="77777777" w:rsidTr="00E547CE">
        <w:trPr>
          <w:jc w:val="center"/>
        </w:trPr>
        <w:tc>
          <w:tcPr>
            <w:tcW w:w="1705" w:type="dxa"/>
            <w:vAlign w:val="center"/>
          </w:tcPr>
          <w:p w14:paraId="6F485E00" w14:textId="364009EF" w:rsidR="009A1B64" w:rsidRDefault="009A1B64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Duncan Ho</w:t>
            </w:r>
          </w:p>
        </w:tc>
        <w:tc>
          <w:tcPr>
            <w:tcW w:w="1695" w:type="dxa"/>
            <w:vAlign w:val="center"/>
          </w:tcPr>
          <w:p w14:paraId="464B278D" w14:textId="2D6A45FD" w:rsidR="009A1B64" w:rsidRDefault="009A1B64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4C39284F" w14:textId="77777777" w:rsidR="009A1B64" w:rsidRPr="000A26E7" w:rsidRDefault="009A1B64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CC419B" w14:textId="77777777" w:rsidR="009A1B64" w:rsidRPr="00BF7A21" w:rsidRDefault="009A1B64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1FDA829" w14:textId="3F9C1512" w:rsidR="009A1B64" w:rsidRPr="00BF7A21" w:rsidRDefault="009A1B64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dho@qti.qualcomm.com</w:t>
            </w:r>
          </w:p>
        </w:tc>
      </w:tr>
      <w:tr w:rsidR="009A1B64" w:rsidRPr="00CC2C3C" w14:paraId="25F6F9E0" w14:textId="77777777" w:rsidTr="00E547CE">
        <w:trPr>
          <w:jc w:val="center"/>
        </w:trPr>
        <w:tc>
          <w:tcPr>
            <w:tcW w:w="1705" w:type="dxa"/>
            <w:vAlign w:val="center"/>
          </w:tcPr>
          <w:p w14:paraId="39F3BE09" w14:textId="7F170A2D" w:rsidR="009A1B64" w:rsidRDefault="009A1B64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Yanjun Sun</w:t>
            </w:r>
          </w:p>
        </w:tc>
        <w:tc>
          <w:tcPr>
            <w:tcW w:w="1695" w:type="dxa"/>
            <w:vAlign w:val="center"/>
          </w:tcPr>
          <w:p w14:paraId="56CE3A28" w14:textId="149DC8C4" w:rsidR="009A1B64" w:rsidRDefault="009A1B64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4099F709" w14:textId="77777777" w:rsidR="009A1B64" w:rsidRPr="000A26E7" w:rsidRDefault="009A1B64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DA6DA53" w14:textId="77777777" w:rsidR="009A1B64" w:rsidRPr="00BF7A21" w:rsidRDefault="009A1B64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5129BFD" w14:textId="6DDE4DB7" w:rsidR="009A1B64" w:rsidRPr="00BF7A21" w:rsidRDefault="00F421A5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yanjuns@qti.qualcomm.com</w:t>
            </w:r>
          </w:p>
        </w:tc>
      </w:tr>
      <w:tr w:rsidR="00566807" w:rsidRPr="00CC2C3C" w14:paraId="5F2A71D8" w14:textId="77777777" w:rsidTr="00E547CE">
        <w:trPr>
          <w:jc w:val="center"/>
        </w:trPr>
        <w:tc>
          <w:tcPr>
            <w:tcW w:w="1705" w:type="dxa"/>
            <w:vAlign w:val="center"/>
          </w:tcPr>
          <w:p w14:paraId="3FDB37B4" w14:textId="3453E7F6" w:rsidR="00566807" w:rsidRDefault="0056680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Abdel Karim Ajami</w:t>
            </w:r>
          </w:p>
        </w:tc>
        <w:tc>
          <w:tcPr>
            <w:tcW w:w="1695" w:type="dxa"/>
            <w:vAlign w:val="center"/>
          </w:tcPr>
          <w:p w14:paraId="57F4CB62" w14:textId="26545104" w:rsidR="00566807" w:rsidRDefault="0056680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652B4405" w14:textId="77777777" w:rsidR="00566807" w:rsidRPr="000A26E7" w:rsidRDefault="0056680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DD505A" w14:textId="77777777" w:rsidR="00566807" w:rsidRPr="00BF7A21" w:rsidRDefault="0056680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1060730D" w14:textId="48EE3746" w:rsidR="00566807" w:rsidRDefault="001F142A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aajami@qti.qualcomm.com</w:t>
            </w: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474A4766" w14:textId="00C6316D" w:rsidR="009C3F3E" w:rsidRPr="00C233DB" w:rsidRDefault="004D2B61" w:rsidP="00C75F57">
      <w:pPr>
        <w:suppressAutoHyphens/>
        <w:jc w:val="both"/>
        <w:rPr>
          <w:rFonts w:ascii="Times New Roman" w:hAnsi="Times New Roman" w:cs="Times New Roman"/>
          <w:sz w:val="18"/>
          <w:szCs w:val="18"/>
          <w:lang w:eastAsia="ko-KR"/>
        </w:rPr>
      </w:pPr>
      <w:bookmarkStart w:id="0" w:name="_Hlk13974497"/>
      <w:r>
        <w:rPr>
          <w:rFonts w:cs="Times New Roman"/>
          <w:sz w:val="18"/>
          <w:szCs w:val="18"/>
          <w:lang w:eastAsia="ko-KR"/>
        </w:rPr>
        <w:t>This document proposes spec text for EMLSR switch</w:t>
      </w:r>
      <w:r w:rsidR="00D83C43">
        <w:rPr>
          <w:rFonts w:cs="Times New Roman"/>
          <w:sz w:val="18"/>
          <w:szCs w:val="18"/>
          <w:lang w:eastAsia="ko-KR"/>
        </w:rPr>
        <w:t xml:space="preserve"> back operation.</w:t>
      </w:r>
      <w:r w:rsidR="00710038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</w:t>
      </w:r>
    </w:p>
    <w:bookmarkEnd w:id="0"/>
    <w:p w14:paraId="4F0ECC3D" w14:textId="77777777" w:rsidR="00532160" w:rsidRPr="00CE1ADE" w:rsidRDefault="00532160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6F2A05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</w:pPr>
      <w:r w:rsidRPr="006F2A05"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  <w:t>Revisions:</w:t>
      </w:r>
    </w:p>
    <w:p w14:paraId="5D21553B" w14:textId="41CF9AB1" w:rsidR="00814465" w:rsidRPr="00464DAA" w:rsidRDefault="0067472C" w:rsidP="00464DAA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42C42603" w14:textId="7D14AE60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lastRenderedPageBreak/>
        <w:t>Editing instructions formatted like this are intended to be copied into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4E145318" w:rsidR="0038628A" w:rsidRDefault="00A353D7" w:rsidP="0038628A">
      <w:pPr>
        <w:suppressAutoHyphens/>
        <w:spacing w:after="0" w:line="240" w:lineRule="auto"/>
        <w:rPr>
          <w:b/>
          <w:i/>
          <w:iCs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15A92844" w14:textId="15008441" w:rsidR="00DC3EBB" w:rsidRDefault="002979AC" w:rsidP="00C94240">
      <w:pPr>
        <w:spacing w:before="240"/>
        <w:rPr>
          <w:rFonts w:ascii="Arial" w:hAnsi="Arial" w:cs="Arial"/>
          <w:b/>
          <w:bCs/>
          <w:sz w:val="20"/>
          <w:szCs w:val="20"/>
          <w:lang w:eastAsia="ko-KR"/>
        </w:rPr>
      </w:pPr>
      <w:r>
        <w:rPr>
          <w:rFonts w:ascii="Arial" w:hAnsi="Arial" w:cs="Arial"/>
          <w:b/>
          <w:bCs/>
          <w:sz w:val="20"/>
          <w:szCs w:val="20"/>
          <w:lang w:eastAsia="ko-KR"/>
        </w:rPr>
        <w:t>35</w:t>
      </w:r>
      <w:r w:rsidR="00B56F93">
        <w:rPr>
          <w:rFonts w:ascii="Arial" w:hAnsi="Arial" w:cs="Arial"/>
          <w:b/>
          <w:bCs/>
          <w:sz w:val="20"/>
          <w:szCs w:val="20"/>
          <w:lang w:eastAsia="ko-KR"/>
        </w:rPr>
        <w:t>.</w:t>
      </w:r>
      <w:r>
        <w:rPr>
          <w:rFonts w:ascii="Arial" w:hAnsi="Arial" w:cs="Arial"/>
          <w:b/>
          <w:bCs/>
          <w:sz w:val="20"/>
          <w:szCs w:val="20"/>
          <w:lang w:eastAsia="ko-KR"/>
        </w:rPr>
        <w:t>3</w:t>
      </w:r>
      <w:r w:rsidR="00B56F93">
        <w:rPr>
          <w:rFonts w:ascii="Arial" w:hAnsi="Arial" w:cs="Arial"/>
          <w:b/>
          <w:bCs/>
          <w:sz w:val="20"/>
          <w:szCs w:val="20"/>
          <w:lang w:eastAsia="ko-KR"/>
        </w:rPr>
        <w:t>.</w:t>
      </w:r>
      <w:r>
        <w:rPr>
          <w:rFonts w:ascii="Arial" w:hAnsi="Arial" w:cs="Arial"/>
          <w:b/>
          <w:bCs/>
          <w:sz w:val="20"/>
          <w:szCs w:val="20"/>
          <w:lang w:eastAsia="ko-KR"/>
        </w:rPr>
        <w:t>16 Enhanced multi-link single radio operation</w:t>
      </w:r>
    </w:p>
    <w:p w14:paraId="4FDE7D5D" w14:textId="5D55EA26" w:rsidR="00D95B87" w:rsidRDefault="00C96F09" w:rsidP="00C94240">
      <w:pPr>
        <w:spacing w:before="240"/>
        <w:rPr>
          <w:rFonts w:ascii="Times New Roman" w:hAnsi="Times New Roman" w:cs="Times New Roman"/>
          <w:b/>
          <w:bCs/>
          <w:i/>
          <w:iCs/>
          <w:sz w:val="20"/>
          <w:szCs w:val="20"/>
          <w:lang w:eastAsia="ko-KR"/>
        </w:rPr>
      </w:pPr>
      <w:r w:rsidRPr="00C4390E">
        <w:rPr>
          <w:rFonts w:ascii="Times New Roman" w:hAnsi="Times New Roman" w:cs="Times New Roman"/>
          <w:b/>
          <w:bCs/>
          <w:i/>
          <w:iCs/>
          <w:sz w:val="20"/>
          <w:szCs w:val="20"/>
          <w:highlight w:val="yellow"/>
          <w:lang w:eastAsia="ko-KR"/>
        </w:rPr>
        <w:t>TGbe editor: Please add the following paragraph below the NOTE as shown below:</w:t>
      </w:r>
    </w:p>
    <w:p w14:paraId="440491D7" w14:textId="54C69F94" w:rsidR="00351B04" w:rsidRPr="00351B04" w:rsidRDefault="00351B04" w:rsidP="00C94240">
      <w:pPr>
        <w:spacing w:before="240"/>
        <w:rPr>
          <w:rFonts w:ascii="Times New Roman" w:hAnsi="Times New Roman" w:cs="Times New Roman"/>
          <w:sz w:val="20"/>
          <w:szCs w:val="20"/>
          <w:lang w:eastAsia="ko-KR"/>
        </w:rPr>
      </w:pPr>
      <w:r>
        <w:rPr>
          <w:rFonts w:ascii="Times New Roman" w:hAnsi="Times New Roman" w:cs="Times New Roman"/>
          <w:sz w:val="20"/>
          <w:szCs w:val="20"/>
          <w:lang w:eastAsia="ko-KR"/>
        </w:rPr>
        <w:t>NOTE</w:t>
      </w:r>
      <w:r w:rsidR="00301643">
        <w:rPr>
          <w:rFonts w:ascii="Times New Roman" w:hAnsi="Times New Roman" w:cs="Times New Roman"/>
          <w:sz w:val="20"/>
          <w:szCs w:val="20"/>
          <w:lang w:eastAsia="ko-KR"/>
        </w:rPr>
        <w:t xml:space="preserve"> – A sounding sequence also follows the rules above.</w:t>
      </w:r>
    </w:p>
    <w:p w14:paraId="19D133BB" w14:textId="77777777" w:rsidR="00BB02F1" w:rsidRPr="00351B04" w:rsidRDefault="00D73E4C" w:rsidP="00351B04">
      <w:pPr>
        <w:numPr>
          <w:ilvl w:val="0"/>
          <w:numId w:val="31"/>
        </w:numPr>
        <w:spacing w:after="0"/>
        <w:rPr>
          <w:ins w:id="1" w:author="Gaurang Naik" w:date="2021-09-07T15:27:00Z"/>
          <w:rFonts w:ascii="Times New Roman" w:hAnsi="Times New Roman" w:cs="Times New Roman"/>
          <w:sz w:val="20"/>
          <w:szCs w:val="20"/>
          <w:lang w:eastAsia="ko-KR"/>
        </w:rPr>
      </w:pPr>
      <w:ins w:id="2" w:author="Gaurang Naik" w:date="2021-09-07T15:27:00Z">
        <w:r w:rsidRPr="00351B04">
          <w:rPr>
            <w:rFonts w:ascii="Times New Roman" w:hAnsi="Times New Roman" w:cs="Times New Roman"/>
            <w:sz w:val="20"/>
            <w:szCs w:val="20"/>
            <w:lang w:eastAsia="ko-KR"/>
          </w:rPr>
          <w:t>The non-AP MLD that has responded to the initial control frame shall initiate switch back to the listening operation when neither of the following conditions are met:</w:t>
        </w:r>
      </w:ins>
    </w:p>
    <w:p w14:paraId="09BA4DE6" w14:textId="663E5099" w:rsidR="00351B04" w:rsidRPr="00351B04" w:rsidRDefault="00351B04" w:rsidP="00351B04">
      <w:pPr>
        <w:numPr>
          <w:ilvl w:val="0"/>
          <w:numId w:val="33"/>
        </w:numPr>
        <w:spacing w:after="0"/>
        <w:rPr>
          <w:ins w:id="3" w:author="Gaurang Naik" w:date="2021-09-07T15:27:00Z"/>
          <w:rFonts w:ascii="Times New Roman" w:hAnsi="Times New Roman" w:cs="Times New Roman"/>
          <w:sz w:val="20"/>
          <w:szCs w:val="20"/>
          <w:lang w:eastAsia="ko-KR"/>
        </w:rPr>
      </w:pPr>
      <w:ins w:id="4" w:author="Gaurang Naik" w:date="2021-09-07T15:27:00Z">
        <w:r w:rsidRPr="00351B04">
          <w:rPr>
            <w:rFonts w:ascii="Times New Roman" w:hAnsi="Times New Roman" w:cs="Times New Roman"/>
            <w:sz w:val="20"/>
            <w:szCs w:val="20"/>
            <w:lang w:eastAsia="ko-KR"/>
          </w:rPr>
          <w:t>The TXOP obtained by the AP has not ended, wherein the duration of the TXOP is indicated in the Duration/ID field of the most recent frame that the STA has successfully received during the TXOP</w:t>
        </w:r>
      </w:ins>
    </w:p>
    <w:p w14:paraId="4B4B368A" w14:textId="77777777" w:rsidR="00351B04" w:rsidRPr="00351B04" w:rsidRDefault="00351B04" w:rsidP="00351B04">
      <w:pPr>
        <w:numPr>
          <w:ilvl w:val="0"/>
          <w:numId w:val="33"/>
        </w:numPr>
        <w:spacing w:after="0"/>
        <w:rPr>
          <w:ins w:id="5" w:author="Gaurang Naik" w:date="2021-09-07T15:27:00Z"/>
          <w:rFonts w:ascii="Times New Roman" w:hAnsi="Times New Roman" w:cs="Times New Roman"/>
          <w:sz w:val="20"/>
          <w:szCs w:val="20"/>
          <w:lang w:eastAsia="ko-KR"/>
        </w:rPr>
      </w:pPr>
      <w:ins w:id="6" w:author="Gaurang Naik" w:date="2021-09-07T15:27:00Z">
        <w:r w:rsidRPr="00351B04">
          <w:rPr>
            <w:rFonts w:ascii="Times New Roman" w:hAnsi="Times New Roman" w:cs="Times New Roman"/>
            <w:sz w:val="20"/>
            <w:szCs w:val="20"/>
            <w:lang w:eastAsia="ko-KR"/>
          </w:rPr>
          <w:t>The STA affiliated with the non-AP MLD has received a PHY-RXSTART.indication primitive within a timeout interval of aSIFSTime + aSlotTime + aRxPHYStartDelay and the PPDU corresponding to that PHY-RXSTART.indication contains a frame sent by the AP that is either addressed to the STA or is a CTS-to-self frame</w:t>
        </w:r>
      </w:ins>
    </w:p>
    <w:p w14:paraId="1F7818A3" w14:textId="24E7AC53" w:rsidR="00BB02F1" w:rsidRPr="00351B04" w:rsidRDefault="00D73E4C" w:rsidP="00351B04">
      <w:pPr>
        <w:numPr>
          <w:ilvl w:val="0"/>
          <w:numId w:val="32"/>
        </w:numPr>
        <w:spacing w:after="0"/>
        <w:rPr>
          <w:ins w:id="7" w:author="Gaurang Naik" w:date="2021-09-07T15:27:00Z"/>
          <w:rFonts w:ascii="Times New Roman" w:hAnsi="Times New Roman" w:cs="Times New Roman"/>
          <w:sz w:val="20"/>
          <w:szCs w:val="20"/>
          <w:lang w:eastAsia="ko-KR"/>
        </w:rPr>
      </w:pPr>
      <w:ins w:id="8" w:author="Gaurang Naik" w:date="2021-09-07T15:27:00Z">
        <w:r w:rsidRPr="00351B04">
          <w:rPr>
            <w:rFonts w:ascii="Times New Roman" w:hAnsi="Times New Roman" w:cs="Times New Roman"/>
            <w:sz w:val="20"/>
            <w:szCs w:val="20"/>
            <w:lang w:eastAsia="ko-KR"/>
          </w:rPr>
          <w:t>The AP shall consider that the non-AP MLD has completed switching back to the listening operation after the EMLSR transition delay, which is indicated in the EMLSR Transition Delay subfield of the Basic Multi-Link element sent by the non-AP MLD.</w:t>
        </w:r>
      </w:ins>
    </w:p>
    <w:p w14:paraId="29E59286" w14:textId="77777777" w:rsidR="00C4390E" w:rsidRPr="00C4390E" w:rsidRDefault="00C4390E" w:rsidP="00C94240">
      <w:pPr>
        <w:spacing w:before="240"/>
        <w:rPr>
          <w:rFonts w:ascii="Times New Roman" w:hAnsi="Times New Roman" w:cs="Times New Roman"/>
          <w:sz w:val="20"/>
          <w:szCs w:val="20"/>
          <w:lang w:eastAsia="ko-KR"/>
        </w:rPr>
      </w:pPr>
    </w:p>
    <w:sectPr w:rsidR="00C4390E" w:rsidRPr="00C4390E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02027" w14:textId="77777777" w:rsidR="00BE3AC6" w:rsidRDefault="00BE3AC6">
      <w:pPr>
        <w:spacing w:after="0" w:line="240" w:lineRule="auto"/>
      </w:pPr>
      <w:r>
        <w:separator/>
      </w:r>
    </w:p>
  </w:endnote>
  <w:endnote w:type="continuationSeparator" w:id="0">
    <w:p w14:paraId="45BBF3E4" w14:textId="77777777" w:rsidR="00BE3AC6" w:rsidRDefault="00BE3AC6">
      <w:pPr>
        <w:spacing w:after="0" w:line="240" w:lineRule="auto"/>
      </w:pPr>
      <w:r>
        <w:continuationSeparator/>
      </w:r>
    </w:p>
  </w:endnote>
  <w:endnote w:type="continuationNotice" w:id="1">
    <w:p w14:paraId="47F397F6" w14:textId="77777777" w:rsidR="00BE3AC6" w:rsidRDefault="00BE3A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00"/>
    <w:family w:val="roman"/>
    <w:pitch w:val="default"/>
    <w:sig w:usb0="00000001" w:usb1="080F0000" w:usb2="00000010" w:usb3="00000000" w:csb0="001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9FB5C" w14:textId="046F9546" w:rsidR="00886F33" w:rsidRPr="00594C25" w:rsidRDefault="00886F33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0"/>
        <w:szCs w:val="16"/>
        <w:lang w:val="en-GB"/>
      </w:rPr>
    </w:pP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 SUBJECT  \* MERGEFORMAT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 SUBJECT  \* MERGEFORMAT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ab/>
      <w:t xml:space="preserve">page 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page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separate"/>
    </w:r>
    <w:r w:rsidRPr="00594C25">
      <w:rPr>
        <w:rFonts w:ascii="Times New Roman" w:eastAsia="Malgun Gothic" w:hAnsi="Times New Roman" w:cs="Times New Roman"/>
        <w:noProof/>
        <w:sz w:val="20"/>
        <w:szCs w:val="16"/>
        <w:lang w:val="en-GB"/>
      </w:rPr>
      <w:t>4</w:t>
    </w:r>
    <w:r w:rsidRPr="00594C25">
      <w:rPr>
        <w:rFonts w:ascii="Times New Roman" w:eastAsia="Malgun Gothic" w:hAnsi="Times New Roman" w:cs="Times New Roman"/>
        <w:noProof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ab/>
    </w:r>
    <w:r w:rsidRPr="00594C25">
      <w:rPr>
        <w:rFonts w:ascii="Times New Roman" w:eastAsia="Malgun Gothic" w:hAnsi="Times New Roman" w:cs="Times New Roman"/>
        <w:sz w:val="20"/>
        <w:szCs w:val="16"/>
        <w:lang w:val="en-GB" w:eastAsia="ko-KR"/>
      </w:rPr>
      <w:t>Gaurang Naik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>, Qualcomm Inc.</w:t>
    </w:r>
  </w:p>
  <w:p w14:paraId="524C2823" w14:textId="77777777" w:rsidR="00795DA9" w:rsidRDefault="00795DA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1693" w14:textId="3AEE6E79" w:rsidR="00886F33" w:rsidRPr="00594C25" w:rsidRDefault="00886F33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0"/>
        <w:szCs w:val="16"/>
        <w:lang w:val="en-GB"/>
      </w:rPr>
    </w:pP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 SUBJECT  \* MERGEFORMAT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 SUBJECT  \* MERGEFORMAT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ab/>
      <w:t xml:space="preserve">page 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page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separate"/>
    </w:r>
    <w:r w:rsidRPr="00594C25">
      <w:rPr>
        <w:rFonts w:ascii="Times New Roman" w:eastAsia="Malgun Gothic" w:hAnsi="Times New Roman" w:cs="Times New Roman"/>
        <w:noProof/>
        <w:sz w:val="20"/>
        <w:szCs w:val="16"/>
        <w:lang w:val="en-GB"/>
      </w:rPr>
      <w:t>1</w:t>
    </w:r>
    <w:r w:rsidRPr="00594C25">
      <w:rPr>
        <w:rFonts w:ascii="Times New Roman" w:eastAsia="Malgun Gothic" w:hAnsi="Times New Roman" w:cs="Times New Roman"/>
        <w:noProof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ab/>
    </w:r>
    <w:r w:rsidRPr="00594C25">
      <w:rPr>
        <w:rFonts w:ascii="Times New Roman" w:eastAsia="Malgun Gothic" w:hAnsi="Times New Roman" w:cs="Times New Roman"/>
        <w:sz w:val="20"/>
        <w:szCs w:val="16"/>
        <w:lang w:val="en-GB" w:eastAsia="ko-KR"/>
      </w:rPr>
      <w:t>Gaurang Naik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>, Qualcomm Inc.</w:t>
    </w:r>
  </w:p>
  <w:p w14:paraId="3C3D2C01" w14:textId="77777777" w:rsidR="00795DA9" w:rsidRDefault="00795D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A5F14" w14:textId="77777777" w:rsidR="00BE3AC6" w:rsidRDefault="00BE3AC6">
      <w:pPr>
        <w:spacing w:after="0" w:line="240" w:lineRule="auto"/>
      </w:pPr>
      <w:r>
        <w:separator/>
      </w:r>
    </w:p>
  </w:footnote>
  <w:footnote w:type="continuationSeparator" w:id="0">
    <w:p w14:paraId="237C91F6" w14:textId="77777777" w:rsidR="00BE3AC6" w:rsidRDefault="00BE3AC6">
      <w:pPr>
        <w:spacing w:after="0" w:line="240" w:lineRule="auto"/>
      </w:pPr>
      <w:r>
        <w:continuationSeparator/>
      </w:r>
    </w:p>
  </w:footnote>
  <w:footnote w:type="continuationNotice" w:id="1">
    <w:p w14:paraId="5DED10A9" w14:textId="77777777" w:rsidR="00BE3AC6" w:rsidRDefault="00BE3A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6309" w14:textId="70A011E0" w:rsidR="00886F33" w:rsidRPr="002D636E" w:rsidRDefault="00D81C0E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September</w:t>
    </w:r>
    <w:r w:rsidR="00886F33">
      <w:rPr>
        <w:rFonts w:ascii="Times New Roman" w:eastAsia="Malgun Gothic" w:hAnsi="Times New Roman" w:cs="Times New Roman"/>
        <w:b/>
        <w:sz w:val="28"/>
        <w:szCs w:val="20"/>
      </w:rPr>
      <w:t xml:space="preserve"> 202</w:t>
    </w:r>
    <w:r w:rsidR="00616D57">
      <w:rPr>
        <w:rFonts w:ascii="Times New Roman" w:eastAsia="Malgun Gothic" w:hAnsi="Times New Roman" w:cs="Times New Roman"/>
        <w:b/>
        <w:sz w:val="28"/>
        <w:szCs w:val="20"/>
      </w:rPr>
      <w:t>1</w:t>
    </w:r>
    <w:r w:rsidR="00886F33">
      <w:rPr>
        <w:rFonts w:ascii="Times New Roman" w:eastAsia="Malgun Gothic" w:hAnsi="Times New Roman" w:cs="Times New Roman"/>
        <w:b/>
        <w:sz w:val="28"/>
        <w:szCs w:val="20"/>
      </w:rPr>
      <w:tab/>
    </w:r>
    <w:r w:rsidR="00886F33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886F33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886F33">
      <w:rPr>
        <w:rFonts w:ascii="Times New Roman" w:eastAsia="Malgun Gothic" w:hAnsi="Times New Roman" w:cs="Times New Roman"/>
        <w:b/>
        <w:sz w:val="28"/>
        <w:szCs w:val="20"/>
        <w:lang w:val="en-GB"/>
      </w:rPr>
      <w:t>21</w:t>
    </w:r>
    <w:r w:rsidR="00886F33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C7781A">
      <w:rPr>
        <w:rFonts w:ascii="Times New Roman" w:eastAsia="Malgun Gothic" w:hAnsi="Times New Roman" w:cs="Times New Roman"/>
        <w:b/>
        <w:sz w:val="28"/>
        <w:szCs w:val="20"/>
        <w:lang w:val="en-GB"/>
      </w:rPr>
      <w:t>1492r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886F3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886F3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886F3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ABAA" w14:textId="7F6DB0BD" w:rsidR="00886F33" w:rsidRPr="00DE6B44" w:rsidRDefault="00F9659C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September</w:t>
    </w:r>
    <w:r w:rsidR="00886F33">
      <w:rPr>
        <w:rFonts w:ascii="Times New Roman" w:eastAsia="Malgun Gothic" w:hAnsi="Times New Roman" w:cs="Times New Roman"/>
        <w:b/>
        <w:sz w:val="28"/>
        <w:szCs w:val="20"/>
      </w:rPr>
      <w:t xml:space="preserve"> 2021</w:t>
    </w:r>
    <w:r w:rsidR="00886F33">
      <w:rPr>
        <w:rFonts w:ascii="Times New Roman" w:eastAsia="Malgun Gothic" w:hAnsi="Times New Roman" w:cs="Times New Roman"/>
        <w:b/>
        <w:sz w:val="28"/>
        <w:szCs w:val="20"/>
      </w:rPr>
      <w:tab/>
    </w:r>
    <w:r w:rsidR="002D30C7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886F33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886F33">
      <w:rPr>
        <w:rFonts w:ascii="Times New Roman" w:eastAsia="Malgun Gothic" w:hAnsi="Times New Roman" w:cs="Times New Roman"/>
        <w:b/>
        <w:sz w:val="28"/>
        <w:szCs w:val="20"/>
        <w:lang w:val="en-GB"/>
      </w:rPr>
      <w:t>21</w:t>
    </w:r>
    <w:r w:rsidR="00886F33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C7781A">
      <w:rPr>
        <w:rFonts w:ascii="Times New Roman" w:eastAsia="Malgun Gothic" w:hAnsi="Times New Roman" w:cs="Times New Roman"/>
        <w:b/>
        <w:sz w:val="28"/>
        <w:szCs w:val="20"/>
        <w:lang w:val="en-GB"/>
      </w:rPr>
      <w:t>1492</w:t>
    </w:r>
    <w:r w:rsidR="006B1C72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886F3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886F3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886F3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886F3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26"/>
    <w:multiLevelType w:val="multilevel"/>
    <w:tmpl w:val="000008A9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464"/>
      </w:pPr>
    </w:lvl>
    <w:lvl w:ilvl="2">
      <w:numFmt w:val="bullet"/>
      <w:lvlText w:val="•"/>
      <w:lvlJc w:val="left"/>
      <w:pPr>
        <w:ind w:left="2412" w:hanging="464"/>
      </w:pPr>
    </w:lvl>
    <w:lvl w:ilvl="3">
      <w:numFmt w:val="bullet"/>
      <w:lvlText w:val="•"/>
      <w:lvlJc w:val="left"/>
      <w:pPr>
        <w:ind w:left="3288" w:hanging="464"/>
      </w:pPr>
    </w:lvl>
    <w:lvl w:ilvl="4">
      <w:numFmt w:val="bullet"/>
      <w:lvlText w:val="•"/>
      <w:lvlJc w:val="left"/>
      <w:pPr>
        <w:ind w:left="4164" w:hanging="464"/>
      </w:pPr>
    </w:lvl>
    <w:lvl w:ilvl="5">
      <w:numFmt w:val="bullet"/>
      <w:lvlText w:val="•"/>
      <w:lvlJc w:val="left"/>
      <w:pPr>
        <w:ind w:left="5040" w:hanging="464"/>
      </w:pPr>
    </w:lvl>
    <w:lvl w:ilvl="6">
      <w:numFmt w:val="bullet"/>
      <w:lvlText w:val="•"/>
      <w:lvlJc w:val="left"/>
      <w:pPr>
        <w:ind w:left="5916" w:hanging="464"/>
      </w:pPr>
    </w:lvl>
    <w:lvl w:ilvl="7">
      <w:numFmt w:val="bullet"/>
      <w:lvlText w:val="•"/>
      <w:lvlJc w:val="left"/>
      <w:pPr>
        <w:ind w:left="6792" w:hanging="464"/>
      </w:pPr>
    </w:lvl>
    <w:lvl w:ilvl="8">
      <w:numFmt w:val="bullet"/>
      <w:lvlText w:val="•"/>
      <w:lvlJc w:val="left"/>
      <w:pPr>
        <w:ind w:left="7668" w:hanging="464"/>
      </w:pPr>
    </w:lvl>
  </w:abstractNum>
  <w:abstractNum w:abstractNumId="2" w15:restartNumberingAfterBreak="0">
    <w:nsid w:val="00000427"/>
    <w:multiLevelType w:val="multilevel"/>
    <w:tmpl w:val="000008AA"/>
    <w:lvl w:ilvl="0">
      <w:start w:val="14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6" w:hanging="754"/>
      </w:pPr>
    </w:lvl>
    <w:lvl w:ilvl="2">
      <w:numFmt w:val="bullet"/>
      <w:lvlText w:val="•"/>
      <w:lvlJc w:val="left"/>
      <w:pPr>
        <w:ind w:left="2572" w:hanging="754"/>
      </w:pPr>
    </w:lvl>
    <w:lvl w:ilvl="3">
      <w:numFmt w:val="bullet"/>
      <w:lvlText w:val="•"/>
      <w:lvlJc w:val="left"/>
      <w:pPr>
        <w:ind w:left="3428" w:hanging="754"/>
      </w:pPr>
    </w:lvl>
    <w:lvl w:ilvl="4">
      <w:numFmt w:val="bullet"/>
      <w:lvlText w:val="•"/>
      <w:lvlJc w:val="left"/>
      <w:pPr>
        <w:ind w:left="4284" w:hanging="754"/>
      </w:pPr>
    </w:lvl>
    <w:lvl w:ilvl="5">
      <w:numFmt w:val="bullet"/>
      <w:lvlText w:val="•"/>
      <w:lvlJc w:val="left"/>
      <w:pPr>
        <w:ind w:left="5140" w:hanging="754"/>
      </w:pPr>
    </w:lvl>
    <w:lvl w:ilvl="6">
      <w:numFmt w:val="bullet"/>
      <w:lvlText w:val="•"/>
      <w:lvlJc w:val="left"/>
      <w:pPr>
        <w:ind w:left="5996" w:hanging="754"/>
      </w:pPr>
    </w:lvl>
    <w:lvl w:ilvl="7">
      <w:numFmt w:val="bullet"/>
      <w:lvlText w:val="•"/>
      <w:lvlJc w:val="left"/>
      <w:pPr>
        <w:ind w:left="6852" w:hanging="754"/>
      </w:pPr>
    </w:lvl>
    <w:lvl w:ilvl="8">
      <w:numFmt w:val="bullet"/>
      <w:lvlText w:val="•"/>
      <w:lvlJc w:val="left"/>
      <w:pPr>
        <w:ind w:left="7708" w:hanging="754"/>
      </w:pPr>
    </w:lvl>
  </w:abstractNum>
  <w:abstractNum w:abstractNumId="3" w15:restartNumberingAfterBreak="0">
    <w:nsid w:val="07393FD9"/>
    <w:multiLevelType w:val="hybridMultilevel"/>
    <w:tmpl w:val="563CADF0"/>
    <w:lvl w:ilvl="0" w:tplc="83C0CDA6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4AE32C" w:tentative="1">
      <w:start w:val="1"/>
      <w:numFmt w:val="bullet"/>
      <w:lvlText w:val="―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729B4C" w:tentative="1">
      <w:start w:val="1"/>
      <w:numFmt w:val="bullet"/>
      <w:lvlText w:val="―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96509E" w:tentative="1">
      <w:start w:val="1"/>
      <w:numFmt w:val="bullet"/>
      <w:lvlText w:val="―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663604" w:tentative="1">
      <w:start w:val="1"/>
      <w:numFmt w:val="bullet"/>
      <w:lvlText w:val="―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4013DA" w:tentative="1">
      <w:start w:val="1"/>
      <w:numFmt w:val="bullet"/>
      <w:lvlText w:val="―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D65A3C" w:tentative="1">
      <w:start w:val="1"/>
      <w:numFmt w:val="bullet"/>
      <w:lvlText w:val="―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CACB64" w:tentative="1">
      <w:start w:val="1"/>
      <w:numFmt w:val="bullet"/>
      <w:lvlText w:val="―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2C26A6" w:tentative="1">
      <w:start w:val="1"/>
      <w:numFmt w:val="bullet"/>
      <w:lvlText w:val="―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03F1D0C"/>
    <w:multiLevelType w:val="hybridMultilevel"/>
    <w:tmpl w:val="40E89A36"/>
    <w:lvl w:ilvl="0" w:tplc="8E060020">
      <w:start w:val="35"/>
      <w:numFmt w:val="bullet"/>
      <w:lvlText w:val="—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24512"/>
    <w:multiLevelType w:val="hybridMultilevel"/>
    <w:tmpl w:val="E3C0CB34"/>
    <w:lvl w:ilvl="0" w:tplc="6E38D444">
      <w:start w:val="35"/>
      <w:numFmt w:val="bullet"/>
      <w:lvlText w:val="—"/>
      <w:lvlJc w:val="left"/>
      <w:pPr>
        <w:ind w:left="720" w:hanging="360"/>
      </w:pPr>
      <w:rPr>
        <w:rFonts w:ascii="TimesNewRomanPSMT" w:eastAsia="TimesNewRomanPSMT" w:hAnsiTheme="minorHAnsi" w:cs="TimesNewRomanPSMT" w:hint="eastAsia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1546"/>
    <w:multiLevelType w:val="hybridMultilevel"/>
    <w:tmpl w:val="C68C6B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A223E81"/>
    <w:multiLevelType w:val="hybridMultilevel"/>
    <w:tmpl w:val="2716BAF0"/>
    <w:lvl w:ilvl="0" w:tplc="3C18E4F8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BE4C40" w:tentative="1">
      <w:start w:val="1"/>
      <w:numFmt w:val="bullet"/>
      <w:lvlText w:val="―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EE4A26" w:tentative="1">
      <w:start w:val="1"/>
      <w:numFmt w:val="bullet"/>
      <w:lvlText w:val="―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9056BE" w:tentative="1">
      <w:start w:val="1"/>
      <w:numFmt w:val="bullet"/>
      <w:lvlText w:val="―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723A48" w:tentative="1">
      <w:start w:val="1"/>
      <w:numFmt w:val="bullet"/>
      <w:lvlText w:val="―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AE79BE" w:tentative="1">
      <w:start w:val="1"/>
      <w:numFmt w:val="bullet"/>
      <w:lvlText w:val="―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86ECD2" w:tentative="1">
      <w:start w:val="1"/>
      <w:numFmt w:val="bullet"/>
      <w:lvlText w:val="―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EC0A84" w:tentative="1">
      <w:start w:val="1"/>
      <w:numFmt w:val="bullet"/>
      <w:lvlText w:val="―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96937A" w:tentative="1">
      <w:start w:val="1"/>
      <w:numFmt w:val="bullet"/>
      <w:lvlText w:val="―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>
    <w:abstractNumId w:val="6"/>
  </w:num>
  <w:num w:numId="2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1"/>
  </w:num>
  <w:num w:numId="28">
    <w:abstractNumId w:val="7"/>
  </w:num>
  <w:num w:numId="29">
    <w:abstractNumId w:val="2"/>
  </w:num>
  <w:num w:numId="30">
    <w:abstractNumId w:val="8"/>
  </w:num>
  <w:num w:numId="31">
    <w:abstractNumId w:val="10"/>
  </w:num>
  <w:num w:numId="32">
    <w:abstractNumId w:val="3"/>
  </w:num>
  <w:num w:numId="33">
    <w:abstractNumId w:val="9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urang Naik">
    <w15:presenceInfo w15:providerId="AD" w15:userId="S::gnaik@qti.qualcomm.com::095fd180-9166-4a3e-8ca1-a5959fa5cd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27F"/>
    <w:rsid w:val="00000A4E"/>
    <w:rsid w:val="0000109D"/>
    <w:rsid w:val="0000137F"/>
    <w:rsid w:val="00001B0E"/>
    <w:rsid w:val="00001C13"/>
    <w:rsid w:val="000021B7"/>
    <w:rsid w:val="00002CEE"/>
    <w:rsid w:val="0000346E"/>
    <w:rsid w:val="0000349F"/>
    <w:rsid w:val="000034E7"/>
    <w:rsid w:val="0000376B"/>
    <w:rsid w:val="00003A8D"/>
    <w:rsid w:val="00003CFF"/>
    <w:rsid w:val="00003EB0"/>
    <w:rsid w:val="00004054"/>
    <w:rsid w:val="0000407F"/>
    <w:rsid w:val="0000418A"/>
    <w:rsid w:val="0000425F"/>
    <w:rsid w:val="000042A8"/>
    <w:rsid w:val="00004366"/>
    <w:rsid w:val="0000454C"/>
    <w:rsid w:val="000050C9"/>
    <w:rsid w:val="000051DA"/>
    <w:rsid w:val="000057B8"/>
    <w:rsid w:val="00005E26"/>
    <w:rsid w:val="00006085"/>
    <w:rsid w:val="000061CE"/>
    <w:rsid w:val="0000670B"/>
    <w:rsid w:val="00006C87"/>
    <w:rsid w:val="00006D87"/>
    <w:rsid w:val="00006E3E"/>
    <w:rsid w:val="00006F43"/>
    <w:rsid w:val="0000712B"/>
    <w:rsid w:val="0000735E"/>
    <w:rsid w:val="000075F2"/>
    <w:rsid w:val="0001010B"/>
    <w:rsid w:val="000101F7"/>
    <w:rsid w:val="00010861"/>
    <w:rsid w:val="0001100D"/>
    <w:rsid w:val="00011A2D"/>
    <w:rsid w:val="00012B73"/>
    <w:rsid w:val="00012CFF"/>
    <w:rsid w:val="00012DC2"/>
    <w:rsid w:val="00012F68"/>
    <w:rsid w:val="0001327E"/>
    <w:rsid w:val="000133AB"/>
    <w:rsid w:val="00013593"/>
    <w:rsid w:val="00013C63"/>
    <w:rsid w:val="00013C9D"/>
    <w:rsid w:val="00014061"/>
    <w:rsid w:val="000145B0"/>
    <w:rsid w:val="00014A66"/>
    <w:rsid w:val="00014BBF"/>
    <w:rsid w:val="00014BFB"/>
    <w:rsid w:val="000150F3"/>
    <w:rsid w:val="00015B87"/>
    <w:rsid w:val="00015D87"/>
    <w:rsid w:val="000169EF"/>
    <w:rsid w:val="0002066B"/>
    <w:rsid w:val="00020853"/>
    <w:rsid w:val="00020C64"/>
    <w:rsid w:val="00020DC3"/>
    <w:rsid w:val="00020EFB"/>
    <w:rsid w:val="0002104D"/>
    <w:rsid w:val="00021DBE"/>
    <w:rsid w:val="000222F5"/>
    <w:rsid w:val="000222FF"/>
    <w:rsid w:val="00022523"/>
    <w:rsid w:val="00022B10"/>
    <w:rsid w:val="00022C66"/>
    <w:rsid w:val="00022EB4"/>
    <w:rsid w:val="00023039"/>
    <w:rsid w:val="00023245"/>
    <w:rsid w:val="00023289"/>
    <w:rsid w:val="00023D4D"/>
    <w:rsid w:val="00024ABC"/>
    <w:rsid w:val="00024C30"/>
    <w:rsid w:val="00024E44"/>
    <w:rsid w:val="000253CF"/>
    <w:rsid w:val="00025963"/>
    <w:rsid w:val="00025A9F"/>
    <w:rsid w:val="00025C37"/>
    <w:rsid w:val="00025C43"/>
    <w:rsid w:val="00025C6E"/>
    <w:rsid w:val="00025FCF"/>
    <w:rsid w:val="00026291"/>
    <w:rsid w:val="0002695B"/>
    <w:rsid w:val="00026A93"/>
    <w:rsid w:val="00026BA8"/>
    <w:rsid w:val="00027040"/>
    <w:rsid w:val="00030020"/>
    <w:rsid w:val="0003003F"/>
    <w:rsid w:val="000303D1"/>
    <w:rsid w:val="00030788"/>
    <w:rsid w:val="000308D4"/>
    <w:rsid w:val="00030A60"/>
    <w:rsid w:val="00030B2B"/>
    <w:rsid w:val="00030E14"/>
    <w:rsid w:val="00030FEC"/>
    <w:rsid w:val="00031137"/>
    <w:rsid w:val="000313FA"/>
    <w:rsid w:val="0003196E"/>
    <w:rsid w:val="000320C5"/>
    <w:rsid w:val="000321D0"/>
    <w:rsid w:val="0003312C"/>
    <w:rsid w:val="00033423"/>
    <w:rsid w:val="000338EC"/>
    <w:rsid w:val="0003417D"/>
    <w:rsid w:val="0003420E"/>
    <w:rsid w:val="0003469D"/>
    <w:rsid w:val="00034764"/>
    <w:rsid w:val="000347D1"/>
    <w:rsid w:val="00034CE8"/>
    <w:rsid w:val="00035235"/>
    <w:rsid w:val="000353CF"/>
    <w:rsid w:val="00035573"/>
    <w:rsid w:val="000355E5"/>
    <w:rsid w:val="00035CD0"/>
    <w:rsid w:val="00036478"/>
    <w:rsid w:val="00036DB4"/>
    <w:rsid w:val="00036EF8"/>
    <w:rsid w:val="000374AE"/>
    <w:rsid w:val="000379F8"/>
    <w:rsid w:val="00040100"/>
    <w:rsid w:val="0004029D"/>
    <w:rsid w:val="000402A4"/>
    <w:rsid w:val="00040304"/>
    <w:rsid w:val="00040584"/>
    <w:rsid w:val="000407F8"/>
    <w:rsid w:val="00040FD6"/>
    <w:rsid w:val="00041354"/>
    <w:rsid w:val="00041881"/>
    <w:rsid w:val="00041A26"/>
    <w:rsid w:val="00041AAB"/>
    <w:rsid w:val="00041B4C"/>
    <w:rsid w:val="00041B74"/>
    <w:rsid w:val="00042AA6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796"/>
    <w:rsid w:val="00045CE6"/>
    <w:rsid w:val="00046D39"/>
    <w:rsid w:val="00047550"/>
    <w:rsid w:val="0004789D"/>
    <w:rsid w:val="00047B4A"/>
    <w:rsid w:val="000501BC"/>
    <w:rsid w:val="000506D6"/>
    <w:rsid w:val="00050C6B"/>
    <w:rsid w:val="000512E7"/>
    <w:rsid w:val="00051343"/>
    <w:rsid w:val="000518EE"/>
    <w:rsid w:val="00051CA1"/>
    <w:rsid w:val="00051E3A"/>
    <w:rsid w:val="00051FC8"/>
    <w:rsid w:val="00052084"/>
    <w:rsid w:val="000520BF"/>
    <w:rsid w:val="00052A2F"/>
    <w:rsid w:val="00052F1D"/>
    <w:rsid w:val="00052FE3"/>
    <w:rsid w:val="00053124"/>
    <w:rsid w:val="00053617"/>
    <w:rsid w:val="00054452"/>
    <w:rsid w:val="00054850"/>
    <w:rsid w:val="000548F9"/>
    <w:rsid w:val="00055005"/>
    <w:rsid w:val="000552F0"/>
    <w:rsid w:val="000552F9"/>
    <w:rsid w:val="000555DF"/>
    <w:rsid w:val="000559E7"/>
    <w:rsid w:val="000560D3"/>
    <w:rsid w:val="000560FB"/>
    <w:rsid w:val="0005622E"/>
    <w:rsid w:val="00056265"/>
    <w:rsid w:val="000568A7"/>
    <w:rsid w:val="00056CD5"/>
    <w:rsid w:val="00056FC9"/>
    <w:rsid w:val="000572FD"/>
    <w:rsid w:val="00057C0F"/>
    <w:rsid w:val="00057E27"/>
    <w:rsid w:val="00060623"/>
    <w:rsid w:val="000606B9"/>
    <w:rsid w:val="000607C7"/>
    <w:rsid w:val="00060A62"/>
    <w:rsid w:val="00060B99"/>
    <w:rsid w:val="000611CD"/>
    <w:rsid w:val="000616A9"/>
    <w:rsid w:val="00061786"/>
    <w:rsid w:val="0006181A"/>
    <w:rsid w:val="0006193E"/>
    <w:rsid w:val="0006217A"/>
    <w:rsid w:val="0006295A"/>
    <w:rsid w:val="00062A16"/>
    <w:rsid w:val="00062EA1"/>
    <w:rsid w:val="00063139"/>
    <w:rsid w:val="0006337F"/>
    <w:rsid w:val="0006361F"/>
    <w:rsid w:val="0006369A"/>
    <w:rsid w:val="00063F61"/>
    <w:rsid w:val="00063F77"/>
    <w:rsid w:val="000642BF"/>
    <w:rsid w:val="00064B9E"/>
    <w:rsid w:val="00064CA4"/>
    <w:rsid w:val="00064EB1"/>
    <w:rsid w:val="0006523F"/>
    <w:rsid w:val="00065954"/>
    <w:rsid w:val="00065C5F"/>
    <w:rsid w:val="000664AD"/>
    <w:rsid w:val="0006653E"/>
    <w:rsid w:val="000666D6"/>
    <w:rsid w:val="000668B3"/>
    <w:rsid w:val="00066A5D"/>
    <w:rsid w:val="00066F7A"/>
    <w:rsid w:val="000670EC"/>
    <w:rsid w:val="000672C0"/>
    <w:rsid w:val="00067BAC"/>
    <w:rsid w:val="00070776"/>
    <w:rsid w:val="00071047"/>
    <w:rsid w:val="00071714"/>
    <w:rsid w:val="000719D0"/>
    <w:rsid w:val="00071AD5"/>
    <w:rsid w:val="00072C1E"/>
    <w:rsid w:val="00072C8D"/>
    <w:rsid w:val="00072D2E"/>
    <w:rsid w:val="00073074"/>
    <w:rsid w:val="0007328E"/>
    <w:rsid w:val="00073658"/>
    <w:rsid w:val="00074968"/>
    <w:rsid w:val="0007496C"/>
    <w:rsid w:val="00075023"/>
    <w:rsid w:val="000750A6"/>
    <w:rsid w:val="000753E8"/>
    <w:rsid w:val="000754CA"/>
    <w:rsid w:val="0007648D"/>
    <w:rsid w:val="00076D15"/>
    <w:rsid w:val="00076E60"/>
    <w:rsid w:val="00076F21"/>
    <w:rsid w:val="00077B51"/>
    <w:rsid w:val="00077BDD"/>
    <w:rsid w:val="00080C79"/>
    <w:rsid w:val="000810B1"/>
    <w:rsid w:val="00081183"/>
    <w:rsid w:val="00081211"/>
    <w:rsid w:val="00081606"/>
    <w:rsid w:val="00081D53"/>
    <w:rsid w:val="00081DAB"/>
    <w:rsid w:val="00081E0F"/>
    <w:rsid w:val="00082015"/>
    <w:rsid w:val="000820B1"/>
    <w:rsid w:val="000820BA"/>
    <w:rsid w:val="000820EE"/>
    <w:rsid w:val="0008215B"/>
    <w:rsid w:val="000823F7"/>
    <w:rsid w:val="00082D33"/>
    <w:rsid w:val="0008351A"/>
    <w:rsid w:val="000837FA"/>
    <w:rsid w:val="0008394E"/>
    <w:rsid w:val="00083B0A"/>
    <w:rsid w:val="00083B74"/>
    <w:rsid w:val="00084409"/>
    <w:rsid w:val="0008442C"/>
    <w:rsid w:val="00084493"/>
    <w:rsid w:val="00084C5C"/>
    <w:rsid w:val="00086127"/>
    <w:rsid w:val="00086235"/>
    <w:rsid w:val="00086A2F"/>
    <w:rsid w:val="00086F24"/>
    <w:rsid w:val="00086F31"/>
    <w:rsid w:val="000870A1"/>
    <w:rsid w:val="00087766"/>
    <w:rsid w:val="00087874"/>
    <w:rsid w:val="00090083"/>
    <w:rsid w:val="000905CA"/>
    <w:rsid w:val="00090981"/>
    <w:rsid w:val="00090A94"/>
    <w:rsid w:val="00090F21"/>
    <w:rsid w:val="00090F51"/>
    <w:rsid w:val="0009101D"/>
    <w:rsid w:val="00091573"/>
    <w:rsid w:val="00091772"/>
    <w:rsid w:val="00091C8D"/>
    <w:rsid w:val="00091FBB"/>
    <w:rsid w:val="000920CA"/>
    <w:rsid w:val="000922C2"/>
    <w:rsid w:val="0009251D"/>
    <w:rsid w:val="00092DB7"/>
    <w:rsid w:val="00092E90"/>
    <w:rsid w:val="00093047"/>
    <w:rsid w:val="0009317B"/>
    <w:rsid w:val="0009325D"/>
    <w:rsid w:val="0009337D"/>
    <w:rsid w:val="00093812"/>
    <w:rsid w:val="00094010"/>
    <w:rsid w:val="000940BA"/>
    <w:rsid w:val="0009471E"/>
    <w:rsid w:val="00094733"/>
    <w:rsid w:val="000948F5"/>
    <w:rsid w:val="00094914"/>
    <w:rsid w:val="000949F2"/>
    <w:rsid w:val="00094B7C"/>
    <w:rsid w:val="00094B87"/>
    <w:rsid w:val="00094DC0"/>
    <w:rsid w:val="00095363"/>
    <w:rsid w:val="00095CB6"/>
    <w:rsid w:val="000960C9"/>
    <w:rsid w:val="000966FB"/>
    <w:rsid w:val="000967F9"/>
    <w:rsid w:val="00096AF7"/>
    <w:rsid w:val="00096FAC"/>
    <w:rsid w:val="00096FD6"/>
    <w:rsid w:val="000978F7"/>
    <w:rsid w:val="00097ECF"/>
    <w:rsid w:val="000A00AD"/>
    <w:rsid w:val="000A0610"/>
    <w:rsid w:val="000A099E"/>
    <w:rsid w:val="000A09AB"/>
    <w:rsid w:val="000A09D1"/>
    <w:rsid w:val="000A0B76"/>
    <w:rsid w:val="000A12BA"/>
    <w:rsid w:val="000A16D9"/>
    <w:rsid w:val="000A174B"/>
    <w:rsid w:val="000A197F"/>
    <w:rsid w:val="000A21CE"/>
    <w:rsid w:val="000A24A6"/>
    <w:rsid w:val="000A2757"/>
    <w:rsid w:val="000A2969"/>
    <w:rsid w:val="000A2A46"/>
    <w:rsid w:val="000A2A81"/>
    <w:rsid w:val="000A2EC3"/>
    <w:rsid w:val="000A2F5A"/>
    <w:rsid w:val="000A3506"/>
    <w:rsid w:val="000A3561"/>
    <w:rsid w:val="000A3951"/>
    <w:rsid w:val="000A3D42"/>
    <w:rsid w:val="000A412F"/>
    <w:rsid w:val="000A41C6"/>
    <w:rsid w:val="000A4286"/>
    <w:rsid w:val="000A4A75"/>
    <w:rsid w:val="000A58BE"/>
    <w:rsid w:val="000A5F98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B0B71"/>
    <w:rsid w:val="000B12CD"/>
    <w:rsid w:val="000B16B1"/>
    <w:rsid w:val="000B1AAB"/>
    <w:rsid w:val="000B1C77"/>
    <w:rsid w:val="000B2118"/>
    <w:rsid w:val="000B22AA"/>
    <w:rsid w:val="000B3024"/>
    <w:rsid w:val="000B327F"/>
    <w:rsid w:val="000B3334"/>
    <w:rsid w:val="000B35BA"/>
    <w:rsid w:val="000B3897"/>
    <w:rsid w:val="000B4007"/>
    <w:rsid w:val="000B47A1"/>
    <w:rsid w:val="000B58E6"/>
    <w:rsid w:val="000B5E03"/>
    <w:rsid w:val="000B5FCA"/>
    <w:rsid w:val="000B612D"/>
    <w:rsid w:val="000B6348"/>
    <w:rsid w:val="000B63E4"/>
    <w:rsid w:val="000B643C"/>
    <w:rsid w:val="000B654F"/>
    <w:rsid w:val="000B6ABE"/>
    <w:rsid w:val="000B7352"/>
    <w:rsid w:val="000B73E1"/>
    <w:rsid w:val="000C00ED"/>
    <w:rsid w:val="000C0C77"/>
    <w:rsid w:val="000C0D90"/>
    <w:rsid w:val="000C126F"/>
    <w:rsid w:val="000C1B3F"/>
    <w:rsid w:val="000C20F5"/>
    <w:rsid w:val="000C21DD"/>
    <w:rsid w:val="000C26C5"/>
    <w:rsid w:val="000C2E2D"/>
    <w:rsid w:val="000C37C5"/>
    <w:rsid w:val="000C3CFB"/>
    <w:rsid w:val="000C3D42"/>
    <w:rsid w:val="000C40FF"/>
    <w:rsid w:val="000C454F"/>
    <w:rsid w:val="000C46B2"/>
    <w:rsid w:val="000C474E"/>
    <w:rsid w:val="000C4A5D"/>
    <w:rsid w:val="000C4BFA"/>
    <w:rsid w:val="000C4C73"/>
    <w:rsid w:val="000C5728"/>
    <w:rsid w:val="000C58BD"/>
    <w:rsid w:val="000C5C36"/>
    <w:rsid w:val="000C5C41"/>
    <w:rsid w:val="000C68CF"/>
    <w:rsid w:val="000C725F"/>
    <w:rsid w:val="000C7367"/>
    <w:rsid w:val="000C7773"/>
    <w:rsid w:val="000C778B"/>
    <w:rsid w:val="000C78EF"/>
    <w:rsid w:val="000C7B78"/>
    <w:rsid w:val="000C7ED5"/>
    <w:rsid w:val="000D0675"/>
    <w:rsid w:val="000D0D4C"/>
    <w:rsid w:val="000D120A"/>
    <w:rsid w:val="000D1281"/>
    <w:rsid w:val="000D16E5"/>
    <w:rsid w:val="000D1791"/>
    <w:rsid w:val="000D1AB1"/>
    <w:rsid w:val="000D1CA0"/>
    <w:rsid w:val="000D29D7"/>
    <w:rsid w:val="000D31FD"/>
    <w:rsid w:val="000D3568"/>
    <w:rsid w:val="000D3693"/>
    <w:rsid w:val="000D374D"/>
    <w:rsid w:val="000D389E"/>
    <w:rsid w:val="000D41D4"/>
    <w:rsid w:val="000D45A9"/>
    <w:rsid w:val="000D487F"/>
    <w:rsid w:val="000D4CA3"/>
    <w:rsid w:val="000D4F07"/>
    <w:rsid w:val="000D533F"/>
    <w:rsid w:val="000D5342"/>
    <w:rsid w:val="000D70DA"/>
    <w:rsid w:val="000D756C"/>
    <w:rsid w:val="000D7F13"/>
    <w:rsid w:val="000E0323"/>
    <w:rsid w:val="000E0370"/>
    <w:rsid w:val="000E0495"/>
    <w:rsid w:val="000E0AE8"/>
    <w:rsid w:val="000E0DA3"/>
    <w:rsid w:val="000E10B0"/>
    <w:rsid w:val="000E11C0"/>
    <w:rsid w:val="000E168F"/>
    <w:rsid w:val="000E1AEB"/>
    <w:rsid w:val="000E1BBA"/>
    <w:rsid w:val="000E1DA5"/>
    <w:rsid w:val="000E203E"/>
    <w:rsid w:val="000E227D"/>
    <w:rsid w:val="000E232E"/>
    <w:rsid w:val="000E2BC6"/>
    <w:rsid w:val="000E2D86"/>
    <w:rsid w:val="000E2E4A"/>
    <w:rsid w:val="000E301C"/>
    <w:rsid w:val="000E3834"/>
    <w:rsid w:val="000E3D4E"/>
    <w:rsid w:val="000E4102"/>
    <w:rsid w:val="000E4154"/>
    <w:rsid w:val="000E45BA"/>
    <w:rsid w:val="000E50B8"/>
    <w:rsid w:val="000E510A"/>
    <w:rsid w:val="000E53AF"/>
    <w:rsid w:val="000E5501"/>
    <w:rsid w:val="000E5E88"/>
    <w:rsid w:val="000E5F88"/>
    <w:rsid w:val="000E6377"/>
    <w:rsid w:val="000E63C8"/>
    <w:rsid w:val="000E671C"/>
    <w:rsid w:val="000E6939"/>
    <w:rsid w:val="000E6F2A"/>
    <w:rsid w:val="000E70D2"/>
    <w:rsid w:val="000F0154"/>
    <w:rsid w:val="000F0260"/>
    <w:rsid w:val="000F1520"/>
    <w:rsid w:val="000F1A1F"/>
    <w:rsid w:val="000F1B4D"/>
    <w:rsid w:val="000F2028"/>
    <w:rsid w:val="000F247A"/>
    <w:rsid w:val="000F256B"/>
    <w:rsid w:val="000F2880"/>
    <w:rsid w:val="000F28A5"/>
    <w:rsid w:val="000F2BC6"/>
    <w:rsid w:val="000F2C22"/>
    <w:rsid w:val="000F2EE3"/>
    <w:rsid w:val="000F30DC"/>
    <w:rsid w:val="000F30EE"/>
    <w:rsid w:val="000F35C8"/>
    <w:rsid w:val="000F456D"/>
    <w:rsid w:val="000F4D1D"/>
    <w:rsid w:val="000F542A"/>
    <w:rsid w:val="000F5577"/>
    <w:rsid w:val="000F559A"/>
    <w:rsid w:val="000F589B"/>
    <w:rsid w:val="000F5E7C"/>
    <w:rsid w:val="000F5E96"/>
    <w:rsid w:val="000F6027"/>
    <w:rsid w:val="000F6922"/>
    <w:rsid w:val="000F69F4"/>
    <w:rsid w:val="000F6FBF"/>
    <w:rsid w:val="000F7D1E"/>
    <w:rsid w:val="001012D5"/>
    <w:rsid w:val="001015AD"/>
    <w:rsid w:val="00101AC8"/>
    <w:rsid w:val="00101EE5"/>
    <w:rsid w:val="001028D0"/>
    <w:rsid w:val="00102E85"/>
    <w:rsid w:val="00102E9A"/>
    <w:rsid w:val="00102FE0"/>
    <w:rsid w:val="0010338B"/>
    <w:rsid w:val="001035A9"/>
    <w:rsid w:val="00103977"/>
    <w:rsid w:val="00103C03"/>
    <w:rsid w:val="00104047"/>
    <w:rsid w:val="0010414C"/>
    <w:rsid w:val="00104208"/>
    <w:rsid w:val="001046A6"/>
    <w:rsid w:val="00104C89"/>
    <w:rsid w:val="00104CFA"/>
    <w:rsid w:val="001050DD"/>
    <w:rsid w:val="001051FB"/>
    <w:rsid w:val="00105729"/>
    <w:rsid w:val="00105C21"/>
    <w:rsid w:val="00106648"/>
    <w:rsid w:val="0010674F"/>
    <w:rsid w:val="00106918"/>
    <w:rsid w:val="00106930"/>
    <w:rsid w:val="00106C1D"/>
    <w:rsid w:val="00106CB2"/>
    <w:rsid w:val="00107099"/>
    <w:rsid w:val="0010716B"/>
    <w:rsid w:val="001105AD"/>
    <w:rsid w:val="001105D0"/>
    <w:rsid w:val="00111191"/>
    <w:rsid w:val="001113EF"/>
    <w:rsid w:val="001119AA"/>
    <w:rsid w:val="00111B43"/>
    <w:rsid w:val="00112E24"/>
    <w:rsid w:val="00113E8B"/>
    <w:rsid w:val="00114D06"/>
    <w:rsid w:val="00115056"/>
    <w:rsid w:val="00115A92"/>
    <w:rsid w:val="00115CBD"/>
    <w:rsid w:val="00116A31"/>
    <w:rsid w:val="00117D70"/>
    <w:rsid w:val="00117F02"/>
    <w:rsid w:val="001200EE"/>
    <w:rsid w:val="0012039D"/>
    <w:rsid w:val="001203D1"/>
    <w:rsid w:val="001205C8"/>
    <w:rsid w:val="00120674"/>
    <w:rsid w:val="00120CCA"/>
    <w:rsid w:val="0012180F"/>
    <w:rsid w:val="0012193A"/>
    <w:rsid w:val="001219DB"/>
    <w:rsid w:val="00121B9E"/>
    <w:rsid w:val="00121F86"/>
    <w:rsid w:val="0012351C"/>
    <w:rsid w:val="0012376C"/>
    <w:rsid w:val="001237DC"/>
    <w:rsid w:val="001237FA"/>
    <w:rsid w:val="00123820"/>
    <w:rsid w:val="001238AA"/>
    <w:rsid w:val="00123DD0"/>
    <w:rsid w:val="001241BA"/>
    <w:rsid w:val="00124C8D"/>
    <w:rsid w:val="00124D20"/>
    <w:rsid w:val="00125462"/>
    <w:rsid w:val="0012582D"/>
    <w:rsid w:val="00125897"/>
    <w:rsid w:val="001258F9"/>
    <w:rsid w:val="00126604"/>
    <w:rsid w:val="0012678B"/>
    <w:rsid w:val="00127FB3"/>
    <w:rsid w:val="00130B9A"/>
    <w:rsid w:val="00130E77"/>
    <w:rsid w:val="00131A80"/>
    <w:rsid w:val="00131EBC"/>
    <w:rsid w:val="00131FFF"/>
    <w:rsid w:val="0013202E"/>
    <w:rsid w:val="0013231A"/>
    <w:rsid w:val="00132B23"/>
    <w:rsid w:val="0013372F"/>
    <w:rsid w:val="001337F5"/>
    <w:rsid w:val="00133EE3"/>
    <w:rsid w:val="00133F60"/>
    <w:rsid w:val="00133FB0"/>
    <w:rsid w:val="00133FC9"/>
    <w:rsid w:val="0013420E"/>
    <w:rsid w:val="00135286"/>
    <w:rsid w:val="0013555C"/>
    <w:rsid w:val="001358D9"/>
    <w:rsid w:val="00135B45"/>
    <w:rsid w:val="00135D70"/>
    <w:rsid w:val="00135EA7"/>
    <w:rsid w:val="0013641C"/>
    <w:rsid w:val="00136F3D"/>
    <w:rsid w:val="001372D6"/>
    <w:rsid w:val="00137A2B"/>
    <w:rsid w:val="00137D96"/>
    <w:rsid w:val="00137DB8"/>
    <w:rsid w:val="0014012D"/>
    <w:rsid w:val="0014014E"/>
    <w:rsid w:val="00140417"/>
    <w:rsid w:val="00140874"/>
    <w:rsid w:val="00140977"/>
    <w:rsid w:val="001419A4"/>
    <w:rsid w:val="00141AE6"/>
    <w:rsid w:val="001429CC"/>
    <w:rsid w:val="00143233"/>
    <w:rsid w:val="00143240"/>
    <w:rsid w:val="001433FA"/>
    <w:rsid w:val="00143659"/>
    <w:rsid w:val="00143EE7"/>
    <w:rsid w:val="00144269"/>
    <w:rsid w:val="001443B5"/>
    <w:rsid w:val="001443D7"/>
    <w:rsid w:val="00144511"/>
    <w:rsid w:val="00144707"/>
    <w:rsid w:val="0014471D"/>
    <w:rsid w:val="0014473A"/>
    <w:rsid w:val="0014481E"/>
    <w:rsid w:val="0014495B"/>
    <w:rsid w:val="00144D5B"/>
    <w:rsid w:val="001453B4"/>
    <w:rsid w:val="00145B95"/>
    <w:rsid w:val="0014609F"/>
    <w:rsid w:val="0014797A"/>
    <w:rsid w:val="001479D6"/>
    <w:rsid w:val="00147FC3"/>
    <w:rsid w:val="001505D5"/>
    <w:rsid w:val="00150687"/>
    <w:rsid w:val="001507E8"/>
    <w:rsid w:val="00150810"/>
    <w:rsid w:val="0015094C"/>
    <w:rsid w:val="00150B2A"/>
    <w:rsid w:val="001510FB"/>
    <w:rsid w:val="001514B9"/>
    <w:rsid w:val="0015156D"/>
    <w:rsid w:val="00151764"/>
    <w:rsid w:val="00151AC4"/>
    <w:rsid w:val="00151BEA"/>
    <w:rsid w:val="00152807"/>
    <w:rsid w:val="00152961"/>
    <w:rsid w:val="00153381"/>
    <w:rsid w:val="00153658"/>
    <w:rsid w:val="00153E3E"/>
    <w:rsid w:val="00153F7B"/>
    <w:rsid w:val="001541B2"/>
    <w:rsid w:val="0015443E"/>
    <w:rsid w:val="0015498F"/>
    <w:rsid w:val="00154A6D"/>
    <w:rsid w:val="00155B05"/>
    <w:rsid w:val="0015752F"/>
    <w:rsid w:val="00157DBC"/>
    <w:rsid w:val="00157E3B"/>
    <w:rsid w:val="00157EF7"/>
    <w:rsid w:val="0016007D"/>
    <w:rsid w:val="001603D5"/>
    <w:rsid w:val="00160B6B"/>
    <w:rsid w:val="00160BC6"/>
    <w:rsid w:val="00161259"/>
    <w:rsid w:val="0016156F"/>
    <w:rsid w:val="00161900"/>
    <w:rsid w:val="00161F17"/>
    <w:rsid w:val="00162076"/>
    <w:rsid w:val="001624E2"/>
    <w:rsid w:val="00162500"/>
    <w:rsid w:val="00162C5F"/>
    <w:rsid w:val="00162E05"/>
    <w:rsid w:val="00162EAB"/>
    <w:rsid w:val="001631BB"/>
    <w:rsid w:val="00163554"/>
    <w:rsid w:val="001635C6"/>
    <w:rsid w:val="00163843"/>
    <w:rsid w:val="0016486C"/>
    <w:rsid w:val="001648EB"/>
    <w:rsid w:val="001649D4"/>
    <w:rsid w:val="00164D39"/>
    <w:rsid w:val="001660FD"/>
    <w:rsid w:val="001663DC"/>
    <w:rsid w:val="0016690E"/>
    <w:rsid w:val="001674C3"/>
    <w:rsid w:val="00167DD4"/>
    <w:rsid w:val="00167E43"/>
    <w:rsid w:val="00170473"/>
    <w:rsid w:val="001705A5"/>
    <w:rsid w:val="001705CC"/>
    <w:rsid w:val="00170658"/>
    <w:rsid w:val="001708A7"/>
    <w:rsid w:val="00171229"/>
    <w:rsid w:val="001713AD"/>
    <w:rsid w:val="00171499"/>
    <w:rsid w:val="0017215D"/>
    <w:rsid w:val="00172276"/>
    <w:rsid w:val="00173AA4"/>
    <w:rsid w:val="00173CF0"/>
    <w:rsid w:val="00174426"/>
    <w:rsid w:val="001751B1"/>
    <w:rsid w:val="001753C9"/>
    <w:rsid w:val="001753D2"/>
    <w:rsid w:val="00175783"/>
    <w:rsid w:val="00176E00"/>
    <w:rsid w:val="001779F4"/>
    <w:rsid w:val="00180038"/>
    <w:rsid w:val="0018083C"/>
    <w:rsid w:val="001809BE"/>
    <w:rsid w:val="00180C11"/>
    <w:rsid w:val="001812BC"/>
    <w:rsid w:val="00181BA4"/>
    <w:rsid w:val="00182051"/>
    <w:rsid w:val="00182F9F"/>
    <w:rsid w:val="00183119"/>
    <w:rsid w:val="001834B8"/>
    <w:rsid w:val="001836C6"/>
    <w:rsid w:val="0018438C"/>
    <w:rsid w:val="00186074"/>
    <w:rsid w:val="0018612C"/>
    <w:rsid w:val="00186496"/>
    <w:rsid w:val="00186520"/>
    <w:rsid w:val="00186765"/>
    <w:rsid w:val="0018762F"/>
    <w:rsid w:val="00187D57"/>
    <w:rsid w:val="00187E74"/>
    <w:rsid w:val="001901F0"/>
    <w:rsid w:val="001902FA"/>
    <w:rsid w:val="00191019"/>
    <w:rsid w:val="0019104C"/>
    <w:rsid w:val="0019169A"/>
    <w:rsid w:val="00191A15"/>
    <w:rsid w:val="00191DC4"/>
    <w:rsid w:val="00192341"/>
    <w:rsid w:val="0019239A"/>
    <w:rsid w:val="0019256F"/>
    <w:rsid w:val="00192AE6"/>
    <w:rsid w:val="00192C78"/>
    <w:rsid w:val="00192D38"/>
    <w:rsid w:val="00192DD9"/>
    <w:rsid w:val="001932DA"/>
    <w:rsid w:val="001933CA"/>
    <w:rsid w:val="001936FE"/>
    <w:rsid w:val="0019379E"/>
    <w:rsid w:val="00193BDE"/>
    <w:rsid w:val="00193C8C"/>
    <w:rsid w:val="00193EF7"/>
    <w:rsid w:val="00194197"/>
    <w:rsid w:val="001945AA"/>
    <w:rsid w:val="001947FB"/>
    <w:rsid w:val="001955DA"/>
    <w:rsid w:val="0019587D"/>
    <w:rsid w:val="00195A60"/>
    <w:rsid w:val="00195CD7"/>
    <w:rsid w:val="00195D29"/>
    <w:rsid w:val="00195FCA"/>
    <w:rsid w:val="001962BC"/>
    <w:rsid w:val="001965D3"/>
    <w:rsid w:val="001967AB"/>
    <w:rsid w:val="001970F0"/>
    <w:rsid w:val="001971C7"/>
    <w:rsid w:val="00197276"/>
    <w:rsid w:val="00197E28"/>
    <w:rsid w:val="00197E61"/>
    <w:rsid w:val="00197EE4"/>
    <w:rsid w:val="001A0330"/>
    <w:rsid w:val="001A0AE5"/>
    <w:rsid w:val="001A0E22"/>
    <w:rsid w:val="001A214C"/>
    <w:rsid w:val="001A2C2C"/>
    <w:rsid w:val="001A3C13"/>
    <w:rsid w:val="001A4005"/>
    <w:rsid w:val="001A434A"/>
    <w:rsid w:val="001A462C"/>
    <w:rsid w:val="001A4797"/>
    <w:rsid w:val="001A5DA1"/>
    <w:rsid w:val="001A5ECD"/>
    <w:rsid w:val="001A62E6"/>
    <w:rsid w:val="001A7163"/>
    <w:rsid w:val="001A717B"/>
    <w:rsid w:val="001A7ECA"/>
    <w:rsid w:val="001B05DD"/>
    <w:rsid w:val="001B0B3F"/>
    <w:rsid w:val="001B0F53"/>
    <w:rsid w:val="001B1ADF"/>
    <w:rsid w:val="001B1E43"/>
    <w:rsid w:val="001B1EF2"/>
    <w:rsid w:val="001B2851"/>
    <w:rsid w:val="001B2D78"/>
    <w:rsid w:val="001B376F"/>
    <w:rsid w:val="001B37C7"/>
    <w:rsid w:val="001B3C30"/>
    <w:rsid w:val="001B446D"/>
    <w:rsid w:val="001B47C3"/>
    <w:rsid w:val="001B481C"/>
    <w:rsid w:val="001B4A97"/>
    <w:rsid w:val="001B4B16"/>
    <w:rsid w:val="001B4F84"/>
    <w:rsid w:val="001B526A"/>
    <w:rsid w:val="001B5E3B"/>
    <w:rsid w:val="001B63A3"/>
    <w:rsid w:val="001B641F"/>
    <w:rsid w:val="001B650B"/>
    <w:rsid w:val="001B6A7A"/>
    <w:rsid w:val="001B6A8A"/>
    <w:rsid w:val="001B7034"/>
    <w:rsid w:val="001B720C"/>
    <w:rsid w:val="001B7936"/>
    <w:rsid w:val="001B7E14"/>
    <w:rsid w:val="001C002F"/>
    <w:rsid w:val="001C0708"/>
    <w:rsid w:val="001C0986"/>
    <w:rsid w:val="001C09FC"/>
    <w:rsid w:val="001C0EBF"/>
    <w:rsid w:val="001C15A5"/>
    <w:rsid w:val="001C1A34"/>
    <w:rsid w:val="001C23A4"/>
    <w:rsid w:val="001C2CE8"/>
    <w:rsid w:val="001C2D43"/>
    <w:rsid w:val="001C2EE9"/>
    <w:rsid w:val="001C2F11"/>
    <w:rsid w:val="001C3084"/>
    <w:rsid w:val="001C33B3"/>
    <w:rsid w:val="001C3B5F"/>
    <w:rsid w:val="001C3F41"/>
    <w:rsid w:val="001C4FF5"/>
    <w:rsid w:val="001C51FA"/>
    <w:rsid w:val="001C5363"/>
    <w:rsid w:val="001C55F0"/>
    <w:rsid w:val="001C5E51"/>
    <w:rsid w:val="001C6AAE"/>
    <w:rsid w:val="001C6E56"/>
    <w:rsid w:val="001C720C"/>
    <w:rsid w:val="001C7513"/>
    <w:rsid w:val="001D052B"/>
    <w:rsid w:val="001D05BE"/>
    <w:rsid w:val="001D077C"/>
    <w:rsid w:val="001D128D"/>
    <w:rsid w:val="001D1F63"/>
    <w:rsid w:val="001D2158"/>
    <w:rsid w:val="001D2A89"/>
    <w:rsid w:val="001D36EE"/>
    <w:rsid w:val="001D39E5"/>
    <w:rsid w:val="001D3AFD"/>
    <w:rsid w:val="001D3C37"/>
    <w:rsid w:val="001D3D6B"/>
    <w:rsid w:val="001D4147"/>
    <w:rsid w:val="001D420A"/>
    <w:rsid w:val="001D4345"/>
    <w:rsid w:val="001D4BF9"/>
    <w:rsid w:val="001D50B7"/>
    <w:rsid w:val="001D58F9"/>
    <w:rsid w:val="001D59C6"/>
    <w:rsid w:val="001D5BEE"/>
    <w:rsid w:val="001D5E81"/>
    <w:rsid w:val="001D607E"/>
    <w:rsid w:val="001D70EC"/>
    <w:rsid w:val="001D7A5D"/>
    <w:rsid w:val="001D7D4C"/>
    <w:rsid w:val="001E0321"/>
    <w:rsid w:val="001E04FC"/>
    <w:rsid w:val="001E0914"/>
    <w:rsid w:val="001E0EAC"/>
    <w:rsid w:val="001E0FB3"/>
    <w:rsid w:val="001E12CD"/>
    <w:rsid w:val="001E14E8"/>
    <w:rsid w:val="001E1AE0"/>
    <w:rsid w:val="001E210F"/>
    <w:rsid w:val="001E2596"/>
    <w:rsid w:val="001E320E"/>
    <w:rsid w:val="001E353F"/>
    <w:rsid w:val="001E362A"/>
    <w:rsid w:val="001E36A7"/>
    <w:rsid w:val="001E3810"/>
    <w:rsid w:val="001E3895"/>
    <w:rsid w:val="001E3BC1"/>
    <w:rsid w:val="001E3DAB"/>
    <w:rsid w:val="001E3F29"/>
    <w:rsid w:val="001E42B6"/>
    <w:rsid w:val="001E444B"/>
    <w:rsid w:val="001E5551"/>
    <w:rsid w:val="001E57EC"/>
    <w:rsid w:val="001E5E12"/>
    <w:rsid w:val="001E6098"/>
    <w:rsid w:val="001E695A"/>
    <w:rsid w:val="001E79EE"/>
    <w:rsid w:val="001E7BE3"/>
    <w:rsid w:val="001F0073"/>
    <w:rsid w:val="001F021A"/>
    <w:rsid w:val="001F044E"/>
    <w:rsid w:val="001F057F"/>
    <w:rsid w:val="001F0821"/>
    <w:rsid w:val="001F0A04"/>
    <w:rsid w:val="001F0A0E"/>
    <w:rsid w:val="001F0A1B"/>
    <w:rsid w:val="001F0C3A"/>
    <w:rsid w:val="001F0DFE"/>
    <w:rsid w:val="001F0F0F"/>
    <w:rsid w:val="001F1305"/>
    <w:rsid w:val="001F142A"/>
    <w:rsid w:val="001F1AB9"/>
    <w:rsid w:val="001F1AF6"/>
    <w:rsid w:val="001F1F82"/>
    <w:rsid w:val="001F2061"/>
    <w:rsid w:val="001F211B"/>
    <w:rsid w:val="001F239C"/>
    <w:rsid w:val="001F25C7"/>
    <w:rsid w:val="001F3715"/>
    <w:rsid w:val="001F3765"/>
    <w:rsid w:val="001F390C"/>
    <w:rsid w:val="001F3BEA"/>
    <w:rsid w:val="001F3C7C"/>
    <w:rsid w:val="001F3CF1"/>
    <w:rsid w:val="001F3EA3"/>
    <w:rsid w:val="001F443E"/>
    <w:rsid w:val="001F4610"/>
    <w:rsid w:val="001F486E"/>
    <w:rsid w:val="001F4982"/>
    <w:rsid w:val="001F4E0B"/>
    <w:rsid w:val="001F4E7D"/>
    <w:rsid w:val="001F5370"/>
    <w:rsid w:val="001F572B"/>
    <w:rsid w:val="001F5787"/>
    <w:rsid w:val="001F6D13"/>
    <w:rsid w:val="001F6D2B"/>
    <w:rsid w:val="001F6FA0"/>
    <w:rsid w:val="001F74DA"/>
    <w:rsid w:val="001F77DB"/>
    <w:rsid w:val="0020010A"/>
    <w:rsid w:val="00200136"/>
    <w:rsid w:val="00200563"/>
    <w:rsid w:val="002005D5"/>
    <w:rsid w:val="0020091E"/>
    <w:rsid w:val="00201757"/>
    <w:rsid w:val="00201EC4"/>
    <w:rsid w:val="0020337A"/>
    <w:rsid w:val="002044F9"/>
    <w:rsid w:val="002048D9"/>
    <w:rsid w:val="00204C60"/>
    <w:rsid w:val="00204DB0"/>
    <w:rsid w:val="00205097"/>
    <w:rsid w:val="002050A2"/>
    <w:rsid w:val="0020528D"/>
    <w:rsid w:val="00205823"/>
    <w:rsid w:val="00205CD0"/>
    <w:rsid w:val="00205EF2"/>
    <w:rsid w:val="002061BE"/>
    <w:rsid w:val="00206490"/>
    <w:rsid w:val="00206E4B"/>
    <w:rsid w:val="00206E8F"/>
    <w:rsid w:val="002078BF"/>
    <w:rsid w:val="002078FF"/>
    <w:rsid w:val="002079A0"/>
    <w:rsid w:val="00207C9D"/>
    <w:rsid w:val="002103BB"/>
    <w:rsid w:val="002104BB"/>
    <w:rsid w:val="00210AE1"/>
    <w:rsid w:val="00210D36"/>
    <w:rsid w:val="002113A8"/>
    <w:rsid w:val="002117B5"/>
    <w:rsid w:val="00211CEA"/>
    <w:rsid w:val="0021263B"/>
    <w:rsid w:val="00212676"/>
    <w:rsid w:val="00212678"/>
    <w:rsid w:val="00213220"/>
    <w:rsid w:val="00213420"/>
    <w:rsid w:val="002138F8"/>
    <w:rsid w:val="00214F53"/>
    <w:rsid w:val="00215256"/>
    <w:rsid w:val="002153D6"/>
    <w:rsid w:val="002162FE"/>
    <w:rsid w:val="00216B95"/>
    <w:rsid w:val="00216B98"/>
    <w:rsid w:val="00217258"/>
    <w:rsid w:val="00217BE5"/>
    <w:rsid w:val="002204E1"/>
    <w:rsid w:val="00220574"/>
    <w:rsid w:val="0022063D"/>
    <w:rsid w:val="00220BFD"/>
    <w:rsid w:val="00221492"/>
    <w:rsid w:val="00222B50"/>
    <w:rsid w:val="00222DA3"/>
    <w:rsid w:val="00222EB6"/>
    <w:rsid w:val="00223288"/>
    <w:rsid w:val="00223708"/>
    <w:rsid w:val="00223787"/>
    <w:rsid w:val="002238C7"/>
    <w:rsid w:val="00223E72"/>
    <w:rsid w:val="00224226"/>
    <w:rsid w:val="00224492"/>
    <w:rsid w:val="00224A74"/>
    <w:rsid w:val="00224FD5"/>
    <w:rsid w:val="0022514B"/>
    <w:rsid w:val="00225151"/>
    <w:rsid w:val="0022521C"/>
    <w:rsid w:val="0022554C"/>
    <w:rsid w:val="00225F13"/>
    <w:rsid w:val="00226154"/>
    <w:rsid w:val="00226ACD"/>
    <w:rsid w:val="00226B33"/>
    <w:rsid w:val="0022702C"/>
    <w:rsid w:val="002272A0"/>
    <w:rsid w:val="0022777F"/>
    <w:rsid w:val="00227CA8"/>
    <w:rsid w:val="00227D5E"/>
    <w:rsid w:val="00227E3D"/>
    <w:rsid w:val="00227EB4"/>
    <w:rsid w:val="00230052"/>
    <w:rsid w:val="002300A1"/>
    <w:rsid w:val="00230434"/>
    <w:rsid w:val="00230C95"/>
    <w:rsid w:val="00230F01"/>
    <w:rsid w:val="00230F54"/>
    <w:rsid w:val="00231198"/>
    <w:rsid w:val="00231496"/>
    <w:rsid w:val="00231F20"/>
    <w:rsid w:val="0023222A"/>
    <w:rsid w:val="00232588"/>
    <w:rsid w:val="00232B39"/>
    <w:rsid w:val="0023305C"/>
    <w:rsid w:val="002334C3"/>
    <w:rsid w:val="00233623"/>
    <w:rsid w:val="00233974"/>
    <w:rsid w:val="00234A1D"/>
    <w:rsid w:val="00234DDA"/>
    <w:rsid w:val="002352AB"/>
    <w:rsid w:val="002353F1"/>
    <w:rsid w:val="00236212"/>
    <w:rsid w:val="00236650"/>
    <w:rsid w:val="00236B8D"/>
    <w:rsid w:val="00237234"/>
    <w:rsid w:val="0023744E"/>
    <w:rsid w:val="002374F7"/>
    <w:rsid w:val="00237E6D"/>
    <w:rsid w:val="00240874"/>
    <w:rsid w:val="00240A39"/>
    <w:rsid w:val="00240F91"/>
    <w:rsid w:val="00242233"/>
    <w:rsid w:val="0024297C"/>
    <w:rsid w:val="00242F87"/>
    <w:rsid w:val="002439E0"/>
    <w:rsid w:val="00243B58"/>
    <w:rsid w:val="0024420D"/>
    <w:rsid w:val="002443A3"/>
    <w:rsid w:val="00244875"/>
    <w:rsid w:val="002451E5"/>
    <w:rsid w:val="00245D5C"/>
    <w:rsid w:val="00245EEE"/>
    <w:rsid w:val="0024602B"/>
    <w:rsid w:val="002461CC"/>
    <w:rsid w:val="00246325"/>
    <w:rsid w:val="002469AC"/>
    <w:rsid w:val="00246C42"/>
    <w:rsid w:val="00247245"/>
    <w:rsid w:val="00247394"/>
    <w:rsid w:val="00247553"/>
    <w:rsid w:val="0024774D"/>
    <w:rsid w:val="0025045B"/>
    <w:rsid w:val="00250791"/>
    <w:rsid w:val="00250BD0"/>
    <w:rsid w:val="002517B6"/>
    <w:rsid w:val="002518AE"/>
    <w:rsid w:val="0025198E"/>
    <w:rsid w:val="00251FFD"/>
    <w:rsid w:val="00252134"/>
    <w:rsid w:val="00252FAA"/>
    <w:rsid w:val="00253222"/>
    <w:rsid w:val="00253308"/>
    <w:rsid w:val="00253C98"/>
    <w:rsid w:val="0025499A"/>
    <w:rsid w:val="00254ADE"/>
    <w:rsid w:val="00254DE1"/>
    <w:rsid w:val="002550AA"/>
    <w:rsid w:val="0025590B"/>
    <w:rsid w:val="0025657A"/>
    <w:rsid w:val="00256C07"/>
    <w:rsid w:val="00260388"/>
    <w:rsid w:val="00260567"/>
    <w:rsid w:val="00260ADB"/>
    <w:rsid w:val="0026104E"/>
    <w:rsid w:val="0026125D"/>
    <w:rsid w:val="002614A9"/>
    <w:rsid w:val="002616E3"/>
    <w:rsid w:val="002638A1"/>
    <w:rsid w:val="00263A7C"/>
    <w:rsid w:val="002642D6"/>
    <w:rsid w:val="002647D5"/>
    <w:rsid w:val="00264A62"/>
    <w:rsid w:val="00265CA0"/>
    <w:rsid w:val="00265F4C"/>
    <w:rsid w:val="00266116"/>
    <w:rsid w:val="0026715C"/>
    <w:rsid w:val="00267AE6"/>
    <w:rsid w:val="0027060E"/>
    <w:rsid w:val="00271090"/>
    <w:rsid w:val="002710A0"/>
    <w:rsid w:val="00271548"/>
    <w:rsid w:val="00272438"/>
    <w:rsid w:val="00272B0C"/>
    <w:rsid w:val="00272B3B"/>
    <w:rsid w:val="00272DCF"/>
    <w:rsid w:val="002731C1"/>
    <w:rsid w:val="00273925"/>
    <w:rsid w:val="0027396A"/>
    <w:rsid w:val="002746A4"/>
    <w:rsid w:val="00274851"/>
    <w:rsid w:val="002748E5"/>
    <w:rsid w:val="00274CA4"/>
    <w:rsid w:val="00274F93"/>
    <w:rsid w:val="00275393"/>
    <w:rsid w:val="002756C5"/>
    <w:rsid w:val="0027572F"/>
    <w:rsid w:val="00276560"/>
    <w:rsid w:val="002765DD"/>
    <w:rsid w:val="0027680E"/>
    <w:rsid w:val="00276C7B"/>
    <w:rsid w:val="00276F0C"/>
    <w:rsid w:val="002770F3"/>
    <w:rsid w:val="002771AB"/>
    <w:rsid w:val="002777C1"/>
    <w:rsid w:val="00277A80"/>
    <w:rsid w:val="00277CE3"/>
    <w:rsid w:val="0028037E"/>
    <w:rsid w:val="00280809"/>
    <w:rsid w:val="00280B2E"/>
    <w:rsid w:val="00280B55"/>
    <w:rsid w:val="00281A45"/>
    <w:rsid w:val="00281D19"/>
    <w:rsid w:val="0028286C"/>
    <w:rsid w:val="00282B60"/>
    <w:rsid w:val="00282B92"/>
    <w:rsid w:val="00282E46"/>
    <w:rsid w:val="00284A5F"/>
    <w:rsid w:val="00284DB1"/>
    <w:rsid w:val="002864ED"/>
    <w:rsid w:val="00286840"/>
    <w:rsid w:val="00286A80"/>
    <w:rsid w:val="00287641"/>
    <w:rsid w:val="00287A51"/>
    <w:rsid w:val="00287B89"/>
    <w:rsid w:val="00287DD4"/>
    <w:rsid w:val="00287E8B"/>
    <w:rsid w:val="00287F1E"/>
    <w:rsid w:val="0029006E"/>
    <w:rsid w:val="0029038C"/>
    <w:rsid w:val="00290439"/>
    <w:rsid w:val="00290668"/>
    <w:rsid w:val="00290805"/>
    <w:rsid w:val="00290F59"/>
    <w:rsid w:val="0029126F"/>
    <w:rsid w:val="002915FA"/>
    <w:rsid w:val="00291A58"/>
    <w:rsid w:val="0029274A"/>
    <w:rsid w:val="00292CBC"/>
    <w:rsid w:val="00293070"/>
    <w:rsid w:val="0029347D"/>
    <w:rsid w:val="00293490"/>
    <w:rsid w:val="002937ED"/>
    <w:rsid w:val="00293A5A"/>
    <w:rsid w:val="002951FB"/>
    <w:rsid w:val="00295589"/>
    <w:rsid w:val="00295965"/>
    <w:rsid w:val="00295B19"/>
    <w:rsid w:val="0029619E"/>
    <w:rsid w:val="0029636C"/>
    <w:rsid w:val="002965FD"/>
    <w:rsid w:val="002967CA"/>
    <w:rsid w:val="00297187"/>
    <w:rsid w:val="00297350"/>
    <w:rsid w:val="002979AC"/>
    <w:rsid w:val="002A01AE"/>
    <w:rsid w:val="002A0E94"/>
    <w:rsid w:val="002A1183"/>
    <w:rsid w:val="002A1195"/>
    <w:rsid w:val="002A161B"/>
    <w:rsid w:val="002A2A44"/>
    <w:rsid w:val="002A2CEB"/>
    <w:rsid w:val="002A2CFC"/>
    <w:rsid w:val="002A3A53"/>
    <w:rsid w:val="002A5306"/>
    <w:rsid w:val="002A5395"/>
    <w:rsid w:val="002A5E18"/>
    <w:rsid w:val="002A6175"/>
    <w:rsid w:val="002A68EF"/>
    <w:rsid w:val="002A7603"/>
    <w:rsid w:val="002A7A63"/>
    <w:rsid w:val="002A7B60"/>
    <w:rsid w:val="002B05D2"/>
    <w:rsid w:val="002B071E"/>
    <w:rsid w:val="002B082A"/>
    <w:rsid w:val="002B1614"/>
    <w:rsid w:val="002B2022"/>
    <w:rsid w:val="002B219B"/>
    <w:rsid w:val="002B3611"/>
    <w:rsid w:val="002B4E90"/>
    <w:rsid w:val="002B4F39"/>
    <w:rsid w:val="002B57BF"/>
    <w:rsid w:val="002B5B78"/>
    <w:rsid w:val="002B5C2F"/>
    <w:rsid w:val="002B737C"/>
    <w:rsid w:val="002B762C"/>
    <w:rsid w:val="002B78F1"/>
    <w:rsid w:val="002C0009"/>
    <w:rsid w:val="002C0B0B"/>
    <w:rsid w:val="002C0D6B"/>
    <w:rsid w:val="002C0EF6"/>
    <w:rsid w:val="002C105C"/>
    <w:rsid w:val="002C1195"/>
    <w:rsid w:val="002C15E8"/>
    <w:rsid w:val="002C1BAA"/>
    <w:rsid w:val="002C2708"/>
    <w:rsid w:val="002C3394"/>
    <w:rsid w:val="002C380A"/>
    <w:rsid w:val="002C4387"/>
    <w:rsid w:val="002C4A05"/>
    <w:rsid w:val="002C4B73"/>
    <w:rsid w:val="002C4DD6"/>
    <w:rsid w:val="002C5367"/>
    <w:rsid w:val="002C56AE"/>
    <w:rsid w:val="002C60A1"/>
    <w:rsid w:val="002C6800"/>
    <w:rsid w:val="002C6968"/>
    <w:rsid w:val="002C6D8C"/>
    <w:rsid w:val="002C6E1C"/>
    <w:rsid w:val="002C712B"/>
    <w:rsid w:val="002C7848"/>
    <w:rsid w:val="002C7CC5"/>
    <w:rsid w:val="002D050E"/>
    <w:rsid w:val="002D0783"/>
    <w:rsid w:val="002D09F4"/>
    <w:rsid w:val="002D18F5"/>
    <w:rsid w:val="002D193A"/>
    <w:rsid w:val="002D19E1"/>
    <w:rsid w:val="002D2ED1"/>
    <w:rsid w:val="002D30C7"/>
    <w:rsid w:val="002D3E6A"/>
    <w:rsid w:val="002D4722"/>
    <w:rsid w:val="002D49C2"/>
    <w:rsid w:val="002D4BA3"/>
    <w:rsid w:val="002D4EFC"/>
    <w:rsid w:val="002D542A"/>
    <w:rsid w:val="002D5882"/>
    <w:rsid w:val="002D5896"/>
    <w:rsid w:val="002D5DA0"/>
    <w:rsid w:val="002D5FCC"/>
    <w:rsid w:val="002D6007"/>
    <w:rsid w:val="002D60CC"/>
    <w:rsid w:val="002D636E"/>
    <w:rsid w:val="002D64F1"/>
    <w:rsid w:val="002D6A2A"/>
    <w:rsid w:val="002D6F37"/>
    <w:rsid w:val="002D70CE"/>
    <w:rsid w:val="002D71A7"/>
    <w:rsid w:val="002D7589"/>
    <w:rsid w:val="002D7E4E"/>
    <w:rsid w:val="002E025A"/>
    <w:rsid w:val="002E0338"/>
    <w:rsid w:val="002E05EF"/>
    <w:rsid w:val="002E0B37"/>
    <w:rsid w:val="002E0BB6"/>
    <w:rsid w:val="002E0D41"/>
    <w:rsid w:val="002E18B1"/>
    <w:rsid w:val="002E2C4F"/>
    <w:rsid w:val="002E2CBB"/>
    <w:rsid w:val="002E2F12"/>
    <w:rsid w:val="002E332A"/>
    <w:rsid w:val="002E3731"/>
    <w:rsid w:val="002E382E"/>
    <w:rsid w:val="002E38D6"/>
    <w:rsid w:val="002E3C1B"/>
    <w:rsid w:val="002E3F03"/>
    <w:rsid w:val="002E3FCA"/>
    <w:rsid w:val="002E4555"/>
    <w:rsid w:val="002E474E"/>
    <w:rsid w:val="002E4946"/>
    <w:rsid w:val="002E498D"/>
    <w:rsid w:val="002E6794"/>
    <w:rsid w:val="002E6A7B"/>
    <w:rsid w:val="002E6CF8"/>
    <w:rsid w:val="002E72F4"/>
    <w:rsid w:val="002E7653"/>
    <w:rsid w:val="002E79CE"/>
    <w:rsid w:val="002E7A58"/>
    <w:rsid w:val="002E7F8C"/>
    <w:rsid w:val="002F0316"/>
    <w:rsid w:val="002F0746"/>
    <w:rsid w:val="002F07F3"/>
    <w:rsid w:val="002F15A2"/>
    <w:rsid w:val="002F1797"/>
    <w:rsid w:val="002F1863"/>
    <w:rsid w:val="002F1A62"/>
    <w:rsid w:val="002F2202"/>
    <w:rsid w:val="002F232D"/>
    <w:rsid w:val="002F23D1"/>
    <w:rsid w:val="002F2487"/>
    <w:rsid w:val="002F2502"/>
    <w:rsid w:val="002F2F82"/>
    <w:rsid w:val="002F304F"/>
    <w:rsid w:val="002F3ABB"/>
    <w:rsid w:val="002F3D9A"/>
    <w:rsid w:val="002F4048"/>
    <w:rsid w:val="002F4A4D"/>
    <w:rsid w:val="002F5267"/>
    <w:rsid w:val="002F56BB"/>
    <w:rsid w:val="002F5804"/>
    <w:rsid w:val="002F58A7"/>
    <w:rsid w:val="002F5CA5"/>
    <w:rsid w:val="002F5DBE"/>
    <w:rsid w:val="002F5F59"/>
    <w:rsid w:val="002F620D"/>
    <w:rsid w:val="002F6253"/>
    <w:rsid w:val="002F691E"/>
    <w:rsid w:val="002F6D53"/>
    <w:rsid w:val="002F6E35"/>
    <w:rsid w:val="002F6F58"/>
    <w:rsid w:val="002F6F6F"/>
    <w:rsid w:val="002F70F8"/>
    <w:rsid w:val="002F7918"/>
    <w:rsid w:val="002F7B40"/>
    <w:rsid w:val="002F7D72"/>
    <w:rsid w:val="003000DF"/>
    <w:rsid w:val="0030099C"/>
    <w:rsid w:val="00300C57"/>
    <w:rsid w:val="00300D70"/>
    <w:rsid w:val="00301643"/>
    <w:rsid w:val="00302338"/>
    <w:rsid w:val="00302A56"/>
    <w:rsid w:val="00302F58"/>
    <w:rsid w:val="00303140"/>
    <w:rsid w:val="003033E9"/>
    <w:rsid w:val="003034C6"/>
    <w:rsid w:val="00303CE6"/>
    <w:rsid w:val="00304054"/>
    <w:rsid w:val="003045EB"/>
    <w:rsid w:val="00304696"/>
    <w:rsid w:val="00304746"/>
    <w:rsid w:val="00304BED"/>
    <w:rsid w:val="00304F44"/>
    <w:rsid w:val="003052E2"/>
    <w:rsid w:val="003057B0"/>
    <w:rsid w:val="003057B7"/>
    <w:rsid w:val="003059AC"/>
    <w:rsid w:val="003072A0"/>
    <w:rsid w:val="00307992"/>
    <w:rsid w:val="00310175"/>
    <w:rsid w:val="00310C56"/>
    <w:rsid w:val="00310F55"/>
    <w:rsid w:val="00311F4C"/>
    <w:rsid w:val="0031217C"/>
    <w:rsid w:val="00312285"/>
    <w:rsid w:val="003122AA"/>
    <w:rsid w:val="00312434"/>
    <w:rsid w:val="00312DCB"/>
    <w:rsid w:val="00313501"/>
    <w:rsid w:val="00313B11"/>
    <w:rsid w:val="003146AF"/>
    <w:rsid w:val="00314830"/>
    <w:rsid w:val="00314D6A"/>
    <w:rsid w:val="00314F9F"/>
    <w:rsid w:val="0031507A"/>
    <w:rsid w:val="003152B5"/>
    <w:rsid w:val="00315BD5"/>
    <w:rsid w:val="00315BF9"/>
    <w:rsid w:val="003163E1"/>
    <w:rsid w:val="00316591"/>
    <w:rsid w:val="003166D6"/>
    <w:rsid w:val="003166F2"/>
    <w:rsid w:val="00316874"/>
    <w:rsid w:val="00316B07"/>
    <w:rsid w:val="00317834"/>
    <w:rsid w:val="00317B95"/>
    <w:rsid w:val="00317CDA"/>
    <w:rsid w:val="00317F1C"/>
    <w:rsid w:val="00320166"/>
    <w:rsid w:val="00320A97"/>
    <w:rsid w:val="00320E28"/>
    <w:rsid w:val="00321136"/>
    <w:rsid w:val="00321191"/>
    <w:rsid w:val="0032145B"/>
    <w:rsid w:val="003227D3"/>
    <w:rsid w:val="0032280B"/>
    <w:rsid w:val="00322CA6"/>
    <w:rsid w:val="00322DDA"/>
    <w:rsid w:val="003233F2"/>
    <w:rsid w:val="003240DF"/>
    <w:rsid w:val="003242A8"/>
    <w:rsid w:val="00324705"/>
    <w:rsid w:val="003248FC"/>
    <w:rsid w:val="00324C3D"/>
    <w:rsid w:val="00324D17"/>
    <w:rsid w:val="00324F1E"/>
    <w:rsid w:val="003252A3"/>
    <w:rsid w:val="003255FC"/>
    <w:rsid w:val="00325E50"/>
    <w:rsid w:val="003261CE"/>
    <w:rsid w:val="003268A1"/>
    <w:rsid w:val="00326B4F"/>
    <w:rsid w:val="00326B6D"/>
    <w:rsid w:val="00327CCC"/>
    <w:rsid w:val="0033052D"/>
    <w:rsid w:val="00330BF4"/>
    <w:rsid w:val="00330C03"/>
    <w:rsid w:val="003313A1"/>
    <w:rsid w:val="00331DB5"/>
    <w:rsid w:val="00332FAD"/>
    <w:rsid w:val="00333B54"/>
    <w:rsid w:val="00333B8C"/>
    <w:rsid w:val="00334C5E"/>
    <w:rsid w:val="00335AD3"/>
    <w:rsid w:val="00335B6C"/>
    <w:rsid w:val="00335F59"/>
    <w:rsid w:val="0033607A"/>
    <w:rsid w:val="00336CA9"/>
    <w:rsid w:val="00337863"/>
    <w:rsid w:val="00337932"/>
    <w:rsid w:val="00337DA5"/>
    <w:rsid w:val="00337FD3"/>
    <w:rsid w:val="00340417"/>
    <w:rsid w:val="003405E4"/>
    <w:rsid w:val="00340940"/>
    <w:rsid w:val="0034099E"/>
    <w:rsid w:val="00340D6B"/>
    <w:rsid w:val="003410C8"/>
    <w:rsid w:val="0034127A"/>
    <w:rsid w:val="003419B1"/>
    <w:rsid w:val="00341B50"/>
    <w:rsid w:val="003424DC"/>
    <w:rsid w:val="00342773"/>
    <w:rsid w:val="003429CE"/>
    <w:rsid w:val="00342E35"/>
    <w:rsid w:val="00342E67"/>
    <w:rsid w:val="0034310E"/>
    <w:rsid w:val="0034318F"/>
    <w:rsid w:val="003439B9"/>
    <w:rsid w:val="003439C8"/>
    <w:rsid w:val="00344171"/>
    <w:rsid w:val="003445AA"/>
    <w:rsid w:val="00344935"/>
    <w:rsid w:val="003449CD"/>
    <w:rsid w:val="00345128"/>
    <w:rsid w:val="00345201"/>
    <w:rsid w:val="00345353"/>
    <w:rsid w:val="00345ABB"/>
    <w:rsid w:val="00345BCE"/>
    <w:rsid w:val="003461F1"/>
    <w:rsid w:val="00346576"/>
    <w:rsid w:val="00346614"/>
    <w:rsid w:val="003466B5"/>
    <w:rsid w:val="00346CAD"/>
    <w:rsid w:val="00347D42"/>
    <w:rsid w:val="0035031E"/>
    <w:rsid w:val="003503D6"/>
    <w:rsid w:val="00350867"/>
    <w:rsid w:val="00351052"/>
    <w:rsid w:val="0035116C"/>
    <w:rsid w:val="003512EF"/>
    <w:rsid w:val="0035175D"/>
    <w:rsid w:val="00351A74"/>
    <w:rsid w:val="00351B04"/>
    <w:rsid w:val="00351E0F"/>
    <w:rsid w:val="0035265C"/>
    <w:rsid w:val="00352DEC"/>
    <w:rsid w:val="00352FF0"/>
    <w:rsid w:val="00353114"/>
    <w:rsid w:val="00353A56"/>
    <w:rsid w:val="00353A6B"/>
    <w:rsid w:val="00355202"/>
    <w:rsid w:val="0035584B"/>
    <w:rsid w:val="00355D4F"/>
    <w:rsid w:val="0035656F"/>
    <w:rsid w:val="0035675C"/>
    <w:rsid w:val="0035676A"/>
    <w:rsid w:val="00356BEC"/>
    <w:rsid w:val="00357400"/>
    <w:rsid w:val="00357A26"/>
    <w:rsid w:val="00357D04"/>
    <w:rsid w:val="00357D59"/>
    <w:rsid w:val="0036046E"/>
    <w:rsid w:val="00360554"/>
    <w:rsid w:val="003618BA"/>
    <w:rsid w:val="003618E9"/>
    <w:rsid w:val="00361FB5"/>
    <w:rsid w:val="00362497"/>
    <w:rsid w:val="00362C70"/>
    <w:rsid w:val="00362F1B"/>
    <w:rsid w:val="003635F3"/>
    <w:rsid w:val="00363CC3"/>
    <w:rsid w:val="00363DA8"/>
    <w:rsid w:val="00363E49"/>
    <w:rsid w:val="003640BA"/>
    <w:rsid w:val="003644D9"/>
    <w:rsid w:val="00364753"/>
    <w:rsid w:val="00364960"/>
    <w:rsid w:val="003649CA"/>
    <w:rsid w:val="00364EBE"/>
    <w:rsid w:val="00365E85"/>
    <w:rsid w:val="00366588"/>
    <w:rsid w:val="003667F8"/>
    <w:rsid w:val="00366A85"/>
    <w:rsid w:val="00366BBD"/>
    <w:rsid w:val="0036719F"/>
    <w:rsid w:val="003673E3"/>
    <w:rsid w:val="0036773C"/>
    <w:rsid w:val="00367D39"/>
    <w:rsid w:val="00370462"/>
    <w:rsid w:val="0037068D"/>
    <w:rsid w:val="00370A93"/>
    <w:rsid w:val="0037129B"/>
    <w:rsid w:val="00371ACB"/>
    <w:rsid w:val="00371BBB"/>
    <w:rsid w:val="003720A5"/>
    <w:rsid w:val="003720FB"/>
    <w:rsid w:val="00372171"/>
    <w:rsid w:val="00372BBA"/>
    <w:rsid w:val="0037317C"/>
    <w:rsid w:val="0037455F"/>
    <w:rsid w:val="00374716"/>
    <w:rsid w:val="003747DD"/>
    <w:rsid w:val="00374969"/>
    <w:rsid w:val="003749D0"/>
    <w:rsid w:val="00374C9F"/>
    <w:rsid w:val="003752BC"/>
    <w:rsid w:val="00375A8F"/>
    <w:rsid w:val="0037608C"/>
    <w:rsid w:val="003760CF"/>
    <w:rsid w:val="00376672"/>
    <w:rsid w:val="00377ABF"/>
    <w:rsid w:val="00377CD9"/>
    <w:rsid w:val="003803FB"/>
    <w:rsid w:val="003804D7"/>
    <w:rsid w:val="003807B6"/>
    <w:rsid w:val="003807D8"/>
    <w:rsid w:val="003809C7"/>
    <w:rsid w:val="0038151B"/>
    <w:rsid w:val="00381C7D"/>
    <w:rsid w:val="003824E2"/>
    <w:rsid w:val="003825B0"/>
    <w:rsid w:val="0038286A"/>
    <w:rsid w:val="00382C73"/>
    <w:rsid w:val="0038334D"/>
    <w:rsid w:val="003834BE"/>
    <w:rsid w:val="00383ABF"/>
    <w:rsid w:val="00383C3F"/>
    <w:rsid w:val="00383CA5"/>
    <w:rsid w:val="00383EA0"/>
    <w:rsid w:val="00383F12"/>
    <w:rsid w:val="0038462A"/>
    <w:rsid w:val="00384733"/>
    <w:rsid w:val="00384B8E"/>
    <w:rsid w:val="00384D8A"/>
    <w:rsid w:val="0038628A"/>
    <w:rsid w:val="00386CBD"/>
    <w:rsid w:val="0038735F"/>
    <w:rsid w:val="00387412"/>
    <w:rsid w:val="00387541"/>
    <w:rsid w:val="003877B8"/>
    <w:rsid w:val="00387E1D"/>
    <w:rsid w:val="00390038"/>
    <w:rsid w:val="003907EF"/>
    <w:rsid w:val="00390AE9"/>
    <w:rsid w:val="00391BEA"/>
    <w:rsid w:val="003928F9"/>
    <w:rsid w:val="00392972"/>
    <w:rsid w:val="00392A1B"/>
    <w:rsid w:val="003936BF"/>
    <w:rsid w:val="00393F55"/>
    <w:rsid w:val="00394875"/>
    <w:rsid w:val="00394B8D"/>
    <w:rsid w:val="00394DC9"/>
    <w:rsid w:val="00394FD1"/>
    <w:rsid w:val="00395CFA"/>
    <w:rsid w:val="00395D41"/>
    <w:rsid w:val="00396552"/>
    <w:rsid w:val="00396853"/>
    <w:rsid w:val="00396C99"/>
    <w:rsid w:val="003973D6"/>
    <w:rsid w:val="003977CD"/>
    <w:rsid w:val="00397976"/>
    <w:rsid w:val="00397D4E"/>
    <w:rsid w:val="00397E09"/>
    <w:rsid w:val="00397E14"/>
    <w:rsid w:val="003A0051"/>
    <w:rsid w:val="003A0495"/>
    <w:rsid w:val="003A0597"/>
    <w:rsid w:val="003A0F92"/>
    <w:rsid w:val="003A1010"/>
    <w:rsid w:val="003A1266"/>
    <w:rsid w:val="003A12A7"/>
    <w:rsid w:val="003A12DC"/>
    <w:rsid w:val="003A17D6"/>
    <w:rsid w:val="003A2B13"/>
    <w:rsid w:val="003A2BEC"/>
    <w:rsid w:val="003A2D4B"/>
    <w:rsid w:val="003A3443"/>
    <w:rsid w:val="003A4B96"/>
    <w:rsid w:val="003A5CDB"/>
    <w:rsid w:val="003A60AD"/>
    <w:rsid w:val="003A614B"/>
    <w:rsid w:val="003A6359"/>
    <w:rsid w:val="003A665E"/>
    <w:rsid w:val="003A6814"/>
    <w:rsid w:val="003A6E1C"/>
    <w:rsid w:val="003A72C1"/>
    <w:rsid w:val="003A7473"/>
    <w:rsid w:val="003A79CF"/>
    <w:rsid w:val="003A7DCB"/>
    <w:rsid w:val="003A7F68"/>
    <w:rsid w:val="003B00A1"/>
    <w:rsid w:val="003B07F6"/>
    <w:rsid w:val="003B092D"/>
    <w:rsid w:val="003B0A1B"/>
    <w:rsid w:val="003B150B"/>
    <w:rsid w:val="003B154C"/>
    <w:rsid w:val="003B1C84"/>
    <w:rsid w:val="003B22C7"/>
    <w:rsid w:val="003B24F4"/>
    <w:rsid w:val="003B296F"/>
    <w:rsid w:val="003B2F12"/>
    <w:rsid w:val="003B3AA2"/>
    <w:rsid w:val="003B40E6"/>
    <w:rsid w:val="003B47EB"/>
    <w:rsid w:val="003B4990"/>
    <w:rsid w:val="003B4A0A"/>
    <w:rsid w:val="003B4A69"/>
    <w:rsid w:val="003B4E47"/>
    <w:rsid w:val="003B5360"/>
    <w:rsid w:val="003B5406"/>
    <w:rsid w:val="003B5623"/>
    <w:rsid w:val="003B5980"/>
    <w:rsid w:val="003B5B6B"/>
    <w:rsid w:val="003B67B1"/>
    <w:rsid w:val="003B6C0D"/>
    <w:rsid w:val="003B6DC6"/>
    <w:rsid w:val="003B7215"/>
    <w:rsid w:val="003C07DD"/>
    <w:rsid w:val="003C1483"/>
    <w:rsid w:val="003C1549"/>
    <w:rsid w:val="003C17F0"/>
    <w:rsid w:val="003C18D8"/>
    <w:rsid w:val="003C1BF8"/>
    <w:rsid w:val="003C26D9"/>
    <w:rsid w:val="003C321E"/>
    <w:rsid w:val="003C349E"/>
    <w:rsid w:val="003C34DB"/>
    <w:rsid w:val="003C3565"/>
    <w:rsid w:val="003C356B"/>
    <w:rsid w:val="003C35A6"/>
    <w:rsid w:val="003C3CE0"/>
    <w:rsid w:val="003C4A4F"/>
    <w:rsid w:val="003C4BF2"/>
    <w:rsid w:val="003C533A"/>
    <w:rsid w:val="003C55BA"/>
    <w:rsid w:val="003C5BF2"/>
    <w:rsid w:val="003C5CBB"/>
    <w:rsid w:val="003C5D55"/>
    <w:rsid w:val="003C602D"/>
    <w:rsid w:val="003C64A3"/>
    <w:rsid w:val="003C6699"/>
    <w:rsid w:val="003C67AC"/>
    <w:rsid w:val="003C6813"/>
    <w:rsid w:val="003C6E6D"/>
    <w:rsid w:val="003C7B7B"/>
    <w:rsid w:val="003C7F85"/>
    <w:rsid w:val="003D084B"/>
    <w:rsid w:val="003D0961"/>
    <w:rsid w:val="003D09DE"/>
    <w:rsid w:val="003D0AB8"/>
    <w:rsid w:val="003D0B20"/>
    <w:rsid w:val="003D0B26"/>
    <w:rsid w:val="003D0D89"/>
    <w:rsid w:val="003D0DE4"/>
    <w:rsid w:val="003D13F6"/>
    <w:rsid w:val="003D17DD"/>
    <w:rsid w:val="003D20D1"/>
    <w:rsid w:val="003D2912"/>
    <w:rsid w:val="003D2AA2"/>
    <w:rsid w:val="003D2AF9"/>
    <w:rsid w:val="003D2FA3"/>
    <w:rsid w:val="003D303E"/>
    <w:rsid w:val="003D31CD"/>
    <w:rsid w:val="003D32BF"/>
    <w:rsid w:val="003D3921"/>
    <w:rsid w:val="003D3D99"/>
    <w:rsid w:val="003D3FC7"/>
    <w:rsid w:val="003D431B"/>
    <w:rsid w:val="003D44F1"/>
    <w:rsid w:val="003D454F"/>
    <w:rsid w:val="003D46B3"/>
    <w:rsid w:val="003D4793"/>
    <w:rsid w:val="003D4BE3"/>
    <w:rsid w:val="003D4DBD"/>
    <w:rsid w:val="003D5302"/>
    <w:rsid w:val="003D67F4"/>
    <w:rsid w:val="003D6B0E"/>
    <w:rsid w:val="003D70F5"/>
    <w:rsid w:val="003D71F7"/>
    <w:rsid w:val="003D787D"/>
    <w:rsid w:val="003D7B9B"/>
    <w:rsid w:val="003D7B9F"/>
    <w:rsid w:val="003E034C"/>
    <w:rsid w:val="003E079D"/>
    <w:rsid w:val="003E0D31"/>
    <w:rsid w:val="003E0F71"/>
    <w:rsid w:val="003E15F2"/>
    <w:rsid w:val="003E1749"/>
    <w:rsid w:val="003E195C"/>
    <w:rsid w:val="003E1B46"/>
    <w:rsid w:val="003E1D7F"/>
    <w:rsid w:val="003E2812"/>
    <w:rsid w:val="003E33FC"/>
    <w:rsid w:val="003E38BF"/>
    <w:rsid w:val="003E4017"/>
    <w:rsid w:val="003E555A"/>
    <w:rsid w:val="003E566C"/>
    <w:rsid w:val="003E5BCC"/>
    <w:rsid w:val="003E5D27"/>
    <w:rsid w:val="003E5FC2"/>
    <w:rsid w:val="003E618E"/>
    <w:rsid w:val="003E665F"/>
    <w:rsid w:val="003E6A67"/>
    <w:rsid w:val="003F0328"/>
    <w:rsid w:val="003F03AC"/>
    <w:rsid w:val="003F0772"/>
    <w:rsid w:val="003F0916"/>
    <w:rsid w:val="003F09FB"/>
    <w:rsid w:val="003F0A53"/>
    <w:rsid w:val="003F1464"/>
    <w:rsid w:val="003F1653"/>
    <w:rsid w:val="003F1713"/>
    <w:rsid w:val="003F1778"/>
    <w:rsid w:val="003F18FC"/>
    <w:rsid w:val="003F19E0"/>
    <w:rsid w:val="003F1BCD"/>
    <w:rsid w:val="003F1D1B"/>
    <w:rsid w:val="003F1E39"/>
    <w:rsid w:val="003F1F21"/>
    <w:rsid w:val="003F2CB0"/>
    <w:rsid w:val="003F2E6D"/>
    <w:rsid w:val="003F2F93"/>
    <w:rsid w:val="003F35D8"/>
    <w:rsid w:val="003F365C"/>
    <w:rsid w:val="003F3D2F"/>
    <w:rsid w:val="003F5067"/>
    <w:rsid w:val="003F54FA"/>
    <w:rsid w:val="003F5C4F"/>
    <w:rsid w:val="003F6027"/>
    <w:rsid w:val="003F6116"/>
    <w:rsid w:val="003F648E"/>
    <w:rsid w:val="003F699F"/>
    <w:rsid w:val="003F6AB7"/>
    <w:rsid w:val="003F6BEC"/>
    <w:rsid w:val="003F7113"/>
    <w:rsid w:val="003F78F8"/>
    <w:rsid w:val="003F7A9D"/>
    <w:rsid w:val="003F7B37"/>
    <w:rsid w:val="00400447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80C"/>
    <w:rsid w:val="00402834"/>
    <w:rsid w:val="004028AE"/>
    <w:rsid w:val="00402BC6"/>
    <w:rsid w:val="004032F0"/>
    <w:rsid w:val="004032FD"/>
    <w:rsid w:val="00403757"/>
    <w:rsid w:val="00403E78"/>
    <w:rsid w:val="0040453E"/>
    <w:rsid w:val="00404ACF"/>
    <w:rsid w:val="00404B62"/>
    <w:rsid w:val="00405C3C"/>
    <w:rsid w:val="00406202"/>
    <w:rsid w:val="00406761"/>
    <w:rsid w:val="00406A42"/>
    <w:rsid w:val="00406BA6"/>
    <w:rsid w:val="00407028"/>
    <w:rsid w:val="00407086"/>
    <w:rsid w:val="00407196"/>
    <w:rsid w:val="004071A5"/>
    <w:rsid w:val="0041026F"/>
    <w:rsid w:val="00410C84"/>
    <w:rsid w:val="00410F80"/>
    <w:rsid w:val="00411765"/>
    <w:rsid w:val="00411992"/>
    <w:rsid w:val="00412057"/>
    <w:rsid w:val="00412361"/>
    <w:rsid w:val="00412AE3"/>
    <w:rsid w:val="00412B22"/>
    <w:rsid w:val="004133B2"/>
    <w:rsid w:val="00413F23"/>
    <w:rsid w:val="00414904"/>
    <w:rsid w:val="00414938"/>
    <w:rsid w:val="00414DB7"/>
    <w:rsid w:val="00414F13"/>
    <w:rsid w:val="004152B5"/>
    <w:rsid w:val="00415D62"/>
    <w:rsid w:val="004165DD"/>
    <w:rsid w:val="00416DE2"/>
    <w:rsid w:val="0041707D"/>
    <w:rsid w:val="004173C1"/>
    <w:rsid w:val="004173CD"/>
    <w:rsid w:val="00417704"/>
    <w:rsid w:val="00417728"/>
    <w:rsid w:val="00417DAA"/>
    <w:rsid w:val="00420602"/>
    <w:rsid w:val="0042086D"/>
    <w:rsid w:val="00420DA6"/>
    <w:rsid w:val="004219C9"/>
    <w:rsid w:val="00421A64"/>
    <w:rsid w:val="004222B2"/>
    <w:rsid w:val="0042244C"/>
    <w:rsid w:val="00422818"/>
    <w:rsid w:val="00422DAA"/>
    <w:rsid w:val="00423092"/>
    <w:rsid w:val="00423965"/>
    <w:rsid w:val="004239FB"/>
    <w:rsid w:val="00423EAB"/>
    <w:rsid w:val="00424005"/>
    <w:rsid w:val="004242BF"/>
    <w:rsid w:val="004243B5"/>
    <w:rsid w:val="00425977"/>
    <w:rsid w:val="00425D04"/>
    <w:rsid w:val="00425D82"/>
    <w:rsid w:val="00425E7E"/>
    <w:rsid w:val="0042627F"/>
    <w:rsid w:val="00426880"/>
    <w:rsid w:val="004268EC"/>
    <w:rsid w:val="0042711A"/>
    <w:rsid w:val="00427387"/>
    <w:rsid w:val="00427408"/>
    <w:rsid w:val="00430A7C"/>
    <w:rsid w:val="00430B5D"/>
    <w:rsid w:val="00430D46"/>
    <w:rsid w:val="004315FB"/>
    <w:rsid w:val="00431617"/>
    <w:rsid w:val="00431A25"/>
    <w:rsid w:val="00431DAA"/>
    <w:rsid w:val="00432EEB"/>
    <w:rsid w:val="00433897"/>
    <w:rsid w:val="004339D9"/>
    <w:rsid w:val="00433E80"/>
    <w:rsid w:val="004344CC"/>
    <w:rsid w:val="004344F8"/>
    <w:rsid w:val="00434602"/>
    <w:rsid w:val="0043470B"/>
    <w:rsid w:val="00434BE8"/>
    <w:rsid w:val="00434F17"/>
    <w:rsid w:val="00435867"/>
    <w:rsid w:val="0043593A"/>
    <w:rsid w:val="00435BE5"/>
    <w:rsid w:val="0043631B"/>
    <w:rsid w:val="0043689D"/>
    <w:rsid w:val="00436C9A"/>
    <w:rsid w:val="00437118"/>
    <w:rsid w:val="004373A9"/>
    <w:rsid w:val="004374BE"/>
    <w:rsid w:val="0043765C"/>
    <w:rsid w:val="0043768E"/>
    <w:rsid w:val="00437A6D"/>
    <w:rsid w:val="00437C72"/>
    <w:rsid w:val="004404B8"/>
    <w:rsid w:val="00440C66"/>
    <w:rsid w:val="00441436"/>
    <w:rsid w:val="00441A8C"/>
    <w:rsid w:val="00441D98"/>
    <w:rsid w:val="00441EE7"/>
    <w:rsid w:val="00441F22"/>
    <w:rsid w:val="00442102"/>
    <w:rsid w:val="004428E9"/>
    <w:rsid w:val="00442F31"/>
    <w:rsid w:val="00443E8C"/>
    <w:rsid w:val="004441F3"/>
    <w:rsid w:val="0044445E"/>
    <w:rsid w:val="0044446B"/>
    <w:rsid w:val="00444497"/>
    <w:rsid w:val="00444961"/>
    <w:rsid w:val="00444C06"/>
    <w:rsid w:val="00444EBA"/>
    <w:rsid w:val="0044501A"/>
    <w:rsid w:val="004453A4"/>
    <w:rsid w:val="0044541B"/>
    <w:rsid w:val="00445B53"/>
    <w:rsid w:val="00445DA8"/>
    <w:rsid w:val="00446645"/>
    <w:rsid w:val="00446924"/>
    <w:rsid w:val="00446C74"/>
    <w:rsid w:val="004476F2"/>
    <w:rsid w:val="00447978"/>
    <w:rsid w:val="00447A08"/>
    <w:rsid w:val="004502D2"/>
    <w:rsid w:val="004506FA"/>
    <w:rsid w:val="004519FA"/>
    <w:rsid w:val="00451CBD"/>
    <w:rsid w:val="00451EB7"/>
    <w:rsid w:val="00452520"/>
    <w:rsid w:val="004527EC"/>
    <w:rsid w:val="00452BEA"/>
    <w:rsid w:val="00452C66"/>
    <w:rsid w:val="00453613"/>
    <w:rsid w:val="00453FCE"/>
    <w:rsid w:val="004543C2"/>
    <w:rsid w:val="0045475B"/>
    <w:rsid w:val="00454C15"/>
    <w:rsid w:val="004553B0"/>
    <w:rsid w:val="0045627D"/>
    <w:rsid w:val="004566A1"/>
    <w:rsid w:val="00456BAF"/>
    <w:rsid w:val="004573B9"/>
    <w:rsid w:val="00457499"/>
    <w:rsid w:val="004574E7"/>
    <w:rsid w:val="004577C8"/>
    <w:rsid w:val="00457FE9"/>
    <w:rsid w:val="00460471"/>
    <w:rsid w:val="004606D1"/>
    <w:rsid w:val="0046132D"/>
    <w:rsid w:val="004615F9"/>
    <w:rsid w:val="00461820"/>
    <w:rsid w:val="00461A7C"/>
    <w:rsid w:val="00461CC8"/>
    <w:rsid w:val="004620D5"/>
    <w:rsid w:val="00462321"/>
    <w:rsid w:val="004624E0"/>
    <w:rsid w:val="00462978"/>
    <w:rsid w:val="00462F81"/>
    <w:rsid w:val="00463276"/>
    <w:rsid w:val="00463CBB"/>
    <w:rsid w:val="004644ED"/>
    <w:rsid w:val="00464790"/>
    <w:rsid w:val="004648FF"/>
    <w:rsid w:val="00464DAA"/>
    <w:rsid w:val="00464DF8"/>
    <w:rsid w:val="0046528F"/>
    <w:rsid w:val="0046560E"/>
    <w:rsid w:val="00465ED3"/>
    <w:rsid w:val="00466382"/>
    <w:rsid w:val="00466DB1"/>
    <w:rsid w:val="0046770F"/>
    <w:rsid w:val="00467ADC"/>
    <w:rsid w:val="00467B83"/>
    <w:rsid w:val="00467BEB"/>
    <w:rsid w:val="00467E8A"/>
    <w:rsid w:val="0047002A"/>
    <w:rsid w:val="004704E5"/>
    <w:rsid w:val="00470A02"/>
    <w:rsid w:val="00470A0A"/>
    <w:rsid w:val="0047144E"/>
    <w:rsid w:val="00471E64"/>
    <w:rsid w:val="00471F87"/>
    <w:rsid w:val="00472ACB"/>
    <w:rsid w:val="00472C9B"/>
    <w:rsid w:val="00472E15"/>
    <w:rsid w:val="00473108"/>
    <w:rsid w:val="004733FE"/>
    <w:rsid w:val="004734A2"/>
    <w:rsid w:val="00473652"/>
    <w:rsid w:val="004739CC"/>
    <w:rsid w:val="00473A71"/>
    <w:rsid w:val="00473D86"/>
    <w:rsid w:val="00473E59"/>
    <w:rsid w:val="00473FF9"/>
    <w:rsid w:val="004742CE"/>
    <w:rsid w:val="004747ED"/>
    <w:rsid w:val="0047504F"/>
    <w:rsid w:val="00475110"/>
    <w:rsid w:val="0047556C"/>
    <w:rsid w:val="00475864"/>
    <w:rsid w:val="00475AD4"/>
    <w:rsid w:val="00475B38"/>
    <w:rsid w:val="00475B8E"/>
    <w:rsid w:val="00475BBB"/>
    <w:rsid w:val="00476310"/>
    <w:rsid w:val="00476A1A"/>
    <w:rsid w:val="00477055"/>
    <w:rsid w:val="00477B2C"/>
    <w:rsid w:val="00480279"/>
    <w:rsid w:val="004816DA"/>
    <w:rsid w:val="00481952"/>
    <w:rsid w:val="00482134"/>
    <w:rsid w:val="00482A50"/>
    <w:rsid w:val="00482DB4"/>
    <w:rsid w:val="00482DEC"/>
    <w:rsid w:val="0048305D"/>
    <w:rsid w:val="00483125"/>
    <w:rsid w:val="004834E5"/>
    <w:rsid w:val="0048368A"/>
    <w:rsid w:val="00483CB7"/>
    <w:rsid w:val="00483CE4"/>
    <w:rsid w:val="004847ED"/>
    <w:rsid w:val="00484F49"/>
    <w:rsid w:val="004859F1"/>
    <w:rsid w:val="00485C11"/>
    <w:rsid w:val="00485C33"/>
    <w:rsid w:val="00485FA0"/>
    <w:rsid w:val="00485FBA"/>
    <w:rsid w:val="00486D3B"/>
    <w:rsid w:val="00487297"/>
    <w:rsid w:val="00487676"/>
    <w:rsid w:val="0048768B"/>
    <w:rsid w:val="00487B8D"/>
    <w:rsid w:val="00487C9E"/>
    <w:rsid w:val="00487F9C"/>
    <w:rsid w:val="00490094"/>
    <w:rsid w:val="0049047B"/>
    <w:rsid w:val="00490A47"/>
    <w:rsid w:val="00490B66"/>
    <w:rsid w:val="0049150E"/>
    <w:rsid w:val="00491EA0"/>
    <w:rsid w:val="004920E2"/>
    <w:rsid w:val="00492215"/>
    <w:rsid w:val="0049241A"/>
    <w:rsid w:val="004924A5"/>
    <w:rsid w:val="00492586"/>
    <w:rsid w:val="00492621"/>
    <w:rsid w:val="00492706"/>
    <w:rsid w:val="004928E6"/>
    <w:rsid w:val="00492E55"/>
    <w:rsid w:val="00493158"/>
    <w:rsid w:val="004931FF"/>
    <w:rsid w:val="004935C4"/>
    <w:rsid w:val="00493BD9"/>
    <w:rsid w:val="00494700"/>
    <w:rsid w:val="004947D6"/>
    <w:rsid w:val="00494A63"/>
    <w:rsid w:val="004951DC"/>
    <w:rsid w:val="004956A7"/>
    <w:rsid w:val="00495A7E"/>
    <w:rsid w:val="00496709"/>
    <w:rsid w:val="004967B3"/>
    <w:rsid w:val="00496C97"/>
    <w:rsid w:val="00496EC2"/>
    <w:rsid w:val="00497A49"/>
    <w:rsid w:val="00497B23"/>
    <w:rsid w:val="00497B26"/>
    <w:rsid w:val="004A015D"/>
    <w:rsid w:val="004A12C0"/>
    <w:rsid w:val="004A1CB5"/>
    <w:rsid w:val="004A1EF9"/>
    <w:rsid w:val="004A21A0"/>
    <w:rsid w:val="004A256A"/>
    <w:rsid w:val="004A2865"/>
    <w:rsid w:val="004A31A6"/>
    <w:rsid w:val="004A31C7"/>
    <w:rsid w:val="004A3BB2"/>
    <w:rsid w:val="004A3F33"/>
    <w:rsid w:val="004A3FA4"/>
    <w:rsid w:val="004A4343"/>
    <w:rsid w:val="004A484D"/>
    <w:rsid w:val="004A4F09"/>
    <w:rsid w:val="004A50B1"/>
    <w:rsid w:val="004A519E"/>
    <w:rsid w:val="004A5E8D"/>
    <w:rsid w:val="004A6558"/>
    <w:rsid w:val="004A6830"/>
    <w:rsid w:val="004A69AB"/>
    <w:rsid w:val="004A6C43"/>
    <w:rsid w:val="004A719C"/>
    <w:rsid w:val="004A72BC"/>
    <w:rsid w:val="004A7382"/>
    <w:rsid w:val="004A73F6"/>
    <w:rsid w:val="004A7401"/>
    <w:rsid w:val="004A7CF2"/>
    <w:rsid w:val="004B0D62"/>
    <w:rsid w:val="004B0F4A"/>
    <w:rsid w:val="004B0FF4"/>
    <w:rsid w:val="004B1180"/>
    <w:rsid w:val="004B1304"/>
    <w:rsid w:val="004B1362"/>
    <w:rsid w:val="004B16FD"/>
    <w:rsid w:val="004B1B2F"/>
    <w:rsid w:val="004B224F"/>
    <w:rsid w:val="004B26EA"/>
    <w:rsid w:val="004B295F"/>
    <w:rsid w:val="004B2D19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536D"/>
    <w:rsid w:val="004B537E"/>
    <w:rsid w:val="004B53EB"/>
    <w:rsid w:val="004B5D42"/>
    <w:rsid w:val="004B6DA3"/>
    <w:rsid w:val="004B6E6F"/>
    <w:rsid w:val="004B6EE6"/>
    <w:rsid w:val="004B6FF5"/>
    <w:rsid w:val="004B75C2"/>
    <w:rsid w:val="004C0044"/>
    <w:rsid w:val="004C0092"/>
    <w:rsid w:val="004C00F7"/>
    <w:rsid w:val="004C0630"/>
    <w:rsid w:val="004C0665"/>
    <w:rsid w:val="004C07B8"/>
    <w:rsid w:val="004C0C33"/>
    <w:rsid w:val="004C0E1B"/>
    <w:rsid w:val="004C0F9F"/>
    <w:rsid w:val="004C104E"/>
    <w:rsid w:val="004C11F1"/>
    <w:rsid w:val="004C133B"/>
    <w:rsid w:val="004C14BB"/>
    <w:rsid w:val="004C2579"/>
    <w:rsid w:val="004C2886"/>
    <w:rsid w:val="004C2E5D"/>
    <w:rsid w:val="004C3BD3"/>
    <w:rsid w:val="004C416D"/>
    <w:rsid w:val="004C4733"/>
    <w:rsid w:val="004C47A6"/>
    <w:rsid w:val="004C4BC9"/>
    <w:rsid w:val="004C4CDE"/>
    <w:rsid w:val="004C4DC7"/>
    <w:rsid w:val="004C56DA"/>
    <w:rsid w:val="004C571E"/>
    <w:rsid w:val="004C5A6B"/>
    <w:rsid w:val="004C5B15"/>
    <w:rsid w:val="004C64A3"/>
    <w:rsid w:val="004C6D90"/>
    <w:rsid w:val="004C707D"/>
    <w:rsid w:val="004C750C"/>
    <w:rsid w:val="004C76F6"/>
    <w:rsid w:val="004C7E51"/>
    <w:rsid w:val="004C7E8E"/>
    <w:rsid w:val="004D031E"/>
    <w:rsid w:val="004D0618"/>
    <w:rsid w:val="004D0879"/>
    <w:rsid w:val="004D0B73"/>
    <w:rsid w:val="004D13E9"/>
    <w:rsid w:val="004D182D"/>
    <w:rsid w:val="004D18A0"/>
    <w:rsid w:val="004D1C23"/>
    <w:rsid w:val="004D1CC6"/>
    <w:rsid w:val="004D2260"/>
    <w:rsid w:val="004D232C"/>
    <w:rsid w:val="004D252B"/>
    <w:rsid w:val="004D2654"/>
    <w:rsid w:val="004D29AA"/>
    <w:rsid w:val="004D2A73"/>
    <w:rsid w:val="004D2AA1"/>
    <w:rsid w:val="004D2B61"/>
    <w:rsid w:val="004D32B8"/>
    <w:rsid w:val="004D4C2E"/>
    <w:rsid w:val="004D5753"/>
    <w:rsid w:val="004D583B"/>
    <w:rsid w:val="004D5F26"/>
    <w:rsid w:val="004D5F95"/>
    <w:rsid w:val="004D5FCA"/>
    <w:rsid w:val="004D610B"/>
    <w:rsid w:val="004D61AB"/>
    <w:rsid w:val="004D6368"/>
    <w:rsid w:val="004D6785"/>
    <w:rsid w:val="004D6C26"/>
    <w:rsid w:val="004D6E0B"/>
    <w:rsid w:val="004D7154"/>
    <w:rsid w:val="004D7179"/>
    <w:rsid w:val="004D7496"/>
    <w:rsid w:val="004D7B59"/>
    <w:rsid w:val="004E004F"/>
    <w:rsid w:val="004E0CA3"/>
    <w:rsid w:val="004E0ECE"/>
    <w:rsid w:val="004E1279"/>
    <w:rsid w:val="004E14A9"/>
    <w:rsid w:val="004E1680"/>
    <w:rsid w:val="004E1C84"/>
    <w:rsid w:val="004E2581"/>
    <w:rsid w:val="004E2FAD"/>
    <w:rsid w:val="004E30BC"/>
    <w:rsid w:val="004E39D2"/>
    <w:rsid w:val="004E3B4F"/>
    <w:rsid w:val="004E3E12"/>
    <w:rsid w:val="004E3FCD"/>
    <w:rsid w:val="004E412A"/>
    <w:rsid w:val="004E4208"/>
    <w:rsid w:val="004E4671"/>
    <w:rsid w:val="004E46CA"/>
    <w:rsid w:val="004E543B"/>
    <w:rsid w:val="004E565E"/>
    <w:rsid w:val="004E5837"/>
    <w:rsid w:val="004E58BA"/>
    <w:rsid w:val="004E59F0"/>
    <w:rsid w:val="004E5A01"/>
    <w:rsid w:val="004E5DC4"/>
    <w:rsid w:val="004E6C3D"/>
    <w:rsid w:val="004E6E48"/>
    <w:rsid w:val="004E6F2A"/>
    <w:rsid w:val="004E7385"/>
    <w:rsid w:val="004E7819"/>
    <w:rsid w:val="004E7F16"/>
    <w:rsid w:val="004F0220"/>
    <w:rsid w:val="004F0345"/>
    <w:rsid w:val="004F042E"/>
    <w:rsid w:val="004F0526"/>
    <w:rsid w:val="004F06EA"/>
    <w:rsid w:val="004F0CC4"/>
    <w:rsid w:val="004F1463"/>
    <w:rsid w:val="004F193C"/>
    <w:rsid w:val="004F1948"/>
    <w:rsid w:val="004F1984"/>
    <w:rsid w:val="004F2B1F"/>
    <w:rsid w:val="004F3889"/>
    <w:rsid w:val="004F3D24"/>
    <w:rsid w:val="004F3EF8"/>
    <w:rsid w:val="004F46DE"/>
    <w:rsid w:val="004F52B6"/>
    <w:rsid w:val="004F567D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BD4"/>
    <w:rsid w:val="0050010D"/>
    <w:rsid w:val="005003D0"/>
    <w:rsid w:val="005005B8"/>
    <w:rsid w:val="00500815"/>
    <w:rsid w:val="005009E7"/>
    <w:rsid w:val="00500B7F"/>
    <w:rsid w:val="00501C02"/>
    <w:rsid w:val="00502440"/>
    <w:rsid w:val="005029E1"/>
    <w:rsid w:val="00502FE4"/>
    <w:rsid w:val="00503220"/>
    <w:rsid w:val="00503381"/>
    <w:rsid w:val="005033D2"/>
    <w:rsid w:val="00503521"/>
    <w:rsid w:val="0050373B"/>
    <w:rsid w:val="00504417"/>
    <w:rsid w:val="0050443D"/>
    <w:rsid w:val="00504A47"/>
    <w:rsid w:val="00504B70"/>
    <w:rsid w:val="00505007"/>
    <w:rsid w:val="0050517C"/>
    <w:rsid w:val="00505BD8"/>
    <w:rsid w:val="00505BE6"/>
    <w:rsid w:val="00505DF0"/>
    <w:rsid w:val="005060D3"/>
    <w:rsid w:val="005062DA"/>
    <w:rsid w:val="00506849"/>
    <w:rsid w:val="00506C4D"/>
    <w:rsid w:val="00507204"/>
    <w:rsid w:val="005076C6"/>
    <w:rsid w:val="005100AA"/>
    <w:rsid w:val="005100B0"/>
    <w:rsid w:val="00510A20"/>
    <w:rsid w:val="00510BD8"/>
    <w:rsid w:val="0051111F"/>
    <w:rsid w:val="00512849"/>
    <w:rsid w:val="00512A80"/>
    <w:rsid w:val="00512AB9"/>
    <w:rsid w:val="00512E39"/>
    <w:rsid w:val="00512E6B"/>
    <w:rsid w:val="00512F7C"/>
    <w:rsid w:val="0051360C"/>
    <w:rsid w:val="0051367C"/>
    <w:rsid w:val="005139C5"/>
    <w:rsid w:val="00513A9E"/>
    <w:rsid w:val="00513FAB"/>
    <w:rsid w:val="005148C7"/>
    <w:rsid w:val="00514FE0"/>
    <w:rsid w:val="005152FC"/>
    <w:rsid w:val="00515650"/>
    <w:rsid w:val="005157F5"/>
    <w:rsid w:val="00515ED2"/>
    <w:rsid w:val="00515F5C"/>
    <w:rsid w:val="00517296"/>
    <w:rsid w:val="005179E3"/>
    <w:rsid w:val="00517A42"/>
    <w:rsid w:val="00517D76"/>
    <w:rsid w:val="00517E09"/>
    <w:rsid w:val="00520187"/>
    <w:rsid w:val="005206A8"/>
    <w:rsid w:val="005213C9"/>
    <w:rsid w:val="00521EAC"/>
    <w:rsid w:val="005229E8"/>
    <w:rsid w:val="00522EFE"/>
    <w:rsid w:val="00523001"/>
    <w:rsid w:val="00523229"/>
    <w:rsid w:val="00523578"/>
    <w:rsid w:val="00523965"/>
    <w:rsid w:val="00523E6D"/>
    <w:rsid w:val="005241A6"/>
    <w:rsid w:val="00524B07"/>
    <w:rsid w:val="00525428"/>
    <w:rsid w:val="00525E72"/>
    <w:rsid w:val="00525EA5"/>
    <w:rsid w:val="0052605A"/>
    <w:rsid w:val="005272A4"/>
    <w:rsid w:val="00527A2D"/>
    <w:rsid w:val="00527BA3"/>
    <w:rsid w:val="00527DD2"/>
    <w:rsid w:val="005309BC"/>
    <w:rsid w:val="00530B9F"/>
    <w:rsid w:val="005313D9"/>
    <w:rsid w:val="00532160"/>
    <w:rsid w:val="005329FB"/>
    <w:rsid w:val="00532D79"/>
    <w:rsid w:val="00532E34"/>
    <w:rsid w:val="0053329F"/>
    <w:rsid w:val="005335DA"/>
    <w:rsid w:val="00533659"/>
    <w:rsid w:val="005336FA"/>
    <w:rsid w:val="00533756"/>
    <w:rsid w:val="00533772"/>
    <w:rsid w:val="005341D7"/>
    <w:rsid w:val="005352B0"/>
    <w:rsid w:val="00535D2A"/>
    <w:rsid w:val="00535DC8"/>
    <w:rsid w:val="00535E9F"/>
    <w:rsid w:val="00535EDB"/>
    <w:rsid w:val="005377A1"/>
    <w:rsid w:val="00537FFC"/>
    <w:rsid w:val="00540011"/>
    <w:rsid w:val="00540096"/>
    <w:rsid w:val="005401A1"/>
    <w:rsid w:val="005404F0"/>
    <w:rsid w:val="0054054A"/>
    <w:rsid w:val="00540821"/>
    <w:rsid w:val="00540B96"/>
    <w:rsid w:val="005417EE"/>
    <w:rsid w:val="0054182D"/>
    <w:rsid w:val="00541859"/>
    <w:rsid w:val="0054196A"/>
    <w:rsid w:val="00541EBB"/>
    <w:rsid w:val="005421D7"/>
    <w:rsid w:val="00542482"/>
    <w:rsid w:val="0054295A"/>
    <w:rsid w:val="00542B99"/>
    <w:rsid w:val="00542C5D"/>
    <w:rsid w:val="00542EF6"/>
    <w:rsid w:val="005432DA"/>
    <w:rsid w:val="005433E7"/>
    <w:rsid w:val="00543E14"/>
    <w:rsid w:val="005444BB"/>
    <w:rsid w:val="005444F1"/>
    <w:rsid w:val="00544B8F"/>
    <w:rsid w:val="00544ECC"/>
    <w:rsid w:val="0054593B"/>
    <w:rsid w:val="00545AB8"/>
    <w:rsid w:val="00545B74"/>
    <w:rsid w:val="005466B2"/>
    <w:rsid w:val="005468B9"/>
    <w:rsid w:val="0054764D"/>
    <w:rsid w:val="00547E0D"/>
    <w:rsid w:val="00547E13"/>
    <w:rsid w:val="00547ED6"/>
    <w:rsid w:val="005500B3"/>
    <w:rsid w:val="0055034E"/>
    <w:rsid w:val="005505B5"/>
    <w:rsid w:val="005506DA"/>
    <w:rsid w:val="00550C66"/>
    <w:rsid w:val="00551013"/>
    <w:rsid w:val="00551206"/>
    <w:rsid w:val="0055139A"/>
    <w:rsid w:val="0055157C"/>
    <w:rsid w:val="00551973"/>
    <w:rsid w:val="00551A2A"/>
    <w:rsid w:val="00551C4A"/>
    <w:rsid w:val="00551E09"/>
    <w:rsid w:val="005524A9"/>
    <w:rsid w:val="0055275B"/>
    <w:rsid w:val="00552837"/>
    <w:rsid w:val="005530B5"/>
    <w:rsid w:val="005530F4"/>
    <w:rsid w:val="00553B58"/>
    <w:rsid w:val="00553CF6"/>
    <w:rsid w:val="00553E26"/>
    <w:rsid w:val="0055452E"/>
    <w:rsid w:val="0055482C"/>
    <w:rsid w:val="005548B4"/>
    <w:rsid w:val="00555192"/>
    <w:rsid w:val="0055597C"/>
    <w:rsid w:val="005562DE"/>
    <w:rsid w:val="00556744"/>
    <w:rsid w:val="005572EF"/>
    <w:rsid w:val="00557E4B"/>
    <w:rsid w:val="00560274"/>
    <w:rsid w:val="00560911"/>
    <w:rsid w:val="00560BCC"/>
    <w:rsid w:val="00561323"/>
    <w:rsid w:val="005613BF"/>
    <w:rsid w:val="00561623"/>
    <w:rsid w:val="0056162A"/>
    <w:rsid w:val="005618CD"/>
    <w:rsid w:val="005627D8"/>
    <w:rsid w:val="00562E81"/>
    <w:rsid w:val="00562FED"/>
    <w:rsid w:val="00563B0D"/>
    <w:rsid w:val="00563B88"/>
    <w:rsid w:val="00563C9F"/>
    <w:rsid w:val="00563F15"/>
    <w:rsid w:val="005645E0"/>
    <w:rsid w:val="00564E2F"/>
    <w:rsid w:val="00565276"/>
    <w:rsid w:val="005652CE"/>
    <w:rsid w:val="0056595B"/>
    <w:rsid w:val="00565A3E"/>
    <w:rsid w:val="00565C65"/>
    <w:rsid w:val="00565D0D"/>
    <w:rsid w:val="005663CB"/>
    <w:rsid w:val="00566807"/>
    <w:rsid w:val="00566D90"/>
    <w:rsid w:val="00566E02"/>
    <w:rsid w:val="0056726C"/>
    <w:rsid w:val="0056727D"/>
    <w:rsid w:val="0056761C"/>
    <w:rsid w:val="00567740"/>
    <w:rsid w:val="00567A37"/>
    <w:rsid w:val="00570432"/>
    <w:rsid w:val="00570E40"/>
    <w:rsid w:val="0057102A"/>
    <w:rsid w:val="00571481"/>
    <w:rsid w:val="0057168E"/>
    <w:rsid w:val="0057170A"/>
    <w:rsid w:val="00571753"/>
    <w:rsid w:val="00571DF0"/>
    <w:rsid w:val="0057250B"/>
    <w:rsid w:val="00572524"/>
    <w:rsid w:val="005731AA"/>
    <w:rsid w:val="0057330A"/>
    <w:rsid w:val="005739A1"/>
    <w:rsid w:val="00573A33"/>
    <w:rsid w:val="00573FEF"/>
    <w:rsid w:val="005744B6"/>
    <w:rsid w:val="005744D5"/>
    <w:rsid w:val="00574603"/>
    <w:rsid w:val="005748D3"/>
    <w:rsid w:val="00574F6D"/>
    <w:rsid w:val="00575744"/>
    <w:rsid w:val="00575968"/>
    <w:rsid w:val="005760F3"/>
    <w:rsid w:val="00576926"/>
    <w:rsid w:val="00577490"/>
    <w:rsid w:val="005775E4"/>
    <w:rsid w:val="005776F7"/>
    <w:rsid w:val="00577DF0"/>
    <w:rsid w:val="00577EF2"/>
    <w:rsid w:val="00580224"/>
    <w:rsid w:val="0058049E"/>
    <w:rsid w:val="00580725"/>
    <w:rsid w:val="00580727"/>
    <w:rsid w:val="005808CC"/>
    <w:rsid w:val="005809BE"/>
    <w:rsid w:val="00580AAC"/>
    <w:rsid w:val="00580DC9"/>
    <w:rsid w:val="00581228"/>
    <w:rsid w:val="00581506"/>
    <w:rsid w:val="005815CF"/>
    <w:rsid w:val="005817E2"/>
    <w:rsid w:val="0058186E"/>
    <w:rsid w:val="005818C9"/>
    <w:rsid w:val="005820E0"/>
    <w:rsid w:val="00582421"/>
    <w:rsid w:val="00582823"/>
    <w:rsid w:val="0058303A"/>
    <w:rsid w:val="0058375F"/>
    <w:rsid w:val="00583944"/>
    <w:rsid w:val="0058424B"/>
    <w:rsid w:val="00584853"/>
    <w:rsid w:val="00585087"/>
    <w:rsid w:val="0058523C"/>
    <w:rsid w:val="00585370"/>
    <w:rsid w:val="0058560C"/>
    <w:rsid w:val="00585772"/>
    <w:rsid w:val="0058581E"/>
    <w:rsid w:val="00585C44"/>
    <w:rsid w:val="00585EE3"/>
    <w:rsid w:val="00586579"/>
    <w:rsid w:val="005865CA"/>
    <w:rsid w:val="00586738"/>
    <w:rsid w:val="005867DA"/>
    <w:rsid w:val="005873F5"/>
    <w:rsid w:val="00587A13"/>
    <w:rsid w:val="00587A62"/>
    <w:rsid w:val="00587B6F"/>
    <w:rsid w:val="0059013E"/>
    <w:rsid w:val="00590226"/>
    <w:rsid w:val="005910EB"/>
    <w:rsid w:val="00591441"/>
    <w:rsid w:val="0059144E"/>
    <w:rsid w:val="00591465"/>
    <w:rsid w:val="00591558"/>
    <w:rsid w:val="00591580"/>
    <w:rsid w:val="00591772"/>
    <w:rsid w:val="005918B0"/>
    <w:rsid w:val="00591A68"/>
    <w:rsid w:val="00592446"/>
    <w:rsid w:val="00592B1B"/>
    <w:rsid w:val="00592FC6"/>
    <w:rsid w:val="00593665"/>
    <w:rsid w:val="0059366F"/>
    <w:rsid w:val="00593A5F"/>
    <w:rsid w:val="00593EB4"/>
    <w:rsid w:val="00593F98"/>
    <w:rsid w:val="00594240"/>
    <w:rsid w:val="005942BF"/>
    <w:rsid w:val="005943C8"/>
    <w:rsid w:val="00594C25"/>
    <w:rsid w:val="00594C86"/>
    <w:rsid w:val="00594FE8"/>
    <w:rsid w:val="0059538D"/>
    <w:rsid w:val="00595516"/>
    <w:rsid w:val="005957BC"/>
    <w:rsid w:val="00595A70"/>
    <w:rsid w:val="00595D88"/>
    <w:rsid w:val="005961AB"/>
    <w:rsid w:val="005962DE"/>
    <w:rsid w:val="00596677"/>
    <w:rsid w:val="005968A8"/>
    <w:rsid w:val="00596A4E"/>
    <w:rsid w:val="00596A7F"/>
    <w:rsid w:val="005971A7"/>
    <w:rsid w:val="0059728C"/>
    <w:rsid w:val="005974DF"/>
    <w:rsid w:val="0059780E"/>
    <w:rsid w:val="0059786C"/>
    <w:rsid w:val="00597D37"/>
    <w:rsid w:val="00597E83"/>
    <w:rsid w:val="00597F12"/>
    <w:rsid w:val="005A01BC"/>
    <w:rsid w:val="005A03BC"/>
    <w:rsid w:val="005A0B46"/>
    <w:rsid w:val="005A100C"/>
    <w:rsid w:val="005A1334"/>
    <w:rsid w:val="005A15D3"/>
    <w:rsid w:val="005A1603"/>
    <w:rsid w:val="005A1912"/>
    <w:rsid w:val="005A19EF"/>
    <w:rsid w:val="005A1B85"/>
    <w:rsid w:val="005A1C9B"/>
    <w:rsid w:val="005A1D4C"/>
    <w:rsid w:val="005A1F56"/>
    <w:rsid w:val="005A2467"/>
    <w:rsid w:val="005A2868"/>
    <w:rsid w:val="005A29CB"/>
    <w:rsid w:val="005A2C8E"/>
    <w:rsid w:val="005A2E29"/>
    <w:rsid w:val="005A347B"/>
    <w:rsid w:val="005A34C3"/>
    <w:rsid w:val="005A36C3"/>
    <w:rsid w:val="005A3A84"/>
    <w:rsid w:val="005A407A"/>
    <w:rsid w:val="005A4503"/>
    <w:rsid w:val="005A45F3"/>
    <w:rsid w:val="005A4BA9"/>
    <w:rsid w:val="005A552F"/>
    <w:rsid w:val="005A55AC"/>
    <w:rsid w:val="005A5D13"/>
    <w:rsid w:val="005A5E31"/>
    <w:rsid w:val="005A5E55"/>
    <w:rsid w:val="005A5F59"/>
    <w:rsid w:val="005A6133"/>
    <w:rsid w:val="005A63A6"/>
    <w:rsid w:val="005A68DA"/>
    <w:rsid w:val="005A6D48"/>
    <w:rsid w:val="005A6F2F"/>
    <w:rsid w:val="005A6F5B"/>
    <w:rsid w:val="005A71F4"/>
    <w:rsid w:val="005A7762"/>
    <w:rsid w:val="005A7ABF"/>
    <w:rsid w:val="005B0156"/>
    <w:rsid w:val="005B02F3"/>
    <w:rsid w:val="005B0DE2"/>
    <w:rsid w:val="005B1604"/>
    <w:rsid w:val="005B2498"/>
    <w:rsid w:val="005B35E3"/>
    <w:rsid w:val="005B38A1"/>
    <w:rsid w:val="005B3A88"/>
    <w:rsid w:val="005B3E73"/>
    <w:rsid w:val="005B4103"/>
    <w:rsid w:val="005B46EB"/>
    <w:rsid w:val="005B4900"/>
    <w:rsid w:val="005B5534"/>
    <w:rsid w:val="005B61DC"/>
    <w:rsid w:val="005B62D7"/>
    <w:rsid w:val="005B6921"/>
    <w:rsid w:val="005B6D62"/>
    <w:rsid w:val="005B6E7B"/>
    <w:rsid w:val="005B6F34"/>
    <w:rsid w:val="005B713B"/>
    <w:rsid w:val="005C01D0"/>
    <w:rsid w:val="005C0300"/>
    <w:rsid w:val="005C1431"/>
    <w:rsid w:val="005C1CBC"/>
    <w:rsid w:val="005C1CD5"/>
    <w:rsid w:val="005C1E31"/>
    <w:rsid w:val="005C1F93"/>
    <w:rsid w:val="005C2032"/>
    <w:rsid w:val="005C22CC"/>
    <w:rsid w:val="005C23CF"/>
    <w:rsid w:val="005C2917"/>
    <w:rsid w:val="005C2BC6"/>
    <w:rsid w:val="005C3029"/>
    <w:rsid w:val="005C31F0"/>
    <w:rsid w:val="005C3255"/>
    <w:rsid w:val="005C34AB"/>
    <w:rsid w:val="005C3585"/>
    <w:rsid w:val="005C370B"/>
    <w:rsid w:val="005C40D6"/>
    <w:rsid w:val="005C49FC"/>
    <w:rsid w:val="005C5AC4"/>
    <w:rsid w:val="005C5DBB"/>
    <w:rsid w:val="005C5F0B"/>
    <w:rsid w:val="005C5F21"/>
    <w:rsid w:val="005C60E1"/>
    <w:rsid w:val="005C6264"/>
    <w:rsid w:val="005C702B"/>
    <w:rsid w:val="005C75A6"/>
    <w:rsid w:val="005C767A"/>
    <w:rsid w:val="005C79FD"/>
    <w:rsid w:val="005D0010"/>
    <w:rsid w:val="005D0268"/>
    <w:rsid w:val="005D0418"/>
    <w:rsid w:val="005D0621"/>
    <w:rsid w:val="005D0CA9"/>
    <w:rsid w:val="005D1A02"/>
    <w:rsid w:val="005D1BF8"/>
    <w:rsid w:val="005D2363"/>
    <w:rsid w:val="005D28D6"/>
    <w:rsid w:val="005D2BDA"/>
    <w:rsid w:val="005D3DF4"/>
    <w:rsid w:val="005D44C6"/>
    <w:rsid w:val="005D46CB"/>
    <w:rsid w:val="005D4D74"/>
    <w:rsid w:val="005D53BC"/>
    <w:rsid w:val="005D55C5"/>
    <w:rsid w:val="005D561C"/>
    <w:rsid w:val="005D57D9"/>
    <w:rsid w:val="005D58ED"/>
    <w:rsid w:val="005D5C2C"/>
    <w:rsid w:val="005D5CBD"/>
    <w:rsid w:val="005D5EAE"/>
    <w:rsid w:val="005D65FA"/>
    <w:rsid w:val="005D6BA3"/>
    <w:rsid w:val="005D6CB0"/>
    <w:rsid w:val="005D71DE"/>
    <w:rsid w:val="005D737B"/>
    <w:rsid w:val="005D737E"/>
    <w:rsid w:val="005D756E"/>
    <w:rsid w:val="005D7FC2"/>
    <w:rsid w:val="005E047C"/>
    <w:rsid w:val="005E0726"/>
    <w:rsid w:val="005E07D8"/>
    <w:rsid w:val="005E0AF2"/>
    <w:rsid w:val="005E0E88"/>
    <w:rsid w:val="005E125C"/>
    <w:rsid w:val="005E167B"/>
    <w:rsid w:val="005E1D7E"/>
    <w:rsid w:val="005E2735"/>
    <w:rsid w:val="005E33DC"/>
    <w:rsid w:val="005E369C"/>
    <w:rsid w:val="005E39B8"/>
    <w:rsid w:val="005E3C75"/>
    <w:rsid w:val="005E46B8"/>
    <w:rsid w:val="005E4CB7"/>
    <w:rsid w:val="005E5266"/>
    <w:rsid w:val="005E5633"/>
    <w:rsid w:val="005E5B43"/>
    <w:rsid w:val="005E62DF"/>
    <w:rsid w:val="005E64FA"/>
    <w:rsid w:val="005E6D61"/>
    <w:rsid w:val="005E6F10"/>
    <w:rsid w:val="005E72BB"/>
    <w:rsid w:val="005E7BC2"/>
    <w:rsid w:val="005E7D7A"/>
    <w:rsid w:val="005E7E78"/>
    <w:rsid w:val="005E7E88"/>
    <w:rsid w:val="005F0EF4"/>
    <w:rsid w:val="005F1023"/>
    <w:rsid w:val="005F1781"/>
    <w:rsid w:val="005F19E6"/>
    <w:rsid w:val="005F1F49"/>
    <w:rsid w:val="005F228E"/>
    <w:rsid w:val="005F286B"/>
    <w:rsid w:val="005F296E"/>
    <w:rsid w:val="005F2ED3"/>
    <w:rsid w:val="005F2F60"/>
    <w:rsid w:val="005F369E"/>
    <w:rsid w:val="005F3937"/>
    <w:rsid w:val="005F3B63"/>
    <w:rsid w:val="005F421E"/>
    <w:rsid w:val="005F4449"/>
    <w:rsid w:val="005F4893"/>
    <w:rsid w:val="005F54F6"/>
    <w:rsid w:val="005F5FA7"/>
    <w:rsid w:val="005F6011"/>
    <w:rsid w:val="005F6576"/>
    <w:rsid w:val="005F68E0"/>
    <w:rsid w:val="005F6973"/>
    <w:rsid w:val="005F6985"/>
    <w:rsid w:val="005F6C0C"/>
    <w:rsid w:val="005F6ED3"/>
    <w:rsid w:val="005F74F5"/>
    <w:rsid w:val="005F753D"/>
    <w:rsid w:val="00600750"/>
    <w:rsid w:val="00600966"/>
    <w:rsid w:val="00600A46"/>
    <w:rsid w:val="00600C68"/>
    <w:rsid w:val="00600E56"/>
    <w:rsid w:val="0060228C"/>
    <w:rsid w:val="00602616"/>
    <w:rsid w:val="00603476"/>
    <w:rsid w:val="00603AE6"/>
    <w:rsid w:val="00603E46"/>
    <w:rsid w:val="00604281"/>
    <w:rsid w:val="00604CB4"/>
    <w:rsid w:val="0060566B"/>
    <w:rsid w:val="00605975"/>
    <w:rsid w:val="00605A6D"/>
    <w:rsid w:val="00605C4D"/>
    <w:rsid w:val="00605F32"/>
    <w:rsid w:val="006061F2"/>
    <w:rsid w:val="00606416"/>
    <w:rsid w:val="00606558"/>
    <w:rsid w:val="00606FCD"/>
    <w:rsid w:val="00607318"/>
    <w:rsid w:val="00607ABE"/>
    <w:rsid w:val="00607B18"/>
    <w:rsid w:val="00607DED"/>
    <w:rsid w:val="006106EB"/>
    <w:rsid w:val="006110A9"/>
    <w:rsid w:val="006112CB"/>
    <w:rsid w:val="00611AAB"/>
    <w:rsid w:val="00611ACA"/>
    <w:rsid w:val="00611BD5"/>
    <w:rsid w:val="0061239F"/>
    <w:rsid w:val="00612879"/>
    <w:rsid w:val="00612B1F"/>
    <w:rsid w:val="00613B39"/>
    <w:rsid w:val="00613BA7"/>
    <w:rsid w:val="006140BC"/>
    <w:rsid w:val="006143B5"/>
    <w:rsid w:val="00614B82"/>
    <w:rsid w:val="0061570C"/>
    <w:rsid w:val="00616227"/>
    <w:rsid w:val="006169DE"/>
    <w:rsid w:val="00616D57"/>
    <w:rsid w:val="0061730F"/>
    <w:rsid w:val="00617E32"/>
    <w:rsid w:val="00620605"/>
    <w:rsid w:val="006206FC"/>
    <w:rsid w:val="00620785"/>
    <w:rsid w:val="00620AC5"/>
    <w:rsid w:val="0062118E"/>
    <w:rsid w:val="00621736"/>
    <w:rsid w:val="00621BAE"/>
    <w:rsid w:val="00621D07"/>
    <w:rsid w:val="00621DCF"/>
    <w:rsid w:val="006228DC"/>
    <w:rsid w:val="006228E2"/>
    <w:rsid w:val="00622CEB"/>
    <w:rsid w:val="00622D72"/>
    <w:rsid w:val="0062307E"/>
    <w:rsid w:val="00623827"/>
    <w:rsid w:val="00623DC9"/>
    <w:rsid w:val="00624905"/>
    <w:rsid w:val="00624F8E"/>
    <w:rsid w:val="006251B6"/>
    <w:rsid w:val="006253AC"/>
    <w:rsid w:val="006254AB"/>
    <w:rsid w:val="00625BBB"/>
    <w:rsid w:val="00625F55"/>
    <w:rsid w:val="0062601D"/>
    <w:rsid w:val="006261D3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99E"/>
    <w:rsid w:val="00630B71"/>
    <w:rsid w:val="00630C75"/>
    <w:rsid w:val="0063139C"/>
    <w:rsid w:val="006314B8"/>
    <w:rsid w:val="00631514"/>
    <w:rsid w:val="00631541"/>
    <w:rsid w:val="0063176F"/>
    <w:rsid w:val="006319A7"/>
    <w:rsid w:val="00631AD5"/>
    <w:rsid w:val="00631C53"/>
    <w:rsid w:val="00632188"/>
    <w:rsid w:val="006324F7"/>
    <w:rsid w:val="006329B5"/>
    <w:rsid w:val="00632CB7"/>
    <w:rsid w:val="00633188"/>
    <w:rsid w:val="00633522"/>
    <w:rsid w:val="0063360F"/>
    <w:rsid w:val="00633642"/>
    <w:rsid w:val="0063374B"/>
    <w:rsid w:val="00633E7A"/>
    <w:rsid w:val="00634020"/>
    <w:rsid w:val="006341EC"/>
    <w:rsid w:val="00634425"/>
    <w:rsid w:val="00634817"/>
    <w:rsid w:val="00634F66"/>
    <w:rsid w:val="006354D7"/>
    <w:rsid w:val="00635B9B"/>
    <w:rsid w:val="00636B8A"/>
    <w:rsid w:val="00636D1D"/>
    <w:rsid w:val="006370BF"/>
    <w:rsid w:val="0063715E"/>
    <w:rsid w:val="006377EC"/>
    <w:rsid w:val="00637810"/>
    <w:rsid w:val="006403F4"/>
    <w:rsid w:val="00640817"/>
    <w:rsid w:val="00641124"/>
    <w:rsid w:val="006418B6"/>
    <w:rsid w:val="006426ED"/>
    <w:rsid w:val="00642EC2"/>
    <w:rsid w:val="006438C6"/>
    <w:rsid w:val="006439F5"/>
    <w:rsid w:val="00643F9D"/>
    <w:rsid w:val="00644B31"/>
    <w:rsid w:val="00645235"/>
    <w:rsid w:val="00645DAB"/>
    <w:rsid w:val="00645E6B"/>
    <w:rsid w:val="0064662B"/>
    <w:rsid w:val="0064667B"/>
    <w:rsid w:val="0064682B"/>
    <w:rsid w:val="00647CF5"/>
    <w:rsid w:val="00647FCC"/>
    <w:rsid w:val="006500C3"/>
    <w:rsid w:val="00650870"/>
    <w:rsid w:val="0065088E"/>
    <w:rsid w:val="00650919"/>
    <w:rsid w:val="00650984"/>
    <w:rsid w:val="00651554"/>
    <w:rsid w:val="006519D0"/>
    <w:rsid w:val="006519FE"/>
    <w:rsid w:val="00651C01"/>
    <w:rsid w:val="00651CB0"/>
    <w:rsid w:val="00651DA9"/>
    <w:rsid w:val="0065227A"/>
    <w:rsid w:val="0065232F"/>
    <w:rsid w:val="00652DED"/>
    <w:rsid w:val="00652FB0"/>
    <w:rsid w:val="00653513"/>
    <w:rsid w:val="00653B41"/>
    <w:rsid w:val="00653C9F"/>
    <w:rsid w:val="00654009"/>
    <w:rsid w:val="006543F4"/>
    <w:rsid w:val="00654780"/>
    <w:rsid w:val="00654849"/>
    <w:rsid w:val="00654AAC"/>
    <w:rsid w:val="00654BC1"/>
    <w:rsid w:val="006554C9"/>
    <w:rsid w:val="0065601B"/>
    <w:rsid w:val="0065641A"/>
    <w:rsid w:val="006569FA"/>
    <w:rsid w:val="00656A5E"/>
    <w:rsid w:val="00656CC6"/>
    <w:rsid w:val="006572D2"/>
    <w:rsid w:val="00657AB5"/>
    <w:rsid w:val="006601B6"/>
    <w:rsid w:val="0066033B"/>
    <w:rsid w:val="006608B9"/>
    <w:rsid w:val="00660959"/>
    <w:rsid w:val="00660C7F"/>
    <w:rsid w:val="00660FB7"/>
    <w:rsid w:val="006612CF"/>
    <w:rsid w:val="00661645"/>
    <w:rsid w:val="00661B55"/>
    <w:rsid w:val="00662205"/>
    <w:rsid w:val="0066286B"/>
    <w:rsid w:val="006628E8"/>
    <w:rsid w:val="00662D8A"/>
    <w:rsid w:val="006640C1"/>
    <w:rsid w:val="00664462"/>
    <w:rsid w:val="00664871"/>
    <w:rsid w:val="00664977"/>
    <w:rsid w:val="00664EA1"/>
    <w:rsid w:val="00664ED2"/>
    <w:rsid w:val="00665331"/>
    <w:rsid w:val="00665DA1"/>
    <w:rsid w:val="00665F57"/>
    <w:rsid w:val="0066687E"/>
    <w:rsid w:val="006670E8"/>
    <w:rsid w:val="00667ADA"/>
    <w:rsid w:val="00667BFC"/>
    <w:rsid w:val="0067041D"/>
    <w:rsid w:val="00670686"/>
    <w:rsid w:val="00670742"/>
    <w:rsid w:val="00670E46"/>
    <w:rsid w:val="00670FC3"/>
    <w:rsid w:val="006714CA"/>
    <w:rsid w:val="00671A7F"/>
    <w:rsid w:val="00671C0B"/>
    <w:rsid w:val="00671DE9"/>
    <w:rsid w:val="00672193"/>
    <w:rsid w:val="0067219C"/>
    <w:rsid w:val="00672595"/>
    <w:rsid w:val="0067279D"/>
    <w:rsid w:val="00672865"/>
    <w:rsid w:val="00672C41"/>
    <w:rsid w:val="00673286"/>
    <w:rsid w:val="00674232"/>
    <w:rsid w:val="0067472C"/>
    <w:rsid w:val="00674C59"/>
    <w:rsid w:val="0067501C"/>
    <w:rsid w:val="00675173"/>
    <w:rsid w:val="0067534F"/>
    <w:rsid w:val="006757B1"/>
    <w:rsid w:val="00675EC9"/>
    <w:rsid w:val="00677549"/>
    <w:rsid w:val="006775B6"/>
    <w:rsid w:val="00677C6F"/>
    <w:rsid w:val="00677DDD"/>
    <w:rsid w:val="00680133"/>
    <w:rsid w:val="00680224"/>
    <w:rsid w:val="0068030C"/>
    <w:rsid w:val="00680A59"/>
    <w:rsid w:val="00681D96"/>
    <w:rsid w:val="00681FCA"/>
    <w:rsid w:val="006823F5"/>
    <w:rsid w:val="006825D4"/>
    <w:rsid w:val="00682A4A"/>
    <w:rsid w:val="0068313F"/>
    <w:rsid w:val="006832B2"/>
    <w:rsid w:val="006835DC"/>
    <w:rsid w:val="00684022"/>
    <w:rsid w:val="00684328"/>
    <w:rsid w:val="00684532"/>
    <w:rsid w:val="0068471D"/>
    <w:rsid w:val="00684D38"/>
    <w:rsid w:val="00684F79"/>
    <w:rsid w:val="006850A9"/>
    <w:rsid w:val="00685674"/>
    <w:rsid w:val="00685723"/>
    <w:rsid w:val="0068618D"/>
    <w:rsid w:val="0068628A"/>
    <w:rsid w:val="006867BE"/>
    <w:rsid w:val="00686AE1"/>
    <w:rsid w:val="006870D8"/>
    <w:rsid w:val="00687113"/>
    <w:rsid w:val="00687AAE"/>
    <w:rsid w:val="00687C17"/>
    <w:rsid w:val="006908AC"/>
    <w:rsid w:val="0069114D"/>
    <w:rsid w:val="0069198C"/>
    <w:rsid w:val="00691B5E"/>
    <w:rsid w:val="00691F49"/>
    <w:rsid w:val="006920AC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55D"/>
    <w:rsid w:val="00693EBB"/>
    <w:rsid w:val="00693FBF"/>
    <w:rsid w:val="006940BA"/>
    <w:rsid w:val="006949BB"/>
    <w:rsid w:val="0069505B"/>
    <w:rsid w:val="006953C3"/>
    <w:rsid w:val="006956B7"/>
    <w:rsid w:val="006957E4"/>
    <w:rsid w:val="00695C7D"/>
    <w:rsid w:val="00695FCC"/>
    <w:rsid w:val="00695FFE"/>
    <w:rsid w:val="006970A5"/>
    <w:rsid w:val="00697304"/>
    <w:rsid w:val="006975FF"/>
    <w:rsid w:val="006977E2"/>
    <w:rsid w:val="00697C8D"/>
    <w:rsid w:val="006A05A9"/>
    <w:rsid w:val="006A082B"/>
    <w:rsid w:val="006A087E"/>
    <w:rsid w:val="006A0C84"/>
    <w:rsid w:val="006A1477"/>
    <w:rsid w:val="006A1BCE"/>
    <w:rsid w:val="006A1E52"/>
    <w:rsid w:val="006A1FF0"/>
    <w:rsid w:val="006A23CD"/>
    <w:rsid w:val="006A23FE"/>
    <w:rsid w:val="006A24C8"/>
    <w:rsid w:val="006A28F4"/>
    <w:rsid w:val="006A296E"/>
    <w:rsid w:val="006A2A71"/>
    <w:rsid w:val="006A2B4A"/>
    <w:rsid w:val="006A2E97"/>
    <w:rsid w:val="006A30A0"/>
    <w:rsid w:val="006A324A"/>
    <w:rsid w:val="006A39F1"/>
    <w:rsid w:val="006A40F3"/>
    <w:rsid w:val="006A435C"/>
    <w:rsid w:val="006A62CA"/>
    <w:rsid w:val="006A6574"/>
    <w:rsid w:val="006A6F57"/>
    <w:rsid w:val="006A7269"/>
    <w:rsid w:val="006A75FA"/>
    <w:rsid w:val="006A77AE"/>
    <w:rsid w:val="006A7BAE"/>
    <w:rsid w:val="006B001D"/>
    <w:rsid w:val="006B0356"/>
    <w:rsid w:val="006B03C5"/>
    <w:rsid w:val="006B057F"/>
    <w:rsid w:val="006B060E"/>
    <w:rsid w:val="006B06C3"/>
    <w:rsid w:val="006B076C"/>
    <w:rsid w:val="006B0D78"/>
    <w:rsid w:val="006B0D9B"/>
    <w:rsid w:val="006B0F1B"/>
    <w:rsid w:val="006B1024"/>
    <w:rsid w:val="006B107B"/>
    <w:rsid w:val="006B10DB"/>
    <w:rsid w:val="006B10FB"/>
    <w:rsid w:val="006B1711"/>
    <w:rsid w:val="006B1C72"/>
    <w:rsid w:val="006B1DE9"/>
    <w:rsid w:val="006B2878"/>
    <w:rsid w:val="006B3739"/>
    <w:rsid w:val="006B377F"/>
    <w:rsid w:val="006B3C76"/>
    <w:rsid w:val="006B410E"/>
    <w:rsid w:val="006B4954"/>
    <w:rsid w:val="006B4B08"/>
    <w:rsid w:val="006B4E55"/>
    <w:rsid w:val="006B5043"/>
    <w:rsid w:val="006B5135"/>
    <w:rsid w:val="006B5229"/>
    <w:rsid w:val="006B5905"/>
    <w:rsid w:val="006B5C1E"/>
    <w:rsid w:val="006B602B"/>
    <w:rsid w:val="006B65F1"/>
    <w:rsid w:val="006B68DA"/>
    <w:rsid w:val="006B6B70"/>
    <w:rsid w:val="006B746F"/>
    <w:rsid w:val="006B74CD"/>
    <w:rsid w:val="006B7760"/>
    <w:rsid w:val="006B77B1"/>
    <w:rsid w:val="006B7883"/>
    <w:rsid w:val="006B7BB5"/>
    <w:rsid w:val="006B7F29"/>
    <w:rsid w:val="006C0607"/>
    <w:rsid w:val="006C09D6"/>
    <w:rsid w:val="006C0A3E"/>
    <w:rsid w:val="006C14AB"/>
    <w:rsid w:val="006C1989"/>
    <w:rsid w:val="006C1FC8"/>
    <w:rsid w:val="006C29FD"/>
    <w:rsid w:val="006C2B5E"/>
    <w:rsid w:val="006C2CCE"/>
    <w:rsid w:val="006C3122"/>
    <w:rsid w:val="006C3AE9"/>
    <w:rsid w:val="006C3B17"/>
    <w:rsid w:val="006C40A9"/>
    <w:rsid w:val="006C4330"/>
    <w:rsid w:val="006C48BA"/>
    <w:rsid w:val="006C4952"/>
    <w:rsid w:val="006C4C5B"/>
    <w:rsid w:val="006C5163"/>
    <w:rsid w:val="006C5356"/>
    <w:rsid w:val="006C5391"/>
    <w:rsid w:val="006C5A81"/>
    <w:rsid w:val="006C5D88"/>
    <w:rsid w:val="006C603D"/>
    <w:rsid w:val="006C61C2"/>
    <w:rsid w:val="006C6B6F"/>
    <w:rsid w:val="006C6F1A"/>
    <w:rsid w:val="006C6FD8"/>
    <w:rsid w:val="006C7829"/>
    <w:rsid w:val="006C7915"/>
    <w:rsid w:val="006D021A"/>
    <w:rsid w:val="006D0428"/>
    <w:rsid w:val="006D0B09"/>
    <w:rsid w:val="006D1382"/>
    <w:rsid w:val="006D1AB3"/>
    <w:rsid w:val="006D1F74"/>
    <w:rsid w:val="006D206B"/>
    <w:rsid w:val="006D2238"/>
    <w:rsid w:val="006D36DE"/>
    <w:rsid w:val="006D3BCD"/>
    <w:rsid w:val="006D3D90"/>
    <w:rsid w:val="006D3D99"/>
    <w:rsid w:val="006D4311"/>
    <w:rsid w:val="006D4744"/>
    <w:rsid w:val="006D507E"/>
    <w:rsid w:val="006D520A"/>
    <w:rsid w:val="006D5983"/>
    <w:rsid w:val="006D6135"/>
    <w:rsid w:val="006D63CC"/>
    <w:rsid w:val="006D6595"/>
    <w:rsid w:val="006D661A"/>
    <w:rsid w:val="006D6871"/>
    <w:rsid w:val="006D6C73"/>
    <w:rsid w:val="006D6CD9"/>
    <w:rsid w:val="006D6D73"/>
    <w:rsid w:val="006D77EF"/>
    <w:rsid w:val="006D78C4"/>
    <w:rsid w:val="006D7AB5"/>
    <w:rsid w:val="006D7BB5"/>
    <w:rsid w:val="006D7D88"/>
    <w:rsid w:val="006D7E61"/>
    <w:rsid w:val="006E0678"/>
    <w:rsid w:val="006E0807"/>
    <w:rsid w:val="006E09D4"/>
    <w:rsid w:val="006E0F66"/>
    <w:rsid w:val="006E178E"/>
    <w:rsid w:val="006E2126"/>
    <w:rsid w:val="006E2207"/>
    <w:rsid w:val="006E28B4"/>
    <w:rsid w:val="006E2E9B"/>
    <w:rsid w:val="006E3033"/>
    <w:rsid w:val="006E3313"/>
    <w:rsid w:val="006E3687"/>
    <w:rsid w:val="006E3E43"/>
    <w:rsid w:val="006E4AF6"/>
    <w:rsid w:val="006E4C96"/>
    <w:rsid w:val="006E4D30"/>
    <w:rsid w:val="006E4FB0"/>
    <w:rsid w:val="006E504F"/>
    <w:rsid w:val="006E5245"/>
    <w:rsid w:val="006E53CD"/>
    <w:rsid w:val="006E5673"/>
    <w:rsid w:val="006E5D37"/>
    <w:rsid w:val="006E6306"/>
    <w:rsid w:val="006E68C3"/>
    <w:rsid w:val="006E706D"/>
    <w:rsid w:val="006E72B1"/>
    <w:rsid w:val="006E76AA"/>
    <w:rsid w:val="006E7721"/>
    <w:rsid w:val="006E7E33"/>
    <w:rsid w:val="006F0095"/>
    <w:rsid w:val="006F03C5"/>
    <w:rsid w:val="006F0978"/>
    <w:rsid w:val="006F0AAB"/>
    <w:rsid w:val="006F0C7E"/>
    <w:rsid w:val="006F0E9B"/>
    <w:rsid w:val="006F1246"/>
    <w:rsid w:val="006F2799"/>
    <w:rsid w:val="006F2A05"/>
    <w:rsid w:val="006F331D"/>
    <w:rsid w:val="006F3918"/>
    <w:rsid w:val="006F393A"/>
    <w:rsid w:val="006F3E99"/>
    <w:rsid w:val="006F4347"/>
    <w:rsid w:val="006F4A2E"/>
    <w:rsid w:val="006F4C5E"/>
    <w:rsid w:val="006F4CF0"/>
    <w:rsid w:val="006F4D2E"/>
    <w:rsid w:val="006F50BF"/>
    <w:rsid w:val="006F5142"/>
    <w:rsid w:val="006F5152"/>
    <w:rsid w:val="006F54EC"/>
    <w:rsid w:val="006F576A"/>
    <w:rsid w:val="006F60CE"/>
    <w:rsid w:val="006F6547"/>
    <w:rsid w:val="006F6997"/>
    <w:rsid w:val="006F6A0E"/>
    <w:rsid w:val="006F70F3"/>
    <w:rsid w:val="006F7135"/>
    <w:rsid w:val="006F7152"/>
    <w:rsid w:val="006F7CE8"/>
    <w:rsid w:val="006F7D1F"/>
    <w:rsid w:val="006F7F9D"/>
    <w:rsid w:val="0070042A"/>
    <w:rsid w:val="007004B1"/>
    <w:rsid w:val="007004EE"/>
    <w:rsid w:val="00700905"/>
    <w:rsid w:val="007009FD"/>
    <w:rsid w:val="0070200B"/>
    <w:rsid w:val="00702652"/>
    <w:rsid w:val="0070288F"/>
    <w:rsid w:val="00702BEC"/>
    <w:rsid w:val="00703052"/>
    <w:rsid w:val="007030A1"/>
    <w:rsid w:val="007037F6"/>
    <w:rsid w:val="0070396F"/>
    <w:rsid w:val="00703A66"/>
    <w:rsid w:val="00703C76"/>
    <w:rsid w:val="007045CF"/>
    <w:rsid w:val="0070495E"/>
    <w:rsid w:val="0070520E"/>
    <w:rsid w:val="00705562"/>
    <w:rsid w:val="007055B9"/>
    <w:rsid w:val="00705652"/>
    <w:rsid w:val="0070583A"/>
    <w:rsid w:val="00705B27"/>
    <w:rsid w:val="00705B70"/>
    <w:rsid w:val="00705C66"/>
    <w:rsid w:val="00706594"/>
    <w:rsid w:val="00706595"/>
    <w:rsid w:val="00706E83"/>
    <w:rsid w:val="0070759B"/>
    <w:rsid w:val="007075EC"/>
    <w:rsid w:val="00707A5B"/>
    <w:rsid w:val="00707DEB"/>
    <w:rsid w:val="00710038"/>
    <w:rsid w:val="007100D5"/>
    <w:rsid w:val="0071030C"/>
    <w:rsid w:val="007108BB"/>
    <w:rsid w:val="00710E3C"/>
    <w:rsid w:val="0071104F"/>
    <w:rsid w:val="00711159"/>
    <w:rsid w:val="0071152D"/>
    <w:rsid w:val="00712165"/>
    <w:rsid w:val="00712274"/>
    <w:rsid w:val="007126E4"/>
    <w:rsid w:val="00712B10"/>
    <w:rsid w:val="00713444"/>
    <w:rsid w:val="00713972"/>
    <w:rsid w:val="00713C5A"/>
    <w:rsid w:val="00713F35"/>
    <w:rsid w:val="007146E3"/>
    <w:rsid w:val="0071508A"/>
    <w:rsid w:val="007152FA"/>
    <w:rsid w:val="00715424"/>
    <w:rsid w:val="007155F2"/>
    <w:rsid w:val="00715C8F"/>
    <w:rsid w:val="00715FAF"/>
    <w:rsid w:val="00716027"/>
    <w:rsid w:val="007162BE"/>
    <w:rsid w:val="00716656"/>
    <w:rsid w:val="00717856"/>
    <w:rsid w:val="007202B0"/>
    <w:rsid w:val="00720344"/>
    <w:rsid w:val="007204F7"/>
    <w:rsid w:val="0072090D"/>
    <w:rsid w:val="00720A17"/>
    <w:rsid w:val="00720B8E"/>
    <w:rsid w:val="007221FD"/>
    <w:rsid w:val="00722703"/>
    <w:rsid w:val="00722AEC"/>
    <w:rsid w:val="00722D75"/>
    <w:rsid w:val="00723A7A"/>
    <w:rsid w:val="00723AD7"/>
    <w:rsid w:val="00723F67"/>
    <w:rsid w:val="007244B5"/>
    <w:rsid w:val="0072491F"/>
    <w:rsid w:val="0072493B"/>
    <w:rsid w:val="00724D5D"/>
    <w:rsid w:val="0072505E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F"/>
    <w:rsid w:val="0072738F"/>
    <w:rsid w:val="00727964"/>
    <w:rsid w:val="00730020"/>
    <w:rsid w:val="00730401"/>
    <w:rsid w:val="00730F57"/>
    <w:rsid w:val="007310D0"/>
    <w:rsid w:val="00731409"/>
    <w:rsid w:val="0073142D"/>
    <w:rsid w:val="00731B02"/>
    <w:rsid w:val="00731CB6"/>
    <w:rsid w:val="00731FC2"/>
    <w:rsid w:val="00731FDD"/>
    <w:rsid w:val="007320A8"/>
    <w:rsid w:val="007328D4"/>
    <w:rsid w:val="00732D5D"/>
    <w:rsid w:val="0073334D"/>
    <w:rsid w:val="0073381E"/>
    <w:rsid w:val="00733EED"/>
    <w:rsid w:val="007342D7"/>
    <w:rsid w:val="0073457F"/>
    <w:rsid w:val="007345BE"/>
    <w:rsid w:val="00734AEE"/>
    <w:rsid w:val="00735165"/>
    <w:rsid w:val="007351FD"/>
    <w:rsid w:val="007352BE"/>
    <w:rsid w:val="0073573D"/>
    <w:rsid w:val="00735778"/>
    <w:rsid w:val="00735A58"/>
    <w:rsid w:val="00735E3F"/>
    <w:rsid w:val="00735F03"/>
    <w:rsid w:val="00736A65"/>
    <w:rsid w:val="00736C36"/>
    <w:rsid w:val="00737B01"/>
    <w:rsid w:val="00737BD5"/>
    <w:rsid w:val="007401AA"/>
    <w:rsid w:val="0074028E"/>
    <w:rsid w:val="00740E4B"/>
    <w:rsid w:val="00741AEA"/>
    <w:rsid w:val="00741B17"/>
    <w:rsid w:val="00741B74"/>
    <w:rsid w:val="007424D4"/>
    <w:rsid w:val="0074261B"/>
    <w:rsid w:val="007427C8"/>
    <w:rsid w:val="007429B5"/>
    <w:rsid w:val="00742A18"/>
    <w:rsid w:val="00742CD2"/>
    <w:rsid w:val="00743745"/>
    <w:rsid w:val="007439EA"/>
    <w:rsid w:val="007439F9"/>
    <w:rsid w:val="00743A6D"/>
    <w:rsid w:val="00743BEF"/>
    <w:rsid w:val="00744193"/>
    <w:rsid w:val="007441EC"/>
    <w:rsid w:val="0074420E"/>
    <w:rsid w:val="0074427D"/>
    <w:rsid w:val="007443E6"/>
    <w:rsid w:val="007445BB"/>
    <w:rsid w:val="007445E9"/>
    <w:rsid w:val="00744836"/>
    <w:rsid w:val="007448A4"/>
    <w:rsid w:val="0074517A"/>
    <w:rsid w:val="0074590D"/>
    <w:rsid w:val="00745984"/>
    <w:rsid w:val="00745A5C"/>
    <w:rsid w:val="0074650B"/>
    <w:rsid w:val="00747C1E"/>
    <w:rsid w:val="007502DB"/>
    <w:rsid w:val="007502FE"/>
    <w:rsid w:val="007505CE"/>
    <w:rsid w:val="007509C7"/>
    <w:rsid w:val="00750D07"/>
    <w:rsid w:val="00750D4A"/>
    <w:rsid w:val="007511C6"/>
    <w:rsid w:val="007517B3"/>
    <w:rsid w:val="007525BD"/>
    <w:rsid w:val="00752C3E"/>
    <w:rsid w:val="00752E69"/>
    <w:rsid w:val="00752F02"/>
    <w:rsid w:val="00753635"/>
    <w:rsid w:val="0075393A"/>
    <w:rsid w:val="007541F7"/>
    <w:rsid w:val="00754237"/>
    <w:rsid w:val="00755160"/>
    <w:rsid w:val="00755176"/>
    <w:rsid w:val="00755181"/>
    <w:rsid w:val="007552E2"/>
    <w:rsid w:val="00755BEB"/>
    <w:rsid w:val="00755E38"/>
    <w:rsid w:val="00756043"/>
    <w:rsid w:val="007563E4"/>
    <w:rsid w:val="00756576"/>
    <w:rsid w:val="007565E2"/>
    <w:rsid w:val="00756AE3"/>
    <w:rsid w:val="00756CB7"/>
    <w:rsid w:val="00756D5B"/>
    <w:rsid w:val="00756F5D"/>
    <w:rsid w:val="00757D23"/>
    <w:rsid w:val="00757F8A"/>
    <w:rsid w:val="007609EA"/>
    <w:rsid w:val="00760CC1"/>
    <w:rsid w:val="00760DAC"/>
    <w:rsid w:val="0076122C"/>
    <w:rsid w:val="00761A7A"/>
    <w:rsid w:val="0076240D"/>
    <w:rsid w:val="00762A1C"/>
    <w:rsid w:val="00762F58"/>
    <w:rsid w:val="007637DB"/>
    <w:rsid w:val="00763BDD"/>
    <w:rsid w:val="00763FB6"/>
    <w:rsid w:val="00764A8D"/>
    <w:rsid w:val="007662B7"/>
    <w:rsid w:val="00766437"/>
    <w:rsid w:val="0076663A"/>
    <w:rsid w:val="00766837"/>
    <w:rsid w:val="00766EB0"/>
    <w:rsid w:val="0076730E"/>
    <w:rsid w:val="007673D1"/>
    <w:rsid w:val="007678F1"/>
    <w:rsid w:val="00767F88"/>
    <w:rsid w:val="00770130"/>
    <w:rsid w:val="00770561"/>
    <w:rsid w:val="0077069E"/>
    <w:rsid w:val="00771AFE"/>
    <w:rsid w:val="00771BC1"/>
    <w:rsid w:val="00771E0A"/>
    <w:rsid w:val="00771E5C"/>
    <w:rsid w:val="0077229B"/>
    <w:rsid w:val="0077238E"/>
    <w:rsid w:val="00772B85"/>
    <w:rsid w:val="00773574"/>
    <w:rsid w:val="007739D1"/>
    <w:rsid w:val="00773A6F"/>
    <w:rsid w:val="00773F94"/>
    <w:rsid w:val="00774359"/>
    <w:rsid w:val="007747F4"/>
    <w:rsid w:val="0077497A"/>
    <w:rsid w:val="00774D5E"/>
    <w:rsid w:val="00775299"/>
    <w:rsid w:val="00775A39"/>
    <w:rsid w:val="00775FF3"/>
    <w:rsid w:val="0077673B"/>
    <w:rsid w:val="00776781"/>
    <w:rsid w:val="007769EF"/>
    <w:rsid w:val="00776E79"/>
    <w:rsid w:val="00776E91"/>
    <w:rsid w:val="007775A4"/>
    <w:rsid w:val="0077775E"/>
    <w:rsid w:val="00777A17"/>
    <w:rsid w:val="007803C8"/>
    <w:rsid w:val="00780B4F"/>
    <w:rsid w:val="00780BBC"/>
    <w:rsid w:val="00780C72"/>
    <w:rsid w:val="00780D35"/>
    <w:rsid w:val="00781499"/>
    <w:rsid w:val="007815BD"/>
    <w:rsid w:val="00781A6C"/>
    <w:rsid w:val="007822D7"/>
    <w:rsid w:val="00782303"/>
    <w:rsid w:val="0078240C"/>
    <w:rsid w:val="007832AC"/>
    <w:rsid w:val="00783533"/>
    <w:rsid w:val="007836FF"/>
    <w:rsid w:val="00783C57"/>
    <w:rsid w:val="00784040"/>
    <w:rsid w:val="0078422A"/>
    <w:rsid w:val="00784468"/>
    <w:rsid w:val="00784A07"/>
    <w:rsid w:val="00785B51"/>
    <w:rsid w:val="00785B69"/>
    <w:rsid w:val="007866D9"/>
    <w:rsid w:val="007868B1"/>
    <w:rsid w:val="00786B38"/>
    <w:rsid w:val="00786C25"/>
    <w:rsid w:val="00786D60"/>
    <w:rsid w:val="00790CAD"/>
    <w:rsid w:val="00791125"/>
    <w:rsid w:val="007913EC"/>
    <w:rsid w:val="00791502"/>
    <w:rsid w:val="00791635"/>
    <w:rsid w:val="00791756"/>
    <w:rsid w:val="00791F99"/>
    <w:rsid w:val="00792872"/>
    <w:rsid w:val="00792AB5"/>
    <w:rsid w:val="00793725"/>
    <w:rsid w:val="0079392A"/>
    <w:rsid w:val="00793FAF"/>
    <w:rsid w:val="00794861"/>
    <w:rsid w:val="00794958"/>
    <w:rsid w:val="00794A5C"/>
    <w:rsid w:val="00794A81"/>
    <w:rsid w:val="007951A2"/>
    <w:rsid w:val="00795DA9"/>
    <w:rsid w:val="0079617F"/>
    <w:rsid w:val="00796C9D"/>
    <w:rsid w:val="00797037"/>
    <w:rsid w:val="007974FB"/>
    <w:rsid w:val="007978B7"/>
    <w:rsid w:val="00797EA8"/>
    <w:rsid w:val="007A01BB"/>
    <w:rsid w:val="007A03D7"/>
    <w:rsid w:val="007A0CAB"/>
    <w:rsid w:val="007A12E1"/>
    <w:rsid w:val="007A12ED"/>
    <w:rsid w:val="007A15F5"/>
    <w:rsid w:val="007A188D"/>
    <w:rsid w:val="007A1AEF"/>
    <w:rsid w:val="007A2058"/>
    <w:rsid w:val="007A21E6"/>
    <w:rsid w:val="007A3012"/>
    <w:rsid w:val="007A3312"/>
    <w:rsid w:val="007A3391"/>
    <w:rsid w:val="007A3417"/>
    <w:rsid w:val="007A3C2D"/>
    <w:rsid w:val="007A3F78"/>
    <w:rsid w:val="007A4B38"/>
    <w:rsid w:val="007A4F3E"/>
    <w:rsid w:val="007A59B4"/>
    <w:rsid w:val="007A5BAE"/>
    <w:rsid w:val="007A5F2B"/>
    <w:rsid w:val="007A60F2"/>
    <w:rsid w:val="007A613B"/>
    <w:rsid w:val="007A67E9"/>
    <w:rsid w:val="007A6A86"/>
    <w:rsid w:val="007A6BBD"/>
    <w:rsid w:val="007A7106"/>
    <w:rsid w:val="007A7E4F"/>
    <w:rsid w:val="007B0400"/>
    <w:rsid w:val="007B08B0"/>
    <w:rsid w:val="007B0BEB"/>
    <w:rsid w:val="007B0FEF"/>
    <w:rsid w:val="007B1857"/>
    <w:rsid w:val="007B18A1"/>
    <w:rsid w:val="007B2411"/>
    <w:rsid w:val="007B2462"/>
    <w:rsid w:val="007B2725"/>
    <w:rsid w:val="007B280C"/>
    <w:rsid w:val="007B38C1"/>
    <w:rsid w:val="007B3BF8"/>
    <w:rsid w:val="007B3D4E"/>
    <w:rsid w:val="007B3E85"/>
    <w:rsid w:val="007B4679"/>
    <w:rsid w:val="007B46D6"/>
    <w:rsid w:val="007B46EE"/>
    <w:rsid w:val="007B4F94"/>
    <w:rsid w:val="007B5258"/>
    <w:rsid w:val="007B544F"/>
    <w:rsid w:val="007B547D"/>
    <w:rsid w:val="007B5872"/>
    <w:rsid w:val="007B59B2"/>
    <w:rsid w:val="007B6299"/>
    <w:rsid w:val="007B6455"/>
    <w:rsid w:val="007B66C9"/>
    <w:rsid w:val="007B67A8"/>
    <w:rsid w:val="007B70A7"/>
    <w:rsid w:val="007B7170"/>
    <w:rsid w:val="007B78F6"/>
    <w:rsid w:val="007B7A6C"/>
    <w:rsid w:val="007B7E09"/>
    <w:rsid w:val="007B7FEC"/>
    <w:rsid w:val="007C0015"/>
    <w:rsid w:val="007C0304"/>
    <w:rsid w:val="007C08CF"/>
    <w:rsid w:val="007C0E5E"/>
    <w:rsid w:val="007C0ECC"/>
    <w:rsid w:val="007C119E"/>
    <w:rsid w:val="007C14D3"/>
    <w:rsid w:val="007C15EB"/>
    <w:rsid w:val="007C1C39"/>
    <w:rsid w:val="007C1EEF"/>
    <w:rsid w:val="007C1EFF"/>
    <w:rsid w:val="007C1FB1"/>
    <w:rsid w:val="007C27AE"/>
    <w:rsid w:val="007C28FE"/>
    <w:rsid w:val="007C2DF9"/>
    <w:rsid w:val="007C2E59"/>
    <w:rsid w:val="007C315C"/>
    <w:rsid w:val="007C3316"/>
    <w:rsid w:val="007C3E07"/>
    <w:rsid w:val="007C42EA"/>
    <w:rsid w:val="007C4537"/>
    <w:rsid w:val="007C47F9"/>
    <w:rsid w:val="007C5673"/>
    <w:rsid w:val="007C5DB6"/>
    <w:rsid w:val="007C633B"/>
    <w:rsid w:val="007C6793"/>
    <w:rsid w:val="007C69E5"/>
    <w:rsid w:val="007C6C98"/>
    <w:rsid w:val="007C70DD"/>
    <w:rsid w:val="007C71C0"/>
    <w:rsid w:val="007C7439"/>
    <w:rsid w:val="007C78C9"/>
    <w:rsid w:val="007C7D7A"/>
    <w:rsid w:val="007C7F9B"/>
    <w:rsid w:val="007D0273"/>
    <w:rsid w:val="007D046C"/>
    <w:rsid w:val="007D07A4"/>
    <w:rsid w:val="007D0AFE"/>
    <w:rsid w:val="007D1002"/>
    <w:rsid w:val="007D103F"/>
    <w:rsid w:val="007D1914"/>
    <w:rsid w:val="007D19DF"/>
    <w:rsid w:val="007D1B09"/>
    <w:rsid w:val="007D1BBB"/>
    <w:rsid w:val="007D1C84"/>
    <w:rsid w:val="007D2A69"/>
    <w:rsid w:val="007D39E2"/>
    <w:rsid w:val="007D4098"/>
    <w:rsid w:val="007D422E"/>
    <w:rsid w:val="007D433A"/>
    <w:rsid w:val="007D487A"/>
    <w:rsid w:val="007D510D"/>
    <w:rsid w:val="007D56AD"/>
    <w:rsid w:val="007D5F5F"/>
    <w:rsid w:val="007D6CEC"/>
    <w:rsid w:val="007D6DB8"/>
    <w:rsid w:val="007D6EBB"/>
    <w:rsid w:val="007E04C6"/>
    <w:rsid w:val="007E13D6"/>
    <w:rsid w:val="007E14C3"/>
    <w:rsid w:val="007E168D"/>
    <w:rsid w:val="007E1821"/>
    <w:rsid w:val="007E1CF6"/>
    <w:rsid w:val="007E2430"/>
    <w:rsid w:val="007E25FC"/>
    <w:rsid w:val="007E26EE"/>
    <w:rsid w:val="007E2BDC"/>
    <w:rsid w:val="007E3032"/>
    <w:rsid w:val="007E33F6"/>
    <w:rsid w:val="007E3FB2"/>
    <w:rsid w:val="007E4054"/>
    <w:rsid w:val="007E4204"/>
    <w:rsid w:val="007E4458"/>
    <w:rsid w:val="007E57C2"/>
    <w:rsid w:val="007E5862"/>
    <w:rsid w:val="007E587A"/>
    <w:rsid w:val="007E6E49"/>
    <w:rsid w:val="007E74DA"/>
    <w:rsid w:val="007E7BF2"/>
    <w:rsid w:val="007F0E3D"/>
    <w:rsid w:val="007F0F24"/>
    <w:rsid w:val="007F182B"/>
    <w:rsid w:val="007F1833"/>
    <w:rsid w:val="007F1DBB"/>
    <w:rsid w:val="007F23D7"/>
    <w:rsid w:val="007F2835"/>
    <w:rsid w:val="007F2C51"/>
    <w:rsid w:val="007F32B8"/>
    <w:rsid w:val="007F3437"/>
    <w:rsid w:val="007F3AAC"/>
    <w:rsid w:val="007F3C4F"/>
    <w:rsid w:val="007F4383"/>
    <w:rsid w:val="007F47E2"/>
    <w:rsid w:val="007F4BBF"/>
    <w:rsid w:val="007F4EA6"/>
    <w:rsid w:val="007F4F61"/>
    <w:rsid w:val="007F61D6"/>
    <w:rsid w:val="007F61F7"/>
    <w:rsid w:val="007F6528"/>
    <w:rsid w:val="007F742B"/>
    <w:rsid w:val="007F7992"/>
    <w:rsid w:val="007F7B5B"/>
    <w:rsid w:val="007F7FBC"/>
    <w:rsid w:val="00800436"/>
    <w:rsid w:val="008004B1"/>
    <w:rsid w:val="008006ED"/>
    <w:rsid w:val="0080119F"/>
    <w:rsid w:val="0080180C"/>
    <w:rsid w:val="00802104"/>
    <w:rsid w:val="0080223E"/>
    <w:rsid w:val="008023F5"/>
    <w:rsid w:val="00802CB5"/>
    <w:rsid w:val="00803123"/>
    <w:rsid w:val="00803742"/>
    <w:rsid w:val="008040CD"/>
    <w:rsid w:val="0080418F"/>
    <w:rsid w:val="0080464A"/>
    <w:rsid w:val="00804A72"/>
    <w:rsid w:val="00804DB0"/>
    <w:rsid w:val="00804DE5"/>
    <w:rsid w:val="00804E1E"/>
    <w:rsid w:val="00805C50"/>
    <w:rsid w:val="00805EB4"/>
    <w:rsid w:val="00806458"/>
    <w:rsid w:val="00806B32"/>
    <w:rsid w:val="00806D68"/>
    <w:rsid w:val="00806D7C"/>
    <w:rsid w:val="00807B25"/>
    <w:rsid w:val="00810273"/>
    <w:rsid w:val="008106C0"/>
    <w:rsid w:val="00810728"/>
    <w:rsid w:val="008116A1"/>
    <w:rsid w:val="00812375"/>
    <w:rsid w:val="0081267F"/>
    <w:rsid w:val="00812D6C"/>
    <w:rsid w:val="00813082"/>
    <w:rsid w:val="008137E1"/>
    <w:rsid w:val="0081385C"/>
    <w:rsid w:val="0081392E"/>
    <w:rsid w:val="00813B4D"/>
    <w:rsid w:val="00814465"/>
    <w:rsid w:val="0081512A"/>
    <w:rsid w:val="00815A9B"/>
    <w:rsid w:val="00816668"/>
    <w:rsid w:val="00817053"/>
    <w:rsid w:val="008171BB"/>
    <w:rsid w:val="00820A39"/>
    <w:rsid w:val="00820E0C"/>
    <w:rsid w:val="00821758"/>
    <w:rsid w:val="00821881"/>
    <w:rsid w:val="008219BD"/>
    <w:rsid w:val="00821B73"/>
    <w:rsid w:val="00821BDC"/>
    <w:rsid w:val="008225B0"/>
    <w:rsid w:val="00822800"/>
    <w:rsid w:val="00822AC7"/>
    <w:rsid w:val="00822DC0"/>
    <w:rsid w:val="00822DCB"/>
    <w:rsid w:val="00822EA1"/>
    <w:rsid w:val="00823ADD"/>
    <w:rsid w:val="00823BF7"/>
    <w:rsid w:val="00823E34"/>
    <w:rsid w:val="00824092"/>
    <w:rsid w:val="00824116"/>
    <w:rsid w:val="0082425F"/>
    <w:rsid w:val="00824642"/>
    <w:rsid w:val="00824890"/>
    <w:rsid w:val="00824E80"/>
    <w:rsid w:val="00824E83"/>
    <w:rsid w:val="00825533"/>
    <w:rsid w:val="0082604A"/>
    <w:rsid w:val="0082617E"/>
    <w:rsid w:val="008264BA"/>
    <w:rsid w:val="0082650F"/>
    <w:rsid w:val="00826755"/>
    <w:rsid w:val="00827E8F"/>
    <w:rsid w:val="008319A9"/>
    <w:rsid w:val="0083288F"/>
    <w:rsid w:val="00832F06"/>
    <w:rsid w:val="008331D5"/>
    <w:rsid w:val="008333A2"/>
    <w:rsid w:val="008337E7"/>
    <w:rsid w:val="00833A0A"/>
    <w:rsid w:val="00833C38"/>
    <w:rsid w:val="00833CD0"/>
    <w:rsid w:val="00833EAC"/>
    <w:rsid w:val="00834166"/>
    <w:rsid w:val="00834794"/>
    <w:rsid w:val="0083498D"/>
    <w:rsid w:val="00834B04"/>
    <w:rsid w:val="00834B99"/>
    <w:rsid w:val="00834CEA"/>
    <w:rsid w:val="008351A1"/>
    <w:rsid w:val="008353DE"/>
    <w:rsid w:val="00835B5E"/>
    <w:rsid w:val="008361CF"/>
    <w:rsid w:val="0083623D"/>
    <w:rsid w:val="00836704"/>
    <w:rsid w:val="0083670E"/>
    <w:rsid w:val="00836904"/>
    <w:rsid w:val="00836A39"/>
    <w:rsid w:val="0083725A"/>
    <w:rsid w:val="0083739A"/>
    <w:rsid w:val="00837CFD"/>
    <w:rsid w:val="00840068"/>
    <w:rsid w:val="00840667"/>
    <w:rsid w:val="00840807"/>
    <w:rsid w:val="008408D3"/>
    <w:rsid w:val="00840C9B"/>
    <w:rsid w:val="00842D7D"/>
    <w:rsid w:val="00842E54"/>
    <w:rsid w:val="0084317C"/>
    <w:rsid w:val="008432B1"/>
    <w:rsid w:val="0084359C"/>
    <w:rsid w:val="00843A01"/>
    <w:rsid w:val="0084405A"/>
    <w:rsid w:val="00844391"/>
    <w:rsid w:val="00844AB5"/>
    <w:rsid w:val="00844D00"/>
    <w:rsid w:val="00845264"/>
    <w:rsid w:val="0084562E"/>
    <w:rsid w:val="00845DB0"/>
    <w:rsid w:val="00845DC2"/>
    <w:rsid w:val="008463C0"/>
    <w:rsid w:val="00846581"/>
    <w:rsid w:val="00846601"/>
    <w:rsid w:val="0084671E"/>
    <w:rsid w:val="00846BFF"/>
    <w:rsid w:val="00847672"/>
    <w:rsid w:val="00847B25"/>
    <w:rsid w:val="00850011"/>
    <w:rsid w:val="0085019B"/>
    <w:rsid w:val="0085029F"/>
    <w:rsid w:val="0085042F"/>
    <w:rsid w:val="008507C4"/>
    <w:rsid w:val="00850E7D"/>
    <w:rsid w:val="008510F4"/>
    <w:rsid w:val="0085145C"/>
    <w:rsid w:val="0085147F"/>
    <w:rsid w:val="008516BA"/>
    <w:rsid w:val="00851C94"/>
    <w:rsid w:val="00851D41"/>
    <w:rsid w:val="008524E1"/>
    <w:rsid w:val="00852E9C"/>
    <w:rsid w:val="00853158"/>
    <w:rsid w:val="00853890"/>
    <w:rsid w:val="008539D4"/>
    <w:rsid w:val="00853A22"/>
    <w:rsid w:val="00853B3B"/>
    <w:rsid w:val="00853BD4"/>
    <w:rsid w:val="00853E00"/>
    <w:rsid w:val="00853FC8"/>
    <w:rsid w:val="008549DD"/>
    <w:rsid w:val="00854AE8"/>
    <w:rsid w:val="0085520D"/>
    <w:rsid w:val="008552CA"/>
    <w:rsid w:val="00855A99"/>
    <w:rsid w:val="00856035"/>
    <w:rsid w:val="008564A5"/>
    <w:rsid w:val="00856F9E"/>
    <w:rsid w:val="00857DC7"/>
    <w:rsid w:val="008602B9"/>
    <w:rsid w:val="00860A4C"/>
    <w:rsid w:val="00861A87"/>
    <w:rsid w:val="00861C19"/>
    <w:rsid w:val="00862C05"/>
    <w:rsid w:val="00863095"/>
    <w:rsid w:val="008635F7"/>
    <w:rsid w:val="00863A6D"/>
    <w:rsid w:val="008640A2"/>
    <w:rsid w:val="0086415B"/>
    <w:rsid w:val="00864421"/>
    <w:rsid w:val="00865446"/>
    <w:rsid w:val="0086550C"/>
    <w:rsid w:val="00865707"/>
    <w:rsid w:val="00865AC1"/>
    <w:rsid w:val="00865B92"/>
    <w:rsid w:val="00865CAD"/>
    <w:rsid w:val="00865DB0"/>
    <w:rsid w:val="00865EBC"/>
    <w:rsid w:val="00865F65"/>
    <w:rsid w:val="00865FBB"/>
    <w:rsid w:val="00865FC2"/>
    <w:rsid w:val="00867000"/>
    <w:rsid w:val="008672DD"/>
    <w:rsid w:val="0086744F"/>
    <w:rsid w:val="008676F4"/>
    <w:rsid w:val="0086796E"/>
    <w:rsid w:val="008679BD"/>
    <w:rsid w:val="00867AF1"/>
    <w:rsid w:val="00867B61"/>
    <w:rsid w:val="00867BD6"/>
    <w:rsid w:val="0087025C"/>
    <w:rsid w:val="00870AF5"/>
    <w:rsid w:val="00870BAC"/>
    <w:rsid w:val="00870E15"/>
    <w:rsid w:val="00870E2F"/>
    <w:rsid w:val="00870F21"/>
    <w:rsid w:val="00871157"/>
    <w:rsid w:val="008714DC"/>
    <w:rsid w:val="00871579"/>
    <w:rsid w:val="0087163C"/>
    <w:rsid w:val="0087175F"/>
    <w:rsid w:val="00871961"/>
    <w:rsid w:val="0087220E"/>
    <w:rsid w:val="00872675"/>
    <w:rsid w:val="00872811"/>
    <w:rsid w:val="00872909"/>
    <w:rsid w:val="00872FE1"/>
    <w:rsid w:val="008731F6"/>
    <w:rsid w:val="00873A45"/>
    <w:rsid w:val="00873A60"/>
    <w:rsid w:val="00873FB4"/>
    <w:rsid w:val="00874994"/>
    <w:rsid w:val="00874C6C"/>
    <w:rsid w:val="00874D22"/>
    <w:rsid w:val="00874D7C"/>
    <w:rsid w:val="00874E22"/>
    <w:rsid w:val="008752FB"/>
    <w:rsid w:val="00875AEC"/>
    <w:rsid w:val="00875EE7"/>
    <w:rsid w:val="00875FC1"/>
    <w:rsid w:val="00876356"/>
    <w:rsid w:val="0087691A"/>
    <w:rsid w:val="00876D75"/>
    <w:rsid w:val="00876F97"/>
    <w:rsid w:val="00877463"/>
    <w:rsid w:val="00877A44"/>
    <w:rsid w:val="008800D3"/>
    <w:rsid w:val="008806CE"/>
    <w:rsid w:val="0088081A"/>
    <w:rsid w:val="008808EF"/>
    <w:rsid w:val="00880A21"/>
    <w:rsid w:val="00880AC5"/>
    <w:rsid w:val="00881AA1"/>
    <w:rsid w:val="00882142"/>
    <w:rsid w:val="0088242D"/>
    <w:rsid w:val="008825BF"/>
    <w:rsid w:val="00882C39"/>
    <w:rsid w:val="00883BAD"/>
    <w:rsid w:val="00883DF4"/>
    <w:rsid w:val="0088416A"/>
    <w:rsid w:val="008845AF"/>
    <w:rsid w:val="00884C2D"/>
    <w:rsid w:val="00884DC7"/>
    <w:rsid w:val="0088533B"/>
    <w:rsid w:val="00885342"/>
    <w:rsid w:val="00885C3A"/>
    <w:rsid w:val="0088605C"/>
    <w:rsid w:val="00886305"/>
    <w:rsid w:val="00886478"/>
    <w:rsid w:val="00886605"/>
    <w:rsid w:val="00886785"/>
    <w:rsid w:val="00886F33"/>
    <w:rsid w:val="008870EF"/>
    <w:rsid w:val="00887430"/>
    <w:rsid w:val="0088756C"/>
    <w:rsid w:val="008875D8"/>
    <w:rsid w:val="00887C01"/>
    <w:rsid w:val="00887D02"/>
    <w:rsid w:val="00890728"/>
    <w:rsid w:val="00890814"/>
    <w:rsid w:val="00890BD3"/>
    <w:rsid w:val="00890C7D"/>
    <w:rsid w:val="008912ED"/>
    <w:rsid w:val="00891498"/>
    <w:rsid w:val="008917C3"/>
    <w:rsid w:val="00893C4E"/>
    <w:rsid w:val="00893C5E"/>
    <w:rsid w:val="00893CBE"/>
    <w:rsid w:val="0089425C"/>
    <w:rsid w:val="0089482A"/>
    <w:rsid w:val="00894A3C"/>
    <w:rsid w:val="00894C27"/>
    <w:rsid w:val="00895624"/>
    <w:rsid w:val="00895D9A"/>
    <w:rsid w:val="00895E3C"/>
    <w:rsid w:val="00895EB8"/>
    <w:rsid w:val="00896574"/>
    <w:rsid w:val="0089663F"/>
    <w:rsid w:val="00896BF6"/>
    <w:rsid w:val="008975FD"/>
    <w:rsid w:val="00897811"/>
    <w:rsid w:val="00897862"/>
    <w:rsid w:val="00897DC9"/>
    <w:rsid w:val="00897FE0"/>
    <w:rsid w:val="008A0791"/>
    <w:rsid w:val="008A07A6"/>
    <w:rsid w:val="008A0AD4"/>
    <w:rsid w:val="008A0AFE"/>
    <w:rsid w:val="008A1619"/>
    <w:rsid w:val="008A1DE2"/>
    <w:rsid w:val="008A22D7"/>
    <w:rsid w:val="008A2AB9"/>
    <w:rsid w:val="008A2C58"/>
    <w:rsid w:val="008A2F09"/>
    <w:rsid w:val="008A332C"/>
    <w:rsid w:val="008A43EE"/>
    <w:rsid w:val="008A547C"/>
    <w:rsid w:val="008A5B46"/>
    <w:rsid w:val="008A5D47"/>
    <w:rsid w:val="008A5DB6"/>
    <w:rsid w:val="008A5F35"/>
    <w:rsid w:val="008B00A6"/>
    <w:rsid w:val="008B0148"/>
    <w:rsid w:val="008B0293"/>
    <w:rsid w:val="008B037C"/>
    <w:rsid w:val="008B03B1"/>
    <w:rsid w:val="008B073A"/>
    <w:rsid w:val="008B0F9D"/>
    <w:rsid w:val="008B1AA6"/>
    <w:rsid w:val="008B1D70"/>
    <w:rsid w:val="008B26E8"/>
    <w:rsid w:val="008B27CF"/>
    <w:rsid w:val="008B2CA8"/>
    <w:rsid w:val="008B30BA"/>
    <w:rsid w:val="008B3512"/>
    <w:rsid w:val="008B4018"/>
    <w:rsid w:val="008B437A"/>
    <w:rsid w:val="008B510F"/>
    <w:rsid w:val="008B5456"/>
    <w:rsid w:val="008B57B6"/>
    <w:rsid w:val="008B5C01"/>
    <w:rsid w:val="008B6309"/>
    <w:rsid w:val="008B6728"/>
    <w:rsid w:val="008B69F4"/>
    <w:rsid w:val="008B6D88"/>
    <w:rsid w:val="008B6F27"/>
    <w:rsid w:val="008B7480"/>
    <w:rsid w:val="008B7882"/>
    <w:rsid w:val="008B7F50"/>
    <w:rsid w:val="008C0058"/>
    <w:rsid w:val="008C0155"/>
    <w:rsid w:val="008C0281"/>
    <w:rsid w:val="008C08E9"/>
    <w:rsid w:val="008C0DC0"/>
    <w:rsid w:val="008C0ECA"/>
    <w:rsid w:val="008C10AC"/>
    <w:rsid w:val="008C1185"/>
    <w:rsid w:val="008C1316"/>
    <w:rsid w:val="008C1E12"/>
    <w:rsid w:val="008C2241"/>
    <w:rsid w:val="008C38C0"/>
    <w:rsid w:val="008C403B"/>
    <w:rsid w:val="008C42EC"/>
    <w:rsid w:val="008C4314"/>
    <w:rsid w:val="008C490E"/>
    <w:rsid w:val="008C4CAA"/>
    <w:rsid w:val="008C4CEA"/>
    <w:rsid w:val="008C4ED6"/>
    <w:rsid w:val="008C4FC5"/>
    <w:rsid w:val="008C5AB0"/>
    <w:rsid w:val="008C5DAB"/>
    <w:rsid w:val="008C6132"/>
    <w:rsid w:val="008C6BC8"/>
    <w:rsid w:val="008C7865"/>
    <w:rsid w:val="008C7EA1"/>
    <w:rsid w:val="008D023B"/>
    <w:rsid w:val="008D0DA4"/>
    <w:rsid w:val="008D0EEA"/>
    <w:rsid w:val="008D0FB3"/>
    <w:rsid w:val="008D1248"/>
    <w:rsid w:val="008D21C5"/>
    <w:rsid w:val="008D23D1"/>
    <w:rsid w:val="008D3483"/>
    <w:rsid w:val="008D35B5"/>
    <w:rsid w:val="008D38E8"/>
    <w:rsid w:val="008D3A33"/>
    <w:rsid w:val="008D3C7C"/>
    <w:rsid w:val="008D49C6"/>
    <w:rsid w:val="008D4F0F"/>
    <w:rsid w:val="008D4FFE"/>
    <w:rsid w:val="008D5110"/>
    <w:rsid w:val="008D5365"/>
    <w:rsid w:val="008D54A6"/>
    <w:rsid w:val="008D559E"/>
    <w:rsid w:val="008D5794"/>
    <w:rsid w:val="008D5918"/>
    <w:rsid w:val="008D5A8A"/>
    <w:rsid w:val="008D5B35"/>
    <w:rsid w:val="008D63E0"/>
    <w:rsid w:val="008D7071"/>
    <w:rsid w:val="008D736E"/>
    <w:rsid w:val="008D794A"/>
    <w:rsid w:val="008D7E22"/>
    <w:rsid w:val="008D7FB1"/>
    <w:rsid w:val="008E0A3E"/>
    <w:rsid w:val="008E0A41"/>
    <w:rsid w:val="008E1669"/>
    <w:rsid w:val="008E1CFE"/>
    <w:rsid w:val="008E1E01"/>
    <w:rsid w:val="008E2169"/>
    <w:rsid w:val="008E28BD"/>
    <w:rsid w:val="008E4D2D"/>
    <w:rsid w:val="008E4ED4"/>
    <w:rsid w:val="008E50D3"/>
    <w:rsid w:val="008E51DB"/>
    <w:rsid w:val="008E5929"/>
    <w:rsid w:val="008E5EDD"/>
    <w:rsid w:val="008E681B"/>
    <w:rsid w:val="008E68CC"/>
    <w:rsid w:val="008E6D5F"/>
    <w:rsid w:val="008E72EB"/>
    <w:rsid w:val="008E7338"/>
    <w:rsid w:val="008E73E7"/>
    <w:rsid w:val="008E75CE"/>
    <w:rsid w:val="008E77E9"/>
    <w:rsid w:val="008E7D13"/>
    <w:rsid w:val="008F0009"/>
    <w:rsid w:val="008F08D1"/>
    <w:rsid w:val="008F08D7"/>
    <w:rsid w:val="008F0BBF"/>
    <w:rsid w:val="008F0F76"/>
    <w:rsid w:val="008F15F3"/>
    <w:rsid w:val="008F185A"/>
    <w:rsid w:val="008F202C"/>
    <w:rsid w:val="008F2775"/>
    <w:rsid w:val="008F2BC4"/>
    <w:rsid w:val="008F2EBD"/>
    <w:rsid w:val="008F315E"/>
    <w:rsid w:val="008F4149"/>
    <w:rsid w:val="008F4379"/>
    <w:rsid w:val="008F45FA"/>
    <w:rsid w:val="008F4C01"/>
    <w:rsid w:val="008F5CDB"/>
    <w:rsid w:val="008F5F22"/>
    <w:rsid w:val="008F6275"/>
    <w:rsid w:val="008F679B"/>
    <w:rsid w:val="008F68C7"/>
    <w:rsid w:val="008F723B"/>
    <w:rsid w:val="008F7322"/>
    <w:rsid w:val="008F74CC"/>
    <w:rsid w:val="008F7819"/>
    <w:rsid w:val="008F7881"/>
    <w:rsid w:val="008F7A28"/>
    <w:rsid w:val="008F7AEC"/>
    <w:rsid w:val="008F7E01"/>
    <w:rsid w:val="008F7E1D"/>
    <w:rsid w:val="009000DF"/>
    <w:rsid w:val="00900408"/>
    <w:rsid w:val="00900C77"/>
    <w:rsid w:val="00900D39"/>
    <w:rsid w:val="0090199A"/>
    <w:rsid w:val="009019D4"/>
    <w:rsid w:val="00901DB5"/>
    <w:rsid w:val="0090327D"/>
    <w:rsid w:val="0090400D"/>
    <w:rsid w:val="00904CE5"/>
    <w:rsid w:val="0090588F"/>
    <w:rsid w:val="00905E5E"/>
    <w:rsid w:val="00906349"/>
    <w:rsid w:val="0090635B"/>
    <w:rsid w:val="00906AA5"/>
    <w:rsid w:val="00906CF0"/>
    <w:rsid w:val="009071E7"/>
    <w:rsid w:val="009072FF"/>
    <w:rsid w:val="00907879"/>
    <w:rsid w:val="00907CF5"/>
    <w:rsid w:val="00907F07"/>
    <w:rsid w:val="00910B51"/>
    <w:rsid w:val="00910C7A"/>
    <w:rsid w:val="009118F5"/>
    <w:rsid w:val="00911C18"/>
    <w:rsid w:val="0091295C"/>
    <w:rsid w:val="00912C31"/>
    <w:rsid w:val="00912E3F"/>
    <w:rsid w:val="00913006"/>
    <w:rsid w:val="009133A5"/>
    <w:rsid w:val="00913463"/>
    <w:rsid w:val="00913535"/>
    <w:rsid w:val="0091376F"/>
    <w:rsid w:val="00913BC7"/>
    <w:rsid w:val="009145E4"/>
    <w:rsid w:val="00916054"/>
    <w:rsid w:val="00916301"/>
    <w:rsid w:val="009164A4"/>
    <w:rsid w:val="009166C5"/>
    <w:rsid w:val="00916C93"/>
    <w:rsid w:val="00916E52"/>
    <w:rsid w:val="00917867"/>
    <w:rsid w:val="00920911"/>
    <w:rsid w:val="00920AF4"/>
    <w:rsid w:val="00920F71"/>
    <w:rsid w:val="009213CA"/>
    <w:rsid w:val="009213F2"/>
    <w:rsid w:val="00921442"/>
    <w:rsid w:val="009219BC"/>
    <w:rsid w:val="00921E1A"/>
    <w:rsid w:val="00922236"/>
    <w:rsid w:val="0092236A"/>
    <w:rsid w:val="0092248E"/>
    <w:rsid w:val="009224AE"/>
    <w:rsid w:val="00922A06"/>
    <w:rsid w:val="00922B47"/>
    <w:rsid w:val="00922EF5"/>
    <w:rsid w:val="00923667"/>
    <w:rsid w:val="009239C9"/>
    <w:rsid w:val="00923A00"/>
    <w:rsid w:val="00923B80"/>
    <w:rsid w:val="00923C0A"/>
    <w:rsid w:val="00923FB4"/>
    <w:rsid w:val="00924B5C"/>
    <w:rsid w:val="00924BE7"/>
    <w:rsid w:val="0092500C"/>
    <w:rsid w:val="0092516F"/>
    <w:rsid w:val="00925318"/>
    <w:rsid w:val="009268E8"/>
    <w:rsid w:val="00926902"/>
    <w:rsid w:val="00926A1E"/>
    <w:rsid w:val="00926C13"/>
    <w:rsid w:val="00926DE8"/>
    <w:rsid w:val="009278CF"/>
    <w:rsid w:val="00930358"/>
    <w:rsid w:val="00930429"/>
    <w:rsid w:val="00930860"/>
    <w:rsid w:val="00930EA4"/>
    <w:rsid w:val="0093149A"/>
    <w:rsid w:val="009314D0"/>
    <w:rsid w:val="0093153C"/>
    <w:rsid w:val="009318B3"/>
    <w:rsid w:val="00931DD9"/>
    <w:rsid w:val="00932376"/>
    <w:rsid w:val="00932ED6"/>
    <w:rsid w:val="00932F5F"/>
    <w:rsid w:val="00932F91"/>
    <w:rsid w:val="00932F92"/>
    <w:rsid w:val="0093330F"/>
    <w:rsid w:val="00933DC3"/>
    <w:rsid w:val="00934ED0"/>
    <w:rsid w:val="009353D7"/>
    <w:rsid w:val="00935749"/>
    <w:rsid w:val="009359C5"/>
    <w:rsid w:val="00935D7F"/>
    <w:rsid w:val="00936299"/>
    <w:rsid w:val="00936CE1"/>
    <w:rsid w:val="00937190"/>
    <w:rsid w:val="00937803"/>
    <w:rsid w:val="00937D4B"/>
    <w:rsid w:val="00937E52"/>
    <w:rsid w:val="0094095D"/>
    <w:rsid w:val="009409FF"/>
    <w:rsid w:val="00940A2A"/>
    <w:rsid w:val="00940F3E"/>
    <w:rsid w:val="00941182"/>
    <w:rsid w:val="009417B5"/>
    <w:rsid w:val="00942D10"/>
    <w:rsid w:val="009431DD"/>
    <w:rsid w:val="009445E4"/>
    <w:rsid w:val="00945169"/>
    <w:rsid w:val="00945378"/>
    <w:rsid w:val="00945917"/>
    <w:rsid w:val="00945A0F"/>
    <w:rsid w:val="009460E4"/>
    <w:rsid w:val="0094619C"/>
    <w:rsid w:val="00947AE6"/>
    <w:rsid w:val="00950077"/>
    <w:rsid w:val="00950102"/>
    <w:rsid w:val="0095046F"/>
    <w:rsid w:val="00950587"/>
    <w:rsid w:val="00950A20"/>
    <w:rsid w:val="0095197A"/>
    <w:rsid w:val="00952069"/>
    <w:rsid w:val="009520B3"/>
    <w:rsid w:val="0095254C"/>
    <w:rsid w:val="00952559"/>
    <w:rsid w:val="0095323B"/>
    <w:rsid w:val="009538A9"/>
    <w:rsid w:val="00953B04"/>
    <w:rsid w:val="00953E01"/>
    <w:rsid w:val="00953FB9"/>
    <w:rsid w:val="0095405B"/>
    <w:rsid w:val="00954341"/>
    <w:rsid w:val="0095490B"/>
    <w:rsid w:val="00954A66"/>
    <w:rsid w:val="00954C34"/>
    <w:rsid w:val="00954FD1"/>
    <w:rsid w:val="0095526E"/>
    <w:rsid w:val="009556DC"/>
    <w:rsid w:val="00955AE4"/>
    <w:rsid w:val="009564F0"/>
    <w:rsid w:val="00956714"/>
    <w:rsid w:val="00956EE3"/>
    <w:rsid w:val="00957702"/>
    <w:rsid w:val="0095796E"/>
    <w:rsid w:val="00957BE6"/>
    <w:rsid w:val="00957EF8"/>
    <w:rsid w:val="009600FD"/>
    <w:rsid w:val="00960D4F"/>
    <w:rsid w:val="00961CDC"/>
    <w:rsid w:val="009627C1"/>
    <w:rsid w:val="009629D5"/>
    <w:rsid w:val="00963167"/>
    <w:rsid w:val="00963860"/>
    <w:rsid w:val="00963BB5"/>
    <w:rsid w:val="00963BDB"/>
    <w:rsid w:val="00964768"/>
    <w:rsid w:val="00964777"/>
    <w:rsid w:val="00964CA9"/>
    <w:rsid w:val="00964F18"/>
    <w:rsid w:val="0096505A"/>
    <w:rsid w:val="009653DA"/>
    <w:rsid w:val="009656A9"/>
    <w:rsid w:val="00965B07"/>
    <w:rsid w:val="00965B45"/>
    <w:rsid w:val="00965E17"/>
    <w:rsid w:val="009661AA"/>
    <w:rsid w:val="00966486"/>
    <w:rsid w:val="009664C5"/>
    <w:rsid w:val="00966631"/>
    <w:rsid w:val="009669D0"/>
    <w:rsid w:val="009670E3"/>
    <w:rsid w:val="009673AD"/>
    <w:rsid w:val="00967402"/>
    <w:rsid w:val="009676D1"/>
    <w:rsid w:val="00967943"/>
    <w:rsid w:val="00971013"/>
    <w:rsid w:val="00971372"/>
    <w:rsid w:val="00971D70"/>
    <w:rsid w:val="00971DF0"/>
    <w:rsid w:val="00971F18"/>
    <w:rsid w:val="00972765"/>
    <w:rsid w:val="009727C3"/>
    <w:rsid w:val="00972B1F"/>
    <w:rsid w:val="00972BD5"/>
    <w:rsid w:val="00972DAB"/>
    <w:rsid w:val="009734F2"/>
    <w:rsid w:val="00973706"/>
    <w:rsid w:val="00973C95"/>
    <w:rsid w:val="00974010"/>
    <w:rsid w:val="00974F67"/>
    <w:rsid w:val="00975459"/>
    <w:rsid w:val="009758C3"/>
    <w:rsid w:val="00975BAC"/>
    <w:rsid w:val="00975BE6"/>
    <w:rsid w:val="00975CA0"/>
    <w:rsid w:val="00976AAC"/>
    <w:rsid w:val="00977D44"/>
    <w:rsid w:val="00977EC9"/>
    <w:rsid w:val="0098019C"/>
    <w:rsid w:val="00980657"/>
    <w:rsid w:val="009808E4"/>
    <w:rsid w:val="009809AA"/>
    <w:rsid w:val="00980A01"/>
    <w:rsid w:val="0098110B"/>
    <w:rsid w:val="009813D0"/>
    <w:rsid w:val="009814CE"/>
    <w:rsid w:val="009816A1"/>
    <w:rsid w:val="00981741"/>
    <w:rsid w:val="009819BB"/>
    <w:rsid w:val="00981A47"/>
    <w:rsid w:val="0098260E"/>
    <w:rsid w:val="00982610"/>
    <w:rsid w:val="0098274A"/>
    <w:rsid w:val="00982E83"/>
    <w:rsid w:val="009832EA"/>
    <w:rsid w:val="0098383F"/>
    <w:rsid w:val="00983B11"/>
    <w:rsid w:val="00984131"/>
    <w:rsid w:val="00985989"/>
    <w:rsid w:val="00987074"/>
    <w:rsid w:val="009871AF"/>
    <w:rsid w:val="00987507"/>
    <w:rsid w:val="009876FE"/>
    <w:rsid w:val="0098785C"/>
    <w:rsid w:val="009878B5"/>
    <w:rsid w:val="00987BA6"/>
    <w:rsid w:val="00987BF4"/>
    <w:rsid w:val="00990698"/>
    <w:rsid w:val="009907D7"/>
    <w:rsid w:val="00990B76"/>
    <w:rsid w:val="00991068"/>
    <w:rsid w:val="009915B6"/>
    <w:rsid w:val="009917E9"/>
    <w:rsid w:val="00991FAF"/>
    <w:rsid w:val="00991FE1"/>
    <w:rsid w:val="009921E5"/>
    <w:rsid w:val="009921F7"/>
    <w:rsid w:val="00992241"/>
    <w:rsid w:val="009923A0"/>
    <w:rsid w:val="00992625"/>
    <w:rsid w:val="00992F45"/>
    <w:rsid w:val="009936F4"/>
    <w:rsid w:val="00993806"/>
    <w:rsid w:val="009955CA"/>
    <w:rsid w:val="0099574B"/>
    <w:rsid w:val="00995788"/>
    <w:rsid w:val="00995BAF"/>
    <w:rsid w:val="0099613A"/>
    <w:rsid w:val="009962C0"/>
    <w:rsid w:val="009964CD"/>
    <w:rsid w:val="00996A96"/>
    <w:rsid w:val="00996B43"/>
    <w:rsid w:val="0099739C"/>
    <w:rsid w:val="009974A0"/>
    <w:rsid w:val="0099761B"/>
    <w:rsid w:val="009A001B"/>
    <w:rsid w:val="009A00D3"/>
    <w:rsid w:val="009A00D6"/>
    <w:rsid w:val="009A014B"/>
    <w:rsid w:val="009A0495"/>
    <w:rsid w:val="009A08E8"/>
    <w:rsid w:val="009A0AB3"/>
    <w:rsid w:val="009A1AEE"/>
    <w:rsid w:val="009A1B64"/>
    <w:rsid w:val="009A201F"/>
    <w:rsid w:val="009A215F"/>
    <w:rsid w:val="009A21A9"/>
    <w:rsid w:val="009A299D"/>
    <w:rsid w:val="009A2A4F"/>
    <w:rsid w:val="009A2DC8"/>
    <w:rsid w:val="009A2F60"/>
    <w:rsid w:val="009A32B4"/>
    <w:rsid w:val="009A3A57"/>
    <w:rsid w:val="009A3FB4"/>
    <w:rsid w:val="009A4348"/>
    <w:rsid w:val="009A44DB"/>
    <w:rsid w:val="009A4B07"/>
    <w:rsid w:val="009A4BF1"/>
    <w:rsid w:val="009A4F4A"/>
    <w:rsid w:val="009A5489"/>
    <w:rsid w:val="009A54F9"/>
    <w:rsid w:val="009A57F4"/>
    <w:rsid w:val="009A5AD0"/>
    <w:rsid w:val="009A5C73"/>
    <w:rsid w:val="009A6091"/>
    <w:rsid w:val="009A657B"/>
    <w:rsid w:val="009A6654"/>
    <w:rsid w:val="009A6BA3"/>
    <w:rsid w:val="009A707A"/>
    <w:rsid w:val="009A789F"/>
    <w:rsid w:val="009A7ED5"/>
    <w:rsid w:val="009B0B98"/>
    <w:rsid w:val="009B1514"/>
    <w:rsid w:val="009B1A89"/>
    <w:rsid w:val="009B1B6E"/>
    <w:rsid w:val="009B1C3A"/>
    <w:rsid w:val="009B1DB8"/>
    <w:rsid w:val="009B349B"/>
    <w:rsid w:val="009B34B3"/>
    <w:rsid w:val="009B34B4"/>
    <w:rsid w:val="009B3593"/>
    <w:rsid w:val="009B3ABC"/>
    <w:rsid w:val="009B3E0E"/>
    <w:rsid w:val="009B3E19"/>
    <w:rsid w:val="009B415D"/>
    <w:rsid w:val="009B450A"/>
    <w:rsid w:val="009B4648"/>
    <w:rsid w:val="009B46D2"/>
    <w:rsid w:val="009B498C"/>
    <w:rsid w:val="009B51EA"/>
    <w:rsid w:val="009B53D6"/>
    <w:rsid w:val="009B5A6D"/>
    <w:rsid w:val="009B633D"/>
    <w:rsid w:val="009B6EE9"/>
    <w:rsid w:val="009B70A7"/>
    <w:rsid w:val="009B71F7"/>
    <w:rsid w:val="009B73A4"/>
    <w:rsid w:val="009B784E"/>
    <w:rsid w:val="009B7E1F"/>
    <w:rsid w:val="009C0675"/>
    <w:rsid w:val="009C0B9D"/>
    <w:rsid w:val="009C0E1F"/>
    <w:rsid w:val="009C142A"/>
    <w:rsid w:val="009C1579"/>
    <w:rsid w:val="009C1607"/>
    <w:rsid w:val="009C1B1F"/>
    <w:rsid w:val="009C1D99"/>
    <w:rsid w:val="009C1DC1"/>
    <w:rsid w:val="009C1F54"/>
    <w:rsid w:val="009C2A69"/>
    <w:rsid w:val="009C3107"/>
    <w:rsid w:val="009C3C3E"/>
    <w:rsid w:val="009C3CD3"/>
    <w:rsid w:val="009C3DDB"/>
    <w:rsid w:val="009C3F3E"/>
    <w:rsid w:val="009C44C6"/>
    <w:rsid w:val="009C50BE"/>
    <w:rsid w:val="009C515C"/>
    <w:rsid w:val="009C5372"/>
    <w:rsid w:val="009C537E"/>
    <w:rsid w:val="009C56AD"/>
    <w:rsid w:val="009C59AF"/>
    <w:rsid w:val="009C641E"/>
    <w:rsid w:val="009C6568"/>
    <w:rsid w:val="009C67DE"/>
    <w:rsid w:val="009C725E"/>
    <w:rsid w:val="009C72CE"/>
    <w:rsid w:val="009C7350"/>
    <w:rsid w:val="009C78EC"/>
    <w:rsid w:val="009C7DD2"/>
    <w:rsid w:val="009C7E5E"/>
    <w:rsid w:val="009D05F8"/>
    <w:rsid w:val="009D0919"/>
    <w:rsid w:val="009D0CB6"/>
    <w:rsid w:val="009D0CD6"/>
    <w:rsid w:val="009D104B"/>
    <w:rsid w:val="009D10D5"/>
    <w:rsid w:val="009D10EE"/>
    <w:rsid w:val="009D149D"/>
    <w:rsid w:val="009D190A"/>
    <w:rsid w:val="009D192B"/>
    <w:rsid w:val="009D1BC1"/>
    <w:rsid w:val="009D2197"/>
    <w:rsid w:val="009D21C1"/>
    <w:rsid w:val="009D259B"/>
    <w:rsid w:val="009D2943"/>
    <w:rsid w:val="009D2D28"/>
    <w:rsid w:val="009D3034"/>
    <w:rsid w:val="009D30F6"/>
    <w:rsid w:val="009D32B3"/>
    <w:rsid w:val="009D363D"/>
    <w:rsid w:val="009D3D8E"/>
    <w:rsid w:val="009D42CE"/>
    <w:rsid w:val="009D4FE7"/>
    <w:rsid w:val="009D54C2"/>
    <w:rsid w:val="009D54FE"/>
    <w:rsid w:val="009D5C5C"/>
    <w:rsid w:val="009D5C9A"/>
    <w:rsid w:val="009D5D07"/>
    <w:rsid w:val="009D5FBA"/>
    <w:rsid w:val="009D6DB3"/>
    <w:rsid w:val="009D7102"/>
    <w:rsid w:val="009D74DD"/>
    <w:rsid w:val="009D76D8"/>
    <w:rsid w:val="009D787B"/>
    <w:rsid w:val="009D7D9C"/>
    <w:rsid w:val="009E0494"/>
    <w:rsid w:val="009E081C"/>
    <w:rsid w:val="009E1216"/>
    <w:rsid w:val="009E1707"/>
    <w:rsid w:val="009E18E0"/>
    <w:rsid w:val="009E1EF1"/>
    <w:rsid w:val="009E2473"/>
    <w:rsid w:val="009E253A"/>
    <w:rsid w:val="009E2CFB"/>
    <w:rsid w:val="009E31DD"/>
    <w:rsid w:val="009E340B"/>
    <w:rsid w:val="009E3879"/>
    <w:rsid w:val="009E4071"/>
    <w:rsid w:val="009E49AC"/>
    <w:rsid w:val="009E4C35"/>
    <w:rsid w:val="009E53EA"/>
    <w:rsid w:val="009E5A06"/>
    <w:rsid w:val="009E62E2"/>
    <w:rsid w:val="009E62EA"/>
    <w:rsid w:val="009E6765"/>
    <w:rsid w:val="009E6A27"/>
    <w:rsid w:val="009E6B40"/>
    <w:rsid w:val="009E7FC8"/>
    <w:rsid w:val="009F0194"/>
    <w:rsid w:val="009F028F"/>
    <w:rsid w:val="009F096A"/>
    <w:rsid w:val="009F0A37"/>
    <w:rsid w:val="009F0CF9"/>
    <w:rsid w:val="009F0E97"/>
    <w:rsid w:val="009F1F3A"/>
    <w:rsid w:val="009F22EE"/>
    <w:rsid w:val="009F2500"/>
    <w:rsid w:val="009F26C9"/>
    <w:rsid w:val="009F27DE"/>
    <w:rsid w:val="009F3478"/>
    <w:rsid w:val="009F38A9"/>
    <w:rsid w:val="009F4165"/>
    <w:rsid w:val="009F4326"/>
    <w:rsid w:val="009F46B2"/>
    <w:rsid w:val="009F46ED"/>
    <w:rsid w:val="009F4954"/>
    <w:rsid w:val="009F4B87"/>
    <w:rsid w:val="009F54B1"/>
    <w:rsid w:val="009F5C9E"/>
    <w:rsid w:val="009F5CA5"/>
    <w:rsid w:val="009F625D"/>
    <w:rsid w:val="009F6497"/>
    <w:rsid w:val="009F6E1D"/>
    <w:rsid w:val="009F708C"/>
    <w:rsid w:val="009F7173"/>
    <w:rsid w:val="009F74D2"/>
    <w:rsid w:val="009F79DD"/>
    <w:rsid w:val="00A001E0"/>
    <w:rsid w:val="00A0024C"/>
    <w:rsid w:val="00A00A6E"/>
    <w:rsid w:val="00A010D5"/>
    <w:rsid w:val="00A010F0"/>
    <w:rsid w:val="00A014BC"/>
    <w:rsid w:val="00A01701"/>
    <w:rsid w:val="00A0170A"/>
    <w:rsid w:val="00A01F3E"/>
    <w:rsid w:val="00A02A87"/>
    <w:rsid w:val="00A02B6B"/>
    <w:rsid w:val="00A02D23"/>
    <w:rsid w:val="00A02E6B"/>
    <w:rsid w:val="00A03C1F"/>
    <w:rsid w:val="00A03F3B"/>
    <w:rsid w:val="00A04EAE"/>
    <w:rsid w:val="00A05467"/>
    <w:rsid w:val="00A0556B"/>
    <w:rsid w:val="00A0578F"/>
    <w:rsid w:val="00A0596A"/>
    <w:rsid w:val="00A06B4B"/>
    <w:rsid w:val="00A072AA"/>
    <w:rsid w:val="00A07502"/>
    <w:rsid w:val="00A07EAB"/>
    <w:rsid w:val="00A10302"/>
    <w:rsid w:val="00A10FB8"/>
    <w:rsid w:val="00A11254"/>
    <w:rsid w:val="00A121C5"/>
    <w:rsid w:val="00A12886"/>
    <w:rsid w:val="00A132C2"/>
    <w:rsid w:val="00A13C1E"/>
    <w:rsid w:val="00A13FDE"/>
    <w:rsid w:val="00A140E6"/>
    <w:rsid w:val="00A143C4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BEB"/>
    <w:rsid w:val="00A15CA2"/>
    <w:rsid w:val="00A1619C"/>
    <w:rsid w:val="00A163A3"/>
    <w:rsid w:val="00A16A45"/>
    <w:rsid w:val="00A16BA3"/>
    <w:rsid w:val="00A16BCB"/>
    <w:rsid w:val="00A175DB"/>
    <w:rsid w:val="00A1790F"/>
    <w:rsid w:val="00A20A56"/>
    <w:rsid w:val="00A21B44"/>
    <w:rsid w:val="00A22378"/>
    <w:rsid w:val="00A22705"/>
    <w:rsid w:val="00A2289A"/>
    <w:rsid w:val="00A2363B"/>
    <w:rsid w:val="00A2368B"/>
    <w:rsid w:val="00A245F2"/>
    <w:rsid w:val="00A24C0D"/>
    <w:rsid w:val="00A24DA4"/>
    <w:rsid w:val="00A25776"/>
    <w:rsid w:val="00A263CA"/>
    <w:rsid w:val="00A2678F"/>
    <w:rsid w:val="00A2680A"/>
    <w:rsid w:val="00A27903"/>
    <w:rsid w:val="00A27FA2"/>
    <w:rsid w:val="00A30251"/>
    <w:rsid w:val="00A30377"/>
    <w:rsid w:val="00A30ACA"/>
    <w:rsid w:val="00A30B63"/>
    <w:rsid w:val="00A30C63"/>
    <w:rsid w:val="00A317D6"/>
    <w:rsid w:val="00A31A8D"/>
    <w:rsid w:val="00A32011"/>
    <w:rsid w:val="00A3250E"/>
    <w:rsid w:val="00A3261B"/>
    <w:rsid w:val="00A3271C"/>
    <w:rsid w:val="00A32FAF"/>
    <w:rsid w:val="00A33572"/>
    <w:rsid w:val="00A33AB5"/>
    <w:rsid w:val="00A33FF2"/>
    <w:rsid w:val="00A34E9D"/>
    <w:rsid w:val="00A34F6F"/>
    <w:rsid w:val="00A353B9"/>
    <w:rsid w:val="00A353D7"/>
    <w:rsid w:val="00A35462"/>
    <w:rsid w:val="00A35A43"/>
    <w:rsid w:val="00A36264"/>
    <w:rsid w:val="00A3652E"/>
    <w:rsid w:val="00A36926"/>
    <w:rsid w:val="00A36A2C"/>
    <w:rsid w:val="00A36EE7"/>
    <w:rsid w:val="00A37A51"/>
    <w:rsid w:val="00A37B26"/>
    <w:rsid w:val="00A37EB4"/>
    <w:rsid w:val="00A4061F"/>
    <w:rsid w:val="00A407E0"/>
    <w:rsid w:val="00A40F32"/>
    <w:rsid w:val="00A41197"/>
    <w:rsid w:val="00A41326"/>
    <w:rsid w:val="00A41368"/>
    <w:rsid w:val="00A41513"/>
    <w:rsid w:val="00A415AA"/>
    <w:rsid w:val="00A41A68"/>
    <w:rsid w:val="00A41C73"/>
    <w:rsid w:val="00A4253D"/>
    <w:rsid w:val="00A42849"/>
    <w:rsid w:val="00A42E74"/>
    <w:rsid w:val="00A430C4"/>
    <w:rsid w:val="00A433F5"/>
    <w:rsid w:val="00A435F1"/>
    <w:rsid w:val="00A4366B"/>
    <w:rsid w:val="00A43716"/>
    <w:rsid w:val="00A43F5B"/>
    <w:rsid w:val="00A44292"/>
    <w:rsid w:val="00A447CF"/>
    <w:rsid w:val="00A44D9B"/>
    <w:rsid w:val="00A450F0"/>
    <w:rsid w:val="00A4523B"/>
    <w:rsid w:val="00A457A2"/>
    <w:rsid w:val="00A458D2"/>
    <w:rsid w:val="00A459C1"/>
    <w:rsid w:val="00A459C6"/>
    <w:rsid w:val="00A46283"/>
    <w:rsid w:val="00A462EA"/>
    <w:rsid w:val="00A46879"/>
    <w:rsid w:val="00A46A14"/>
    <w:rsid w:val="00A46E1C"/>
    <w:rsid w:val="00A46EFA"/>
    <w:rsid w:val="00A474F4"/>
    <w:rsid w:val="00A47713"/>
    <w:rsid w:val="00A47850"/>
    <w:rsid w:val="00A5072C"/>
    <w:rsid w:val="00A5108D"/>
    <w:rsid w:val="00A51452"/>
    <w:rsid w:val="00A51AB4"/>
    <w:rsid w:val="00A521AD"/>
    <w:rsid w:val="00A5348A"/>
    <w:rsid w:val="00A53B37"/>
    <w:rsid w:val="00A53E55"/>
    <w:rsid w:val="00A53F56"/>
    <w:rsid w:val="00A54006"/>
    <w:rsid w:val="00A5422B"/>
    <w:rsid w:val="00A5427F"/>
    <w:rsid w:val="00A543B9"/>
    <w:rsid w:val="00A5458C"/>
    <w:rsid w:val="00A54A2A"/>
    <w:rsid w:val="00A54C55"/>
    <w:rsid w:val="00A54E04"/>
    <w:rsid w:val="00A54FA7"/>
    <w:rsid w:val="00A55286"/>
    <w:rsid w:val="00A554C7"/>
    <w:rsid w:val="00A5589D"/>
    <w:rsid w:val="00A5598D"/>
    <w:rsid w:val="00A55CBA"/>
    <w:rsid w:val="00A55F0B"/>
    <w:rsid w:val="00A564F1"/>
    <w:rsid w:val="00A5662B"/>
    <w:rsid w:val="00A56914"/>
    <w:rsid w:val="00A56E75"/>
    <w:rsid w:val="00A573FE"/>
    <w:rsid w:val="00A57428"/>
    <w:rsid w:val="00A57C74"/>
    <w:rsid w:val="00A602D1"/>
    <w:rsid w:val="00A6062B"/>
    <w:rsid w:val="00A60689"/>
    <w:rsid w:val="00A608F3"/>
    <w:rsid w:val="00A6108C"/>
    <w:rsid w:val="00A61286"/>
    <w:rsid w:val="00A617EF"/>
    <w:rsid w:val="00A61868"/>
    <w:rsid w:val="00A624C9"/>
    <w:rsid w:val="00A62607"/>
    <w:rsid w:val="00A62B22"/>
    <w:rsid w:val="00A6306B"/>
    <w:rsid w:val="00A63121"/>
    <w:rsid w:val="00A632BC"/>
    <w:rsid w:val="00A6398C"/>
    <w:rsid w:val="00A64004"/>
    <w:rsid w:val="00A6432C"/>
    <w:rsid w:val="00A6462C"/>
    <w:rsid w:val="00A648C0"/>
    <w:rsid w:val="00A64DD4"/>
    <w:rsid w:val="00A64EFE"/>
    <w:rsid w:val="00A654D5"/>
    <w:rsid w:val="00A6561F"/>
    <w:rsid w:val="00A65AA0"/>
    <w:rsid w:val="00A65D0D"/>
    <w:rsid w:val="00A661BD"/>
    <w:rsid w:val="00A6632A"/>
    <w:rsid w:val="00A6643B"/>
    <w:rsid w:val="00A66488"/>
    <w:rsid w:val="00A6672D"/>
    <w:rsid w:val="00A66858"/>
    <w:rsid w:val="00A66DCF"/>
    <w:rsid w:val="00A675AB"/>
    <w:rsid w:val="00A67BE4"/>
    <w:rsid w:val="00A700AD"/>
    <w:rsid w:val="00A702A0"/>
    <w:rsid w:val="00A7055A"/>
    <w:rsid w:val="00A706E2"/>
    <w:rsid w:val="00A70B1C"/>
    <w:rsid w:val="00A70F77"/>
    <w:rsid w:val="00A7133C"/>
    <w:rsid w:val="00A71357"/>
    <w:rsid w:val="00A71913"/>
    <w:rsid w:val="00A71F64"/>
    <w:rsid w:val="00A7236D"/>
    <w:rsid w:val="00A723CD"/>
    <w:rsid w:val="00A72689"/>
    <w:rsid w:val="00A72DEE"/>
    <w:rsid w:val="00A72E78"/>
    <w:rsid w:val="00A72FEF"/>
    <w:rsid w:val="00A737C0"/>
    <w:rsid w:val="00A73AE7"/>
    <w:rsid w:val="00A73B2A"/>
    <w:rsid w:val="00A73B5B"/>
    <w:rsid w:val="00A73BF4"/>
    <w:rsid w:val="00A73D3D"/>
    <w:rsid w:val="00A747FB"/>
    <w:rsid w:val="00A7502C"/>
    <w:rsid w:val="00A7520C"/>
    <w:rsid w:val="00A75889"/>
    <w:rsid w:val="00A75B3C"/>
    <w:rsid w:val="00A77474"/>
    <w:rsid w:val="00A779B1"/>
    <w:rsid w:val="00A77EAF"/>
    <w:rsid w:val="00A77FA2"/>
    <w:rsid w:val="00A80056"/>
    <w:rsid w:val="00A8016B"/>
    <w:rsid w:val="00A80515"/>
    <w:rsid w:val="00A807BA"/>
    <w:rsid w:val="00A80806"/>
    <w:rsid w:val="00A80964"/>
    <w:rsid w:val="00A80EC8"/>
    <w:rsid w:val="00A81776"/>
    <w:rsid w:val="00A8268D"/>
    <w:rsid w:val="00A8298B"/>
    <w:rsid w:val="00A829A5"/>
    <w:rsid w:val="00A82E30"/>
    <w:rsid w:val="00A838D6"/>
    <w:rsid w:val="00A83ADB"/>
    <w:rsid w:val="00A8423E"/>
    <w:rsid w:val="00A84327"/>
    <w:rsid w:val="00A84346"/>
    <w:rsid w:val="00A8470B"/>
    <w:rsid w:val="00A84756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480"/>
    <w:rsid w:val="00A86683"/>
    <w:rsid w:val="00A86776"/>
    <w:rsid w:val="00A86855"/>
    <w:rsid w:val="00A86A90"/>
    <w:rsid w:val="00A86AE4"/>
    <w:rsid w:val="00A87E38"/>
    <w:rsid w:val="00A90019"/>
    <w:rsid w:val="00A90673"/>
    <w:rsid w:val="00A907A8"/>
    <w:rsid w:val="00A90FBD"/>
    <w:rsid w:val="00A91021"/>
    <w:rsid w:val="00A91372"/>
    <w:rsid w:val="00A914A6"/>
    <w:rsid w:val="00A91868"/>
    <w:rsid w:val="00A91CBB"/>
    <w:rsid w:val="00A926E5"/>
    <w:rsid w:val="00A936C1"/>
    <w:rsid w:val="00A9398A"/>
    <w:rsid w:val="00A93B46"/>
    <w:rsid w:val="00A942AD"/>
    <w:rsid w:val="00A9468A"/>
    <w:rsid w:val="00A94F99"/>
    <w:rsid w:val="00A9508E"/>
    <w:rsid w:val="00A95631"/>
    <w:rsid w:val="00A9606E"/>
    <w:rsid w:val="00A96855"/>
    <w:rsid w:val="00A969F3"/>
    <w:rsid w:val="00A96EF6"/>
    <w:rsid w:val="00A97528"/>
    <w:rsid w:val="00A97860"/>
    <w:rsid w:val="00A97C4F"/>
    <w:rsid w:val="00AA0074"/>
    <w:rsid w:val="00AA051D"/>
    <w:rsid w:val="00AA07C1"/>
    <w:rsid w:val="00AA0848"/>
    <w:rsid w:val="00AA08BA"/>
    <w:rsid w:val="00AA08ED"/>
    <w:rsid w:val="00AA1018"/>
    <w:rsid w:val="00AA1552"/>
    <w:rsid w:val="00AA16EF"/>
    <w:rsid w:val="00AA18BD"/>
    <w:rsid w:val="00AA1E2E"/>
    <w:rsid w:val="00AA23EE"/>
    <w:rsid w:val="00AA2DBB"/>
    <w:rsid w:val="00AA3290"/>
    <w:rsid w:val="00AA3C31"/>
    <w:rsid w:val="00AA43CE"/>
    <w:rsid w:val="00AA4557"/>
    <w:rsid w:val="00AA4887"/>
    <w:rsid w:val="00AA489F"/>
    <w:rsid w:val="00AA4B80"/>
    <w:rsid w:val="00AA4C92"/>
    <w:rsid w:val="00AA4EE4"/>
    <w:rsid w:val="00AA5173"/>
    <w:rsid w:val="00AA5675"/>
    <w:rsid w:val="00AA582C"/>
    <w:rsid w:val="00AA5A70"/>
    <w:rsid w:val="00AA5C45"/>
    <w:rsid w:val="00AA6168"/>
    <w:rsid w:val="00AA62F9"/>
    <w:rsid w:val="00AA649F"/>
    <w:rsid w:val="00AA6FC4"/>
    <w:rsid w:val="00AA7175"/>
    <w:rsid w:val="00AB014C"/>
    <w:rsid w:val="00AB024E"/>
    <w:rsid w:val="00AB0BBA"/>
    <w:rsid w:val="00AB0EBE"/>
    <w:rsid w:val="00AB0F82"/>
    <w:rsid w:val="00AB10F4"/>
    <w:rsid w:val="00AB140C"/>
    <w:rsid w:val="00AB1432"/>
    <w:rsid w:val="00AB1E06"/>
    <w:rsid w:val="00AB26B0"/>
    <w:rsid w:val="00AB31BD"/>
    <w:rsid w:val="00AB32E6"/>
    <w:rsid w:val="00AB34E9"/>
    <w:rsid w:val="00AB3A57"/>
    <w:rsid w:val="00AB3D5B"/>
    <w:rsid w:val="00AB45B2"/>
    <w:rsid w:val="00AB4932"/>
    <w:rsid w:val="00AB4B40"/>
    <w:rsid w:val="00AB4D87"/>
    <w:rsid w:val="00AB4D90"/>
    <w:rsid w:val="00AB4E8D"/>
    <w:rsid w:val="00AB533A"/>
    <w:rsid w:val="00AB54A8"/>
    <w:rsid w:val="00AB5C97"/>
    <w:rsid w:val="00AB5E1E"/>
    <w:rsid w:val="00AB5FFE"/>
    <w:rsid w:val="00AB6718"/>
    <w:rsid w:val="00AB6BA9"/>
    <w:rsid w:val="00AB6CA1"/>
    <w:rsid w:val="00AB6CFA"/>
    <w:rsid w:val="00AB6D93"/>
    <w:rsid w:val="00AB74F2"/>
    <w:rsid w:val="00AB75B5"/>
    <w:rsid w:val="00AB7B92"/>
    <w:rsid w:val="00AB7D0F"/>
    <w:rsid w:val="00AC0922"/>
    <w:rsid w:val="00AC1409"/>
    <w:rsid w:val="00AC17BC"/>
    <w:rsid w:val="00AC189F"/>
    <w:rsid w:val="00AC1DAD"/>
    <w:rsid w:val="00AC25EE"/>
    <w:rsid w:val="00AC288D"/>
    <w:rsid w:val="00AC2F7F"/>
    <w:rsid w:val="00AC324A"/>
    <w:rsid w:val="00AC40BB"/>
    <w:rsid w:val="00AC492C"/>
    <w:rsid w:val="00AC4D72"/>
    <w:rsid w:val="00AC57C9"/>
    <w:rsid w:val="00AC57D2"/>
    <w:rsid w:val="00AC59C0"/>
    <w:rsid w:val="00AC6131"/>
    <w:rsid w:val="00AC61CF"/>
    <w:rsid w:val="00AC6A1C"/>
    <w:rsid w:val="00AC6E07"/>
    <w:rsid w:val="00AC7A83"/>
    <w:rsid w:val="00AC7E57"/>
    <w:rsid w:val="00AC7E89"/>
    <w:rsid w:val="00AC7EBB"/>
    <w:rsid w:val="00AD020D"/>
    <w:rsid w:val="00AD0513"/>
    <w:rsid w:val="00AD081B"/>
    <w:rsid w:val="00AD0DC5"/>
    <w:rsid w:val="00AD0EAA"/>
    <w:rsid w:val="00AD16E5"/>
    <w:rsid w:val="00AD1E6C"/>
    <w:rsid w:val="00AD20B4"/>
    <w:rsid w:val="00AD22B0"/>
    <w:rsid w:val="00AD2504"/>
    <w:rsid w:val="00AD2E12"/>
    <w:rsid w:val="00AD344D"/>
    <w:rsid w:val="00AD3C90"/>
    <w:rsid w:val="00AD3F18"/>
    <w:rsid w:val="00AD4079"/>
    <w:rsid w:val="00AD4754"/>
    <w:rsid w:val="00AD4BE5"/>
    <w:rsid w:val="00AD4CB3"/>
    <w:rsid w:val="00AD5366"/>
    <w:rsid w:val="00AD5371"/>
    <w:rsid w:val="00AD59A0"/>
    <w:rsid w:val="00AD5FD6"/>
    <w:rsid w:val="00AD6D82"/>
    <w:rsid w:val="00AD72E2"/>
    <w:rsid w:val="00AD73C3"/>
    <w:rsid w:val="00AD744F"/>
    <w:rsid w:val="00AD7B2A"/>
    <w:rsid w:val="00AE02DE"/>
    <w:rsid w:val="00AE039A"/>
    <w:rsid w:val="00AE0870"/>
    <w:rsid w:val="00AE1303"/>
    <w:rsid w:val="00AE18C1"/>
    <w:rsid w:val="00AE1912"/>
    <w:rsid w:val="00AE1CF4"/>
    <w:rsid w:val="00AE1E52"/>
    <w:rsid w:val="00AE1F2F"/>
    <w:rsid w:val="00AE2430"/>
    <w:rsid w:val="00AE26BE"/>
    <w:rsid w:val="00AE2D36"/>
    <w:rsid w:val="00AE3FC4"/>
    <w:rsid w:val="00AE4388"/>
    <w:rsid w:val="00AE49A5"/>
    <w:rsid w:val="00AE49AB"/>
    <w:rsid w:val="00AE5080"/>
    <w:rsid w:val="00AE548F"/>
    <w:rsid w:val="00AE5FD2"/>
    <w:rsid w:val="00AE6318"/>
    <w:rsid w:val="00AE6788"/>
    <w:rsid w:val="00AE6AFC"/>
    <w:rsid w:val="00AE72D1"/>
    <w:rsid w:val="00AE741C"/>
    <w:rsid w:val="00AF0FD2"/>
    <w:rsid w:val="00AF17FC"/>
    <w:rsid w:val="00AF1B10"/>
    <w:rsid w:val="00AF1DCF"/>
    <w:rsid w:val="00AF20E1"/>
    <w:rsid w:val="00AF23DC"/>
    <w:rsid w:val="00AF26BF"/>
    <w:rsid w:val="00AF2A7B"/>
    <w:rsid w:val="00AF35B0"/>
    <w:rsid w:val="00AF3C52"/>
    <w:rsid w:val="00AF44E4"/>
    <w:rsid w:val="00AF44F4"/>
    <w:rsid w:val="00AF465A"/>
    <w:rsid w:val="00AF4A12"/>
    <w:rsid w:val="00AF4BB2"/>
    <w:rsid w:val="00AF4CE5"/>
    <w:rsid w:val="00AF5023"/>
    <w:rsid w:val="00AF533D"/>
    <w:rsid w:val="00AF582A"/>
    <w:rsid w:val="00AF609D"/>
    <w:rsid w:val="00AF666A"/>
    <w:rsid w:val="00AF7B81"/>
    <w:rsid w:val="00B003D7"/>
    <w:rsid w:val="00B007A4"/>
    <w:rsid w:val="00B00B5B"/>
    <w:rsid w:val="00B01192"/>
    <w:rsid w:val="00B0138C"/>
    <w:rsid w:val="00B01517"/>
    <w:rsid w:val="00B01B77"/>
    <w:rsid w:val="00B02702"/>
    <w:rsid w:val="00B02C6B"/>
    <w:rsid w:val="00B03452"/>
    <w:rsid w:val="00B0377F"/>
    <w:rsid w:val="00B038AE"/>
    <w:rsid w:val="00B039D1"/>
    <w:rsid w:val="00B03C03"/>
    <w:rsid w:val="00B03FC0"/>
    <w:rsid w:val="00B04487"/>
    <w:rsid w:val="00B048C3"/>
    <w:rsid w:val="00B04D14"/>
    <w:rsid w:val="00B052CD"/>
    <w:rsid w:val="00B0547A"/>
    <w:rsid w:val="00B05553"/>
    <w:rsid w:val="00B05596"/>
    <w:rsid w:val="00B0587F"/>
    <w:rsid w:val="00B05AC6"/>
    <w:rsid w:val="00B05EC9"/>
    <w:rsid w:val="00B064D3"/>
    <w:rsid w:val="00B067C2"/>
    <w:rsid w:val="00B06991"/>
    <w:rsid w:val="00B07973"/>
    <w:rsid w:val="00B07C8F"/>
    <w:rsid w:val="00B07D1A"/>
    <w:rsid w:val="00B1088E"/>
    <w:rsid w:val="00B10E4F"/>
    <w:rsid w:val="00B10E90"/>
    <w:rsid w:val="00B11CC5"/>
    <w:rsid w:val="00B11DBE"/>
    <w:rsid w:val="00B1218A"/>
    <w:rsid w:val="00B12514"/>
    <w:rsid w:val="00B1309A"/>
    <w:rsid w:val="00B1318D"/>
    <w:rsid w:val="00B1355D"/>
    <w:rsid w:val="00B147D5"/>
    <w:rsid w:val="00B14A3A"/>
    <w:rsid w:val="00B14DFA"/>
    <w:rsid w:val="00B1562D"/>
    <w:rsid w:val="00B15804"/>
    <w:rsid w:val="00B1591A"/>
    <w:rsid w:val="00B15976"/>
    <w:rsid w:val="00B159E6"/>
    <w:rsid w:val="00B15B71"/>
    <w:rsid w:val="00B15DE2"/>
    <w:rsid w:val="00B16FF3"/>
    <w:rsid w:val="00B1734F"/>
    <w:rsid w:val="00B1772A"/>
    <w:rsid w:val="00B17849"/>
    <w:rsid w:val="00B17A27"/>
    <w:rsid w:val="00B20D83"/>
    <w:rsid w:val="00B20FD7"/>
    <w:rsid w:val="00B211CB"/>
    <w:rsid w:val="00B213D7"/>
    <w:rsid w:val="00B214AD"/>
    <w:rsid w:val="00B2224F"/>
    <w:rsid w:val="00B222FA"/>
    <w:rsid w:val="00B22422"/>
    <w:rsid w:val="00B22A8B"/>
    <w:rsid w:val="00B23AAA"/>
    <w:rsid w:val="00B23F4E"/>
    <w:rsid w:val="00B24A2F"/>
    <w:rsid w:val="00B24C14"/>
    <w:rsid w:val="00B24D68"/>
    <w:rsid w:val="00B24E9F"/>
    <w:rsid w:val="00B24FB2"/>
    <w:rsid w:val="00B25333"/>
    <w:rsid w:val="00B25632"/>
    <w:rsid w:val="00B257A1"/>
    <w:rsid w:val="00B26A33"/>
    <w:rsid w:val="00B26FAA"/>
    <w:rsid w:val="00B273B9"/>
    <w:rsid w:val="00B3037C"/>
    <w:rsid w:val="00B30616"/>
    <w:rsid w:val="00B3089E"/>
    <w:rsid w:val="00B30AF9"/>
    <w:rsid w:val="00B30DD5"/>
    <w:rsid w:val="00B3111E"/>
    <w:rsid w:val="00B316C5"/>
    <w:rsid w:val="00B31A3B"/>
    <w:rsid w:val="00B32297"/>
    <w:rsid w:val="00B3233B"/>
    <w:rsid w:val="00B325DF"/>
    <w:rsid w:val="00B32EF0"/>
    <w:rsid w:val="00B33109"/>
    <w:rsid w:val="00B33B81"/>
    <w:rsid w:val="00B33FFC"/>
    <w:rsid w:val="00B34485"/>
    <w:rsid w:val="00B35859"/>
    <w:rsid w:val="00B35A5C"/>
    <w:rsid w:val="00B35EFA"/>
    <w:rsid w:val="00B36D54"/>
    <w:rsid w:val="00B36E8F"/>
    <w:rsid w:val="00B36EF0"/>
    <w:rsid w:val="00B370B6"/>
    <w:rsid w:val="00B3783A"/>
    <w:rsid w:val="00B379D0"/>
    <w:rsid w:val="00B37B1B"/>
    <w:rsid w:val="00B37B34"/>
    <w:rsid w:val="00B402FA"/>
    <w:rsid w:val="00B4030F"/>
    <w:rsid w:val="00B403B5"/>
    <w:rsid w:val="00B404FA"/>
    <w:rsid w:val="00B4077C"/>
    <w:rsid w:val="00B4090A"/>
    <w:rsid w:val="00B40911"/>
    <w:rsid w:val="00B40D22"/>
    <w:rsid w:val="00B41060"/>
    <w:rsid w:val="00B411D3"/>
    <w:rsid w:val="00B41470"/>
    <w:rsid w:val="00B4163B"/>
    <w:rsid w:val="00B41766"/>
    <w:rsid w:val="00B41980"/>
    <w:rsid w:val="00B4228C"/>
    <w:rsid w:val="00B4256E"/>
    <w:rsid w:val="00B43918"/>
    <w:rsid w:val="00B4427B"/>
    <w:rsid w:val="00B44FC1"/>
    <w:rsid w:val="00B4599E"/>
    <w:rsid w:val="00B46184"/>
    <w:rsid w:val="00B46A32"/>
    <w:rsid w:val="00B46F79"/>
    <w:rsid w:val="00B46FD6"/>
    <w:rsid w:val="00B471E7"/>
    <w:rsid w:val="00B47770"/>
    <w:rsid w:val="00B47FC2"/>
    <w:rsid w:val="00B5004F"/>
    <w:rsid w:val="00B515FB"/>
    <w:rsid w:val="00B51738"/>
    <w:rsid w:val="00B5189E"/>
    <w:rsid w:val="00B52078"/>
    <w:rsid w:val="00B522AC"/>
    <w:rsid w:val="00B52684"/>
    <w:rsid w:val="00B53888"/>
    <w:rsid w:val="00B53EA5"/>
    <w:rsid w:val="00B546A5"/>
    <w:rsid w:val="00B5532C"/>
    <w:rsid w:val="00B5542D"/>
    <w:rsid w:val="00B55792"/>
    <w:rsid w:val="00B55F0E"/>
    <w:rsid w:val="00B5679D"/>
    <w:rsid w:val="00B5697A"/>
    <w:rsid w:val="00B56CB7"/>
    <w:rsid w:val="00B56F63"/>
    <w:rsid w:val="00B56F93"/>
    <w:rsid w:val="00B574E2"/>
    <w:rsid w:val="00B57973"/>
    <w:rsid w:val="00B5797E"/>
    <w:rsid w:val="00B60189"/>
    <w:rsid w:val="00B601E6"/>
    <w:rsid w:val="00B608FF"/>
    <w:rsid w:val="00B6099C"/>
    <w:rsid w:val="00B60BAE"/>
    <w:rsid w:val="00B60CD9"/>
    <w:rsid w:val="00B60F6C"/>
    <w:rsid w:val="00B61397"/>
    <w:rsid w:val="00B6162E"/>
    <w:rsid w:val="00B62C0E"/>
    <w:rsid w:val="00B62C51"/>
    <w:rsid w:val="00B6352B"/>
    <w:rsid w:val="00B63A35"/>
    <w:rsid w:val="00B64CB6"/>
    <w:rsid w:val="00B65679"/>
    <w:rsid w:val="00B65A5C"/>
    <w:rsid w:val="00B65C22"/>
    <w:rsid w:val="00B66226"/>
    <w:rsid w:val="00B6638B"/>
    <w:rsid w:val="00B668AB"/>
    <w:rsid w:val="00B66A36"/>
    <w:rsid w:val="00B66A55"/>
    <w:rsid w:val="00B66CDB"/>
    <w:rsid w:val="00B66DED"/>
    <w:rsid w:val="00B66EF8"/>
    <w:rsid w:val="00B67184"/>
    <w:rsid w:val="00B671B1"/>
    <w:rsid w:val="00B672F0"/>
    <w:rsid w:val="00B67396"/>
    <w:rsid w:val="00B674B5"/>
    <w:rsid w:val="00B67AAF"/>
    <w:rsid w:val="00B70C6B"/>
    <w:rsid w:val="00B71008"/>
    <w:rsid w:val="00B71A1E"/>
    <w:rsid w:val="00B71C5A"/>
    <w:rsid w:val="00B71EB4"/>
    <w:rsid w:val="00B72681"/>
    <w:rsid w:val="00B72B99"/>
    <w:rsid w:val="00B72BC3"/>
    <w:rsid w:val="00B72CBA"/>
    <w:rsid w:val="00B72ECC"/>
    <w:rsid w:val="00B73666"/>
    <w:rsid w:val="00B73863"/>
    <w:rsid w:val="00B73DED"/>
    <w:rsid w:val="00B747E5"/>
    <w:rsid w:val="00B74BB6"/>
    <w:rsid w:val="00B74C44"/>
    <w:rsid w:val="00B74FB1"/>
    <w:rsid w:val="00B75209"/>
    <w:rsid w:val="00B75C63"/>
    <w:rsid w:val="00B76496"/>
    <w:rsid w:val="00B76AFF"/>
    <w:rsid w:val="00B76C9F"/>
    <w:rsid w:val="00B77333"/>
    <w:rsid w:val="00B7751F"/>
    <w:rsid w:val="00B800BD"/>
    <w:rsid w:val="00B801E2"/>
    <w:rsid w:val="00B80B80"/>
    <w:rsid w:val="00B80B90"/>
    <w:rsid w:val="00B80CC6"/>
    <w:rsid w:val="00B8103E"/>
    <w:rsid w:val="00B819DB"/>
    <w:rsid w:val="00B81BC4"/>
    <w:rsid w:val="00B81C6D"/>
    <w:rsid w:val="00B81CF9"/>
    <w:rsid w:val="00B824A6"/>
    <w:rsid w:val="00B82939"/>
    <w:rsid w:val="00B82975"/>
    <w:rsid w:val="00B8297F"/>
    <w:rsid w:val="00B833B6"/>
    <w:rsid w:val="00B83479"/>
    <w:rsid w:val="00B83650"/>
    <w:rsid w:val="00B8386F"/>
    <w:rsid w:val="00B84284"/>
    <w:rsid w:val="00B844F3"/>
    <w:rsid w:val="00B84804"/>
    <w:rsid w:val="00B84E8D"/>
    <w:rsid w:val="00B84F73"/>
    <w:rsid w:val="00B85000"/>
    <w:rsid w:val="00B85765"/>
    <w:rsid w:val="00B85E24"/>
    <w:rsid w:val="00B86477"/>
    <w:rsid w:val="00B8673F"/>
    <w:rsid w:val="00B86BEA"/>
    <w:rsid w:val="00B87009"/>
    <w:rsid w:val="00B87989"/>
    <w:rsid w:val="00B90390"/>
    <w:rsid w:val="00B90608"/>
    <w:rsid w:val="00B9081E"/>
    <w:rsid w:val="00B9100E"/>
    <w:rsid w:val="00B9197D"/>
    <w:rsid w:val="00B919B2"/>
    <w:rsid w:val="00B91A46"/>
    <w:rsid w:val="00B9231D"/>
    <w:rsid w:val="00B92572"/>
    <w:rsid w:val="00B927A5"/>
    <w:rsid w:val="00B92960"/>
    <w:rsid w:val="00B92EAA"/>
    <w:rsid w:val="00B92F99"/>
    <w:rsid w:val="00B92FBA"/>
    <w:rsid w:val="00B93449"/>
    <w:rsid w:val="00B93F51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842"/>
    <w:rsid w:val="00B969E3"/>
    <w:rsid w:val="00B96B9D"/>
    <w:rsid w:val="00B97104"/>
    <w:rsid w:val="00B97327"/>
    <w:rsid w:val="00B97D0D"/>
    <w:rsid w:val="00B97D31"/>
    <w:rsid w:val="00BA00C4"/>
    <w:rsid w:val="00BA03AB"/>
    <w:rsid w:val="00BA08F8"/>
    <w:rsid w:val="00BA0FB9"/>
    <w:rsid w:val="00BA1333"/>
    <w:rsid w:val="00BA15B8"/>
    <w:rsid w:val="00BA2156"/>
    <w:rsid w:val="00BA2295"/>
    <w:rsid w:val="00BA2751"/>
    <w:rsid w:val="00BA2A13"/>
    <w:rsid w:val="00BA2FA9"/>
    <w:rsid w:val="00BA307A"/>
    <w:rsid w:val="00BA3550"/>
    <w:rsid w:val="00BA3851"/>
    <w:rsid w:val="00BA3BE0"/>
    <w:rsid w:val="00BA3C76"/>
    <w:rsid w:val="00BA4254"/>
    <w:rsid w:val="00BA46A0"/>
    <w:rsid w:val="00BA5E72"/>
    <w:rsid w:val="00BA60BE"/>
    <w:rsid w:val="00BA61AF"/>
    <w:rsid w:val="00BA63AA"/>
    <w:rsid w:val="00BA647E"/>
    <w:rsid w:val="00BA7659"/>
    <w:rsid w:val="00BA77E9"/>
    <w:rsid w:val="00BA78F1"/>
    <w:rsid w:val="00BB012A"/>
    <w:rsid w:val="00BB019B"/>
    <w:rsid w:val="00BB0340"/>
    <w:rsid w:val="00BB035A"/>
    <w:rsid w:val="00BB066F"/>
    <w:rsid w:val="00BB077E"/>
    <w:rsid w:val="00BB0AFD"/>
    <w:rsid w:val="00BB12C2"/>
    <w:rsid w:val="00BB131F"/>
    <w:rsid w:val="00BB13C0"/>
    <w:rsid w:val="00BB16FD"/>
    <w:rsid w:val="00BB1874"/>
    <w:rsid w:val="00BB1E64"/>
    <w:rsid w:val="00BB1F06"/>
    <w:rsid w:val="00BB2036"/>
    <w:rsid w:val="00BB20C7"/>
    <w:rsid w:val="00BB2143"/>
    <w:rsid w:val="00BB2172"/>
    <w:rsid w:val="00BB3343"/>
    <w:rsid w:val="00BB36F6"/>
    <w:rsid w:val="00BB4074"/>
    <w:rsid w:val="00BB416B"/>
    <w:rsid w:val="00BB426E"/>
    <w:rsid w:val="00BB4344"/>
    <w:rsid w:val="00BB4438"/>
    <w:rsid w:val="00BB4544"/>
    <w:rsid w:val="00BB45D8"/>
    <w:rsid w:val="00BB4CE2"/>
    <w:rsid w:val="00BB5353"/>
    <w:rsid w:val="00BB5736"/>
    <w:rsid w:val="00BB5EE8"/>
    <w:rsid w:val="00BB6148"/>
    <w:rsid w:val="00BB77A3"/>
    <w:rsid w:val="00BB78F9"/>
    <w:rsid w:val="00BB79CC"/>
    <w:rsid w:val="00BB7A60"/>
    <w:rsid w:val="00BB7C70"/>
    <w:rsid w:val="00BC049D"/>
    <w:rsid w:val="00BC127C"/>
    <w:rsid w:val="00BC1441"/>
    <w:rsid w:val="00BC1747"/>
    <w:rsid w:val="00BC26F8"/>
    <w:rsid w:val="00BC2AF2"/>
    <w:rsid w:val="00BC2DFD"/>
    <w:rsid w:val="00BC2FC7"/>
    <w:rsid w:val="00BC30A5"/>
    <w:rsid w:val="00BC3CC7"/>
    <w:rsid w:val="00BC43C6"/>
    <w:rsid w:val="00BC4D57"/>
    <w:rsid w:val="00BC4EDC"/>
    <w:rsid w:val="00BC4F19"/>
    <w:rsid w:val="00BC5148"/>
    <w:rsid w:val="00BC51E1"/>
    <w:rsid w:val="00BC55B4"/>
    <w:rsid w:val="00BC5AB5"/>
    <w:rsid w:val="00BC5FA6"/>
    <w:rsid w:val="00BC6258"/>
    <w:rsid w:val="00BC650F"/>
    <w:rsid w:val="00BC69A4"/>
    <w:rsid w:val="00BC7A91"/>
    <w:rsid w:val="00BC7BCF"/>
    <w:rsid w:val="00BC7CEC"/>
    <w:rsid w:val="00BD0431"/>
    <w:rsid w:val="00BD08B0"/>
    <w:rsid w:val="00BD0CA2"/>
    <w:rsid w:val="00BD1022"/>
    <w:rsid w:val="00BD151D"/>
    <w:rsid w:val="00BD162E"/>
    <w:rsid w:val="00BD17E2"/>
    <w:rsid w:val="00BD1809"/>
    <w:rsid w:val="00BD1B9A"/>
    <w:rsid w:val="00BD20CB"/>
    <w:rsid w:val="00BD2999"/>
    <w:rsid w:val="00BD2AE2"/>
    <w:rsid w:val="00BD2B11"/>
    <w:rsid w:val="00BD2C1F"/>
    <w:rsid w:val="00BD2C6D"/>
    <w:rsid w:val="00BD2DFE"/>
    <w:rsid w:val="00BD33A3"/>
    <w:rsid w:val="00BD3938"/>
    <w:rsid w:val="00BD3942"/>
    <w:rsid w:val="00BD39A9"/>
    <w:rsid w:val="00BD3AD0"/>
    <w:rsid w:val="00BD44A7"/>
    <w:rsid w:val="00BD44C2"/>
    <w:rsid w:val="00BD4C59"/>
    <w:rsid w:val="00BD5015"/>
    <w:rsid w:val="00BD5023"/>
    <w:rsid w:val="00BD5345"/>
    <w:rsid w:val="00BD5423"/>
    <w:rsid w:val="00BD5A22"/>
    <w:rsid w:val="00BD5DCA"/>
    <w:rsid w:val="00BD6AB1"/>
    <w:rsid w:val="00BD6AFD"/>
    <w:rsid w:val="00BD6FEE"/>
    <w:rsid w:val="00BD7176"/>
    <w:rsid w:val="00BD7ADA"/>
    <w:rsid w:val="00BD7CA0"/>
    <w:rsid w:val="00BD7E0F"/>
    <w:rsid w:val="00BD7F7B"/>
    <w:rsid w:val="00BE01E1"/>
    <w:rsid w:val="00BE0308"/>
    <w:rsid w:val="00BE058E"/>
    <w:rsid w:val="00BE0883"/>
    <w:rsid w:val="00BE0B69"/>
    <w:rsid w:val="00BE0C5F"/>
    <w:rsid w:val="00BE0D76"/>
    <w:rsid w:val="00BE0E81"/>
    <w:rsid w:val="00BE1930"/>
    <w:rsid w:val="00BE1A67"/>
    <w:rsid w:val="00BE1BD6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3593"/>
    <w:rsid w:val="00BE3953"/>
    <w:rsid w:val="00BE3AC6"/>
    <w:rsid w:val="00BE419B"/>
    <w:rsid w:val="00BE4764"/>
    <w:rsid w:val="00BE47C7"/>
    <w:rsid w:val="00BE4D31"/>
    <w:rsid w:val="00BE4D3D"/>
    <w:rsid w:val="00BE524A"/>
    <w:rsid w:val="00BE537C"/>
    <w:rsid w:val="00BE5856"/>
    <w:rsid w:val="00BE58AB"/>
    <w:rsid w:val="00BE594C"/>
    <w:rsid w:val="00BE632C"/>
    <w:rsid w:val="00BE6784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A55"/>
    <w:rsid w:val="00BF0AAB"/>
    <w:rsid w:val="00BF111E"/>
    <w:rsid w:val="00BF169B"/>
    <w:rsid w:val="00BF1F8C"/>
    <w:rsid w:val="00BF2269"/>
    <w:rsid w:val="00BF2404"/>
    <w:rsid w:val="00BF2BCA"/>
    <w:rsid w:val="00BF2D33"/>
    <w:rsid w:val="00BF302E"/>
    <w:rsid w:val="00BF3D23"/>
    <w:rsid w:val="00BF3E83"/>
    <w:rsid w:val="00BF41A9"/>
    <w:rsid w:val="00BF4324"/>
    <w:rsid w:val="00BF46CF"/>
    <w:rsid w:val="00BF4F2D"/>
    <w:rsid w:val="00BF504C"/>
    <w:rsid w:val="00BF5687"/>
    <w:rsid w:val="00BF5C34"/>
    <w:rsid w:val="00BF5D17"/>
    <w:rsid w:val="00BF5F56"/>
    <w:rsid w:val="00BF65C6"/>
    <w:rsid w:val="00BF6811"/>
    <w:rsid w:val="00BF6A4C"/>
    <w:rsid w:val="00BF6FDA"/>
    <w:rsid w:val="00BF71FF"/>
    <w:rsid w:val="00BF7234"/>
    <w:rsid w:val="00BF72E4"/>
    <w:rsid w:val="00BF770E"/>
    <w:rsid w:val="00C005C9"/>
    <w:rsid w:val="00C00A34"/>
    <w:rsid w:val="00C00BA8"/>
    <w:rsid w:val="00C00CB2"/>
    <w:rsid w:val="00C01111"/>
    <w:rsid w:val="00C01578"/>
    <w:rsid w:val="00C019C2"/>
    <w:rsid w:val="00C01A37"/>
    <w:rsid w:val="00C01CC3"/>
    <w:rsid w:val="00C02470"/>
    <w:rsid w:val="00C02A0B"/>
    <w:rsid w:val="00C02C2A"/>
    <w:rsid w:val="00C0310A"/>
    <w:rsid w:val="00C03176"/>
    <w:rsid w:val="00C032B9"/>
    <w:rsid w:val="00C0398C"/>
    <w:rsid w:val="00C03E3F"/>
    <w:rsid w:val="00C054A9"/>
    <w:rsid w:val="00C054BB"/>
    <w:rsid w:val="00C05E35"/>
    <w:rsid w:val="00C0625D"/>
    <w:rsid w:val="00C06AAE"/>
    <w:rsid w:val="00C06B87"/>
    <w:rsid w:val="00C0728D"/>
    <w:rsid w:val="00C073E8"/>
    <w:rsid w:val="00C07812"/>
    <w:rsid w:val="00C0795D"/>
    <w:rsid w:val="00C07AB0"/>
    <w:rsid w:val="00C1000A"/>
    <w:rsid w:val="00C10613"/>
    <w:rsid w:val="00C11A59"/>
    <w:rsid w:val="00C11AD6"/>
    <w:rsid w:val="00C122CF"/>
    <w:rsid w:val="00C125CD"/>
    <w:rsid w:val="00C125F6"/>
    <w:rsid w:val="00C127AA"/>
    <w:rsid w:val="00C129EE"/>
    <w:rsid w:val="00C12C9C"/>
    <w:rsid w:val="00C12D35"/>
    <w:rsid w:val="00C13101"/>
    <w:rsid w:val="00C13769"/>
    <w:rsid w:val="00C1387A"/>
    <w:rsid w:val="00C13916"/>
    <w:rsid w:val="00C13963"/>
    <w:rsid w:val="00C13CEF"/>
    <w:rsid w:val="00C1411B"/>
    <w:rsid w:val="00C14165"/>
    <w:rsid w:val="00C14C1E"/>
    <w:rsid w:val="00C14E50"/>
    <w:rsid w:val="00C15304"/>
    <w:rsid w:val="00C160F5"/>
    <w:rsid w:val="00C178DC"/>
    <w:rsid w:val="00C17EA5"/>
    <w:rsid w:val="00C17FDE"/>
    <w:rsid w:val="00C20291"/>
    <w:rsid w:val="00C20298"/>
    <w:rsid w:val="00C20360"/>
    <w:rsid w:val="00C20401"/>
    <w:rsid w:val="00C204D8"/>
    <w:rsid w:val="00C20F62"/>
    <w:rsid w:val="00C219CF"/>
    <w:rsid w:val="00C219E4"/>
    <w:rsid w:val="00C21EE4"/>
    <w:rsid w:val="00C22C9F"/>
    <w:rsid w:val="00C233DB"/>
    <w:rsid w:val="00C23EFF"/>
    <w:rsid w:val="00C24966"/>
    <w:rsid w:val="00C24FDF"/>
    <w:rsid w:val="00C252FB"/>
    <w:rsid w:val="00C256E1"/>
    <w:rsid w:val="00C259CA"/>
    <w:rsid w:val="00C26285"/>
    <w:rsid w:val="00C266A7"/>
    <w:rsid w:val="00C2695B"/>
    <w:rsid w:val="00C26F26"/>
    <w:rsid w:val="00C26F92"/>
    <w:rsid w:val="00C2740D"/>
    <w:rsid w:val="00C30B1C"/>
    <w:rsid w:val="00C30B32"/>
    <w:rsid w:val="00C31078"/>
    <w:rsid w:val="00C314F5"/>
    <w:rsid w:val="00C31AFC"/>
    <w:rsid w:val="00C32477"/>
    <w:rsid w:val="00C327D6"/>
    <w:rsid w:val="00C32A22"/>
    <w:rsid w:val="00C32A93"/>
    <w:rsid w:val="00C32F25"/>
    <w:rsid w:val="00C33668"/>
    <w:rsid w:val="00C33675"/>
    <w:rsid w:val="00C336AB"/>
    <w:rsid w:val="00C33825"/>
    <w:rsid w:val="00C34539"/>
    <w:rsid w:val="00C34DF0"/>
    <w:rsid w:val="00C354EC"/>
    <w:rsid w:val="00C35A75"/>
    <w:rsid w:val="00C35B88"/>
    <w:rsid w:val="00C35BB6"/>
    <w:rsid w:val="00C36C04"/>
    <w:rsid w:val="00C36C3D"/>
    <w:rsid w:val="00C3743C"/>
    <w:rsid w:val="00C3746A"/>
    <w:rsid w:val="00C37DE9"/>
    <w:rsid w:val="00C402CF"/>
    <w:rsid w:val="00C405B9"/>
    <w:rsid w:val="00C4074C"/>
    <w:rsid w:val="00C409C4"/>
    <w:rsid w:val="00C40A33"/>
    <w:rsid w:val="00C40FBF"/>
    <w:rsid w:val="00C4143D"/>
    <w:rsid w:val="00C41717"/>
    <w:rsid w:val="00C41740"/>
    <w:rsid w:val="00C418EB"/>
    <w:rsid w:val="00C41E2F"/>
    <w:rsid w:val="00C4206A"/>
    <w:rsid w:val="00C4250F"/>
    <w:rsid w:val="00C425BC"/>
    <w:rsid w:val="00C4293A"/>
    <w:rsid w:val="00C42AB9"/>
    <w:rsid w:val="00C43608"/>
    <w:rsid w:val="00C4390E"/>
    <w:rsid w:val="00C43A0D"/>
    <w:rsid w:val="00C43A21"/>
    <w:rsid w:val="00C44169"/>
    <w:rsid w:val="00C447CE"/>
    <w:rsid w:val="00C44CF8"/>
    <w:rsid w:val="00C44D02"/>
    <w:rsid w:val="00C457F6"/>
    <w:rsid w:val="00C45CA9"/>
    <w:rsid w:val="00C46363"/>
    <w:rsid w:val="00C46759"/>
    <w:rsid w:val="00C46986"/>
    <w:rsid w:val="00C46D8A"/>
    <w:rsid w:val="00C46E25"/>
    <w:rsid w:val="00C47331"/>
    <w:rsid w:val="00C479CF"/>
    <w:rsid w:val="00C47A0F"/>
    <w:rsid w:val="00C47B11"/>
    <w:rsid w:val="00C50814"/>
    <w:rsid w:val="00C508B2"/>
    <w:rsid w:val="00C5100E"/>
    <w:rsid w:val="00C51125"/>
    <w:rsid w:val="00C51138"/>
    <w:rsid w:val="00C517BD"/>
    <w:rsid w:val="00C51B4B"/>
    <w:rsid w:val="00C51B7F"/>
    <w:rsid w:val="00C5228F"/>
    <w:rsid w:val="00C52EA6"/>
    <w:rsid w:val="00C52F45"/>
    <w:rsid w:val="00C52FD9"/>
    <w:rsid w:val="00C532DE"/>
    <w:rsid w:val="00C5336B"/>
    <w:rsid w:val="00C535A2"/>
    <w:rsid w:val="00C53B82"/>
    <w:rsid w:val="00C53C90"/>
    <w:rsid w:val="00C53D12"/>
    <w:rsid w:val="00C540E8"/>
    <w:rsid w:val="00C54492"/>
    <w:rsid w:val="00C547F1"/>
    <w:rsid w:val="00C54813"/>
    <w:rsid w:val="00C54B59"/>
    <w:rsid w:val="00C55919"/>
    <w:rsid w:val="00C55C62"/>
    <w:rsid w:val="00C55DDD"/>
    <w:rsid w:val="00C56B17"/>
    <w:rsid w:val="00C57F17"/>
    <w:rsid w:val="00C600EE"/>
    <w:rsid w:val="00C602DC"/>
    <w:rsid w:val="00C60DEE"/>
    <w:rsid w:val="00C61037"/>
    <w:rsid w:val="00C6106B"/>
    <w:rsid w:val="00C61129"/>
    <w:rsid w:val="00C61FD5"/>
    <w:rsid w:val="00C62127"/>
    <w:rsid w:val="00C62506"/>
    <w:rsid w:val="00C6255B"/>
    <w:rsid w:val="00C625DF"/>
    <w:rsid w:val="00C62602"/>
    <w:rsid w:val="00C62749"/>
    <w:rsid w:val="00C62AD6"/>
    <w:rsid w:val="00C633E6"/>
    <w:rsid w:val="00C6340A"/>
    <w:rsid w:val="00C6378E"/>
    <w:rsid w:val="00C637EF"/>
    <w:rsid w:val="00C63A3A"/>
    <w:rsid w:val="00C64AB1"/>
    <w:rsid w:val="00C64C2C"/>
    <w:rsid w:val="00C651FF"/>
    <w:rsid w:val="00C65A47"/>
    <w:rsid w:val="00C65A9F"/>
    <w:rsid w:val="00C65B47"/>
    <w:rsid w:val="00C66053"/>
    <w:rsid w:val="00C667D9"/>
    <w:rsid w:val="00C6694A"/>
    <w:rsid w:val="00C669F9"/>
    <w:rsid w:val="00C66CB0"/>
    <w:rsid w:val="00C66ED4"/>
    <w:rsid w:val="00C673FE"/>
    <w:rsid w:val="00C710CC"/>
    <w:rsid w:val="00C7193E"/>
    <w:rsid w:val="00C71955"/>
    <w:rsid w:val="00C71AC5"/>
    <w:rsid w:val="00C71B88"/>
    <w:rsid w:val="00C71F50"/>
    <w:rsid w:val="00C7212C"/>
    <w:rsid w:val="00C72139"/>
    <w:rsid w:val="00C722C9"/>
    <w:rsid w:val="00C724A6"/>
    <w:rsid w:val="00C729A8"/>
    <w:rsid w:val="00C72BA4"/>
    <w:rsid w:val="00C72EA1"/>
    <w:rsid w:val="00C73097"/>
    <w:rsid w:val="00C734C6"/>
    <w:rsid w:val="00C73B87"/>
    <w:rsid w:val="00C73BA0"/>
    <w:rsid w:val="00C73DC8"/>
    <w:rsid w:val="00C74385"/>
    <w:rsid w:val="00C74539"/>
    <w:rsid w:val="00C74953"/>
    <w:rsid w:val="00C74DB9"/>
    <w:rsid w:val="00C7517D"/>
    <w:rsid w:val="00C75629"/>
    <w:rsid w:val="00C75799"/>
    <w:rsid w:val="00C75F57"/>
    <w:rsid w:val="00C76535"/>
    <w:rsid w:val="00C765E2"/>
    <w:rsid w:val="00C76901"/>
    <w:rsid w:val="00C769C6"/>
    <w:rsid w:val="00C76FC4"/>
    <w:rsid w:val="00C776F9"/>
    <w:rsid w:val="00C7777F"/>
    <w:rsid w:val="00C7781A"/>
    <w:rsid w:val="00C80081"/>
    <w:rsid w:val="00C805C9"/>
    <w:rsid w:val="00C805E4"/>
    <w:rsid w:val="00C80CB3"/>
    <w:rsid w:val="00C81390"/>
    <w:rsid w:val="00C821E6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301"/>
    <w:rsid w:val="00C8356B"/>
    <w:rsid w:val="00C839A3"/>
    <w:rsid w:val="00C83E31"/>
    <w:rsid w:val="00C843AE"/>
    <w:rsid w:val="00C8479E"/>
    <w:rsid w:val="00C8491E"/>
    <w:rsid w:val="00C8497C"/>
    <w:rsid w:val="00C84A7C"/>
    <w:rsid w:val="00C84BC4"/>
    <w:rsid w:val="00C8530E"/>
    <w:rsid w:val="00C85FB1"/>
    <w:rsid w:val="00C86784"/>
    <w:rsid w:val="00C867A4"/>
    <w:rsid w:val="00C86FBB"/>
    <w:rsid w:val="00C8712E"/>
    <w:rsid w:val="00C87147"/>
    <w:rsid w:val="00C871AB"/>
    <w:rsid w:val="00C904F1"/>
    <w:rsid w:val="00C9108F"/>
    <w:rsid w:val="00C9143E"/>
    <w:rsid w:val="00C9144F"/>
    <w:rsid w:val="00C92171"/>
    <w:rsid w:val="00C92312"/>
    <w:rsid w:val="00C92695"/>
    <w:rsid w:val="00C92801"/>
    <w:rsid w:val="00C92EBB"/>
    <w:rsid w:val="00C92FAD"/>
    <w:rsid w:val="00C93170"/>
    <w:rsid w:val="00C934C1"/>
    <w:rsid w:val="00C94240"/>
    <w:rsid w:val="00C947BB"/>
    <w:rsid w:val="00C94C2A"/>
    <w:rsid w:val="00C94C6D"/>
    <w:rsid w:val="00C94F12"/>
    <w:rsid w:val="00C951E6"/>
    <w:rsid w:val="00C955F8"/>
    <w:rsid w:val="00C959E3"/>
    <w:rsid w:val="00C966AD"/>
    <w:rsid w:val="00C96730"/>
    <w:rsid w:val="00C96E80"/>
    <w:rsid w:val="00C96EA7"/>
    <w:rsid w:val="00C96EB0"/>
    <w:rsid w:val="00C96F09"/>
    <w:rsid w:val="00C96FCE"/>
    <w:rsid w:val="00C9703A"/>
    <w:rsid w:val="00C973BB"/>
    <w:rsid w:val="00C97F70"/>
    <w:rsid w:val="00CA03AF"/>
    <w:rsid w:val="00CA03B6"/>
    <w:rsid w:val="00CA0BAE"/>
    <w:rsid w:val="00CA0CDA"/>
    <w:rsid w:val="00CA1A59"/>
    <w:rsid w:val="00CA1F48"/>
    <w:rsid w:val="00CA214A"/>
    <w:rsid w:val="00CA233E"/>
    <w:rsid w:val="00CA27E9"/>
    <w:rsid w:val="00CA3C2A"/>
    <w:rsid w:val="00CA449E"/>
    <w:rsid w:val="00CA4661"/>
    <w:rsid w:val="00CA466F"/>
    <w:rsid w:val="00CA49AB"/>
    <w:rsid w:val="00CA4DEC"/>
    <w:rsid w:val="00CA50CB"/>
    <w:rsid w:val="00CA51C0"/>
    <w:rsid w:val="00CA545D"/>
    <w:rsid w:val="00CA635A"/>
    <w:rsid w:val="00CA63C8"/>
    <w:rsid w:val="00CA64EF"/>
    <w:rsid w:val="00CA67EF"/>
    <w:rsid w:val="00CB01FC"/>
    <w:rsid w:val="00CB064B"/>
    <w:rsid w:val="00CB08CB"/>
    <w:rsid w:val="00CB0FBA"/>
    <w:rsid w:val="00CB0FDA"/>
    <w:rsid w:val="00CB1009"/>
    <w:rsid w:val="00CB149E"/>
    <w:rsid w:val="00CB14CD"/>
    <w:rsid w:val="00CB192F"/>
    <w:rsid w:val="00CB1C6B"/>
    <w:rsid w:val="00CB1CBA"/>
    <w:rsid w:val="00CB22D5"/>
    <w:rsid w:val="00CB2A31"/>
    <w:rsid w:val="00CB2ABB"/>
    <w:rsid w:val="00CB3430"/>
    <w:rsid w:val="00CB372E"/>
    <w:rsid w:val="00CB45F7"/>
    <w:rsid w:val="00CB47CC"/>
    <w:rsid w:val="00CB480C"/>
    <w:rsid w:val="00CB4C56"/>
    <w:rsid w:val="00CB4FA5"/>
    <w:rsid w:val="00CB5058"/>
    <w:rsid w:val="00CB527C"/>
    <w:rsid w:val="00CB5571"/>
    <w:rsid w:val="00CB572A"/>
    <w:rsid w:val="00CB5818"/>
    <w:rsid w:val="00CB603B"/>
    <w:rsid w:val="00CB6068"/>
    <w:rsid w:val="00CB647F"/>
    <w:rsid w:val="00CB661B"/>
    <w:rsid w:val="00CB6631"/>
    <w:rsid w:val="00CB6BA1"/>
    <w:rsid w:val="00CB6D20"/>
    <w:rsid w:val="00CB71ED"/>
    <w:rsid w:val="00CB7F05"/>
    <w:rsid w:val="00CB7F87"/>
    <w:rsid w:val="00CC03F7"/>
    <w:rsid w:val="00CC0499"/>
    <w:rsid w:val="00CC089D"/>
    <w:rsid w:val="00CC08A3"/>
    <w:rsid w:val="00CC0ED6"/>
    <w:rsid w:val="00CC133D"/>
    <w:rsid w:val="00CC1A87"/>
    <w:rsid w:val="00CC1FB9"/>
    <w:rsid w:val="00CC26FE"/>
    <w:rsid w:val="00CC277E"/>
    <w:rsid w:val="00CC2D76"/>
    <w:rsid w:val="00CC2F82"/>
    <w:rsid w:val="00CC32C0"/>
    <w:rsid w:val="00CC4292"/>
    <w:rsid w:val="00CC4EEF"/>
    <w:rsid w:val="00CC5BCB"/>
    <w:rsid w:val="00CC5DCB"/>
    <w:rsid w:val="00CC6B0F"/>
    <w:rsid w:val="00CC6C56"/>
    <w:rsid w:val="00CC6FC0"/>
    <w:rsid w:val="00CC77CF"/>
    <w:rsid w:val="00CC798B"/>
    <w:rsid w:val="00CC7C8E"/>
    <w:rsid w:val="00CC7CE1"/>
    <w:rsid w:val="00CC7EE8"/>
    <w:rsid w:val="00CD0616"/>
    <w:rsid w:val="00CD1691"/>
    <w:rsid w:val="00CD2344"/>
    <w:rsid w:val="00CD27F6"/>
    <w:rsid w:val="00CD2B0B"/>
    <w:rsid w:val="00CD2D7C"/>
    <w:rsid w:val="00CD2EF0"/>
    <w:rsid w:val="00CD3451"/>
    <w:rsid w:val="00CD409B"/>
    <w:rsid w:val="00CD43B0"/>
    <w:rsid w:val="00CD44C2"/>
    <w:rsid w:val="00CD49F4"/>
    <w:rsid w:val="00CD54E5"/>
    <w:rsid w:val="00CD55FE"/>
    <w:rsid w:val="00CD56AC"/>
    <w:rsid w:val="00CD5766"/>
    <w:rsid w:val="00CD5A8B"/>
    <w:rsid w:val="00CD61CA"/>
    <w:rsid w:val="00CD70AE"/>
    <w:rsid w:val="00CD7175"/>
    <w:rsid w:val="00CD7B15"/>
    <w:rsid w:val="00CE03C6"/>
    <w:rsid w:val="00CE05D8"/>
    <w:rsid w:val="00CE0824"/>
    <w:rsid w:val="00CE0959"/>
    <w:rsid w:val="00CE0D79"/>
    <w:rsid w:val="00CE0FA9"/>
    <w:rsid w:val="00CE102A"/>
    <w:rsid w:val="00CE1DEF"/>
    <w:rsid w:val="00CE25D5"/>
    <w:rsid w:val="00CE2FAB"/>
    <w:rsid w:val="00CE36D6"/>
    <w:rsid w:val="00CE3739"/>
    <w:rsid w:val="00CE3BC1"/>
    <w:rsid w:val="00CE42D5"/>
    <w:rsid w:val="00CE43ED"/>
    <w:rsid w:val="00CE4BD5"/>
    <w:rsid w:val="00CE4E48"/>
    <w:rsid w:val="00CE528D"/>
    <w:rsid w:val="00CE5E19"/>
    <w:rsid w:val="00CE639E"/>
    <w:rsid w:val="00CE643B"/>
    <w:rsid w:val="00CE6491"/>
    <w:rsid w:val="00CE6CD4"/>
    <w:rsid w:val="00CE749A"/>
    <w:rsid w:val="00CE7716"/>
    <w:rsid w:val="00CE7A1B"/>
    <w:rsid w:val="00CE7CB1"/>
    <w:rsid w:val="00CE7DCA"/>
    <w:rsid w:val="00CE7FD1"/>
    <w:rsid w:val="00CF0578"/>
    <w:rsid w:val="00CF0704"/>
    <w:rsid w:val="00CF07E5"/>
    <w:rsid w:val="00CF0E7A"/>
    <w:rsid w:val="00CF1279"/>
    <w:rsid w:val="00CF18B4"/>
    <w:rsid w:val="00CF1EE1"/>
    <w:rsid w:val="00CF2093"/>
    <w:rsid w:val="00CF20A3"/>
    <w:rsid w:val="00CF2A79"/>
    <w:rsid w:val="00CF3940"/>
    <w:rsid w:val="00CF3B58"/>
    <w:rsid w:val="00CF3BA9"/>
    <w:rsid w:val="00CF3F50"/>
    <w:rsid w:val="00CF4978"/>
    <w:rsid w:val="00CF4AC1"/>
    <w:rsid w:val="00CF4DAC"/>
    <w:rsid w:val="00CF5C5C"/>
    <w:rsid w:val="00CF63FC"/>
    <w:rsid w:val="00CF6653"/>
    <w:rsid w:val="00CF6985"/>
    <w:rsid w:val="00CF69AA"/>
    <w:rsid w:val="00CF6DF1"/>
    <w:rsid w:val="00D00B18"/>
    <w:rsid w:val="00D00F9E"/>
    <w:rsid w:val="00D01B02"/>
    <w:rsid w:val="00D01F6F"/>
    <w:rsid w:val="00D02187"/>
    <w:rsid w:val="00D021A7"/>
    <w:rsid w:val="00D02C9E"/>
    <w:rsid w:val="00D02D6F"/>
    <w:rsid w:val="00D02E78"/>
    <w:rsid w:val="00D0308C"/>
    <w:rsid w:val="00D03407"/>
    <w:rsid w:val="00D03A80"/>
    <w:rsid w:val="00D03DBC"/>
    <w:rsid w:val="00D043A9"/>
    <w:rsid w:val="00D0477C"/>
    <w:rsid w:val="00D048A9"/>
    <w:rsid w:val="00D04B2E"/>
    <w:rsid w:val="00D04D1A"/>
    <w:rsid w:val="00D0574D"/>
    <w:rsid w:val="00D0576A"/>
    <w:rsid w:val="00D05882"/>
    <w:rsid w:val="00D0593B"/>
    <w:rsid w:val="00D060D1"/>
    <w:rsid w:val="00D0643F"/>
    <w:rsid w:val="00D0681D"/>
    <w:rsid w:val="00D07D66"/>
    <w:rsid w:val="00D10041"/>
    <w:rsid w:val="00D10327"/>
    <w:rsid w:val="00D10CC3"/>
    <w:rsid w:val="00D10CF7"/>
    <w:rsid w:val="00D10D92"/>
    <w:rsid w:val="00D10DFF"/>
    <w:rsid w:val="00D110F1"/>
    <w:rsid w:val="00D11553"/>
    <w:rsid w:val="00D11BF4"/>
    <w:rsid w:val="00D11F14"/>
    <w:rsid w:val="00D12651"/>
    <w:rsid w:val="00D127C4"/>
    <w:rsid w:val="00D12B0B"/>
    <w:rsid w:val="00D12B77"/>
    <w:rsid w:val="00D12D0E"/>
    <w:rsid w:val="00D1351B"/>
    <w:rsid w:val="00D139FB"/>
    <w:rsid w:val="00D13CC4"/>
    <w:rsid w:val="00D13E13"/>
    <w:rsid w:val="00D13F5F"/>
    <w:rsid w:val="00D140D7"/>
    <w:rsid w:val="00D143D3"/>
    <w:rsid w:val="00D14944"/>
    <w:rsid w:val="00D149A7"/>
    <w:rsid w:val="00D14D8A"/>
    <w:rsid w:val="00D153FB"/>
    <w:rsid w:val="00D1563E"/>
    <w:rsid w:val="00D15A47"/>
    <w:rsid w:val="00D1642F"/>
    <w:rsid w:val="00D16A08"/>
    <w:rsid w:val="00D171C2"/>
    <w:rsid w:val="00D1780A"/>
    <w:rsid w:val="00D17C37"/>
    <w:rsid w:val="00D17D66"/>
    <w:rsid w:val="00D203A9"/>
    <w:rsid w:val="00D20425"/>
    <w:rsid w:val="00D2072B"/>
    <w:rsid w:val="00D20BCC"/>
    <w:rsid w:val="00D20D78"/>
    <w:rsid w:val="00D20F35"/>
    <w:rsid w:val="00D2168F"/>
    <w:rsid w:val="00D21C75"/>
    <w:rsid w:val="00D21D4E"/>
    <w:rsid w:val="00D22D6C"/>
    <w:rsid w:val="00D23315"/>
    <w:rsid w:val="00D235FE"/>
    <w:rsid w:val="00D23969"/>
    <w:rsid w:val="00D23A62"/>
    <w:rsid w:val="00D23E3D"/>
    <w:rsid w:val="00D23EFC"/>
    <w:rsid w:val="00D24065"/>
    <w:rsid w:val="00D24704"/>
    <w:rsid w:val="00D24835"/>
    <w:rsid w:val="00D24BA3"/>
    <w:rsid w:val="00D24E0F"/>
    <w:rsid w:val="00D24E27"/>
    <w:rsid w:val="00D251C7"/>
    <w:rsid w:val="00D253C8"/>
    <w:rsid w:val="00D2543B"/>
    <w:rsid w:val="00D258B0"/>
    <w:rsid w:val="00D25C24"/>
    <w:rsid w:val="00D26378"/>
    <w:rsid w:val="00D26E2D"/>
    <w:rsid w:val="00D26FBB"/>
    <w:rsid w:val="00D27375"/>
    <w:rsid w:val="00D2750E"/>
    <w:rsid w:val="00D27D0A"/>
    <w:rsid w:val="00D3084E"/>
    <w:rsid w:val="00D30F85"/>
    <w:rsid w:val="00D31746"/>
    <w:rsid w:val="00D318FE"/>
    <w:rsid w:val="00D3192B"/>
    <w:rsid w:val="00D31954"/>
    <w:rsid w:val="00D319EF"/>
    <w:rsid w:val="00D32A51"/>
    <w:rsid w:val="00D334C7"/>
    <w:rsid w:val="00D3362D"/>
    <w:rsid w:val="00D33702"/>
    <w:rsid w:val="00D33A85"/>
    <w:rsid w:val="00D33E08"/>
    <w:rsid w:val="00D34502"/>
    <w:rsid w:val="00D3455B"/>
    <w:rsid w:val="00D34640"/>
    <w:rsid w:val="00D34DFE"/>
    <w:rsid w:val="00D35B98"/>
    <w:rsid w:val="00D360F6"/>
    <w:rsid w:val="00D36616"/>
    <w:rsid w:val="00D36F4B"/>
    <w:rsid w:val="00D36F92"/>
    <w:rsid w:val="00D372C5"/>
    <w:rsid w:val="00D375D9"/>
    <w:rsid w:val="00D37708"/>
    <w:rsid w:val="00D37E8B"/>
    <w:rsid w:val="00D37F91"/>
    <w:rsid w:val="00D403C5"/>
    <w:rsid w:val="00D4049B"/>
    <w:rsid w:val="00D414D1"/>
    <w:rsid w:val="00D41646"/>
    <w:rsid w:val="00D41696"/>
    <w:rsid w:val="00D41AA9"/>
    <w:rsid w:val="00D41AEE"/>
    <w:rsid w:val="00D420BD"/>
    <w:rsid w:val="00D42421"/>
    <w:rsid w:val="00D427AF"/>
    <w:rsid w:val="00D4288A"/>
    <w:rsid w:val="00D42992"/>
    <w:rsid w:val="00D42B45"/>
    <w:rsid w:val="00D42E25"/>
    <w:rsid w:val="00D43B46"/>
    <w:rsid w:val="00D43BDE"/>
    <w:rsid w:val="00D441DC"/>
    <w:rsid w:val="00D44238"/>
    <w:rsid w:val="00D447FB"/>
    <w:rsid w:val="00D4511C"/>
    <w:rsid w:val="00D4559E"/>
    <w:rsid w:val="00D457AE"/>
    <w:rsid w:val="00D45CB2"/>
    <w:rsid w:val="00D46DC3"/>
    <w:rsid w:val="00D47522"/>
    <w:rsid w:val="00D476D9"/>
    <w:rsid w:val="00D477F7"/>
    <w:rsid w:val="00D47D27"/>
    <w:rsid w:val="00D47D59"/>
    <w:rsid w:val="00D47E4C"/>
    <w:rsid w:val="00D47F5A"/>
    <w:rsid w:val="00D50014"/>
    <w:rsid w:val="00D502A8"/>
    <w:rsid w:val="00D5036D"/>
    <w:rsid w:val="00D50828"/>
    <w:rsid w:val="00D50F45"/>
    <w:rsid w:val="00D512CC"/>
    <w:rsid w:val="00D513D9"/>
    <w:rsid w:val="00D519AD"/>
    <w:rsid w:val="00D51C3A"/>
    <w:rsid w:val="00D51CFE"/>
    <w:rsid w:val="00D51F85"/>
    <w:rsid w:val="00D5245B"/>
    <w:rsid w:val="00D52BA2"/>
    <w:rsid w:val="00D52D63"/>
    <w:rsid w:val="00D52F67"/>
    <w:rsid w:val="00D533B3"/>
    <w:rsid w:val="00D53533"/>
    <w:rsid w:val="00D539F6"/>
    <w:rsid w:val="00D53C20"/>
    <w:rsid w:val="00D53FC5"/>
    <w:rsid w:val="00D541A6"/>
    <w:rsid w:val="00D5505F"/>
    <w:rsid w:val="00D55531"/>
    <w:rsid w:val="00D55543"/>
    <w:rsid w:val="00D55D43"/>
    <w:rsid w:val="00D561AF"/>
    <w:rsid w:val="00D5644B"/>
    <w:rsid w:val="00D56484"/>
    <w:rsid w:val="00D56B1C"/>
    <w:rsid w:val="00D56F91"/>
    <w:rsid w:val="00D574A7"/>
    <w:rsid w:val="00D57942"/>
    <w:rsid w:val="00D57AD5"/>
    <w:rsid w:val="00D57D2C"/>
    <w:rsid w:val="00D57D61"/>
    <w:rsid w:val="00D610EA"/>
    <w:rsid w:val="00D613BC"/>
    <w:rsid w:val="00D61596"/>
    <w:rsid w:val="00D6171C"/>
    <w:rsid w:val="00D6182E"/>
    <w:rsid w:val="00D6229C"/>
    <w:rsid w:val="00D62328"/>
    <w:rsid w:val="00D62662"/>
    <w:rsid w:val="00D6299A"/>
    <w:rsid w:val="00D629F6"/>
    <w:rsid w:val="00D62D46"/>
    <w:rsid w:val="00D6364F"/>
    <w:rsid w:val="00D63805"/>
    <w:rsid w:val="00D63D3F"/>
    <w:rsid w:val="00D64197"/>
    <w:rsid w:val="00D64428"/>
    <w:rsid w:val="00D644BA"/>
    <w:rsid w:val="00D645E8"/>
    <w:rsid w:val="00D64D42"/>
    <w:rsid w:val="00D65296"/>
    <w:rsid w:val="00D65D3B"/>
    <w:rsid w:val="00D65ECC"/>
    <w:rsid w:val="00D65F5B"/>
    <w:rsid w:val="00D668C6"/>
    <w:rsid w:val="00D66B23"/>
    <w:rsid w:val="00D66CE3"/>
    <w:rsid w:val="00D67438"/>
    <w:rsid w:val="00D67523"/>
    <w:rsid w:val="00D677DB"/>
    <w:rsid w:val="00D67B54"/>
    <w:rsid w:val="00D67CE3"/>
    <w:rsid w:val="00D70221"/>
    <w:rsid w:val="00D70A65"/>
    <w:rsid w:val="00D70B58"/>
    <w:rsid w:val="00D70EB5"/>
    <w:rsid w:val="00D71247"/>
    <w:rsid w:val="00D71489"/>
    <w:rsid w:val="00D718D1"/>
    <w:rsid w:val="00D71B62"/>
    <w:rsid w:val="00D71D81"/>
    <w:rsid w:val="00D71E71"/>
    <w:rsid w:val="00D7350E"/>
    <w:rsid w:val="00D739F0"/>
    <w:rsid w:val="00D73CF8"/>
    <w:rsid w:val="00D73E4C"/>
    <w:rsid w:val="00D73E8B"/>
    <w:rsid w:val="00D74646"/>
    <w:rsid w:val="00D74ADF"/>
    <w:rsid w:val="00D74C64"/>
    <w:rsid w:val="00D7556E"/>
    <w:rsid w:val="00D7563F"/>
    <w:rsid w:val="00D7579A"/>
    <w:rsid w:val="00D7589C"/>
    <w:rsid w:val="00D75FA0"/>
    <w:rsid w:val="00D76ADD"/>
    <w:rsid w:val="00D76ADF"/>
    <w:rsid w:val="00D76B34"/>
    <w:rsid w:val="00D77208"/>
    <w:rsid w:val="00D7794B"/>
    <w:rsid w:val="00D77B57"/>
    <w:rsid w:val="00D77BD1"/>
    <w:rsid w:val="00D806F9"/>
    <w:rsid w:val="00D807B6"/>
    <w:rsid w:val="00D807EF"/>
    <w:rsid w:val="00D809E2"/>
    <w:rsid w:val="00D815E5"/>
    <w:rsid w:val="00D81C0E"/>
    <w:rsid w:val="00D81E85"/>
    <w:rsid w:val="00D82006"/>
    <w:rsid w:val="00D82F92"/>
    <w:rsid w:val="00D831BF"/>
    <w:rsid w:val="00D832D6"/>
    <w:rsid w:val="00D83666"/>
    <w:rsid w:val="00D8380C"/>
    <w:rsid w:val="00D83C43"/>
    <w:rsid w:val="00D8429C"/>
    <w:rsid w:val="00D845C4"/>
    <w:rsid w:val="00D848A6"/>
    <w:rsid w:val="00D849BA"/>
    <w:rsid w:val="00D84FC5"/>
    <w:rsid w:val="00D852C8"/>
    <w:rsid w:val="00D853FE"/>
    <w:rsid w:val="00D85F27"/>
    <w:rsid w:val="00D85FE6"/>
    <w:rsid w:val="00D8635B"/>
    <w:rsid w:val="00D86CAC"/>
    <w:rsid w:val="00D87608"/>
    <w:rsid w:val="00D878D1"/>
    <w:rsid w:val="00D87EBA"/>
    <w:rsid w:val="00D87F7A"/>
    <w:rsid w:val="00D9050E"/>
    <w:rsid w:val="00D9069A"/>
    <w:rsid w:val="00D90B53"/>
    <w:rsid w:val="00D90FC7"/>
    <w:rsid w:val="00D9144A"/>
    <w:rsid w:val="00D91668"/>
    <w:rsid w:val="00D9181F"/>
    <w:rsid w:val="00D9204A"/>
    <w:rsid w:val="00D92D9E"/>
    <w:rsid w:val="00D93634"/>
    <w:rsid w:val="00D9385E"/>
    <w:rsid w:val="00D94114"/>
    <w:rsid w:val="00D95136"/>
    <w:rsid w:val="00D952F4"/>
    <w:rsid w:val="00D95B87"/>
    <w:rsid w:val="00D95BFF"/>
    <w:rsid w:val="00D95FB1"/>
    <w:rsid w:val="00D961F3"/>
    <w:rsid w:val="00D96452"/>
    <w:rsid w:val="00D973FB"/>
    <w:rsid w:val="00D97522"/>
    <w:rsid w:val="00DA04EA"/>
    <w:rsid w:val="00DA07FD"/>
    <w:rsid w:val="00DA0DD7"/>
    <w:rsid w:val="00DA0E02"/>
    <w:rsid w:val="00DA13E9"/>
    <w:rsid w:val="00DA2654"/>
    <w:rsid w:val="00DA327B"/>
    <w:rsid w:val="00DA3B7D"/>
    <w:rsid w:val="00DA3C25"/>
    <w:rsid w:val="00DA46C0"/>
    <w:rsid w:val="00DA4CF3"/>
    <w:rsid w:val="00DA4E67"/>
    <w:rsid w:val="00DA54AB"/>
    <w:rsid w:val="00DA5C3B"/>
    <w:rsid w:val="00DA5C8D"/>
    <w:rsid w:val="00DA6578"/>
    <w:rsid w:val="00DA6B89"/>
    <w:rsid w:val="00DA76A1"/>
    <w:rsid w:val="00DA78B6"/>
    <w:rsid w:val="00DA7BC1"/>
    <w:rsid w:val="00DB03AE"/>
    <w:rsid w:val="00DB0F44"/>
    <w:rsid w:val="00DB10A4"/>
    <w:rsid w:val="00DB17A9"/>
    <w:rsid w:val="00DB1C16"/>
    <w:rsid w:val="00DB2234"/>
    <w:rsid w:val="00DB255B"/>
    <w:rsid w:val="00DB28E4"/>
    <w:rsid w:val="00DB2B5F"/>
    <w:rsid w:val="00DB2D0C"/>
    <w:rsid w:val="00DB3100"/>
    <w:rsid w:val="00DB310B"/>
    <w:rsid w:val="00DB324A"/>
    <w:rsid w:val="00DB391B"/>
    <w:rsid w:val="00DB39B2"/>
    <w:rsid w:val="00DB3A17"/>
    <w:rsid w:val="00DB3A5E"/>
    <w:rsid w:val="00DB41FA"/>
    <w:rsid w:val="00DB4D46"/>
    <w:rsid w:val="00DB4E6C"/>
    <w:rsid w:val="00DB5004"/>
    <w:rsid w:val="00DB5238"/>
    <w:rsid w:val="00DB5243"/>
    <w:rsid w:val="00DB589F"/>
    <w:rsid w:val="00DB5CE8"/>
    <w:rsid w:val="00DB5F88"/>
    <w:rsid w:val="00DB637D"/>
    <w:rsid w:val="00DB6573"/>
    <w:rsid w:val="00DB785E"/>
    <w:rsid w:val="00DB7CD6"/>
    <w:rsid w:val="00DB7DD6"/>
    <w:rsid w:val="00DB7FB9"/>
    <w:rsid w:val="00DC2BA9"/>
    <w:rsid w:val="00DC2EF3"/>
    <w:rsid w:val="00DC3EBB"/>
    <w:rsid w:val="00DC4074"/>
    <w:rsid w:val="00DC4371"/>
    <w:rsid w:val="00DC443D"/>
    <w:rsid w:val="00DC4463"/>
    <w:rsid w:val="00DC554A"/>
    <w:rsid w:val="00DC55D9"/>
    <w:rsid w:val="00DC5A9D"/>
    <w:rsid w:val="00DC5B77"/>
    <w:rsid w:val="00DC5F3A"/>
    <w:rsid w:val="00DC6048"/>
    <w:rsid w:val="00DC60F8"/>
    <w:rsid w:val="00DC61A5"/>
    <w:rsid w:val="00DC69BF"/>
    <w:rsid w:val="00DD0193"/>
    <w:rsid w:val="00DD0D06"/>
    <w:rsid w:val="00DD0E00"/>
    <w:rsid w:val="00DD1271"/>
    <w:rsid w:val="00DD2B16"/>
    <w:rsid w:val="00DD2C03"/>
    <w:rsid w:val="00DD2C6E"/>
    <w:rsid w:val="00DD2FCE"/>
    <w:rsid w:val="00DD3D89"/>
    <w:rsid w:val="00DD3F74"/>
    <w:rsid w:val="00DD3FBC"/>
    <w:rsid w:val="00DD4221"/>
    <w:rsid w:val="00DD4510"/>
    <w:rsid w:val="00DD5423"/>
    <w:rsid w:val="00DD563B"/>
    <w:rsid w:val="00DD57D2"/>
    <w:rsid w:val="00DD5889"/>
    <w:rsid w:val="00DD59E0"/>
    <w:rsid w:val="00DD6620"/>
    <w:rsid w:val="00DD6B1E"/>
    <w:rsid w:val="00DD6BCB"/>
    <w:rsid w:val="00DD70C5"/>
    <w:rsid w:val="00DD71E8"/>
    <w:rsid w:val="00DD724B"/>
    <w:rsid w:val="00DD762B"/>
    <w:rsid w:val="00DD7653"/>
    <w:rsid w:val="00DD7992"/>
    <w:rsid w:val="00DD7B25"/>
    <w:rsid w:val="00DE07A1"/>
    <w:rsid w:val="00DE088D"/>
    <w:rsid w:val="00DE08C9"/>
    <w:rsid w:val="00DE0EDC"/>
    <w:rsid w:val="00DE1366"/>
    <w:rsid w:val="00DE1935"/>
    <w:rsid w:val="00DE1A43"/>
    <w:rsid w:val="00DE2185"/>
    <w:rsid w:val="00DE21D7"/>
    <w:rsid w:val="00DE27DA"/>
    <w:rsid w:val="00DE3251"/>
    <w:rsid w:val="00DE3B32"/>
    <w:rsid w:val="00DE4C12"/>
    <w:rsid w:val="00DE4E7F"/>
    <w:rsid w:val="00DE541F"/>
    <w:rsid w:val="00DE5674"/>
    <w:rsid w:val="00DE59DD"/>
    <w:rsid w:val="00DE5A69"/>
    <w:rsid w:val="00DE64CE"/>
    <w:rsid w:val="00DE66F3"/>
    <w:rsid w:val="00DE6B44"/>
    <w:rsid w:val="00DE6FD5"/>
    <w:rsid w:val="00DE7A51"/>
    <w:rsid w:val="00DF078A"/>
    <w:rsid w:val="00DF0F30"/>
    <w:rsid w:val="00DF1074"/>
    <w:rsid w:val="00DF10DD"/>
    <w:rsid w:val="00DF148D"/>
    <w:rsid w:val="00DF15E7"/>
    <w:rsid w:val="00DF2AE4"/>
    <w:rsid w:val="00DF36EC"/>
    <w:rsid w:val="00DF38D7"/>
    <w:rsid w:val="00DF3A77"/>
    <w:rsid w:val="00DF45BE"/>
    <w:rsid w:val="00DF4661"/>
    <w:rsid w:val="00DF495D"/>
    <w:rsid w:val="00DF4F02"/>
    <w:rsid w:val="00DF5147"/>
    <w:rsid w:val="00DF55BB"/>
    <w:rsid w:val="00DF55C7"/>
    <w:rsid w:val="00DF5F6A"/>
    <w:rsid w:val="00DF61C9"/>
    <w:rsid w:val="00DF62F8"/>
    <w:rsid w:val="00DF6463"/>
    <w:rsid w:val="00DF6591"/>
    <w:rsid w:val="00DF6656"/>
    <w:rsid w:val="00DF6C3D"/>
    <w:rsid w:val="00DF6E45"/>
    <w:rsid w:val="00DF6E92"/>
    <w:rsid w:val="00DF7023"/>
    <w:rsid w:val="00DF734A"/>
    <w:rsid w:val="00DF75D4"/>
    <w:rsid w:val="00DF7B86"/>
    <w:rsid w:val="00DF7E35"/>
    <w:rsid w:val="00DF7F09"/>
    <w:rsid w:val="00E00604"/>
    <w:rsid w:val="00E0060F"/>
    <w:rsid w:val="00E006F9"/>
    <w:rsid w:val="00E008A7"/>
    <w:rsid w:val="00E009B4"/>
    <w:rsid w:val="00E00CC2"/>
    <w:rsid w:val="00E00CC8"/>
    <w:rsid w:val="00E01440"/>
    <w:rsid w:val="00E01F1C"/>
    <w:rsid w:val="00E0201D"/>
    <w:rsid w:val="00E021B5"/>
    <w:rsid w:val="00E022E8"/>
    <w:rsid w:val="00E034C4"/>
    <w:rsid w:val="00E0382F"/>
    <w:rsid w:val="00E041E6"/>
    <w:rsid w:val="00E04393"/>
    <w:rsid w:val="00E0458B"/>
    <w:rsid w:val="00E045D3"/>
    <w:rsid w:val="00E04CBC"/>
    <w:rsid w:val="00E050C9"/>
    <w:rsid w:val="00E0511C"/>
    <w:rsid w:val="00E05319"/>
    <w:rsid w:val="00E05395"/>
    <w:rsid w:val="00E0561A"/>
    <w:rsid w:val="00E05BF9"/>
    <w:rsid w:val="00E061BD"/>
    <w:rsid w:val="00E066FE"/>
    <w:rsid w:val="00E06723"/>
    <w:rsid w:val="00E06900"/>
    <w:rsid w:val="00E069CC"/>
    <w:rsid w:val="00E07E6A"/>
    <w:rsid w:val="00E10183"/>
    <w:rsid w:val="00E10202"/>
    <w:rsid w:val="00E10364"/>
    <w:rsid w:val="00E10CE1"/>
    <w:rsid w:val="00E11192"/>
    <w:rsid w:val="00E111A3"/>
    <w:rsid w:val="00E11283"/>
    <w:rsid w:val="00E116A7"/>
    <w:rsid w:val="00E11784"/>
    <w:rsid w:val="00E11F90"/>
    <w:rsid w:val="00E12056"/>
    <w:rsid w:val="00E129CA"/>
    <w:rsid w:val="00E12AC4"/>
    <w:rsid w:val="00E136A7"/>
    <w:rsid w:val="00E13ED5"/>
    <w:rsid w:val="00E14278"/>
    <w:rsid w:val="00E14487"/>
    <w:rsid w:val="00E14ACD"/>
    <w:rsid w:val="00E14B84"/>
    <w:rsid w:val="00E14BFC"/>
    <w:rsid w:val="00E1518A"/>
    <w:rsid w:val="00E152BB"/>
    <w:rsid w:val="00E153FB"/>
    <w:rsid w:val="00E162BD"/>
    <w:rsid w:val="00E168B1"/>
    <w:rsid w:val="00E173DB"/>
    <w:rsid w:val="00E1797A"/>
    <w:rsid w:val="00E200A4"/>
    <w:rsid w:val="00E202D0"/>
    <w:rsid w:val="00E20682"/>
    <w:rsid w:val="00E2089E"/>
    <w:rsid w:val="00E20F4F"/>
    <w:rsid w:val="00E21673"/>
    <w:rsid w:val="00E228F7"/>
    <w:rsid w:val="00E22C97"/>
    <w:rsid w:val="00E22CA4"/>
    <w:rsid w:val="00E237F0"/>
    <w:rsid w:val="00E24B2C"/>
    <w:rsid w:val="00E24B41"/>
    <w:rsid w:val="00E2530E"/>
    <w:rsid w:val="00E25420"/>
    <w:rsid w:val="00E2560D"/>
    <w:rsid w:val="00E25D72"/>
    <w:rsid w:val="00E25DDB"/>
    <w:rsid w:val="00E2649F"/>
    <w:rsid w:val="00E2753D"/>
    <w:rsid w:val="00E275EB"/>
    <w:rsid w:val="00E278EB"/>
    <w:rsid w:val="00E27CE7"/>
    <w:rsid w:val="00E27DC9"/>
    <w:rsid w:val="00E302BB"/>
    <w:rsid w:val="00E302F8"/>
    <w:rsid w:val="00E30344"/>
    <w:rsid w:val="00E3149F"/>
    <w:rsid w:val="00E315BE"/>
    <w:rsid w:val="00E316DD"/>
    <w:rsid w:val="00E319FD"/>
    <w:rsid w:val="00E31DD9"/>
    <w:rsid w:val="00E320E8"/>
    <w:rsid w:val="00E321E6"/>
    <w:rsid w:val="00E32602"/>
    <w:rsid w:val="00E3360A"/>
    <w:rsid w:val="00E339BE"/>
    <w:rsid w:val="00E34474"/>
    <w:rsid w:val="00E3463A"/>
    <w:rsid w:val="00E348EB"/>
    <w:rsid w:val="00E34910"/>
    <w:rsid w:val="00E35BE2"/>
    <w:rsid w:val="00E360B8"/>
    <w:rsid w:val="00E36313"/>
    <w:rsid w:val="00E36A3C"/>
    <w:rsid w:val="00E36F70"/>
    <w:rsid w:val="00E36FEA"/>
    <w:rsid w:val="00E370D1"/>
    <w:rsid w:val="00E373AB"/>
    <w:rsid w:val="00E374B1"/>
    <w:rsid w:val="00E375E9"/>
    <w:rsid w:val="00E37727"/>
    <w:rsid w:val="00E37772"/>
    <w:rsid w:val="00E37A50"/>
    <w:rsid w:val="00E37B5A"/>
    <w:rsid w:val="00E37DF3"/>
    <w:rsid w:val="00E40D5C"/>
    <w:rsid w:val="00E419DF"/>
    <w:rsid w:val="00E42178"/>
    <w:rsid w:val="00E42728"/>
    <w:rsid w:val="00E42799"/>
    <w:rsid w:val="00E430BA"/>
    <w:rsid w:val="00E43843"/>
    <w:rsid w:val="00E4394A"/>
    <w:rsid w:val="00E43AEB"/>
    <w:rsid w:val="00E43BC7"/>
    <w:rsid w:val="00E43D7D"/>
    <w:rsid w:val="00E44919"/>
    <w:rsid w:val="00E4504A"/>
    <w:rsid w:val="00E457A9"/>
    <w:rsid w:val="00E459B4"/>
    <w:rsid w:val="00E45C1B"/>
    <w:rsid w:val="00E45CC0"/>
    <w:rsid w:val="00E46660"/>
    <w:rsid w:val="00E467CA"/>
    <w:rsid w:val="00E46801"/>
    <w:rsid w:val="00E469C3"/>
    <w:rsid w:val="00E46EB0"/>
    <w:rsid w:val="00E470AC"/>
    <w:rsid w:val="00E47530"/>
    <w:rsid w:val="00E47732"/>
    <w:rsid w:val="00E47852"/>
    <w:rsid w:val="00E478F7"/>
    <w:rsid w:val="00E47BEB"/>
    <w:rsid w:val="00E5028E"/>
    <w:rsid w:val="00E50467"/>
    <w:rsid w:val="00E504CC"/>
    <w:rsid w:val="00E511C1"/>
    <w:rsid w:val="00E512F9"/>
    <w:rsid w:val="00E519D7"/>
    <w:rsid w:val="00E519E1"/>
    <w:rsid w:val="00E51E6F"/>
    <w:rsid w:val="00E52430"/>
    <w:rsid w:val="00E52E22"/>
    <w:rsid w:val="00E53036"/>
    <w:rsid w:val="00E53078"/>
    <w:rsid w:val="00E53244"/>
    <w:rsid w:val="00E533EB"/>
    <w:rsid w:val="00E5390F"/>
    <w:rsid w:val="00E53950"/>
    <w:rsid w:val="00E53C86"/>
    <w:rsid w:val="00E53D44"/>
    <w:rsid w:val="00E53ED6"/>
    <w:rsid w:val="00E53FCC"/>
    <w:rsid w:val="00E542F4"/>
    <w:rsid w:val="00E54625"/>
    <w:rsid w:val="00E546D9"/>
    <w:rsid w:val="00E547CE"/>
    <w:rsid w:val="00E55059"/>
    <w:rsid w:val="00E55712"/>
    <w:rsid w:val="00E55761"/>
    <w:rsid w:val="00E55D67"/>
    <w:rsid w:val="00E5600B"/>
    <w:rsid w:val="00E5610B"/>
    <w:rsid w:val="00E56381"/>
    <w:rsid w:val="00E56905"/>
    <w:rsid w:val="00E56CBF"/>
    <w:rsid w:val="00E56D82"/>
    <w:rsid w:val="00E56F7B"/>
    <w:rsid w:val="00E57429"/>
    <w:rsid w:val="00E57726"/>
    <w:rsid w:val="00E57943"/>
    <w:rsid w:val="00E57DFB"/>
    <w:rsid w:val="00E57E35"/>
    <w:rsid w:val="00E60C18"/>
    <w:rsid w:val="00E61690"/>
    <w:rsid w:val="00E61F7C"/>
    <w:rsid w:val="00E62064"/>
    <w:rsid w:val="00E623FC"/>
    <w:rsid w:val="00E62963"/>
    <w:rsid w:val="00E63D6B"/>
    <w:rsid w:val="00E63E7A"/>
    <w:rsid w:val="00E63F51"/>
    <w:rsid w:val="00E642A4"/>
    <w:rsid w:val="00E643C0"/>
    <w:rsid w:val="00E6498E"/>
    <w:rsid w:val="00E65035"/>
    <w:rsid w:val="00E6529D"/>
    <w:rsid w:val="00E653A2"/>
    <w:rsid w:val="00E65B32"/>
    <w:rsid w:val="00E65F29"/>
    <w:rsid w:val="00E660F2"/>
    <w:rsid w:val="00E66DAD"/>
    <w:rsid w:val="00E67011"/>
    <w:rsid w:val="00E670A4"/>
    <w:rsid w:val="00E67886"/>
    <w:rsid w:val="00E67DF9"/>
    <w:rsid w:val="00E67EFF"/>
    <w:rsid w:val="00E7035A"/>
    <w:rsid w:val="00E704CA"/>
    <w:rsid w:val="00E707E1"/>
    <w:rsid w:val="00E70DF7"/>
    <w:rsid w:val="00E715DA"/>
    <w:rsid w:val="00E71FAC"/>
    <w:rsid w:val="00E7277F"/>
    <w:rsid w:val="00E72B5F"/>
    <w:rsid w:val="00E72D58"/>
    <w:rsid w:val="00E73688"/>
    <w:rsid w:val="00E73705"/>
    <w:rsid w:val="00E7379C"/>
    <w:rsid w:val="00E74701"/>
    <w:rsid w:val="00E747FC"/>
    <w:rsid w:val="00E74F77"/>
    <w:rsid w:val="00E75DA1"/>
    <w:rsid w:val="00E75E72"/>
    <w:rsid w:val="00E76087"/>
    <w:rsid w:val="00E76272"/>
    <w:rsid w:val="00E7680E"/>
    <w:rsid w:val="00E76CB9"/>
    <w:rsid w:val="00E77053"/>
    <w:rsid w:val="00E770AC"/>
    <w:rsid w:val="00E77565"/>
    <w:rsid w:val="00E80341"/>
    <w:rsid w:val="00E806DA"/>
    <w:rsid w:val="00E80789"/>
    <w:rsid w:val="00E80817"/>
    <w:rsid w:val="00E808EE"/>
    <w:rsid w:val="00E809B0"/>
    <w:rsid w:val="00E80B37"/>
    <w:rsid w:val="00E80CDF"/>
    <w:rsid w:val="00E814DB"/>
    <w:rsid w:val="00E8151A"/>
    <w:rsid w:val="00E81BE5"/>
    <w:rsid w:val="00E81D2A"/>
    <w:rsid w:val="00E825DF"/>
    <w:rsid w:val="00E82893"/>
    <w:rsid w:val="00E82FCD"/>
    <w:rsid w:val="00E8312E"/>
    <w:rsid w:val="00E831D8"/>
    <w:rsid w:val="00E83256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CD8"/>
    <w:rsid w:val="00E8501F"/>
    <w:rsid w:val="00E858DA"/>
    <w:rsid w:val="00E85CAC"/>
    <w:rsid w:val="00E86839"/>
    <w:rsid w:val="00E8717F"/>
    <w:rsid w:val="00E8734F"/>
    <w:rsid w:val="00E87427"/>
    <w:rsid w:val="00E87605"/>
    <w:rsid w:val="00E877BD"/>
    <w:rsid w:val="00E903E3"/>
    <w:rsid w:val="00E90506"/>
    <w:rsid w:val="00E9099A"/>
    <w:rsid w:val="00E90D57"/>
    <w:rsid w:val="00E90DE2"/>
    <w:rsid w:val="00E912F0"/>
    <w:rsid w:val="00E91504"/>
    <w:rsid w:val="00E91C9D"/>
    <w:rsid w:val="00E92027"/>
    <w:rsid w:val="00E92397"/>
    <w:rsid w:val="00E92663"/>
    <w:rsid w:val="00E936CA"/>
    <w:rsid w:val="00E936D6"/>
    <w:rsid w:val="00E9384F"/>
    <w:rsid w:val="00E93C10"/>
    <w:rsid w:val="00E93D80"/>
    <w:rsid w:val="00E9462E"/>
    <w:rsid w:val="00E94ADF"/>
    <w:rsid w:val="00E94F1C"/>
    <w:rsid w:val="00E95226"/>
    <w:rsid w:val="00E956E4"/>
    <w:rsid w:val="00E95A71"/>
    <w:rsid w:val="00E962E5"/>
    <w:rsid w:val="00E96F6B"/>
    <w:rsid w:val="00E978DF"/>
    <w:rsid w:val="00E97930"/>
    <w:rsid w:val="00E97C48"/>
    <w:rsid w:val="00E97CAF"/>
    <w:rsid w:val="00E97F1A"/>
    <w:rsid w:val="00EA06E6"/>
    <w:rsid w:val="00EA08F0"/>
    <w:rsid w:val="00EA0A71"/>
    <w:rsid w:val="00EA10E5"/>
    <w:rsid w:val="00EA14DF"/>
    <w:rsid w:val="00EA1B71"/>
    <w:rsid w:val="00EA1E7D"/>
    <w:rsid w:val="00EA2544"/>
    <w:rsid w:val="00EA2A79"/>
    <w:rsid w:val="00EA31BE"/>
    <w:rsid w:val="00EA3204"/>
    <w:rsid w:val="00EA32FF"/>
    <w:rsid w:val="00EA333B"/>
    <w:rsid w:val="00EA3C93"/>
    <w:rsid w:val="00EA3DB4"/>
    <w:rsid w:val="00EA43C6"/>
    <w:rsid w:val="00EA44F7"/>
    <w:rsid w:val="00EA4D4F"/>
    <w:rsid w:val="00EA4E5E"/>
    <w:rsid w:val="00EA5EA5"/>
    <w:rsid w:val="00EA6549"/>
    <w:rsid w:val="00EA660E"/>
    <w:rsid w:val="00EA66C2"/>
    <w:rsid w:val="00EA6746"/>
    <w:rsid w:val="00EA6E8B"/>
    <w:rsid w:val="00EA6FAF"/>
    <w:rsid w:val="00EA78EB"/>
    <w:rsid w:val="00EA795D"/>
    <w:rsid w:val="00EB04E8"/>
    <w:rsid w:val="00EB0540"/>
    <w:rsid w:val="00EB074B"/>
    <w:rsid w:val="00EB0784"/>
    <w:rsid w:val="00EB09C1"/>
    <w:rsid w:val="00EB1EC3"/>
    <w:rsid w:val="00EB2904"/>
    <w:rsid w:val="00EB2DD2"/>
    <w:rsid w:val="00EB2F4D"/>
    <w:rsid w:val="00EB2F5B"/>
    <w:rsid w:val="00EB31E0"/>
    <w:rsid w:val="00EB3BBB"/>
    <w:rsid w:val="00EB3C79"/>
    <w:rsid w:val="00EB42CC"/>
    <w:rsid w:val="00EB4345"/>
    <w:rsid w:val="00EB48EA"/>
    <w:rsid w:val="00EB5118"/>
    <w:rsid w:val="00EB5BC1"/>
    <w:rsid w:val="00EB5CC3"/>
    <w:rsid w:val="00EB5DC8"/>
    <w:rsid w:val="00EB627F"/>
    <w:rsid w:val="00EB676D"/>
    <w:rsid w:val="00EB686E"/>
    <w:rsid w:val="00EB70DE"/>
    <w:rsid w:val="00EB72BE"/>
    <w:rsid w:val="00EB72FD"/>
    <w:rsid w:val="00EC12D1"/>
    <w:rsid w:val="00EC1482"/>
    <w:rsid w:val="00EC1880"/>
    <w:rsid w:val="00EC1936"/>
    <w:rsid w:val="00EC193F"/>
    <w:rsid w:val="00EC1C8F"/>
    <w:rsid w:val="00EC27B3"/>
    <w:rsid w:val="00EC2A50"/>
    <w:rsid w:val="00EC2B18"/>
    <w:rsid w:val="00EC2C33"/>
    <w:rsid w:val="00EC3078"/>
    <w:rsid w:val="00EC31A6"/>
    <w:rsid w:val="00EC3449"/>
    <w:rsid w:val="00EC3D53"/>
    <w:rsid w:val="00EC406E"/>
    <w:rsid w:val="00EC40C5"/>
    <w:rsid w:val="00EC4289"/>
    <w:rsid w:val="00EC42D6"/>
    <w:rsid w:val="00EC5078"/>
    <w:rsid w:val="00EC5121"/>
    <w:rsid w:val="00EC5535"/>
    <w:rsid w:val="00EC58F7"/>
    <w:rsid w:val="00EC6577"/>
    <w:rsid w:val="00EC73D2"/>
    <w:rsid w:val="00ED036A"/>
    <w:rsid w:val="00ED05D6"/>
    <w:rsid w:val="00ED0C3A"/>
    <w:rsid w:val="00ED1742"/>
    <w:rsid w:val="00ED1DB4"/>
    <w:rsid w:val="00ED1F5D"/>
    <w:rsid w:val="00ED202D"/>
    <w:rsid w:val="00ED2152"/>
    <w:rsid w:val="00ED259F"/>
    <w:rsid w:val="00ED2736"/>
    <w:rsid w:val="00ED2D54"/>
    <w:rsid w:val="00ED3638"/>
    <w:rsid w:val="00ED3D66"/>
    <w:rsid w:val="00ED3E56"/>
    <w:rsid w:val="00ED3F55"/>
    <w:rsid w:val="00ED4841"/>
    <w:rsid w:val="00ED4A9B"/>
    <w:rsid w:val="00ED4D25"/>
    <w:rsid w:val="00ED4D66"/>
    <w:rsid w:val="00ED539F"/>
    <w:rsid w:val="00ED56E8"/>
    <w:rsid w:val="00ED593F"/>
    <w:rsid w:val="00ED5CBF"/>
    <w:rsid w:val="00ED639A"/>
    <w:rsid w:val="00ED693D"/>
    <w:rsid w:val="00ED6E62"/>
    <w:rsid w:val="00ED6E88"/>
    <w:rsid w:val="00ED7097"/>
    <w:rsid w:val="00ED7470"/>
    <w:rsid w:val="00ED75C9"/>
    <w:rsid w:val="00ED7731"/>
    <w:rsid w:val="00ED793C"/>
    <w:rsid w:val="00ED7E41"/>
    <w:rsid w:val="00EE000D"/>
    <w:rsid w:val="00EE0423"/>
    <w:rsid w:val="00EE04D2"/>
    <w:rsid w:val="00EE0C58"/>
    <w:rsid w:val="00EE0E87"/>
    <w:rsid w:val="00EE1E8E"/>
    <w:rsid w:val="00EE1FA3"/>
    <w:rsid w:val="00EE208A"/>
    <w:rsid w:val="00EE2377"/>
    <w:rsid w:val="00EE2645"/>
    <w:rsid w:val="00EE2BD3"/>
    <w:rsid w:val="00EE2D53"/>
    <w:rsid w:val="00EE2DB3"/>
    <w:rsid w:val="00EE3019"/>
    <w:rsid w:val="00EE3656"/>
    <w:rsid w:val="00EE3695"/>
    <w:rsid w:val="00EE3816"/>
    <w:rsid w:val="00EE3934"/>
    <w:rsid w:val="00EE3AF7"/>
    <w:rsid w:val="00EE3B51"/>
    <w:rsid w:val="00EE3CD3"/>
    <w:rsid w:val="00EE404F"/>
    <w:rsid w:val="00EE4329"/>
    <w:rsid w:val="00EE4639"/>
    <w:rsid w:val="00EE4C63"/>
    <w:rsid w:val="00EE4C83"/>
    <w:rsid w:val="00EE4D0E"/>
    <w:rsid w:val="00EE5054"/>
    <w:rsid w:val="00EE5AE9"/>
    <w:rsid w:val="00EE67DF"/>
    <w:rsid w:val="00EE6874"/>
    <w:rsid w:val="00EE68A4"/>
    <w:rsid w:val="00EE6C2E"/>
    <w:rsid w:val="00EE6EC0"/>
    <w:rsid w:val="00EE6F35"/>
    <w:rsid w:val="00EE70EB"/>
    <w:rsid w:val="00EE7809"/>
    <w:rsid w:val="00EE7AC6"/>
    <w:rsid w:val="00EE7B27"/>
    <w:rsid w:val="00EF046C"/>
    <w:rsid w:val="00EF0815"/>
    <w:rsid w:val="00EF0959"/>
    <w:rsid w:val="00EF0A04"/>
    <w:rsid w:val="00EF1ACE"/>
    <w:rsid w:val="00EF1E58"/>
    <w:rsid w:val="00EF1EFC"/>
    <w:rsid w:val="00EF1F5D"/>
    <w:rsid w:val="00EF2241"/>
    <w:rsid w:val="00EF2AA9"/>
    <w:rsid w:val="00EF2E13"/>
    <w:rsid w:val="00EF3505"/>
    <w:rsid w:val="00EF3845"/>
    <w:rsid w:val="00EF3D55"/>
    <w:rsid w:val="00EF450E"/>
    <w:rsid w:val="00EF469D"/>
    <w:rsid w:val="00EF4822"/>
    <w:rsid w:val="00EF4846"/>
    <w:rsid w:val="00EF4CE7"/>
    <w:rsid w:val="00EF4E69"/>
    <w:rsid w:val="00EF5795"/>
    <w:rsid w:val="00EF5B0B"/>
    <w:rsid w:val="00EF5C88"/>
    <w:rsid w:val="00EF5CE5"/>
    <w:rsid w:val="00EF658A"/>
    <w:rsid w:val="00EF69A6"/>
    <w:rsid w:val="00EF69EA"/>
    <w:rsid w:val="00EF6E44"/>
    <w:rsid w:val="00EF70B2"/>
    <w:rsid w:val="00EF7631"/>
    <w:rsid w:val="00EF7A92"/>
    <w:rsid w:val="00EF7B9D"/>
    <w:rsid w:val="00EF7FE1"/>
    <w:rsid w:val="00F0018B"/>
    <w:rsid w:val="00F00651"/>
    <w:rsid w:val="00F0092B"/>
    <w:rsid w:val="00F00A94"/>
    <w:rsid w:val="00F01181"/>
    <w:rsid w:val="00F0171D"/>
    <w:rsid w:val="00F01C61"/>
    <w:rsid w:val="00F021E4"/>
    <w:rsid w:val="00F02391"/>
    <w:rsid w:val="00F029E6"/>
    <w:rsid w:val="00F03099"/>
    <w:rsid w:val="00F03167"/>
    <w:rsid w:val="00F0331B"/>
    <w:rsid w:val="00F039A8"/>
    <w:rsid w:val="00F039B0"/>
    <w:rsid w:val="00F03A4E"/>
    <w:rsid w:val="00F03EE8"/>
    <w:rsid w:val="00F0427A"/>
    <w:rsid w:val="00F042E6"/>
    <w:rsid w:val="00F04ADE"/>
    <w:rsid w:val="00F04B12"/>
    <w:rsid w:val="00F04C3D"/>
    <w:rsid w:val="00F04CDD"/>
    <w:rsid w:val="00F04EE8"/>
    <w:rsid w:val="00F05B40"/>
    <w:rsid w:val="00F06172"/>
    <w:rsid w:val="00F0653F"/>
    <w:rsid w:val="00F06853"/>
    <w:rsid w:val="00F0706E"/>
    <w:rsid w:val="00F07558"/>
    <w:rsid w:val="00F07BF3"/>
    <w:rsid w:val="00F10334"/>
    <w:rsid w:val="00F10CAE"/>
    <w:rsid w:val="00F10ED4"/>
    <w:rsid w:val="00F11434"/>
    <w:rsid w:val="00F115AC"/>
    <w:rsid w:val="00F11904"/>
    <w:rsid w:val="00F11F0B"/>
    <w:rsid w:val="00F11F9C"/>
    <w:rsid w:val="00F120C3"/>
    <w:rsid w:val="00F12575"/>
    <w:rsid w:val="00F12985"/>
    <w:rsid w:val="00F13249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CC7"/>
    <w:rsid w:val="00F16DF7"/>
    <w:rsid w:val="00F174FA"/>
    <w:rsid w:val="00F17840"/>
    <w:rsid w:val="00F1788B"/>
    <w:rsid w:val="00F179AE"/>
    <w:rsid w:val="00F17D71"/>
    <w:rsid w:val="00F20D5E"/>
    <w:rsid w:val="00F21012"/>
    <w:rsid w:val="00F210ED"/>
    <w:rsid w:val="00F218D5"/>
    <w:rsid w:val="00F219E3"/>
    <w:rsid w:val="00F22431"/>
    <w:rsid w:val="00F22FAA"/>
    <w:rsid w:val="00F232A1"/>
    <w:rsid w:val="00F238A7"/>
    <w:rsid w:val="00F2410E"/>
    <w:rsid w:val="00F24B8A"/>
    <w:rsid w:val="00F24D12"/>
    <w:rsid w:val="00F2509A"/>
    <w:rsid w:val="00F25591"/>
    <w:rsid w:val="00F25E5E"/>
    <w:rsid w:val="00F25F7C"/>
    <w:rsid w:val="00F267A5"/>
    <w:rsid w:val="00F2680B"/>
    <w:rsid w:val="00F268E3"/>
    <w:rsid w:val="00F26BBF"/>
    <w:rsid w:val="00F272EF"/>
    <w:rsid w:val="00F27B10"/>
    <w:rsid w:val="00F27C46"/>
    <w:rsid w:val="00F30800"/>
    <w:rsid w:val="00F315C1"/>
    <w:rsid w:val="00F3163C"/>
    <w:rsid w:val="00F3168C"/>
    <w:rsid w:val="00F317B6"/>
    <w:rsid w:val="00F3203D"/>
    <w:rsid w:val="00F32232"/>
    <w:rsid w:val="00F3292E"/>
    <w:rsid w:val="00F32E49"/>
    <w:rsid w:val="00F330B7"/>
    <w:rsid w:val="00F332D0"/>
    <w:rsid w:val="00F33543"/>
    <w:rsid w:val="00F336A6"/>
    <w:rsid w:val="00F3373C"/>
    <w:rsid w:val="00F33789"/>
    <w:rsid w:val="00F33B18"/>
    <w:rsid w:val="00F33C20"/>
    <w:rsid w:val="00F33FF1"/>
    <w:rsid w:val="00F34F58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4049E"/>
    <w:rsid w:val="00F40786"/>
    <w:rsid w:val="00F40C62"/>
    <w:rsid w:val="00F40C7C"/>
    <w:rsid w:val="00F40DF3"/>
    <w:rsid w:val="00F40F43"/>
    <w:rsid w:val="00F41189"/>
    <w:rsid w:val="00F413C6"/>
    <w:rsid w:val="00F4214D"/>
    <w:rsid w:val="00F421A5"/>
    <w:rsid w:val="00F42219"/>
    <w:rsid w:val="00F425AB"/>
    <w:rsid w:val="00F42896"/>
    <w:rsid w:val="00F42A02"/>
    <w:rsid w:val="00F42E29"/>
    <w:rsid w:val="00F42FB7"/>
    <w:rsid w:val="00F4301A"/>
    <w:rsid w:val="00F43368"/>
    <w:rsid w:val="00F433E5"/>
    <w:rsid w:val="00F44D86"/>
    <w:rsid w:val="00F450A6"/>
    <w:rsid w:val="00F45630"/>
    <w:rsid w:val="00F46483"/>
    <w:rsid w:val="00F46536"/>
    <w:rsid w:val="00F46A0C"/>
    <w:rsid w:val="00F46F12"/>
    <w:rsid w:val="00F470C2"/>
    <w:rsid w:val="00F502B2"/>
    <w:rsid w:val="00F50521"/>
    <w:rsid w:val="00F50ECC"/>
    <w:rsid w:val="00F50F85"/>
    <w:rsid w:val="00F51212"/>
    <w:rsid w:val="00F512D4"/>
    <w:rsid w:val="00F51ACE"/>
    <w:rsid w:val="00F51E01"/>
    <w:rsid w:val="00F5288C"/>
    <w:rsid w:val="00F52F2A"/>
    <w:rsid w:val="00F5312C"/>
    <w:rsid w:val="00F53318"/>
    <w:rsid w:val="00F546AE"/>
    <w:rsid w:val="00F5495E"/>
    <w:rsid w:val="00F55182"/>
    <w:rsid w:val="00F55242"/>
    <w:rsid w:val="00F5558E"/>
    <w:rsid w:val="00F55A33"/>
    <w:rsid w:val="00F56061"/>
    <w:rsid w:val="00F56A08"/>
    <w:rsid w:val="00F56A85"/>
    <w:rsid w:val="00F56D59"/>
    <w:rsid w:val="00F57618"/>
    <w:rsid w:val="00F57A0B"/>
    <w:rsid w:val="00F6005F"/>
    <w:rsid w:val="00F60162"/>
    <w:rsid w:val="00F6033C"/>
    <w:rsid w:val="00F609A2"/>
    <w:rsid w:val="00F611EC"/>
    <w:rsid w:val="00F615C2"/>
    <w:rsid w:val="00F61AC2"/>
    <w:rsid w:val="00F61B5A"/>
    <w:rsid w:val="00F61C1C"/>
    <w:rsid w:val="00F61E75"/>
    <w:rsid w:val="00F6229F"/>
    <w:rsid w:val="00F632BE"/>
    <w:rsid w:val="00F637EB"/>
    <w:rsid w:val="00F64833"/>
    <w:rsid w:val="00F65AB5"/>
    <w:rsid w:val="00F65EE6"/>
    <w:rsid w:val="00F6626C"/>
    <w:rsid w:val="00F66415"/>
    <w:rsid w:val="00F66460"/>
    <w:rsid w:val="00F66DD5"/>
    <w:rsid w:val="00F67624"/>
    <w:rsid w:val="00F67D77"/>
    <w:rsid w:val="00F67F9E"/>
    <w:rsid w:val="00F7042A"/>
    <w:rsid w:val="00F70C03"/>
    <w:rsid w:val="00F70FE0"/>
    <w:rsid w:val="00F7124B"/>
    <w:rsid w:val="00F713F5"/>
    <w:rsid w:val="00F71C6C"/>
    <w:rsid w:val="00F7218D"/>
    <w:rsid w:val="00F725D0"/>
    <w:rsid w:val="00F72AED"/>
    <w:rsid w:val="00F733CB"/>
    <w:rsid w:val="00F73582"/>
    <w:rsid w:val="00F7433E"/>
    <w:rsid w:val="00F745EC"/>
    <w:rsid w:val="00F74987"/>
    <w:rsid w:val="00F74AEB"/>
    <w:rsid w:val="00F74D0C"/>
    <w:rsid w:val="00F75481"/>
    <w:rsid w:val="00F7560F"/>
    <w:rsid w:val="00F75627"/>
    <w:rsid w:val="00F759F2"/>
    <w:rsid w:val="00F761FF"/>
    <w:rsid w:val="00F766CF"/>
    <w:rsid w:val="00F77832"/>
    <w:rsid w:val="00F80793"/>
    <w:rsid w:val="00F8088F"/>
    <w:rsid w:val="00F80F90"/>
    <w:rsid w:val="00F81111"/>
    <w:rsid w:val="00F814AE"/>
    <w:rsid w:val="00F814D5"/>
    <w:rsid w:val="00F81579"/>
    <w:rsid w:val="00F82017"/>
    <w:rsid w:val="00F82813"/>
    <w:rsid w:val="00F82D34"/>
    <w:rsid w:val="00F83D3D"/>
    <w:rsid w:val="00F83E76"/>
    <w:rsid w:val="00F847CC"/>
    <w:rsid w:val="00F85136"/>
    <w:rsid w:val="00F8514B"/>
    <w:rsid w:val="00F858A8"/>
    <w:rsid w:val="00F85A2A"/>
    <w:rsid w:val="00F85E43"/>
    <w:rsid w:val="00F8601E"/>
    <w:rsid w:val="00F86027"/>
    <w:rsid w:val="00F863D4"/>
    <w:rsid w:val="00F86764"/>
    <w:rsid w:val="00F869C8"/>
    <w:rsid w:val="00F86A42"/>
    <w:rsid w:val="00F871BD"/>
    <w:rsid w:val="00F877CE"/>
    <w:rsid w:val="00F87F33"/>
    <w:rsid w:val="00F87F97"/>
    <w:rsid w:val="00F90ED7"/>
    <w:rsid w:val="00F91106"/>
    <w:rsid w:val="00F914B7"/>
    <w:rsid w:val="00F916B1"/>
    <w:rsid w:val="00F91CCD"/>
    <w:rsid w:val="00F91E1A"/>
    <w:rsid w:val="00F930DD"/>
    <w:rsid w:val="00F935F6"/>
    <w:rsid w:val="00F938E2"/>
    <w:rsid w:val="00F93910"/>
    <w:rsid w:val="00F939BA"/>
    <w:rsid w:val="00F93B1F"/>
    <w:rsid w:val="00F93B2E"/>
    <w:rsid w:val="00F93D1F"/>
    <w:rsid w:val="00F943DB"/>
    <w:rsid w:val="00F94435"/>
    <w:rsid w:val="00F94BAD"/>
    <w:rsid w:val="00F94BF0"/>
    <w:rsid w:val="00F955B6"/>
    <w:rsid w:val="00F957B3"/>
    <w:rsid w:val="00F958D7"/>
    <w:rsid w:val="00F95CD5"/>
    <w:rsid w:val="00F95D95"/>
    <w:rsid w:val="00F95F4A"/>
    <w:rsid w:val="00F9659C"/>
    <w:rsid w:val="00F96F30"/>
    <w:rsid w:val="00F97188"/>
    <w:rsid w:val="00F979EC"/>
    <w:rsid w:val="00F97D96"/>
    <w:rsid w:val="00FA074C"/>
    <w:rsid w:val="00FA082B"/>
    <w:rsid w:val="00FA0831"/>
    <w:rsid w:val="00FA0F6D"/>
    <w:rsid w:val="00FA0F79"/>
    <w:rsid w:val="00FA141D"/>
    <w:rsid w:val="00FA1B9E"/>
    <w:rsid w:val="00FA2238"/>
    <w:rsid w:val="00FA2802"/>
    <w:rsid w:val="00FA2CC4"/>
    <w:rsid w:val="00FA3081"/>
    <w:rsid w:val="00FA364A"/>
    <w:rsid w:val="00FA37FF"/>
    <w:rsid w:val="00FA3872"/>
    <w:rsid w:val="00FA3BA4"/>
    <w:rsid w:val="00FA4131"/>
    <w:rsid w:val="00FA451C"/>
    <w:rsid w:val="00FA5187"/>
    <w:rsid w:val="00FA5A05"/>
    <w:rsid w:val="00FA60E5"/>
    <w:rsid w:val="00FA66BB"/>
    <w:rsid w:val="00FA6CB3"/>
    <w:rsid w:val="00FA6FC8"/>
    <w:rsid w:val="00FA73A6"/>
    <w:rsid w:val="00FA7433"/>
    <w:rsid w:val="00FA7891"/>
    <w:rsid w:val="00FA7D0B"/>
    <w:rsid w:val="00FB00E8"/>
    <w:rsid w:val="00FB0228"/>
    <w:rsid w:val="00FB075C"/>
    <w:rsid w:val="00FB0D69"/>
    <w:rsid w:val="00FB1371"/>
    <w:rsid w:val="00FB1828"/>
    <w:rsid w:val="00FB20F6"/>
    <w:rsid w:val="00FB226D"/>
    <w:rsid w:val="00FB2287"/>
    <w:rsid w:val="00FB231F"/>
    <w:rsid w:val="00FB244F"/>
    <w:rsid w:val="00FB2EAA"/>
    <w:rsid w:val="00FB2F2E"/>
    <w:rsid w:val="00FB35E6"/>
    <w:rsid w:val="00FB365A"/>
    <w:rsid w:val="00FB3AC4"/>
    <w:rsid w:val="00FB3B57"/>
    <w:rsid w:val="00FB3BCE"/>
    <w:rsid w:val="00FB408B"/>
    <w:rsid w:val="00FB4172"/>
    <w:rsid w:val="00FB45F4"/>
    <w:rsid w:val="00FB55D1"/>
    <w:rsid w:val="00FB5613"/>
    <w:rsid w:val="00FB569C"/>
    <w:rsid w:val="00FB5709"/>
    <w:rsid w:val="00FB5775"/>
    <w:rsid w:val="00FB58C5"/>
    <w:rsid w:val="00FB591D"/>
    <w:rsid w:val="00FB5E3C"/>
    <w:rsid w:val="00FB5E73"/>
    <w:rsid w:val="00FB6B35"/>
    <w:rsid w:val="00FB6C9E"/>
    <w:rsid w:val="00FC00E8"/>
    <w:rsid w:val="00FC0214"/>
    <w:rsid w:val="00FC0B4C"/>
    <w:rsid w:val="00FC10EB"/>
    <w:rsid w:val="00FC14CD"/>
    <w:rsid w:val="00FC14E1"/>
    <w:rsid w:val="00FC1876"/>
    <w:rsid w:val="00FC1FDC"/>
    <w:rsid w:val="00FC2179"/>
    <w:rsid w:val="00FC2B41"/>
    <w:rsid w:val="00FC2F2D"/>
    <w:rsid w:val="00FC3178"/>
    <w:rsid w:val="00FC3A62"/>
    <w:rsid w:val="00FC3C01"/>
    <w:rsid w:val="00FC4503"/>
    <w:rsid w:val="00FC4946"/>
    <w:rsid w:val="00FC4D2C"/>
    <w:rsid w:val="00FC4FF1"/>
    <w:rsid w:val="00FC5192"/>
    <w:rsid w:val="00FC58CC"/>
    <w:rsid w:val="00FC6658"/>
    <w:rsid w:val="00FC6999"/>
    <w:rsid w:val="00FC6A42"/>
    <w:rsid w:val="00FC6A54"/>
    <w:rsid w:val="00FC716B"/>
    <w:rsid w:val="00FC7D9F"/>
    <w:rsid w:val="00FC7E01"/>
    <w:rsid w:val="00FD021B"/>
    <w:rsid w:val="00FD0644"/>
    <w:rsid w:val="00FD0D35"/>
    <w:rsid w:val="00FD11C6"/>
    <w:rsid w:val="00FD16AE"/>
    <w:rsid w:val="00FD186B"/>
    <w:rsid w:val="00FD1B38"/>
    <w:rsid w:val="00FD1C0D"/>
    <w:rsid w:val="00FD23A5"/>
    <w:rsid w:val="00FD2922"/>
    <w:rsid w:val="00FD2B76"/>
    <w:rsid w:val="00FD2E19"/>
    <w:rsid w:val="00FD30C7"/>
    <w:rsid w:val="00FD3190"/>
    <w:rsid w:val="00FD31F0"/>
    <w:rsid w:val="00FD3379"/>
    <w:rsid w:val="00FD36ED"/>
    <w:rsid w:val="00FD3A59"/>
    <w:rsid w:val="00FD3B2C"/>
    <w:rsid w:val="00FD3B7C"/>
    <w:rsid w:val="00FD3F23"/>
    <w:rsid w:val="00FD42CB"/>
    <w:rsid w:val="00FD4313"/>
    <w:rsid w:val="00FD44E2"/>
    <w:rsid w:val="00FD4711"/>
    <w:rsid w:val="00FD4ACA"/>
    <w:rsid w:val="00FD4C29"/>
    <w:rsid w:val="00FD59D7"/>
    <w:rsid w:val="00FD634D"/>
    <w:rsid w:val="00FD6426"/>
    <w:rsid w:val="00FD6489"/>
    <w:rsid w:val="00FD66A9"/>
    <w:rsid w:val="00FD757F"/>
    <w:rsid w:val="00FD78C4"/>
    <w:rsid w:val="00FD7A83"/>
    <w:rsid w:val="00FD7D8C"/>
    <w:rsid w:val="00FD7F26"/>
    <w:rsid w:val="00FE0203"/>
    <w:rsid w:val="00FE0626"/>
    <w:rsid w:val="00FE0DF3"/>
    <w:rsid w:val="00FE10DB"/>
    <w:rsid w:val="00FE1121"/>
    <w:rsid w:val="00FE1469"/>
    <w:rsid w:val="00FE1618"/>
    <w:rsid w:val="00FE1657"/>
    <w:rsid w:val="00FE17FC"/>
    <w:rsid w:val="00FE184E"/>
    <w:rsid w:val="00FE1B4B"/>
    <w:rsid w:val="00FE1C43"/>
    <w:rsid w:val="00FE1F69"/>
    <w:rsid w:val="00FE2176"/>
    <w:rsid w:val="00FE2399"/>
    <w:rsid w:val="00FE3576"/>
    <w:rsid w:val="00FE3B73"/>
    <w:rsid w:val="00FE3F52"/>
    <w:rsid w:val="00FE61B4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D68"/>
    <w:rsid w:val="00FF0FA5"/>
    <w:rsid w:val="00FF1A5C"/>
    <w:rsid w:val="00FF1BFB"/>
    <w:rsid w:val="00FF219D"/>
    <w:rsid w:val="00FF2366"/>
    <w:rsid w:val="00FF36A4"/>
    <w:rsid w:val="00FF37BE"/>
    <w:rsid w:val="00FF4518"/>
    <w:rsid w:val="00FF4A4B"/>
    <w:rsid w:val="00FF4E21"/>
    <w:rsid w:val="00FF4E23"/>
    <w:rsid w:val="00FF50E2"/>
    <w:rsid w:val="00FF5ED7"/>
    <w:rsid w:val="00FF5F49"/>
    <w:rsid w:val="00FF6138"/>
    <w:rsid w:val="00FF68DB"/>
    <w:rsid w:val="00FF6D61"/>
    <w:rsid w:val="00FF7289"/>
    <w:rsid w:val="00FF7A4D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A670B22"/>
  <w14:defaultImageDpi w14:val="0"/>
  <w15:docId w15:val="{AEB4B1C9-A849-4C84-9634-B8F5ACB7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1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E47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E47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E47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476">
    <w:name w:val="SP.15.303476"/>
    <w:basedOn w:val="Normal"/>
    <w:next w:val="Normal"/>
    <w:uiPriority w:val="99"/>
    <w:rsid w:val="00E47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E47530"/>
    <w:rPr>
      <w:color w:val="000000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5338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2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2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87DF31-FBEF-4672-AA9F-AFB7F5E70D1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2</Pages>
  <Words>332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Gaurang Naik</cp:lastModifiedBy>
  <cp:revision>187</cp:revision>
  <dcterms:created xsi:type="dcterms:W3CDTF">2021-08-31T00:12:00Z</dcterms:created>
  <dcterms:modified xsi:type="dcterms:W3CDTF">2021-09-12T21:34:00Z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</Properties>
</file>