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77777777" w:rsidR="005731EF" w:rsidRPr="005731EF" w:rsidRDefault="005731EF" w:rsidP="005731EF">
      <w:pPr>
        <w:pStyle w:val="Heading3"/>
        <w:spacing w:after="40"/>
        <w:jc w:val="center"/>
        <w:rPr>
          <w:rFonts w:asciiTheme="minorHAnsi" w:hAnsiTheme="minorHAnsi" w:cstheme="minorHAnsi"/>
          <w:b/>
          <w:color w:val="auto"/>
          <w:sz w:val="28"/>
        </w:rPr>
      </w:pPr>
      <w:r w:rsidRPr="005731EF">
        <w:rPr>
          <w:rFonts w:asciiTheme="minorHAnsi" w:hAnsiTheme="minorHAnsi" w:cstheme="minorHAnsi"/>
          <w:b/>
          <w:color w:val="auto"/>
          <w:sz w:val="28"/>
        </w:rPr>
        <w:t>IEEE P802.11</w:t>
      </w:r>
      <w:r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67894C96"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962211">
              <w:rPr>
                <w:rFonts w:asciiTheme="minorHAnsi" w:hAnsiTheme="minorHAnsi" w:cstheme="minorHAnsi"/>
                <w:sz w:val="22"/>
                <w:szCs w:val="22"/>
                <w:lang w:eastAsia="ko-KR"/>
              </w:rPr>
              <w:t xml:space="preserve">Trigger frame </w:t>
            </w:r>
            <w:r w:rsidR="00307A1B">
              <w:rPr>
                <w:rFonts w:asciiTheme="minorHAnsi" w:hAnsiTheme="minorHAnsi" w:cstheme="minorHAnsi"/>
                <w:sz w:val="22"/>
                <w:szCs w:val="22"/>
                <w:lang w:eastAsia="ko-KR"/>
              </w:rPr>
              <w:t xml:space="preserve">on </w:t>
            </w:r>
            <w:r w:rsidR="003E4610">
              <w:rPr>
                <w:rFonts w:asciiTheme="minorHAnsi" w:hAnsiTheme="minorHAnsi" w:cstheme="minorHAnsi"/>
                <w:sz w:val="22"/>
                <w:szCs w:val="22"/>
                <w:lang w:eastAsia="ko-KR"/>
              </w:rPr>
              <w:t xml:space="preserve">EHT </w:t>
            </w:r>
            <w:r w:rsidR="000C2285">
              <w:rPr>
                <w:rFonts w:asciiTheme="minorHAnsi" w:hAnsiTheme="minorHAnsi" w:cstheme="minorHAnsi"/>
                <w:sz w:val="22"/>
                <w:szCs w:val="22"/>
                <w:lang w:eastAsia="ko-KR"/>
              </w:rPr>
              <w:t xml:space="preserve">User </w:t>
            </w:r>
            <w:r w:rsidR="00932830">
              <w:rPr>
                <w:rFonts w:asciiTheme="minorHAnsi" w:hAnsiTheme="minorHAnsi" w:cstheme="minorHAnsi"/>
                <w:sz w:val="22"/>
                <w:szCs w:val="22"/>
                <w:lang w:eastAsia="ko-KR"/>
              </w:rPr>
              <w:t>Info field</w:t>
            </w:r>
          </w:p>
        </w:tc>
      </w:tr>
      <w:tr w:rsidR="005731EF" w:rsidRPr="005731EF" w14:paraId="4D0531B6" w14:textId="77777777" w:rsidTr="00FB5A3F">
        <w:trPr>
          <w:trHeight w:val="359"/>
          <w:jc w:val="center"/>
        </w:trPr>
        <w:tc>
          <w:tcPr>
            <w:tcW w:w="9576" w:type="dxa"/>
            <w:gridSpan w:val="5"/>
            <w:vAlign w:val="center"/>
          </w:tcPr>
          <w:p w14:paraId="6F9BF4A4" w14:textId="14E6293D"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A14D7B">
              <w:rPr>
                <w:rFonts w:asciiTheme="minorHAnsi" w:hAnsiTheme="minorHAnsi" w:cstheme="minorHAnsi"/>
                <w:b w:val="0"/>
                <w:sz w:val="22"/>
                <w:szCs w:val="22"/>
                <w:lang w:eastAsia="ko-KR"/>
              </w:rPr>
              <w:t>0</w:t>
            </w:r>
            <w:r w:rsidR="00860ACA">
              <w:rPr>
                <w:rFonts w:asciiTheme="minorHAnsi" w:hAnsiTheme="minorHAnsi" w:cstheme="minorHAnsi"/>
                <w:b w:val="0"/>
                <w:sz w:val="22"/>
                <w:szCs w:val="22"/>
                <w:lang w:eastAsia="ko-KR"/>
              </w:rPr>
              <w:t>9</w:t>
            </w:r>
            <w:r w:rsidRPr="0015438C">
              <w:rPr>
                <w:rFonts w:asciiTheme="minorHAnsi" w:hAnsiTheme="minorHAnsi" w:cstheme="minorHAnsi"/>
                <w:b w:val="0"/>
                <w:sz w:val="22"/>
                <w:szCs w:val="22"/>
                <w:lang w:eastAsia="ko-KR"/>
              </w:rPr>
              <w:t>-</w:t>
            </w:r>
            <w:r w:rsidR="00860ACA">
              <w:rPr>
                <w:rFonts w:asciiTheme="minorHAnsi" w:hAnsiTheme="minorHAnsi" w:cstheme="minorHAnsi"/>
                <w:b w:val="0"/>
                <w:sz w:val="22"/>
                <w:szCs w:val="22"/>
                <w:lang w:eastAsia="ko-KR"/>
              </w:rPr>
              <w:t>0</w:t>
            </w:r>
            <w:r w:rsidR="00527991">
              <w:rPr>
                <w:rFonts w:asciiTheme="minorHAnsi" w:hAnsiTheme="minorHAnsi" w:cstheme="minorHAnsi"/>
                <w:b w:val="0"/>
                <w:sz w:val="22"/>
                <w:szCs w:val="22"/>
                <w:lang w:eastAsia="ko-KR"/>
              </w:rPr>
              <w:t>1</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4B594B81" w:rsidR="00B276A8" w:rsidRDefault="00935728"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Xiaofei Wang</w:t>
            </w:r>
          </w:p>
        </w:tc>
        <w:tc>
          <w:tcPr>
            <w:tcW w:w="1890" w:type="dxa"/>
            <w:vAlign w:val="center"/>
          </w:tcPr>
          <w:p w14:paraId="50BF42FE" w14:textId="36338BA6" w:rsidR="00B276A8" w:rsidRDefault="00935728" w:rsidP="008C156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Interdigital</w:t>
            </w: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14EAC616"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61A51385"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62C1B8DE" w:rsidR="001146DD" w:rsidRPr="001146DD" w:rsidRDefault="001146DD" w:rsidP="001146DD">
      <w:pPr>
        <w:spacing w:after="0" w:line="240" w:lineRule="auto"/>
        <w:rPr>
          <w:rFonts w:cstheme="minorHAnsi"/>
          <w:sz w:val="24"/>
        </w:rPr>
      </w:pPr>
      <w:r w:rsidRPr="001146DD">
        <w:rPr>
          <w:rFonts w:cstheme="minorHAnsi"/>
          <w:sz w:val="24"/>
        </w:rPr>
        <w:t xml:space="preserve">This submission proposes resolutions for following </w:t>
      </w:r>
      <w:r w:rsidR="005619D1">
        <w:rPr>
          <w:rFonts w:cstheme="minorHAnsi"/>
          <w:sz w:val="24"/>
        </w:rPr>
        <w:t>30</w:t>
      </w:r>
      <w:r w:rsidRPr="001146DD">
        <w:rPr>
          <w:rFonts w:cstheme="minorHAnsi"/>
          <w:sz w:val="24"/>
        </w:rPr>
        <w:t xml:space="preserve"> comments received for TGbe CC3</w:t>
      </w:r>
      <w:r>
        <w:rPr>
          <w:rFonts w:cstheme="minorHAnsi"/>
          <w:sz w:val="24"/>
        </w:rPr>
        <w:t>6</w:t>
      </w:r>
      <w:r w:rsidRPr="001146DD">
        <w:rPr>
          <w:rFonts w:cstheme="minorHAnsi"/>
          <w:sz w:val="24"/>
        </w:rPr>
        <w:t>:</w:t>
      </w:r>
    </w:p>
    <w:p w14:paraId="2B88A99D" w14:textId="762A55F3" w:rsidR="00281F35" w:rsidRPr="00CA6E4C" w:rsidRDefault="005619D1" w:rsidP="009C1729">
      <w:pPr>
        <w:pStyle w:val="ListParagraph"/>
        <w:numPr>
          <w:ilvl w:val="0"/>
          <w:numId w:val="19"/>
        </w:numPr>
        <w:spacing w:after="0" w:line="240" w:lineRule="auto"/>
        <w:rPr>
          <w:rFonts w:cstheme="minorHAnsi"/>
          <w:sz w:val="24"/>
        </w:rPr>
      </w:pPr>
      <w:r w:rsidRPr="005619D1">
        <w:rPr>
          <w:rFonts w:cstheme="minorHAnsi"/>
          <w:sz w:val="24"/>
        </w:rPr>
        <w:t>8074,7391,5204,7688,7689,4506,7029,4880,4882,</w:t>
      </w:r>
      <w:r w:rsidRPr="00CA6E4C">
        <w:rPr>
          <w:rFonts w:cstheme="minorHAnsi"/>
          <w:sz w:val="24"/>
        </w:rPr>
        <w:t>7908,7030,4582,7354,7032,7031,7027,7033,5797,7034,5798,7402,7353,4326,4325,7897,5796,7026,7907,7904,4881</w:t>
      </w:r>
    </w:p>
    <w:p w14:paraId="43D9A7BC" w14:textId="77777777" w:rsidR="009C1729" w:rsidRPr="009C1729" w:rsidRDefault="009C1729" w:rsidP="009C1729">
      <w:pPr>
        <w:spacing w:after="0" w:line="240" w:lineRule="auto"/>
        <w:rPr>
          <w:rFonts w:cstheme="minorHAnsi"/>
          <w:sz w:val="24"/>
        </w:rPr>
      </w:pPr>
    </w:p>
    <w:p w14:paraId="21C5368A" w14:textId="666DF8E0"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7CC85C74"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550984FB" w14:textId="77777777" w:rsidR="00DA43C6" w:rsidRDefault="00DA43C6"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4F7A1E60" w:rsidR="00A31531" w:rsidRDefault="00A31531" w:rsidP="005D073A">
      <w:pPr>
        <w:spacing w:after="0" w:line="240" w:lineRule="auto"/>
        <w:rPr>
          <w:rFonts w:cstheme="minorHAnsi"/>
          <w:b/>
          <w:bCs/>
          <w:sz w:val="24"/>
        </w:rPr>
      </w:pPr>
    </w:p>
    <w:p w14:paraId="1AEC3539" w14:textId="72C29835" w:rsidR="00A31531" w:rsidRDefault="00A31531"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5AD1FFC1" w:rsidR="00F07CBB" w:rsidRDefault="00F07CBB" w:rsidP="00F07CBB">
      <w:pPr>
        <w:pStyle w:val="T"/>
        <w:spacing w:line="240" w:lineRule="auto"/>
        <w:rPr>
          <w:b/>
          <w:i/>
          <w:iCs/>
          <w:highlight w:val="yellow"/>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D1.</w:t>
      </w:r>
      <w:r w:rsidR="007641FE">
        <w:rPr>
          <w:b/>
          <w:i/>
          <w:iCs/>
          <w:highlight w:val="yellow"/>
        </w:rPr>
        <w:t>2</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ayout w:type="fixed"/>
        <w:tblLook w:val="04A0" w:firstRow="1" w:lastRow="0" w:firstColumn="1" w:lastColumn="0" w:noHBand="0" w:noVBand="1"/>
      </w:tblPr>
      <w:tblGrid>
        <w:gridCol w:w="587"/>
        <w:gridCol w:w="1034"/>
        <w:gridCol w:w="976"/>
        <w:gridCol w:w="635"/>
        <w:gridCol w:w="2509"/>
        <w:gridCol w:w="2179"/>
        <w:gridCol w:w="2790"/>
      </w:tblGrid>
      <w:tr w:rsidR="00064111" w:rsidRPr="00955C14" w14:paraId="24B340EA" w14:textId="77777777" w:rsidTr="00FB5B8D">
        <w:trPr>
          <w:trHeight w:val="449"/>
        </w:trPr>
        <w:tc>
          <w:tcPr>
            <w:tcW w:w="587"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0D3337" w:rsidRPr="00955C14" w14:paraId="21194196" w14:textId="77777777" w:rsidTr="00FB5B8D">
        <w:trPr>
          <w:trHeight w:val="449"/>
        </w:trPr>
        <w:tc>
          <w:tcPr>
            <w:tcW w:w="587" w:type="dxa"/>
            <w:shd w:val="clear" w:color="auto" w:fill="auto"/>
          </w:tcPr>
          <w:p w14:paraId="6A878C8E" w14:textId="39F29DCC" w:rsidR="000D3337" w:rsidRPr="000D3337" w:rsidRDefault="000D3337" w:rsidP="000D3337">
            <w:pPr>
              <w:pStyle w:val="T1"/>
              <w:suppressAutoHyphens/>
              <w:spacing w:after="120"/>
              <w:rPr>
                <w:b w:val="0"/>
                <w:sz w:val="16"/>
              </w:rPr>
            </w:pPr>
            <w:r w:rsidRPr="000D3337">
              <w:rPr>
                <w:b w:val="0"/>
                <w:sz w:val="16"/>
              </w:rPr>
              <w:t>8074</w:t>
            </w:r>
          </w:p>
        </w:tc>
        <w:tc>
          <w:tcPr>
            <w:tcW w:w="1034" w:type="dxa"/>
            <w:shd w:val="clear" w:color="auto" w:fill="auto"/>
          </w:tcPr>
          <w:p w14:paraId="6D28255C" w14:textId="2B9C5F85" w:rsidR="000D3337" w:rsidRPr="000D3337" w:rsidRDefault="000D3337" w:rsidP="000D3337">
            <w:pPr>
              <w:pStyle w:val="T1"/>
              <w:suppressAutoHyphens/>
              <w:spacing w:after="120"/>
              <w:rPr>
                <w:b w:val="0"/>
                <w:sz w:val="16"/>
              </w:rPr>
            </w:pPr>
            <w:proofErr w:type="spellStart"/>
            <w:r w:rsidRPr="000D3337">
              <w:rPr>
                <w:b w:val="0"/>
                <w:sz w:val="16"/>
              </w:rPr>
              <w:t>yujin</w:t>
            </w:r>
            <w:proofErr w:type="spellEnd"/>
            <w:r w:rsidRPr="000D3337">
              <w:rPr>
                <w:b w:val="0"/>
                <w:sz w:val="16"/>
              </w:rPr>
              <w:t xml:space="preserve"> </w:t>
            </w:r>
            <w:proofErr w:type="spellStart"/>
            <w:r w:rsidRPr="000D3337">
              <w:rPr>
                <w:b w:val="0"/>
                <w:sz w:val="16"/>
              </w:rPr>
              <w:t>noh</w:t>
            </w:r>
            <w:proofErr w:type="spellEnd"/>
          </w:p>
        </w:tc>
        <w:tc>
          <w:tcPr>
            <w:tcW w:w="976" w:type="dxa"/>
            <w:shd w:val="clear" w:color="auto" w:fill="auto"/>
          </w:tcPr>
          <w:p w14:paraId="382E2B57" w14:textId="290944F0" w:rsidR="000D3337" w:rsidRPr="000D3337" w:rsidRDefault="000D3337" w:rsidP="000D3337">
            <w:pPr>
              <w:pStyle w:val="T1"/>
              <w:suppressAutoHyphens/>
              <w:spacing w:after="120"/>
              <w:rPr>
                <w:b w:val="0"/>
                <w:sz w:val="16"/>
              </w:rPr>
            </w:pPr>
            <w:r w:rsidRPr="000D3337">
              <w:rPr>
                <w:b w:val="0"/>
                <w:sz w:val="16"/>
              </w:rPr>
              <w:t>9.3.1.22.1.2.2</w:t>
            </w:r>
          </w:p>
        </w:tc>
        <w:tc>
          <w:tcPr>
            <w:tcW w:w="635" w:type="dxa"/>
            <w:shd w:val="clear" w:color="auto" w:fill="auto"/>
          </w:tcPr>
          <w:p w14:paraId="5E417841" w14:textId="63A679EF" w:rsidR="000D3337" w:rsidRPr="000D3337" w:rsidRDefault="000D3337" w:rsidP="000D3337">
            <w:pPr>
              <w:pStyle w:val="T1"/>
              <w:suppressAutoHyphens/>
              <w:spacing w:after="120"/>
              <w:rPr>
                <w:b w:val="0"/>
                <w:sz w:val="16"/>
              </w:rPr>
            </w:pPr>
            <w:r w:rsidRPr="000D3337">
              <w:rPr>
                <w:b w:val="0"/>
                <w:sz w:val="16"/>
              </w:rPr>
              <w:t>95.07</w:t>
            </w:r>
          </w:p>
        </w:tc>
        <w:tc>
          <w:tcPr>
            <w:tcW w:w="2509" w:type="dxa"/>
            <w:shd w:val="clear" w:color="auto" w:fill="auto"/>
          </w:tcPr>
          <w:p w14:paraId="10AF32AD" w14:textId="04A0C25C" w:rsidR="000D3337" w:rsidRPr="000D3337" w:rsidRDefault="000D3337" w:rsidP="000D3337">
            <w:pPr>
              <w:pStyle w:val="T1"/>
              <w:suppressAutoHyphens/>
              <w:spacing w:after="120"/>
              <w:jc w:val="left"/>
              <w:rPr>
                <w:b w:val="0"/>
                <w:sz w:val="16"/>
              </w:rPr>
            </w:pPr>
            <w:r w:rsidRPr="000D3337">
              <w:rPr>
                <w:b w:val="0"/>
                <w:sz w:val="16"/>
              </w:rPr>
              <w:t xml:space="preserve">two periods at the end of the </w:t>
            </w:r>
            <w:proofErr w:type="spellStart"/>
            <w:proofErr w:type="gramStart"/>
            <w:r w:rsidRPr="000D3337">
              <w:rPr>
                <w:b w:val="0"/>
                <w:sz w:val="16"/>
              </w:rPr>
              <w:t>sentence.Delete</w:t>
            </w:r>
            <w:proofErr w:type="spellEnd"/>
            <w:proofErr w:type="gramEnd"/>
            <w:r w:rsidRPr="000D3337">
              <w:rPr>
                <w:b w:val="0"/>
                <w:sz w:val="16"/>
              </w:rPr>
              <w:t xml:space="preserve"> the one.</w:t>
            </w:r>
          </w:p>
        </w:tc>
        <w:tc>
          <w:tcPr>
            <w:tcW w:w="2179" w:type="dxa"/>
            <w:shd w:val="clear" w:color="auto" w:fill="auto"/>
          </w:tcPr>
          <w:p w14:paraId="2C37E141" w14:textId="264CF28E" w:rsidR="000D3337" w:rsidRPr="000D3337" w:rsidRDefault="000D3337" w:rsidP="000D3337">
            <w:pPr>
              <w:pStyle w:val="T1"/>
              <w:suppressAutoHyphens/>
              <w:spacing w:after="120"/>
              <w:jc w:val="left"/>
              <w:rPr>
                <w:b w:val="0"/>
                <w:sz w:val="16"/>
              </w:rPr>
            </w:pPr>
            <w:r w:rsidRPr="000D3337">
              <w:rPr>
                <w:b w:val="0"/>
                <w:sz w:val="16"/>
              </w:rPr>
              <w:t>as in comment</w:t>
            </w:r>
          </w:p>
        </w:tc>
        <w:tc>
          <w:tcPr>
            <w:tcW w:w="2790" w:type="dxa"/>
            <w:shd w:val="clear" w:color="auto" w:fill="auto"/>
          </w:tcPr>
          <w:p w14:paraId="546C303E" w14:textId="77777777" w:rsidR="000D3337" w:rsidRDefault="000D3337" w:rsidP="000D3337">
            <w:pPr>
              <w:pStyle w:val="T1"/>
              <w:suppressAutoHyphens/>
              <w:spacing w:after="120"/>
              <w:jc w:val="left"/>
              <w:rPr>
                <w:b w:val="0"/>
                <w:iCs/>
                <w:color w:val="000000"/>
                <w:sz w:val="16"/>
                <w:szCs w:val="16"/>
              </w:rPr>
            </w:pPr>
            <w:r>
              <w:rPr>
                <w:b w:val="0"/>
                <w:iCs/>
                <w:color w:val="000000"/>
                <w:sz w:val="16"/>
                <w:szCs w:val="16"/>
              </w:rPr>
              <w:t>Revised</w:t>
            </w:r>
          </w:p>
          <w:p w14:paraId="34E239D2" w14:textId="77777777" w:rsidR="000D3337" w:rsidRDefault="000D3337" w:rsidP="000D3337">
            <w:pPr>
              <w:pStyle w:val="T1"/>
              <w:suppressAutoHyphens/>
              <w:spacing w:after="120"/>
              <w:jc w:val="left"/>
              <w:rPr>
                <w:b w:val="0"/>
                <w:iCs/>
                <w:color w:val="000000"/>
                <w:sz w:val="16"/>
                <w:szCs w:val="16"/>
              </w:rPr>
            </w:pPr>
          </w:p>
          <w:p w14:paraId="1B22FBAB" w14:textId="17DA49A0" w:rsidR="000D3337" w:rsidRDefault="00A74F93" w:rsidP="000D3337">
            <w:pPr>
              <w:pStyle w:val="T1"/>
              <w:suppressAutoHyphens/>
              <w:spacing w:after="120"/>
              <w:jc w:val="left"/>
              <w:rPr>
                <w:b w:val="0"/>
                <w:iCs/>
                <w:color w:val="000000"/>
                <w:sz w:val="16"/>
                <w:szCs w:val="16"/>
              </w:rPr>
            </w:pPr>
            <w:r>
              <w:rPr>
                <w:b w:val="0"/>
                <w:iCs/>
                <w:color w:val="000000"/>
                <w:sz w:val="16"/>
                <w:szCs w:val="16"/>
              </w:rPr>
              <w:t>Deleted the extra periods.</w:t>
            </w:r>
          </w:p>
          <w:p w14:paraId="114A20AF" w14:textId="77777777" w:rsidR="000D3337" w:rsidRDefault="000D3337" w:rsidP="000D3337">
            <w:pPr>
              <w:pStyle w:val="T1"/>
              <w:suppressAutoHyphens/>
              <w:spacing w:after="120"/>
              <w:jc w:val="left"/>
              <w:rPr>
                <w:b w:val="0"/>
                <w:iCs/>
                <w:color w:val="000000"/>
                <w:sz w:val="16"/>
                <w:szCs w:val="16"/>
              </w:rPr>
            </w:pPr>
          </w:p>
          <w:p w14:paraId="76C93C3F" w14:textId="3C4D50D7" w:rsidR="000D3337" w:rsidRDefault="000D3337" w:rsidP="000D333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DC4716">
              <w:rPr>
                <w:b w:val="0"/>
                <w:iCs/>
                <w:color w:val="000000"/>
                <w:sz w:val="16"/>
                <w:szCs w:val="16"/>
              </w:rPr>
              <w:t>1488rx</w:t>
            </w:r>
            <w:r>
              <w:rPr>
                <w:b w:val="0"/>
                <w:iCs/>
                <w:color w:val="000000"/>
                <w:sz w:val="16"/>
                <w:szCs w:val="16"/>
              </w:rPr>
              <w:t xml:space="preserve"> tagged as #8074</w:t>
            </w:r>
          </w:p>
        </w:tc>
      </w:tr>
      <w:tr w:rsidR="006957C3" w:rsidRPr="00955C14" w14:paraId="0662786F" w14:textId="77777777" w:rsidTr="00FB5B8D">
        <w:trPr>
          <w:trHeight w:val="449"/>
        </w:trPr>
        <w:tc>
          <w:tcPr>
            <w:tcW w:w="587" w:type="dxa"/>
            <w:shd w:val="clear" w:color="auto" w:fill="auto"/>
          </w:tcPr>
          <w:p w14:paraId="75D9C532" w14:textId="670405F5" w:rsidR="006957C3" w:rsidRPr="006957C3" w:rsidRDefault="006957C3" w:rsidP="006957C3">
            <w:pPr>
              <w:pStyle w:val="T1"/>
              <w:suppressAutoHyphens/>
              <w:spacing w:after="120"/>
              <w:rPr>
                <w:b w:val="0"/>
                <w:sz w:val="16"/>
              </w:rPr>
            </w:pPr>
            <w:r w:rsidRPr="006957C3">
              <w:rPr>
                <w:b w:val="0"/>
                <w:sz w:val="16"/>
              </w:rPr>
              <w:t>7391</w:t>
            </w:r>
          </w:p>
        </w:tc>
        <w:tc>
          <w:tcPr>
            <w:tcW w:w="1034" w:type="dxa"/>
            <w:shd w:val="clear" w:color="auto" w:fill="auto"/>
          </w:tcPr>
          <w:p w14:paraId="3E6F15D0" w14:textId="206578D9" w:rsidR="006957C3" w:rsidRPr="006957C3" w:rsidRDefault="006957C3" w:rsidP="006957C3">
            <w:pPr>
              <w:pStyle w:val="T1"/>
              <w:suppressAutoHyphens/>
              <w:spacing w:after="120"/>
              <w:rPr>
                <w:b w:val="0"/>
                <w:sz w:val="16"/>
              </w:rPr>
            </w:pPr>
            <w:r w:rsidRPr="006957C3">
              <w:rPr>
                <w:b w:val="0"/>
                <w:sz w:val="16"/>
              </w:rPr>
              <w:t>Stephen McCann</w:t>
            </w:r>
          </w:p>
        </w:tc>
        <w:tc>
          <w:tcPr>
            <w:tcW w:w="976" w:type="dxa"/>
            <w:shd w:val="clear" w:color="auto" w:fill="auto"/>
          </w:tcPr>
          <w:p w14:paraId="46A48FC6" w14:textId="6FD9E56F" w:rsidR="006957C3" w:rsidRPr="006957C3" w:rsidRDefault="006957C3" w:rsidP="006957C3">
            <w:pPr>
              <w:pStyle w:val="T1"/>
              <w:suppressAutoHyphens/>
              <w:spacing w:after="120"/>
              <w:rPr>
                <w:b w:val="0"/>
                <w:sz w:val="16"/>
              </w:rPr>
            </w:pPr>
            <w:r w:rsidRPr="006957C3">
              <w:rPr>
                <w:b w:val="0"/>
                <w:sz w:val="16"/>
              </w:rPr>
              <w:t>9.3.1.22.1.2.2</w:t>
            </w:r>
          </w:p>
        </w:tc>
        <w:tc>
          <w:tcPr>
            <w:tcW w:w="635" w:type="dxa"/>
            <w:shd w:val="clear" w:color="auto" w:fill="auto"/>
          </w:tcPr>
          <w:p w14:paraId="322C7626" w14:textId="1543D3E7" w:rsidR="006957C3" w:rsidRPr="006957C3" w:rsidRDefault="006957C3" w:rsidP="006957C3">
            <w:pPr>
              <w:pStyle w:val="T1"/>
              <w:suppressAutoHyphens/>
              <w:spacing w:after="120"/>
              <w:rPr>
                <w:b w:val="0"/>
                <w:sz w:val="16"/>
              </w:rPr>
            </w:pPr>
            <w:r w:rsidRPr="006957C3">
              <w:rPr>
                <w:b w:val="0"/>
                <w:sz w:val="16"/>
              </w:rPr>
              <w:t>95.23</w:t>
            </w:r>
          </w:p>
        </w:tc>
        <w:tc>
          <w:tcPr>
            <w:tcW w:w="2509" w:type="dxa"/>
            <w:shd w:val="clear" w:color="auto" w:fill="auto"/>
          </w:tcPr>
          <w:p w14:paraId="6EBD53C3" w14:textId="66251311" w:rsidR="006957C3" w:rsidRPr="006957C3" w:rsidRDefault="006957C3" w:rsidP="006957C3">
            <w:pPr>
              <w:pStyle w:val="T1"/>
              <w:suppressAutoHyphens/>
              <w:spacing w:after="120"/>
              <w:jc w:val="left"/>
              <w:rPr>
                <w:b w:val="0"/>
                <w:sz w:val="16"/>
              </w:rPr>
            </w:pPr>
            <w:r w:rsidRPr="006957C3">
              <w:rPr>
                <w:b w:val="0"/>
                <w:sz w:val="16"/>
              </w:rPr>
              <w:t>Missing equals typo "If the AID12 subfield is 2007"</w:t>
            </w:r>
          </w:p>
        </w:tc>
        <w:tc>
          <w:tcPr>
            <w:tcW w:w="2179" w:type="dxa"/>
            <w:shd w:val="clear" w:color="auto" w:fill="auto"/>
          </w:tcPr>
          <w:p w14:paraId="70435660" w14:textId="37595E53" w:rsidR="006957C3" w:rsidRPr="006957C3" w:rsidRDefault="006957C3" w:rsidP="006957C3">
            <w:pPr>
              <w:pStyle w:val="T1"/>
              <w:suppressAutoHyphens/>
              <w:spacing w:after="120"/>
              <w:jc w:val="left"/>
              <w:rPr>
                <w:b w:val="0"/>
                <w:sz w:val="16"/>
              </w:rPr>
            </w:pPr>
            <w:r w:rsidRPr="006957C3">
              <w:rPr>
                <w:b w:val="0"/>
                <w:sz w:val="16"/>
              </w:rPr>
              <w:t>Change the cited text to "If the AID12 subfield is equal to 2007"</w:t>
            </w:r>
          </w:p>
        </w:tc>
        <w:tc>
          <w:tcPr>
            <w:tcW w:w="2790" w:type="dxa"/>
            <w:shd w:val="clear" w:color="auto" w:fill="auto"/>
          </w:tcPr>
          <w:p w14:paraId="0FACA861" w14:textId="77777777" w:rsidR="006957C3" w:rsidRDefault="006957C3" w:rsidP="006957C3">
            <w:pPr>
              <w:pStyle w:val="T1"/>
              <w:suppressAutoHyphens/>
              <w:spacing w:after="120"/>
              <w:jc w:val="left"/>
              <w:rPr>
                <w:b w:val="0"/>
                <w:iCs/>
                <w:color w:val="000000"/>
                <w:sz w:val="16"/>
                <w:szCs w:val="16"/>
              </w:rPr>
            </w:pPr>
            <w:r>
              <w:rPr>
                <w:b w:val="0"/>
                <w:iCs/>
                <w:color w:val="000000"/>
                <w:sz w:val="16"/>
                <w:szCs w:val="16"/>
              </w:rPr>
              <w:t>Revised</w:t>
            </w:r>
          </w:p>
          <w:p w14:paraId="1C1FE294" w14:textId="77777777" w:rsidR="006957C3" w:rsidRDefault="006957C3" w:rsidP="006957C3">
            <w:pPr>
              <w:pStyle w:val="T1"/>
              <w:suppressAutoHyphens/>
              <w:spacing w:after="120"/>
              <w:jc w:val="left"/>
              <w:rPr>
                <w:b w:val="0"/>
                <w:iCs/>
                <w:color w:val="000000"/>
                <w:sz w:val="16"/>
                <w:szCs w:val="16"/>
              </w:rPr>
            </w:pPr>
          </w:p>
          <w:p w14:paraId="64ADA14B" w14:textId="77777777" w:rsidR="006957C3" w:rsidRDefault="006957C3" w:rsidP="006957C3">
            <w:pPr>
              <w:pStyle w:val="T1"/>
              <w:suppressAutoHyphens/>
              <w:spacing w:after="120"/>
              <w:jc w:val="left"/>
              <w:rPr>
                <w:b w:val="0"/>
                <w:iCs/>
                <w:color w:val="000000"/>
                <w:sz w:val="16"/>
                <w:szCs w:val="16"/>
              </w:rPr>
            </w:pPr>
            <w:r>
              <w:rPr>
                <w:b w:val="0"/>
                <w:iCs/>
                <w:color w:val="000000"/>
                <w:sz w:val="16"/>
                <w:szCs w:val="16"/>
              </w:rPr>
              <w:t>Agree with the commenter in principle</w:t>
            </w:r>
          </w:p>
          <w:p w14:paraId="62791581" w14:textId="7C982948" w:rsidR="006957C3" w:rsidRDefault="006957C3" w:rsidP="006957C3">
            <w:pPr>
              <w:pStyle w:val="T1"/>
              <w:suppressAutoHyphens/>
              <w:spacing w:after="120"/>
              <w:jc w:val="left"/>
              <w:rPr>
                <w:b w:val="0"/>
                <w:iCs/>
                <w:color w:val="000000"/>
                <w:sz w:val="16"/>
                <w:szCs w:val="16"/>
              </w:rPr>
            </w:pPr>
          </w:p>
          <w:p w14:paraId="7474973B" w14:textId="5AF8EDC8" w:rsidR="005D2534" w:rsidRDefault="005D2534" w:rsidP="006957C3">
            <w:pPr>
              <w:pStyle w:val="T1"/>
              <w:suppressAutoHyphens/>
              <w:spacing w:after="120"/>
              <w:jc w:val="left"/>
              <w:rPr>
                <w:b w:val="0"/>
                <w:iCs/>
                <w:color w:val="000000"/>
                <w:sz w:val="16"/>
                <w:szCs w:val="16"/>
              </w:rPr>
            </w:pPr>
            <w:r>
              <w:rPr>
                <w:b w:val="0"/>
                <w:iCs/>
                <w:color w:val="000000"/>
                <w:sz w:val="16"/>
                <w:szCs w:val="16"/>
              </w:rPr>
              <w:t>Added “is equal to”</w:t>
            </w:r>
          </w:p>
          <w:p w14:paraId="1AC6EB59" w14:textId="77777777" w:rsidR="00CC1FF1" w:rsidRDefault="00CC1FF1" w:rsidP="006957C3">
            <w:pPr>
              <w:pStyle w:val="T1"/>
              <w:suppressAutoHyphens/>
              <w:spacing w:after="120"/>
              <w:jc w:val="left"/>
              <w:rPr>
                <w:b w:val="0"/>
                <w:iCs/>
                <w:color w:val="000000"/>
                <w:sz w:val="16"/>
                <w:szCs w:val="16"/>
              </w:rPr>
            </w:pPr>
          </w:p>
          <w:p w14:paraId="62558880" w14:textId="47C3139F" w:rsidR="006957C3" w:rsidRDefault="006957C3" w:rsidP="006957C3">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DC4716">
              <w:rPr>
                <w:b w:val="0"/>
                <w:iCs/>
                <w:color w:val="000000"/>
                <w:sz w:val="16"/>
                <w:szCs w:val="16"/>
              </w:rPr>
              <w:t>1488rx</w:t>
            </w:r>
            <w:r>
              <w:rPr>
                <w:b w:val="0"/>
                <w:iCs/>
                <w:color w:val="000000"/>
                <w:sz w:val="16"/>
                <w:szCs w:val="16"/>
              </w:rPr>
              <w:t xml:space="preserve"> tagged as #7391</w:t>
            </w:r>
          </w:p>
        </w:tc>
      </w:tr>
      <w:tr w:rsidR="00D1784A" w:rsidRPr="00955C14" w14:paraId="303D12D9" w14:textId="77777777" w:rsidTr="00F31F09">
        <w:trPr>
          <w:trHeight w:val="449"/>
        </w:trPr>
        <w:tc>
          <w:tcPr>
            <w:tcW w:w="587" w:type="dxa"/>
            <w:shd w:val="clear" w:color="auto" w:fill="auto"/>
          </w:tcPr>
          <w:p w14:paraId="2F670FB6" w14:textId="77777777" w:rsidR="00D1784A" w:rsidRPr="00C41207" w:rsidRDefault="00D1784A" w:rsidP="00F31F09">
            <w:pPr>
              <w:pStyle w:val="T1"/>
              <w:suppressAutoHyphens/>
              <w:spacing w:after="120"/>
              <w:rPr>
                <w:b w:val="0"/>
                <w:sz w:val="16"/>
              </w:rPr>
            </w:pPr>
            <w:r w:rsidRPr="00C41207">
              <w:rPr>
                <w:b w:val="0"/>
                <w:sz w:val="16"/>
              </w:rPr>
              <w:t>5204</w:t>
            </w:r>
          </w:p>
        </w:tc>
        <w:tc>
          <w:tcPr>
            <w:tcW w:w="1034" w:type="dxa"/>
            <w:shd w:val="clear" w:color="auto" w:fill="auto"/>
          </w:tcPr>
          <w:p w14:paraId="1FD28C37" w14:textId="77777777" w:rsidR="00D1784A" w:rsidRPr="00C41207" w:rsidRDefault="00D1784A" w:rsidP="00F31F09">
            <w:pPr>
              <w:pStyle w:val="T1"/>
              <w:suppressAutoHyphens/>
              <w:spacing w:after="120"/>
              <w:rPr>
                <w:b w:val="0"/>
                <w:sz w:val="16"/>
              </w:rPr>
            </w:pPr>
            <w:r w:rsidRPr="00C41207">
              <w:rPr>
                <w:b w:val="0"/>
                <w:sz w:val="16"/>
              </w:rPr>
              <w:t>Hanqing Lou</w:t>
            </w:r>
          </w:p>
        </w:tc>
        <w:tc>
          <w:tcPr>
            <w:tcW w:w="976" w:type="dxa"/>
            <w:shd w:val="clear" w:color="auto" w:fill="auto"/>
          </w:tcPr>
          <w:p w14:paraId="6B59DE50" w14:textId="77777777" w:rsidR="00D1784A" w:rsidRPr="00C41207" w:rsidRDefault="00D1784A" w:rsidP="00F31F09">
            <w:pPr>
              <w:pStyle w:val="T1"/>
              <w:suppressAutoHyphens/>
              <w:spacing w:after="120"/>
              <w:rPr>
                <w:b w:val="0"/>
                <w:sz w:val="16"/>
              </w:rPr>
            </w:pPr>
            <w:r w:rsidRPr="00C41207">
              <w:rPr>
                <w:b w:val="0"/>
                <w:sz w:val="16"/>
              </w:rPr>
              <w:t>9.3.1.22.1.2.2</w:t>
            </w:r>
          </w:p>
        </w:tc>
        <w:tc>
          <w:tcPr>
            <w:tcW w:w="635" w:type="dxa"/>
            <w:shd w:val="clear" w:color="auto" w:fill="auto"/>
          </w:tcPr>
          <w:p w14:paraId="71B29613" w14:textId="77777777" w:rsidR="00D1784A" w:rsidRPr="00C41207" w:rsidRDefault="00D1784A" w:rsidP="00F31F09">
            <w:pPr>
              <w:pStyle w:val="T1"/>
              <w:suppressAutoHyphens/>
              <w:spacing w:after="120"/>
              <w:rPr>
                <w:b w:val="0"/>
                <w:sz w:val="16"/>
              </w:rPr>
            </w:pPr>
            <w:r w:rsidRPr="00C41207">
              <w:rPr>
                <w:b w:val="0"/>
                <w:sz w:val="16"/>
              </w:rPr>
              <w:t>95.23</w:t>
            </w:r>
          </w:p>
        </w:tc>
        <w:tc>
          <w:tcPr>
            <w:tcW w:w="2509" w:type="dxa"/>
            <w:shd w:val="clear" w:color="auto" w:fill="auto"/>
          </w:tcPr>
          <w:p w14:paraId="6B345035" w14:textId="77777777" w:rsidR="00D1784A" w:rsidRPr="00C41207" w:rsidRDefault="00D1784A" w:rsidP="00F31F09">
            <w:pPr>
              <w:pStyle w:val="T1"/>
              <w:suppressAutoHyphens/>
              <w:spacing w:after="120"/>
              <w:jc w:val="left"/>
              <w:rPr>
                <w:b w:val="0"/>
                <w:sz w:val="16"/>
              </w:rPr>
            </w:pPr>
            <w:r w:rsidRPr="00C41207">
              <w:rPr>
                <w:b w:val="0"/>
                <w:sz w:val="16"/>
              </w:rPr>
              <w:t xml:space="preserve">A STA shall check B55 (Special User Info Field Present) in Common Info field to determine if a User Info field starting with AID12=2007 is a Special User Info field otherwise there is no need to </w:t>
            </w:r>
            <w:proofErr w:type="gramStart"/>
            <w:r w:rsidRPr="00C41207">
              <w:rPr>
                <w:b w:val="0"/>
                <w:sz w:val="16"/>
              </w:rPr>
              <w:t>defined</w:t>
            </w:r>
            <w:proofErr w:type="gramEnd"/>
            <w:r w:rsidRPr="00C41207">
              <w:rPr>
                <w:b w:val="0"/>
                <w:sz w:val="16"/>
              </w:rPr>
              <w:t xml:space="preserve"> B55.</w:t>
            </w:r>
          </w:p>
        </w:tc>
        <w:tc>
          <w:tcPr>
            <w:tcW w:w="2179" w:type="dxa"/>
            <w:shd w:val="clear" w:color="auto" w:fill="auto"/>
          </w:tcPr>
          <w:p w14:paraId="50F60474" w14:textId="77777777" w:rsidR="00D1784A" w:rsidRPr="00C41207" w:rsidRDefault="00D1784A" w:rsidP="00F31F09">
            <w:pPr>
              <w:pStyle w:val="T1"/>
              <w:suppressAutoHyphens/>
              <w:spacing w:after="120"/>
              <w:jc w:val="left"/>
              <w:rPr>
                <w:b w:val="0"/>
                <w:sz w:val="16"/>
              </w:rPr>
            </w:pPr>
            <w:r w:rsidRPr="00C41207">
              <w:rPr>
                <w:b w:val="0"/>
                <w:sz w:val="16"/>
              </w:rPr>
              <w:t>Change to "If the AID12 subfield is 2007 and B55 in Common Info field is 0..."</w:t>
            </w:r>
          </w:p>
        </w:tc>
        <w:tc>
          <w:tcPr>
            <w:tcW w:w="2790" w:type="dxa"/>
            <w:shd w:val="clear" w:color="auto" w:fill="auto"/>
          </w:tcPr>
          <w:p w14:paraId="0915B215" w14:textId="77777777" w:rsidR="00D1784A" w:rsidRDefault="00D1784A" w:rsidP="00F31F09">
            <w:pPr>
              <w:pStyle w:val="T1"/>
              <w:suppressAutoHyphens/>
              <w:spacing w:after="120"/>
              <w:jc w:val="left"/>
              <w:rPr>
                <w:b w:val="0"/>
                <w:iCs/>
                <w:color w:val="000000"/>
                <w:sz w:val="16"/>
                <w:szCs w:val="16"/>
              </w:rPr>
            </w:pPr>
            <w:r>
              <w:rPr>
                <w:b w:val="0"/>
                <w:iCs/>
                <w:color w:val="000000"/>
                <w:sz w:val="16"/>
                <w:szCs w:val="16"/>
              </w:rPr>
              <w:t>Revised</w:t>
            </w:r>
          </w:p>
          <w:p w14:paraId="205D7E3D" w14:textId="77777777" w:rsidR="00D1784A" w:rsidRDefault="00D1784A" w:rsidP="00F31F09">
            <w:pPr>
              <w:pStyle w:val="T1"/>
              <w:suppressAutoHyphens/>
              <w:spacing w:after="120"/>
              <w:jc w:val="left"/>
              <w:rPr>
                <w:b w:val="0"/>
                <w:iCs/>
                <w:color w:val="000000"/>
                <w:sz w:val="16"/>
                <w:szCs w:val="16"/>
              </w:rPr>
            </w:pPr>
          </w:p>
          <w:p w14:paraId="3DC09CE3" w14:textId="77777777" w:rsidR="00D1784A" w:rsidRDefault="00D1784A" w:rsidP="00F31F09">
            <w:pPr>
              <w:pStyle w:val="T1"/>
              <w:suppressAutoHyphens/>
              <w:spacing w:after="120"/>
              <w:jc w:val="left"/>
              <w:rPr>
                <w:b w:val="0"/>
                <w:iCs/>
                <w:color w:val="000000"/>
                <w:sz w:val="16"/>
                <w:szCs w:val="16"/>
              </w:rPr>
            </w:pPr>
            <w:r>
              <w:rPr>
                <w:b w:val="0"/>
                <w:iCs/>
                <w:color w:val="000000"/>
                <w:sz w:val="16"/>
                <w:szCs w:val="16"/>
              </w:rPr>
              <w:t>Agree with the commenter in principle</w:t>
            </w:r>
          </w:p>
          <w:p w14:paraId="214F892F" w14:textId="77777777" w:rsidR="00D1784A" w:rsidRDefault="00D1784A" w:rsidP="00F31F09">
            <w:pPr>
              <w:pStyle w:val="T1"/>
              <w:suppressAutoHyphens/>
              <w:spacing w:after="120"/>
              <w:jc w:val="left"/>
              <w:rPr>
                <w:b w:val="0"/>
                <w:iCs/>
                <w:color w:val="000000"/>
                <w:sz w:val="16"/>
                <w:szCs w:val="16"/>
              </w:rPr>
            </w:pPr>
          </w:p>
          <w:p w14:paraId="034E85F4" w14:textId="77777777" w:rsidR="00D1784A" w:rsidRDefault="00D1784A" w:rsidP="00F31F09">
            <w:pPr>
              <w:pStyle w:val="T1"/>
              <w:suppressAutoHyphens/>
              <w:spacing w:after="120"/>
              <w:jc w:val="left"/>
              <w:rPr>
                <w:b w:val="0"/>
                <w:iCs/>
                <w:color w:val="000000"/>
                <w:sz w:val="16"/>
                <w:szCs w:val="16"/>
              </w:rPr>
            </w:pPr>
            <w:r>
              <w:rPr>
                <w:b w:val="0"/>
                <w:iCs/>
                <w:color w:val="000000"/>
                <w:sz w:val="16"/>
                <w:szCs w:val="16"/>
              </w:rPr>
              <w:t>Added the condition check of B55.</w:t>
            </w:r>
          </w:p>
          <w:p w14:paraId="767585C1" w14:textId="77777777" w:rsidR="00D1784A" w:rsidRDefault="00D1784A" w:rsidP="00F31F09">
            <w:pPr>
              <w:pStyle w:val="T1"/>
              <w:suppressAutoHyphens/>
              <w:spacing w:after="120"/>
              <w:jc w:val="left"/>
              <w:rPr>
                <w:b w:val="0"/>
                <w:iCs/>
                <w:color w:val="000000"/>
                <w:sz w:val="16"/>
                <w:szCs w:val="16"/>
              </w:rPr>
            </w:pPr>
          </w:p>
          <w:p w14:paraId="15992C16" w14:textId="55C913CC" w:rsidR="00D1784A" w:rsidRDefault="00D1784A" w:rsidP="00F31F09">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DC4716">
              <w:rPr>
                <w:b w:val="0"/>
                <w:iCs/>
                <w:color w:val="000000"/>
                <w:sz w:val="16"/>
                <w:szCs w:val="16"/>
              </w:rPr>
              <w:t>1488rx</w:t>
            </w:r>
            <w:r>
              <w:rPr>
                <w:b w:val="0"/>
                <w:iCs/>
                <w:color w:val="000000"/>
                <w:sz w:val="16"/>
                <w:szCs w:val="16"/>
              </w:rPr>
              <w:t xml:space="preserve"> tagged as #5204</w:t>
            </w:r>
          </w:p>
        </w:tc>
      </w:tr>
      <w:tr w:rsidR="00F4290F" w:rsidRPr="00955C14" w14:paraId="3ECDAEFB" w14:textId="77777777" w:rsidTr="00F31F09">
        <w:trPr>
          <w:trHeight w:val="449"/>
        </w:trPr>
        <w:tc>
          <w:tcPr>
            <w:tcW w:w="587" w:type="dxa"/>
            <w:shd w:val="clear" w:color="auto" w:fill="auto"/>
          </w:tcPr>
          <w:p w14:paraId="3EED40C6" w14:textId="6BF2A446" w:rsidR="00F4290F" w:rsidRPr="00F4290F" w:rsidRDefault="00F4290F" w:rsidP="00F4290F">
            <w:pPr>
              <w:pStyle w:val="T1"/>
              <w:suppressAutoHyphens/>
              <w:spacing w:after="120"/>
              <w:rPr>
                <w:b w:val="0"/>
                <w:sz w:val="16"/>
              </w:rPr>
            </w:pPr>
            <w:r w:rsidRPr="00F4290F">
              <w:rPr>
                <w:b w:val="0"/>
                <w:sz w:val="16"/>
              </w:rPr>
              <w:t>7688</w:t>
            </w:r>
          </w:p>
        </w:tc>
        <w:tc>
          <w:tcPr>
            <w:tcW w:w="1034" w:type="dxa"/>
            <w:shd w:val="clear" w:color="auto" w:fill="auto"/>
          </w:tcPr>
          <w:p w14:paraId="2EDABF54" w14:textId="5694F1A3" w:rsidR="00F4290F" w:rsidRPr="00F4290F" w:rsidRDefault="00F4290F" w:rsidP="00F4290F">
            <w:pPr>
              <w:pStyle w:val="T1"/>
              <w:suppressAutoHyphens/>
              <w:spacing w:after="120"/>
              <w:rPr>
                <w:b w:val="0"/>
                <w:sz w:val="16"/>
              </w:rPr>
            </w:pPr>
            <w:r w:rsidRPr="00F4290F">
              <w:rPr>
                <w:b w:val="0"/>
                <w:sz w:val="16"/>
              </w:rPr>
              <w:t>Xiaofei Wang</w:t>
            </w:r>
          </w:p>
        </w:tc>
        <w:tc>
          <w:tcPr>
            <w:tcW w:w="976" w:type="dxa"/>
            <w:shd w:val="clear" w:color="auto" w:fill="auto"/>
          </w:tcPr>
          <w:p w14:paraId="18EAB35D" w14:textId="2B06DCBF" w:rsidR="00F4290F" w:rsidRPr="00F4290F" w:rsidRDefault="00F4290F" w:rsidP="00F4290F">
            <w:pPr>
              <w:pStyle w:val="T1"/>
              <w:suppressAutoHyphens/>
              <w:spacing w:after="120"/>
              <w:rPr>
                <w:b w:val="0"/>
                <w:sz w:val="16"/>
              </w:rPr>
            </w:pPr>
            <w:r w:rsidRPr="00F4290F">
              <w:rPr>
                <w:b w:val="0"/>
                <w:sz w:val="16"/>
              </w:rPr>
              <w:t>9.3.1.22.1.2.2</w:t>
            </w:r>
          </w:p>
        </w:tc>
        <w:tc>
          <w:tcPr>
            <w:tcW w:w="635" w:type="dxa"/>
            <w:shd w:val="clear" w:color="auto" w:fill="auto"/>
          </w:tcPr>
          <w:p w14:paraId="7EEFB2F3" w14:textId="414F5FC2" w:rsidR="00F4290F" w:rsidRPr="00F4290F" w:rsidRDefault="00F4290F" w:rsidP="00F4290F">
            <w:pPr>
              <w:pStyle w:val="T1"/>
              <w:suppressAutoHyphens/>
              <w:spacing w:after="120"/>
              <w:rPr>
                <w:b w:val="0"/>
                <w:sz w:val="16"/>
              </w:rPr>
            </w:pPr>
            <w:r w:rsidRPr="00F4290F">
              <w:rPr>
                <w:b w:val="0"/>
                <w:sz w:val="16"/>
              </w:rPr>
              <w:t>95.24</w:t>
            </w:r>
          </w:p>
        </w:tc>
        <w:tc>
          <w:tcPr>
            <w:tcW w:w="2509" w:type="dxa"/>
            <w:shd w:val="clear" w:color="auto" w:fill="auto"/>
          </w:tcPr>
          <w:p w14:paraId="4CB10F02" w14:textId="1D195D2F" w:rsidR="00F4290F" w:rsidRPr="00F4290F" w:rsidRDefault="00F4290F" w:rsidP="00F4290F">
            <w:pPr>
              <w:pStyle w:val="T1"/>
              <w:suppressAutoHyphens/>
              <w:spacing w:after="120"/>
              <w:jc w:val="left"/>
              <w:rPr>
                <w:b w:val="0"/>
                <w:sz w:val="16"/>
              </w:rPr>
            </w:pPr>
            <w:proofErr w:type="gramStart"/>
            <w:r w:rsidRPr="00F4290F">
              <w:rPr>
                <w:b w:val="0"/>
                <w:sz w:val="16"/>
              </w:rPr>
              <w:t>Is</w:t>
            </w:r>
            <w:proofErr w:type="gramEnd"/>
            <w:r w:rsidRPr="00F4290F">
              <w:rPr>
                <w:b w:val="0"/>
                <w:sz w:val="16"/>
              </w:rPr>
              <w:t xml:space="preserve"> "remaining fields" "remaining subfields"? Meaning the subfields of the current User Info field? Please clarify.</w:t>
            </w:r>
          </w:p>
        </w:tc>
        <w:tc>
          <w:tcPr>
            <w:tcW w:w="2179" w:type="dxa"/>
            <w:shd w:val="clear" w:color="auto" w:fill="auto"/>
          </w:tcPr>
          <w:p w14:paraId="3F99ADF2" w14:textId="7118A764" w:rsidR="00F4290F" w:rsidRPr="00F4290F" w:rsidRDefault="00F4290F" w:rsidP="00F4290F">
            <w:pPr>
              <w:pStyle w:val="T1"/>
              <w:suppressAutoHyphens/>
              <w:spacing w:after="120"/>
              <w:jc w:val="left"/>
              <w:rPr>
                <w:b w:val="0"/>
                <w:sz w:val="16"/>
              </w:rPr>
            </w:pPr>
            <w:r w:rsidRPr="00F4290F">
              <w:rPr>
                <w:b w:val="0"/>
                <w:sz w:val="16"/>
              </w:rPr>
              <w:t>as in comment</w:t>
            </w:r>
          </w:p>
        </w:tc>
        <w:tc>
          <w:tcPr>
            <w:tcW w:w="2790" w:type="dxa"/>
            <w:shd w:val="clear" w:color="auto" w:fill="auto"/>
          </w:tcPr>
          <w:p w14:paraId="7708D971" w14:textId="77777777" w:rsidR="00F4290F" w:rsidRDefault="00F4290F" w:rsidP="00F4290F">
            <w:pPr>
              <w:pStyle w:val="T1"/>
              <w:suppressAutoHyphens/>
              <w:spacing w:after="120"/>
              <w:jc w:val="left"/>
              <w:rPr>
                <w:b w:val="0"/>
                <w:iCs/>
                <w:color w:val="000000"/>
                <w:sz w:val="16"/>
                <w:szCs w:val="16"/>
              </w:rPr>
            </w:pPr>
            <w:r>
              <w:rPr>
                <w:b w:val="0"/>
                <w:iCs/>
                <w:color w:val="000000"/>
                <w:sz w:val="16"/>
                <w:szCs w:val="16"/>
              </w:rPr>
              <w:t>Revised</w:t>
            </w:r>
          </w:p>
          <w:p w14:paraId="48FCE15D" w14:textId="77777777" w:rsidR="00F4290F" w:rsidRDefault="00F4290F" w:rsidP="00F4290F">
            <w:pPr>
              <w:pStyle w:val="T1"/>
              <w:suppressAutoHyphens/>
              <w:spacing w:after="120"/>
              <w:jc w:val="left"/>
              <w:rPr>
                <w:b w:val="0"/>
                <w:iCs/>
                <w:color w:val="000000"/>
                <w:sz w:val="16"/>
                <w:szCs w:val="16"/>
              </w:rPr>
            </w:pPr>
          </w:p>
          <w:p w14:paraId="4DE693B8" w14:textId="77777777" w:rsidR="00F4290F" w:rsidRDefault="00F4290F" w:rsidP="00F4290F">
            <w:pPr>
              <w:pStyle w:val="T1"/>
              <w:suppressAutoHyphens/>
              <w:spacing w:after="120"/>
              <w:jc w:val="left"/>
              <w:rPr>
                <w:b w:val="0"/>
                <w:iCs/>
                <w:color w:val="000000"/>
                <w:sz w:val="16"/>
                <w:szCs w:val="16"/>
              </w:rPr>
            </w:pPr>
            <w:r>
              <w:rPr>
                <w:b w:val="0"/>
                <w:iCs/>
                <w:color w:val="000000"/>
                <w:sz w:val="16"/>
                <w:szCs w:val="16"/>
              </w:rPr>
              <w:t>Agree with the commenter in principle</w:t>
            </w:r>
          </w:p>
          <w:p w14:paraId="0A159642" w14:textId="5DE448A9" w:rsidR="00F4290F" w:rsidRDefault="00F4290F" w:rsidP="00F4290F">
            <w:pPr>
              <w:pStyle w:val="T1"/>
              <w:suppressAutoHyphens/>
              <w:spacing w:after="120"/>
              <w:jc w:val="left"/>
              <w:rPr>
                <w:b w:val="0"/>
                <w:iCs/>
                <w:color w:val="000000"/>
                <w:sz w:val="16"/>
                <w:szCs w:val="16"/>
              </w:rPr>
            </w:pPr>
          </w:p>
          <w:p w14:paraId="19C45456" w14:textId="6C3DFE4C" w:rsidR="00421788" w:rsidRDefault="00421788" w:rsidP="00F4290F">
            <w:pPr>
              <w:pStyle w:val="T1"/>
              <w:suppressAutoHyphens/>
              <w:spacing w:after="120"/>
              <w:jc w:val="left"/>
              <w:rPr>
                <w:b w:val="0"/>
                <w:iCs/>
                <w:color w:val="000000"/>
                <w:sz w:val="16"/>
                <w:szCs w:val="16"/>
              </w:rPr>
            </w:pPr>
            <w:r>
              <w:rPr>
                <w:b w:val="0"/>
                <w:iCs/>
                <w:color w:val="000000"/>
                <w:sz w:val="16"/>
                <w:szCs w:val="16"/>
              </w:rPr>
              <w:t>Renamed fields with subfield.</w:t>
            </w:r>
          </w:p>
          <w:p w14:paraId="1702B4F1" w14:textId="77777777" w:rsidR="00421788" w:rsidRDefault="00421788" w:rsidP="00F4290F">
            <w:pPr>
              <w:pStyle w:val="T1"/>
              <w:suppressAutoHyphens/>
              <w:spacing w:after="120"/>
              <w:jc w:val="left"/>
              <w:rPr>
                <w:b w:val="0"/>
                <w:iCs/>
                <w:color w:val="000000"/>
                <w:sz w:val="16"/>
                <w:szCs w:val="16"/>
              </w:rPr>
            </w:pPr>
          </w:p>
          <w:p w14:paraId="05B2FE2D" w14:textId="66E28465" w:rsidR="00F4290F" w:rsidRDefault="00F4290F" w:rsidP="00F4290F">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DC4716">
              <w:rPr>
                <w:b w:val="0"/>
                <w:iCs/>
                <w:color w:val="000000"/>
                <w:sz w:val="16"/>
                <w:szCs w:val="16"/>
              </w:rPr>
              <w:t>1488rx</w:t>
            </w:r>
            <w:r>
              <w:rPr>
                <w:b w:val="0"/>
                <w:iCs/>
                <w:color w:val="000000"/>
                <w:sz w:val="16"/>
                <w:szCs w:val="16"/>
              </w:rPr>
              <w:t xml:space="preserve"> tagged as #7688</w:t>
            </w:r>
          </w:p>
        </w:tc>
      </w:tr>
      <w:tr w:rsidR="00611EC6" w:rsidRPr="00955C14" w14:paraId="259058B6" w14:textId="77777777" w:rsidTr="00F31F09">
        <w:trPr>
          <w:trHeight w:val="449"/>
        </w:trPr>
        <w:tc>
          <w:tcPr>
            <w:tcW w:w="587" w:type="dxa"/>
            <w:shd w:val="clear" w:color="auto" w:fill="auto"/>
          </w:tcPr>
          <w:p w14:paraId="41AB2F01" w14:textId="4015DDBF" w:rsidR="00611EC6" w:rsidRPr="00611EC6" w:rsidRDefault="00611EC6" w:rsidP="00611EC6">
            <w:pPr>
              <w:pStyle w:val="T1"/>
              <w:suppressAutoHyphens/>
              <w:spacing w:after="120"/>
              <w:rPr>
                <w:b w:val="0"/>
                <w:sz w:val="16"/>
              </w:rPr>
            </w:pPr>
            <w:r w:rsidRPr="00611EC6">
              <w:rPr>
                <w:b w:val="0"/>
                <w:sz w:val="16"/>
              </w:rPr>
              <w:t>7689</w:t>
            </w:r>
          </w:p>
        </w:tc>
        <w:tc>
          <w:tcPr>
            <w:tcW w:w="1034" w:type="dxa"/>
            <w:shd w:val="clear" w:color="auto" w:fill="auto"/>
          </w:tcPr>
          <w:p w14:paraId="5F370AEC" w14:textId="21E8D197" w:rsidR="00611EC6" w:rsidRPr="00611EC6" w:rsidRDefault="00611EC6" w:rsidP="00611EC6">
            <w:pPr>
              <w:pStyle w:val="T1"/>
              <w:suppressAutoHyphens/>
              <w:spacing w:after="120"/>
              <w:rPr>
                <w:b w:val="0"/>
                <w:sz w:val="16"/>
              </w:rPr>
            </w:pPr>
            <w:r w:rsidRPr="00611EC6">
              <w:rPr>
                <w:b w:val="0"/>
                <w:sz w:val="16"/>
              </w:rPr>
              <w:t>Xiaofei Wang</w:t>
            </w:r>
          </w:p>
        </w:tc>
        <w:tc>
          <w:tcPr>
            <w:tcW w:w="976" w:type="dxa"/>
            <w:shd w:val="clear" w:color="auto" w:fill="auto"/>
          </w:tcPr>
          <w:p w14:paraId="5DAAE1E4" w14:textId="7BBD423A" w:rsidR="00611EC6" w:rsidRPr="00611EC6" w:rsidRDefault="00611EC6" w:rsidP="00611EC6">
            <w:pPr>
              <w:pStyle w:val="T1"/>
              <w:suppressAutoHyphens/>
              <w:spacing w:after="120"/>
              <w:rPr>
                <w:b w:val="0"/>
                <w:sz w:val="16"/>
              </w:rPr>
            </w:pPr>
            <w:r w:rsidRPr="00611EC6">
              <w:rPr>
                <w:b w:val="0"/>
                <w:sz w:val="16"/>
              </w:rPr>
              <w:t>9.3.1.22.1.2.2</w:t>
            </w:r>
          </w:p>
        </w:tc>
        <w:tc>
          <w:tcPr>
            <w:tcW w:w="635" w:type="dxa"/>
            <w:shd w:val="clear" w:color="auto" w:fill="auto"/>
          </w:tcPr>
          <w:p w14:paraId="7FA8BFB7" w14:textId="26A2AA00" w:rsidR="00611EC6" w:rsidRPr="00611EC6" w:rsidRDefault="00611EC6" w:rsidP="00611EC6">
            <w:pPr>
              <w:pStyle w:val="T1"/>
              <w:suppressAutoHyphens/>
              <w:spacing w:after="120"/>
              <w:rPr>
                <w:b w:val="0"/>
                <w:sz w:val="16"/>
              </w:rPr>
            </w:pPr>
            <w:r w:rsidRPr="00611EC6">
              <w:rPr>
                <w:b w:val="0"/>
                <w:sz w:val="16"/>
              </w:rPr>
              <w:t>95.30</w:t>
            </w:r>
          </w:p>
        </w:tc>
        <w:tc>
          <w:tcPr>
            <w:tcW w:w="2509" w:type="dxa"/>
            <w:shd w:val="clear" w:color="auto" w:fill="auto"/>
          </w:tcPr>
          <w:p w14:paraId="07CFD229" w14:textId="49609073" w:rsidR="00611EC6" w:rsidRPr="00611EC6" w:rsidRDefault="00611EC6" w:rsidP="00611EC6">
            <w:pPr>
              <w:pStyle w:val="T1"/>
              <w:suppressAutoHyphens/>
              <w:spacing w:after="120"/>
              <w:jc w:val="left"/>
              <w:rPr>
                <w:b w:val="0"/>
                <w:sz w:val="16"/>
              </w:rPr>
            </w:pPr>
            <w:r w:rsidRPr="00611EC6">
              <w:rPr>
                <w:b w:val="0"/>
                <w:sz w:val="16"/>
              </w:rPr>
              <w:t>A comma is needed between "frame" and "along" to make this sentence more readable.</w:t>
            </w:r>
          </w:p>
        </w:tc>
        <w:tc>
          <w:tcPr>
            <w:tcW w:w="2179" w:type="dxa"/>
            <w:shd w:val="clear" w:color="auto" w:fill="auto"/>
          </w:tcPr>
          <w:p w14:paraId="4ABE19FA" w14:textId="18926C70" w:rsidR="00611EC6" w:rsidRPr="00611EC6" w:rsidRDefault="00611EC6" w:rsidP="00611EC6">
            <w:pPr>
              <w:pStyle w:val="T1"/>
              <w:suppressAutoHyphens/>
              <w:spacing w:after="120"/>
              <w:jc w:val="left"/>
              <w:rPr>
                <w:b w:val="0"/>
                <w:sz w:val="16"/>
              </w:rPr>
            </w:pPr>
            <w:r w:rsidRPr="00611EC6">
              <w:rPr>
                <w:b w:val="0"/>
                <w:sz w:val="16"/>
              </w:rPr>
              <w:t>as in comment</w:t>
            </w:r>
          </w:p>
        </w:tc>
        <w:tc>
          <w:tcPr>
            <w:tcW w:w="2790" w:type="dxa"/>
            <w:shd w:val="clear" w:color="auto" w:fill="auto"/>
          </w:tcPr>
          <w:p w14:paraId="2DE4D26E" w14:textId="1F50D04E" w:rsidR="00611EC6" w:rsidRDefault="00611EC6" w:rsidP="00611EC6">
            <w:pPr>
              <w:pStyle w:val="T1"/>
              <w:suppressAutoHyphens/>
              <w:spacing w:after="120"/>
              <w:jc w:val="left"/>
              <w:rPr>
                <w:b w:val="0"/>
                <w:iCs/>
                <w:color w:val="000000"/>
                <w:sz w:val="16"/>
                <w:szCs w:val="16"/>
              </w:rPr>
            </w:pPr>
            <w:r>
              <w:rPr>
                <w:b w:val="0"/>
                <w:iCs/>
                <w:color w:val="000000"/>
                <w:sz w:val="16"/>
                <w:szCs w:val="16"/>
              </w:rPr>
              <w:t>Revised</w:t>
            </w:r>
          </w:p>
          <w:p w14:paraId="7A53FFCC" w14:textId="77777777" w:rsidR="00CD664D" w:rsidRDefault="00CD664D" w:rsidP="00611EC6">
            <w:pPr>
              <w:pStyle w:val="T1"/>
              <w:suppressAutoHyphens/>
              <w:spacing w:after="120"/>
              <w:jc w:val="left"/>
              <w:rPr>
                <w:b w:val="0"/>
                <w:iCs/>
                <w:color w:val="000000"/>
                <w:sz w:val="16"/>
                <w:szCs w:val="16"/>
              </w:rPr>
            </w:pPr>
          </w:p>
          <w:p w14:paraId="7BD8ED84" w14:textId="40CD4E74" w:rsidR="00611EC6" w:rsidRDefault="00CD664D" w:rsidP="00611EC6">
            <w:pPr>
              <w:pStyle w:val="T1"/>
              <w:suppressAutoHyphens/>
              <w:spacing w:after="120"/>
              <w:jc w:val="left"/>
              <w:rPr>
                <w:b w:val="0"/>
                <w:iCs/>
                <w:color w:val="000000"/>
                <w:sz w:val="16"/>
                <w:szCs w:val="16"/>
              </w:rPr>
            </w:pPr>
            <w:r w:rsidRPr="00CD664D">
              <w:rPr>
                <w:b w:val="0"/>
                <w:iCs/>
                <w:color w:val="000000"/>
                <w:sz w:val="16"/>
                <w:szCs w:val="16"/>
              </w:rPr>
              <w:t xml:space="preserve">A comma </w:t>
            </w:r>
            <w:r>
              <w:rPr>
                <w:b w:val="0"/>
                <w:iCs/>
                <w:color w:val="000000"/>
                <w:sz w:val="16"/>
                <w:szCs w:val="16"/>
              </w:rPr>
              <w:t>has been</w:t>
            </w:r>
            <w:r w:rsidRPr="00CD664D">
              <w:rPr>
                <w:b w:val="0"/>
                <w:iCs/>
                <w:color w:val="000000"/>
                <w:sz w:val="16"/>
                <w:szCs w:val="16"/>
              </w:rPr>
              <w:t xml:space="preserve"> </w:t>
            </w:r>
            <w:r>
              <w:rPr>
                <w:b w:val="0"/>
                <w:iCs/>
                <w:color w:val="000000"/>
                <w:sz w:val="16"/>
                <w:szCs w:val="16"/>
              </w:rPr>
              <w:t>added</w:t>
            </w:r>
            <w:r w:rsidRPr="00CD664D">
              <w:rPr>
                <w:b w:val="0"/>
                <w:iCs/>
                <w:color w:val="000000"/>
                <w:sz w:val="16"/>
                <w:szCs w:val="16"/>
              </w:rPr>
              <w:t xml:space="preserve"> between "frame" and "along" </w:t>
            </w:r>
          </w:p>
          <w:p w14:paraId="39689F03" w14:textId="77777777" w:rsidR="00CD664D" w:rsidRDefault="00CD664D" w:rsidP="00611EC6">
            <w:pPr>
              <w:pStyle w:val="T1"/>
              <w:suppressAutoHyphens/>
              <w:spacing w:after="120"/>
              <w:jc w:val="left"/>
              <w:rPr>
                <w:b w:val="0"/>
                <w:iCs/>
                <w:color w:val="000000"/>
                <w:sz w:val="16"/>
                <w:szCs w:val="16"/>
              </w:rPr>
            </w:pPr>
          </w:p>
          <w:p w14:paraId="79F776AA" w14:textId="1F0674C8" w:rsidR="00611EC6" w:rsidRDefault="00611EC6" w:rsidP="00611EC6">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DC4716">
              <w:rPr>
                <w:b w:val="0"/>
                <w:iCs/>
                <w:color w:val="000000"/>
                <w:sz w:val="16"/>
                <w:szCs w:val="16"/>
              </w:rPr>
              <w:t>1488rx</w:t>
            </w:r>
            <w:r>
              <w:rPr>
                <w:b w:val="0"/>
                <w:iCs/>
                <w:color w:val="000000"/>
                <w:sz w:val="16"/>
                <w:szCs w:val="16"/>
              </w:rPr>
              <w:t xml:space="preserve"> tagged as #7689</w:t>
            </w:r>
          </w:p>
        </w:tc>
      </w:tr>
      <w:tr w:rsidR="00CD664D" w:rsidRPr="00955C14" w14:paraId="2C22B5E8" w14:textId="77777777" w:rsidTr="00F31F09">
        <w:trPr>
          <w:trHeight w:val="449"/>
        </w:trPr>
        <w:tc>
          <w:tcPr>
            <w:tcW w:w="587" w:type="dxa"/>
            <w:shd w:val="clear" w:color="auto" w:fill="auto"/>
          </w:tcPr>
          <w:p w14:paraId="3B841CD8" w14:textId="0C2568D4" w:rsidR="00CD664D" w:rsidRPr="00CD664D" w:rsidRDefault="00CD664D" w:rsidP="00CD664D">
            <w:pPr>
              <w:pStyle w:val="T1"/>
              <w:suppressAutoHyphens/>
              <w:spacing w:after="120"/>
              <w:rPr>
                <w:b w:val="0"/>
                <w:sz w:val="16"/>
              </w:rPr>
            </w:pPr>
            <w:r w:rsidRPr="00CD664D">
              <w:rPr>
                <w:b w:val="0"/>
                <w:sz w:val="16"/>
              </w:rPr>
              <w:lastRenderedPageBreak/>
              <w:t>4506</w:t>
            </w:r>
          </w:p>
        </w:tc>
        <w:tc>
          <w:tcPr>
            <w:tcW w:w="1034" w:type="dxa"/>
            <w:shd w:val="clear" w:color="auto" w:fill="auto"/>
          </w:tcPr>
          <w:p w14:paraId="56535D7D" w14:textId="123337E1" w:rsidR="00CD664D" w:rsidRPr="00CD664D" w:rsidRDefault="00CD664D" w:rsidP="00CD664D">
            <w:pPr>
              <w:pStyle w:val="T1"/>
              <w:suppressAutoHyphens/>
              <w:spacing w:after="120"/>
              <w:rPr>
                <w:b w:val="0"/>
                <w:sz w:val="16"/>
              </w:rPr>
            </w:pPr>
            <w:r w:rsidRPr="00CD664D">
              <w:rPr>
                <w:b w:val="0"/>
                <w:sz w:val="16"/>
              </w:rPr>
              <w:t>Bin Tian</w:t>
            </w:r>
          </w:p>
        </w:tc>
        <w:tc>
          <w:tcPr>
            <w:tcW w:w="976" w:type="dxa"/>
            <w:shd w:val="clear" w:color="auto" w:fill="auto"/>
          </w:tcPr>
          <w:p w14:paraId="57366823" w14:textId="51F36251" w:rsidR="00CD664D" w:rsidRPr="00CD664D" w:rsidRDefault="00CD664D" w:rsidP="00CD664D">
            <w:pPr>
              <w:pStyle w:val="T1"/>
              <w:suppressAutoHyphens/>
              <w:spacing w:after="120"/>
              <w:rPr>
                <w:b w:val="0"/>
                <w:sz w:val="16"/>
              </w:rPr>
            </w:pPr>
            <w:r w:rsidRPr="00CD664D">
              <w:rPr>
                <w:b w:val="0"/>
                <w:sz w:val="16"/>
              </w:rPr>
              <w:t>9.3.1.22.1.2.2</w:t>
            </w:r>
          </w:p>
        </w:tc>
        <w:tc>
          <w:tcPr>
            <w:tcW w:w="635" w:type="dxa"/>
            <w:shd w:val="clear" w:color="auto" w:fill="auto"/>
          </w:tcPr>
          <w:p w14:paraId="5D45FDD9" w14:textId="010FA462" w:rsidR="00CD664D" w:rsidRPr="00CD664D" w:rsidRDefault="00CD664D" w:rsidP="00CD664D">
            <w:pPr>
              <w:pStyle w:val="T1"/>
              <w:suppressAutoHyphens/>
              <w:spacing w:after="120"/>
              <w:rPr>
                <w:b w:val="0"/>
                <w:sz w:val="16"/>
              </w:rPr>
            </w:pPr>
            <w:r w:rsidRPr="00CD664D">
              <w:rPr>
                <w:b w:val="0"/>
                <w:sz w:val="16"/>
              </w:rPr>
              <w:t>95.30</w:t>
            </w:r>
          </w:p>
        </w:tc>
        <w:tc>
          <w:tcPr>
            <w:tcW w:w="2509" w:type="dxa"/>
            <w:shd w:val="clear" w:color="auto" w:fill="auto"/>
          </w:tcPr>
          <w:p w14:paraId="612866B1" w14:textId="5021E6BE" w:rsidR="00CD664D" w:rsidRPr="00CD664D" w:rsidRDefault="00CD664D" w:rsidP="00CD664D">
            <w:pPr>
              <w:pStyle w:val="T1"/>
              <w:suppressAutoHyphens/>
              <w:spacing w:after="120"/>
              <w:jc w:val="left"/>
              <w:rPr>
                <w:b w:val="0"/>
                <w:sz w:val="16"/>
              </w:rPr>
            </w:pPr>
            <w:r w:rsidRPr="00CD664D">
              <w:rPr>
                <w:b w:val="0"/>
                <w:sz w:val="16"/>
              </w:rPr>
              <w:t xml:space="preserve">Sentence is too long and twisted.  Need to be </w:t>
            </w:r>
            <w:proofErr w:type="spellStart"/>
            <w:r w:rsidRPr="00CD664D">
              <w:rPr>
                <w:b w:val="0"/>
                <w:sz w:val="16"/>
              </w:rPr>
              <w:t>rephreased</w:t>
            </w:r>
            <w:proofErr w:type="spellEnd"/>
          </w:p>
        </w:tc>
        <w:tc>
          <w:tcPr>
            <w:tcW w:w="2179" w:type="dxa"/>
            <w:shd w:val="clear" w:color="auto" w:fill="auto"/>
          </w:tcPr>
          <w:p w14:paraId="65F86D9D" w14:textId="3F9DE822" w:rsidR="00CD664D" w:rsidRPr="00CD664D" w:rsidRDefault="00CD664D" w:rsidP="00CD664D">
            <w:pPr>
              <w:pStyle w:val="T1"/>
              <w:suppressAutoHyphens/>
              <w:spacing w:after="120"/>
              <w:jc w:val="left"/>
              <w:rPr>
                <w:b w:val="0"/>
                <w:sz w:val="16"/>
              </w:rPr>
            </w:pPr>
            <w:r w:rsidRPr="00CD664D">
              <w:rPr>
                <w:b w:val="0"/>
                <w:sz w:val="16"/>
              </w:rPr>
              <w:t>as in the comment.</w:t>
            </w:r>
          </w:p>
        </w:tc>
        <w:tc>
          <w:tcPr>
            <w:tcW w:w="2790" w:type="dxa"/>
            <w:shd w:val="clear" w:color="auto" w:fill="auto"/>
          </w:tcPr>
          <w:p w14:paraId="5C90D281" w14:textId="77777777" w:rsidR="00CD664D" w:rsidRDefault="00CD664D" w:rsidP="00CD664D">
            <w:pPr>
              <w:pStyle w:val="T1"/>
              <w:suppressAutoHyphens/>
              <w:spacing w:after="120"/>
              <w:jc w:val="left"/>
              <w:rPr>
                <w:b w:val="0"/>
                <w:iCs/>
                <w:color w:val="000000"/>
                <w:sz w:val="16"/>
                <w:szCs w:val="16"/>
              </w:rPr>
            </w:pPr>
            <w:r>
              <w:rPr>
                <w:b w:val="0"/>
                <w:iCs/>
                <w:color w:val="000000"/>
                <w:sz w:val="16"/>
                <w:szCs w:val="16"/>
              </w:rPr>
              <w:t>Revised</w:t>
            </w:r>
          </w:p>
          <w:p w14:paraId="05B5C8AF" w14:textId="77777777" w:rsidR="00CD664D" w:rsidRDefault="00CD664D" w:rsidP="00CD664D">
            <w:pPr>
              <w:pStyle w:val="T1"/>
              <w:suppressAutoHyphens/>
              <w:spacing w:after="120"/>
              <w:jc w:val="left"/>
              <w:rPr>
                <w:b w:val="0"/>
                <w:iCs/>
                <w:color w:val="000000"/>
                <w:sz w:val="16"/>
                <w:szCs w:val="16"/>
              </w:rPr>
            </w:pPr>
          </w:p>
          <w:p w14:paraId="1568AF5E" w14:textId="77777777" w:rsidR="00BD5D32" w:rsidRDefault="00BD5D32" w:rsidP="00BD5D32">
            <w:pPr>
              <w:pStyle w:val="T1"/>
              <w:suppressAutoHyphens/>
              <w:spacing w:after="120"/>
              <w:jc w:val="left"/>
              <w:rPr>
                <w:b w:val="0"/>
                <w:iCs/>
                <w:color w:val="000000"/>
                <w:sz w:val="16"/>
                <w:szCs w:val="16"/>
              </w:rPr>
            </w:pPr>
            <w:r w:rsidRPr="00CD664D">
              <w:rPr>
                <w:b w:val="0"/>
                <w:iCs/>
                <w:color w:val="000000"/>
                <w:sz w:val="16"/>
                <w:szCs w:val="16"/>
              </w:rPr>
              <w:t xml:space="preserve">A comma </w:t>
            </w:r>
            <w:r>
              <w:rPr>
                <w:b w:val="0"/>
                <w:iCs/>
                <w:color w:val="000000"/>
                <w:sz w:val="16"/>
                <w:szCs w:val="16"/>
              </w:rPr>
              <w:t>has been</w:t>
            </w:r>
            <w:r w:rsidRPr="00CD664D">
              <w:rPr>
                <w:b w:val="0"/>
                <w:iCs/>
                <w:color w:val="000000"/>
                <w:sz w:val="16"/>
                <w:szCs w:val="16"/>
              </w:rPr>
              <w:t xml:space="preserve"> </w:t>
            </w:r>
            <w:r>
              <w:rPr>
                <w:b w:val="0"/>
                <w:iCs/>
                <w:color w:val="000000"/>
                <w:sz w:val="16"/>
                <w:szCs w:val="16"/>
              </w:rPr>
              <w:t>added</w:t>
            </w:r>
            <w:r w:rsidRPr="00CD664D">
              <w:rPr>
                <w:b w:val="0"/>
                <w:iCs/>
                <w:color w:val="000000"/>
                <w:sz w:val="16"/>
                <w:szCs w:val="16"/>
              </w:rPr>
              <w:t xml:space="preserve"> between "frame" and "along" </w:t>
            </w:r>
          </w:p>
          <w:p w14:paraId="6C1C5F65" w14:textId="77777777" w:rsidR="00BD5D32" w:rsidRDefault="00BD5D32" w:rsidP="00BD5D32">
            <w:pPr>
              <w:pStyle w:val="T1"/>
              <w:suppressAutoHyphens/>
              <w:spacing w:after="120"/>
              <w:jc w:val="left"/>
              <w:rPr>
                <w:b w:val="0"/>
                <w:iCs/>
                <w:color w:val="000000"/>
                <w:sz w:val="16"/>
                <w:szCs w:val="16"/>
              </w:rPr>
            </w:pPr>
          </w:p>
          <w:p w14:paraId="06920DA9" w14:textId="7DDD56D8" w:rsidR="00CD664D" w:rsidRDefault="00BD5D32" w:rsidP="00CD664D">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DC4716">
              <w:rPr>
                <w:b w:val="0"/>
                <w:iCs/>
                <w:color w:val="000000"/>
                <w:sz w:val="16"/>
                <w:szCs w:val="16"/>
              </w:rPr>
              <w:t>1488rx</w:t>
            </w:r>
            <w:r>
              <w:rPr>
                <w:b w:val="0"/>
                <w:iCs/>
                <w:color w:val="000000"/>
                <w:sz w:val="16"/>
                <w:szCs w:val="16"/>
              </w:rPr>
              <w:t xml:space="preserve"> tagged as </w:t>
            </w:r>
            <w:r w:rsidRPr="00BD5D32">
              <w:rPr>
                <w:bCs/>
                <w:iCs/>
                <w:color w:val="000000"/>
                <w:sz w:val="16"/>
                <w:szCs w:val="16"/>
              </w:rPr>
              <w:t>#7689</w:t>
            </w:r>
          </w:p>
        </w:tc>
      </w:tr>
      <w:tr w:rsidR="00806FD4" w:rsidRPr="00955C14" w14:paraId="47FC0771" w14:textId="77777777" w:rsidTr="00F31F09">
        <w:trPr>
          <w:trHeight w:val="449"/>
        </w:trPr>
        <w:tc>
          <w:tcPr>
            <w:tcW w:w="587" w:type="dxa"/>
            <w:shd w:val="clear" w:color="auto" w:fill="auto"/>
          </w:tcPr>
          <w:p w14:paraId="016EA9DC" w14:textId="73322BDD" w:rsidR="00806FD4" w:rsidRPr="00806FD4" w:rsidRDefault="00806FD4" w:rsidP="00806FD4">
            <w:pPr>
              <w:pStyle w:val="T1"/>
              <w:suppressAutoHyphens/>
              <w:spacing w:after="120"/>
              <w:rPr>
                <w:b w:val="0"/>
                <w:sz w:val="16"/>
              </w:rPr>
            </w:pPr>
            <w:r w:rsidRPr="00806FD4">
              <w:rPr>
                <w:b w:val="0"/>
                <w:sz w:val="16"/>
              </w:rPr>
              <w:t>7029</w:t>
            </w:r>
          </w:p>
        </w:tc>
        <w:tc>
          <w:tcPr>
            <w:tcW w:w="1034" w:type="dxa"/>
            <w:shd w:val="clear" w:color="auto" w:fill="auto"/>
          </w:tcPr>
          <w:p w14:paraId="0D77059D" w14:textId="66C9C281" w:rsidR="00806FD4" w:rsidRPr="00806FD4" w:rsidRDefault="00806FD4" w:rsidP="00806FD4">
            <w:pPr>
              <w:pStyle w:val="T1"/>
              <w:suppressAutoHyphens/>
              <w:spacing w:after="120"/>
              <w:rPr>
                <w:b w:val="0"/>
                <w:sz w:val="16"/>
              </w:rPr>
            </w:pPr>
            <w:r w:rsidRPr="00806FD4">
              <w:rPr>
                <w:b w:val="0"/>
                <w:sz w:val="16"/>
              </w:rPr>
              <w:t>Sigurd Schelstraete</w:t>
            </w:r>
          </w:p>
        </w:tc>
        <w:tc>
          <w:tcPr>
            <w:tcW w:w="976" w:type="dxa"/>
            <w:shd w:val="clear" w:color="auto" w:fill="auto"/>
          </w:tcPr>
          <w:p w14:paraId="2A1EFD5A" w14:textId="6537CD91" w:rsidR="00806FD4" w:rsidRPr="00806FD4" w:rsidRDefault="00806FD4" w:rsidP="00806FD4">
            <w:pPr>
              <w:pStyle w:val="T1"/>
              <w:suppressAutoHyphens/>
              <w:spacing w:after="120"/>
              <w:rPr>
                <w:b w:val="0"/>
                <w:sz w:val="16"/>
              </w:rPr>
            </w:pPr>
            <w:r w:rsidRPr="00806FD4">
              <w:rPr>
                <w:b w:val="0"/>
                <w:sz w:val="16"/>
              </w:rPr>
              <w:t>9.3.1.22.1.2.2</w:t>
            </w:r>
          </w:p>
        </w:tc>
        <w:tc>
          <w:tcPr>
            <w:tcW w:w="635" w:type="dxa"/>
            <w:shd w:val="clear" w:color="auto" w:fill="auto"/>
          </w:tcPr>
          <w:p w14:paraId="01EA3636" w14:textId="28D61370" w:rsidR="00806FD4" w:rsidRPr="00806FD4" w:rsidRDefault="00806FD4" w:rsidP="00806FD4">
            <w:pPr>
              <w:pStyle w:val="T1"/>
              <w:suppressAutoHyphens/>
              <w:spacing w:after="120"/>
              <w:rPr>
                <w:b w:val="0"/>
                <w:sz w:val="16"/>
              </w:rPr>
            </w:pPr>
            <w:r w:rsidRPr="00806FD4">
              <w:rPr>
                <w:b w:val="0"/>
                <w:sz w:val="16"/>
              </w:rPr>
              <w:t>96.59</w:t>
            </w:r>
          </w:p>
        </w:tc>
        <w:tc>
          <w:tcPr>
            <w:tcW w:w="2509" w:type="dxa"/>
            <w:shd w:val="clear" w:color="auto" w:fill="auto"/>
          </w:tcPr>
          <w:p w14:paraId="112E5C8C" w14:textId="37B46869" w:rsidR="00806FD4" w:rsidRPr="00806FD4" w:rsidRDefault="00806FD4" w:rsidP="00806FD4">
            <w:pPr>
              <w:pStyle w:val="T1"/>
              <w:suppressAutoHyphens/>
              <w:spacing w:after="120"/>
              <w:jc w:val="left"/>
              <w:rPr>
                <w:b w:val="0"/>
                <w:sz w:val="16"/>
              </w:rPr>
            </w:pPr>
            <w:r w:rsidRPr="00806FD4">
              <w:rPr>
                <w:b w:val="0"/>
                <w:sz w:val="16"/>
              </w:rPr>
              <w:t>"0-1: 160 MHz segment where the RU is located" is ambiguous. Replace with "0 for primary 160 MHz, 1 for secondary 160 MHz". (</w:t>
            </w:r>
            <w:proofErr w:type="gramStart"/>
            <w:r w:rsidRPr="00806FD4">
              <w:rPr>
                <w:b w:val="0"/>
                <w:sz w:val="16"/>
              </w:rPr>
              <w:t>several</w:t>
            </w:r>
            <w:proofErr w:type="gramEnd"/>
            <w:r w:rsidRPr="00806FD4">
              <w:rPr>
                <w:b w:val="0"/>
                <w:sz w:val="16"/>
              </w:rPr>
              <w:t xml:space="preserve"> instances). In fact, it would be better to always have this column shown separately, not merged with "B0 of RU allocation subfield"</w:t>
            </w:r>
          </w:p>
        </w:tc>
        <w:tc>
          <w:tcPr>
            <w:tcW w:w="2179" w:type="dxa"/>
            <w:shd w:val="clear" w:color="auto" w:fill="auto"/>
          </w:tcPr>
          <w:p w14:paraId="3AA1150E" w14:textId="1F164AE1" w:rsidR="00806FD4" w:rsidRPr="00806FD4" w:rsidRDefault="00806FD4" w:rsidP="00806FD4">
            <w:pPr>
              <w:pStyle w:val="T1"/>
              <w:suppressAutoHyphens/>
              <w:spacing w:after="120"/>
              <w:jc w:val="left"/>
              <w:rPr>
                <w:b w:val="0"/>
                <w:sz w:val="16"/>
              </w:rPr>
            </w:pPr>
            <w:r w:rsidRPr="00806FD4">
              <w:rPr>
                <w:b w:val="0"/>
                <w:sz w:val="16"/>
              </w:rPr>
              <w:t>See comment</w:t>
            </w:r>
          </w:p>
        </w:tc>
        <w:tc>
          <w:tcPr>
            <w:tcW w:w="2790" w:type="dxa"/>
            <w:shd w:val="clear" w:color="auto" w:fill="auto"/>
          </w:tcPr>
          <w:p w14:paraId="2D8F7C97" w14:textId="77777777" w:rsidR="00806FD4" w:rsidRDefault="00806FD4" w:rsidP="00806FD4">
            <w:pPr>
              <w:pStyle w:val="T1"/>
              <w:suppressAutoHyphens/>
              <w:spacing w:after="120"/>
              <w:jc w:val="left"/>
              <w:rPr>
                <w:b w:val="0"/>
                <w:iCs/>
                <w:color w:val="000000"/>
                <w:sz w:val="16"/>
                <w:szCs w:val="16"/>
              </w:rPr>
            </w:pPr>
            <w:r>
              <w:rPr>
                <w:b w:val="0"/>
                <w:iCs/>
                <w:color w:val="000000"/>
                <w:sz w:val="16"/>
                <w:szCs w:val="16"/>
              </w:rPr>
              <w:t>Revised</w:t>
            </w:r>
          </w:p>
          <w:p w14:paraId="725E37B7" w14:textId="77777777" w:rsidR="00806FD4" w:rsidRDefault="00806FD4" w:rsidP="00806FD4">
            <w:pPr>
              <w:pStyle w:val="T1"/>
              <w:suppressAutoHyphens/>
              <w:spacing w:after="120"/>
              <w:jc w:val="left"/>
              <w:rPr>
                <w:b w:val="0"/>
                <w:iCs/>
                <w:color w:val="000000"/>
                <w:sz w:val="16"/>
                <w:szCs w:val="16"/>
              </w:rPr>
            </w:pPr>
          </w:p>
          <w:p w14:paraId="67E1CBB1" w14:textId="77777777" w:rsidR="003125E3" w:rsidRDefault="003125E3" w:rsidP="003125E3">
            <w:pPr>
              <w:pStyle w:val="T1"/>
              <w:suppressAutoHyphens/>
              <w:spacing w:after="120"/>
              <w:jc w:val="left"/>
              <w:rPr>
                <w:b w:val="0"/>
                <w:iCs/>
                <w:color w:val="000000"/>
                <w:sz w:val="16"/>
                <w:szCs w:val="16"/>
              </w:rPr>
            </w:pPr>
            <w:r>
              <w:rPr>
                <w:b w:val="0"/>
                <w:iCs/>
                <w:color w:val="000000"/>
                <w:sz w:val="16"/>
                <w:szCs w:val="16"/>
              </w:rPr>
              <w:t xml:space="preserve">D1.1 has the following context-sensitive description for the PS160 subfield: </w:t>
            </w:r>
          </w:p>
          <w:p w14:paraId="5C5031F2" w14:textId="671D7C62" w:rsidR="003125E3" w:rsidRDefault="003125E3" w:rsidP="003125E3">
            <w:pPr>
              <w:pStyle w:val="T1"/>
              <w:suppressAutoHyphens/>
              <w:spacing w:after="120"/>
              <w:jc w:val="left"/>
              <w:rPr>
                <w:b w:val="0"/>
                <w:iCs/>
                <w:color w:val="000000"/>
                <w:sz w:val="16"/>
                <w:szCs w:val="16"/>
              </w:rPr>
            </w:pPr>
            <w:r>
              <w:rPr>
                <w:b w:val="0"/>
                <w:iCs/>
                <w:color w:val="000000"/>
                <w:sz w:val="16"/>
                <w:szCs w:val="16"/>
              </w:rPr>
              <w:t>“</w:t>
            </w:r>
            <w:r w:rsidRPr="006A6AFC">
              <w:rPr>
                <w:b w:val="0"/>
                <w:iCs/>
                <w:color w:val="000000"/>
                <w:sz w:val="16"/>
                <w:szCs w:val="16"/>
              </w:rPr>
              <w:t>If the size of RU/MRU is smaller than or equal to 2</w:t>
            </w:r>
            <w:r>
              <w:rPr>
                <w:b w:val="0"/>
                <w:iCs/>
                <w:color w:val="000000"/>
                <w:sz w:val="16"/>
                <w:szCs w:val="16"/>
              </w:rPr>
              <w:t>x</w:t>
            </w:r>
            <w:r w:rsidRPr="006A6AFC">
              <w:rPr>
                <w:b w:val="0"/>
                <w:iCs/>
                <w:color w:val="000000"/>
                <w:sz w:val="16"/>
                <w:szCs w:val="16"/>
              </w:rPr>
              <w:t>996-tone, then PS160 subfield is set to 0 to indicate that RU/MRU allocation applies to the primary 160 MHz channel and set to 1 to indicate that RU/MRU allocation applies to the secondary 160 MHz channel. Otherwise, it is used to indicate the RU/MRU index along with the RU Allocation subfield.</w:t>
            </w:r>
            <w:r>
              <w:rPr>
                <w:b w:val="0"/>
                <w:iCs/>
                <w:color w:val="000000"/>
                <w:sz w:val="16"/>
                <w:szCs w:val="16"/>
              </w:rPr>
              <w:t>”</w:t>
            </w:r>
          </w:p>
          <w:p w14:paraId="71399A62" w14:textId="38DF9D0A" w:rsidR="00691F14" w:rsidRDefault="00691F14" w:rsidP="003125E3">
            <w:pPr>
              <w:pStyle w:val="T1"/>
              <w:suppressAutoHyphens/>
              <w:spacing w:after="120"/>
              <w:jc w:val="left"/>
              <w:rPr>
                <w:b w:val="0"/>
                <w:iCs/>
                <w:color w:val="000000"/>
                <w:sz w:val="16"/>
                <w:szCs w:val="16"/>
              </w:rPr>
            </w:pPr>
            <w:r>
              <w:rPr>
                <w:b w:val="0"/>
                <w:iCs/>
                <w:color w:val="000000"/>
                <w:sz w:val="16"/>
                <w:szCs w:val="16"/>
              </w:rPr>
              <w:t xml:space="preserve">As the PS160 subfield does not always indicate the primary 160, </w:t>
            </w:r>
            <w:r w:rsidR="00ED2C63">
              <w:rPr>
                <w:b w:val="0"/>
                <w:iCs/>
                <w:color w:val="000000"/>
                <w:sz w:val="16"/>
                <w:szCs w:val="16"/>
              </w:rPr>
              <w:t>a NOTE has been added to Table 9-29j1 to better readability.</w:t>
            </w:r>
          </w:p>
          <w:p w14:paraId="27C66A53" w14:textId="77777777" w:rsidR="00806FD4" w:rsidRDefault="00806FD4" w:rsidP="00806FD4">
            <w:pPr>
              <w:pStyle w:val="T1"/>
              <w:suppressAutoHyphens/>
              <w:spacing w:after="120"/>
              <w:jc w:val="left"/>
              <w:rPr>
                <w:b w:val="0"/>
                <w:iCs/>
                <w:color w:val="000000"/>
                <w:sz w:val="16"/>
                <w:szCs w:val="16"/>
              </w:rPr>
            </w:pPr>
          </w:p>
          <w:p w14:paraId="50B19709" w14:textId="1A89137F" w:rsidR="00806FD4" w:rsidRDefault="00806FD4" w:rsidP="00806FD4">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DC4716">
              <w:rPr>
                <w:b w:val="0"/>
                <w:iCs/>
                <w:color w:val="000000"/>
                <w:sz w:val="16"/>
                <w:szCs w:val="16"/>
              </w:rPr>
              <w:t>1488rx</w:t>
            </w:r>
            <w:r>
              <w:rPr>
                <w:b w:val="0"/>
                <w:iCs/>
                <w:color w:val="000000"/>
                <w:sz w:val="16"/>
                <w:szCs w:val="16"/>
              </w:rPr>
              <w:t xml:space="preserve"> tagged as #7029</w:t>
            </w:r>
          </w:p>
        </w:tc>
      </w:tr>
      <w:tr w:rsidR="00C81F73" w:rsidRPr="00955C14" w14:paraId="7A688566" w14:textId="77777777" w:rsidTr="00F31F09">
        <w:trPr>
          <w:trHeight w:val="449"/>
        </w:trPr>
        <w:tc>
          <w:tcPr>
            <w:tcW w:w="587" w:type="dxa"/>
            <w:shd w:val="clear" w:color="auto" w:fill="auto"/>
          </w:tcPr>
          <w:p w14:paraId="22A93D1F" w14:textId="5FD641A1" w:rsidR="00C81F73" w:rsidRPr="00C81F73" w:rsidRDefault="00C81F73" w:rsidP="00C81F73">
            <w:pPr>
              <w:pStyle w:val="T1"/>
              <w:suppressAutoHyphens/>
              <w:spacing w:after="120"/>
              <w:rPr>
                <w:b w:val="0"/>
                <w:sz w:val="16"/>
              </w:rPr>
            </w:pPr>
            <w:r w:rsidRPr="00C81F73">
              <w:rPr>
                <w:b w:val="0"/>
                <w:sz w:val="16"/>
              </w:rPr>
              <w:t>4880</w:t>
            </w:r>
          </w:p>
        </w:tc>
        <w:tc>
          <w:tcPr>
            <w:tcW w:w="1034" w:type="dxa"/>
            <w:shd w:val="clear" w:color="auto" w:fill="auto"/>
          </w:tcPr>
          <w:p w14:paraId="519A8290" w14:textId="39A0B932" w:rsidR="00C81F73" w:rsidRPr="00C81F73" w:rsidRDefault="00C81F73" w:rsidP="00C81F73">
            <w:pPr>
              <w:pStyle w:val="T1"/>
              <w:suppressAutoHyphens/>
              <w:spacing w:after="120"/>
              <w:rPr>
                <w:b w:val="0"/>
                <w:sz w:val="16"/>
              </w:rPr>
            </w:pPr>
            <w:r w:rsidRPr="00C81F73">
              <w:rPr>
                <w:b w:val="0"/>
                <w:sz w:val="16"/>
              </w:rPr>
              <w:t xml:space="preserve">Dong </w:t>
            </w:r>
            <w:proofErr w:type="spellStart"/>
            <w:r w:rsidRPr="00C81F73">
              <w:rPr>
                <w:b w:val="0"/>
                <w:sz w:val="16"/>
              </w:rPr>
              <w:t>Guk</w:t>
            </w:r>
            <w:proofErr w:type="spellEnd"/>
            <w:r w:rsidRPr="00C81F73">
              <w:rPr>
                <w:b w:val="0"/>
                <w:sz w:val="16"/>
              </w:rPr>
              <w:t xml:space="preserve"> Lim</w:t>
            </w:r>
          </w:p>
        </w:tc>
        <w:tc>
          <w:tcPr>
            <w:tcW w:w="976" w:type="dxa"/>
            <w:shd w:val="clear" w:color="auto" w:fill="auto"/>
          </w:tcPr>
          <w:p w14:paraId="2F8F9FE9" w14:textId="65ED88BB" w:rsidR="00C81F73" w:rsidRPr="00C81F73" w:rsidRDefault="00C81F73" w:rsidP="00C81F73">
            <w:pPr>
              <w:pStyle w:val="T1"/>
              <w:suppressAutoHyphens/>
              <w:spacing w:after="120"/>
              <w:rPr>
                <w:b w:val="0"/>
                <w:sz w:val="16"/>
              </w:rPr>
            </w:pPr>
            <w:r w:rsidRPr="00C81F73">
              <w:rPr>
                <w:b w:val="0"/>
                <w:sz w:val="16"/>
              </w:rPr>
              <w:t>9.3.1.22.1.2.2</w:t>
            </w:r>
          </w:p>
        </w:tc>
        <w:tc>
          <w:tcPr>
            <w:tcW w:w="635" w:type="dxa"/>
            <w:shd w:val="clear" w:color="auto" w:fill="auto"/>
          </w:tcPr>
          <w:p w14:paraId="33F68011" w14:textId="64A35868" w:rsidR="00C81F73" w:rsidRPr="00C81F73" w:rsidRDefault="00C81F73" w:rsidP="00C81F73">
            <w:pPr>
              <w:pStyle w:val="T1"/>
              <w:suppressAutoHyphens/>
              <w:spacing w:after="120"/>
              <w:rPr>
                <w:b w:val="0"/>
                <w:sz w:val="16"/>
              </w:rPr>
            </w:pPr>
            <w:r w:rsidRPr="00C81F73">
              <w:rPr>
                <w:b w:val="0"/>
                <w:sz w:val="16"/>
              </w:rPr>
              <w:t>95.32</w:t>
            </w:r>
          </w:p>
        </w:tc>
        <w:tc>
          <w:tcPr>
            <w:tcW w:w="2509" w:type="dxa"/>
            <w:shd w:val="clear" w:color="auto" w:fill="auto"/>
          </w:tcPr>
          <w:p w14:paraId="129BDE86" w14:textId="69836BE4" w:rsidR="00C81F73" w:rsidRPr="00C81F73" w:rsidRDefault="00C81F73" w:rsidP="00C81F73">
            <w:pPr>
              <w:pStyle w:val="T1"/>
              <w:suppressAutoHyphens/>
              <w:spacing w:after="120"/>
              <w:jc w:val="left"/>
              <w:rPr>
                <w:b w:val="0"/>
                <w:sz w:val="16"/>
              </w:rPr>
            </w:pPr>
            <w:r w:rsidRPr="00C81F73">
              <w:rPr>
                <w:b w:val="0"/>
                <w:sz w:val="16"/>
              </w:rPr>
              <w:t xml:space="preserve">The definition of the PS160 subfield in the EHT variant user info field is missing. to make it clear, add the description for the PS160 subfield in this </w:t>
            </w:r>
            <w:proofErr w:type="spellStart"/>
            <w:r w:rsidRPr="00C81F73">
              <w:rPr>
                <w:b w:val="0"/>
                <w:sz w:val="16"/>
              </w:rPr>
              <w:t>subclasue</w:t>
            </w:r>
            <w:proofErr w:type="spellEnd"/>
            <w:r w:rsidRPr="00C81F73">
              <w:rPr>
                <w:b w:val="0"/>
                <w:sz w:val="16"/>
              </w:rPr>
              <w:t>.</w:t>
            </w:r>
          </w:p>
        </w:tc>
        <w:tc>
          <w:tcPr>
            <w:tcW w:w="2179" w:type="dxa"/>
            <w:shd w:val="clear" w:color="auto" w:fill="auto"/>
          </w:tcPr>
          <w:p w14:paraId="00B48610" w14:textId="71CEE90F" w:rsidR="00C81F73" w:rsidRPr="00C81F73" w:rsidRDefault="00C81F73" w:rsidP="00C81F73">
            <w:pPr>
              <w:pStyle w:val="T1"/>
              <w:suppressAutoHyphens/>
              <w:spacing w:after="120"/>
              <w:jc w:val="left"/>
              <w:rPr>
                <w:b w:val="0"/>
                <w:sz w:val="16"/>
              </w:rPr>
            </w:pPr>
            <w:r w:rsidRPr="00C81F73">
              <w:rPr>
                <w:b w:val="0"/>
                <w:sz w:val="16"/>
              </w:rPr>
              <w:t>As in comment</w:t>
            </w:r>
          </w:p>
        </w:tc>
        <w:tc>
          <w:tcPr>
            <w:tcW w:w="2790" w:type="dxa"/>
            <w:shd w:val="clear" w:color="auto" w:fill="auto"/>
          </w:tcPr>
          <w:p w14:paraId="2919F054" w14:textId="77777777" w:rsidR="00C81F73" w:rsidRDefault="00C81F73" w:rsidP="00C81F73">
            <w:pPr>
              <w:pStyle w:val="T1"/>
              <w:suppressAutoHyphens/>
              <w:spacing w:after="120"/>
              <w:jc w:val="left"/>
              <w:rPr>
                <w:b w:val="0"/>
                <w:iCs/>
                <w:color w:val="000000"/>
                <w:sz w:val="16"/>
                <w:szCs w:val="16"/>
              </w:rPr>
            </w:pPr>
            <w:r>
              <w:rPr>
                <w:b w:val="0"/>
                <w:iCs/>
                <w:color w:val="000000"/>
                <w:sz w:val="16"/>
                <w:szCs w:val="16"/>
              </w:rPr>
              <w:t>Revised</w:t>
            </w:r>
          </w:p>
          <w:p w14:paraId="30417163" w14:textId="77777777" w:rsidR="00C81F73" w:rsidRDefault="00C81F73" w:rsidP="00C81F73">
            <w:pPr>
              <w:pStyle w:val="T1"/>
              <w:suppressAutoHyphens/>
              <w:spacing w:after="120"/>
              <w:jc w:val="left"/>
              <w:rPr>
                <w:b w:val="0"/>
                <w:iCs/>
                <w:color w:val="000000"/>
                <w:sz w:val="16"/>
                <w:szCs w:val="16"/>
              </w:rPr>
            </w:pPr>
          </w:p>
          <w:p w14:paraId="0F628649" w14:textId="1C6730B5" w:rsidR="00C81F73" w:rsidRDefault="005C46AC" w:rsidP="00C81F73">
            <w:pPr>
              <w:pStyle w:val="T1"/>
              <w:suppressAutoHyphens/>
              <w:spacing w:after="120"/>
              <w:jc w:val="left"/>
              <w:rPr>
                <w:b w:val="0"/>
                <w:iCs/>
                <w:color w:val="000000"/>
                <w:sz w:val="16"/>
                <w:szCs w:val="16"/>
              </w:rPr>
            </w:pPr>
            <w:r>
              <w:rPr>
                <w:b w:val="0"/>
                <w:iCs/>
                <w:color w:val="000000"/>
                <w:sz w:val="16"/>
                <w:szCs w:val="16"/>
              </w:rPr>
              <w:t xml:space="preserve">D1.1 has the following </w:t>
            </w:r>
            <w:r w:rsidR="0046768A">
              <w:rPr>
                <w:b w:val="0"/>
                <w:iCs/>
                <w:color w:val="000000"/>
                <w:sz w:val="16"/>
                <w:szCs w:val="16"/>
              </w:rPr>
              <w:t xml:space="preserve">context-sensitive </w:t>
            </w:r>
            <w:r w:rsidR="00A76A6F">
              <w:rPr>
                <w:b w:val="0"/>
                <w:iCs/>
                <w:color w:val="000000"/>
                <w:sz w:val="16"/>
                <w:szCs w:val="16"/>
              </w:rPr>
              <w:t>descri</w:t>
            </w:r>
            <w:r w:rsidR="006A6AFC">
              <w:rPr>
                <w:b w:val="0"/>
                <w:iCs/>
                <w:color w:val="000000"/>
                <w:sz w:val="16"/>
                <w:szCs w:val="16"/>
              </w:rPr>
              <w:t>ption for</w:t>
            </w:r>
            <w:r w:rsidR="00A76A6F">
              <w:rPr>
                <w:b w:val="0"/>
                <w:iCs/>
                <w:color w:val="000000"/>
                <w:sz w:val="16"/>
                <w:szCs w:val="16"/>
              </w:rPr>
              <w:t xml:space="preserve"> </w:t>
            </w:r>
            <w:r w:rsidR="006A6AFC">
              <w:rPr>
                <w:b w:val="0"/>
                <w:iCs/>
                <w:color w:val="000000"/>
                <w:sz w:val="16"/>
                <w:szCs w:val="16"/>
              </w:rPr>
              <w:t xml:space="preserve">the </w:t>
            </w:r>
            <w:r w:rsidR="00A76A6F">
              <w:rPr>
                <w:b w:val="0"/>
                <w:iCs/>
                <w:color w:val="000000"/>
                <w:sz w:val="16"/>
                <w:szCs w:val="16"/>
              </w:rPr>
              <w:t>PS160</w:t>
            </w:r>
            <w:r w:rsidR="006A6AFC">
              <w:rPr>
                <w:b w:val="0"/>
                <w:iCs/>
                <w:color w:val="000000"/>
                <w:sz w:val="16"/>
                <w:szCs w:val="16"/>
              </w:rPr>
              <w:t xml:space="preserve"> subfield</w:t>
            </w:r>
            <w:r w:rsidR="00A76A6F">
              <w:rPr>
                <w:b w:val="0"/>
                <w:iCs/>
                <w:color w:val="000000"/>
                <w:sz w:val="16"/>
                <w:szCs w:val="16"/>
              </w:rPr>
              <w:t xml:space="preserve">: </w:t>
            </w:r>
          </w:p>
          <w:p w14:paraId="720DD018" w14:textId="70B1A863" w:rsidR="00A76A6F" w:rsidRDefault="00A76A6F" w:rsidP="00C81F73">
            <w:pPr>
              <w:pStyle w:val="T1"/>
              <w:suppressAutoHyphens/>
              <w:spacing w:after="120"/>
              <w:jc w:val="left"/>
              <w:rPr>
                <w:b w:val="0"/>
                <w:iCs/>
                <w:color w:val="000000"/>
                <w:sz w:val="16"/>
                <w:szCs w:val="16"/>
              </w:rPr>
            </w:pPr>
            <w:r>
              <w:rPr>
                <w:b w:val="0"/>
                <w:iCs/>
                <w:color w:val="000000"/>
                <w:sz w:val="16"/>
                <w:szCs w:val="16"/>
              </w:rPr>
              <w:t>“</w:t>
            </w:r>
            <w:r w:rsidR="006A6AFC" w:rsidRPr="006A6AFC">
              <w:rPr>
                <w:b w:val="0"/>
                <w:iCs/>
                <w:color w:val="000000"/>
                <w:sz w:val="16"/>
                <w:szCs w:val="16"/>
              </w:rPr>
              <w:t>If the size of RU/MRU is smaller than or equal to 2</w:t>
            </w:r>
            <w:r w:rsidR="006A6AFC">
              <w:rPr>
                <w:b w:val="0"/>
                <w:iCs/>
                <w:color w:val="000000"/>
                <w:sz w:val="16"/>
                <w:szCs w:val="16"/>
              </w:rPr>
              <w:t>x</w:t>
            </w:r>
            <w:r w:rsidR="006A6AFC" w:rsidRPr="006A6AFC">
              <w:rPr>
                <w:b w:val="0"/>
                <w:iCs/>
                <w:color w:val="000000"/>
                <w:sz w:val="16"/>
                <w:szCs w:val="16"/>
              </w:rPr>
              <w:t>996-tone, then PS160 subfield is set to 0 to indicate that RU/MRU allocation applies to the primary 160 MHz channel and set to 1 to indicate that RU/MRU allocation applies to the secondary 160 MHz channel. Otherwise, it is used to indicate the RU/MRU index along with the RU Allocation subfield.</w:t>
            </w:r>
            <w:r>
              <w:rPr>
                <w:b w:val="0"/>
                <w:iCs/>
                <w:color w:val="000000"/>
                <w:sz w:val="16"/>
                <w:szCs w:val="16"/>
              </w:rPr>
              <w:t>”</w:t>
            </w:r>
          </w:p>
          <w:p w14:paraId="23E9A6D3" w14:textId="77777777" w:rsidR="00B246FF" w:rsidRDefault="00B246FF" w:rsidP="00B246FF">
            <w:pPr>
              <w:pStyle w:val="T1"/>
              <w:suppressAutoHyphens/>
              <w:spacing w:after="120"/>
              <w:jc w:val="left"/>
              <w:rPr>
                <w:b w:val="0"/>
                <w:iCs/>
                <w:color w:val="000000"/>
                <w:sz w:val="16"/>
                <w:szCs w:val="16"/>
              </w:rPr>
            </w:pPr>
          </w:p>
          <w:p w14:paraId="2FB8EC56" w14:textId="417FEC69" w:rsidR="00B246FF" w:rsidRDefault="00B246FF" w:rsidP="00B246FF">
            <w:pPr>
              <w:pStyle w:val="T1"/>
              <w:suppressAutoHyphens/>
              <w:spacing w:after="120"/>
              <w:jc w:val="left"/>
              <w:rPr>
                <w:b w:val="0"/>
                <w:iCs/>
                <w:color w:val="000000"/>
                <w:sz w:val="16"/>
                <w:szCs w:val="16"/>
              </w:rPr>
            </w:pPr>
            <w:r>
              <w:rPr>
                <w:b w:val="0"/>
                <w:iCs/>
                <w:color w:val="000000"/>
                <w:sz w:val="16"/>
                <w:szCs w:val="16"/>
              </w:rPr>
              <w:t>A NOTE has been added to Table 9-29j1 for clarification.</w:t>
            </w:r>
          </w:p>
          <w:p w14:paraId="7459D1A9" w14:textId="77777777" w:rsidR="008B6224" w:rsidRDefault="008B6224" w:rsidP="00C81F73">
            <w:pPr>
              <w:pStyle w:val="T1"/>
              <w:suppressAutoHyphens/>
              <w:spacing w:after="120"/>
              <w:jc w:val="left"/>
              <w:rPr>
                <w:b w:val="0"/>
                <w:iCs/>
                <w:color w:val="000000"/>
                <w:sz w:val="16"/>
                <w:szCs w:val="16"/>
              </w:rPr>
            </w:pPr>
          </w:p>
          <w:p w14:paraId="2887BCF3" w14:textId="60311CEC" w:rsidR="00C81F73" w:rsidRDefault="00C81F73" w:rsidP="00C81F73">
            <w:pPr>
              <w:pStyle w:val="T1"/>
              <w:suppressAutoHyphens/>
              <w:spacing w:after="120"/>
              <w:jc w:val="left"/>
              <w:rPr>
                <w:b w:val="0"/>
                <w:iCs/>
                <w:color w:val="000000"/>
                <w:sz w:val="16"/>
                <w:szCs w:val="16"/>
              </w:rPr>
            </w:pPr>
            <w:proofErr w:type="spellStart"/>
            <w:r>
              <w:rPr>
                <w:b w:val="0"/>
                <w:iCs/>
                <w:color w:val="000000"/>
                <w:sz w:val="16"/>
                <w:szCs w:val="16"/>
              </w:rPr>
              <w:lastRenderedPageBreak/>
              <w:t>Tgbe</w:t>
            </w:r>
            <w:proofErr w:type="spellEnd"/>
            <w:r>
              <w:rPr>
                <w:b w:val="0"/>
                <w:iCs/>
                <w:color w:val="000000"/>
                <w:sz w:val="16"/>
                <w:szCs w:val="16"/>
              </w:rPr>
              <w:t xml:space="preserve"> editor please implement changes as shown in doc 11-21/</w:t>
            </w:r>
            <w:r w:rsidR="00DC4716">
              <w:rPr>
                <w:b w:val="0"/>
                <w:iCs/>
                <w:color w:val="000000"/>
                <w:sz w:val="16"/>
                <w:szCs w:val="16"/>
              </w:rPr>
              <w:t>1488rx</w:t>
            </w:r>
            <w:r>
              <w:rPr>
                <w:b w:val="0"/>
                <w:iCs/>
                <w:color w:val="000000"/>
                <w:sz w:val="16"/>
                <w:szCs w:val="16"/>
              </w:rPr>
              <w:t xml:space="preserve"> tagged as #</w:t>
            </w:r>
            <w:r w:rsidR="00B246FF" w:rsidRPr="00B246FF">
              <w:rPr>
                <w:bCs/>
                <w:iCs/>
                <w:color w:val="000000"/>
                <w:sz w:val="16"/>
                <w:szCs w:val="16"/>
              </w:rPr>
              <w:t>7029</w:t>
            </w:r>
          </w:p>
        </w:tc>
      </w:tr>
      <w:tr w:rsidR="00203946" w:rsidRPr="00955C14" w14:paraId="3486C46E" w14:textId="77777777" w:rsidTr="00F31F09">
        <w:trPr>
          <w:trHeight w:val="449"/>
        </w:trPr>
        <w:tc>
          <w:tcPr>
            <w:tcW w:w="587" w:type="dxa"/>
            <w:shd w:val="clear" w:color="auto" w:fill="auto"/>
          </w:tcPr>
          <w:p w14:paraId="32B7C41C" w14:textId="58A350B6" w:rsidR="00203946" w:rsidRPr="00C6691C" w:rsidRDefault="00203946" w:rsidP="00203946">
            <w:pPr>
              <w:pStyle w:val="T1"/>
              <w:suppressAutoHyphens/>
              <w:spacing w:after="120"/>
              <w:rPr>
                <w:b w:val="0"/>
                <w:sz w:val="16"/>
              </w:rPr>
            </w:pPr>
            <w:r w:rsidRPr="00C6691C">
              <w:rPr>
                <w:b w:val="0"/>
                <w:sz w:val="16"/>
              </w:rPr>
              <w:lastRenderedPageBreak/>
              <w:t>4882</w:t>
            </w:r>
          </w:p>
        </w:tc>
        <w:tc>
          <w:tcPr>
            <w:tcW w:w="1034" w:type="dxa"/>
            <w:shd w:val="clear" w:color="auto" w:fill="auto"/>
          </w:tcPr>
          <w:p w14:paraId="4EEB45B4" w14:textId="0C5C2B77" w:rsidR="00203946" w:rsidRPr="00C6691C" w:rsidRDefault="00203946" w:rsidP="00203946">
            <w:pPr>
              <w:pStyle w:val="T1"/>
              <w:suppressAutoHyphens/>
              <w:spacing w:after="120"/>
              <w:rPr>
                <w:b w:val="0"/>
                <w:sz w:val="16"/>
              </w:rPr>
            </w:pPr>
            <w:r w:rsidRPr="00C6691C">
              <w:rPr>
                <w:b w:val="0"/>
                <w:sz w:val="16"/>
              </w:rPr>
              <w:t xml:space="preserve">Dong </w:t>
            </w:r>
            <w:proofErr w:type="spellStart"/>
            <w:r w:rsidRPr="00C6691C">
              <w:rPr>
                <w:b w:val="0"/>
                <w:sz w:val="16"/>
              </w:rPr>
              <w:t>Guk</w:t>
            </w:r>
            <w:proofErr w:type="spellEnd"/>
            <w:r w:rsidRPr="00C6691C">
              <w:rPr>
                <w:b w:val="0"/>
                <w:sz w:val="16"/>
              </w:rPr>
              <w:t xml:space="preserve"> Lim</w:t>
            </w:r>
          </w:p>
        </w:tc>
        <w:tc>
          <w:tcPr>
            <w:tcW w:w="976" w:type="dxa"/>
            <w:shd w:val="clear" w:color="auto" w:fill="auto"/>
          </w:tcPr>
          <w:p w14:paraId="32DDFAEF" w14:textId="46FC236F" w:rsidR="00203946" w:rsidRPr="00C6691C" w:rsidRDefault="00203946" w:rsidP="00203946">
            <w:pPr>
              <w:pStyle w:val="T1"/>
              <w:suppressAutoHyphens/>
              <w:spacing w:after="120"/>
              <w:rPr>
                <w:b w:val="0"/>
                <w:sz w:val="16"/>
              </w:rPr>
            </w:pPr>
            <w:r w:rsidRPr="00C6691C">
              <w:rPr>
                <w:b w:val="0"/>
                <w:sz w:val="16"/>
              </w:rPr>
              <w:t>9.3.1.22.1.2.2</w:t>
            </w:r>
          </w:p>
        </w:tc>
        <w:tc>
          <w:tcPr>
            <w:tcW w:w="635" w:type="dxa"/>
            <w:shd w:val="clear" w:color="auto" w:fill="auto"/>
          </w:tcPr>
          <w:p w14:paraId="08F075EC" w14:textId="51E843CC" w:rsidR="00203946" w:rsidRPr="00C6691C" w:rsidRDefault="00203946" w:rsidP="00203946">
            <w:pPr>
              <w:pStyle w:val="T1"/>
              <w:suppressAutoHyphens/>
              <w:spacing w:after="120"/>
              <w:rPr>
                <w:b w:val="0"/>
                <w:sz w:val="16"/>
              </w:rPr>
            </w:pPr>
            <w:r w:rsidRPr="00C6691C">
              <w:rPr>
                <w:b w:val="0"/>
                <w:sz w:val="16"/>
              </w:rPr>
              <w:t>97.46</w:t>
            </w:r>
          </w:p>
        </w:tc>
        <w:tc>
          <w:tcPr>
            <w:tcW w:w="2509" w:type="dxa"/>
            <w:shd w:val="clear" w:color="auto" w:fill="auto"/>
          </w:tcPr>
          <w:p w14:paraId="0BE8A313" w14:textId="567DC738" w:rsidR="00203946" w:rsidRPr="00C6691C" w:rsidRDefault="00203946" w:rsidP="00203946">
            <w:pPr>
              <w:pStyle w:val="T1"/>
              <w:suppressAutoHyphens/>
              <w:spacing w:after="120"/>
              <w:jc w:val="left"/>
              <w:rPr>
                <w:b w:val="0"/>
                <w:sz w:val="16"/>
              </w:rPr>
            </w:pPr>
            <w:r w:rsidRPr="00C6691C">
              <w:rPr>
                <w:b w:val="0"/>
                <w:sz w:val="16"/>
              </w:rPr>
              <w:t>996+484+242 is only applied on 160MHz, so this equation is modified with the MRU index.</w:t>
            </w:r>
          </w:p>
        </w:tc>
        <w:tc>
          <w:tcPr>
            <w:tcW w:w="2179" w:type="dxa"/>
            <w:shd w:val="clear" w:color="auto" w:fill="auto"/>
          </w:tcPr>
          <w:p w14:paraId="76C4B630" w14:textId="32508E94" w:rsidR="00203946" w:rsidRPr="00C6691C" w:rsidRDefault="00203946" w:rsidP="00203946">
            <w:pPr>
              <w:pStyle w:val="T1"/>
              <w:suppressAutoHyphens/>
              <w:spacing w:after="120"/>
              <w:jc w:val="left"/>
              <w:rPr>
                <w:b w:val="0"/>
                <w:sz w:val="16"/>
              </w:rPr>
            </w:pPr>
            <w:r w:rsidRPr="00C6691C">
              <w:rPr>
                <w:b w:val="0"/>
                <w:sz w:val="16"/>
              </w:rPr>
              <w:t>change "8xX1+ MRU index" with " MRU index"</w:t>
            </w:r>
          </w:p>
        </w:tc>
        <w:tc>
          <w:tcPr>
            <w:tcW w:w="2790" w:type="dxa"/>
            <w:shd w:val="clear" w:color="auto" w:fill="auto"/>
          </w:tcPr>
          <w:p w14:paraId="442F7A99" w14:textId="77777777" w:rsidR="00203946" w:rsidRDefault="00203946" w:rsidP="00203946">
            <w:pPr>
              <w:pStyle w:val="T1"/>
              <w:suppressAutoHyphens/>
              <w:spacing w:after="120"/>
              <w:jc w:val="left"/>
              <w:rPr>
                <w:b w:val="0"/>
                <w:iCs/>
                <w:color w:val="000000"/>
                <w:sz w:val="16"/>
                <w:szCs w:val="16"/>
              </w:rPr>
            </w:pPr>
            <w:r>
              <w:rPr>
                <w:b w:val="0"/>
                <w:iCs/>
                <w:color w:val="000000"/>
                <w:sz w:val="16"/>
                <w:szCs w:val="16"/>
              </w:rPr>
              <w:t>Revised</w:t>
            </w:r>
          </w:p>
          <w:p w14:paraId="6377D079" w14:textId="77777777" w:rsidR="00203946" w:rsidRDefault="00203946" w:rsidP="00203946">
            <w:pPr>
              <w:pStyle w:val="T1"/>
              <w:suppressAutoHyphens/>
              <w:spacing w:after="120"/>
              <w:jc w:val="left"/>
              <w:rPr>
                <w:b w:val="0"/>
                <w:iCs/>
                <w:color w:val="000000"/>
                <w:sz w:val="16"/>
                <w:szCs w:val="16"/>
              </w:rPr>
            </w:pPr>
          </w:p>
          <w:p w14:paraId="4F0E433A" w14:textId="77777777" w:rsidR="00203946" w:rsidRDefault="00203946" w:rsidP="00203946">
            <w:pPr>
              <w:pStyle w:val="T1"/>
              <w:suppressAutoHyphens/>
              <w:spacing w:after="120"/>
              <w:jc w:val="left"/>
              <w:rPr>
                <w:b w:val="0"/>
                <w:iCs/>
                <w:color w:val="000000"/>
                <w:sz w:val="16"/>
                <w:szCs w:val="16"/>
              </w:rPr>
            </w:pPr>
            <w:r>
              <w:rPr>
                <w:b w:val="0"/>
                <w:iCs/>
                <w:color w:val="000000"/>
                <w:sz w:val="16"/>
                <w:szCs w:val="16"/>
              </w:rPr>
              <w:t>Agree with the commenter in principle</w:t>
            </w:r>
          </w:p>
          <w:p w14:paraId="39E0C80F" w14:textId="4E0EAE1F" w:rsidR="00203946" w:rsidRDefault="00203946" w:rsidP="00203946">
            <w:pPr>
              <w:pStyle w:val="T1"/>
              <w:suppressAutoHyphens/>
              <w:spacing w:after="120"/>
              <w:jc w:val="left"/>
              <w:rPr>
                <w:b w:val="0"/>
                <w:iCs/>
                <w:color w:val="000000"/>
                <w:sz w:val="16"/>
                <w:szCs w:val="16"/>
              </w:rPr>
            </w:pPr>
          </w:p>
          <w:p w14:paraId="243AC18A" w14:textId="5DF45375" w:rsidR="00203946" w:rsidRDefault="00203946" w:rsidP="00203946">
            <w:pPr>
              <w:pStyle w:val="T1"/>
              <w:suppressAutoHyphens/>
              <w:spacing w:after="120"/>
              <w:jc w:val="left"/>
              <w:rPr>
                <w:b w:val="0"/>
                <w:sz w:val="16"/>
              </w:rPr>
            </w:pPr>
            <w:r>
              <w:rPr>
                <w:b w:val="0"/>
                <w:sz w:val="16"/>
              </w:rPr>
              <w:t>Replaced</w:t>
            </w:r>
            <w:r w:rsidRPr="00C6691C">
              <w:rPr>
                <w:b w:val="0"/>
                <w:sz w:val="16"/>
              </w:rPr>
              <w:t xml:space="preserve"> "8xX1+ MRU index" with " MRU index"</w:t>
            </w:r>
            <w:r>
              <w:rPr>
                <w:b w:val="0"/>
                <w:sz w:val="16"/>
              </w:rPr>
              <w:t xml:space="preserve"> in </w:t>
            </w:r>
            <w:r>
              <w:rPr>
                <w:b w:val="0"/>
                <w:iCs/>
                <w:color w:val="000000"/>
                <w:sz w:val="16"/>
                <w:szCs w:val="16"/>
              </w:rPr>
              <w:t>the corresponding row in Table 9-29j1</w:t>
            </w:r>
          </w:p>
          <w:p w14:paraId="08B916D9" w14:textId="77777777" w:rsidR="00203946" w:rsidRDefault="00203946" w:rsidP="00203946">
            <w:pPr>
              <w:pStyle w:val="T1"/>
              <w:suppressAutoHyphens/>
              <w:spacing w:after="120"/>
              <w:jc w:val="left"/>
              <w:rPr>
                <w:b w:val="0"/>
                <w:iCs/>
                <w:color w:val="000000"/>
                <w:sz w:val="16"/>
                <w:szCs w:val="16"/>
              </w:rPr>
            </w:pPr>
          </w:p>
          <w:p w14:paraId="16D71711" w14:textId="52C650A6" w:rsidR="00203946" w:rsidRDefault="00203946" w:rsidP="00203946">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DC4716">
              <w:rPr>
                <w:b w:val="0"/>
                <w:iCs/>
                <w:color w:val="000000"/>
                <w:sz w:val="16"/>
                <w:szCs w:val="16"/>
              </w:rPr>
              <w:t>1488rx</w:t>
            </w:r>
            <w:r>
              <w:rPr>
                <w:b w:val="0"/>
                <w:iCs/>
                <w:color w:val="000000"/>
                <w:sz w:val="16"/>
                <w:szCs w:val="16"/>
              </w:rPr>
              <w:t xml:space="preserve"> tagged as #4882</w:t>
            </w:r>
          </w:p>
          <w:p w14:paraId="738E48AB" w14:textId="4725F93B" w:rsidR="00203946" w:rsidRDefault="00203946" w:rsidP="00203946">
            <w:pPr>
              <w:pStyle w:val="T1"/>
              <w:suppressAutoHyphens/>
              <w:spacing w:after="120"/>
              <w:jc w:val="left"/>
              <w:rPr>
                <w:b w:val="0"/>
                <w:iCs/>
                <w:color w:val="000000"/>
                <w:sz w:val="16"/>
                <w:szCs w:val="16"/>
              </w:rPr>
            </w:pPr>
          </w:p>
        </w:tc>
      </w:tr>
      <w:tr w:rsidR="00203946" w:rsidRPr="00955C14" w14:paraId="15496A9B" w14:textId="77777777" w:rsidTr="00F31F09">
        <w:trPr>
          <w:trHeight w:val="449"/>
        </w:trPr>
        <w:tc>
          <w:tcPr>
            <w:tcW w:w="587" w:type="dxa"/>
            <w:shd w:val="clear" w:color="auto" w:fill="auto"/>
          </w:tcPr>
          <w:p w14:paraId="4495141A" w14:textId="7B8EB452" w:rsidR="00203946" w:rsidRPr="00A40E81" w:rsidRDefault="00203946" w:rsidP="00203946">
            <w:pPr>
              <w:pStyle w:val="T1"/>
              <w:suppressAutoHyphens/>
              <w:spacing w:after="120"/>
              <w:rPr>
                <w:b w:val="0"/>
                <w:sz w:val="16"/>
              </w:rPr>
            </w:pPr>
            <w:r w:rsidRPr="00A40E81">
              <w:rPr>
                <w:b w:val="0"/>
                <w:sz w:val="16"/>
              </w:rPr>
              <w:t>7908</w:t>
            </w:r>
          </w:p>
        </w:tc>
        <w:tc>
          <w:tcPr>
            <w:tcW w:w="1034" w:type="dxa"/>
            <w:shd w:val="clear" w:color="auto" w:fill="auto"/>
          </w:tcPr>
          <w:p w14:paraId="2631035C" w14:textId="2CA8AC6B" w:rsidR="00203946" w:rsidRPr="00A40E81" w:rsidRDefault="00203946" w:rsidP="00203946">
            <w:pPr>
              <w:pStyle w:val="T1"/>
              <w:suppressAutoHyphens/>
              <w:spacing w:after="120"/>
              <w:rPr>
                <w:b w:val="0"/>
                <w:sz w:val="16"/>
              </w:rPr>
            </w:pPr>
            <w:r w:rsidRPr="00A40E81">
              <w:rPr>
                <w:b w:val="0"/>
                <w:sz w:val="16"/>
              </w:rPr>
              <w:t>Youhan Kim</w:t>
            </w:r>
          </w:p>
        </w:tc>
        <w:tc>
          <w:tcPr>
            <w:tcW w:w="976" w:type="dxa"/>
            <w:shd w:val="clear" w:color="auto" w:fill="auto"/>
          </w:tcPr>
          <w:p w14:paraId="415AB910" w14:textId="5DEB5DCF" w:rsidR="00203946" w:rsidRPr="00A40E81" w:rsidRDefault="00203946" w:rsidP="00203946">
            <w:pPr>
              <w:pStyle w:val="T1"/>
              <w:suppressAutoHyphens/>
              <w:spacing w:after="120"/>
              <w:rPr>
                <w:b w:val="0"/>
                <w:sz w:val="16"/>
              </w:rPr>
            </w:pPr>
            <w:r w:rsidRPr="00A40E81">
              <w:rPr>
                <w:b w:val="0"/>
                <w:sz w:val="16"/>
              </w:rPr>
              <w:t>9.3.1.22.1.2.2</w:t>
            </w:r>
          </w:p>
        </w:tc>
        <w:tc>
          <w:tcPr>
            <w:tcW w:w="635" w:type="dxa"/>
            <w:shd w:val="clear" w:color="auto" w:fill="auto"/>
          </w:tcPr>
          <w:p w14:paraId="507A7015" w14:textId="297ABF58" w:rsidR="00203946" w:rsidRPr="00A40E81" w:rsidRDefault="00203946" w:rsidP="00203946">
            <w:pPr>
              <w:pStyle w:val="T1"/>
              <w:suppressAutoHyphens/>
              <w:spacing w:after="120"/>
              <w:rPr>
                <w:b w:val="0"/>
                <w:sz w:val="16"/>
              </w:rPr>
            </w:pPr>
            <w:r w:rsidRPr="00A40E81">
              <w:rPr>
                <w:b w:val="0"/>
                <w:sz w:val="16"/>
              </w:rPr>
              <w:t>97.49</w:t>
            </w:r>
          </w:p>
        </w:tc>
        <w:tc>
          <w:tcPr>
            <w:tcW w:w="2509" w:type="dxa"/>
            <w:shd w:val="clear" w:color="auto" w:fill="auto"/>
          </w:tcPr>
          <w:p w14:paraId="042AA43C" w14:textId="650B5115" w:rsidR="00203946" w:rsidRPr="00A40E81" w:rsidRDefault="00203946" w:rsidP="00203946">
            <w:pPr>
              <w:pStyle w:val="T1"/>
              <w:suppressAutoHyphens/>
              <w:spacing w:after="120"/>
              <w:jc w:val="left"/>
              <w:rPr>
                <w:b w:val="0"/>
                <w:sz w:val="16"/>
              </w:rPr>
            </w:pPr>
            <w:r w:rsidRPr="00A40E81">
              <w:rPr>
                <w:b w:val="0"/>
                <w:sz w:val="16"/>
              </w:rPr>
              <w:t>This is a comment on https://mentor.ieee.org/802.11/dcn/21/11-21-0893-01-00be-pdt-correction-to-trigger-frame-ru-allocation-table.docx</w:t>
            </w:r>
            <w:r w:rsidRPr="00A40E81">
              <w:rPr>
                <w:b w:val="0"/>
                <w:sz w:val="16"/>
              </w:rPr>
              <w:br/>
            </w:r>
            <w:r w:rsidRPr="00A40E81">
              <w:rPr>
                <w:b w:val="0"/>
                <w:sz w:val="16"/>
              </w:rPr>
              <w:br/>
              <w:t>In Table 9-29j1, row corresponding to "PS160" = 1, "B0" = Any and "B7-B1" = 96-99, the proposed text update write "Bandwidth" = Reserved.</w:t>
            </w:r>
            <w:r w:rsidRPr="00A40E81">
              <w:rPr>
                <w:b w:val="0"/>
                <w:sz w:val="16"/>
              </w:rPr>
              <w:br/>
              <w:t>However, "Bandwidth" is an input to the Table, not an output, hence cannot be reserved.</w:t>
            </w:r>
          </w:p>
        </w:tc>
        <w:tc>
          <w:tcPr>
            <w:tcW w:w="2179" w:type="dxa"/>
            <w:shd w:val="clear" w:color="auto" w:fill="auto"/>
          </w:tcPr>
          <w:p w14:paraId="72EB33A9" w14:textId="7E3282B8" w:rsidR="00203946" w:rsidRPr="00A303A2" w:rsidRDefault="00203946" w:rsidP="00203946">
            <w:pPr>
              <w:pStyle w:val="T1"/>
              <w:suppressAutoHyphens/>
              <w:spacing w:after="120"/>
              <w:jc w:val="left"/>
              <w:rPr>
                <w:b w:val="0"/>
                <w:sz w:val="16"/>
              </w:rPr>
            </w:pPr>
            <w:r w:rsidRPr="00A303A2">
              <w:rPr>
                <w:b w:val="0"/>
                <w:sz w:val="16"/>
              </w:rPr>
              <w:t>Change the "Reserved" to "Any" in the row corresponding to "PS160" = 1, "B0" = Any and "B7-B1" = 96-99.</w:t>
            </w:r>
          </w:p>
        </w:tc>
        <w:tc>
          <w:tcPr>
            <w:tcW w:w="2790" w:type="dxa"/>
            <w:shd w:val="clear" w:color="auto" w:fill="auto"/>
          </w:tcPr>
          <w:p w14:paraId="4FA7BD06" w14:textId="77777777" w:rsidR="00203946" w:rsidRPr="00A303A2" w:rsidRDefault="00203946" w:rsidP="00203946">
            <w:pPr>
              <w:pStyle w:val="T1"/>
              <w:suppressAutoHyphens/>
              <w:spacing w:after="120"/>
              <w:jc w:val="left"/>
              <w:rPr>
                <w:b w:val="0"/>
                <w:iCs/>
                <w:color w:val="000000"/>
                <w:sz w:val="16"/>
                <w:szCs w:val="16"/>
              </w:rPr>
            </w:pPr>
            <w:r w:rsidRPr="00A303A2">
              <w:rPr>
                <w:b w:val="0"/>
                <w:iCs/>
                <w:color w:val="000000"/>
                <w:sz w:val="16"/>
                <w:szCs w:val="16"/>
              </w:rPr>
              <w:t>Revised</w:t>
            </w:r>
          </w:p>
          <w:p w14:paraId="5D081F27" w14:textId="77777777" w:rsidR="00203946" w:rsidRPr="00A303A2" w:rsidRDefault="00203946" w:rsidP="00203946">
            <w:pPr>
              <w:pStyle w:val="T1"/>
              <w:suppressAutoHyphens/>
              <w:spacing w:after="120"/>
              <w:jc w:val="left"/>
              <w:rPr>
                <w:b w:val="0"/>
                <w:iCs/>
                <w:color w:val="000000"/>
                <w:sz w:val="16"/>
                <w:szCs w:val="16"/>
              </w:rPr>
            </w:pPr>
          </w:p>
          <w:p w14:paraId="639B12FB" w14:textId="77777777" w:rsidR="00203946" w:rsidRPr="00A303A2" w:rsidRDefault="00203946" w:rsidP="00203946">
            <w:pPr>
              <w:pStyle w:val="T1"/>
              <w:suppressAutoHyphens/>
              <w:spacing w:after="120"/>
              <w:jc w:val="left"/>
              <w:rPr>
                <w:b w:val="0"/>
                <w:iCs/>
                <w:color w:val="000000"/>
                <w:sz w:val="16"/>
                <w:szCs w:val="16"/>
              </w:rPr>
            </w:pPr>
            <w:r w:rsidRPr="00A303A2">
              <w:rPr>
                <w:b w:val="0"/>
                <w:iCs/>
                <w:color w:val="000000"/>
                <w:sz w:val="16"/>
                <w:szCs w:val="16"/>
              </w:rPr>
              <w:t>Agree with the commenter in principle</w:t>
            </w:r>
          </w:p>
          <w:p w14:paraId="1CFAA81B" w14:textId="4FCCAEEF" w:rsidR="00203946" w:rsidRPr="00A303A2" w:rsidRDefault="00203946" w:rsidP="00203946">
            <w:pPr>
              <w:pStyle w:val="T1"/>
              <w:suppressAutoHyphens/>
              <w:spacing w:after="120"/>
              <w:jc w:val="left"/>
              <w:rPr>
                <w:b w:val="0"/>
                <w:iCs/>
                <w:color w:val="000000"/>
                <w:sz w:val="16"/>
                <w:szCs w:val="16"/>
              </w:rPr>
            </w:pPr>
          </w:p>
          <w:p w14:paraId="7A5FDDF6" w14:textId="3C6A617F" w:rsidR="00203946" w:rsidRPr="00A303A2" w:rsidRDefault="00203946" w:rsidP="00203946">
            <w:pPr>
              <w:pStyle w:val="T1"/>
              <w:suppressAutoHyphens/>
              <w:spacing w:after="120"/>
              <w:jc w:val="left"/>
              <w:rPr>
                <w:b w:val="0"/>
                <w:iCs/>
                <w:color w:val="000000"/>
                <w:sz w:val="16"/>
                <w:szCs w:val="16"/>
              </w:rPr>
            </w:pPr>
            <w:r w:rsidRPr="00A303A2">
              <w:rPr>
                <w:b w:val="0"/>
                <w:iCs/>
                <w:color w:val="000000"/>
                <w:sz w:val="16"/>
                <w:szCs w:val="16"/>
              </w:rPr>
              <w:t>Replaced “Reserved” with “Any” in the corresponding row in Table 9-29j1.</w:t>
            </w:r>
          </w:p>
          <w:p w14:paraId="582B093F" w14:textId="77777777" w:rsidR="00203946" w:rsidRPr="00A303A2" w:rsidRDefault="00203946" w:rsidP="00203946">
            <w:pPr>
              <w:pStyle w:val="T1"/>
              <w:suppressAutoHyphens/>
              <w:spacing w:after="120"/>
              <w:jc w:val="left"/>
              <w:rPr>
                <w:b w:val="0"/>
                <w:iCs/>
                <w:color w:val="000000"/>
                <w:sz w:val="16"/>
                <w:szCs w:val="16"/>
              </w:rPr>
            </w:pPr>
          </w:p>
          <w:p w14:paraId="318C4465" w14:textId="277E26BF" w:rsidR="00203946" w:rsidRPr="00A303A2" w:rsidRDefault="00203946" w:rsidP="00203946">
            <w:pPr>
              <w:pStyle w:val="T1"/>
              <w:suppressAutoHyphens/>
              <w:spacing w:after="120"/>
              <w:jc w:val="left"/>
              <w:rPr>
                <w:b w:val="0"/>
                <w:iCs/>
                <w:color w:val="000000"/>
                <w:sz w:val="16"/>
                <w:szCs w:val="16"/>
              </w:rPr>
            </w:pPr>
            <w:proofErr w:type="spellStart"/>
            <w:r w:rsidRPr="00A303A2">
              <w:rPr>
                <w:b w:val="0"/>
                <w:iCs/>
                <w:color w:val="000000"/>
                <w:sz w:val="16"/>
                <w:szCs w:val="16"/>
              </w:rPr>
              <w:t>Tgbe</w:t>
            </w:r>
            <w:proofErr w:type="spellEnd"/>
            <w:r w:rsidRPr="00A303A2">
              <w:rPr>
                <w:b w:val="0"/>
                <w:iCs/>
                <w:color w:val="000000"/>
                <w:sz w:val="16"/>
                <w:szCs w:val="16"/>
              </w:rPr>
              <w:t xml:space="preserve"> editor please implement changes as shown in doc 11-21/</w:t>
            </w:r>
            <w:r w:rsidR="00DC4716" w:rsidRPr="00A303A2">
              <w:rPr>
                <w:b w:val="0"/>
                <w:iCs/>
                <w:color w:val="000000"/>
                <w:sz w:val="16"/>
                <w:szCs w:val="16"/>
              </w:rPr>
              <w:t>1488rx</w:t>
            </w:r>
            <w:r w:rsidRPr="00A303A2">
              <w:rPr>
                <w:b w:val="0"/>
                <w:iCs/>
                <w:color w:val="000000"/>
                <w:sz w:val="16"/>
                <w:szCs w:val="16"/>
              </w:rPr>
              <w:t xml:space="preserve"> tagged as #7908</w:t>
            </w:r>
          </w:p>
          <w:p w14:paraId="4429DE7E" w14:textId="64A88F3F" w:rsidR="00203946" w:rsidRPr="00A303A2" w:rsidRDefault="00203946" w:rsidP="00203946">
            <w:pPr>
              <w:pStyle w:val="T1"/>
              <w:suppressAutoHyphens/>
              <w:spacing w:after="120"/>
              <w:jc w:val="left"/>
              <w:rPr>
                <w:b w:val="0"/>
                <w:iCs/>
                <w:color w:val="000000"/>
                <w:sz w:val="16"/>
                <w:szCs w:val="16"/>
              </w:rPr>
            </w:pPr>
          </w:p>
        </w:tc>
      </w:tr>
      <w:tr w:rsidR="00203946" w:rsidRPr="00955C14" w14:paraId="5D18475B" w14:textId="77777777" w:rsidTr="00F31F09">
        <w:trPr>
          <w:trHeight w:val="449"/>
        </w:trPr>
        <w:tc>
          <w:tcPr>
            <w:tcW w:w="587" w:type="dxa"/>
            <w:shd w:val="clear" w:color="auto" w:fill="auto"/>
          </w:tcPr>
          <w:p w14:paraId="17313F47" w14:textId="77777777" w:rsidR="00203946" w:rsidRPr="003A3C5D" w:rsidRDefault="00203946" w:rsidP="00203946">
            <w:pPr>
              <w:pStyle w:val="T1"/>
              <w:suppressAutoHyphens/>
              <w:spacing w:after="120"/>
              <w:rPr>
                <w:b w:val="0"/>
                <w:sz w:val="16"/>
              </w:rPr>
            </w:pPr>
            <w:r w:rsidRPr="003A3C5D">
              <w:rPr>
                <w:b w:val="0"/>
                <w:sz w:val="16"/>
              </w:rPr>
              <w:t>7030</w:t>
            </w:r>
          </w:p>
        </w:tc>
        <w:tc>
          <w:tcPr>
            <w:tcW w:w="1034" w:type="dxa"/>
            <w:shd w:val="clear" w:color="auto" w:fill="auto"/>
          </w:tcPr>
          <w:p w14:paraId="575545F5" w14:textId="77777777" w:rsidR="00203946" w:rsidRPr="003A3C5D" w:rsidRDefault="00203946" w:rsidP="00203946">
            <w:pPr>
              <w:pStyle w:val="T1"/>
              <w:suppressAutoHyphens/>
              <w:spacing w:after="120"/>
              <w:rPr>
                <w:b w:val="0"/>
                <w:sz w:val="16"/>
              </w:rPr>
            </w:pPr>
            <w:r w:rsidRPr="003A3C5D">
              <w:rPr>
                <w:b w:val="0"/>
                <w:sz w:val="16"/>
              </w:rPr>
              <w:t>Sigurd Schelstraete</w:t>
            </w:r>
          </w:p>
        </w:tc>
        <w:tc>
          <w:tcPr>
            <w:tcW w:w="976" w:type="dxa"/>
            <w:shd w:val="clear" w:color="auto" w:fill="auto"/>
          </w:tcPr>
          <w:p w14:paraId="7D69A68F" w14:textId="77777777" w:rsidR="00203946" w:rsidRPr="003A3C5D" w:rsidRDefault="00203946" w:rsidP="00203946">
            <w:pPr>
              <w:pStyle w:val="T1"/>
              <w:suppressAutoHyphens/>
              <w:spacing w:after="120"/>
              <w:rPr>
                <w:b w:val="0"/>
                <w:sz w:val="16"/>
              </w:rPr>
            </w:pPr>
            <w:r w:rsidRPr="003A3C5D">
              <w:rPr>
                <w:b w:val="0"/>
                <w:sz w:val="16"/>
              </w:rPr>
              <w:t>9.3.1.22.1.2.2</w:t>
            </w:r>
          </w:p>
        </w:tc>
        <w:tc>
          <w:tcPr>
            <w:tcW w:w="635" w:type="dxa"/>
            <w:shd w:val="clear" w:color="auto" w:fill="auto"/>
          </w:tcPr>
          <w:p w14:paraId="5927C4FE" w14:textId="77777777" w:rsidR="00203946" w:rsidRPr="003A3C5D" w:rsidRDefault="00203946" w:rsidP="00203946">
            <w:pPr>
              <w:pStyle w:val="T1"/>
              <w:suppressAutoHyphens/>
              <w:spacing w:after="120"/>
              <w:rPr>
                <w:b w:val="0"/>
                <w:sz w:val="16"/>
              </w:rPr>
            </w:pPr>
            <w:r w:rsidRPr="003A3C5D">
              <w:rPr>
                <w:b w:val="0"/>
                <w:sz w:val="16"/>
              </w:rPr>
              <w:t>98.40</w:t>
            </w:r>
          </w:p>
        </w:tc>
        <w:tc>
          <w:tcPr>
            <w:tcW w:w="2509" w:type="dxa"/>
            <w:shd w:val="clear" w:color="auto" w:fill="auto"/>
          </w:tcPr>
          <w:p w14:paraId="65BD26A7" w14:textId="77777777" w:rsidR="00203946" w:rsidRPr="003A3C5D" w:rsidRDefault="00203946" w:rsidP="00203946">
            <w:pPr>
              <w:pStyle w:val="T1"/>
              <w:suppressAutoHyphens/>
              <w:spacing w:after="120"/>
              <w:jc w:val="left"/>
              <w:rPr>
                <w:b w:val="0"/>
                <w:sz w:val="16"/>
              </w:rPr>
            </w:pPr>
            <w:r w:rsidRPr="003A3C5D">
              <w:rPr>
                <w:b w:val="0"/>
                <w:sz w:val="16"/>
              </w:rPr>
              <w:t>Formula (9-0a1). The value of N is listed for all cases in Table 9-29j2. There is no further need for a formula. This only amounts to duplication and may be a cause of errors later.</w:t>
            </w:r>
          </w:p>
        </w:tc>
        <w:tc>
          <w:tcPr>
            <w:tcW w:w="2179" w:type="dxa"/>
            <w:shd w:val="clear" w:color="auto" w:fill="auto"/>
          </w:tcPr>
          <w:p w14:paraId="2480C177" w14:textId="77777777" w:rsidR="00203946" w:rsidRPr="00A303A2" w:rsidRDefault="00203946" w:rsidP="00203946">
            <w:pPr>
              <w:pStyle w:val="T1"/>
              <w:suppressAutoHyphens/>
              <w:spacing w:after="120"/>
              <w:jc w:val="left"/>
              <w:rPr>
                <w:b w:val="0"/>
                <w:sz w:val="16"/>
              </w:rPr>
            </w:pPr>
            <w:r w:rsidRPr="00A303A2">
              <w:rPr>
                <w:b w:val="0"/>
                <w:sz w:val="16"/>
              </w:rPr>
              <w:t>Replace formula with reference to Table 9-29j2</w:t>
            </w:r>
          </w:p>
        </w:tc>
        <w:tc>
          <w:tcPr>
            <w:tcW w:w="2790" w:type="dxa"/>
            <w:shd w:val="clear" w:color="auto" w:fill="auto"/>
          </w:tcPr>
          <w:p w14:paraId="7A8AC22D" w14:textId="77777777" w:rsidR="00203946" w:rsidRPr="00A303A2" w:rsidRDefault="00203946" w:rsidP="00203946">
            <w:pPr>
              <w:pStyle w:val="T1"/>
              <w:suppressAutoHyphens/>
              <w:spacing w:after="120"/>
              <w:jc w:val="left"/>
              <w:rPr>
                <w:b w:val="0"/>
                <w:iCs/>
                <w:color w:val="000000"/>
                <w:sz w:val="16"/>
                <w:szCs w:val="16"/>
              </w:rPr>
            </w:pPr>
            <w:r w:rsidRPr="00A303A2">
              <w:rPr>
                <w:b w:val="0"/>
                <w:iCs/>
                <w:color w:val="000000"/>
                <w:sz w:val="16"/>
                <w:szCs w:val="16"/>
              </w:rPr>
              <w:t>Revised</w:t>
            </w:r>
          </w:p>
          <w:p w14:paraId="38483148" w14:textId="77777777" w:rsidR="00203946" w:rsidRPr="00A303A2" w:rsidRDefault="00203946" w:rsidP="00203946">
            <w:pPr>
              <w:pStyle w:val="T1"/>
              <w:suppressAutoHyphens/>
              <w:spacing w:after="120"/>
              <w:jc w:val="left"/>
              <w:rPr>
                <w:b w:val="0"/>
                <w:iCs/>
                <w:color w:val="000000"/>
                <w:sz w:val="16"/>
                <w:szCs w:val="16"/>
              </w:rPr>
            </w:pPr>
          </w:p>
          <w:p w14:paraId="44977797" w14:textId="77777777" w:rsidR="00203946" w:rsidRPr="00A303A2" w:rsidRDefault="00203946" w:rsidP="00203946">
            <w:pPr>
              <w:pStyle w:val="T1"/>
              <w:suppressAutoHyphens/>
              <w:spacing w:after="120"/>
              <w:jc w:val="left"/>
              <w:rPr>
                <w:b w:val="0"/>
                <w:iCs/>
                <w:color w:val="000000"/>
                <w:sz w:val="16"/>
                <w:szCs w:val="16"/>
              </w:rPr>
            </w:pPr>
            <w:r w:rsidRPr="00A303A2">
              <w:rPr>
                <w:b w:val="0"/>
                <w:iCs/>
                <w:color w:val="000000"/>
                <w:sz w:val="16"/>
                <w:szCs w:val="16"/>
              </w:rPr>
              <w:t>Agree with the commenter in principle</w:t>
            </w:r>
          </w:p>
          <w:p w14:paraId="01D3ACEF" w14:textId="05B9E70F" w:rsidR="00203946" w:rsidRPr="00A303A2" w:rsidRDefault="00203946" w:rsidP="00203946">
            <w:pPr>
              <w:pStyle w:val="T1"/>
              <w:suppressAutoHyphens/>
              <w:spacing w:after="120"/>
              <w:jc w:val="left"/>
              <w:rPr>
                <w:b w:val="0"/>
                <w:iCs/>
                <w:color w:val="000000"/>
                <w:sz w:val="16"/>
                <w:szCs w:val="16"/>
              </w:rPr>
            </w:pPr>
          </w:p>
          <w:p w14:paraId="47E1EEEF" w14:textId="1D1FF9EB" w:rsidR="00203946" w:rsidRPr="00A303A2" w:rsidRDefault="00E27CB7" w:rsidP="00203946">
            <w:pPr>
              <w:pStyle w:val="T1"/>
              <w:suppressAutoHyphens/>
              <w:spacing w:after="120"/>
              <w:jc w:val="left"/>
              <w:rPr>
                <w:b w:val="0"/>
                <w:iCs/>
                <w:color w:val="000000"/>
                <w:sz w:val="16"/>
                <w:szCs w:val="16"/>
              </w:rPr>
            </w:pPr>
            <w:r>
              <w:rPr>
                <w:b w:val="0"/>
                <w:sz w:val="16"/>
              </w:rPr>
              <w:t xml:space="preserve">However, </w:t>
            </w:r>
            <w:r w:rsidR="005D7202">
              <w:rPr>
                <w:b w:val="0"/>
                <w:sz w:val="16"/>
              </w:rPr>
              <w:t xml:space="preserve">there is </w:t>
            </w:r>
            <w:r w:rsidR="00F61DA9">
              <w:rPr>
                <w:b w:val="0"/>
                <w:sz w:val="16"/>
              </w:rPr>
              <w:t>value</w:t>
            </w:r>
            <w:r w:rsidR="005D7202">
              <w:rPr>
                <w:b w:val="0"/>
                <w:sz w:val="16"/>
              </w:rPr>
              <w:t xml:space="preserve"> to keep </w:t>
            </w:r>
            <w:r w:rsidRPr="00E27CB7">
              <w:rPr>
                <w:b w:val="0"/>
                <w:sz w:val="16"/>
              </w:rPr>
              <w:t>Equation (9-0a1)</w:t>
            </w:r>
            <w:r>
              <w:rPr>
                <w:b w:val="0"/>
                <w:sz w:val="16"/>
              </w:rPr>
              <w:t xml:space="preserve"> </w:t>
            </w:r>
            <w:r w:rsidR="005D7202">
              <w:rPr>
                <w:b w:val="0"/>
                <w:sz w:val="16"/>
              </w:rPr>
              <w:t xml:space="preserve">as it </w:t>
            </w:r>
            <w:r>
              <w:rPr>
                <w:b w:val="0"/>
                <w:sz w:val="16"/>
              </w:rPr>
              <w:t xml:space="preserve">clarifies how N is </w:t>
            </w:r>
            <w:r w:rsidR="000B1A4E">
              <w:rPr>
                <w:b w:val="0"/>
                <w:sz w:val="16"/>
              </w:rPr>
              <w:t>calculated</w:t>
            </w:r>
            <w:r w:rsidR="00D5386E">
              <w:rPr>
                <w:b w:val="0"/>
                <w:sz w:val="16"/>
              </w:rPr>
              <w:t>.</w:t>
            </w:r>
            <w:r w:rsidR="008A0E0D">
              <w:rPr>
                <w:b w:val="0"/>
                <w:sz w:val="16"/>
              </w:rPr>
              <w:t xml:space="preserve"> Revised the text to clarify that </w:t>
            </w:r>
            <w:r w:rsidR="00A221A3">
              <w:rPr>
                <w:b w:val="0"/>
                <w:sz w:val="16"/>
              </w:rPr>
              <w:t>Table 9-29j2 is derived from Equation (9-0a1)</w:t>
            </w:r>
            <w:r w:rsidR="005D7202">
              <w:rPr>
                <w:b w:val="0"/>
                <w:sz w:val="16"/>
              </w:rPr>
              <w:t>.</w:t>
            </w:r>
          </w:p>
          <w:p w14:paraId="15695A4D" w14:textId="77777777" w:rsidR="00203946" w:rsidRPr="00A303A2" w:rsidRDefault="00203946" w:rsidP="00203946">
            <w:pPr>
              <w:pStyle w:val="T1"/>
              <w:suppressAutoHyphens/>
              <w:spacing w:after="120"/>
              <w:jc w:val="left"/>
              <w:rPr>
                <w:b w:val="0"/>
                <w:iCs/>
                <w:color w:val="000000"/>
                <w:sz w:val="16"/>
                <w:szCs w:val="16"/>
              </w:rPr>
            </w:pPr>
          </w:p>
          <w:p w14:paraId="309DEE78" w14:textId="1B569A5D" w:rsidR="00203946" w:rsidRPr="00A303A2" w:rsidRDefault="00203946" w:rsidP="00203946">
            <w:pPr>
              <w:pStyle w:val="T1"/>
              <w:suppressAutoHyphens/>
              <w:spacing w:after="120"/>
              <w:jc w:val="left"/>
              <w:rPr>
                <w:b w:val="0"/>
                <w:iCs/>
                <w:color w:val="000000"/>
                <w:sz w:val="16"/>
                <w:szCs w:val="16"/>
              </w:rPr>
            </w:pPr>
            <w:proofErr w:type="spellStart"/>
            <w:r w:rsidRPr="00A303A2">
              <w:rPr>
                <w:b w:val="0"/>
                <w:iCs/>
                <w:color w:val="000000"/>
                <w:sz w:val="16"/>
                <w:szCs w:val="16"/>
              </w:rPr>
              <w:t>Tgbe</w:t>
            </w:r>
            <w:proofErr w:type="spellEnd"/>
            <w:r w:rsidRPr="00A303A2">
              <w:rPr>
                <w:b w:val="0"/>
                <w:iCs/>
                <w:color w:val="000000"/>
                <w:sz w:val="16"/>
                <w:szCs w:val="16"/>
              </w:rPr>
              <w:t xml:space="preserve"> editor please implement changes as shown in doc 11-21/</w:t>
            </w:r>
            <w:r w:rsidR="00DC4716" w:rsidRPr="00A303A2">
              <w:rPr>
                <w:b w:val="0"/>
                <w:iCs/>
                <w:color w:val="000000"/>
                <w:sz w:val="16"/>
                <w:szCs w:val="16"/>
              </w:rPr>
              <w:t>1488rx</w:t>
            </w:r>
            <w:r w:rsidRPr="00A303A2">
              <w:rPr>
                <w:b w:val="0"/>
                <w:iCs/>
                <w:color w:val="000000"/>
                <w:sz w:val="16"/>
                <w:szCs w:val="16"/>
              </w:rPr>
              <w:t xml:space="preserve"> tagged as #7030</w:t>
            </w:r>
          </w:p>
          <w:p w14:paraId="35D23A6D" w14:textId="77777777" w:rsidR="00203946" w:rsidRPr="00A303A2" w:rsidRDefault="00203946" w:rsidP="00203946">
            <w:pPr>
              <w:pStyle w:val="T1"/>
              <w:suppressAutoHyphens/>
              <w:spacing w:after="120"/>
              <w:jc w:val="left"/>
              <w:rPr>
                <w:b w:val="0"/>
                <w:iCs/>
                <w:color w:val="000000"/>
                <w:sz w:val="16"/>
                <w:szCs w:val="16"/>
              </w:rPr>
            </w:pPr>
          </w:p>
        </w:tc>
      </w:tr>
      <w:tr w:rsidR="00203946" w:rsidRPr="00955C14" w14:paraId="7312CB8D" w14:textId="77777777" w:rsidTr="00F31F09">
        <w:trPr>
          <w:trHeight w:val="449"/>
        </w:trPr>
        <w:tc>
          <w:tcPr>
            <w:tcW w:w="587" w:type="dxa"/>
            <w:shd w:val="clear" w:color="auto" w:fill="auto"/>
          </w:tcPr>
          <w:p w14:paraId="62BCBD93" w14:textId="1FCB3F95" w:rsidR="00203946" w:rsidRPr="00845243" w:rsidRDefault="00203946" w:rsidP="00203946">
            <w:pPr>
              <w:pStyle w:val="T1"/>
              <w:suppressAutoHyphens/>
              <w:spacing w:after="120"/>
              <w:rPr>
                <w:b w:val="0"/>
                <w:sz w:val="16"/>
              </w:rPr>
            </w:pPr>
            <w:r w:rsidRPr="00845243">
              <w:rPr>
                <w:b w:val="0"/>
                <w:sz w:val="16"/>
              </w:rPr>
              <w:t>4582</w:t>
            </w:r>
          </w:p>
        </w:tc>
        <w:tc>
          <w:tcPr>
            <w:tcW w:w="1034" w:type="dxa"/>
            <w:shd w:val="clear" w:color="auto" w:fill="auto"/>
          </w:tcPr>
          <w:p w14:paraId="7DC1A3B7" w14:textId="5352FA6A" w:rsidR="00203946" w:rsidRPr="00845243" w:rsidRDefault="00203946" w:rsidP="00203946">
            <w:pPr>
              <w:pStyle w:val="T1"/>
              <w:suppressAutoHyphens/>
              <w:spacing w:after="120"/>
              <w:rPr>
                <w:b w:val="0"/>
                <w:sz w:val="16"/>
              </w:rPr>
            </w:pPr>
            <w:r w:rsidRPr="00845243">
              <w:rPr>
                <w:b w:val="0"/>
                <w:sz w:val="16"/>
              </w:rPr>
              <w:t>Bo Yang</w:t>
            </w:r>
          </w:p>
        </w:tc>
        <w:tc>
          <w:tcPr>
            <w:tcW w:w="976" w:type="dxa"/>
            <w:shd w:val="clear" w:color="auto" w:fill="auto"/>
          </w:tcPr>
          <w:p w14:paraId="08B2923A" w14:textId="315D92B2" w:rsidR="00203946" w:rsidRPr="00845243" w:rsidRDefault="00203946" w:rsidP="00203946">
            <w:pPr>
              <w:pStyle w:val="T1"/>
              <w:suppressAutoHyphens/>
              <w:spacing w:after="120"/>
              <w:rPr>
                <w:b w:val="0"/>
                <w:sz w:val="16"/>
              </w:rPr>
            </w:pPr>
            <w:r w:rsidRPr="00845243">
              <w:rPr>
                <w:b w:val="0"/>
                <w:sz w:val="16"/>
              </w:rPr>
              <w:t>9.3.1.22.1.2.2</w:t>
            </w:r>
          </w:p>
        </w:tc>
        <w:tc>
          <w:tcPr>
            <w:tcW w:w="635" w:type="dxa"/>
            <w:shd w:val="clear" w:color="auto" w:fill="auto"/>
          </w:tcPr>
          <w:p w14:paraId="45A08087" w14:textId="6DD17680" w:rsidR="00203946" w:rsidRPr="00845243" w:rsidRDefault="00203946" w:rsidP="00203946">
            <w:pPr>
              <w:pStyle w:val="T1"/>
              <w:suppressAutoHyphens/>
              <w:spacing w:after="120"/>
              <w:rPr>
                <w:b w:val="0"/>
                <w:sz w:val="16"/>
              </w:rPr>
            </w:pPr>
            <w:r w:rsidRPr="00845243">
              <w:rPr>
                <w:b w:val="0"/>
                <w:sz w:val="16"/>
              </w:rPr>
              <w:t>98.47</w:t>
            </w:r>
          </w:p>
        </w:tc>
        <w:tc>
          <w:tcPr>
            <w:tcW w:w="2509" w:type="dxa"/>
            <w:shd w:val="clear" w:color="auto" w:fill="auto"/>
          </w:tcPr>
          <w:p w14:paraId="396FA37E" w14:textId="17BC036A" w:rsidR="00203946" w:rsidRPr="00845243" w:rsidRDefault="00203946" w:rsidP="00203946">
            <w:pPr>
              <w:pStyle w:val="T1"/>
              <w:suppressAutoHyphens/>
              <w:spacing w:after="120"/>
              <w:jc w:val="left"/>
              <w:rPr>
                <w:b w:val="0"/>
                <w:sz w:val="16"/>
              </w:rPr>
            </w:pPr>
            <w:r w:rsidRPr="00845243">
              <w:rPr>
                <w:b w:val="0"/>
                <w:sz w:val="16"/>
              </w:rPr>
              <w:t>The two sentences "For a bandwidth of 160 MHz, PS160 and X1 are set to 0, and</w:t>
            </w:r>
            <w:r w:rsidRPr="00845243">
              <w:rPr>
                <w:b w:val="0"/>
                <w:sz w:val="16"/>
              </w:rPr>
              <w:br/>
              <w:t xml:space="preserve">X0 is specified in the table. For a bandwidth of 320 MHz, PS160, X0, and X1 are specified in the table. " </w:t>
            </w:r>
            <w:proofErr w:type="gramStart"/>
            <w:r w:rsidRPr="00845243">
              <w:rPr>
                <w:b w:val="0"/>
                <w:sz w:val="16"/>
              </w:rPr>
              <w:t>are</w:t>
            </w:r>
            <w:proofErr w:type="gramEnd"/>
            <w:r w:rsidRPr="00845243">
              <w:rPr>
                <w:b w:val="0"/>
                <w:sz w:val="16"/>
              </w:rPr>
              <w:t xml:space="preserve"> not clear which table those two sentences are </w:t>
            </w:r>
            <w:proofErr w:type="spellStart"/>
            <w:r w:rsidRPr="00845243">
              <w:rPr>
                <w:b w:val="0"/>
                <w:sz w:val="16"/>
              </w:rPr>
              <w:t>refering</w:t>
            </w:r>
            <w:proofErr w:type="spellEnd"/>
            <w:r w:rsidRPr="00845243">
              <w:rPr>
                <w:b w:val="0"/>
                <w:sz w:val="16"/>
              </w:rPr>
              <w:t xml:space="preserve"> to.</w:t>
            </w:r>
          </w:p>
        </w:tc>
        <w:tc>
          <w:tcPr>
            <w:tcW w:w="2179" w:type="dxa"/>
            <w:shd w:val="clear" w:color="auto" w:fill="auto"/>
          </w:tcPr>
          <w:p w14:paraId="0ADFFA8F" w14:textId="22DBB72D" w:rsidR="00203946" w:rsidRPr="00845243" w:rsidRDefault="00203946" w:rsidP="00203946">
            <w:pPr>
              <w:pStyle w:val="T1"/>
              <w:suppressAutoHyphens/>
              <w:spacing w:after="120"/>
              <w:jc w:val="left"/>
              <w:rPr>
                <w:b w:val="0"/>
                <w:sz w:val="16"/>
              </w:rPr>
            </w:pPr>
            <w:r w:rsidRPr="00845243">
              <w:rPr>
                <w:b w:val="0"/>
                <w:sz w:val="16"/>
              </w:rPr>
              <w:t>Change "in the table" to "in Table 9-29j2"</w:t>
            </w:r>
          </w:p>
        </w:tc>
        <w:tc>
          <w:tcPr>
            <w:tcW w:w="2790" w:type="dxa"/>
            <w:shd w:val="clear" w:color="auto" w:fill="auto"/>
          </w:tcPr>
          <w:p w14:paraId="347FB923" w14:textId="77777777" w:rsidR="00203946" w:rsidRPr="003808C8" w:rsidRDefault="00203946" w:rsidP="00203946">
            <w:pPr>
              <w:pStyle w:val="T1"/>
              <w:suppressAutoHyphens/>
              <w:spacing w:after="120"/>
              <w:jc w:val="left"/>
              <w:rPr>
                <w:b w:val="0"/>
                <w:iCs/>
                <w:color w:val="000000"/>
                <w:sz w:val="16"/>
                <w:szCs w:val="16"/>
              </w:rPr>
            </w:pPr>
            <w:r w:rsidRPr="003808C8">
              <w:rPr>
                <w:b w:val="0"/>
                <w:iCs/>
                <w:color w:val="000000"/>
                <w:sz w:val="16"/>
                <w:szCs w:val="16"/>
              </w:rPr>
              <w:t>Revised</w:t>
            </w:r>
          </w:p>
          <w:p w14:paraId="2B86ADBC" w14:textId="77777777" w:rsidR="00203946" w:rsidRDefault="00203946" w:rsidP="00203946">
            <w:pPr>
              <w:pStyle w:val="T1"/>
              <w:suppressAutoHyphens/>
              <w:spacing w:after="120"/>
              <w:jc w:val="left"/>
              <w:rPr>
                <w:b w:val="0"/>
                <w:iCs/>
                <w:color w:val="000000"/>
                <w:sz w:val="16"/>
                <w:szCs w:val="16"/>
                <w:highlight w:val="yellow"/>
              </w:rPr>
            </w:pPr>
          </w:p>
          <w:p w14:paraId="38E4A679" w14:textId="77777777" w:rsidR="00203946" w:rsidRPr="00845243" w:rsidRDefault="00203946" w:rsidP="00203946">
            <w:pPr>
              <w:pStyle w:val="T1"/>
              <w:suppressAutoHyphens/>
              <w:spacing w:after="120"/>
              <w:jc w:val="left"/>
              <w:rPr>
                <w:b w:val="0"/>
                <w:iCs/>
                <w:color w:val="000000"/>
                <w:sz w:val="16"/>
                <w:szCs w:val="16"/>
              </w:rPr>
            </w:pPr>
            <w:r w:rsidRPr="00845243">
              <w:rPr>
                <w:b w:val="0"/>
                <w:iCs/>
                <w:color w:val="000000"/>
                <w:sz w:val="16"/>
                <w:szCs w:val="16"/>
              </w:rPr>
              <w:t>Agree with the commenter in principle</w:t>
            </w:r>
          </w:p>
          <w:p w14:paraId="5F6D2F30" w14:textId="1E6000B7" w:rsidR="00203946" w:rsidRDefault="00203946" w:rsidP="00203946">
            <w:pPr>
              <w:pStyle w:val="T1"/>
              <w:suppressAutoHyphens/>
              <w:spacing w:after="120"/>
              <w:jc w:val="left"/>
              <w:rPr>
                <w:b w:val="0"/>
                <w:iCs/>
                <w:color w:val="000000"/>
                <w:sz w:val="16"/>
                <w:szCs w:val="16"/>
              </w:rPr>
            </w:pPr>
          </w:p>
          <w:p w14:paraId="64083250" w14:textId="28129AE5" w:rsidR="00203946" w:rsidRDefault="00203946" w:rsidP="00203946">
            <w:pPr>
              <w:pStyle w:val="T1"/>
              <w:suppressAutoHyphens/>
              <w:spacing w:after="120"/>
              <w:jc w:val="left"/>
              <w:rPr>
                <w:b w:val="0"/>
                <w:iCs/>
                <w:color w:val="000000"/>
                <w:sz w:val="16"/>
                <w:szCs w:val="16"/>
              </w:rPr>
            </w:pPr>
            <w:r>
              <w:rPr>
                <w:b w:val="0"/>
                <w:iCs/>
                <w:color w:val="000000"/>
                <w:sz w:val="16"/>
                <w:szCs w:val="16"/>
              </w:rPr>
              <w:t>The revised text refers to Table 9-29j2 only.</w:t>
            </w:r>
          </w:p>
          <w:p w14:paraId="6CCD14A3" w14:textId="77777777" w:rsidR="00203946" w:rsidRPr="00845243" w:rsidRDefault="00203946" w:rsidP="00203946">
            <w:pPr>
              <w:pStyle w:val="T1"/>
              <w:suppressAutoHyphens/>
              <w:spacing w:after="120"/>
              <w:jc w:val="left"/>
              <w:rPr>
                <w:b w:val="0"/>
                <w:iCs/>
                <w:color w:val="000000"/>
                <w:sz w:val="16"/>
                <w:szCs w:val="16"/>
              </w:rPr>
            </w:pPr>
          </w:p>
          <w:p w14:paraId="3CB60904" w14:textId="34EED9C8" w:rsidR="00203946" w:rsidRPr="00845243" w:rsidRDefault="00203946" w:rsidP="00203946">
            <w:pPr>
              <w:pStyle w:val="T1"/>
              <w:suppressAutoHyphens/>
              <w:spacing w:after="120"/>
              <w:jc w:val="left"/>
              <w:rPr>
                <w:b w:val="0"/>
                <w:iCs/>
                <w:color w:val="000000"/>
                <w:sz w:val="16"/>
                <w:szCs w:val="16"/>
              </w:rPr>
            </w:pPr>
            <w:proofErr w:type="spellStart"/>
            <w:r w:rsidRPr="00845243">
              <w:rPr>
                <w:b w:val="0"/>
                <w:iCs/>
                <w:color w:val="000000"/>
                <w:sz w:val="16"/>
                <w:szCs w:val="16"/>
              </w:rPr>
              <w:lastRenderedPageBreak/>
              <w:t>Tgbe</w:t>
            </w:r>
            <w:proofErr w:type="spellEnd"/>
            <w:r w:rsidRPr="00845243">
              <w:rPr>
                <w:b w:val="0"/>
                <w:iCs/>
                <w:color w:val="000000"/>
                <w:sz w:val="16"/>
                <w:szCs w:val="16"/>
              </w:rPr>
              <w:t xml:space="preserve"> editor please implement changes as shown in doc 11-21/</w:t>
            </w:r>
            <w:r w:rsidR="00DC4716">
              <w:rPr>
                <w:b w:val="0"/>
                <w:iCs/>
                <w:color w:val="000000"/>
                <w:sz w:val="16"/>
                <w:szCs w:val="16"/>
              </w:rPr>
              <w:t>1488rx</w:t>
            </w:r>
            <w:r w:rsidRPr="00845243">
              <w:rPr>
                <w:b w:val="0"/>
                <w:iCs/>
                <w:color w:val="000000"/>
                <w:sz w:val="16"/>
                <w:szCs w:val="16"/>
              </w:rPr>
              <w:t xml:space="preserve"> tagged as #</w:t>
            </w:r>
            <w:r w:rsidRPr="00B8657A">
              <w:rPr>
                <w:bCs/>
                <w:iCs/>
                <w:color w:val="000000"/>
                <w:sz w:val="16"/>
                <w:szCs w:val="16"/>
              </w:rPr>
              <w:t>7030</w:t>
            </w:r>
          </w:p>
          <w:p w14:paraId="4D9BF4FF" w14:textId="3346C310" w:rsidR="00203946" w:rsidRPr="002B045E" w:rsidRDefault="00203946" w:rsidP="00203946">
            <w:pPr>
              <w:pStyle w:val="T1"/>
              <w:suppressAutoHyphens/>
              <w:spacing w:after="120"/>
              <w:jc w:val="left"/>
              <w:rPr>
                <w:b w:val="0"/>
                <w:iCs/>
                <w:color w:val="000000"/>
                <w:sz w:val="16"/>
                <w:szCs w:val="16"/>
                <w:highlight w:val="yellow"/>
              </w:rPr>
            </w:pPr>
          </w:p>
        </w:tc>
      </w:tr>
      <w:tr w:rsidR="00203946" w:rsidRPr="00955C14" w14:paraId="059F3A8E" w14:textId="77777777" w:rsidTr="00F31F09">
        <w:trPr>
          <w:trHeight w:val="449"/>
        </w:trPr>
        <w:tc>
          <w:tcPr>
            <w:tcW w:w="587" w:type="dxa"/>
            <w:shd w:val="clear" w:color="auto" w:fill="auto"/>
          </w:tcPr>
          <w:p w14:paraId="5EDB5E2C" w14:textId="20FFD5B2" w:rsidR="00203946" w:rsidRPr="00372B94" w:rsidRDefault="00203946" w:rsidP="00203946">
            <w:pPr>
              <w:pStyle w:val="T1"/>
              <w:suppressAutoHyphens/>
              <w:spacing w:after="120"/>
              <w:rPr>
                <w:b w:val="0"/>
                <w:sz w:val="16"/>
              </w:rPr>
            </w:pPr>
            <w:r w:rsidRPr="00372B94">
              <w:rPr>
                <w:b w:val="0"/>
                <w:sz w:val="16"/>
              </w:rPr>
              <w:lastRenderedPageBreak/>
              <w:t>7354</w:t>
            </w:r>
          </w:p>
        </w:tc>
        <w:tc>
          <w:tcPr>
            <w:tcW w:w="1034" w:type="dxa"/>
            <w:shd w:val="clear" w:color="auto" w:fill="auto"/>
          </w:tcPr>
          <w:p w14:paraId="20B89F05" w14:textId="11B5E09D" w:rsidR="00203946" w:rsidRPr="00372B94" w:rsidRDefault="00203946" w:rsidP="00203946">
            <w:pPr>
              <w:pStyle w:val="T1"/>
              <w:suppressAutoHyphens/>
              <w:spacing w:after="120"/>
              <w:rPr>
                <w:b w:val="0"/>
                <w:sz w:val="16"/>
              </w:rPr>
            </w:pPr>
            <w:r w:rsidRPr="00372B94">
              <w:rPr>
                <w:b w:val="0"/>
                <w:sz w:val="16"/>
              </w:rPr>
              <w:t>Stephen McCann</w:t>
            </w:r>
          </w:p>
        </w:tc>
        <w:tc>
          <w:tcPr>
            <w:tcW w:w="976" w:type="dxa"/>
            <w:shd w:val="clear" w:color="auto" w:fill="auto"/>
          </w:tcPr>
          <w:p w14:paraId="65B93EE8" w14:textId="09769D70" w:rsidR="00203946" w:rsidRPr="00372B94" w:rsidRDefault="00203946" w:rsidP="00203946">
            <w:pPr>
              <w:pStyle w:val="T1"/>
              <w:suppressAutoHyphens/>
              <w:spacing w:after="120"/>
              <w:rPr>
                <w:b w:val="0"/>
                <w:sz w:val="16"/>
              </w:rPr>
            </w:pPr>
            <w:r w:rsidRPr="00372B94">
              <w:rPr>
                <w:b w:val="0"/>
                <w:sz w:val="16"/>
              </w:rPr>
              <w:t>9.3.1.22.1.2.2</w:t>
            </w:r>
          </w:p>
        </w:tc>
        <w:tc>
          <w:tcPr>
            <w:tcW w:w="635" w:type="dxa"/>
            <w:shd w:val="clear" w:color="auto" w:fill="auto"/>
          </w:tcPr>
          <w:p w14:paraId="0EAF3E0C" w14:textId="26828038" w:rsidR="00203946" w:rsidRPr="00372B94" w:rsidRDefault="00203946" w:rsidP="00203946">
            <w:pPr>
              <w:pStyle w:val="T1"/>
              <w:suppressAutoHyphens/>
              <w:spacing w:after="120"/>
              <w:rPr>
                <w:b w:val="0"/>
                <w:sz w:val="16"/>
              </w:rPr>
            </w:pPr>
            <w:r w:rsidRPr="00372B94">
              <w:rPr>
                <w:b w:val="0"/>
                <w:sz w:val="16"/>
              </w:rPr>
              <w:t>98.47</w:t>
            </w:r>
          </w:p>
        </w:tc>
        <w:tc>
          <w:tcPr>
            <w:tcW w:w="2509" w:type="dxa"/>
            <w:shd w:val="clear" w:color="auto" w:fill="auto"/>
          </w:tcPr>
          <w:p w14:paraId="73EC1E2F" w14:textId="777DB676" w:rsidR="00203946" w:rsidRPr="00372B94" w:rsidRDefault="00203946" w:rsidP="00203946">
            <w:pPr>
              <w:pStyle w:val="T1"/>
              <w:suppressAutoHyphens/>
              <w:spacing w:after="120"/>
              <w:jc w:val="left"/>
              <w:rPr>
                <w:b w:val="0"/>
                <w:sz w:val="16"/>
              </w:rPr>
            </w:pPr>
            <w:r w:rsidRPr="00372B94">
              <w:rPr>
                <w:b w:val="0"/>
                <w:sz w:val="16"/>
              </w:rPr>
              <w:t>In the sentence "The configuration indicates the absolute frequency order of the primary and secondary 80 MHz and 160 MHz channels.", the word absolute is not required. Table 9-29j2 shows the frequency order, not an absolute frequency order.</w:t>
            </w:r>
          </w:p>
        </w:tc>
        <w:tc>
          <w:tcPr>
            <w:tcW w:w="2179" w:type="dxa"/>
            <w:shd w:val="clear" w:color="auto" w:fill="auto"/>
          </w:tcPr>
          <w:p w14:paraId="444EEA62" w14:textId="2CCDD011" w:rsidR="00203946" w:rsidRPr="00372B94" w:rsidRDefault="00203946" w:rsidP="00203946">
            <w:pPr>
              <w:pStyle w:val="T1"/>
              <w:suppressAutoHyphens/>
              <w:spacing w:after="120"/>
              <w:jc w:val="left"/>
              <w:rPr>
                <w:b w:val="0"/>
                <w:sz w:val="16"/>
              </w:rPr>
            </w:pPr>
            <w:r w:rsidRPr="00372B94">
              <w:rPr>
                <w:b w:val="0"/>
                <w:sz w:val="16"/>
              </w:rPr>
              <w:t>Remove the word "absolute" from the cited sentence.</w:t>
            </w:r>
          </w:p>
        </w:tc>
        <w:tc>
          <w:tcPr>
            <w:tcW w:w="2790" w:type="dxa"/>
            <w:shd w:val="clear" w:color="auto" w:fill="auto"/>
          </w:tcPr>
          <w:p w14:paraId="3DB9C4EB" w14:textId="465309C0" w:rsidR="00203946" w:rsidRDefault="00203946" w:rsidP="00203946">
            <w:pPr>
              <w:pStyle w:val="T1"/>
              <w:suppressAutoHyphens/>
              <w:spacing w:after="120"/>
              <w:jc w:val="left"/>
              <w:rPr>
                <w:b w:val="0"/>
                <w:iCs/>
                <w:color w:val="000000"/>
                <w:sz w:val="16"/>
                <w:szCs w:val="16"/>
              </w:rPr>
            </w:pPr>
            <w:r>
              <w:rPr>
                <w:b w:val="0"/>
                <w:iCs/>
                <w:color w:val="000000"/>
                <w:sz w:val="16"/>
                <w:szCs w:val="16"/>
              </w:rPr>
              <w:t>Accepted</w:t>
            </w:r>
          </w:p>
          <w:p w14:paraId="76667CDF" w14:textId="77777777" w:rsidR="00203946" w:rsidRDefault="00203946" w:rsidP="00203946">
            <w:pPr>
              <w:pStyle w:val="T1"/>
              <w:suppressAutoHyphens/>
              <w:spacing w:after="120"/>
              <w:jc w:val="left"/>
              <w:rPr>
                <w:b w:val="0"/>
                <w:iCs/>
                <w:color w:val="000000"/>
                <w:sz w:val="16"/>
                <w:szCs w:val="16"/>
              </w:rPr>
            </w:pPr>
          </w:p>
          <w:p w14:paraId="673FC304" w14:textId="1D9552FB" w:rsidR="00203946" w:rsidRDefault="00203946" w:rsidP="00203946">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DC4716">
              <w:rPr>
                <w:b w:val="0"/>
                <w:iCs/>
                <w:color w:val="000000"/>
                <w:sz w:val="16"/>
                <w:szCs w:val="16"/>
              </w:rPr>
              <w:t>1488rx</w:t>
            </w:r>
            <w:r>
              <w:rPr>
                <w:b w:val="0"/>
                <w:iCs/>
                <w:color w:val="000000"/>
                <w:sz w:val="16"/>
                <w:szCs w:val="16"/>
              </w:rPr>
              <w:t xml:space="preserve"> tagged as #7354</w:t>
            </w:r>
          </w:p>
          <w:p w14:paraId="22828E71" w14:textId="7C8A788D" w:rsidR="00203946" w:rsidRPr="003808C8" w:rsidRDefault="00203946" w:rsidP="00203946">
            <w:pPr>
              <w:pStyle w:val="T1"/>
              <w:suppressAutoHyphens/>
              <w:spacing w:after="120"/>
              <w:jc w:val="left"/>
              <w:rPr>
                <w:b w:val="0"/>
                <w:iCs/>
                <w:color w:val="000000"/>
                <w:sz w:val="16"/>
                <w:szCs w:val="16"/>
              </w:rPr>
            </w:pPr>
          </w:p>
        </w:tc>
      </w:tr>
      <w:tr w:rsidR="00203946" w:rsidRPr="00955C14" w14:paraId="720864D3" w14:textId="77777777" w:rsidTr="00F31F09">
        <w:trPr>
          <w:trHeight w:val="449"/>
        </w:trPr>
        <w:tc>
          <w:tcPr>
            <w:tcW w:w="587" w:type="dxa"/>
            <w:shd w:val="clear" w:color="auto" w:fill="auto"/>
          </w:tcPr>
          <w:p w14:paraId="3F9C20C8" w14:textId="205DB8B3" w:rsidR="00203946" w:rsidRPr="0007201C" w:rsidRDefault="00203946" w:rsidP="00203946">
            <w:pPr>
              <w:pStyle w:val="T1"/>
              <w:suppressAutoHyphens/>
              <w:spacing w:after="120"/>
              <w:rPr>
                <w:b w:val="0"/>
                <w:sz w:val="16"/>
              </w:rPr>
            </w:pPr>
            <w:r w:rsidRPr="0007201C">
              <w:rPr>
                <w:b w:val="0"/>
                <w:sz w:val="16"/>
              </w:rPr>
              <w:t>7032</w:t>
            </w:r>
          </w:p>
        </w:tc>
        <w:tc>
          <w:tcPr>
            <w:tcW w:w="1034" w:type="dxa"/>
            <w:shd w:val="clear" w:color="auto" w:fill="auto"/>
          </w:tcPr>
          <w:p w14:paraId="63A25D4A" w14:textId="46837FFF" w:rsidR="00203946" w:rsidRPr="0007201C" w:rsidRDefault="00203946" w:rsidP="00203946">
            <w:pPr>
              <w:pStyle w:val="T1"/>
              <w:suppressAutoHyphens/>
              <w:spacing w:after="120"/>
              <w:rPr>
                <w:b w:val="0"/>
                <w:sz w:val="16"/>
              </w:rPr>
            </w:pPr>
            <w:r w:rsidRPr="0007201C">
              <w:rPr>
                <w:b w:val="0"/>
                <w:sz w:val="16"/>
              </w:rPr>
              <w:t>Sigurd Schelstraete</w:t>
            </w:r>
          </w:p>
        </w:tc>
        <w:tc>
          <w:tcPr>
            <w:tcW w:w="976" w:type="dxa"/>
            <w:shd w:val="clear" w:color="auto" w:fill="auto"/>
          </w:tcPr>
          <w:p w14:paraId="66E1C868" w14:textId="3DD232BA" w:rsidR="00203946" w:rsidRPr="0007201C" w:rsidRDefault="00203946" w:rsidP="00203946">
            <w:pPr>
              <w:pStyle w:val="T1"/>
              <w:suppressAutoHyphens/>
              <w:spacing w:after="120"/>
              <w:rPr>
                <w:b w:val="0"/>
                <w:sz w:val="16"/>
              </w:rPr>
            </w:pPr>
            <w:r w:rsidRPr="0007201C">
              <w:rPr>
                <w:b w:val="0"/>
                <w:sz w:val="16"/>
              </w:rPr>
              <w:t>9.3.1.22.1.2.2</w:t>
            </w:r>
          </w:p>
        </w:tc>
        <w:tc>
          <w:tcPr>
            <w:tcW w:w="635" w:type="dxa"/>
            <w:shd w:val="clear" w:color="auto" w:fill="auto"/>
          </w:tcPr>
          <w:p w14:paraId="7ED22687" w14:textId="43F0E249" w:rsidR="00203946" w:rsidRPr="0007201C" w:rsidRDefault="00203946" w:rsidP="00203946">
            <w:pPr>
              <w:pStyle w:val="T1"/>
              <w:suppressAutoHyphens/>
              <w:spacing w:after="120"/>
              <w:rPr>
                <w:b w:val="0"/>
                <w:sz w:val="16"/>
              </w:rPr>
            </w:pPr>
            <w:r w:rsidRPr="0007201C">
              <w:rPr>
                <w:b w:val="0"/>
                <w:sz w:val="16"/>
              </w:rPr>
              <w:t>99.06</w:t>
            </w:r>
          </w:p>
        </w:tc>
        <w:tc>
          <w:tcPr>
            <w:tcW w:w="2509" w:type="dxa"/>
            <w:shd w:val="clear" w:color="auto" w:fill="auto"/>
          </w:tcPr>
          <w:p w14:paraId="5F1D06B2" w14:textId="0B25E6C3" w:rsidR="00203946" w:rsidRPr="0007201C" w:rsidRDefault="00203946" w:rsidP="00203946">
            <w:pPr>
              <w:pStyle w:val="T1"/>
              <w:suppressAutoHyphens/>
              <w:spacing w:after="120"/>
              <w:jc w:val="left"/>
              <w:rPr>
                <w:b w:val="0"/>
                <w:sz w:val="16"/>
              </w:rPr>
            </w:pPr>
            <w:r w:rsidRPr="0007201C">
              <w:rPr>
                <w:b w:val="0"/>
                <w:sz w:val="16"/>
              </w:rPr>
              <w:t>What explains the naming "Logical outputs" and "physical outputs"? Since it's hard to see what's "logical" or "physical" about them, more neutral terms would be preferred.</w:t>
            </w:r>
          </w:p>
        </w:tc>
        <w:tc>
          <w:tcPr>
            <w:tcW w:w="2179" w:type="dxa"/>
            <w:shd w:val="clear" w:color="auto" w:fill="auto"/>
          </w:tcPr>
          <w:p w14:paraId="7796CC07" w14:textId="48126AF5" w:rsidR="00203946" w:rsidRPr="0007201C" w:rsidRDefault="00203946" w:rsidP="00203946">
            <w:pPr>
              <w:pStyle w:val="T1"/>
              <w:suppressAutoHyphens/>
              <w:spacing w:after="120"/>
              <w:jc w:val="left"/>
              <w:rPr>
                <w:b w:val="0"/>
                <w:sz w:val="16"/>
              </w:rPr>
            </w:pPr>
            <w:r w:rsidRPr="0007201C">
              <w:rPr>
                <w:b w:val="0"/>
                <w:sz w:val="16"/>
              </w:rPr>
              <w:t>Replace with less confusing terminology</w:t>
            </w:r>
          </w:p>
        </w:tc>
        <w:tc>
          <w:tcPr>
            <w:tcW w:w="2790" w:type="dxa"/>
            <w:shd w:val="clear" w:color="auto" w:fill="auto"/>
          </w:tcPr>
          <w:p w14:paraId="6EE89CD2" w14:textId="77777777" w:rsidR="00203946" w:rsidRDefault="00203946" w:rsidP="00203946">
            <w:pPr>
              <w:pStyle w:val="T1"/>
              <w:suppressAutoHyphens/>
              <w:spacing w:after="120"/>
              <w:jc w:val="left"/>
              <w:rPr>
                <w:b w:val="0"/>
                <w:iCs/>
                <w:color w:val="000000"/>
                <w:sz w:val="16"/>
                <w:szCs w:val="16"/>
              </w:rPr>
            </w:pPr>
            <w:r>
              <w:rPr>
                <w:b w:val="0"/>
                <w:iCs/>
                <w:color w:val="000000"/>
                <w:sz w:val="16"/>
                <w:szCs w:val="16"/>
              </w:rPr>
              <w:t>Revised</w:t>
            </w:r>
          </w:p>
          <w:p w14:paraId="483EE396" w14:textId="77777777" w:rsidR="00203946" w:rsidRDefault="00203946" w:rsidP="00203946">
            <w:pPr>
              <w:pStyle w:val="T1"/>
              <w:suppressAutoHyphens/>
              <w:spacing w:after="120"/>
              <w:jc w:val="left"/>
              <w:rPr>
                <w:b w:val="0"/>
                <w:iCs/>
                <w:color w:val="000000"/>
                <w:sz w:val="16"/>
                <w:szCs w:val="16"/>
              </w:rPr>
            </w:pPr>
          </w:p>
          <w:p w14:paraId="3980CC00" w14:textId="77777777" w:rsidR="00203946" w:rsidRDefault="00203946" w:rsidP="00203946">
            <w:pPr>
              <w:pStyle w:val="T1"/>
              <w:suppressAutoHyphens/>
              <w:spacing w:after="120"/>
              <w:jc w:val="left"/>
              <w:rPr>
                <w:b w:val="0"/>
                <w:iCs/>
                <w:color w:val="000000"/>
                <w:sz w:val="16"/>
                <w:szCs w:val="16"/>
              </w:rPr>
            </w:pPr>
            <w:r>
              <w:rPr>
                <w:b w:val="0"/>
                <w:iCs/>
                <w:color w:val="000000"/>
                <w:sz w:val="16"/>
                <w:szCs w:val="16"/>
              </w:rPr>
              <w:t>Agree with the commenter in principle</w:t>
            </w:r>
          </w:p>
          <w:p w14:paraId="460F5EB2" w14:textId="6B6ACF17" w:rsidR="00203946" w:rsidRDefault="00203946" w:rsidP="00203946">
            <w:pPr>
              <w:pStyle w:val="T1"/>
              <w:suppressAutoHyphens/>
              <w:spacing w:after="120"/>
              <w:jc w:val="left"/>
              <w:rPr>
                <w:b w:val="0"/>
                <w:iCs/>
                <w:color w:val="000000"/>
                <w:sz w:val="16"/>
                <w:szCs w:val="16"/>
              </w:rPr>
            </w:pPr>
          </w:p>
          <w:p w14:paraId="7B97A76D" w14:textId="21365A89" w:rsidR="00203946" w:rsidRDefault="00203946" w:rsidP="00203946">
            <w:pPr>
              <w:pStyle w:val="T1"/>
              <w:suppressAutoHyphens/>
              <w:spacing w:after="120"/>
              <w:jc w:val="left"/>
              <w:rPr>
                <w:b w:val="0"/>
                <w:iCs/>
                <w:color w:val="000000"/>
                <w:sz w:val="16"/>
                <w:szCs w:val="16"/>
              </w:rPr>
            </w:pPr>
            <w:r>
              <w:rPr>
                <w:b w:val="0"/>
                <w:iCs/>
                <w:color w:val="000000"/>
                <w:sz w:val="16"/>
                <w:szCs w:val="16"/>
              </w:rPr>
              <w:t>Renamed the title and column names</w:t>
            </w:r>
          </w:p>
          <w:p w14:paraId="0FB9F14D" w14:textId="77777777" w:rsidR="00203946" w:rsidRDefault="00203946" w:rsidP="00203946">
            <w:pPr>
              <w:pStyle w:val="T1"/>
              <w:suppressAutoHyphens/>
              <w:spacing w:after="120"/>
              <w:jc w:val="left"/>
              <w:rPr>
                <w:b w:val="0"/>
                <w:iCs/>
                <w:color w:val="000000"/>
                <w:sz w:val="16"/>
                <w:szCs w:val="16"/>
              </w:rPr>
            </w:pPr>
          </w:p>
          <w:p w14:paraId="295AF046" w14:textId="1C05E0B2" w:rsidR="00203946" w:rsidRDefault="00203946" w:rsidP="00203946">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DC4716">
              <w:rPr>
                <w:b w:val="0"/>
                <w:iCs/>
                <w:color w:val="000000"/>
                <w:sz w:val="16"/>
                <w:szCs w:val="16"/>
              </w:rPr>
              <w:t>1488rx</w:t>
            </w:r>
            <w:r>
              <w:rPr>
                <w:b w:val="0"/>
                <w:iCs/>
                <w:color w:val="000000"/>
                <w:sz w:val="16"/>
                <w:szCs w:val="16"/>
              </w:rPr>
              <w:t xml:space="preserve"> tagged as #7032</w:t>
            </w:r>
          </w:p>
          <w:p w14:paraId="6F1E21ED" w14:textId="6587E4A1" w:rsidR="00203946" w:rsidRDefault="00203946" w:rsidP="00203946">
            <w:pPr>
              <w:pStyle w:val="T1"/>
              <w:suppressAutoHyphens/>
              <w:spacing w:after="120"/>
              <w:jc w:val="left"/>
              <w:rPr>
                <w:b w:val="0"/>
                <w:iCs/>
                <w:color w:val="000000"/>
                <w:sz w:val="16"/>
                <w:szCs w:val="16"/>
              </w:rPr>
            </w:pPr>
          </w:p>
        </w:tc>
      </w:tr>
      <w:tr w:rsidR="00203946" w:rsidRPr="00955C14" w14:paraId="2C55FEC1" w14:textId="77777777" w:rsidTr="00F31F09">
        <w:trPr>
          <w:trHeight w:val="449"/>
        </w:trPr>
        <w:tc>
          <w:tcPr>
            <w:tcW w:w="587" w:type="dxa"/>
            <w:shd w:val="clear" w:color="auto" w:fill="auto"/>
          </w:tcPr>
          <w:p w14:paraId="5C1BC4B3" w14:textId="40C029A4" w:rsidR="00203946" w:rsidRPr="00BA2199" w:rsidRDefault="00203946" w:rsidP="00203946">
            <w:pPr>
              <w:pStyle w:val="T1"/>
              <w:suppressAutoHyphens/>
              <w:spacing w:after="120"/>
              <w:rPr>
                <w:b w:val="0"/>
                <w:sz w:val="16"/>
              </w:rPr>
            </w:pPr>
            <w:r w:rsidRPr="00BA2199">
              <w:rPr>
                <w:b w:val="0"/>
                <w:sz w:val="16"/>
              </w:rPr>
              <w:t>7031</w:t>
            </w:r>
          </w:p>
        </w:tc>
        <w:tc>
          <w:tcPr>
            <w:tcW w:w="1034" w:type="dxa"/>
            <w:shd w:val="clear" w:color="auto" w:fill="auto"/>
          </w:tcPr>
          <w:p w14:paraId="3055F267" w14:textId="270A3D70" w:rsidR="00203946" w:rsidRPr="00BA2199" w:rsidRDefault="00203946" w:rsidP="00203946">
            <w:pPr>
              <w:pStyle w:val="T1"/>
              <w:suppressAutoHyphens/>
              <w:spacing w:after="120"/>
              <w:rPr>
                <w:b w:val="0"/>
                <w:sz w:val="16"/>
              </w:rPr>
            </w:pPr>
            <w:r w:rsidRPr="00BA2199">
              <w:rPr>
                <w:b w:val="0"/>
                <w:sz w:val="16"/>
              </w:rPr>
              <w:t>Sigurd Schelstraete</w:t>
            </w:r>
          </w:p>
        </w:tc>
        <w:tc>
          <w:tcPr>
            <w:tcW w:w="976" w:type="dxa"/>
            <w:shd w:val="clear" w:color="auto" w:fill="auto"/>
          </w:tcPr>
          <w:p w14:paraId="6C412385" w14:textId="4EE3C8C1" w:rsidR="00203946" w:rsidRPr="00BA2199" w:rsidRDefault="00203946" w:rsidP="00203946">
            <w:pPr>
              <w:pStyle w:val="T1"/>
              <w:suppressAutoHyphens/>
              <w:spacing w:after="120"/>
              <w:rPr>
                <w:b w:val="0"/>
                <w:sz w:val="16"/>
              </w:rPr>
            </w:pPr>
            <w:r w:rsidRPr="00BA2199">
              <w:rPr>
                <w:b w:val="0"/>
                <w:sz w:val="16"/>
              </w:rPr>
              <w:t>9.3.1.22.1.2.2</w:t>
            </w:r>
          </w:p>
        </w:tc>
        <w:tc>
          <w:tcPr>
            <w:tcW w:w="635" w:type="dxa"/>
            <w:shd w:val="clear" w:color="auto" w:fill="auto"/>
          </w:tcPr>
          <w:p w14:paraId="19FC97CF" w14:textId="13997081" w:rsidR="00203946" w:rsidRPr="00BA2199" w:rsidRDefault="00203946" w:rsidP="00203946">
            <w:pPr>
              <w:pStyle w:val="T1"/>
              <w:suppressAutoHyphens/>
              <w:spacing w:after="120"/>
              <w:rPr>
                <w:b w:val="0"/>
                <w:sz w:val="16"/>
              </w:rPr>
            </w:pPr>
            <w:r w:rsidRPr="00BA2199">
              <w:rPr>
                <w:b w:val="0"/>
                <w:sz w:val="16"/>
              </w:rPr>
              <w:t>99.06</w:t>
            </w:r>
          </w:p>
        </w:tc>
        <w:tc>
          <w:tcPr>
            <w:tcW w:w="2509" w:type="dxa"/>
            <w:shd w:val="clear" w:color="auto" w:fill="auto"/>
          </w:tcPr>
          <w:p w14:paraId="0A58A8A9" w14:textId="007DB6EB" w:rsidR="00203946" w:rsidRPr="00BA2199" w:rsidRDefault="00203946" w:rsidP="00203946">
            <w:pPr>
              <w:pStyle w:val="T1"/>
              <w:suppressAutoHyphens/>
              <w:spacing w:after="120"/>
              <w:jc w:val="left"/>
              <w:rPr>
                <w:b w:val="0"/>
                <w:sz w:val="16"/>
              </w:rPr>
            </w:pPr>
            <w:r w:rsidRPr="00BA2199">
              <w:rPr>
                <w:b w:val="0"/>
                <w:sz w:val="16"/>
              </w:rPr>
              <w:t xml:space="preserve">Table 9-29j2: Variable X0 is defined. Where is it </w:t>
            </w:r>
            <w:proofErr w:type="gramStart"/>
            <w:r w:rsidRPr="00BA2199">
              <w:rPr>
                <w:b w:val="0"/>
                <w:sz w:val="16"/>
              </w:rPr>
              <w:t>actually used</w:t>
            </w:r>
            <w:proofErr w:type="gramEnd"/>
            <w:r w:rsidRPr="00BA2199">
              <w:rPr>
                <w:b w:val="0"/>
                <w:sz w:val="16"/>
              </w:rPr>
              <w:t>? Looks like only N and X1 are used in Table 9-29j1.</w:t>
            </w:r>
          </w:p>
        </w:tc>
        <w:tc>
          <w:tcPr>
            <w:tcW w:w="2179" w:type="dxa"/>
            <w:shd w:val="clear" w:color="auto" w:fill="auto"/>
          </w:tcPr>
          <w:p w14:paraId="064B0150" w14:textId="71DF15BB" w:rsidR="00203946" w:rsidRPr="00BA2199" w:rsidRDefault="00203946" w:rsidP="00203946">
            <w:pPr>
              <w:pStyle w:val="T1"/>
              <w:suppressAutoHyphens/>
              <w:spacing w:after="120"/>
              <w:jc w:val="left"/>
              <w:rPr>
                <w:b w:val="0"/>
                <w:sz w:val="16"/>
              </w:rPr>
            </w:pPr>
            <w:r w:rsidRPr="00BA2199">
              <w:rPr>
                <w:b w:val="0"/>
                <w:sz w:val="16"/>
              </w:rPr>
              <w:t>Clarify. Remove if not needed.</w:t>
            </w:r>
          </w:p>
        </w:tc>
        <w:tc>
          <w:tcPr>
            <w:tcW w:w="2790" w:type="dxa"/>
            <w:shd w:val="clear" w:color="auto" w:fill="auto"/>
          </w:tcPr>
          <w:p w14:paraId="7A3EE5F7" w14:textId="77777777" w:rsidR="00203946" w:rsidRPr="00CA6E4C" w:rsidRDefault="00203946" w:rsidP="00203946">
            <w:pPr>
              <w:pStyle w:val="T1"/>
              <w:suppressAutoHyphens/>
              <w:spacing w:after="120"/>
              <w:jc w:val="left"/>
              <w:rPr>
                <w:b w:val="0"/>
                <w:iCs/>
                <w:color w:val="000000"/>
                <w:sz w:val="16"/>
                <w:szCs w:val="16"/>
              </w:rPr>
            </w:pPr>
            <w:r w:rsidRPr="00CA6E4C">
              <w:rPr>
                <w:b w:val="0"/>
                <w:iCs/>
                <w:color w:val="000000"/>
                <w:sz w:val="16"/>
                <w:szCs w:val="16"/>
              </w:rPr>
              <w:t>Revised</w:t>
            </w:r>
          </w:p>
          <w:p w14:paraId="2D718FE2" w14:textId="77777777" w:rsidR="00203946" w:rsidRPr="00CA6E4C" w:rsidRDefault="00203946" w:rsidP="00203946">
            <w:pPr>
              <w:pStyle w:val="T1"/>
              <w:suppressAutoHyphens/>
              <w:spacing w:after="120"/>
              <w:jc w:val="left"/>
              <w:rPr>
                <w:b w:val="0"/>
                <w:iCs/>
                <w:color w:val="000000"/>
                <w:sz w:val="16"/>
                <w:szCs w:val="16"/>
              </w:rPr>
            </w:pPr>
          </w:p>
          <w:p w14:paraId="1F82D790" w14:textId="77777777" w:rsidR="00203946" w:rsidRPr="00CA6E4C" w:rsidRDefault="00203946" w:rsidP="00203946">
            <w:pPr>
              <w:pStyle w:val="T1"/>
              <w:suppressAutoHyphens/>
              <w:spacing w:after="120"/>
              <w:jc w:val="left"/>
              <w:rPr>
                <w:b w:val="0"/>
                <w:iCs/>
                <w:color w:val="000000"/>
                <w:sz w:val="16"/>
                <w:szCs w:val="16"/>
              </w:rPr>
            </w:pPr>
            <w:r w:rsidRPr="00CA6E4C">
              <w:rPr>
                <w:b w:val="0"/>
                <w:iCs/>
                <w:color w:val="000000"/>
                <w:sz w:val="16"/>
                <w:szCs w:val="16"/>
              </w:rPr>
              <w:t>Agree with the commenter in principle</w:t>
            </w:r>
          </w:p>
          <w:p w14:paraId="4E14603E" w14:textId="10A727AC" w:rsidR="00203946" w:rsidRPr="00CA6E4C" w:rsidRDefault="00203946" w:rsidP="00203946">
            <w:pPr>
              <w:pStyle w:val="T1"/>
              <w:suppressAutoHyphens/>
              <w:spacing w:after="120"/>
              <w:jc w:val="left"/>
              <w:rPr>
                <w:b w:val="0"/>
                <w:iCs/>
                <w:color w:val="000000"/>
                <w:sz w:val="16"/>
                <w:szCs w:val="16"/>
              </w:rPr>
            </w:pPr>
          </w:p>
          <w:p w14:paraId="26A402E6" w14:textId="0EE7AAC9" w:rsidR="00203946" w:rsidRDefault="00581C20" w:rsidP="00203946">
            <w:pPr>
              <w:pStyle w:val="T1"/>
              <w:suppressAutoHyphens/>
              <w:spacing w:after="120"/>
              <w:jc w:val="left"/>
              <w:rPr>
                <w:b w:val="0"/>
                <w:iCs/>
                <w:color w:val="000000"/>
                <w:sz w:val="16"/>
                <w:szCs w:val="16"/>
              </w:rPr>
            </w:pPr>
            <w:r w:rsidRPr="00581C20">
              <w:rPr>
                <w:b w:val="0"/>
                <w:iCs/>
                <w:color w:val="000000"/>
                <w:sz w:val="16"/>
                <w:szCs w:val="16"/>
              </w:rPr>
              <w:t>Revised the text for clarity.</w:t>
            </w:r>
          </w:p>
          <w:p w14:paraId="688F92FF" w14:textId="77777777" w:rsidR="00581C20" w:rsidRPr="00CA6E4C" w:rsidRDefault="00581C20" w:rsidP="00203946">
            <w:pPr>
              <w:pStyle w:val="T1"/>
              <w:suppressAutoHyphens/>
              <w:spacing w:after="120"/>
              <w:jc w:val="left"/>
              <w:rPr>
                <w:b w:val="0"/>
                <w:iCs/>
                <w:color w:val="000000"/>
                <w:sz w:val="16"/>
                <w:szCs w:val="16"/>
              </w:rPr>
            </w:pPr>
          </w:p>
          <w:p w14:paraId="6157F235" w14:textId="5525601D" w:rsidR="00203946" w:rsidRPr="00CA6E4C" w:rsidRDefault="00203946" w:rsidP="00203946">
            <w:pPr>
              <w:pStyle w:val="T1"/>
              <w:suppressAutoHyphens/>
              <w:spacing w:after="120"/>
              <w:jc w:val="left"/>
              <w:rPr>
                <w:b w:val="0"/>
                <w:iCs/>
                <w:color w:val="000000"/>
                <w:sz w:val="16"/>
                <w:szCs w:val="16"/>
              </w:rPr>
            </w:pPr>
            <w:proofErr w:type="spellStart"/>
            <w:r w:rsidRPr="00CA6E4C">
              <w:rPr>
                <w:b w:val="0"/>
                <w:iCs/>
                <w:color w:val="000000"/>
                <w:sz w:val="16"/>
                <w:szCs w:val="16"/>
              </w:rPr>
              <w:t>Tgbe</w:t>
            </w:r>
            <w:proofErr w:type="spellEnd"/>
            <w:r w:rsidRPr="00CA6E4C">
              <w:rPr>
                <w:b w:val="0"/>
                <w:iCs/>
                <w:color w:val="000000"/>
                <w:sz w:val="16"/>
                <w:szCs w:val="16"/>
              </w:rPr>
              <w:t xml:space="preserve"> editor please implement changes as shown in doc 11-21/</w:t>
            </w:r>
            <w:r w:rsidR="00DC4716" w:rsidRPr="00CA6E4C">
              <w:rPr>
                <w:b w:val="0"/>
                <w:iCs/>
                <w:color w:val="000000"/>
                <w:sz w:val="16"/>
                <w:szCs w:val="16"/>
              </w:rPr>
              <w:t>1488rx</w:t>
            </w:r>
            <w:r w:rsidRPr="00CA6E4C">
              <w:rPr>
                <w:b w:val="0"/>
                <w:iCs/>
                <w:color w:val="000000"/>
                <w:sz w:val="16"/>
                <w:szCs w:val="16"/>
              </w:rPr>
              <w:t xml:space="preserve"> tagged as #7031</w:t>
            </w:r>
          </w:p>
          <w:p w14:paraId="067E0A18" w14:textId="3DB4EF95" w:rsidR="00203946" w:rsidRPr="00CA6E4C" w:rsidRDefault="00203946" w:rsidP="00203946">
            <w:pPr>
              <w:pStyle w:val="T1"/>
              <w:suppressAutoHyphens/>
              <w:spacing w:after="120"/>
              <w:jc w:val="left"/>
              <w:rPr>
                <w:b w:val="0"/>
                <w:iCs/>
                <w:color w:val="000000"/>
                <w:sz w:val="16"/>
                <w:szCs w:val="16"/>
              </w:rPr>
            </w:pPr>
          </w:p>
        </w:tc>
      </w:tr>
      <w:tr w:rsidR="008B5D7E" w:rsidRPr="00955C14" w14:paraId="03B5BAEA" w14:textId="77777777" w:rsidTr="00F31F09">
        <w:trPr>
          <w:trHeight w:val="449"/>
        </w:trPr>
        <w:tc>
          <w:tcPr>
            <w:tcW w:w="587" w:type="dxa"/>
            <w:shd w:val="clear" w:color="auto" w:fill="auto"/>
          </w:tcPr>
          <w:p w14:paraId="5540A32D" w14:textId="1C377C22" w:rsidR="008B5D7E" w:rsidRPr="0085385D" w:rsidRDefault="008B5D7E" w:rsidP="008B5D7E">
            <w:pPr>
              <w:pStyle w:val="T1"/>
              <w:suppressAutoHyphens/>
              <w:spacing w:after="120"/>
              <w:rPr>
                <w:b w:val="0"/>
                <w:sz w:val="16"/>
              </w:rPr>
            </w:pPr>
            <w:r w:rsidRPr="000C4577">
              <w:rPr>
                <w:b w:val="0"/>
                <w:sz w:val="16"/>
              </w:rPr>
              <w:t>7027</w:t>
            </w:r>
          </w:p>
        </w:tc>
        <w:tc>
          <w:tcPr>
            <w:tcW w:w="1034" w:type="dxa"/>
            <w:shd w:val="clear" w:color="auto" w:fill="auto"/>
          </w:tcPr>
          <w:p w14:paraId="2BC0DEB3" w14:textId="17A1E970" w:rsidR="008B5D7E" w:rsidRPr="0085385D" w:rsidRDefault="008B5D7E" w:rsidP="008B5D7E">
            <w:pPr>
              <w:pStyle w:val="T1"/>
              <w:suppressAutoHyphens/>
              <w:spacing w:after="120"/>
              <w:rPr>
                <w:b w:val="0"/>
                <w:sz w:val="16"/>
              </w:rPr>
            </w:pPr>
            <w:r w:rsidRPr="000C4577">
              <w:rPr>
                <w:b w:val="0"/>
                <w:sz w:val="16"/>
              </w:rPr>
              <w:t>Sigurd Schelstraete</w:t>
            </w:r>
          </w:p>
        </w:tc>
        <w:tc>
          <w:tcPr>
            <w:tcW w:w="976" w:type="dxa"/>
            <w:shd w:val="clear" w:color="auto" w:fill="auto"/>
          </w:tcPr>
          <w:p w14:paraId="212C3B57" w14:textId="3985334C" w:rsidR="008B5D7E" w:rsidRPr="0085385D" w:rsidRDefault="008B5D7E" w:rsidP="008B5D7E">
            <w:pPr>
              <w:pStyle w:val="T1"/>
              <w:suppressAutoHyphens/>
              <w:spacing w:after="120"/>
              <w:rPr>
                <w:b w:val="0"/>
                <w:sz w:val="16"/>
              </w:rPr>
            </w:pPr>
            <w:r w:rsidRPr="000C4577">
              <w:rPr>
                <w:b w:val="0"/>
                <w:sz w:val="16"/>
              </w:rPr>
              <w:t>9.3.1.22.1.2.2</w:t>
            </w:r>
          </w:p>
        </w:tc>
        <w:tc>
          <w:tcPr>
            <w:tcW w:w="635" w:type="dxa"/>
            <w:shd w:val="clear" w:color="auto" w:fill="auto"/>
          </w:tcPr>
          <w:p w14:paraId="38ED48EE" w14:textId="460DBAA2" w:rsidR="008B5D7E" w:rsidRPr="0085385D" w:rsidRDefault="008B5D7E" w:rsidP="008B5D7E">
            <w:pPr>
              <w:pStyle w:val="T1"/>
              <w:suppressAutoHyphens/>
              <w:spacing w:after="120"/>
              <w:rPr>
                <w:b w:val="0"/>
                <w:sz w:val="16"/>
              </w:rPr>
            </w:pPr>
            <w:r w:rsidRPr="000C4577">
              <w:rPr>
                <w:b w:val="0"/>
                <w:sz w:val="16"/>
              </w:rPr>
              <w:t>96.15</w:t>
            </w:r>
          </w:p>
        </w:tc>
        <w:tc>
          <w:tcPr>
            <w:tcW w:w="2509" w:type="dxa"/>
            <w:shd w:val="clear" w:color="auto" w:fill="auto"/>
          </w:tcPr>
          <w:p w14:paraId="0213A184" w14:textId="17BDB265" w:rsidR="008B5D7E" w:rsidRPr="0085385D" w:rsidRDefault="008B5D7E" w:rsidP="008B5D7E">
            <w:pPr>
              <w:pStyle w:val="T1"/>
              <w:suppressAutoHyphens/>
              <w:spacing w:after="120"/>
              <w:jc w:val="left"/>
              <w:rPr>
                <w:b w:val="0"/>
                <w:sz w:val="16"/>
              </w:rPr>
            </w:pPr>
            <w:r w:rsidRPr="000C4577">
              <w:rPr>
                <w:b w:val="0"/>
                <w:sz w:val="16"/>
              </w:rPr>
              <w:t>"0-3: 80 MHz subblock where the RU is located". This doesn't clearly state which 80 MHz subblock corresponds to which value.</w:t>
            </w:r>
          </w:p>
        </w:tc>
        <w:tc>
          <w:tcPr>
            <w:tcW w:w="2179" w:type="dxa"/>
            <w:shd w:val="clear" w:color="auto" w:fill="auto"/>
          </w:tcPr>
          <w:p w14:paraId="4627EA44" w14:textId="6371827D" w:rsidR="008B5D7E" w:rsidRPr="0085385D" w:rsidRDefault="008B5D7E" w:rsidP="008B5D7E">
            <w:pPr>
              <w:pStyle w:val="T1"/>
              <w:suppressAutoHyphens/>
              <w:spacing w:after="120"/>
              <w:jc w:val="left"/>
              <w:rPr>
                <w:b w:val="0"/>
                <w:sz w:val="16"/>
              </w:rPr>
            </w:pPr>
            <w:r w:rsidRPr="000C4577">
              <w:rPr>
                <w:b w:val="0"/>
                <w:sz w:val="16"/>
              </w:rPr>
              <w:t>Clarify</w:t>
            </w:r>
          </w:p>
        </w:tc>
        <w:tc>
          <w:tcPr>
            <w:tcW w:w="2790" w:type="dxa"/>
            <w:shd w:val="clear" w:color="auto" w:fill="auto"/>
          </w:tcPr>
          <w:p w14:paraId="14A7DF49" w14:textId="77777777" w:rsidR="008B5D7E" w:rsidRPr="00CA6E4C" w:rsidRDefault="008B5D7E" w:rsidP="008B5D7E">
            <w:pPr>
              <w:pStyle w:val="T1"/>
              <w:suppressAutoHyphens/>
              <w:spacing w:after="120"/>
              <w:jc w:val="left"/>
              <w:rPr>
                <w:b w:val="0"/>
                <w:iCs/>
                <w:color w:val="000000"/>
                <w:sz w:val="16"/>
                <w:szCs w:val="16"/>
              </w:rPr>
            </w:pPr>
            <w:r w:rsidRPr="00CA6E4C">
              <w:rPr>
                <w:b w:val="0"/>
                <w:iCs/>
                <w:color w:val="000000"/>
                <w:sz w:val="16"/>
                <w:szCs w:val="16"/>
              </w:rPr>
              <w:t>Revised</w:t>
            </w:r>
          </w:p>
          <w:p w14:paraId="072DC040" w14:textId="77777777" w:rsidR="008B5D7E" w:rsidRPr="00CA6E4C" w:rsidRDefault="008B5D7E" w:rsidP="008B5D7E">
            <w:pPr>
              <w:pStyle w:val="T1"/>
              <w:suppressAutoHyphens/>
              <w:spacing w:after="120"/>
              <w:jc w:val="left"/>
              <w:rPr>
                <w:b w:val="0"/>
                <w:iCs/>
                <w:color w:val="000000"/>
                <w:sz w:val="16"/>
                <w:szCs w:val="16"/>
              </w:rPr>
            </w:pPr>
          </w:p>
          <w:p w14:paraId="01350ABB" w14:textId="465CD162" w:rsidR="008B5D7E" w:rsidRPr="00CA6E4C" w:rsidRDefault="00994C31" w:rsidP="008B5D7E">
            <w:pPr>
              <w:pStyle w:val="T1"/>
              <w:suppressAutoHyphens/>
              <w:spacing w:after="120"/>
              <w:jc w:val="left"/>
              <w:rPr>
                <w:b w:val="0"/>
                <w:iCs/>
                <w:color w:val="000000"/>
                <w:sz w:val="16"/>
                <w:szCs w:val="16"/>
              </w:rPr>
            </w:pPr>
            <w:r w:rsidRPr="00CA6E4C">
              <w:rPr>
                <w:b w:val="0"/>
                <w:iCs/>
                <w:color w:val="000000"/>
                <w:sz w:val="16"/>
                <w:szCs w:val="16"/>
              </w:rPr>
              <w:t>Added clarification that t</w:t>
            </w:r>
            <w:r w:rsidR="008B5D7E" w:rsidRPr="00CA6E4C">
              <w:rPr>
                <w:b w:val="0"/>
                <w:iCs/>
                <w:color w:val="000000"/>
                <w:sz w:val="16"/>
                <w:szCs w:val="16"/>
              </w:rPr>
              <w:t xml:space="preserve">he 80 MHz subblock is derived based on the PHY RU/MRU index column, which reads N from Table 9-29j2. </w:t>
            </w:r>
          </w:p>
          <w:p w14:paraId="6AE9533D" w14:textId="77777777" w:rsidR="008B5D7E" w:rsidRPr="00CA6E4C" w:rsidRDefault="008B5D7E" w:rsidP="008B5D7E">
            <w:pPr>
              <w:pStyle w:val="T1"/>
              <w:suppressAutoHyphens/>
              <w:spacing w:after="120"/>
              <w:jc w:val="left"/>
              <w:rPr>
                <w:b w:val="0"/>
                <w:iCs/>
                <w:color w:val="000000"/>
                <w:sz w:val="16"/>
                <w:szCs w:val="16"/>
              </w:rPr>
            </w:pPr>
          </w:p>
          <w:p w14:paraId="04531E15" w14:textId="13C49319" w:rsidR="008B5D7E" w:rsidRPr="00CA6E4C" w:rsidRDefault="008B5D7E" w:rsidP="008B5D7E">
            <w:pPr>
              <w:pStyle w:val="T1"/>
              <w:suppressAutoHyphens/>
              <w:spacing w:after="120"/>
              <w:jc w:val="left"/>
              <w:rPr>
                <w:b w:val="0"/>
                <w:iCs/>
                <w:color w:val="000000"/>
                <w:sz w:val="16"/>
                <w:szCs w:val="16"/>
              </w:rPr>
            </w:pPr>
            <w:proofErr w:type="spellStart"/>
            <w:r w:rsidRPr="00CA6E4C">
              <w:rPr>
                <w:b w:val="0"/>
                <w:iCs/>
                <w:color w:val="000000"/>
                <w:sz w:val="16"/>
                <w:szCs w:val="16"/>
              </w:rPr>
              <w:t>Tgbe</w:t>
            </w:r>
            <w:proofErr w:type="spellEnd"/>
            <w:r w:rsidRPr="00CA6E4C">
              <w:rPr>
                <w:b w:val="0"/>
                <w:iCs/>
                <w:color w:val="000000"/>
                <w:sz w:val="16"/>
                <w:szCs w:val="16"/>
              </w:rPr>
              <w:t xml:space="preserve"> editor please implement changes as shown in doc 11-21/</w:t>
            </w:r>
            <w:r w:rsidR="00DC4716" w:rsidRPr="00CA6E4C">
              <w:rPr>
                <w:b w:val="0"/>
                <w:iCs/>
                <w:color w:val="000000"/>
                <w:sz w:val="16"/>
                <w:szCs w:val="16"/>
              </w:rPr>
              <w:t>1488rx</w:t>
            </w:r>
            <w:r w:rsidRPr="00CA6E4C">
              <w:rPr>
                <w:b w:val="0"/>
                <w:iCs/>
                <w:color w:val="000000"/>
                <w:sz w:val="16"/>
                <w:szCs w:val="16"/>
              </w:rPr>
              <w:t xml:space="preserve"> tagged as #7027</w:t>
            </w:r>
          </w:p>
        </w:tc>
      </w:tr>
      <w:tr w:rsidR="008B5D7E" w:rsidRPr="00955C14" w14:paraId="4FCCCC1F" w14:textId="77777777" w:rsidTr="00F31F09">
        <w:trPr>
          <w:trHeight w:val="449"/>
        </w:trPr>
        <w:tc>
          <w:tcPr>
            <w:tcW w:w="587" w:type="dxa"/>
            <w:shd w:val="clear" w:color="auto" w:fill="auto"/>
          </w:tcPr>
          <w:p w14:paraId="1F0C9FC2" w14:textId="4AA96475" w:rsidR="008B5D7E" w:rsidRPr="0085385D" w:rsidRDefault="008B5D7E" w:rsidP="008B5D7E">
            <w:pPr>
              <w:pStyle w:val="T1"/>
              <w:suppressAutoHyphens/>
              <w:spacing w:after="120"/>
              <w:rPr>
                <w:b w:val="0"/>
                <w:sz w:val="16"/>
              </w:rPr>
            </w:pPr>
            <w:r w:rsidRPr="0085385D">
              <w:rPr>
                <w:b w:val="0"/>
                <w:sz w:val="16"/>
              </w:rPr>
              <w:t>7033</w:t>
            </w:r>
          </w:p>
        </w:tc>
        <w:tc>
          <w:tcPr>
            <w:tcW w:w="1034" w:type="dxa"/>
            <w:shd w:val="clear" w:color="auto" w:fill="auto"/>
          </w:tcPr>
          <w:p w14:paraId="42599C22" w14:textId="5F7FC75A" w:rsidR="008B5D7E" w:rsidRPr="0085385D" w:rsidRDefault="008B5D7E" w:rsidP="008B5D7E">
            <w:pPr>
              <w:pStyle w:val="T1"/>
              <w:suppressAutoHyphens/>
              <w:spacing w:after="120"/>
              <w:rPr>
                <w:b w:val="0"/>
                <w:sz w:val="16"/>
              </w:rPr>
            </w:pPr>
            <w:r w:rsidRPr="0085385D">
              <w:rPr>
                <w:b w:val="0"/>
                <w:sz w:val="16"/>
              </w:rPr>
              <w:t>Sigurd Schelstraete</w:t>
            </w:r>
          </w:p>
        </w:tc>
        <w:tc>
          <w:tcPr>
            <w:tcW w:w="976" w:type="dxa"/>
            <w:shd w:val="clear" w:color="auto" w:fill="auto"/>
          </w:tcPr>
          <w:p w14:paraId="02C7A936" w14:textId="440FA249" w:rsidR="008B5D7E" w:rsidRPr="0085385D" w:rsidRDefault="008B5D7E" w:rsidP="008B5D7E">
            <w:pPr>
              <w:pStyle w:val="T1"/>
              <w:suppressAutoHyphens/>
              <w:spacing w:after="120"/>
              <w:rPr>
                <w:b w:val="0"/>
                <w:sz w:val="16"/>
              </w:rPr>
            </w:pPr>
            <w:r w:rsidRPr="0085385D">
              <w:rPr>
                <w:b w:val="0"/>
                <w:sz w:val="16"/>
              </w:rPr>
              <w:t>9.3.1.22.1.2.2</w:t>
            </w:r>
          </w:p>
        </w:tc>
        <w:tc>
          <w:tcPr>
            <w:tcW w:w="635" w:type="dxa"/>
            <w:shd w:val="clear" w:color="auto" w:fill="auto"/>
          </w:tcPr>
          <w:p w14:paraId="40B31C76" w14:textId="26D19526" w:rsidR="008B5D7E" w:rsidRPr="0085385D" w:rsidRDefault="008B5D7E" w:rsidP="008B5D7E">
            <w:pPr>
              <w:pStyle w:val="T1"/>
              <w:suppressAutoHyphens/>
              <w:spacing w:after="120"/>
              <w:rPr>
                <w:b w:val="0"/>
                <w:sz w:val="16"/>
              </w:rPr>
            </w:pPr>
            <w:r w:rsidRPr="0085385D">
              <w:rPr>
                <w:b w:val="0"/>
                <w:sz w:val="16"/>
              </w:rPr>
              <w:t>99.56</w:t>
            </w:r>
          </w:p>
        </w:tc>
        <w:tc>
          <w:tcPr>
            <w:tcW w:w="2509" w:type="dxa"/>
            <w:shd w:val="clear" w:color="auto" w:fill="auto"/>
          </w:tcPr>
          <w:p w14:paraId="3257BC47" w14:textId="5153A959" w:rsidR="008B5D7E" w:rsidRPr="0085385D" w:rsidRDefault="008B5D7E" w:rsidP="008B5D7E">
            <w:pPr>
              <w:pStyle w:val="T1"/>
              <w:suppressAutoHyphens/>
              <w:spacing w:after="120"/>
              <w:jc w:val="left"/>
              <w:rPr>
                <w:b w:val="0"/>
                <w:sz w:val="16"/>
              </w:rPr>
            </w:pPr>
            <w:r w:rsidRPr="0085385D">
              <w:rPr>
                <w:b w:val="0"/>
                <w:sz w:val="16"/>
              </w:rPr>
              <w:t>"</w:t>
            </w:r>
            <w:proofErr w:type="gramStart"/>
            <w:r w:rsidRPr="0085385D">
              <w:rPr>
                <w:b w:val="0"/>
                <w:sz w:val="16"/>
              </w:rPr>
              <w:t>as</w:t>
            </w:r>
            <w:proofErr w:type="gramEnd"/>
            <w:r w:rsidRPr="0085385D">
              <w:rPr>
                <w:b w:val="0"/>
                <w:sz w:val="16"/>
              </w:rPr>
              <w:t xml:space="preserve"> indicated by PS160 subfield and B0 of RU Allocation subfield" does not explain how these values indicate the index.</w:t>
            </w:r>
          </w:p>
        </w:tc>
        <w:tc>
          <w:tcPr>
            <w:tcW w:w="2179" w:type="dxa"/>
            <w:shd w:val="clear" w:color="auto" w:fill="auto"/>
          </w:tcPr>
          <w:p w14:paraId="6ADEBF5D" w14:textId="11948D4F" w:rsidR="008B5D7E" w:rsidRPr="0085385D" w:rsidRDefault="008B5D7E" w:rsidP="008B5D7E">
            <w:pPr>
              <w:pStyle w:val="T1"/>
              <w:suppressAutoHyphens/>
              <w:spacing w:after="120"/>
              <w:jc w:val="left"/>
              <w:rPr>
                <w:b w:val="0"/>
                <w:sz w:val="16"/>
              </w:rPr>
            </w:pPr>
            <w:r w:rsidRPr="0085385D">
              <w:rPr>
                <w:b w:val="0"/>
                <w:sz w:val="16"/>
              </w:rPr>
              <w:t>7033</w:t>
            </w:r>
          </w:p>
        </w:tc>
        <w:tc>
          <w:tcPr>
            <w:tcW w:w="2790" w:type="dxa"/>
            <w:shd w:val="clear" w:color="auto" w:fill="auto"/>
          </w:tcPr>
          <w:p w14:paraId="1ACD222B" w14:textId="77777777" w:rsidR="008B5D7E" w:rsidRPr="00CA6E4C" w:rsidRDefault="008B5D7E" w:rsidP="008B5D7E">
            <w:pPr>
              <w:pStyle w:val="T1"/>
              <w:suppressAutoHyphens/>
              <w:spacing w:after="120"/>
              <w:jc w:val="left"/>
              <w:rPr>
                <w:b w:val="0"/>
                <w:iCs/>
                <w:color w:val="000000"/>
                <w:sz w:val="16"/>
                <w:szCs w:val="16"/>
              </w:rPr>
            </w:pPr>
            <w:r w:rsidRPr="00CA6E4C">
              <w:rPr>
                <w:b w:val="0"/>
                <w:iCs/>
                <w:color w:val="000000"/>
                <w:sz w:val="16"/>
                <w:szCs w:val="16"/>
              </w:rPr>
              <w:t>Revised</w:t>
            </w:r>
          </w:p>
          <w:p w14:paraId="2464AB7B" w14:textId="77777777" w:rsidR="008B5D7E" w:rsidRPr="00CA6E4C" w:rsidRDefault="008B5D7E" w:rsidP="008B5D7E">
            <w:pPr>
              <w:pStyle w:val="T1"/>
              <w:suppressAutoHyphens/>
              <w:spacing w:after="120"/>
              <w:jc w:val="left"/>
              <w:rPr>
                <w:b w:val="0"/>
                <w:iCs/>
                <w:color w:val="000000"/>
                <w:sz w:val="16"/>
                <w:szCs w:val="16"/>
              </w:rPr>
            </w:pPr>
          </w:p>
          <w:p w14:paraId="0F5E4C12" w14:textId="77777777" w:rsidR="008B5D7E" w:rsidRPr="00CA6E4C" w:rsidRDefault="008B5D7E" w:rsidP="008B5D7E">
            <w:pPr>
              <w:pStyle w:val="T1"/>
              <w:suppressAutoHyphens/>
              <w:spacing w:after="120"/>
              <w:jc w:val="left"/>
              <w:rPr>
                <w:b w:val="0"/>
                <w:iCs/>
                <w:color w:val="000000"/>
                <w:sz w:val="16"/>
                <w:szCs w:val="16"/>
              </w:rPr>
            </w:pPr>
            <w:r w:rsidRPr="00CA6E4C">
              <w:rPr>
                <w:b w:val="0"/>
                <w:iCs/>
                <w:color w:val="000000"/>
                <w:sz w:val="16"/>
                <w:szCs w:val="16"/>
              </w:rPr>
              <w:t>Agree with the commenter in principle</w:t>
            </w:r>
          </w:p>
          <w:p w14:paraId="31B213CC" w14:textId="0171DC8A" w:rsidR="008B5D7E" w:rsidRPr="00CA6E4C" w:rsidRDefault="008B5D7E" w:rsidP="008B5D7E">
            <w:pPr>
              <w:pStyle w:val="T1"/>
              <w:suppressAutoHyphens/>
              <w:spacing w:after="120"/>
              <w:jc w:val="left"/>
              <w:rPr>
                <w:b w:val="0"/>
                <w:iCs/>
                <w:color w:val="000000"/>
                <w:sz w:val="16"/>
                <w:szCs w:val="16"/>
              </w:rPr>
            </w:pPr>
          </w:p>
          <w:p w14:paraId="082640F3" w14:textId="61C47B3C" w:rsidR="008B5D7E" w:rsidRPr="00CA6E4C" w:rsidRDefault="008B5D7E" w:rsidP="008B5D7E">
            <w:pPr>
              <w:pStyle w:val="T1"/>
              <w:suppressAutoHyphens/>
              <w:spacing w:after="120"/>
              <w:jc w:val="left"/>
              <w:rPr>
                <w:b w:val="0"/>
                <w:iCs/>
                <w:color w:val="000000"/>
                <w:sz w:val="16"/>
                <w:szCs w:val="16"/>
              </w:rPr>
            </w:pPr>
            <w:r w:rsidRPr="00CA6E4C">
              <w:rPr>
                <w:b w:val="0"/>
                <w:iCs/>
                <w:color w:val="000000"/>
                <w:sz w:val="16"/>
                <w:szCs w:val="16"/>
              </w:rPr>
              <w:t>Revised the text for clarity.</w:t>
            </w:r>
          </w:p>
          <w:p w14:paraId="49B88D3B" w14:textId="77777777" w:rsidR="008B5D7E" w:rsidRPr="00CA6E4C" w:rsidRDefault="008B5D7E" w:rsidP="008B5D7E">
            <w:pPr>
              <w:pStyle w:val="T1"/>
              <w:suppressAutoHyphens/>
              <w:spacing w:after="120"/>
              <w:jc w:val="left"/>
              <w:rPr>
                <w:b w:val="0"/>
                <w:iCs/>
                <w:color w:val="000000"/>
                <w:sz w:val="16"/>
                <w:szCs w:val="16"/>
              </w:rPr>
            </w:pPr>
          </w:p>
          <w:p w14:paraId="39E48F09" w14:textId="334ADB9B" w:rsidR="008B5D7E" w:rsidRPr="00CA6E4C" w:rsidRDefault="008B5D7E" w:rsidP="008B5D7E">
            <w:pPr>
              <w:pStyle w:val="T1"/>
              <w:suppressAutoHyphens/>
              <w:spacing w:after="120"/>
              <w:jc w:val="left"/>
              <w:rPr>
                <w:b w:val="0"/>
                <w:iCs/>
                <w:color w:val="000000"/>
                <w:sz w:val="16"/>
                <w:szCs w:val="16"/>
              </w:rPr>
            </w:pPr>
            <w:proofErr w:type="spellStart"/>
            <w:r w:rsidRPr="00CA6E4C">
              <w:rPr>
                <w:b w:val="0"/>
                <w:iCs/>
                <w:color w:val="000000"/>
                <w:sz w:val="16"/>
                <w:szCs w:val="16"/>
              </w:rPr>
              <w:lastRenderedPageBreak/>
              <w:t>Tgbe</w:t>
            </w:r>
            <w:proofErr w:type="spellEnd"/>
            <w:r w:rsidRPr="00CA6E4C">
              <w:rPr>
                <w:b w:val="0"/>
                <w:iCs/>
                <w:color w:val="000000"/>
                <w:sz w:val="16"/>
                <w:szCs w:val="16"/>
              </w:rPr>
              <w:t xml:space="preserve"> editor please implement changes as shown in doc 11-21/</w:t>
            </w:r>
            <w:r w:rsidR="00DC4716" w:rsidRPr="00CA6E4C">
              <w:rPr>
                <w:b w:val="0"/>
                <w:iCs/>
                <w:color w:val="000000"/>
                <w:sz w:val="16"/>
                <w:szCs w:val="16"/>
              </w:rPr>
              <w:t>1488rx</w:t>
            </w:r>
            <w:r w:rsidRPr="00CA6E4C">
              <w:rPr>
                <w:b w:val="0"/>
                <w:iCs/>
                <w:color w:val="000000"/>
                <w:sz w:val="16"/>
                <w:szCs w:val="16"/>
              </w:rPr>
              <w:t xml:space="preserve"> tagged as #7033</w:t>
            </w:r>
          </w:p>
          <w:p w14:paraId="7E604F3D" w14:textId="43E4C19D" w:rsidR="008B5D7E" w:rsidRPr="00CA6E4C" w:rsidRDefault="008B5D7E" w:rsidP="008B5D7E">
            <w:pPr>
              <w:pStyle w:val="T1"/>
              <w:suppressAutoHyphens/>
              <w:spacing w:after="120"/>
              <w:jc w:val="left"/>
              <w:rPr>
                <w:b w:val="0"/>
                <w:iCs/>
                <w:color w:val="000000"/>
                <w:sz w:val="16"/>
                <w:szCs w:val="16"/>
              </w:rPr>
            </w:pPr>
          </w:p>
        </w:tc>
      </w:tr>
      <w:tr w:rsidR="008B5D7E" w:rsidRPr="00955C14" w14:paraId="60D9E14F" w14:textId="77777777" w:rsidTr="00F31F09">
        <w:trPr>
          <w:trHeight w:val="449"/>
        </w:trPr>
        <w:tc>
          <w:tcPr>
            <w:tcW w:w="587" w:type="dxa"/>
            <w:shd w:val="clear" w:color="auto" w:fill="auto"/>
          </w:tcPr>
          <w:p w14:paraId="738C4C8D" w14:textId="7F577D2F" w:rsidR="008B5D7E" w:rsidRPr="007E79AF" w:rsidRDefault="008B5D7E" w:rsidP="008B5D7E">
            <w:pPr>
              <w:pStyle w:val="T1"/>
              <w:suppressAutoHyphens/>
              <w:spacing w:after="120"/>
              <w:rPr>
                <w:b w:val="0"/>
                <w:sz w:val="16"/>
              </w:rPr>
            </w:pPr>
            <w:r w:rsidRPr="007E79AF">
              <w:rPr>
                <w:b w:val="0"/>
                <w:sz w:val="16"/>
              </w:rPr>
              <w:lastRenderedPageBreak/>
              <w:t>5797</w:t>
            </w:r>
          </w:p>
        </w:tc>
        <w:tc>
          <w:tcPr>
            <w:tcW w:w="1034" w:type="dxa"/>
            <w:shd w:val="clear" w:color="auto" w:fill="auto"/>
          </w:tcPr>
          <w:p w14:paraId="6861C1FE" w14:textId="5A6A6F1B" w:rsidR="008B5D7E" w:rsidRPr="007E79AF" w:rsidRDefault="008B5D7E" w:rsidP="008B5D7E">
            <w:pPr>
              <w:pStyle w:val="T1"/>
              <w:suppressAutoHyphens/>
              <w:spacing w:after="120"/>
              <w:rPr>
                <w:b w:val="0"/>
                <w:sz w:val="16"/>
              </w:rPr>
            </w:pPr>
            <w:r w:rsidRPr="007E79AF">
              <w:rPr>
                <w:b w:val="0"/>
                <w:sz w:val="16"/>
              </w:rPr>
              <w:t>Lei Huang</w:t>
            </w:r>
          </w:p>
        </w:tc>
        <w:tc>
          <w:tcPr>
            <w:tcW w:w="976" w:type="dxa"/>
            <w:shd w:val="clear" w:color="auto" w:fill="auto"/>
          </w:tcPr>
          <w:p w14:paraId="095C2862" w14:textId="4035428A" w:rsidR="008B5D7E" w:rsidRPr="007E79AF" w:rsidRDefault="008B5D7E" w:rsidP="008B5D7E">
            <w:pPr>
              <w:pStyle w:val="T1"/>
              <w:suppressAutoHyphens/>
              <w:spacing w:after="120"/>
              <w:rPr>
                <w:b w:val="0"/>
                <w:sz w:val="16"/>
              </w:rPr>
            </w:pPr>
            <w:r w:rsidRPr="007E79AF">
              <w:rPr>
                <w:b w:val="0"/>
                <w:sz w:val="16"/>
              </w:rPr>
              <w:t>9.3.1.22.1.2.2</w:t>
            </w:r>
          </w:p>
        </w:tc>
        <w:tc>
          <w:tcPr>
            <w:tcW w:w="635" w:type="dxa"/>
            <w:shd w:val="clear" w:color="auto" w:fill="auto"/>
          </w:tcPr>
          <w:p w14:paraId="2F85FBCA" w14:textId="564678E8" w:rsidR="008B5D7E" w:rsidRPr="007E79AF" w:rsidRDefault="008B5D7E" w:rsidP="008B5D7E">
            <w:pPr>
              <w:pStyle w:val="T1"/>
              <w:suppressAutoHyphens/>
              <w:spacing w:after="120"/>
              <w:rPr>
                <w:b w:val="0"/>
                <w:sz w:val="16"/>
              </w:rPr>
            </w:pPr>
            <w:r w:rsidRPr="007E79AF">
              <w:rPr>
                <w:b w:val="0"/>
                <w:sz w:val="16"/>
              </w:rPr>
              <w:t>99.56</w:t>
            </w:r>
          </w:p>
        </w:tc>
        <w:tc>
          <w:tcPr>
            <w:tcW w:w="2509" w:type="dxa"/>
            <w:shd w:val="clear" w:color="auto" w:fill="auto"/>
          </w:tcPr>
          <w:p w14:paraId="42193319" w14:textId="68992EC6" w:rsidR="008B5D7E" w:rsidRPr="007E79AF" w:rsidRDefault="008B5D7E" w:rsidP="008B5D7E">
            <w:pPr>
              <w:pStyle w:val="T1"/>
              <w:suppressAutoHyphens/>
              <w:spacing w:after="120"/>
              <w:jc w:val="left"/>
              <w:rPr>
                <w:b w:val="0"/>
                <w:sz w:val="16"/>
              </w:rPr>
            </w:pPr>
            <w:r w:rsidRPr="007E79AF">
              <w:rPr>
                <w:b w:val="0"/>
                <w:sz w:val="16"/>
              </w:rPr>
              <w:t>It is better to change "80 MHz channel" to "80 MHz subblock"</w:t>
            </w:r>
          </w:p>
        </w:tc>
        <w:tc>
          <w:tcPr>
            <w:tcW w:w="2179" w:type="dxa"/>
            <w:shd w:val="clear" w:color="auto" w:fill="auto"/>
          </w:tcPr>
          <w:p w14:paraId="5BCA2132" w14:textId="57A4619B" w:rsidR="008B5D7E" w:rsidRPr="007E79AF" w:rsidRDefault="008B5D7E" w:rsidP="008B5D7E">
            <w:pPr>
              <w:pStyle w:val="T1"/>
              <w:suppressAutoHyphens/>
              <w:spacing w:after="120"/>
              <w:jc w:val="left"/>
              <w:rPr>
                <w:b w:val="0"/>
                <w:sz w:val="16"/>
              </w:rPr>
            </w:pPr>
            <w:r w:rsidRPr="007E79AF">
              <w:rPr>
                <w:b w:val="0"/>
                <w:sz w:val="16"/>
              </w:rPr>
              <w:t>as in the comment</w:t>
            </w:r>
          </w:p>
        </w:tc>
        <w:tc>
          <w:tcPr>
            <w:tcW w:w="2790" w:type="dxa"/>
            <w:shd w:val="clear" w:color="auto" w:fill="auto"/>
          </w:tcPr>
          <w:p w14:paraId="1EF8241B" w14:textId="77777777" w:rsidR="008B5D7E" w:rsidRDefault="008B5D7E" w:rsidP="008B5D7E">
            <w:pPr>
              <w:pStyle w:val="T1"/>
              <w:suppressAutoHyphens/>
              <w:spacing w:after="120"/>
              <w:jc w:val="left"/>
              <w:rPr>
                <w:b w:val="0"/>
                <w:iCs/>
                <w:color w:val="000000"/>
                <w:sz w:val="16"/>
                <w:szCs w:val="16"/>
              </w:rPr>
            </w:pPr>
            <w:r>
              <w:rPr>
                <w:b w:val="0"/>
                <w:iCs/>
                <w:color w:val="000000"/>
                <w:sz w:val="16"/>
                <w:szCs w:val="16"/>
              </w:rPr>
              <w:t>Revised</w:t>
            </w:r>
          </w:p>
          <w:p w14:paraId="308DD53C" w14:textId="77777777" w:rsidR="008B5D7E" w:rsidRDefault="008B5D7E" w:rsidP="008B5D7E">
            <w:pPr>
              <w:pStyle w:val="T1"/>
              <w:suppressAutoHyphens/>
              <w:spacing w:after="120"/>
              <w:jc w:val="left"/>
              <w:rPr>
                <w:b w:val="0"/>
                <w:iCs/>
                <w:color w:val="000000"/>
                <w:sz w:val="16"/>
                <w:szCs w:val="16"/>
              </w:rPr>
            </w:pPr>
          </w:p>
          <w:p w14:paraId="684AF725" w14:textId="66160C0A" w:rsidR="008B5D7E" w:rsidRDefault="008B5D7E" w:rsidP="008B5D7E">
            <w:pPr>
              <w:pStyle w:val="T1"/>
              <w:suppressAutoHyphens/>
              <w:spacing w:after="120"/>
              <w:jc w:val="left"/>
              <w:rPr>
                <w:b w:val="0"/>
                <w:iCs/>
                <w:color w:val="000000"/>
                <w:sz w:val="16"/>
                <w:szCs w:val="16"/>
              </w:rPr>
            </w:pPr>
            <w:r>
              <w:rPr>
                <w:b w:val="0"/>
                <w:iCs/>
                <w:color w:val="000000"/>
                <w:sz w:val="16"/>
                <w:szCs w:val="16"/>
              </w:rPr>
              <w:t>Agree with the commenter in principle</w:t>
            </w:r>
          </w:p>
          <w:p w14:paraId="720DABC1" w14:textId="3C7ED2E9" w:rsidR="008B5D7E" w:rsidRDefault="008B5D7E" w:rsidP="008B5D7E">
            <w:pPr>
              <w:pStyle w:val="T1"/>
              <w:suppressAutoHyphens/>
              <w:spacing w:after="120"/>
              <w:jc w:val="left"/>
              <w:rPr>
                <w:b w:val="0"/>
                <w:iCs/>
                <w:color w:val="000000"/>
                <w:sz w:val="16"/>
                <w:szCs w:val="16"/>
              </w:rPr>
            </w:pPr>
          </w:p>
          <w:p w14:paraId="686DFAA0" w14:textId="648E8E0B" w:rsidR="008B5D7E" w:rsidRDefault="008B5D7E" w:rsidP="008B5D7E">
            <w:pPr>
              <w:pStyle w:val="T1"/>
              <w:suppressAutoHyphens/>
              <w:spacing w:after="120"/>
              <w:jc w:val="left"/>
              <w:rPr>
                <w:b w:val="0"/>
                <w:iCs/>
                <w:color w:val="000000"/>
                <w:sz w:val="16"/>
                <w:szCs w:val="16"/>
              </w:rPr>
            </w:pPr>
            <w:r>
              <w:rPr>
                <w:b w:val="0"/>
                <w:iCs/>
                <w:color w:val="000000"/>
                <w:sz w:val="16"/>
                <w:szCs w:val="16"/>
              </w:rPr>
              <w:t>Replaced channel with subblock.</w:t>
            </w:r>
          </w:p>
          <w:p w14:paraId="375B169A" w14:textId="77777777" w:rsidR="008B5D7E" w:rsidRPr="007E79AF" w:rsidRDefault="008B5D7E" w:rsidP="008B5D7E">
            <w:pPr>
              <w:pStyle w:val="T1"/>
              <w:suppressAutoHyphens/>
              <w:spacing w:after="120"/>
              <w:jc w:val="left"/>
              <w:rPr>
                <w:b w:val="0"/>
                <w:iCs/>
                <w:color w:val="000000"/>
                <w:sz w:val="16"/>
                <w:szCs w:val="16"/>
              </w:rPr>
            </w:pPr>
          </w:p>
          <w:p w14:paraId="70FDFA13" w14:textId="3F644872" w:rsidR="008B5D7E" w:rsidRPr="007E79AF" w:rsidRDefault="008B5D7E" w:rsidP="008B5D7E">
            <w:pPr>
              <w:pStyle w:val="T1"/>
              <w:suppressAutoHyphens/>
              <w:spacing w:after="120"/>
              <w:jc w:val="left"/>
              <w:rPr>
                <w:b w:val="0"/>
                <w:iCs/>
                <w:color w:val="000000"/>
                <w:sz w:val="16"/>
                <w:szCs w:val="16"/>
              </w:rPr>
            </w:pPr>
            <w:proofErr w:type="spellStart"/>
            <w:r w:rsidRPr="007E79AF">
              <w:rPr>
                <w:b w:val="0"/>
                <w:iCs/>
                <w:color w:val="000000"/>
                <w:sz w:val="16"/>
                <w:szCs w:val="16"/>
              </w:rPr>
              <w:t>Tgbe</w:t>
            </w:r>
            <w:proofErr w:type="spellEnd"/>
            <w:r w:rsidRPr="007E79AF">
              <w:rPr>
                <w:b w:val="0"/>
                <w:iCs/>
                <w:color w:val="000000"/>
                <w:sz w:val="16"/>
                <w:szCs w:val="16"/>
              </w:rPr>
              <w:t xml:space="preserve"> editor please implement changes as shown in doc 11-21/</w:t>
            </w:r>
            <w:r w:rsidR="00DC4716">
              <w:rPr>
                <w:b w:val="0"/>
                <w:iCs/>
                <w:color w:val="000000"/>
                <w:sz w:val="16"/>
                <w:szCs w:val="16"/>
              </w:rPr>
              <w:t>1488rx</w:t>
            </w:r>
            <w:r w:rsidRPr="007E79AF">
              <w:rPr>
                <w:b w:val="0"/>
                <w:iCs/>
                <w:color w:val="000000"/>
                <w:sz w:val="16"/>
                <w:szCs w:val="16"/>
              </w:rPr>
              <w:t xml:space="preserve"> tagged as #</w:t>
            </w:r>
            <w:r w:rsidRPr="00A912CD">
              <w:rPr>
                <w:bCs/>
                <w:iCs/>
                <w:color w:val="000000"/>
                <w:sz w:val="16"/>
                <w:szCs w:val="16"/>
              </w:rPr>
              <w:t>7033</w:t>
            </w:r>
          </w:p>
          <w:p w14:paraId="74685034" w14:textId="4778666B" w:rsidR="008B5D7E" w:rsidRPr="007E79AF" w:rsidRDefault="008B5D7E" w:rsidP="008B5D7E">
            <w:pPr>
              <w:pStyle w:val="T1"/>
              <w:suppressAutoHyphens/>
              <w:spacing w:after="120"/>
              <w:jc w:val="left"/>
              <w:rPr>
                <w:b w:val="0"/>
                <w:iCs/>
                <w:color w:val="000000"/>
                <w:sz w:val="16"/>
                <w:szCs w:val="16"/>
              </w:rPr>
            </w:pPr>
          </w:p>
        </w:tc>
      </w:tr>
      <w:tr w:rsidR="008B5D7E" w:rsidRPr="00955C14" w14:paraId="789002F1" w14:textId="77777777" w:rsidTr="00F31F09">
        <w:trPr>
          <w:trHeight w:val="449"/>
        </w:trPr>
        <w:tc>
          <w:tcPr>
            <w:tcW w:w="587" w:type="dxa"/>
            <w:shd w:val="clear" w:color="auto" w:fill="auto"/>
          </w:tcPr>
          <w:p w14:paraId="57025935" w14:textId="0DA95F47" w:rsidR="008B5D7E" w:rsidRPr="0029146B" w:rsidRDefault="008B5D7E" w:rsidP="008B5D7E">
            <w:pPr>
              <w:pStyle w:val="T1"/>
              <w:suppressAutoHyphens/>
              <w:spacing w:after="120"/>
              <w:rPr>
                <w:b w:val="0"/>
                <w:sz w:val="16"/>
              </w:rPr>
            </w:pPr>
            <w:r w:rsidRPr="0029146B">
              <w:rPr>
                <w:b w:val="0"/>
                <w:sz w:val="16"/>
              </w:rPr>
              <w:t>7034</w:t>
            </w:r>
          </w:p>
        </w:tc>
        <w:tc>
          <w:tcPr>
            <w:tcW w:w="1034" w:type="dxa"/>
            <w:shd w:val="clear" w:color="auto" w:fill="auto"/>
          </w:tcPr>
          <w:p w14:paraId="10252842" w14:textId="35B8DA92" w:rsidR="008B5D7E" w:rsidRPr="0029146B" w:rsidRDefault="008B5D7E" w:rsidP="008B5D7E">
            <w:pPr>
              <w:pStyle w:val="T1"/>
              <w:suppressAutoHyphens/>
              <w:spacing w:after="120"/>
              <w:rPr>
                <w:b w:val="0"/>
                <w:sz w:val="16"/>
              </w:rPr>
            </w:pPr>
            <w:r w:rsidRPr="0029146B">
              <w:rPr>
                <w:b w:val="0"/>
                <w:sz w:val="16"/>
              </w:rPr>
              <w:t>Sigurd Schelstraete</w:t>
            </w:r>
          </w:p>
        </w:tc>
        <w:tc>
          <w:tcPr>
            <w:tcW w:w="976" w:type="dxa"/>
            <w:shd w:val="clear" w:color="auto" w:fill="auto"/>
          </w:tcPr>
          <w:p w14:paraId="7C862E49" w14:textId="0FA5DA39" w:rsidR="008B5D7E" w:rsidRPr="0029146B" w:rsidRDefault="008B5D7E" w:rsidP="008B5D7E">
            <w:pPr>
              <w:pStyle w:val="T1"/>
              <w:suppressAutoHyphens/>
              <w:spacing w:after="120"/>
              <w:rPr>
                <w:b w:val="0"/>
                <w:sz w:val="16"/>
              </w:rPr>
            </w:pPr>
            <w:r w:rsidRPr="0029146B">
              <w:rPr>
                <w:b w:val="0"/>
                <w:sz w:val="16"/>
              </w:rPr>
              <w:t>9.3.1.22.1.2.2</w:t>
            </w:r>
          </w:p>
        </w:tc>
        <w:tc>
          <w:tcPr>
            <w:tcW w:w="635" w:type="dxa"/>
            <w:shd w:val="clear" w:color="auto" w:fill="auto"/>
          </w:tcPr>
          <w:p w14:paraId="42AA9D35" w14:textId="68B1859C" w:rsidR="008B5D7E" w:rsidRPr="0029146B" w:rsidRDefault="008B5D7E" w:rsidP="008B5D7E">
            <w:pPr>
              <w:pStyle w:val="T1"/>
              <w:suppressAutoHyphens/>
              <w:spacing w:after="120"/>
              <w:rPr>
                <w:b w:val="0"/>
                <w:sz w:val="16"/>
              </w:rPr>
            </w:pPr>
            <w:r w:rsidRPr="0029146B">
              <w:rPr>
                <w:b w:val="0"/>
                <w:sz w:val="16"/>
              </w:rPr>
              <w:t>99.60</w:t>
            </w:r>
          </w:p>
        </w:tc>
        <w:tc>
          <w:tcPr>
            <w:tcW w:w="2509" w:type="dxa"/>
            <w:shd w:val="clear" w:color="auto" w:fill="auto"/>
          </w:tcPr>
          <w:p w14:paraId="265DC94E" w14:textId="7D5FA7C1" w:rsidR="008B5D7E" w:rsidRPr="0029146B" w:rsidRDefault="008B5D7E" w:rsidP="008B5D7E">
            <w:pPr>
              <w:pStyle w:val="T1"/>
              <w:suppressAutoHyphens/>
              <w:spacing w:after="120"/>
              <w:jc w:val="left"/>
              <w:rPr>
                <w:b w:val="0"/>
                <w:sz w:val="16"/>
              </w:rPr>
            </w:pPr>
            <w:r w:rsidRPr="0029146B">
              <w:rPr>
                <w:b w:val="0"/>
                <w:sz w:val="16"/>
              </w:rPr>
              <w:t>"</w:t>
            </w:r>
            <w:proofErr w:type="gramStart"/>
            <w:r w:rsidRPr="0029146B">
              <w:rPr>
                <w:b w:val="0"/>
                <w:sz w:val="16"/>
              </w:rPr>
              <w:t>as</w:t>
            </w:r>
            <w:proofErr w:type="gramEnd"/>
            <w:r w:rsidRPr="0029146B">
              <w:rPr>
                <w:b w:val="0"/>
                <w:sz w:val="16"/>
              </w:rPr>
              <w:t xml:space="preserve"> indicated by PS160 subfield " does not explain how this values indicates the index.</w:t>
            </w:r>
          </w:p>
        </w:tc>
        <w:tc>
          <w:tcPr>
            <w:tcW w:w="2179" w:type="dxa"/>
            <w:shd w:val="clear" w:color="auto" w:fill="auto"/>
          </w:tcPr>
          <w:p w14:paraId="77008103" w14:textId="59B3A181" w:rsidR="008B5D7E" w:rsidRPr="0029146B" w:rsidRDefault="008B5D7E" w:rsidP="008B5D7E">
            <w:pPr>
              <w:pStyle w:val="T1"/>
              <w:suppressAutoHyphens/>
              <w:spacing w:after="120"/>
              <w:jc w:val="left"/>
              <w:rPr>
                <w:b w:val="0"/>
                <w:sz w:val="16"/>
              </w:rPr>
            </w:pPr>
            <w:r w:rsidRPr="0029146B">
              <w:rPr>
                <w:b w:val="0"/>
                <w:sz w:val="16"/>
              </w:rPr>
              <w:t>7034</w:t>
            </w:r>
          </w:p>
        </w:tc>
        <w:tc>
          <w:tcPr>
            <w:tcW w:w="2790" w:type="dxa"/>
            <w:shd w:val="clear" w:color="auto" w:fill="auto"/>
          </w:tcPr>
          <w:p w14:paraId="3F0BB696" w14:textId="77777777" w:rsidR="008B5D7E" w:rsidRPr="00CA6E4C" w:rsidRDefault="008B5D7E" w:rsidP="008B5D7E">
            <w:pPr>
              <w:pStyle w:val="T1"/>
              <w:suppressAutoHyphens/>
              <w:spacing w:after="120"/>
              <w:jc w:val="left"/>
              <w:rPr>
                <w:b w:val="0"/>
                <w:iCs/>
                <w:color w:val="000000"/>
                <w:sz w:val="16"/>
                <w:szCs w:val="16"/>
              </w:rPr>
            </w:pPr>
            <w:r w:rsidRPr="00CA6E4C">
              <w:rPr>
                <w:b w:val="0"/>
                <w:iCs/>
                <w:color w:val="000000"/>
                <w:sz w:val="16"/>
                <w:szCs w:val="16"/>
              </w:rPr>
              <w:t>Revised</w:t>
            </w:r>
          </w:p>
          <w:p w14:paraId="25E58DD2" w14:textId="77777777" w:rsidR="008B5D7E" w:rsidRPr="00CA6E4C" w:rsidRDefault="008B5D7E" w:rsidP="008B5D7E">
            <w:pPr>
              <w:pStyle w:val="T1"/>
              <w:suppressAutoHyphens/>
              <w:spacing w:after="120"/>
              <w:jc w:val="left"/>
              <w:rPr>
                <w:b w:val="0"/>
                <w:iCs/>
                <w:color w:val="000000"/>
                <w:sz w:val="16"/>
                <w:szCs w:val="16"/>
              </w:rPr>
            </w:pPr>
          </w:p>
          <w:p w14:paraId="7656E016" w14:textId="77777777" w:rsidR="008B5D7E" w:rsidRDefault="008B5D7E" w:rsidP="008B5D7E">
            <w:pPr>
              <w:pStyle w:val="T1"/>
              <w:suppressAutoHyphens/>
              <w:spacing w:after="120"/>
              <w:jc w:val="left"/>
              <w:rPr>
                <w:b w:val="0"/>
                <w:iCs/>
                <w:color w:val="000000"/>
                <w:sz w:val="16"/>
                <w:szCs w:val="16"/>
              </w:rPr>
            </w:pPr>
            <w:r w:rsidRPr="00CA6E4C">
              <w:rPr>
                <w:b w:val="0"/>
                <w:iCs/>
                <w:color w:val="000000"/>
                <w:sz w:val="16"/>
                <w:szCs w:val="16"/>
              </w:rPr>
              <w:t>Agree with the</w:t>
            </w:r>
            <w:r>
              <w:rPr>
                <w:b w:val="0"/>
                <w:iCs/>
                <w:color w:val="000000"/>
                <w:sz w:val="16"/>
                <w:szCs w:val="16"/>
              </w:rPr>
              <w:t xml:space="preserve"> commenter in principle</w:t>
            </w:r>
          </w:p>
          <w:p w14:paraId="08F4CAE1" w14:textId="005A7830" w:rsidR="008B5D7E" w:rsidRDefault="008B5D7E" w:rsidP="008B5D7E">
            <w:pPr>
              <w:pStyle w:val="T1"/>
              <w:suppressAutoHyphens/>
              <w:spacing w:after="120"/>
              <w:jc w:val="left"/>
              <w:rPr>
                <w:b w:val="0"/>
                <w:iCs/>
                <w:color w:val="000000"/>
                <w:sz w:val="16"/>
                <w:szCs w:val="16"/>
              </w:rPr>
            </w:pPr>
          </w:p>
          <w:p w14:paraId="29C177F8" w14:textId="12283444" w:rsidR="008B5D7E" w:rsidRDefault="008B5D7E" w:rsidP="008B5D7E">
            <w:pPr>
              <w:pStyle w:val="T1"/>
              <w:suppressAutoHyphens/>
              <w:spacing w:after="120"/>
              <w:jc w:val="left"/>
              <w:rPr>
                <w:b w:val="0"/>
                <w:iCs/>
                <w:color w:val="000000"/>
                <w:sz w:val="16"/>
                <w:szCs w:val="16"/>
              </w:rPr>
            </w:pPr>
            <w:r>
              <w:rPr>
                <w:b w:val="0"/>
                <w:iCs/>
                <w:color w:val="000000"/>
                <w:sz w:val="16"/>
                <w:szCs w:val="16"/>
              </w:rPr>
              <w:t>Revised the text for clarity.</w:t>
            </w:r>
          </w:p>
          <w:p w14:paraId="105DFA5D" w14:textId="77777777" w:rsidR="008B5D7E" w:rsidRDefault="008B5D7E" w:rsidP="008B5D7E">
            <w:pPr>
              <w:pStyle w:val="T1"/>
              <w:suppressAutoHyphens/>
              <w:spacing w:after="120"/>
              <w:jc w:val="left"/>
              <w:rPr>
                <w:b w:val="0"/>
                <w:iCs/>
                <w:color w:val="000000"/>
                <w:sz w:val="16"/>
                <w:szCs w:val="16"/>
              </w:rPr>
            </w:pPr>
          </w:p>
          <w:p w14:paraId="69623B76" w14:textId="6AF94571" w:rsidR="008B5D7E" w:rsidRDefault="008B5D7E" w:rsidP="008B5D7E">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DC4716">
              <w:rPr>
                <w:b w:val="0"/>
                <w:iCs/>
                <w:color w:val="000000"/>
                <w:sz w:val="16"/>
                <w:szCs w:val="16"/>
              </w:rPr>
              <w:t>1488rx</w:t>
            </w:r>
            <w:r>
              <w:rPr>
                <w:b w:val="0"/>
                <w:iCs/>
                <w:color w:val="000000"/>
                <w:sz w:val="16"/>
                <w:szCs w:val="16"/>
              </w:rPr>
              <w:t xml:space="preserve"> tagged as #7034</w:t>
            </w:r>
          </w:p>
        </w:tc>
      </w:tr>
      <w:tr w:rsidR="008B5D7E" w:rsidRPr="00955C14" w14:paraId="25A6F144" w14:textId="77777777" w:rsidTr="00F31F09">
        <w:trPr>
          <w:trHeight w:val="449"/>
        </w:trPr>
        <w:tc>
          <w:tcPr>
            <w:tcW w:w="587" w:type="dxa"/>
            <w:shd w:val="clear" w:color="auto" w:fill="auto"/>
          </w:tcPr>
          <w:p w14:paraId="4CB7772A" w14:textId="73C828F7" w:rsidR="008B5D7E" w:rsidRPr="00741130" w:rsidRDefault="008B5D7E" w:rsidP="008B5D7E">
            <w:pPr>
              <w:pStyle w:val="T1"/>
              <w:suppressAutoHyphens/>
              <w:spacing w:after="120"/>
              <w:rPr>
                <w:b w:val="0"/>
                <w:sz w:val="16"/>
              </w:rPr>
            </w:pPr>
            <w:r w:rsidRPr="00741130">
              <w:rPr>
                <w:b w:val="0"/>
                <w:sz w:val="16"/>
              </w:rPr>
              <w:t>5798</w:t>
            </w:r>
          </w:p>
        </w:tc>
        <w:tc>
          <w:tcPr>
            <w:tcW w:w="1034" w:type="dxa"/>
            <w:shd w:val="clear" w:color="auto" w:fill="auto"/>
          </w:tcPr>
          <w:p w14:paraId="35635B87" w14:textId="60D88D94" w:rsidR="008B5D7E" w:rsidRPr="00741130" w:rsidRDefault="008B5D7E" w:rsidP="008B5D7E">
            <w:pPr>
              <w:pStyle w:val="T1"/>
              <w:suppressAutoHyphens/>
              <w:spacing w:after="120"/>
              <w:rPr>
                <w:b w:val="0"/>
                <w:sz w:val="16"/>
              </w:rPr>
            </w:pPr>
            <w:r w:rsidRPr="00741130">
              <w:rPr>
                <w:b w:val="0"/>
                <w:sz w:val="16"/>
              </w:rPr>
              <w:t>Lei Huang</w:t>
            </w:r>
          </w:p>
        </w:tc>
        <w:tc>
          <w:tcPr>
            <w:tcW w:w="976" w:type="dxa"/>
            <w:shd w:val="clear" w:color="auto" w:fill="auto"/>
          </w:tcPr>
          <w:p w14:paraId="3FBB18A5" w14:textId="6EBC5EB9" w:rsidR="008B5D7E" w:rsidRPr="00741130" w:rsidRDefault="008B5D7E" w:rsidP="008B5D7E">
            <w:pPr>
              <w:pStyle w:val="T1"/>
              <w:suppressAutoHyphens/>
              <w:spacing w:after="120"/>
              <w:rPr>
                <w:b w:val="0"/>
                <w:sz w:val="16"/>
              </w:rPr>
            </w:pPr>
            <w:r w:rsidRPr="00741130">
              <w:rPr>
                <w:b w:val="0"/>
                <w:sz w:val="16"/>
              </w:rPr>
              <w:t>9.3.1.22.1.2.2</w:t>
            </w:r>
          </w:p>
        </w:tc>
        <w:tc>
          <w:tcPr>
            <w:tcW w:w="635" w:type="dxa"/>
            <w:shd w:val="clear" w:color="auto" w:fill="auto"/>
          </w:tcPr>
          <w:p w14:paraId="07AD3A2D" w14:textId="4B8AD7FE" w:rsidR="008B5D7E" w:rsidRPr="00741130" w:rsidRDefault="008B5D7E" w:rsidP="008B5D7E">
            <w:pPr>
              <w:pStyle w:val="T1"/>
              <w:suppressAutoHyphens/>
              <w:spacing w:after="120"/>
              <w:rPr>
                <w:b w:val="0"/>
                <w:sz w:val="16"/>
              </w:rPr>
            </w:pPr>
            <w:r w:rsidRPr="00741130">
              <w:rPr>
                <w:b w:val="0"/>
                <w:sz w:val="16"/>
              </w:rPr>
              <w:t>99.61</w:t>
            </w:r>
          </w:p>
        </w:tc>
        <w:tc>
          <w:tcPr>
            <w:tcW w:w="2509" w:type="dxa"/>
            <w:shd w:val="clear" w:color="auto" w:fill="auto"/>
          </w:tcPr>
          <w:p w14:paraId="1B9D87B9" w14:textId="288CFD9F" w:rsidR="008B5D7E" w:rsidRPr="00741130" w:rsidRDefault="008B5D7E" w:rsidP="008B5D7E">
            <w:pPr>
              <w:pStyle w:val="T1"/>
              <w:suppressAutoHyphens/>
              <w:spacing w:after="120"/>
              <w:jc w:val="left"/>
              <w:rPr>
                <w:b w:val="0"/>
                <w:sz w:val="16"/>
              </w:rPr>
            </w:pPr>
            <w:r w:rsidRPr="00741130">
              <w:rPr>
                <w:b w:val="0"/>
                <w:sz w:val="16"/>
              </w:rPr>
              <w:t>It is better to change "160 MHz channel" to "160 MHz segment"</w:t>
            </w:r>
          </w:p>
        </w:tc>
        <w:tc>
          <w:tcPr>
            <w:tcW w:w="2179" w:type="dxa"/>
            <w:shd w:val="clear" w:color="auto" w:fill="auto"/>
          </w:tcPr>
          <w:p w14:paraId="056C809A" w14:textId="43EA8824" w:rsidR="008B5D7E" w:rsidRPr="00741130" w:rsidRDefault="008B5D7E" w:rsidP="008B5D7E">
            <w:pPr>
              <w:pStyle w:val="T1"/>
              <w:suppressAutoHyphens/>
              <w:spacing w:after="120"/>
              <w:jc w:val="left"/>
              <w:rPr>
                <w:b w:val="0"/>
                <w:sz w:val="16"/>
              </w:rPr>
            </w:pPr>
            <w:r w:rsidRPr="00741130">
              <w:rPr>
                <w:b w:val="0"/>
                <w:sz w:val="16"/>
              </w:rPr>
              <w:t>as in the comment</w:t>
            </w:r>
          </w:p>
        </w:tc>
        <w:tc>
          <w:tcPr>
            <w:tcW w:w="2790" w:type="dxa"/>
            <w:shd w:val="clear" w:color="auto" w:fill="auto"/>
          </w:tcPr>
          <w:p w14:paraId="7C2D8A7A" w14:textId="77777777" w:rsidR="008B5D7E" w:rsidRPr="00741130" w:rsidRDefault="008B5D7E" w:rsidP="008B5D7E">
            <w:pPr>
              <w:pStyle w:val="T1"/>
              <w:suppressAutoHyphens/>
              <w:spacing w:after="120"/>
              <w:jc w:val="left"/>
              <w:rPr>
                <w:b w:val="0"/>
                <w:iCs/>
                <w:color w:val="000000"/>
                <w:sz w:val="16"/>
                <w:szCs w:val="16"/>
              </w:rPr>
            </w:pPr>
            <w:r w:rsidRPr="00741130">
              <w:rPr>
                <w:b w:val="0"/>
                <w:iCs/>
                <w:color w:val="000000"/>
                <w:sz w:val="16"/>
                <w:szCs w:val="16"/>
              </w:rPr>
              <w:t>Revised</w:t>
            </w:r>
          </w:p>
          <w:p w14:paraId="2D393ACB" w14:textId="77777777" w:rsidR="008B5D7E" w:rsidRPr="00741130" w:rsidRDefault="008B5D7E" w:rsidP="008B5D7E">
            <w:pPr>
              <w:pStyle w:val="T1"/>
              <w:suppressAutoHyphens/>
              <w:spacing w:after="120"/>
              <w:jc w:val="left"/>
              <w:rPr>
                <w:b w:val="0"/>
                <w:iCs/>
                <w:color w:val="000000"/>
                <w:sz w:val="16"/>
                <w:szCs w:val="16"/>
              </w:rPr>
            </w:pPr>
          </w:p>
          <w:p w14:paraId="6A8CCD2F" w14:textId="77777777" w:rsidR="008B5D7E" w:rsidRPr="00741130" w:rsidRDefault="008B5D7E" w:rsidP="008B5D7E">
            <w:pPr>
              <w:pStyle w:val="T1"/>
              <w:suppressAutoHyphens/>
              <w:spacing w:after="120"/>
              <w:jc w:val="left"/>
              <w:rPr>
                <w:b w:val="0"/>
                <w:iCs/>
                <w:color w:val="000000"/>
                <w:sz w:val="16"/>
                <w:szCs w:val="16"/>
              </w:rPr>
            </w:pPr>
            <w:r w:rsidRPr="00741130">
              <w:rPr>
                <w:b w:val="0"/>
                <w:iCs/>
                <w:color w:val="000000"/>
                <w:sz w:val="16"/>
                <w:szCs w:val="16"/>
              </w:rPr>
              <w:t>Agree with the commenter in principle</w:t>
            </w:r>
          </w:p>
          <w:p w14:paraId="776F05EA" w14:textId="5FBF1C37" w:rsidR="008B5D7E" w:rsidRDefault="008B5D7E" w:rsidP="008B5D7E">
            <w:pPr>
              <w:pStyle w:val="T1"/>
              <w:suppressAutoHyphens/>
              <w:spacing w:after="120"/>
              <w:jc w:val="left"/>
              <w:rPr>
                <w:b w:val="0"/>
                <w:iCs/>
                <w:color w:val="000000"/>
                <w:sz w:val="16"/>
                <w:szCs w:val="16"/>
              </w:rPr>
            </w:pPr>
          </w:p>
          <w:p w14:paraId="40EC47EE" w14:textId="25AF5FDF" w:rsidR="008B5D7E" w:rsidRDefault="008B5D7E" w:rsidP="008B5D7E">
            <w:pPr>
              <w:pStyle w:val="T1"/>
              <w:suppressAutoHyphens/>
              <w:spacing w:after="120"/>
              <w:jc w:val="left"/>
              <w:rPr>
                <w:b w:val="0"/>
                <w:iCs/>
                <w:color w:val="000000"/>
                <w:sz w:val="16"/>
                <w:szCs w:val="16"/>
              </w:rPr>
            </w:pPr>
            <w:r>
              <w:rPr>
                <w:b w:val="0"/>
                <w:iCs/>
                <w:color w:val="000000"/>
                <w:sz w:val="16"/>
                <w:szCs w:val="16"/>
              </w:rPr>
              <w:t>Replaced channel with segment.</w:t>
            </w:r>
          </w:p>
          <w:p w14:paraId="41AA64DD" w14:textId="77777777" w:rsidR="008B5D7E" w:rsidRPr="00741130" w:rsidRDefault="008B5D7E" w:rsidP="008B5D7E">
            <w:pPr>
              <w:pStyle w:val="T1"/>
              <w:suppressAutoHyphens/>
              <w:spacing w:after="120"/>
              <w:jc w:val="left"/>
              <w:rPr>
                <w:b w:val="0"/>
                <w:iCs/>
                <w:color w:val="000000"/>
                <w:sz w:val="16"/>
                <w:szCs w:val="16"/>
              </w:rPr>
            </w:pPr>
          </w:p>
          <w:p w14:paraId="0C02FA5C" w14:textId="647DAD5D" w:rsidR="008B5D7E" w:rsidRPr="00741130" w:rsidRDefault="008B5D7E" w:rsidP="008B5D7E">
            <w:pPr>
              <w:pStyle w:val="T1"/>
              <w:suppressAutoHyphens/>
              <w:spacing w:after="120"/>
              <w:jc w:val="left"/>
              <w:rPr>
                <w:b w:val="0"/>
                <w:iCs/>
                <w:color w:val="000000"/>
                <w:sz w:val="16"/>
                <w:szCs w:val="16"/>
              </w:rPr>
            </w:pPr>
            <w:proofErr w:type="spellStart"/>
            <w:r w:rsidRPr="00741130">
              <w:rPr>
                <w:b w:val="0"/>
                <w:iCs/>
                <w:color w:val="000000"/>
                <w:sz w:val="16"/>
                <w:szCs w:val="16"/>
              </w:rPr>
              <w:t>Tgbe</w:t>
            </w:r>
            <w:proofErr w:type="spellEnd"/>
            <w:r w:rsidRPr="00741130">
              <w:rPr>
                <w:b w:val="0"/>
                <w:iCs/>
                <w:color w:val="000000"/>
                <w:sz w:val="16"/>
                <w:szCs w:val="16"/>
              </w:rPr>
              <w:t xml:space="preserve"> editor please implement changes as shown in doc 11-21/</w:t>
            </w:r>
            <w:r w:rsidR="00DC4716">
              <w:rPr>
                <w:b w:val="0"/>
                <w:iCs/>
                <w:color w:val="000000"/>
                <w:sz w:val="16"/>
                <w:szCs w:val="16"/>
              </w:rPr>
              <w:t>1488rx</w:t>
            </w:r>
            <w:r w:rsidRPr="00741130">
              <w:rPr>
                <w:b w:val="0"/>
                <w:iCs/>
                <w:color w:val="000000"/>
                <w:sz w:val="16"/>
                <w:szCs w:val="16"/>
              </w:rPr>
              <w:t xml:space="preserve"> tagged as #</w:t>
            </w:r>
            <w:r w:rsidRPr="00741130">
              <w:rPr>
                <w:bCs/>
                <w:iCs/>
                <w:color w:val="000000"/>
                <w:sz w:val="16"/>
                <w:szCs w:val="16"/>
              </w:rPr>
              <w:t>7034</w:t>
            </w:r>
          </w:p>
          <w:p w14:paraId="2E8E56DC" w14:textId="3C0E4F3F" w:rsidR="008B5D7E" w:rsidRPr="00292D2D" w:rsidRDefault="008B5D7E" w:rsidP="008B5D7E">
            <w:pPr>
              <w:pStyle w:val="T1"/>
              <w:suppressAutoHyphens/>
              <w:spacing w:after="120"/>
              <w:jc w:val="left"/>
              <w:rPr>
                <w:b w:val="0"/>
                <w:iCs/>
                <w:color w:val="000000"/>
                <w:sz w:val="16"/>
                <w:szCs w:val="16"/>
                <w:highlight w:val="yellow"/>
              </w:rPr>
            </w:pPr>
          </w:p>
        </w:tc>
      </w:tr>
      <w:tr w:rsidR="008B5D7E" w:rsidRPr="00955C14" w14:paraId="0F75AE1D" w14:textId="77777777" w:rsidTr="00F31F09">
        <w:trPr>
          <w:trHeight w:val="449"/>
        </w:trPr>
        <w:tc>
          <w:tcPr>
            <w:tcW w:w="587" w:type="dxa"/>
            <w:shd w:val="clear" w:color="auto" w:fill="auto"/>
          </w:tcPr>
          <w:p w14:paraId="3024E239" w14:textId="78C918A6" w:rsidR="008B5D7E" w:rsidRPr="0089780F" w:rsidRDefault="008B5D7E" w:rsidP="008B5D7E">
            <w:pPr>
              <w:pStyle w:val="T1"/>
              <w:suppressAutoHyphens/>
              <w:spacing w:after="120"/>
              <w:rPr>
                <w:b w:val="0"/>
                <w:sz w:val="16"/>
              </w:rPr>
            </w:pPr>
            <w:r w:rsidRPr="0089780F">
              <w:rPr>
                <w:b w:val="0"/>
                <w:sz w:val="16"/>
              </w:rPr>
              <w:t>7402</w:t>
            </w:r>
          </w:p>
        </w:tc>
        <w:tc>
          <w:tcPr>
            <w:tcW w:w="1034" w:type="dxa"/>
            <w:shd w:val="clear" w:color="auto" w:fill="auto"/>
          </w:tcPr>
          <w:p w14:paraId="1207837F" w14:textId="55C3A0E6" w:rsidR="008B5D7E" w:rsidRPr="0089780F" w:rsidRDefault="008B5D7E" w:rsidP="008B5D7E">
            <w:pPr>
              <w:pStyle w:val="T1"/>
              <w:suppressAutoHyphens/>
              <w:spacing w:after="120"/>
              <w:rPr>
                <w:b w:val="0"/>
                <w:sz w:val="16"/>
              </w:rPr>
            </w:pPr>
            <w:r w:rsidRPr="0089780F">
              <w:rPr>
                <w:b w:val="0"/>
                <w:sz w:val="16"/>
              </w:rPr>
              <w:t>Stephen McCann</w:t>
            </w:r>
          </w:p>
        </w:tc>
        <w:tc>
          <w:tcPr>
            <w:tcW w:w="976" w:type="dxa"/>
            <w:shd w:val="clear" w:color="auto" w:fill="auto"/>
          </w:tcPr>
          <w:p w14:paraId="454C49FF" w14:textId="4D00767D" w:rsidR="008B5D7E" w:rsidRPr="0089780F" w:rsidRDefault="008B5D7E" w:rsidP="008B5D7E">
            <w:pPr>
              <w:pStyle w:val="T1"/>
              <w:suppressAutoHyphens/>
              <w:spacing w:after="120"/>
              <w:rPr>
                <w:b w:val="0"/>
                <w:sz w:val="16"/>
              </w:rPr>
            </w:pPr>
            <w:r w:rsidRPr="0089780F">
              <w:rPr>
                <w:b w:val="0"/>
                <w:sz w:val="16"/>
              </w:rPr>
              <w:t>9.3.1.22.1.2.2</w:t>
            </w:r>
          </w:p>
        </w:tc>
        <w:tc>
          <w:tcPr>
            <w:tcW w:w="635" w:type="dxa"/>
            <w:shd w:val="clear" w:color="auto" w:fill="auto"/>
          </w:tcPr>
          <w:p w14:paraId="1ABF9195" w14:textId="25CE7892" w:rsidR="008B5D7E" w:rsidRPr="0089780F" w:rsidRDefault="008B5D7E" w:rsidP="008B5D7E">
            <w:pPr>
              <w:pStyle w:val="T1"/>
              <w:suppressAutoHyphens/>
              <w:spacing w:after="120"/>
              <w:rPr>
                <w:b w:val="0"/>
                <w:sz w:val="16"/>
              </w:rPr>
            </w:pPr>
            <w:r w:rsidRPr="0089780F">
              <w:rPr>
                <w:b w:val="0"/>
                <w:sz w:val="16"/>
              </w:rPr>
              <w:t>100.40</w:t>
            </w:r>
          </w:p>
        </w:tc>
        <w:tc>
          <w:tcPr>
            <w:tcW w:w="2509" w:type="dxa"/>
            <w:shd w:val="clear" w:color="auto" w:fill="auto"/>
          </w:tcPr>
          <w:p w14:paraId="4240C1B8" w14:textId="7CF446BC" w:rsidR="008B5D7E" w:rsidRPr="0089780F" w:rsidRDefault="008B5D7E" w:rsidP="008B5D7E">
            <w:pPr>
              <w:pStyle w:val="T1"/>
              <w:suppressAutoHyphens/>
              <w:spacing w:after="120"/>
              <w:jc w:val="left"/>
              <w:rPr>
                <w:b w:val="0"/>
                <w:sz w:val="16"/>
              </w:rPr>
            </w:pPr>
            <w:r w:rsidRPr="0089780F">
              <w:rPr>
                <w:b w:val="0"/>
                <w:sz w:val="16"/>
              </w:rPr>
              <w:t>typo "Bandwidth"</w:t>
            </w:r>
          </w:p>
        </w:tc>
        <w:tc>
          <w:tcPr>
            <w:tcW w:w="2179" w:type="dxa"/>
            <w:shd w:val="clear" w:color="auto" w:fill="auto"/>
          </w:tcPr>
          <w:p w14:paraId="49547959" w14:textId="424AA85C" w:rsidR="008B5D7E" w:rsidRPr="0089780F" w:rsidRDefault="008B5D7E" w:rsidP="008B5D7E">
            <w:pPr>
              <w:pStyle w:val="T1"/>
              <w:suppressAutoHyphens/>
              <w:spacing w:after="120"/>
              <w:jc w:val="left"/>
              <w:rPr>
                <w:b w:val="0"/>
                <w:sz w:val="16"/>
              </w:rPr>
            </w:pPr>
            <w:r w:rsidRPr="0089780F">
              <w:rPr>
                <w:b w:val="0"/>
                <w:sz w:val="16"/>
              </w:rPr>
              <w:t xml:space="preserve">Change "Bandwidth" to "bandwidth" </w:t>
            </w:r>
            <w:proofErr w:type="gramStart"/>
            <w:r w:rsidRPr="0089780F">
              <w:rPr>
                <w:b w:val="0"/>
                <w:sz w:val="16"/>
              </w:rPr>
              <w:t>and also</w:t>
            </w:r>
            <w:proofErr w:type="gramEnd"/>
            <w:r w:rsidRPr="0089780F">
              <w:rPr>
                <w:b w:val="0"/>
                <w:sz w:val="16"/>
              </w:rPr>
              <w:t xml:space="preserve"> other </w:t>
            </w:r>
            <w:proofErr w:type="spellStart"/>
            <w:r w:rsidRPr="0089780F">
              <w:rPr>
                <w:b w:val="0"/>
                <w:sz w:val="16"/>
              </w:rPr>
              <w:t>occurances</w:t>
            </w:r>
            <w:proofErr w:type="spellEnd"/>
            <w:r w:rsidRPr="0089780F">
              <w:rPr>
                <w:b w:val="0"/>
                <w:sz w:val="16"/>
              </w:rPr>
              <w:t xml:space="preserve"> on the same page.</w:t>
            </w:r>
          </w:p>
        </w:tc>
        <w:tc>
          <w:tcPr>
            <w:tcW w:w="2790" w:type="dxa"/>
            <w:shd w:val="clear" w:color="auto" w:fill="auto"/>
          </w:tcPr>
          <w:p w14:paraId="5226B921" w14:textId="0D650E6B" w:rsidR="008B5D7E" w:rsidRDefault="008B5D7E" w:rsidP="008B5D7E">
            <w:pPr>
              <w:pStyle w:val="T1"/>
              <w:suppressAutoHyphens/>
              <w:spacing w:after="120"/>
              <w:jc w:val="left"/>
              <w:rPr>
                <w:b w:val="0"/>
                <w:iCs/>
                <w:color w:val="000000"/>
                <w:sz w:val="16"/>
                <w:szCs w:val="16"/>
              </w:rPr>
            </w:pPr>
            <w:r>
              <w:rPr>
                <w:b w:val="0"/>
                <w:iCs/>
                <w:color w:val="000000"/>
                <w:sz w:val="16"/>
                <w:szCs w:val="16"/>
              </w:rPr>
              <w:t>Accepted</w:t>
            </w:r>
          </w:p>
          <w:p w14:paraId="313208AA" w14:textId="77777777" w:rsidR="008B5D7E" w:rsidRDefault="008B5D7E" w:rsidP="008B5D7E">
            <w:pPr>
              <w:pStyle w:val="T1"/>
              <w:suppressAutoHyphens/>
              <w:spacing w:after="120"/>
              <w:jc w:val="left"/>
              <w:rPr>
                <w:b w:val="0"/>
                <w:iCs/>
                <w:color w:val="000000"/>
                <w:sz w:val="16"/>
                <w:szCs w:val="16"/>
              </w:rPr>
            </w:pPr>
          </w:p>
          <w:p w14:paraId="17FF6B76" w14:textId="30A59F97" w:rsidR="008B5D7E" w:rsidRDefault="008B5D7E" w:rsidP="008B5D7E">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DC4716">
              <w:rPr>
                <w:b w:val="0"/>
                <w:iCs/>
                <w:color w:val="000000"/>
                <w:sz w:val="16"/>
                <w:szCs w:val="16"/>
              </w:rPr>
              <w:t>1488rx</w:t>
            </w:r>
            <w:r>
              <w:rPr>
                <w:b w:val="0"/>
                <w:iCs/>
                <w:color w:val="000000"/>
                <w:sz w:val="16"/>
                <w:szCs w:val="16"/>
              </w:rPr>
              <w:t xml:space="preserve"> tagged as #7402</w:t>
            </w:r>
          </w:p>
          <w:p w14:paraId="48C02C70" w14:textId="0E601B2E" w:rsidR="008B5D7E" w:rsidRPr="00741130" w:rsidRDefault="008B5D7E" w:rsidP="008B5D7E">
            <w:pPr>
              <w:pStyle w:val="T1"/>
              <w:suppressAutoHyphens/>
              <w:spacing w:after="120"/>
              <w:jc w:val="left"/>
              <w:rPr>
                <w:b w:val="0"/>
                <w:iCs/>
                <w:color w:val="000000"/>
                <w:sz w:val="16"/>
                <w:szCs w:val="16"/>
              </w:rPr>
            </w:pPr>
          </w:p>
        </w:tc>
      </w:tr>
      <w:tr w:rsidR="008B5D7E" w:rsidRPr="00955C14" w14:paraId="770A80B3" w14:textId="77777777" w:rsidTr="00F31F09">
        <w:trPr>
          <w:trHeight w:val="449"/>
        </w:trPr>
        <w:tc>
          <w:tcPr>
            <w:tcW w:w="587" w:type="dxa"/>
            <w:shd w:val="clear" w:color="auto" w:fill="auto"/>
          </w:tcPr>
          <w:p w14:paraId="69051954" w14:textId="2B9390B2" w:rsidR="008B5D7E" w:rsidRPr="00AB4456" w:rsidRDefault="008B5D7E" w:rsidP="008B5D7E">
            <w:pPr>
              <w:pStyle w:val="T1"/>
              <w:suppressAutoHyphens/>
              <w:spacing w:after="120"/>
              <w:rPr>
                <w:b w:val="0"/>
                <w:sz w:val="16"/>
              </w:rPr>
            </w:pPr>
            <w:r w:rsidRPr="00AB4456">
              <w:rPr>
                <w:b w:val="0"/>
                <w:sz w:val="16"/>
              </w:rPr>
              <w:t>7353</w:t>
            </w:r>
          </w:p>
        </w:tc>
        <w:tc>
          <w:tcPr>
            <w:tcW w:w="1034" w:type="dxa"/>
            <w:shd w:val="clear" w:color="auto" w:fill="auto"/>
          </w:tcPr>
          <w:p w14:paraId="03A990E6" w14:textId="5722D3CE" w:rsidR="008B5D7E" w:rsidRPr="00AB4456" w:rsidRDefault="008B5D7E" w:rsidP="008B5D7E">
            <w:pPr>
              <w:pStyle w:val="T1"/>
              <w:suppressAutoHyphens/>
              <w:spacing w:after="120"/>
              <w:rPr>
                <w:b w:val="0"/>
                <w:sz w:val="16"/>
              </w:rPr>
            </w:pPr>
            <w:r w:rsidRPr="00AB4456">
              <w:rPr>
                <w:b w:val="0"/>
                <w:sz w:val="16"/>
              </w:rPr>
              <w:t>Stephen McCann</w:t>
            </w:r>
          </w:p>
        </w:tc>
        <w:tc>
          <w:tcPr>
            <w:tcW w:w="976" w:type="dxa"/>
            <w:shd w:val="clear" w:color="auto" w:fill="auto"/>
          </w:tcPr>
          <w:p w14:paraId="1B2871D1" w14:textId="6E246930" w:rsidR="008B5D7E" w:rsidRPr="00AB4456" w:rsidRDefault="008B5D7E" w:rsidP="008B5D7E">
            <w:pPr>
              <w:pStyle w:val="T1"/>
              <w:suppressAutoHyphens/>
              <w:spacing w:after="120"/>
              <w:rPr>
                <w:b w:val="0"/>
                <w:sz w:val="16"/>
              </w:rPr>
            </w:pPr>
            <w:r w:rsidRPr="00AB4456">
              <w:rPr>
                <w:b w:val="0"/>
                <w:sz w:val="16"/>
              </w:rPr>
              <w:t>9.3.1.22.1.2.2</w:t>
            </w:r>
          </w:p>
        </w:tc>
        <w:tc>
          <w:tcPr>
            <w:tcW w:w="635" w:type="dxa"/>
            <w:shd w:val="clear" w:color="auto" w:fill="auto"/>
          </w:tcPr>
          <w:p w14:paraId="79A3237B" w14:textId="05E45119" w:rsidR="008B5D7E" w:rsidRPr="00AB4456" w:rsidRDefault="008B5D7E" w:rsidP="008B5D7E">
            <w:pPr>
              <w:pStyle w:val="T1"/>
              <w:suppressAutoHyphens/>
              <w:spacing w:after="120"/>
              <w:rPr>
                <w:b w:val="0"/>
                <w:sz w:val="16"/>
              </w:rPr>
            </w:pPr>
            <w:r w:rsidRPr="00AB4456">
              <w:rPr>
                <w:b w:val="0"/>
                <w:sz w:val="16"/>
              </w:rPr>
              <w:t>101.21</w:t>
            </w:r>
          </w:p>
        </w:tc>
        <w:tc>
          <w:tcPr>
            <w:tcW w:w="2509" w:type="dxa"/>
            <w:shd w:val="clear" w:color="auto" w:fill="auto"/>
          </w:tcPr>
          <w:p w14:paraId="02952D9C" w14:textId="2307ECE6" w:rsidR="008B5D7E" w:rsidRPr="00AB4456" w:rsidRDefault="008B5D7E" w:rsidP="008B5D7E">
            <w:pPr>
              <w:pStyle w:val="T1"/>
              <w:suppressAutoHyphens/>
              <w:spacing w:after="120"/>
              <w:jc w:val="left"/>
              <w:rPr>
                <w:b w:val="0"/>
                <w:sz w:val="16"/>
              </w:rPr>
            </w:pPr>
            <w:r w:rsidRPr="00AB4456">
              <w:rPr>
                <w:b w:val="0"/>
                <w:sz w:val="16"/>
              </w:rPr>
              <w:t xml:space="preserve">In the sentence "Otherwise, it is used to indicate the RU/MRU index along with the RU Allocation subfield.", what is "it" referring to? It seems to be the </w:t>
            </w:r>
            <w:proofErr w:type="gramStart"/>
            <w:r w:rsidRPr="00AB4456">
              <w:rPr>
                <w:b w:val="0"/>
                <w:sz w:val="16"/>
              </w:rPr>
              <w:t>1 bit</w:t>
            </w:r>
            <w:proofErr w:type="gramEnd"/>
            <w:r w:rsidRPr="00AB4456">
              <w:rPr>
                <w:b w:val="0"/>
                <w:sz w:val="16"/>
              </w:rPr>
              <w:t xml:space="preserve"> PS160 subfield. </w:t>
            </w:r>
            <w:proofErr w:type="gramStart"/>
            <w:r w:rsidRPr="00AB4456">
              <w:rPr>
                <w:b w:val="0"/>
                <w:sz w:val="16"/>
              </w:rPr>
              <w:t>Therefore</w:t>
            </w:r>
            <w:proofErr w:type="gramEnd"/>
            <w:r w:rsidRPr="00AB4456">
              <w:rPr>
                <w:b w:val="0"/>
                <w:sz w:val="16"/>
              </w:rPr>
              <w:t xml:space="preserve"> how can it refer to the RU/MRU index?</w:t>
            </w:r>
          </w:p>
        </w:tc>
        <w:tc>
          <w:tcPr>
            <w:tcW w:w="2179" w:type="dxa"/>
            <w:shd w:val="clear" w:color="auto" w:fill="auto"/>
          </w:tcPr>
          <w:p w14:paraId="300359F8" w14:textId="0217EB9B" w:rsidR="008B5D7E" w:rsidRPr="00AB4456" w:rsidRDefault="008B5D7E" w:rsidP="008B5D7E">
            <w:pPr>
              <w:pStyle w:val="T1"/>
              <w:suppressAutoHyphens/>
              <w:spacing w:after="120"/>
              <w:jc w:val="left"/>
              <w:rPr>
                <w:b w:val="0"/>
                <w:sz w:val="16"/>
              </w:rPr>
            </w:pPr>
            <w:r w:rsidRPr="00AB4456">
              <w:rPr>
                <w:b w:val="0"/>
                <w:sz w:val="16"/>
              </w:rPr>
              <w:t>The word "it" in the cited sentence needs to be clarified, but a suggestion cannot be determined. Therefore, the proposed change is to delete the cited sentence.</w:t>
            </w:r>
          </w:p>
        </w:tc>
        <w:tc>
          <w:tcPr>
            <w:tcW w:w="2790" w:type="dxa"/>
            <w:shd w:val="clear" w:color="auto" w:fill="auto"/>
          </w:tcPr>
          <w:p w14:paraId="196452C5" w14:textId="77777777" w:rsidR="008B5D7E" w:rsidRDefault="008B5D7E" w:rsidP="008B5D7E">
            <w:pPr>
              <w:pStyle w:val="T1"/>
              <w:suppressAutoHyphens/>
              <w:spacing w:after="120"/>
              <w:jc w:val="left"/>
              <w:rPr>
                <w:b w:val="0"/>
                <w:iCs/>
                <w:color w:val="000000"/>
                <w:sz w:val="16"/>
                <w:szCs w:val="16"/>
              </w:rPr>
            </w:pPr>
            <w:r>
              <w:rPr>
                <w:b w:val="0"/>
                <w:iCs/>
                <w:color w:val="000000"/>
                <w:sz w:val="16"/>
                <w:szCs w:val="16"/>
              </w:rPr>
              <w:t>Revised</w:t>
            </w:r>
          </w:p>
          <w:p w14:paraId="6DFE1996" w14:textId="77777777" w:rsidR="008B5D7E" w:rsidRDefault="008B5D7E" w:rsidP="008B5D7E">
            <w:pPr>
              <w:pStyle w:val="T1"/>
              <w:suppressAutoHyphens/>
              <w:spacing w:after="120"/>
              <w:jc w:val="left"/>
              <w:rPr>
                <w:b w:val="0"/>
                <w:iCs/>
                <w:color w:val="000000"/>
                <w:sz w:val="16"/>
                <w:szCs w:val="16"/>
              </w:rPr>
            </w:pPr>
          </w:p>
          <w:p w14:paraId="541DF3DD" w14:textId="77777777" w:rsidR="008B5D7E" w:rsidRDefault="008B5D7E" w:rsidP="008B5D7E">
            <w:pPr>
              <w:pStyle w:val="T1"/>
              <w:suppressAutoHyphens/>
              <w:spacing w:after="120"/>
              <w:jc w:val="left"/>
              <w:rPr>
                <w:b w:val="0"/>
                <w:iCs/>
                <w:color w:val="000000"/>
                <w:sz w:val="16"/>
                <w:szCs w:val="16"/>
              </w:rPr>
            </w:pPr>
            <w:r>
              <w:rPr>
                <w:b w:val="0"/>
                <w:iCs/>
                <w:color w:val="000000"/>
                <w:sz w:val="16"/>
                <w:szCs w:val="16"/>
              </w:rPr>
              <w:t>Agree with the commenter in principle</w:t>
            </w:r>
          </w:p>
          <w:p w14:paraId="465973F0" w14:textId="71FEBC5F" w:rsidR="008B5D7E" w:rsidRDefault="008B5D7E" w:rsidP="008B5D7E">
            <w:pPr>
              <w:pStyle w:val="T1"/>
              <w:suppressAutoHyphens/>
              <w:spacing w:after="120"/>
              <w:jc w:val="left"/>
              <w:rPr>
                <w:b w:val="0"/>
                <w:iCs/>
                <w:color w:val="000000"/>
                <w:sz w:val="16"/>
                <w:szCs w:val="16"/>
              </w:rPr>
            </w:pPr>
          </w:p>
          <w:p w14:paraId="548D7109" w14:textId="3AFCF970" w:rsidR="008B5D7E" w:rsidRDefault="008B5D7E" w:rsidP="008B5D7E">
            <w:pPr>
              <w:pStyle w:val="T1"/>
              <w:suppressAutoHyphens/>
              <w:spacing w:after="120"/>
              <w:jc w:val="left"/>
              <w:rPr>
                <w:b w:val="0"/>
                <w:iCs/>
                <w:color w:val="000000"/>
                <w:sz w:val="16"/>
                <w:szCs w:val="16"/>
              </w:rPr>
            </w:pPr>
            <w:r>
              <w:rPr>
                <w:b w:val="0"/>
                <w:iCs/>
                <w:color w:val="000000"/>
                <w:sz w:val="16"/>
                <w:szCs w:val="16"/>
              </w:rPr>
              <w:t>Replaced ‘it’ with the PS160 subfield</w:t>
            </w:r>
          </w:p>
          <w:p w14:paraId="15FA15CE" w14:textId="77777777" w:rsidR="008B5D7E" w:rsidRDefault="008B5D7E" w:rsidP="008B5D7E">
            <w:pPr>
              <w:pStyle w:val="T1"/>
              <w:suppressAutoHyphens/>
              <w:spacing w:after="120"/>
              <w:jc w:val="left"/>
              <w:rPr>
                <w:b w:val="0"/>
                <w:iCs/>
                <w:color w:val="000000"/>
                <w:sz w:val="16"/>
                <w:szCs w:val="16"/>
              </w:rPr>
            </w:pPr>
          </w:p>
          <w:p w14:paraId="425D1ED6" w14:textId="539C7275" w:rsidR="008B5D7E" w:rsidRDefault="008B5D7E" w:rsidP="008B5D7E">
            <w:pPr>
              <w:pStyle w:val="T1"/>
              <w:suppressAutoHyphens/>
              <w:spacing w:after="120"/>
              <w:jc w:val="left"/>
              <w:rPr>
                <w:b w:val="0"/>
                <w:iCs/>
                <w:color w:val="000000"/>
                <w:sz w:val="16"/>
                <w:szCs w:val="16"/>
              </w:rPr>
            </w:pPr>
            <w:proofErr w:type="spellStart"/>
            <w:r>
              <w:rPr>
                <w:b w:val="0"/>
                <w:iCs/>
                <w:color w:val="000000"/>
                <w:sz w:val="16"/>
                <w:szCs w:val="16"/>
              </w:rPr>
              <w:lastRenderedPageBreak/>
              <w:t>Tgbe</w:t>
            </w:r>
            <w:proofErr w:type="spellEnd"/>
            <w:r>
              <w:rPr>
                <w:b w:val="0"/>
                <w:iCs/>
                <w:color w:val="000000"/>
                <w:sz w:val="16"/>
                <w:szCs w:val="16"/>
              </w:rPr>
              <w:t xml:space="preserve"> editor please implement changes as shown in doc 11-21/</w:t>
            </w:r>
            <w:r w:rsidR="00DC4716">
              <w:rPr>
                <w:b w:val="0"/>
                <w:iCs/>
                <w:color w:val="000000"/>
                <w:sz w:val="16"/>
                <w:szCs w:val="16"/>
              </w:rPr>
              <w:t>1488rx</w:t>
            </w:r>
            <w:r>
              <w:rPr>
                <w:b w:val="0"/>
                <w:iCs/>
                <w:color w:val="000000"/>
                <w:sz w:val="16"/>
                <w:szCs w:val="16"/>
              </w:rPr>
              <w:t xml:space="preserve"> tagged as #7353</w:t>
            </w:r>
          </w:p>
          <w:p w14:paraId="0B9F3D97" w14:textId="71A78318" w:rsidR="008B5D7E" w:rsidRDefault="008B5D7E" w:rsidP="008B5D7E">
            <w:pPr>
              <w:pStyle w:val="T1"/>
              <w:suppressAutoHyphens/>
              <w:spacing w:after="120"/>
              <w:jc w:val="left"/>
              <w:rPr>
                <w:b w:val="0"/>
                <w:iCs/>
                <w:color w:val="000000"/>
                <w:sz w:val="16"/>
                <w:szCs w:val="16"/>
              </w:rPr>
            </w:pPr>
          </w:p>
        </w:tc>
      </w:tr>
      <w:tr w:rsidR="008B5D7E" w:rsidRPr="00955C14" w14:paraId="6BCDD776" w14:textId="77777777" w:rsidTr="00F31F09">
        <w:trPr>
          <w:trHeight w:val="449"/>
        </w:trPr>
        <w:tc>
          <w:tcPr>
            <w:tcW w:w="587" w:type="dxa"/>
            <w:shd w:val="clear" w:color="auto" w:fill="auto"/>
          </w:tcPr>
          <w:p w14:paraId="206F3FB2" w14:textId="23C63B90" w:rsidR="008B5D7E" w:rsidRPr="005F3526" w:rsidRDefault="008B5D7E" w:rsidP="008B5D7E">
            <w:pPr>
              <w:pStyle w:val="T1"/>
              <w:suppressAutoHyphens/>
              <w:spacing w:after="120"/>
              <w:rPr>
                <w:b w:val="0"/>
                <w:sz w:val="16"/>
              </w:rPr>
            </w:pPr>
            <w:r w:rsidRPr="005F3526">
              <w:rPr>
                <w:b w:val="0"/>
                <w:sz w:val="16"/>
              </w:rPr>
              <w:lastRenderedPageBreak/>
              <w:t>4326</w:t>
            </w:r>
          </w:p>
        </w:tc>
        <w:tc>
          <w:tcPr>
            <w:tcW w:w="1034" w:type="dxa"/>
            <w:shd w:val="clear" w:color="auto" w:fill="auto"/>
          </w:tcPr>
          <w:p w14:paraId="66EB5AAA" w14:textId="06E7C0FB" w:rsidR="008B5D7E" w:rsidRPr="005F3526" w:rsidRDefault="008B5D7E" w:rsidP="008B5D7E">
            <w:pPr>
              <w:pStyle w:val="T1"/>
              <w:suppressAutoHyphens/>
              <w:spacing w:after="120"/>
              <w:rPr>
                <w:b w:val="0"/>
                <w:sz w:val="16"/>
              </w:rPr>
            </w:pPr>
            <w:r w:rsidRPr="005F3526">
              <w:rPr>
                <w:b w:val="0"/>
                <w:sz w:val="16"/>
              </w:rPr>
              <w:t>Arik Klein</w:t>
            </w:r>
          </w:p>
        </w:tc>
        <w:tc>
          <w:tcPr>
            <w:tcW w:w="976" w:type="dxa"/>
            <w:shd w:val="clear" w:color="auto" w:fill="auto"/>
          </w:tcPr>
          <w:p w14:paraId="6E022524" w14:textId="03E32378" w:rsidR="008B5D7E" w:rsidRPr="005F3526" w:rsidRDefault="008B5D7E" w:rsidP="008B5D7E">
            <w:pPr>
              <w:pStyle w:val="T1"/>
              <w:suppressAutoHyphens/>
              <w:spacing w:after="120"/>
              <w:rPr>
                <w:b w:val="0"/>
                <w:sz w:val="16"/>
              </w:rPr>
            </w:pPr>
            <w:r w:rsidRPr="005F3526">
              <w:rPr>
                <w:b w:val="0"/>
                <w:sz w:val="16"/>
              </w:rPr>
              <w:t>9.3.1.22.1.2.2</w:t>
            </w:r>
          </w:p>
        </w:tc>
        <w:tc>
          <w:tcPr>
            <w:tcW w:w="635" w:type="dxa"/>
            <w:shd w:val="clear" w:color="auto" w:fill="auto"/>
          </w:tcPr>
          <w:p w14:paraId="6357B9CE" w14:textId="3BD4749B" w:rsidR="008B5D7E" w:rsidRPr="005F3526" w:rsidRDefault="008B5D7E" w:rsidP="008B5D7E">
            <w:pPr>
              <w:pStyle w:val="T1"/>
              <w:suppressAutoHyphens/>
              <w:spacing w:after="120"/>
              <w:rPr>
                <w:b w:val="0"/>
                <w:sz w:val="16"/>
              </w:rPr>
            </w:pPr>
            <w:r w:rsidRPr="005F3526">
              <w:rPr>
                <w:b w:val="0"/>
                <w:sz w:val="16"/>
              </w:rPr>
              <w:t>101.26</w:t>
            </w:r>
          </w:p>
        </w:tc>
        <w:tc>
          <w:tcPr>
            <w:tcW w:w="2509" w:type="dxa"/>
            <w:shd w:val="clear" w:color="auto" w:fill="auto"/>
          </w:tcPr>
          <w:p w14:paraId="37800B0C" w14:textId="608A391F" w:rsidR="008B5D7E" w:rsidRPr="005F3526" w:rsidRDefault="008B5D7E" w:rsidP="008B5D7E">
            <w:pPr>
              <w:pStyle w:val="T1"/>
              <w:suppressAutoHyphens/>
              <w:spacing w:after="120"/>
              <w:jc w:val="left"/>
              <w:rPr>
                <w:b w:val="0"/>
                <w:sz w:val="16"/>
              </w:rPr>
            </w:pPr>
            <w:r w:rsidRPr="005F3526">
              <w:rPr>
                <w:b w:val="0"/>
                <w:sz w:val="16"/>
              </w:rPr>
              <w:t xml:space="preserve">Since the UL Target Receive Power subfield in the EHT variant User Info field is set as the UL Target Receive Power subfield in the HE variant User Info </w:t>
            </w:r>
            <w:proofErr w:type="gramStart"/>
            <w:r w:rsidRPr="005F3526">
              <w:rPr>
                <w:b w:val="0"/>
                <w:sz w:val="16"/>
              </w:rPr>
              <w:t>field ,</w:t>
            </w:r>
            <w:proofErr w:type="gramEnd"/>
            <w:r w:rsidRPr="005F3526">
              <w:rPr>
                <w:b w:val="0"/>
                <w:sz w:val="16"/>
              </w:rPr>
              <w:t xml:space="preserve"> need to clarify how the UL Target Receive Power subfield in EHT variant User Info field is measured over the antennas: for the HE portion of the HE TB PPDU (as in P94L35) or for the EHT portion of the EHT TB PPDU?</w:t>
            </w:r>
          </w:p>
        </w:tc>
        <w:tc>
          <w:tcPr>
            <w:tcW w:w="2179" w:type="dxa"/>
            <w:shd w:val="clear" w:color="auto" w:fill="auto"/>
          </w:tcPr>
          <w:p w14:paraId="4634A4D3" w14:textId="31BE39CC" w:rsidR="008B5D7E" w:rsidRPr="005F3526" w:rsidRDefault="008B5D7E" w:rsidP="008B5D7E">
            <w:pPr>
              <w:pStyle w:val="T1"/>
              <w:suppressAutoHyphens/>
              <w:spacing w:after="120"/>
              <w:jc w:val="left"/>
              <w:rPr>
                <w:b w:val="0"/>
                <w:sz w:val="16"/>
              </w:rPr>
            </w:pPr>
            <w:r w:rsidRPr="005F3526">
              <w:rPr>
                <w:b w:val="0"/>
                <w:sz w:val="16"/>
              </w:rPr>
              <w:t>As in comment</w:t>
            </w:r>
          </w:p>
        </w:tc>
        <w:tc>
          <w:tcPr>
            <w:tcW w:w="2790" w:type="dxa"/>
            <w:shd w:val="clear" w:color="auto" w:fill="auto"/>
          </w:tcPr>
          <w:p w14:paraId="06827D91" w14:textId="77777777" w:rsidR="008B5D7E" w:rsidRDefault="008B5D7E" w:rsidP="008B5D7E">
            <w:pPr>
              <w:pStyle w:val="T1"/>
              <w:suppressAutoHyphens/>
              <w:spacing w:after="120"/>
              <w:jc w:val="left"/>
              <w:rPr>
                <w:b w:val="0"/>
                <w:iCs/>
                <w:color w:val="000000"/>
                <w:sz w:val="16"/>
                <w:szCs w:val="16"/>
              </w:rPr>
            </w:pPr>
            <w:r>
              <w:rPr>
                <w:b w:val="0"/>
                <w:iCs/>
                <w:color w:val="000000"/>
                <w:sz w:val="16"/>
                <w:szCs w:val="16"/>
              </w:rPr>
              <w:t>Revised</w:t>
            </w:r>
          </w:p>
          <w:p w14:paraId="4B8E4358" w14:textId="77777777" w:rsidR="008B5D7E" w:rsidRDefault="008B5D7E" w:rsidP="008B5D7E">
            <w:pPr>
              <w:pStyle w:val="T1"/>
              <w:suppressAutoHyphens/>
              <w:spacing w:after="120"/>
              <w:jc w:val="left"/>
              <w:rPr>
                <w:b w:val="0"/>
                <w:iCs/>
                <w:color w:val="000000"/>
                <w:sz w:val="16"/>
                <w:szCs w:val="16"/>
              </w:rPr>
            </w:pPr>
          </w:p>
          <w:p w14:paraId="29150BE1" w14:textId="77777777" w:rsidR="008B5D7E" w:rsidRDefault="008B5D7E" w:rsidP="008B5D7E">
            <w:pPr>
              <w:pStyle w:val="T1"/>
              <w:suppressAutoHyphens/>
              <w:spacing w:after="120"/>
              <w:jc w:val="left"/>
              <w:rPr>
                <w:b w:val="0"/>
                <w:iCs/>
                <w:color w:val="000000"/>
                <w:sz w:val="16"/>
                <w:szCs w:val="16"/>
              </w:rPr>
            </w:pPr>
            <w:r>
              <w:rPr>
                <w:b w:val="0"/>
                <w:iCs/>
                <w:color w:val="000000"/>
                <w:sz w:val="16"/>
                <w:szCs w:val="16"/>
              </w:rPr>
              <w:t>Agree with the commenter in principle</w:t>
            </w:r>
          </w:p>
          <w:p w14:paraId="636678E0" w14:textId="6EFD3C1B" w:rsidR="008B5D7E" w:rsidRDefault="008B5D7E" w:rsidP="008B5D7E">
            <w:pPr>
              <w:pStyle w:val="T1"/>
              <w:suppressAutoHyphens/>
              <w:spacing w:after="120"/>
              <w:jc w:val="left"/>
              <w:rPr>
                <w:b w:val="0"/>
                <w:iCs/>
                <w:color w:val="000000"/>
                <w:sz w:val="16"/>
                <w:szCs w:val="16"/>
              </w:rPr>
            </w:pPr>
          </w:p>
          <w:p w14:paraId="03F7D16C" w14:textId="68EF9BF2" w:rsidR="008B5D7E" w:rsidRDefault="008B5D7E" w:rsidP="008B5D7E">
            <w:pPr>
              <w:pStyle w:val="T1"/>
              <w:suppressAutoHyphens/>
              <w:spacing w:after="120"/>
              <w:jc w:val="left"/>
              <w:rPr>
                <w:b w:val="0"/>
                <w:iCs/>
                <w:color w:val="000000"/>
                <w:sz w:val="16"/>
                <w:szCs w:val="16"/>
              </w:rPr>
            </w:pPr>
            <w:r>
              <w:rPr>
                <w:b w:val="0"/>
                <w:iCs/>
                <w:color w:val="000000"/>
                <w:sz w:val="16"/>
                <w:szCs w:val="16"/>
              </w:rPr>
              <w:t>Added text to clarify that the EHT portion of the corresponding EHT TB PPDU is used for the subfield.</w:t>
            </w:r>
          </w:p>
          <w:p w14:paraId="79F960A3" w14:textId="2CFC8EA4" w:rsidR="008B5D7E" w:rsidRDefault="008B5D7E" w:rsidP="008B5D7E">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DC4716">
              <w:rPr>
                <w:b w:val="0"/>
                <w:iCs/>
                <w:color w:val="000000"/>
                <w:sz w:val="16"/>
                <w:szCs w:val="16"/>
              </w:rPr>
              <w:t>1488rx</w:t>
            </w:r>
            <w:r>
              <w:rPr>
                <w:b w:val="0"/>
                <w:iCs/>
                <w:color w:val="000000"/>
                <w:sz w:val="16"/>
                <w:szCs w:val="16"/>
              </w:rPr>
              <w:t xml:space="preserve"> tagged as #4326</w:t>
            </w:r>
          </w:p>
          <w:p w14:paraId="6CA407D8" w14:textId="37EC294E" w:rsidR="008B5D7E" w:rsidRDefault="008B5D7E" w:rsidP="008B5D7E">
            <w:pPr>
              <w:pStyle w:val="T1"/>
              <w:suppressAutoHyphens/>
              <w:spacing w:after="120"/>
              <w:jc w:val="left"/>
              <w:rPr>
                <w:b w:val="0"/>
                <w:iCs/>
                <w:color w:val="000000"/>
                <w:sz w:val="16"/>
                <w:szCs w:val="16"/>
              </w:rPr>
            </w:pPr>
          </w:p>
        </w:tc>
      </w:tr>
      <w:tr w:rsidR="008B5D7E" w:rsidRPr="00955C14" w14:paraId="3E4B1C05" w14:textId="77777777" w:rsidTr="00FB5B8D">
        <w:trPr>
          <w:trHeight w:val="449"/>
        </w:trPr>
        <w:tc>
          <w:tcPr>
            <w:tcW w:w="587" w:type="dxa"/>
            <w:shd w:val="clear" w:color="auto" w:fill="auto"/>
          </w:tcPr>
          <w:p w14:paraId="473D0A08" w14:textId="3EAB6E16" w:rsidR="008B5D7E" w:rsidRPr="00E133A1" w:rsidRDefault="008B5D7E" w:rsidP="008B5D7E">
            <w:pPr>
              <w:pStyle w:val="T1"/>
              <w:suppressAutoHyphens/>
              <w:spacing w:after="120"/>
              <w:rPr>
                <w:b w:val="0"/>
                <w:sz w:val="16"/>
              </w:rPr>
            </w:pPr>
            <w:r w:rsidRPr="00E133A1">
              <w:rPr>
                <w:b w:val="0"/>
                <w:sz w:val="16"/>
              </w:rPr>
              <w:t>4325</w:t>
            </w:r>
          </w:p>
        </w:tc>
        <w:tc>
          <w:tcPr>
            <w:tcW w:w="1034" w:type="dxa"/>
            <w:shd w:val="clear" w:color="auto" w:fill="auto"/>
          </w:tcPr>
          <w:p w14:paraId="0BB6B1F9" w14:textId="51AB183C" w:rsidR="008B5D7E" w:rsidRPr="00E133A1" w:rsidRDefault="008B5D7E" w:rsidP="008B5D7E">
            <w:pPr>
              <w:pStyle w:val="T1"/>
              <w:suppressAutoHyphens/>
              <w:spacing w:after="120"/>
              <w:rPr>
                <w:b w:val="0"/>
                <w:sz w:val="16"/>
              </w:rPr>
            </w:pPr>
            <w:r w:rsidRPr="00E133A1">
              <w:rPr>
                <w:b w:val="0"/>
                <w:sz w:val="16"/>
              </w:rPr>
              <w:t>Arik Klein</w:t>
            </w:r>
          </w:p>
        </w:tc>
        <w:tc>
          <w:tcPr>
            <w:tcW w:w="976" w:type="dxa"/>
            <w:shd w:val="clear" w:color="auto" w:fill="auto"/>
          </w:tcPr>
          <w:p w14:paraId="7AD6587F" w14:textId="2BCD9243" w:rsidR="008B5D7E" w:rsidRPr="00E133A1" w:rsidRDefault="008B5D7E" w:rsidP="008B5D7E">
            <w:pPr>
              <w:pStyle w:val="T1"/>
              <w:suppressAutoHyphens/>
              <w:spacing w:after="120"/>
              <w:rPr>
                <w:b w:val="0"/>
                <w:sz w:val="16"/>
              </w:rPr>
            </w:pPr>
            <w:r w:rsidRPr="00E133A1">
              <w:rPr>
                <w:b w:val="0"/>
                <w:sz w:val="16"/>
              </w:rPr>
              <w:t>9.3.1.22.1.2.2</w:t>
            </w:r>
          </w:p>
        </w:tc>
        <w:tc>
          <w:tcPr>
            <w:tcW w:w="635" w:type="dxa"/>
            <w:shd w:val="clear" w:color="auto" w:fill="auto"/>
          </w:tcPr>
          <w:p w14:paraId="0C0E0570" w14:textId="0870CD5D" w:rsidR="008B5D7E" w:rsidRPr="00E133A1" w:rsidRDefault="008B5D7E" w:rsidP="008B5D7E">
            <w:pPr>
              <w:pStyle w:val="T1"/>
              <w:suppressAutoHyphens/>
              <w:spacing w:after="120"/>
              <w:rPr>
                <w:b w:val="0"/>
                <w:sz w:val="16"/>
              </w:rPr>
            </w:pPr>
            <w:r w:rsidRPr="00E133A1">
              <w:rPr>
                <w:b w:val="0"/>
                <w:sz w:val="16"/>
              </w:rPr>
              <w:t>95.06</w:t>
            </w:r>
          </w:p>
        </w:tc>
        <w:tc>
          <w:tcPr>
            <w:tcW w:w="2509" w:type="dxa"/>
            <w:shd w:val="clear" w:color="auto" w:fill="auto"/>
          </w:tcPr>
          <w:p w14:paraId="10F35290" w14:textId="6A832506" w:rsidR="008B5D7E" w:rsidRPr="00E133A1" w:rsidRDefault="008B5D7E" w:rsidP="008B5D7E">
            <w:pPr>
              <w:pStyle w:val="T1"/>
              <w:suppressAutoHyphens/>
              <w:spacing w:after="120"/>
              <w:jc w:val="left"/>
              <w:rPr>
                <w:b w:val="0"/>
                <w:sz w:val="16"/>
              </w:rPr>
            </w:pPr>
            <w:r w:rsidRPr="00E133A1">
              <w:rPr>
                <w:b w:val="0"/>
                <w:sz w:val="16"/>
              </w:rPr>
              <w:t xml:space="preserve">Need to replace "Trigger frame variants" with "Trigger frame types" in the </w:t>
            </w:r>
            <w:proofErr w:type="spellStart"/>
            <w:r w:rsidRPr="00E133A1">
              <w:rPr>
                <w:b w:val="0"/>
                <w:sz w:val="16"/>
              </w:rPr>
              <w:t>sentence:"The</w:t>
            </w:r>
            <w:proofErr w:type="spellEnd"/>
            <w:r w:rsidRPr="00E133A1">
              <w:rPr>
                <w:b w:val="0"/>
                <w:sz w:val="16"/>
              </w:rPr>
              <w:t xml:space="preserve"> EHT variant User Info field is defined in Figure 9-64f1 (EHT variant User Info field format) for all Trigger frame variants except the NFRP Trigger frame".</w:t>
            </w:r>
          </w:p>
        </w:tc>
        <w:tc>
          <w:tcPr>
            <w:tcW w:w="2179" w:type="dxa"/>
            <w:shd w:val="clear" w:color="auto" w:fill="auto"/>
          </w:tcPr>
          <w:p w14:paraId="61B30C9E" w14:textId="443058E1" w:rsidR="008B5D7E" w:rsidRPr="00E133A1" w:rsidRDefault="008B5D7E" w:rsidP="008B5D7E">
            <w:pPr>
              <w:pStyle w:val="T1"/>
              <w:suppressAutoHyphens/>
              <w:spacing w:after="120"/>
              <w:jc w:val="left"/>
              <w:rPr>
                <w:b w:val="0"/>
                <w:sz w:val="16"/>
              </w:rPr>
            </w:pPr>
            <w:r w:rsidRPr="00E133A1">
              <w:rPr>
                <w:b w:val="0"/>
                <w:sz w:val="16"/>
              </w:rPr>
              <w:t>As in comment</w:t>
            </w:r>
          </w:p>
        </w:tc>
        <w:tc>
          <w:tcPr>
            <w:tcW w:w="2790" w:type="dxa"/>
            <w:shd w:val="clear" w:color="auto" w:fill="auto"/>
          </w:tcPr>
          <w:p w14:paraId="34940E27" w14:textId="08C847A6" w:rsidR="008B5D7E" w:rsidRDefault="008B5D7E" w:rsidP="008B5D7E">
            <w:pPr>
              <w:pStyle w:val="T1"/>
              <w:suppressAutoHyphens/>
              <w:spacing w:after="120"/>
              <w:jc w:val="left"/>
              <w:rPr>
                <w:b w:val="0"/>
                <w:iCs/>
                <w:color w:val="000000"/>
                <w:sz w:val="16"/>
                <w:szCs w:val="16"/>
              </w:rPr>
            </w:pPr>
            <w:r>
              <w:rPr>
                <w:b w:val="0"/>
                <w:iCs/>
                <w:color w:val="000000"/>
                <w:sz w:val="16"/>
                <w:szCs w:val="16"/>
              </w:rPr>
              <w:t>Rejected</w:t>
            </w:r>
          </w:p>
          <w:p w14:paraId="3E1E1A51" w14:textId="77777777" w:rsidR="008B5D7E" w:rsidRDefault="008B5D7E" w:rsidP="008B5D7E">
            <w:pPr>
              <w:pStyle w:val="T1"/>
              <w:suppressAutoHyphens/>
              <w:spacing w:after="120"/>
              <w:jc w:val="left"/>
              <w:rPr>
                <w:b w:val="0"/>
                <w:iCs/>
                <w:color w:val="000000"/>
                <w:sz w:val="16"/>
                <w:szCs w:val="16"/>
              </w:rPr>
            </w:pPr>
          </w:p>
          <w:p w14:paraId="2CF7ECFB" w14:textId="32C7E45F" w:rsidR="008B5D7E" w:rsidRDefault="008B5D7E" w:rsidP="008B5D7E">
            <w:pPr>
              <w:pStyle w:val="T1"/>
              <w:suppressAutoHyphens/>
              <w:spacing w:after="120"/>
              <w:jc w:val="left"/>
              <w:rPr>
                <w:b w:val="0"/>
                <w:iCs/>
                <w:color w:val="000000"/>
                <w:sz w:val="16"/>
                <w:szCs w:val="16"/>
              </w:rPr>
            </w:pPr>
            <w:r w:rsidRPr="00197D23">
              <w:rPr>
                <w:b w:val="0"/>
                <w:iCs/>
                <w:color w:val="000000"/>
                <w:sz w:val="16"/>
                <w:szCs w:val="16"/>
              </w:rPr>
              <w:t>The phrase '</w:t>
            </w:r>
            <w:r>
              <w:rPr>
                <w:b w:val="0"/>
                <w:iCs/>
                <w:color w:val="000000"/>
                <w:sz w:val="16"/>
                <w:szCs w:val="16"/>
              </w:rPr>
              <w:t>T</w:t>
            </w:r>
            <w:r w:rsidRPr="00197D23">
              <w:rPr>
                <w:b w:val="0"/>
                <w:iCs/>
                <w:color w:val="000000"/>
                <w:sz w:val="16"/>
                <w:szCs w:val="16"/>
              </w:rPr>
              <w:t xml:space="preserve">rigger frame variants' </w:t>
            </w:r>
            <w:r>
              <w:rPr>
                <w:b w:val="0"/>
                <w:iCs/>
                <w:color w:val="000000"/>
                <w:sz w:val="16"/>
                <w:szCs w:val="16"/>
              </w:rPr>
              <w:t>has been</w:t>
            </w:r>
            <w:r w:rsidRPr="00197D23">
              <w:rPr>
                <w:b w:val="0"/>
                <w:iCs/>
                <w:color w:val="000000"/>
                <w:sz w:val="16"/>
                <w:szCs w:val="16"/>
              </w:rPr>
              <w:t xml:space="preserve"> commonly used in the </w:t>
            </w:r>
            <w:r>
              <w:rPr>
                <w:b w:val="0"/>
                <w:iCs/>
                <w:color w:val="000000"/>
                <w:sz w:val="16"/>
                <w:szCs w:val="16"/>
              </w:rPr>
              <w:t>11ax</w:t>
            </w:r>
            <w:r w:rsidRPr="00197D23">
              <w:rPr>
                <w:b w:val="0"/>
                <w:iCs/>
                <w:color w:val="000000"/>
                <w:sz w:val="16"/>
                <w:szCs w:val="16"/>
              </w:rPr>
              <w:t xml:space="preserve"> spec</w:t>
            </w:r>
            <w:r>
              <w:rPr>
                <w:b w:val="0"/>
                <w:iCs/>
                <w:color w:val="000000"/>
                <w:sz w:val="16"/>
                <w:szCs w:val="16"/>
              </w:rPr>
              <w:t>.</w:t>
            </w:r>
            <w:r w:rsidRPr="00197D23">
              <w:rPr>
                <w:b w:val="0"/>
                <w:iCs/>
                <w:color w:val="000000"/>
                <w:sz w:val="16"/>
                <w:szCs w:val="16"/>
              </w:rPr>
              <w:t xml:space="preserve"> </w:t>
            </w:r>
          </w:p>
        </w:tc>
      </w:tr>
      <w:tr w:rsidR="008B5D7E" w:rsidRPr="00955C14" w14:paraId="4C2E31E8" w14:textId="77777777" w:rsidTr="00FB5B8D">
        <w:trPr>
          <w:trHeight w:val="449"/>
        </w:trPr>
        <w:tc>
          <w:tcPr>
            <w:tcW w:w="587" w:type="dxa"/>
            <w:shd w:val="clear" w:color="auto" w:fill="auto"/>
          </w:tcPr>
          <w:p w14:paraId="1AF678BA" w14:textId="666DB024" w:rsidR="008B5D7E" w:rsidRPr="00D56D5A" w:rsidRDefault="008B5D7E" w:rsidP="008B5D7E">
            <w:pPr>
              <w:pStyle w:val="T1"/>
              <w:suppressAutoHyphens/>
              <w:spacing w:after="120"/>
              <w:rPr>
                <w:b w:val="0"/>
                <w:sz w:val="16"/>
              </w:rPr>
            </w:pPr>
            <w:r w:rsidRPr="00D56D5A">
              <w:rPr>
                <w:b w:val="0"/>
                <w:sz w:val="16"/>
              </w:rPr>
              <w:t>7897</w:t>
            </w:r>
          </w:p>
        </w:tc>
        <w:tc>
          <w:tcPr>
            <w:tcW w:w="1034" w:type="dxa"/>
            <w:shd w:val="clear" w:color="auto" w:fill="auto"/>
          </w:tcPr>
          <w:p w14:paraId="7C8239A7" w14:textId="190B44A6" w:rsidR="008B5D7E" w:rsidRPr="00D56D5A" w:rsidRDefault="008B5D7E" w:rsidP="008B5D7E">
            <w:pPr>
              <w:pStyle w:val="T1"/>
              <w:suppressAutoHyphens/>
              <w:spacing w:after="120"/>
              <w:rPr>
                <w:b w:val="0"/>
                <w:sz w:val="16"/>
              </w:rPr>
            </w:pPr>
            <w:r w:rsidRPr="00D56D5A">
              <w:rPr>
                <w:b w:val="0"/>
                <w:sz w:val="16"/>
              </w:rPr>
              <w:t>Yoshio Urabe</w:t>
            </w:r>
          </w:p>
        </w:tc>
        <w:tc>
          <w:tcPr>
            <w:tcW w:w="976" w:type="dxa"/>
            <w:shd w:val="clear" w:color="auto" w:fill="auto"/>
          </w:tcPr>
          <w:p w14:paraId="2AEAC3D0" w14:textId="60555989" w:rsidR="008B5D7E" w:rsidRPr="00D56D5A" w:rsidRDefault="008B5D7E" w:rsidP="008B5D7E">
            <w:pPr>
              <w:pStyle w:val="T1"/>
              <w:suppressAutoHyphens/>
              <w:spacing w:after="120"/>
              <w:rPr>
                <w:b w:val="0"/>
                <w:sz w:val="16"/>
              </w:rPr>
            </w:pPr>
            <w:r w:rsidRPr="00D56D5A">
              <w:rPr>
                <w:b w:val="0"/>
                <w:sz w:val="16"/>
              </w:rPr>
              <w:t>9.3.1.22.1.2.2</w:t>
            </w:r>
          </w:p>
        </w:tc>
        <w:tc>
          <w:tcPr>
            <w:tcW w:w="635" w:type="dxa"/>
            <w:shd w:val="clear" w:color="auto" w:fill="auto"/>
          </w:tcPr>
          <w:p w14:paraId="0B66DE0E" w14:textId="4558D6AE" w:rsidR="008B5D7E" w:rsidRPr="00D56D5A" w:rsidRDefault="008B5D7E" w:rsidP="008B5D7E">
            <w:pPr>
              <w:pStyle w:val="T1"/>
              <w:suppressAutoHyphens/>
              <w:spacing w:after="120"/>
              <w:rPr>
                <w:b w:val="0"/>
                <w:sz w:val="16"/>
              </w:rPr>
            </w:pPr>
            <w:r w:rsidRPr="00D56D5A">
              <w:rPr>
                <w:b w:val="0"/>
                <w:sz w:val="16"/>
              </w:rPr>
              <w:t>95.23</w:t>
            </w:r>
          </w:p>
        </w:tc>
        <w:tc>
          <w:tcPr>
            <w:tcW w:w="2509" w:type="dxa"/>
            <w:shd w:val="clear" w:color="auto" w:fill="auto"/>
          </w:tcPr>
          <w:p w14:paraId="04616A40" w14:textId="7C3098FD" w:rsidR="008B5D7E" w:rsidRPr="00D56D5A" w:rsidRDefault="008B5D7E" w:rsidP="008B5D7E">
            <w:pPr>
              <w:pStyle w:val="T1"/>
              <w:suppressAutoHyphens/>
              <w:spacing w:after="120"/>
              <w:jc w:val="left"/>
              <w:rPr>
                <w:b w:val="0"/>
                <w:sz w:val="16"/>
              </w:rPr>
            </w:pPr>
            <w:r w:rsidRPr="00D56D5A">
              <w:rPr>
                <w:b w:val="0"/>
                <w:sz w:val="16"/>
              </w:rPr>
              <w:t xml:space="preserve">It is not clear whether the Special User Info field is a kind of EHT variant User Info field or not. If it is not an EHT variant User Info field, it is not appropriate to put the </w:t>
            </w:r>
            <w:proofErr w:type="spellStart"/>
            <w:r w:rsidRPr="00D56D5A">
              <w:rPr>
                <w:b w:val="0"/>
                <w:sz w:val="16"/>
              </w:rPr>
              <w:t>sentense</w:t>
            </w:r>
            <w:proofErr w:type="spellEnd"/>
            <w:r w:rsidRPr="00D56D5A">
              <w:rPr>
                <w:b w:val="0"/>
                <w:sz w:val="16"/>
              </w:rPr>
              <w:t xml:space="preserve"> in this subclause (maybe explained in general description of 9.3.1.22.1.2 User Info List field).</w:t>
            </w:r>
          </w:p>
        </w:tc>
        <w:tc>
          <w:tcPr>
            <w:tcW w:w="2179" w:type="dxa"/>
            <w:shd w:val="clear" w:color="auto" w:fill="auto"/>
          </w:tcPr>
          <w:p w14:paraId="2835BE57" w14:textId="6F6A228F" w:rsidR="008B5D7E" w:rsidRPr="00D56D5A" w:rsidRDefault="008B5D7E" w:rsidP="008B5D7E">
            <w:pPr>
              <w:pStyle w:val="T1"/>
              <w:suppressAutoHyphens/>
              <w:spacing w:after="120"/>
              <w:jc w:val="left"/>
              <w:rPr>
                <w:b w:val="0"/>
                <w:sz w:val="16"/>
              </w:rPr>
            </w:pPr>
            <w:r w:rsidRPr="00D56D5A">
              <w:rPr>
                <w:b w:val="0"/>
                <w:sz w:val="16"/>
              </w:rPr>
              <w:t>Please clarify.</w:t>
            </w:r>
          </w:p>
        </w:tc>
        <w:tc>
          <w:tcPr>
            <w:tcW w:w="2790" w:type="dxa"/>
            <w:shd w:val="clear" w:color="auto" w:fill="auto"/>
          </w:tcPr>
          <w:p w14:paraId="0CF91960" w14:textId="36697D4D" w:rsidR="008B5D7E" w:rsidRDefault="008B5D7E" w:rsidP="008B5D7E">
            <w:pPr>
              <w:pStyle w:val="T1"/>
              <w:suppressAutoHyphens/>
              <w:spacing w:after="120"/>
              <w:jc w:val="left"/>
              <w:rPr>
                <w:b w:val="0"/>
                <w:iCs/>
                <w:color w:val="000000"/>
                <w:sz w:val="16"/>
                <w:szCs w:val="16"/>
              </w:rPr>
            </w:pPr>
            <w:r>
              <w:rPr>
                <w:b w:val="0"/>
                <w:iCs/>
                <w:color w:val="000000"/>
                <w:sz w:val="16"/>
                <w:szCs w:val="16"/>
              </w:rPr>
              <w:t>Revised</w:t>
            </w:r>
          </w:p>
          <w:p w14:paraId="147D08C2" w14:textId="7E2A7FCF" w:rsidR="008B5D7E" w:rsidRDefault="008B5D7E" w:rsidP="008B5D7E">
            <w:pPr>
              <w:pStyle w:val="T1"/>
              <w:suppressAutoHyphens/>
              <w:spacing w:after="120"/>
              <w:jc w:val="left"/>
              <w:rPr>
                <w:b w:val="0"/>
                <w:iCs/>
                <w:color w:val="000000"/>
                <w:sz w:val="16"/>
                <w:szCs w:val="16"/>
              </w:rPr>
            </w:pPr>
          </w:p>
          <w:p w14:paraId="24E901C9" w14:textId="77777777" w:rsidR="008B5D7E" w:rsidRDefault="008B5D7E" w:rsidP="008B5D7E">
            <w:pPr>
              <w:pStyle w:val="T1"/>
              <w:suppressAutoHyphens/>
              <w:spacing w:after="120"/>
              <w:jc w:val="left"/>
              <w:rPr>
                <w:b w:val="0"/>
                <w:iCs/>
                <w:color w:val="000000"/>
                <w:sz w:val="16"/>
                <w:szCs w:val="16"/>
              </w:rPr>
            </w:pPr>
            <w:r>
              <w:rPr>
                <w:b w:val="0"/>
                <w:iCs/>
                <w:color w:val="000000"/>
                <w:sz w:val="16"/>
                <w:szCs w:val="16"/>
              </w:rPr>
              <w:t xml:space="preserve">The special User Info field is not an EHT variant User Info field. </w:t>
            </w:r>
          </w:p>
          <w:p w14:paraId="19E6EEFE" w14:textId="77777777" w:rsidR="008B5D7E" w:rsidRDefault="008B5D7E" w:rsidP="008B5D7E">
            <w:pPr>
              <w:pStyle w:val="T1"/>
              <w:suppressAutoHyphens/>
              <w:spacing w:after="120"/>
              <w:jc w:val="left"/>
              <w:rPr>
                <w:b w:val="0"/>
                <w:iCs/>
                <w:color w:val="000000"/>
                <w:sz w:val="16"/>
                <w:szCs w:val="16"/>
              </w:rPr>
            </w:pPr>
          </w:p>
          <w:p w14:paraId="18B23FA1" w14:textId="19F65350" w:rsidR="008B5D7E" w:rsidRDefault="008B5D7E" w:rsidP="008B5D7E">
            <w:pPr>
              <w:pStyle w:val="T1"/>
              <w:suppressAutoHyphens/>
              <w:spacing w:after="120"/>
              <w:jc w:val="left"/>
              <w:rPr>
                <w:b w:val="0"/>
                <w:iCs/>
                <w:color w:val="000000"/>
                <w:sz w:val="16"/>
                <w:szCs w:val="16"/>
              </w:rPr>
            </w:pPr>
            <w:r>
              <w:rPr>
                <w:b w:val="0"/>
                <w:iCs/>
                <w:color w:val="000000"/>
                <w:sz w:val="16"/>
                <w:szCs w:val="16"/>
              </w:rPr>
              <w:t>This has been clarified in document 21/1301r1 (</w:t>
            </w:r>
            <w:r w:rsidRPr="005166E4">
              <w:rPr>
                <w:b w:val="0"/>
                <w:iCs/>
                <w:color w:val="000000"/>
                <w:sz w:val="16"/>
                <w:szCs w:val="16"/>
              </w:rPr>
              <w:t>https://mentor.ieee.org/802.11/dcn/21/11-21-1301-01-00be-cc36-cr-for-cid-4584.docx</w:t>
            </w:r>
            <w:r>
              <w:rPr>
                <w:b w:val="0"/>
                <w:iCs/>
                <w:color w:val="000000"/>
                <w:sz w:val="16"/>
                <w:szCs w:val="16"/>
              </w:rPr>
              <w:t>) with the following text: “</w:t>
            </w:r>
            <w:r w:rsidRPr="002C4FE3">
              <w:rPr>
                <w:b w:val="0"/>
                <w:iCs/>
                <w:color w:val="000000"/>
                <w:sz w:val="16"/>
                <w:szCs w:val="16"/>
              </w:rPr>
              <w:t>There are three variants for the User Info field, which are HE variant User Info field, EHT variant User Info field and Special User Info field</w:t>
            </w:r>
            <w:proofErr w:type="gramStart"/>
            <w:r w:rsidRPr="002C4FE3">
              <w:rPr>
                <w:b w:val="0"/>
                <w:iCs/>
                <w:color w:val="000000"/>
                <w:sz w:val="16"/>
                <w:szCs w:val="16"/>
              </w:rPr>
              <w:t xml:space="preserve">. </w:t>
            </w:r>
            <w:r>
              <w:rPr>
                <w:b w:val="0"/>
                <w:iCs/>
                <w:color w:val="000000"/>
                <w:sz w:val="16"/>
                <w:szCs w:val="16"/>
              </w:rPr>
              <w:t>”</w:t>
            </w:r>
            <w:proofErr w:type="gramEnd"/>
            <w:r>
              <w:rPr>
                <w:b w:val="0"/>
                <w:iCs/>
                <w:color w:val="000000"/>
                <w:sz w:val="16"/>
                <w:szCs w:val="16"/>
              </w:rPr>
              <w:t xml:space="preserve">. </w:t>
            </w:r>
          </w:p>
          <w:p w14:paraId="34A6CD9B" w14:textId="77777777" w:rsidR="008B5D7E" w:rsidRDefault="008B5D7E" w:rsidP="008B5D7E">
            <w:pPr>
              <w:pStyle w:val="T1"/>
              <w:suppressAutoHyphens/>
              <w:spacing w:after="120"/>
              <w:jc w:val="left"/>
              <w:rPr>
                <w:b w:val="0"/>
                <w:iCs/>
                <w:color w:val="000000"/>
                <w:sz w:val="16"/>
                <w:szCs w:val="16"/>
              </w:rPr>
            </w:pPr>
          </w:p>
          <w:p w14:paraId="30D3E613" w14:textId="4FE355D8" w:rsidR="008B5D7E" w:rsidRDefault="008B5D7E" w:rsidP="008B5D7E">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8B5D7E" w:rsidRPr="00955C14" w14:paraId="71CD4B5A" w14:textId="77777777" w:rsidTr="00FB5B8D">
        <w:trPr>
          <w:trHeight w:val="449"/>
        </w:trPr>
        <w:tc>
          <w:tcPr>
            <w:tcW w:w="587" w:type="dxa"/>
            <w:shd w:val="clear" w:color="auto" w:fill="auto"/>
          </w:tcPr>
          <w:p w14:paraId="5F9DF6C8" w14:textId="73468227" w:rsidR="008B5D7E" w:rsidRPr="00387FD0" w:rsidRDefault="008B5D7E" w:rsidP="008B5D7E">
            <w:pPr>
              <w:pStyle w:val="T1"/>
              <w:suppressAutoHyphens/>
              <w:spacing w:after="120"/>
              <w:rPr>
                <w:b w:val="0"/>
                <w:sz w:val="16"/>
              </w:rPr>
            </w:pPr>
            <w:r w:rsidRPr="00387FD0">
              <w:rPr>
                <w:b w:val="0"/>
                <w:sz w:val="16"/>
              </w:rPr>
              <w:t>5796</w:t>
            </w:r>
          </w:p>
        </w:tc>
        <w:tc>
          <w:tcPr>
            <w:tcW w:w="1034" w:type="dxa"/>
            <w:shd w:val="clear" w:color="auto" w:fill="auto"/>
          </w:tcPr>
          <w:p w14:paraId="4A113B82" w14:textId="72FC082D" w:rsidR="008B5D7E" w:rsidRPr="00387FD0" w:rsidRDefault="008B5D7E" w:rsidP="008B5D7E">
            <w:pPr>
              <w:pStyle w:val="T1"/>
              <w:suppressAutoHyphens/>
              <w:spacing w:after="120"/>
              <w:rPr>
                <w:b w:val="0"/>
                <w:sz w:val="16"/>
              </w:rPr>
            </w:pPr>
            <w:r w:rsidRPr="00387FD0">
              <w:rPr>
                <w:b w:val="0"/>
                <w:sz w:val="16"/>
              </w:rPr>
              <w:t>Lei Huang</w:t>
            </w:r>
          </w:p>
        </w:tc>
        <w:tc>
          <w:tcPr>
            <w:tcW w:w="976" w:type="dxa"/>
            <w:shd w:val="clear" w:color="auto" w:fill="auto"/>
          </w:tcPr>
          <w:p w14:paraId="1224D6CD" w14:textId="49D2A9D9" w:rsidR="008B5D7E" w:rsidRPr="00387FD0" w:rsidRDefault="008B5D7E" w:rsidP="008B5D7E">
            <w:pPr>
              <w:pStyle w:val="T1"/>
              <w:suppressAutoHyphens/>
              <w:spacing w:after="120"/>
              <w:rPr>
                <w:b w:val="0"/>
                <w:sz w:val="16"/>
              </w:rPr>
            </w:pPr>
            <w:r w:rsidRPr="00387FD0">
              <w:rPr>
                <w:b w:val="0"/>
                <w:sz w:val="16"/>
              </w:rPr>
              <w:t>9.3.1.22.1.2.2</w:t>
            </w:r>
          </w:p>
        </w:tc>
        <w:tc>
          <w:tcPr>
            <w:tcW w:w="635" w:type="dxa"/>
            <w:shd w:val="clear" w:color="auto" w:fill="auto"/>
          </w:tcPr>
          <w:p w14:paraId="2A513185" w14:textId="31CABB48" w:rsidR="008B5D7E" w:rsidRPr="00387FD0" w:rsidRDefault="008B5D7E" w:rsidP="008B5D7E">
            <w:pPr>
              <w:pStyle w:val="T1"/>
              <w:suppressAutoHyphens/>
              <w:spacing w:after="120"/>
              <w:rPr>
                <w:b w:val="0"/>
                <w:sz w:val="16"/>
              </w:rPr>
            </w:pPr>
            <w:r w:rsidRPr="00387FD0">
              <w:rPr>
                <w:b w:val="0"/>
                <w:sz w:val="16"/>
              </w:rPr>
              <w:t>96.21</w:t>
            </w:r>
          </w:p>
        </w:tc>
        <w:tc>
          <w:tcPr>
            <w:tcW w:w="2509" w:type="dxa"/>
            <w:shd w:val="clear" w:color="auto" w:fill="auto"/>
          </w:tcPr>
          <w:p w14:paraId="07E573E4" w14:textId="497F7DA4" w:rsidR="008B5D7E" w:rsidRPr="00387FD0" w:rsidRDefault="008B5D7E" w:rsidP="008B5D7E">
            <w:pPr>
              <w:pStyle w:val="T1"/>
              <w:suppressAutoHyphens/>
              <w:spacing w:after="120"/>
              <w:jc w:val="left"/>
              <w:rPr>
                <w:b w:val="0"/>
                <w:sz w:val="16"/>
              </w:rPr>
            </w:pPr>
            <w:r w:rsidRPr="00387FD0">
              <w:rPr>
                <w:b w:val="0"/>
                <w:sz w:val="16"/>
              </w:rPr>
              <w:t>26-tone RU 19 is undefined not reserved.</w:t>
            </w:r>
          </w:p>
        </w:tc>
        <w:tc>
          <w:tcPr>
            <w:tcW w:w="2179" w:type="dxa"/>
            <w:shd w:val="clear" w:color="auto" w:fill="auto"/>
          </w:tcPr>
          <w:p w14:paraId="089BAAA1" w14:textId="3B03D72B" w:rsidR="008B5D7E" w:rsidRPr="00387FD0" w:rsidRDefault="008B5D7E" w:rsidP="008B5D7E">
            <w:pPr>
              <w:pStyle w:val="T1"/>
              <w:suppressAutoHyphens/>
              <w:spacing w:after="120"/>
              <w:jc w:val="left"/>
              <w:rPr>
                <w:b w:val="0"/>
                <w:sz w:val="16"/>
              </w:rPr>
            </w:pPr>
            <w:r w:rsidRPr="00387FD0">
              <w:rPr>
                <w:b w:val="0"/>
                <w:sz w:val="16"/>
              </w:rPr>
              <w:t>changing "reserved" to "undefined" for row "18" and column "RU/MRU index"</w:t>
            </w:r>
          </w:p>
        </w:tc>
        <w:tc>
          <w:tcPr>
            <w:tcW w:w="2790" w:type="dxa"/>
            <w:shd w:val="clear" w:color="auto" w:fill="auto"/>
          </w:tcPr>
          <w:p w14:paraId="3E4460A7" w14:textId="19AAB2B4" w:rsidR="008B5D7E" w:rsidRDefault="008B5D7E" w:rsidP="008B5D7E">
            <w:pPr>
              <w:pStyle w:val="T1"/>
              <w:suppressAutoHyphens/>
              <w:spacing w:after="120"/>
              <w:jc w:val="left"/>
              <w:rPr>
                <w:b w:val="0"/>
                <w:iCs/>
                <w:color w:val="000000"/>
                <w:sz w:val="16"/>
                <w:szCs w:val="16"/>
              </w:rPr>
            </w:pPr>
            <w:r>
              <w:rPr>
                <w:b w:val="0"/>
                <w:iCs/>
                <w:color w:val="000000"/>
                <w:sz w:val="16"/>
                <w:szCs w:val="16"/>
              </w:rPr>
              <w:t>Rejected</w:t>
            </w:r>
          </w:p>
          <w:p w14:paraId="13E62198" w14:textId="77777777" w:rsidR="008B5D7E" w:rsidRDefault="008B5D7E" w:rsidP="008B5D7E">
            <w:pPr>
              <w:pStyle w:val="T1"/>
              <w:suppressAutoHyphens/>
              <w:spacing w:after="120"/>
              <w:jc w:val="left"/>
              <w:rPr>
                <w:b w:val="0"/>
                <w:iCs/>
                <w:color w:val="000000"/>
                <w:sz w:val="16"/>
                <w:szCs w:val="16"/>
              </w:rPr>
            </w:pPr>
          </w:p>
          <w:p w14:paraId="56ED89D3" w14:textId="1C331B9A" w:rsidR="008B5D7E" w:rsidRDefault="008B5D7E" w:rsidP="008B5D7E">
            <w:pPr>
              <w:pStyle w:val="T1"/>
              <w:suppressAutoHyphens/>
              <w:spacing w:after="120"/>
              <w:jc w:val="left"/>
              <w:rPr>
                <w:b w:val="0"/>
                <w:iCs/>
                <w:color w:val="000000"/>
                <w:sz w:val="16"/>
                <w:szCs w:val="16"/>
              </w:rPr>
            </w:pPr>
            <w:r w:rsidRPr="00387FD0">
              <w:rPr>
                <w:b w:val="0"/>
                <w:iCs/>
                <w:color w:val="000000"/>
                <w:sz w:val="16"/>
                <w:szCs w:val="16"/>
              </w:rPr>
              <w:t xml:space="preserve">There are many </w:t>
            </w:r>
            <w:r>
              <w:rPr>
                <w:b w:val="0"/>
                <w:iCs/>
                <w:color w:val="000000"/>
                <w:sz w:val="16"/>
                <w:szCs w:val="16"/>
              </w:rPr>
              <w:t>reserved</w:t>
            </w:r>
            <w:r w:rsidRPr="00387FD0">
              <w:rPr>
                <w:b w:val="0"/>
                <w:iCs/>
                <w:color w:val="000000"/>
                <w:sz w:val="16"/>
                <w:szCs w:val="16"/>
              </w:rPr>
              <w:t xml:space="preserve"> value</w:t>
            </w:r>
            <w:r>
              <w:rPr>
                <w:b w:val="0"/>
                <w:iCs/>
                <w:color w:val="000000"/>
                <w:sz w:val="16"/>
                <w:szCs w:val="16"/>
              </w:rPr>
              <w:t>s</w:t>
            </w:r>
            <w:r w:rsidRPr="00387FD0">
              <w:rPr>
                <w:b w:val="0"/>
                <w:iCs/>
                <w:color w:val="000000"/>
                <w:sz w:val="16"/>
                <w:szCs w:val="16"/>
              </w:rPr>
              <w:t xml:space="preserve"> in the table, which means that they haven't been defined yet</w:t>
            </w:r>
            <w:r>
              <w:rPr>
                <w:b w:val="0"/>
                <w:iCs/>
                <w:color w:val="000000"/>
                <w:sz w:val="16"/>
                <w:szCs w:val="16"/>
              </w:rPr>
              <w:t>.</w:t>
            </w:r>
          </w:p>
        </w:tc>
      </w:tr>
      <w:tr w:rsidR="003E259C" w:rsidRPr="00955C14" w14:paraId="3CEFFBDF" w14:textId="77777777" w:rsidTr="00FB5B8D">
        <w:trPr>
          <w:trHeight w:val="449"/>
        </w:trPr>
        <w:tc>
          <w:tcPr>
            <w:tcW w:w="587" w:type="dxa"/>
            <w:shd w:val="clear" w:color="auto" w:fill="auto"/>
          </w:tcPr>
          <w:p w14:paraId="009FC464" w14:textId="43D822B5" w:rsidR="003E259C" w:rsidRPr="003E259C" w:rsidRDefault="003E259C" w:rsidP="003E259C">
            <w:pPr>
              <w:pStyle w:val="T1"/>
              <w:suppressAutoHyphens/>
              <w:spacing w:after="120"/>
              <w:rPr>
                <w:b w:val="0"/>
                <w:sz w:val="16"/>
              </w:rPr>
            </w:pPr>
            <w:r w:rsidRPr="003E259C">
              <w:rPr>
                <w:b w:val="0"/>
                <w:sz w:val="16"/>
              </w:rPr>
              <w:t>7026</w:t>
            </w:r>
          </w:p>
        </w:tc>
        <w:tc>
          <w:tcPr>
            <w:tcW w:w="1034" w:type="dxa"/>
            <w:shd w:val="clear" w:color="auto" w:fill="auto"/>
          </w:tcPr>
          <w:p w14:paraId="0C3DE84E" w14:textId="55B8608E" w:rsidR="003E259C" w:rsidRPr="003E259C" w:rsidRDefault="003E259C" w:rsidP="003E259C">
            <w:pPr>
              <w:pStyle w:val="T1"/>
              <w:suppressAutoHyphens/>
              <w:spacing w:after="120"/>
              <w:rPr>
                <w:b w:val="0"/>
                <w:sz w:val="16"/>
              </w:rPr>
            </w:pPr>
            <w:r w:rsidRPr="003E259C">
              <w:rPr>
                <w:b w:val="0"/>
                <w:sz w:val="16"/>
              </w:rPr>
              <w:t>Sigurd Schelstraete</w:t>
            </w:r>
          </w:p>
        </w:tc>
        <w:tc>
          <w:tcPr>
            <w:tcW w:w="976" w:type="dxa"/>
            <w:shd w:val="clear" w:color="auto" w:fill="auto"/>
          </w:tcPr>
          <w:p w14:paraId="3E059FC0" w14:textId="1D5D0985" w:rsidR="003E259C" w:rsidRPr="003E259C" w:rsidRDefault="003E259C" w:rsidP="003E259C">
            <w:pPr>
              <w:pStyle w:val="T1"/>
              <w:suppressAutoHyphens/>
              <w:spacing w:after="120"/>
              <w:rPr>
                <w:b w:val="0"/>
                <w:sz w:val="16"/>
              </w:rPr>
            </w:pPr>
            <w:r w:rsidRPr="003E259C">
              <w:rPr>
                <w:b w:val="0"/>
                <w:sz w:val="16"/>
              </w:rPr>
              <w:t>9.3.1.22.1.2.2</w:t>
            </w:r>
          </w:p>
        </w:tc>
        <w:tc>
          <w:tcPr>
            <w:tcW w:w="635" w:type="dxa"/>
            <w:shd w:val="clear" w:color="auto" w:fill="auto"/>
          </w:tcPr>
          <w:p w14:paraId="78CE5C8E" w14:textId="1542F64E" w:rsidR="003E259C" w:rsidRPr="003E259C" w:rsidRDefault="003E259C" w:rsidP="003E259C">
            <w:pPr>
              <w:pStyle w:val="T1"/>
              <w:suppressAutoHyphens/>
              <w:spacing w:after="120"/>
              <w:rPr>
                <w:b w:val="0"/>
                <w:sz w:val="16"/>
              </w:rPr>
            </w:pPr>
            <w:r w:rsidRPr="003E259C">
              <w:rPr>
                <w:b w:val="0"/>
                <w:sz w:val="16"/>
              </w:rPr>
              <w:t>96.06</w:t>
            </w:r>
          </w:p>
        </w:tc>
        <w:tc>
          <w:tcPr>
            <w:tcW w:w="2509" w:type="dxa"/>
            <w:shd w:val="clear" w:color="auto" w:fill="auto"/>
          </w:tcPr>
          <w:p w14:paraId="1FC1A6FA" w14:textId="44EFD0A6" w:rsidR="003E259C" w:rsidRPr="003E259C" w:rsidRDefault="003E259C" w:rsidP="003E259C">
            <w:pPr>
              <w:pStyle w:val="T1"/>
              <w:suppressAutoHyphens/>
              <w:spacing w:after="120"/>
              <w:jc w:val="left"/>
              <w:rPr>
                <w:b w:val="0"/>
                <w:sz w:val="16"/>
              </w:rPr>
            </w:pPr>
            <w:r w:rsidRPr="003E259C">
              <w:rPr>
                <w:b w:val="0"/>
                <w:sz w:val="16"/>
              </w:rPr>
              <w:t xml:space="preserve">Table 9-29j1. The difference and use of RU/MRU index and PHY RU/MRU index are not clearly defined. The current values shown in the column "RU/MRU index" do not have the same meaning as the columns "MRU index" in </w:t>
            </w:r>
            <w:proofErr w:type="gramStart"/>
            <w:r w:rsidRPr="003E259C">
              <w:rPr>
                <w:b w:val="0"/>
                <w:sz w:val="16"/>
              </w:rPr>
              <w:t>e.g.</w:t>
            </w:r>
            <w:proofErr w:type="gramEnd"/>
            <w:r w:rsidRPr="003E259C">
              <w:rPr>
                <w:b w:val="0"/>
                <w:sz w:val="16"/>
              </w:rPr>
              <w:t xml:space="preserve"> Table 36-8 to 36-12. The RU/MRU indices in </w:t>
            </w:r>
            <w:proofErr w:type="spellStart"/>
            <w:r w:rsidRPr="003E259C">
              <w:rPr>
                <w:b w:val="0"/>
                <w:sz w:val="16"/>
              </w:rPr>
              <w:t>e.g</w:t>
            </w:r>
            <w:proofErr w:type="spellEnd"/>
            <w:r w:rsidRPr="003E259C">
              <w:rPr>
                <w:b w:val="0"/>
                <w:sz w:val="16"/>
              </w:rPr>
              <w:t xml:space="preserve"> Table 36-8 to 36-12 cover the full BW. Given that this definition of "MRU index" exists </w:t>
            </w:r>
            <w:r w:rsidRPr="003E259C">
              <w:rPr>
                <w:b w:val="0"/>
                <w:sz w:val="16"/>
              </w:rPr>
              <w:lastRenderedPageBreak/>
              <w:t>and is used in Clause 36, this section should try to reuse this unambiguous definition of "MRU index".</w:t>
            </w:r>
          </w:p>
        </w:tc>
        <w:tc>
          <w:tcPr>
            <w:tcW w:w="2179" w:type="dxa"/>
            <w:shd w:val="clear" w:color="auto" w:fill="auto"/>
          </w:tcPr>
          <w:p w14:paraId="632F942B" w14:textId="3F2440A1" w:rsidR="003E259C" w:rsidRPr="003E259C" w:rsidRDefault="003E259C" w:rsidP="003E259C">
            <w:pPr>
              <w:pStyle w:val="T1"/>
              <w:suppressAutoHyphens/>
              <w:spacing w:after="120"/>
              <w:jc w:val="left"/>
              <w:rPr>
                <w:b w:val="0"/>
                <w:sz w:val="16"/>
              </w:rPr>
            </w:pPr>
            <w:r w:rsidRPr="003E259C">
              <w:rPr>
                <w:b w:val="0"/>
                <w:sz w:val="16"/>
              </w:rPr>
              <w:lastRenderedPageBreak/>
              <w:t>See comment</w:t>
            </w:r>
          </w:p>
        </w:tc>
        <w:tc>
          <w:tcPr>
            <w:tcW w:w="2790" w:type="dxa"/>
            <w:shd w:val="clear" w:color="auto" w:fill="auto"/>
          </w:tcPr>
          <w:p w14:paraId="24B50E03" w14:textId="5633C113" w:rsidR="003E259C" w:rsidRPr="00CA6E4C" w:rsidRDefault="00A02E66" w:rsidP="003E259C">
            <w:pPr>
              <w:pStyle w:val="T1"/>
              <w:suppressAutoHyphens/>
              <w:spacing w:after="120"/>
              <w:jc w:val="left"/>
              <w:rPr>
                <w:b w:val="0"/>
                <w:iCs/>
                <w:color w:val="000000"/>
                <w:sz w:val="16"/>
                <w:szCs w:val="16"/>
              </w:rPr>
            </w:pPr>
            <w:r w:rsidRPr="00CA6E4C">
              <w:rPr>
                <w:b w:val="0"/>
                <w:iCs/>
                <w:color w:val="000000"/>
                <w:sz w:val="16"/>
                <w:szCs w:val="16"/>
              </w:rPr>
              <w:t>Rejected</w:t>
            </w:r>
          </w:p>
          <w:p w14:paraId="56D6C120" w14:textId="77777777" w:rsidR="003E259C" w:rsidRPr="00CA6E4C" w:rsidRDefault="003E259C" w:rsidP="003E259C">
            <w:pPr>
              <w:pStyle w:val="T1"/>
              <w:suppressAutoHyphens/>
              <w:spacing w:after="120"/>
              <w:jc w:val="left"/>
              <w:rPr>
                <w:b w:val="0"/>
                <w:iCs/>
                <w:color w:val="000000"/>
                <w:sz w:val="16"/>
                <w:szCs w:val="16"/>
              </w:rPr>
            </w:pPr>
          </w:p>
          <w:p w14:paraId="51267594" w14:textId="2B74D230" w:rsidR="003E259C" w:rsidRDefault="003213D7" w:rsidP="00C91CA1">
            <w:pPr>
              <w:pStyle w:val="T1"/>
              <w:suppressAutoHyphens/>
              <w:spacing w:after="120"/>
              <w:jc w:val="left"/>
              <w:rPr>
                <w:b w:val="0"/>
                <w:iCs/>
                <w:color w:val="000000"/>
                <w:sz w:val="16"/>
                <w:szCs w:val="16"/>
              </w:rPr>
            </w:pPr>
            <w:r w:rsidRPr="00CA6E4C">
              <w:rPr>
                <w:b w:val="0"/>
                <w:iCs/>
                <w:color w:val="000000"/>
                <w:sz w:val="16"/>
                <w:szCs w:val="16"/>
              </w:rPr>
              <w:t xml:space="preserve">The RU/MRU index in </w:t>
            </w:r>
            <w:r w:rsidR="000675A1" w:rsidRPr="00CA6E4C">
              <w:rPr>
                <w:b w:val="0"/>
                <w:iCs/>
                <w:color w:val="000000"/>
                <w:sz w:val="16"/>
                <w:szCs w:val="16"/>
              </w:rPr>
              <w:t xml:space="preserve">the </w:t>
            </w:r>
            <w:r w:rsidR="00C91CA1" w:rsidRPr="00CA6E4C">
              <w:rPr>
                <w:b w:val="0"/>
                <w:iCs/>
                <w:color w:val="000000"/>
                <w:sz w:val="16"/>
                <w:szCs w:val="16"/>
              </w:rPr>
              <w:t>clause 9</w:t>
            </w:r>
            <w:r w:rsidR="000675A1" w:rsidRPr="00CA6E4C">
              <w:rPr>
                <w:b w:val="0"/>
                <w:iCs/>
                <w:color w:val="000000"/>
                <w:sz w:val="16"/>
                <w:szCs w:val="16"/>
              </w:rPr>
              <w:t xml:space="preserve"> inherits the</w:t>
            </w:r>
            <w:r w:rsidR="000675A1">
              <w:rPr>
                <w:b w:val="0"/>
                <w:iCs/>
                <w:color w:val="000000"/>
                <w:sz w:val="16"/>
                <w:szCs w:val="16"/>
              </w:rPr>
              <w:t xml:space="preserve"> convention from the 11ax spec. The PHY RU/MRU index</w:t>
            </w:r>
            <w:r w:rsidR="00A93630">
              <w:rPr>
                <w:b w:val="0"/>
                <w:iCs/>
                <w:color w:val="000000"/>
                <w:sz w:val="16"/>
                <w:szCs w:val="16"/>
              </w:rPr>
              <w:t xml:space="preserve">, in the last column of the table, is only introduced in </w:t>
            </w:r>
            <w:r w:rsidR="00477DDC">
              <w:rPr>
                <w:b w:val="0"/>
                <w:iCs/>
                <w:color w:val="000000"/>
                <w:sz w:val="16"/>
                <w:szCs w:val="16"/>
              </w:rPr>
              <w:t>clause 36 of the 11be spec</w:t>
            </w:r>
            <w:r w:rsidR="008746C9">
              <w:rPr>
                <w:b w:val="0"/>
                <w:iCs/>
                <w:color w:val="000000"/>
                <w:sz w:val="16"/>
                <w:szCs w:val="16"/>
              </w:rPr>
              <w:t>. If we were to refer to PHY RU/MRU index</w:t>
            </w:r>
            <w:r w:rsidR="00925667">
              <w:rPr>
                <w:b w:val="0"/>
                <w:iCs/>
                <w:color w:val="000000"/>
                <w:sz w:val="16"/>
                <w:szCs w:val="16"/>
              </w:rPr>
              <w:t xml:space="preserve"> in this table, it </w:t>
            </w:r>
            <w:r w:rsidR="009C44E2">
              <w:rPr>
                <w:b w:val="0"/>
                <w:iCs/>
                <w:color w:val="000000"/>
                <w:sz w:val="16"/>
                <w:szCs w:val="16"/>
              </w:rPr>
              <w:t>would</w:t>
            </w:r>
            <w:r w:rsidR="00925667">
              <w:rPr>
                <w:b w:val="0"/>
                <w:iCs/>
                <w:color w:val="000000"/>
                <w:sz w:val="16"/>
                <w:szCs w:val="16"/>
              </w:rPr>
              <w:t xml:space="preserve"> </w:t>
            </w:r>
            <w:r w:rsidR="00925667">
              <w:rPr>
                <w:b w:val="0"/>
                <w:iCs/>
                <w:color w:val="000000"/>
                <w:sz w:val="16"/>
                <w:szCs w:val="16"/>
              </w:rPr>
              <w:lastRenderedPageBreak/>
              <w:t xml:space="preserve">confuse </w:t>
            </w:r>
            <w:r w:rsidR="0057394F">
              <w:rPr>
                <w:b w:val="0"/>
                <w:iCs/>
                <w:color w:val="000000"/>
                <w:sz w:val="16"/>
                <w:szCs w:val="16"/>
              </w:rPr>
              <w:t>a reader</w:t>
            </w:r>
            <w:r w:rsidR="00A852F3">
              <w:rPr>
                <w:b w:val="0"/>
                <w:iCs/>
                <w:color w:val="000000"/>
                <w:sz w:val="16"/>
                <w:szCs w:val="16"/>
              </w:rPr>
              <w:t xml:space="preserve"> who</w:t>
            </w:r>
            <w:r w:rsidR="0057394F">
              <w:rPr>
                <w:b w:val="0"/>
                <w:iCs/>
                <w:color w:val="000000"/>
                <w:sz w:val="16"/>
                <w:szCs w:val="16"/>
              </w:rPr>
              <w:t xml:space="preserve"> is</w:t>
            </w:r>
            <w:r w:rsidR="00925667">
              <w:rPr>
                <w:b w:val="0"/>
                <w:iCs/>
                <w:color w:val="000000"/>
                <w:sz w:val="16"/>
                <w:szCs w:val="16"/>
              </w:rPr>
              <w:t xml:space="preserve"> familiar with the 11ax </w:t>
            </w:r>
            <w:r w:rsidR="0057394F">
              <w:rPr>
                <w:b w:val="0"/>
                <w:iCs/>
                <w:color w:val="000000"/>
                <w:sz w:val="16"/>
                <w:szCs w:val="16"/>
              </w:rPr>
              <w:t>spec</w:t>
            </w:r>
            <w:r w:rsidR="003B4EC4">
              <w:rPr>
                <w:b w:val="0"/>
                <w:iCs/>
                <w:color w:val="000000"/>
                <w:sz w:val="16"/>
                <w:szCs w:val="16"/>
              </w:rPr>
              <w:t xml:space="preserve"> but new to the 11be spec.</w:t>
            </w:r>
            <w:r w:rsidR="009C44E2">
              <w:rPr>
                <w:b w:val="0"/>
                <w:iCs/>
                <w:color w:val="000000"/>
                <w:sz w:val="16"/>
                <w:szCs w:val="16"/>
              </w:rPr>
              <w:t xml:space="preserve"> </w:t>
            </w:r>
            <w:proofErr w:type="gramStart"/>
            <w:r w:rsidR="009C44E2">
              <w:rPr>
                <w:b w:val="0"/>
                <w:iCs/>
                <w:color w:val="000000"/>
                <w:sz w:val="16"/>
                <w:szCs w:val="16"/>
              </w:rPr>
              <w:t>So</w:t>
            </w:r>
            <w:proofErr w:type="gramEnd"/>
            <w:r w:rsidR="009C44E2">
              <w:rPr>
                <w:b w:val="0"/>
                <w:iCs/>
                <w:color w:val="000000"/>
                <w:sz w:val="16"/>
                <w:szCs w:val="16"/>
              </w:rPr>
              <w:t xml:space="preserve"> the proposal is to </w:t>
            </w:r>
            <w:r w:rsidR="00D85DC7">
              <w:rPr>
                <w:b w:val="0"/>
                <w:iCs/>
                <w:color w:val="000000"/>
                <w:sz w:val="16"/>
                <w:szCs w:val="16"/>
              </w:rPr>
              <w:t>keep using the conventional RU index</w:t>
            </w:r>
            <w:r w:rsidR="00B6187A">
              <w:rPr>
                <w:b w:val="0"/>
                <w:iCs/>
                <w:color w:val="000000"/>
                <w:sz w:val="16"/>
                <w:szCs w:val="16"/>
              </w:rPr>
              <w:t xml:space="preserve"> instead of the PHY RU index from clause 36.</w:t>
            </w:r>
          </w:p>
          <w:p w14:paraId="33541D2C" w14:textId="2BC8CB28" w:rsidR="003E259C" w:rsidRDefault="003E259C" w:rsidP="003E259C">
            <w:pPr>
              <w:pStyle w:val="T1"/>
              <w:suppressAutoHyphens/>
              <w:spacing w:after="120"/>
              <w:jc w:val="left"/>
              <w:rPr>
                <w:b w:val="0"/>
                <w:iCs/>
                <w:color w:val="000000"/>
                <w:sz w:val="16"/>
                <w:szCs w:val="16"/>
              </w:rPr>
            </w:pPr>
          </w:p>
        </w:tc>
      </w:tr>
      <w:tr w:rsidR="008B5D7E" w:rsidRPr="00955C14" w14:paraId="13BB8D08" w14:textId="77777777" w:rsidTr="00FB5B8D">
        <w:trPr>
          <w:trHeight w:val="449"/>
        </w:trPr>
        <w:tc>
          <w:tcPr>
            <w:tcW w:w="587" w:type="dxa"/>
            <w:shd w:val="clear" w:color="auto" w:fill="auto"/>
          </w:tcPr>
          <w:p w14:paraId="0B18D1D2" w14:textId="0B36488B" w:rsidR="008B5D7E" w:rsidRPr="00BF7CF0" w:rsidRDefault="008B5D7E" w:rsidP="008B5D7E">
            <w:pPr>
              <w:pStyle w:val="T1"/>
              <w:suppressAutoHyphens/>
              <w:spacing w:after="120"/>
              <w:rPr>
                <w:b w:val="0"/>
                <w:sz w:val="16"/>
              </w:rPr>
            </w:pPr>
            <w:r w:rsidRPr="00BF7CF0">
              <w:rPr>
                <w:b w:val="0"/>
                <w:sz w:val="16"/>
              </w:rPr>
              <w:lastRenderedPageBreak/>
              <w:t>7907</w:t>
            </w:r>
          </w:p>
        </w:tc>
        <w:tc>
          <w:tcPr>
            <w:tcW w:w="1034" w:type="dxa"/>
            <w:shd w:val="clear" w:color="auto" w:fill="auto"/>
          </w:tcPr>
          <w:p w14:paraId="523620B5" w14:textId="3C89C3D4" w:rsidR="008B5D7E" w:rsidRPr="00BF7CF0" w:rsidRDefault="008B5D7E" w:rsidP="008B5D7E">
            <w:pPr>
              <w:pStyle w:val="T1"/>
              <w:suppressAutoHyphens/>
              <w:spacing w:after="120"/>
              <w:rPr>
                <w:b w:val="0"/>
                <w:sz w:val="16"/>
              </w:rPr>
            </w:pPr>
            <w:r w:rsidRPr="00BF7CF0">
              <w:rPr>
                <w:b w:val="0"/>
                <w:sz w:val="16"/>
              </w:rPr>
              <w:t>Youhan Kim</w:t>
            </w:r>
          </w:p>
        </w:tc>
        <w:tc>
          <w:tcPr>
            <w:tcW w:w="976" w:type="dxa"/>
            <w:shd w:val="clear" w:color="auto" w:fill="auto"/>
          </w:tcPr>
          <w:p w14:paraId="01919B2C" w14:textId="0C2A72DC" w:rsidR="008B5D7E" w:rsidRPr="00BF7CF0" w:rsidRDefault="008B5D7E" w:rsidP="008B5D7E">
            <w:pPr>
              <w:pStyle w:val="T1"/>
              <w:suppressAutoHyphens/>
              <w:spacing w:after="120"/>
              <w:rPr>
                <w:b w:val="0"/>
                <w:sz w:val="16"/>
              </w:rPr>
            </w:pPr>
            <w:r w:rsidRPr="00BF7CF0">
              <w:rPr>
                <w:b w:val="0"/>
                <w:sz w:val="16"/>
              </w:rPr>
              <w:t>9.3.1.22.1.2.2</w:t>
            </w:r>
          </w:p>
        </w:tc>
        <w:tc>
          <w:tcPr>
            <w:tcW w:w="635" w:type="dxa"/>
            <w:shd w:val="clear" w:color="auto" w:fill="auto"/>
          </w:tcPr>
          <w:p w14:paraId="49FA8B2D" w14:textId="53852967" w:rsidR="008B5D7E" w:rsidRPr="00BF7CF0" w:rsidRDefault="008B5D7E" w:rsidP="008B5D7E">
            <w:pPr>
              <w:pStyle w:val="T1"/>
              <w:suppressAutoHyphens/>
              <w:spacing w:after="120"/>
              <w:rPr>
                <w:b w:val="0"/>
                <w:sz w:val="16"/>
              </w:rPr>
            </w:pPr>
            <w:r w:rsidRPr="00BF7CF0">
              <w:rPr>
                <w:b w:val="0"/>
                <w:sz w:val="16"/>
              </w:rPr>
              <w:t>97.17</w:t>
            </w:r>
          </w:p>
        </w:tc>
        <w:tc>
          <w:tcPr>
            <w:tcW w:w="2509" w:type="dxa"/>
            <w:shd w:val="clear" w:color="auto" w:fill="auto"/>
          </w:tcPr>
          <w:p w14:paraId="2BBA0CED" w14:textId="36923933" w:rsidR="008B5D7E" w:rsidRPr="00BF7CF0" w:rsidRDefault="008B5D7E" w:rsidP="008B5D7E">
            <w:pPr>
              <w:pStyle w:val="T1"/>
              <w:suppressAutoHyphens/>
              <w:spacing w:after="120"/>
              <w:jc w:val="left"/>
              <w:rPr>
                <w:b w:val="0"/>
                <w:sz w:val="16"/>
              </w:rPr>
            </w:pPr>
            <w:r w:rsidRPr="00BF7CF0">
              <w:rPr>
                <w:b w:val="0"/>
                <w:sz w:val="16"/>
              </w:rPr>
              <w:t>(1)  There are 12 MRU2x996+484, but Table 9-29j1 has 16 entries for it.</w:t>
            </w:r>
            <w:r w:rsidRPr="00BF7CF0">
              <w:rPr>
                <w:b w:val="0"/>
                <w:sz w:val="16"/>
              </w:rPr>
              <w:br/>
            </w:r>
            <w:r w:rsidRPr="00BF7CF0">
              <w:rPr>
                <w:b w:val="0"/>
                <w:sz w:val="16"/>
              </w:rPr>
              <w:br/>
              <w:t>(2</w:t>
            </w:r>
            <w:proofErr w:type="gramStart"/>
            <w:r w:rsidRPr="00BF7CF0">
              <w:rPr>
                <w:b w:val="0"/>
                <w:sz w:val="16"/>
              </w:rPr>
              <w:t>)  Not</w:t>
            </w:r>
            <w:proofErr w:type="gramEnd"/>
            <w:r w:rsidRPr="00BF7CF0">
              <w:rPr>
                <w:b w:val="0"/>
                <w:sz w:val="16"/>
              </w:rPr>
              <w:t xml:space="preserve"> all MRU52+26 and 106+26 are valid for 80/160/320 MHz</w:t>
            </w:r>
          </w:p>
        </w:tc>
        <w:tc>
          <w:tcPr>
            <w:tcW w:w="2179" w:type="dxa"/>
            <w:shd w:val="clear" w:color="auto" w:fill="auto"/>
          </w:tcPr>
          <w:p w14:paraId="1B8E9B4B" w14:textId="22A918C5" w:rsidR="008B5D7E" w:rsidRPr="00BF7CF0" w:rsidRDefault="008B5D7E" w:rsidP="008B5D7E">
            <w:pPr>
              <w:pStyle w:val="T1"/>
              <w:suppressAutoHyphens/>
              <w:spacing w:after="120"/>
              <w:jc w:val="left"/>
              <w:rPr>
                <w:b w:val="0"/>
                <w:sz w:val="16"/>
              </w:rPr>
            </w:pPr>
            <w:r w:rsidRPr="00BF7CF0">
              <w:rPr>
                <w:b w:val="0"/>
                <w:sz w:val="16"/>
              </w:rPr>
              <w:t>Implement the text updates proposed in https://mentor.ieee.org/802.11/dcn/21/11-21-0916-01-00be-pdt-additional-corrections-to-the-trigger-frame-ru-allocation-table.docx</w:t>
            </w:r>
          </w:p>
        </w:tc>
        <w:tc>
          <w:tcPr>
            <w:tcW w:w="2790" w:type="dxa"/>
            <w:shd w:val="clear" w:color="auto" w:fill="auto"/>
          </w:tcPr>
          <w:p w14:paraId="2BB195B8" w14:textId="77777777" w:rsidR="008B5D7E" w:rsidRDefault="008B5D7E" w:rsidP="008B5D7E">
            <w:pPr>
              <w:pStyle w:val="T1"/>
              <w:suppressAutoHyphens/>
              <w:spacing w:after="120"/>
              <w:jc w:val="left"/>
              <w:rPr>
                <w:b w:val="0"/>
                <w:iCs/>
                <w:color w:val="000000"/>
                <w:sz w:val="16"/>
                <w:szCs w:val="16"/>
              </w:rPr>
            </w:pPr>
            <w:r>
              <w:rPr>
                <w:b w:val="0"/>
                <w:iCs/>
                <w:color w:val="000000"/>
                <w:sz w:val="16"/>
                <w:szCs w:val="16"/>
              </w:rPr>
              <w:t>Revised</w:t>
            </w:r>
          </w:p>
          <w:p w14:paraId="095F3184" w14:textId="77777777" w:rsidR="008B5D7E" w:rsidRDefault="008B5D7E" w:rsidP="008B5D7E">
            <w:pPr>
              <w:pStyle w:val="T1"/>
              <w:suppressAutoHyphens/>
              <w:spacing w:after="120"/>
              <w:jc w:val="left"/>
              <w:rPr>
                <w:b w:val="0"/>
                <w:iCs/>
                <w:color w:val="000000"/>
                <w:sz w:val="16"/>
                <w:szCs w:val="16"/>
              </w:rPr>
            </w:pPr>
          </w:p>
          <w:p w14:paraId="77B5110C" w14:textId="77777777" w:rsidR="008B5D7E" w:rsidRDefault="008B5D7E" w:rsidP="008B5D7E">
            <w:pPr>
              <w:pStyle w:val="T1"/>
              <w:suppressAutoHyphens/>
              <w:spacing w:after="120"/>
              <w:jc w:val="left"/>
              <w:rPr>
                <w:b w:val="0"/>
                <w:iCs/>
                <w:color w:val="000000"/>
                <w:sz w:val="16"/>
                <w:szCs w:val="16"/>
              </w:rPr>
            </w:pPr>
            <w:r>
              <w:rPr>
                <w:b w:val="0"/>
                <w:iCs/>
                <w:color w:val="000000"/>
                <w:sz w:val="16"/>
                <w:szCs w:val="16"/>
              </w:rPr>
              <w:t>Agree with the commenter in principle</w:t>
            </w:r>
          </w:p>
          <w:p w14:paraId="7A232AD5" w14:textId="77777777" w:rsidR="008B5D7E" w:rsidRDefault="008B5D7E" w:rsidP="008B5D7E">
            <w:pPr>
              <w:pStyle w:val="T1"/>
              <w:suppressAutoHyphens/>
              <w:spacing w:after="120"/>
              <w:jc w:val="left"/>
              <w:rPr>
                <w:b w:val="0"/>
                <w:iCs/>
                <w:color w:val="000000"/>
                <w:sz w:val="16"/>
                <w:szCs w:val="16"/>
              </w:rPr>
            </w:pPr>
          </w:p>
          <w:p w14:paraId="7DB3D759" w14:textId="1E0550AC" w:rsidR="008B5D7E" w:rsidRDefault="008B5D7E" w:rsidP="008B5D7E">
            <w:pPr>
              <w:pStyle w:val="T1"/>
              <w:suppressAutoHyphens/>
              <w:spacing w:after="120"/>
              <w:jc w:val="left"/>
              <w:rPr>
                <w:b w:val="0"/>
                <w:iCs/>
                <w:color w:val="000000"/>
                <w:sz w:val="16"/>
                <w:szCs w:val="16"/>
              </w:rPr>
            </w:pPr>
            <w:r>
              <w:rPr>
                <w:b w:val="0"/>
                <w:iCs/>
                <w:color w:val="000000"/>
                <w:sz w:val="16"/>
                <w:szCs w:val="16"/>
              </w:rPr>
              <w:t>This has been addressed in D1.1.</w:t>
            </w:r>
          </w:p>
          <w:p w14:paraId="4CF49307" w14:textId="77777777" w:rsidR="008B5D7E" w:rsidRDefault="008B5D7E" w:rsidP="008B5D7E">
            <w:pPr>
              <w:pStyle w:val="T1"/>
              <w:suppressAutoHyphens/>
              <w:spacing w:after="120"/>
              <w:jc w:val="left"/>
              <w:rPr>
                <w:b w:val="0"/>
                <w:iCs/>
                <w:color w:val="000000"/>
                <w:sz w:val="16"/>
                <w:szCs w:val="16"/>
              </w:rPr>
            </w:pPr>
          </w:p>
          <w:p w14:paraId="48E852C1" w14:textId="775972E1" w:rsidR="008B5D7E" w:rsidRDefault="008B5D7E" w:rsidP="008B5D7E">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8B5D7E" w:rsidRPr="00955C14" w14:paraId="1886010C" w14:textId="77777777" w:rsidTr="00FB5B8D">
        <w:trPr>
          <w:trHeight w:val="449"/>
        </w:trPr>
        <w:tc>
          <w:tcPr>
            <w:tcW w:w="587" w:type="dxa"/>
            <w:shd w:val="clear" w:color="auto" w:fill="auto"/>
          </w:tcPr>
          <w:p w14:paraId="19FEB13D" w14:textId="2D47A667" w:rsidR="008B5D7E" w:rsidRPr="006C5C38" w:rsidRDefault="008B5D7E" w:rsidP="008B5D7E">
            <w:pPr>
              <w:pStyle w:val="T1"/>
              <w:suppressAutoHyphens/>
              <w:spacing w:after="120"/>
              <w:rPr>
                <w:b w:val="0"/>
                <w:sz w:val="16"/>
              </w:rPr>
            </w:pPr>
            <w:r w:rsidRPr="006C5C38">
              <w:rPr>
                <w:b w:val="0"/>
                <w:sz w:val="16"/>
              </w:rPr>
              <w:t>7904</w:t>
            </w:r>
          </w:p>
        </w:tc>
        <w:tc>
          <w:tcPr>
            <w:tcW w:w="1034" w:type="dxa"/>
            <w:shd w:val="clear" w:color="auto" w:fill="auto"/>
          </w:tcPr>
          <w:p w14:paraId="5AE21F3D" w14:textId="30C777A3" w:rsidR="008B5D7E" w:rsidRPr="006C5C38" w:rsidRDefault="008B5D7E" w:rsidP="008B5D7E">
            <w:pPr>
              <w:pStyle w:val="T1"/>
              <w:suppressAutoHyphens/>
              <w:spacing w:after="120"/>
              <w:rPr>
                <w:b w:val="0"/>
                <w:sz w:val="16"/>
              </w:rPr>
            </w:pPr>
            <w:r w:rsidRPr="006C5C38">
              <w:rPr>
                <w:b w:val="0"/>
                <w:sz w:val="16"/>
              </w:rPr>
              <w:t>Youhan Kim</w:t>
            </w:r>
          </w:p>
        </w:tc>
        <w:tc>
          <w:tcPr>
            <w:tcW w:w="976" w:type="dxa"/>
            <w:shd w:val="clear" w:color="auto" w:fill="auto"/>
          </w:tcPr>
          <w:p w14:paraId="2FD55C33" w14:textId="6F458739" w:rsidR="008B5D7E" w:rsidRPr="006C5C38" w:rsidRDefault="008B5D7E" w:rsidP="008B5D7E">
            <w:pPr>
              <w:pStyle w:val="T1"/>
              <w:suppressAutoHyphens/>
              <w:spacing w:after="120"/>
              <w:rPr>
                <w:b w:val="0"/>
                <w:sz w:val="16"/>
              </w:rPr>
            </w:pPr>
            <w:r w:rsidRPr="006C5C38">
              <w:rPr>
                <w:b w:val="0"/>
                <w:sz w:val="16"/>
              </w:rPr>
              <w:t>9.3.1.22.1.2.2</w:t>
            </w:r>
          </w:p>
        </w:tc>
        <w:tc>
          <w:tcPr>
            <w:tcW w:w="635" w:type="dxa"/>
            <w:shd w:val="clear" w:color="auto" w:fill="auto"/>
          </w:tcPr>
          <w:p w14:paraId="273EDFBA" w14:textId="59617BD5" w:rsidR="008B5D7E" w:rsidRPr="006C5C38" w:rsidRDefault="008B5D7E" w:rsidP="008B5D7E">
            <w:pPr>
              <w:pStyle w:val="T1"/>
              <w:suppressAutoHyphens/>
              <w:spacing w:after="120"/>
              <w:rPr>
                <w:b w:val="0"/>
                <w:sz w:val="16"/>
              </w:rPr>
            </w:pPr>
            <w:r w:rsidRPr="006C5C38">
              <w:rPr>
                <w:b w:val="0"/>
                <w:sz w:val="16"/>
              </w:rPr>
              <w:t>97.44</w:t>
            </w:r>
          </w:p>
        </w:tc>
        <w:tc>
          <w:tcPr>
            <w:tcW w:w="2509" w:type="dxa"/>
            <w:shd w:val="clear" w:color="auto" w:fill="auto"/>
          </w:tcPr>
          <w:p w14:paraId="3219BC30" w14:textId="0BD88A66" w:rsidR="008B5D7E" w:rsidRPr="006C5C38" w:rsidRDefault="008B5D7E" w:rsidP="008B5D7E">
            <w:pPr>
              <w:pStyle w:val="T1"/>
              <w:suppressAutoHyphens/>
              <w:spacing w:after="120"/>
              <w:jc w:val="left"/>
              <w:rPr>
                <w:b w:val="0"/>
                <w:sz w:val="16"/>
              </w:rPr>
            </w:pPr>
            <w:r w:rsidRPr="006C5C38">
              <w:rPr>
                <w:b w:val="0"/>
                <w:sz w:val="16"/>
              </w:rPr>
              <w:t>MRU996+484+242 is allowed only for 160 MHz non-OFDMA transmissions:</w:t>
            </w:r>
            <w:r w:rsidRPr="006C5C38">
              <w:rPr>
                <w:b w:val="0"/>
                <w:sz w:val="16"/>
              </w:rPr>
              <w:br/>
            </w:r>
            <w:r w:rsidRPr="006C5C38">
              <w:rPr>
                <w:b w:val="0"/>
                <w:sz w:val="16"/>
              </w:rPr>
              <w:br/>
              <w:t>- D1.0 P356L20: "The 996+484+242-tone MRU is allowed in a non-OFDMA 160 MHz EHT PPDU."</w:t>
            </w:r>
            <w:r w:rsidRPr="006C5C38">
              <w:rPr>
                <w:b w:val="0"/>
                <w:sz w:val="16"/>
              </w:rPr>
              <w:br/>
              <w:t>- D1.0 36.3.2.2.3.2 (Large size multiple RUs for OFDMA) does not list MRU996+484+242 as an allowed MRU in OFDMA transmissions.</w:t>
            </w:r>
            <w:r w:rsidRPr="006C5C38">
              <w:rPr>
                <w:b w:val="0"/>
                <w:sz w:val="16"/>
              </w:rPr>
              <w:br/>
            </w:r>
            <w:r w:rsidRPr="006C5C38">
              <w:rPr>
                <w:b w:val="0"/>
                <w:sz w:val="16"/>
              </w:rPr>
              <w:br/>
              <w:t>But the RU Allocation subfield in the Trigger Frame (Table 9-29j1) allows MRU996+484+242 in 320 MHz EHT TB PPDU, which must be an OFDMA transmission.</w:t>
            </w:r>
          </w:p>
        </w:tc>
        <w:tc>
          <w:tcPr>
            <w:tcW w:w="2179" w:type="dxa"/>
            <w:shd w:val="clear" w:color="auto" w:fill="auto"/>
          </w:tcPr>
          <w:p w14:paraId="20553A35" w14:textId="0D4233BD" w:rsidR="008B5D7E" w:rsidRPr="006C5C38" w:rsidRDefault="008B5D7E" w:rsidP="008B5D7E">
            <w:pPr>
              <w:pStyle w:val="T1"/>
              <w:suppressAutoHyphens/>
              <w:spacing w:after="120"/>
              <w:jc w:val="left"/>
              <w:rPr>
                <w:b w:val="0"/>
                <w:sz w:val="16"/>
              </w:rPr>
            </w:pPr>
            <w:r w:rsidRPr="006C5C38">
              <w:rPr>
                <w:b w:val="0"/>
                <w:sz w:val="16"/>
              </w:rPr>
              <w:t>Disallow MRU996+484+242 in 320 MHz EHT TB PPDUs by implementing the text update proposed in https://mentor.ieee.org/802.11/dcn/21/11-21-0893-01-00be-pdt-correction-to-trigger-frame-ru-allocation-table.docx</w:t>
            </w:r>
          </w:p>
        </w:tc>
        <w:tc>
          <w:tcPr>
            <w:tcW w:w="2790" w:type="dxa"/>
            <w:shd w:val="clear" w:color="auto" w:fill="auto"/>
          </w:tcPr>
          <w:p w14:paraId="6AEEFD62" w14:textId="77777777" w:rsidR="008B5D7E" w:rsidRDefault="008B5D7E" w:rsidP="008B5D7E">
            <w:pPr>
              <w:pStyle w:val="T1"/>
              <w:suppressAutoHyphens/>
              <w:spacing w:after="120"/>
              <w:jc w:val="left"/>
              <w:rPr>
                <w:b w:val="0"/>
                <w:iCs/>
                <w:color w:val="000000"/>
                <w:sz w:val="16"/>
                <w:szCs w:val="16"/>
              </w:rPr>
            </w:pPr>
            <w:r>
              <w:rPr>
                <w:b w:val="0"/>
                <w:iCs/>
                <w:color w:val="000000"/>
                <w:sz w:val="16"/>
                <w:szCs w:val="16"/>
              </w:rPr>
              <w:t>Revised</w:t>
            </w:r>
          </w:p>
          <w:p w14:paraId="6D7B7E34" w14:textId="77777777" w:rsidR="008B5D7E" w:rsidRDefault="008B5D7E" w:rsidP="008B5D7E">
            <w:pPr>
              <w:pStyle w:val="T1"/>
              <w:suppressAutoHyphens/>
              <w:spacing w:after="120"/>
              <w:jc w:val="left"/>
              <w:rPr>
                <w:b w:val="0"/>
                <w:iCs/>
                <w:color w:val="000000"/>
                <w:sz w:val="16"/>
                <w:szCs w:val="16"/>
              </w:rPr>
            </w:pPr>
          </w:p>
          <w:p w14:paraId="35A5766B" w14:textId="77777777" w:rsidR="008B5D7E" w:rsidRDefault="008B5D7E" w:rsidP="008B5D7E">
            <w:pPr>
              <w:pStyle w:val="T1"/>
              <w:suppressAutoHyphens/>
              <w:spacing w:after="120"/>
              <w:jc w:val="left"/>
              <w:rPr>
                <w:b w:val="0"/>
                <w:iCs/>
                <w:color w:val="000000"/>
                <w:sz w:val="16"/>
                <w:szCs w:val="16"/>
              </w:rPr>
            </w:pPr>
            <w:r>
              <w:rPr>
                <w:b w:val="0"/>
                <w:iCs/>
                <w:color w:val="000000"/>
                <w:sz w:val="16"/>
                <w:szCs w:val="16"/>
              </w:rPr>
              <w:t>Agree with the commenter in principle</w:t>
            </w:r>
          </w:p>
          <w:p w14:paraId="27BCC582" w14:textId="77777777" w:rsidR="008B5D7E" w:rsidRDefault="008B5D7E" w:rsidP="008B5D7E">
            <w:pPr>
              <w:pStyle w:val="T1"/>
              <w:suppressAutoHyphens/>
              <w:spacing w:after="120"/>
              <w:jc w:val="left"/>
              <w:rPr>
                <w:b w:val="0"/>
                <w:iCs/>
                <w:color w:val="000000"/>
                <w:sz w:val="16"/>
                <w:szCs w:val="16"/>
              </w:rPr>
            </w:pPr>
          </w:p>
          <w:p w14:paraId="0FF1CF84" w14:textId="77777777" w:rsidR="008B5D7E" w:rsidRDefault="008B5D7E" w:rsidP="008B5D7E">
            <w:pPr>
              <w:pStyle w:val="T1"/>
              <w:suppressAutoHyphens/>
              <w:spacing w:after="120"/>
              <w:jc w:val="left"/>
              <w:rPr>
                <w:b w:val="0"/>
                <w:iCs/>
                <w:color w:val="000000"/>
                <w:sz w:val="16"/>
                <w:szCs w:val="16"/>
              </w:rPr>
            </w:pPr>
            <w:r>
              <w:rPr>
                <w:b w:val="0"/>
                <w:iCs/>
                <w:color w:val="000000"/>
                <w:sz w:val="16"/>
                <w:szCs w:val="16"/>
              </w:rPr>
              <w:t>This has been addressed in D1.1.</w:t>
            </w:r>
          </w:p>
          <w:p w14:paraId="4AB2B2C6" w14:textId="77777777" w:rsidR="008B5D7E" w:rsidRDefault="008B5D7E" w:rsidP="008B5D7E">
            <w:pPr>
              <w:pStyle w:val="T1"/>
              <w:suppressAutoHyphens/>
              <w:spacing w:after="120"/>
              <w:jc w:val="left"/>
              <w:rPr>
                <w:b w:val="0"/>
                <w:iCs/>
                <w:color w:val="000000"/>
                <w:sz w:val="16"/>
                <w:szCs w:val="16"/>
              </w:rPr>
            </w:pPr>
          </w:p>
          <w:p w14:paraId="00A6C2A6" w14:textId="44813C22" w:rsidR="008B5D7E" w:rsidRDefault="008B5D7E" w:rsidP="008B5D7E">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w:t>
            </w:r>
          </w:p>
        </w:tc>
      </w:tr>
      <w:tr w:rsidR="008B5D7E" w:rsidRPr="00955C14" w14:paraId="713C0961" w14:textId="77777777" w:rsidTr="00FB5B8D">
        <w:trPr>
          <w:trHeight w:val="449"/>
        </w:trPr>
        <w:tc>
          <w:tcPr>
            <w:tcW w:w="587" w:type="dxa"/>
            <w:shd w:val="clear" w:color="auto" w:fill="auto"/>
          </w:tcPr>
          <w:p w14:paraId="135DB7E6" w14:textId="62778DCB" w:rsidR="008B5D7E" w:rsidRPr="005F7995" w:rsidRDefault="008B5D7E" w:rsidP="008B5D7E">
            <w:pPr>
              <w:pStyle w:val="T1"/>
              <w:suppressAutoHyphens/>
              <w:spacing w:after="120"/>
              <w:rPr>
                <w:b w:val="0"/>
                <w:sz w:val="16"/>
              </w:rPr>
            </w:pPr>
            <w:r w:rsidRPr="005F7995">
              <w:rPr>
                <w:b w:val="0"/>
                <w:sz w:val="16"/>
              </w:rPr>
              <w:t>4881</w:t>
            </w:r>
          </w:p>
        </w:tc>
        <w:tc>
          <w:tcPr>
            <w:tcW w:w="1034" w:type="dxa"/>
            <w:shd w:val="clear" w:color="auto" w:fill="auto"/>
          </w:tcPr>
          <w:p w14:paraId="0D64A163" w14:textId="1F879FA1" w:rsidR="008B5D7E" w:rsidRPr="005F7995" w:rsidRDefault="008B5D7E" w:rsidP="008B5D7E">
            <w:pPr>
              <w:pStyle w:val="T1"/>
              <w:suppressAutoHyphens/>
              <w:spacing w:after="120"/>
              <w:rPr>
                <w:b w:val="0"/>
                <w:sz w:val="16"/>
              </w:rPr>
            </w:pPr>
            <w:r w:rsidRPr="005F7995">
              <w:rPr>
                <w:b w:val="0"/>
                <w:sz w:val="16"/>
              </w:rPr>
              <w:t xml:space="preserve">Dong </w:t>
            </w:r>
            <w:proofErr w:type="spellStart"/>
            <w:r w:rsidRPr="005F7995">
              <w:rPr>
                <w:b w:val="0"/>
                <w:sz w:val="16"/>
              </w:rPr>
              <w:t>Guk</w:t>
            </w:r>
            <w:proofErr w:type="spellEnd"/>
            <w:r w:rsidRPr="005F7995">
              <w:rPr>
                <w:b w:val="0"/>
                <w:sz w:val="16"/>
              </w:rPr>
              <w:t xml:space="preserve"> Lim</w:t>
            </w:r>
          </w:p>
        </w:tc>
        <w:tc>
          <w:tcPr>
            <w:tcW w:w="976" w:type="dxa"/>
            <w:shd w:val="clear" w:color="auto" w:fill="auto"/>
          </w:tcPr>
          <w:p w14:paraId="68901A98" w14:textId="3103B922" w:rsidR="008B5D7E" w:rsidRPr="005F7995" w:rsidRDefault="008B5D7E" w:rsidP="008B5D7E">
            <w:pPr>
              <w:pStyle w:val="T1"/>
              <w:suppressAutoHyphens/>
              <w:spacing w:after="120"/>
              <w:rPr>
                <w:b w:val="0"/>
                <w:sz w:val="16"/>
              </w:rPr>
            </w:pPr>
            <w:r w:rsidRPr="005F7995">
              <w:rPr>
                <w:b w:val="0"/>
                <w:sz w:val="16"/>
              </w:rPr>
              <w:t>9.3.1.22.1.2.2</w:t>
            </w:r>
          </w:p>
        </w:tc>
        <w:tc>
          <w:tcPr>
            <w:tcW w:w="635" w:type="dxa"/>
            <w:shd w:val="clear" w:color="auto" w:fill="auto"/>
          </w:tcPr>
          <w:p w14:paraId="7B592BEE" w14:textId="76E2186D" w:rsidR="008B5D7E" w:rsidRPr="005F7995" w:rsidRDefault="008B5D7E" w:rsidP="008B5D7E">
            <w:pPr>
              <w:pStyle w:val="T1"/>
              <w:suppressAutoHyphens/>
              <w:spacing w:after="120"/>
              <w:rPr>
                <w:b w:val="0"/>
                <w:sz w:val="16"/>
              </w:rPr>
            </w:pPr>
            <w:r w:rsidRPr="005F7995">
              <w:rPr>
                <w:b w:val="0"/>
                <w:sz w:val="16"/>
              </w:rPr>
              <w:t>97.44</w:t>
            </w:r>
          </w:p>
        </w:tc>
        <w:tc>
          <w:tcPr>
            <w:tcW w:w="2509" w:type="dxa"/>
            <w:shd w:val="clear" w:color="auto" w:fill="auto"/>
          </w:tcPr>
          <w:p w14:paraId="26F74D30" w14:textId="5AD00DF3" w:rsidR="008B5D7E" w:rsidRPr="005F7995" w:rsidRDefault="008B5D7E" w:rsidP="008B5D7E">
            <w:pPr>
              <w:pStyle w:val="T1"/>
              <w:suppressAutoHyphens/>
              <w:spacing w:after="120"/>
              <w:jc w:val="left"/>
              <w:rPr>
                <w:b w:val="0"/>
                <w:sz w:val="16"/>
              </w:rPr>
            </w:pPr>
            <w:r w:rsidRPr="005F7995">
              <w:rPr>
                <w:b w:val="0"/>
                <w:sz w:val="16"/>
              </w:rPr>
              <w:t>996+484+242 is defined for non-OFDMA in 160MHz. So, the PS160 subfield only sets to 0 and delete the second row in this RU size row of table 9-29j1</w:t>
            </w:r>
          </w:p>
        </w:tc>
        <w:tc>
          <w:tcPr>
            <w:tcW w:w="2179" w:type="dxa"/>
            <w:shd w:val="clear" w:color="auto" w:fill="auto"/>
          </w:tcPr>
          <w:p w14:paraId="7858EA80" w14:textId="7AB402F5" w:rsidR="008B5D7E" w:rsidRPr="005F7995" w:rsidRDefault="008B5D7E" w:rsidP="008B5D7E">
            <w:pPr>
              <w:pStyle w:val="T1"/>
              <w:suppressAutoHyphens/>
              <w:spacing w:after="120"/>
              <w:jc w:val="left"/>
              <w:rPr>
                <w:b w:val="0"/>
                <w:sz w:val="16"/>
              </w:rPr>
            </w:pPr>
            <w:r w:rsidRPr="005F7995">
              <w:rPr>
                <w:b w:val="0"/>
                <w:sz w:val="16"/>
              </w:rPr>
              <w:t>As in comment</w:t>
            </w:r>
          </w:p>
        </w:tc>
        <w:tc>
          <w:tcPr>
            <w:tcW w:w="2790" w:type="dxa"/>
            <w:shd w:val="clear" w:color="auto" w:fill="auto"/>
          </w:tcPr>
          <w:p w14:paraId="62C38F96" w14:textId="77777777" w:rsidR="008B5D7E" w:rsidRDefault="008B5D7E" w:rsidP="008B5D7E">
            <w:pPr>
              <w:pStyle w:val="T1"/>
              <w:suppressAutoHyphens/>
              <w:spacing w:after="120"/>
              <w:jc w:val="left"/>
              <w:rPr>
                <w:b w:val="0"/>
                <w:iCs/>
                <w:color w:val="000000"/>
                <w:sz w:val="16"/>
                <w:szCs w:val="16"/>
              </w:rPr>
            </w:pPr>
            <w:r>
              <w:rPr>
                <w:b w:val="0"/>
                <w:iCs/>
                <w:color w:val="000000"/>
                <w:sz w:val="16"/>
                <w:szCs w:val="16"/>
              </w:rPr>
              <w:t>Revised</w:t>
            </w:r>
          </w:p>
          <w:p w14:paraId="03685366" w14:textId="77777777" w:rsidR="008B5D7E" w:rsidRDefault="008B5D7E" w:rsidP="008B5D7E">
            <w:pPr>
              <w:pStyle w:val="T1"/>
              <w:suppressAutoHyphens/>
              <w:spacing w:after="120"/>
              <w:jc w:val="left"/>
              <w:rPr>
                <w:b w:val="0"/>
                <w:iCs/>
                <w:color w:val="000000"/>
                <w:sz w:val="16"/>
                <w:szCs w:val="16"/>
              </w:rPr>
            </w:pPr>
          </w:p>
          <w:p w14:paraId="545424BA" w14:textId="77777777" w:rsidR="008B5D7E" w:rsidRDefault="008B5D7E" w:rsidP="008B5D7E">
            <w:pPr>
              <w:pStyle w:val="T1"/>
              <w:suppressAutoHyphens/>
              <w:spacing w:after="120"/>
              <w:jc w:val="left"/>
              <w:rPr>
                <w:b w:val="0"/>
                <w:iCs/>
                <w:color w:val="000000"/>
                <w:sz w:val="16"/>
                <w:szCs w:val="16"/>
              </w:rPr>
            </w:pPr>
            <w:r>
              <w:rPr>
                <w:b w:val="0"/>
                <w:iCs/>
                <w:color w:val="000000"/>
                <w:sz w:val="16"/>
                <w:szCs w:val="16"/>
              </w:rPr>
              <w:t>Agree with the commenter in principle</w:t>
            </w:r>
          </w:p>
          <w:p w14:paraId="3B11E802" w14:textId="77777777" w:rsidR="008B5D7E" w:rsidRDefault="008B5D7E" w:rsidP="008B5D7E">
            <w:pPr>
              <w:pStyle w:val="T1"/>
              <w:suppressAutoHyphens/>
              <w:spacing w:after="120"/>
              <w:jc w:val="left"/>
              <w:rPr>
                <w:b w:val="0"/>
                <w:iCs/>
                <w:color w:val="000000"/>
                <w:sz w:val="16"/>
                <w:szCs w:val="16"/>
              </w:rPr>
            </w:pPr>
          </w:p>
          <w:p w14:paraId="38FE78E8" w14:textId="77777777" w:rsidR="008B5D7E" w:rsidRDefault="008B5D7E" w:rsidP="008B5D7E">
            <w:pPr>
              <w:pStyle w:val="T1"/>
              <w:suppressAutoHyphens/>
              <w:spacing w:after="120"/>
              <w:jc w:val="left"/>
              <w:rPr>
                <w:b w:val="0"/>
                <w:iCs/>
                <w:color w:val="000000"/>
                <w:sz w:val="16"/>
                <w:szCs w:val="16"/>
              </w:rPr>
            </w:pPr>
            <w:r>
              <w:rPr>
                <w:b w:val="0"/>
                <w:iCs/>
                <w:color w:val="000000"/>
                <w:sz w:val="16"/>
                <w:szCs w:val="16"/>
              </w:rPr>
              <w:t>This has been addressed in D1.1.</w:t>
            </w:r>
          </w:p>
          <w:p w14:paraId="15713081" w14:textId="77777777" w:rsidR="008B5D7E" w:rsidRDefault="008B5D7E" w:rsidP="008B5D7E">
            <w:pPr>
              <w:pStyle w:val="T1"/>
              <w:suppressAutoHyphens/>
              <w:spacing w:after="120"/>
              <w:jc w:val="left"/>
              <w:rPr>
                <w:b w:val="0"/>
                <w:iCs/>
                <w:color w:val="000000"/>
                <w:sz w:val="16"/>
                <w:szCs w:val="16"/>
              </w:rPr>
            </w:pPr>
          </w:p>
          <w:p w14:paraId="062915F5" w14:textId="748AA4B4" w:rsidR="008B5D7E" w:rsidRDefault="008B5D7E" w:rsidP="008B5D7E">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 same as </w:t>
            </w:r>
            <w:r w:rsidRPr="005F7995">
              <w:rPr>
                <w:bCs/>
                <w:iCs/>
                <w:color w:val="000000"/>
                <w:sz w:val="16"/>
                <w:szCs w:val="16"/>
              </w:rPr>
              <w:t>#7904</w:t>
            </w:r>
            <w:r>
              <w:rPr>
                <w:bCs/>
                <w:iCs/>
                <w:color w:val="000000"/>
                <w:sz w:val="16"/>
                <w:szCs w:val="16"/>
              </w:rPr>
              <w:t xml:space="preserve"> </w:t>
            </w:r>
            <w:r w:rsidRPr="005F7995">
              <w:rPr>
                <w:b w:val="0"/>
                <w:iCs/>
                <w:color w:val="000000"/>
                <w:sz w:val="16"/>
                <w:szCs w:val="16"/>
              </w:rPr>
              <w:t>above</w:t>
            </w: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1DAAF6EE" w14:textId="77777777" w:rsidR="009254FE" w:rsidRDefault="009254FE" w:rsidP="009254FE">
      <w:pPr>
        <w:pStyle w:val="BodyText"/>
        <w:kinsoku w:val="0"/>
        <w:overflowPunct w:val="0"/>
        <w:spacing w:before="1"/>
        <w:rPr>
          <w:sz w:val="29"/>
          <w:szCs w:val="29"/>
        </w:rPr>
      </w:pPr>
      <w:bookmarkStart w:id="0" w:name="RTF38363037343a2048352c312e"/>
    </w:p>
    <w:p w14:paraId="656247D1" w14:textId="7F52F29E" w:rsidR="00BF2F12" w:rsidRDefault="00BF2F12"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577B2C18" w14:textId="70FD0C73" w:rsidR="00D108FF" w:rsidRPr="00D108FF" w:rsidRDefault="00D108FF" w:rsidP="00BF2F12">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D108FF">
        <w:rPr>
          <w:rFonts w:ascii="Arial" w:hAnsi="Arial" w:cs="Arial"/>
          <w:b/>
          <w:bCs/>
          <w:i/>
          <w:iCs/>
          <w:sz w:val="20"/>
          <w:szCs w:val="20"/>
          <w:highlight w:val="yellow"/>
        </w:rPr>
        <w:lastRenderedPageBreak/>
        <w:t xml:space="preserve">TGbe editor: Please update </w:t>
      </w:r>
      <w:r w:rsidR="000A4A45">
        <w:rPr>
          <w:rFonts w:ascii="Arial" w:hAnsi="Arial" w:cs="Arial"/>
          <w:b/>
          <w:bCs/>
          <w:i/>
          <w:iCs/>
          <w:sz w:val="20"/>
          <w:szCs w:val="20"/>
          <w:highlight w:val="yellow"/>
        </w:rPr>
        <w:t>subclause 9.3.1.22.1.2</w:t>
      </w:r>
      <w:r w:rsidRPr="00D108FF">
        <w:rPr>
          <w:rFonts w:ascii="Arial" w:hAnsi="Arial" w:cs="Arial"/>
          <w:b/>
          <w:bCs/>
          <w:i/>
          <w:iCs/>
          <w:sz w:val="20"/>
          <w:szCs w:val="20"/>
          <w:highlight w:val="yellow"/>
        </w:rPr>
        <w:t xml:space="preserve"> (</w:t>
      </w:r>
      <w:r w:rsidR="006A389A">
        <w:rPr>
          <w:rFonts w:ascii="Arial" w:hAnsi="Arial" w:cs="Arial"/>
          <w:b/>
          <w:bCs/>
          <w:i/>
          <w:iCs/>
          <w:sz w:val="20"/>
          <w:szCs w:val="20"/>
          <w:highlight w:val="yellow"/>
        </w:rPr>
        <w:t xml:space="preserve">Starting from </w:t>
      </w:r>
      <w:r w:rsidRPr="00D108FF">
        <w:rPr>
          <w:rFonts w:ascii="Arial" w:hAnsi="Arial" w:cs="Arial"/>
          <w:b/>
          <w:bCs/>
          <w:i/>
          <w:iCs/>
          <w:sz w:val="20"/>
          <w:szCs w:val="20"/>
          <w:highlight w:val="yellow"/>
        </w:rPr>
        <w:t>P</w:t>
      </w:r>
      <w:r w:rsidR="000A4A45">
        <w:rPr>
          <w:rFonts w:ascii="Arial" w:hAnsi="Arial" w:cs="Arial"/>
          <w:b/>
          <w:bCs/>
          <w:i/>
          <w:iCs/>
          <w:sz w:val="20"/>
          <w:szCs w:val="20"/>
          <w:highlight w:val="yellow"/>
        </w:rPr>
        <w:t>1</w:t>
      </w:r>
      <w:r w:rsidR="006372A8">
        <w:rPr>
          <w:rFonts w:ascii="Arial" w:hAnsi="Arial" w:cs="Arial"/>
          <w:b/>
          <w:bCs/>
          <w:i/>
          <w:iCs/>
          <w:sz w:val="20"/>
          <w:szCs w:val="20"/>
          <w:highlight w:val="yellow"/>
        </w:rPr>
        <w:t>22</w:t>
      </w:r>
      <w:r w:rsidRPr="00D108FF">
        <w:rPr>
          <w:rFonts w:ascii="Arial" w:hAnsi="Arial" w:cs="Arial"/>
          <w:b/>
          <w:bCs/>
          <w:i/>
          <w:iCs/>
          <w:sz w:val="20"/>
          <w:szCs w:val="20"/>
          <w:highlight w:val="yellow"/>
        </w:rPr>
        <w:t>L</w:t>
      </w:r>
      <w:r w:rsidR="006372A8">
        <w:rPr>
          <w:rFonts w:ascii="Arial" w:hAnsi="Arial" w:cs="Arial"/>
          <w:b/>
          <w:bCs/>
          <w:i/>
          <w:iCs/>
          <w:sz w:val="20"/>
          <w:szCs w:val="20"/>
          <w:highlight w:val="yellow"/>
        </w:rPr>
        <w:t>5</w:t>
      </w:r>
      <w:r w:rsidRPr="00D108FF">
        <w:rPr>
          <w:rFonts w:ascii="Arial" w:hAnsi="Arial" w:cs="Arial"/>
          <w:b/>
          <w:bCs/>
          <w:i/>
          <w:iCs/>
          <w:sz w:val="20"/>
          <w:szCs w:val="20"/>
          <w:highlight w:val="yellow"/>
        </w:rPr>
        <w:t xml:space="preserve"> in D1.</w:t>
      </w:r>
      <w:r w:rsidR="006372A8">
        <w:rPr>
          <w:rFonts w:ascii="Arial" w:hAnsi="Arial" w:cs="Arial"/>
          <w:b/>
          <w:bCs/>
          <w:i/>
          <w:iCs/>
          <w:sz w:val="20"/>
          <w:szCs w:val="20"/>
          <w:highlight w:val="yellow"/>
        </w:rPr>
        <w:t>2</w:t>
      </w:r>
      <w:r w:rsidRPr="00D108FF">
        <w:rPr>
          <w:rFonts w:ascii="Arial" w:hAnsi="Arial" w:cs="Arial"/>
          <w:b/>
          <w:bCs/>
          <w:i/>
          <w:iCs/>
          <w:sz w:val="20"/>
          <w:szCs w:val="20"/>
          <w:highlight w:val="yellow"/>
        </w:rPr>
        <w:t>) as follows</w:t>
      </w:r>
      <w:r w:rsidR="00D560F4">
        <w:rPr>
          <w:rFonts w:ascii="Arial" w:hAnsi="Arial" w:cs="Arial"/>
          <w:b/>
          <w:bCs/>
          <w:i/>
          <w:iCs/>
          <w:sz w:val="20"/>
          <w:szCs w:val="20"/>
        </w:rPr>
        <w:t>:</w:t>
      </w:r>
    </w:p>
    <w:p w14:paraId="175758D8" w14:textId="5951A8C4" w:rsidR="00486BF5" w:rsidRDefault="00486BF5"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2CC4599F" w14:textId="62AADB52" w:rsidR="006F624D" w:rsidRDefault="006F624D"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bookmarkEnd w:id="0"/>
    <w:p w14:paraId="668FC831" w14:textId="05373319" w:rsidR="006F624D" w:rsidRPr="006F624D" w:rsidRDefault="00B813A0" w:rsidP="00B813A0">
      <w:pPr>
        <w:widowControl w:val="0"/>
        <w:tabs>
          <w:tab w:val="left" w:pos="1599"/>
        </w:tabs>
        <w:kinsoku w:val="0"/>
        <w:overflowPunct w:val="0"/>
        <w:autoSpaceDE w:val="0"/>
        <w:autoSpaceDN w:val="0"/>
        <w:adjustRightInd w:val="0"/>
        <w:spacing w:before="93" w:after="0" w:line="240" w:lineRule="auto"/>
        <w:rPr>
          <w:rFonts w:ascii="Arial" w:eastAsia="DengXian" w:hAnsi="Arial" w:cs="Arial"/>
          <w:b/>
          <w:bCs/>
          <w:sz w:val="20"/>
          <w:szCs w:val="20"/>
          <w:lang w:eastAsia="zh-CN"/>
        </w:rPr>
      </w:pPr>
      <w:r>
        <w:rPr>
          <w:rFonts w:ascii="Arial" w:eastAsia="DengXian" w:hAnsi="Arial" w:cs="Arial"/>
          <w:b/>
          <w:bCs/>
          <w:sz w:val="20"/>
          <w:szCs w:val="20"/>
          <w:lang w:eastAsia="zh-CN"/>
        </w:rPr>
        <w:t xml:space="preserve">9.3.1.22.1.2 </w:t>
      </w:r>
      <w:r w:rsidR="006F624D" w:rsidRPr="006F624D">
        <w:rPr>
          <w:rFonts w:ascii="Arial" w:eastAsia="DengXian" w:hAnsi="Arial" w:cs="Arial"/>
          <w:b/>
          <w:bCs/>
          <w:sz w:val="20"/>
          <w:szCs w:val="20"/>
          <w:lang w:eastAsia="zh-CN"/>
        </w:rPr>
        <w:t>EHT</w:t>
      </w:r>
      <w:r w:rsidR="006F624D" w:rsidRPr="006F624D">
        <w:rPr>
          <w:rFonts w:ascii="Arial" w:eastAsia="DengXian" w:hAnsi="Arial" w:cs="Arial"/>
          <w:b/>
          <w:bCs/>
          <w:spacing w:val="-3"/>
          <w:sz w:val="20"/>
          <w:szCs w:val="20"/>
          <w:lang w:eastAsia="zh-CN"/>
        </w:rPr>
        <w:t xml:space="preserve"> </w:t>
      </w:r>
      <w:r w:rsidR="006F624D" w:rsidRPr="006F624D">
        <w:rPr>
          <w:rFonts w:ascii="Arial" w:eastAsia="DengXian" w:hAnsi="Arial" w:cs="Arial"/>
          <w:b/>
          <w:bCs/>
          <w:sz w:val="20"/>
          <w:szCs w:val="20"/>
          <w:lang w:eastAsia="zh-CN"/>
        </w:rPr>
        <w:t>variant</w:t>
      </w:r>
      <w:r w:rsidR="006F624D" w:rsidRPr="006F624D">
        <w:rPr>
          <w:rFonts w:ascii="Arial" w:eastAsia="DengXian" w:hAnsi="Arial" w:cs="Arial"/>
          <w:b/>
          <w:bCs/>
          <w:spacing w:val="-2"/>
          <w:sz w:val="20"/>
          <w:szCs w:val="20"/>
          <w:lang w:eastAsia="zh-CN"/>
        </w:rPr>
        <w:t xml:space="preserve"> </w:t>
      </w:r>
      <w:r w:rsidR="006F624D" w:rsidRPr="006F624D">
        <w:rPr>
          <w:rFonts w:ascii="Arial" w:eastAsia="DengXian" w:hAnsi="Arial" w:cs="Arial"/>
          <w:b/>
          <w:bCs/>
          <w:sz w:val="20"/>
          <w:szCs w:val="20"/>
          <w:lang w:eastAsia="zh-CN"/>
        </w:rPr>
        <w:t>User</w:t>
      </w:r>
      <w:r w:rsidR="006F624D" w:rsidRPr="006F624D">
        <w:rPr>
          <w:rFonts w:ascii="Arial" w:eastAsia="DengXian" w:hAnsi="Arial" w:cs="Arial"/>
          <w:b/>
          <w:bCs/>
          <w:spacing w:val="-1"/>
          <w:sz w:val="20"/>
          <w:szCs w:val="20"/>
          <w:lang w:eastAsia="zh-CN"/>
        </w:rPr>
        <w:t xml:space="preserve"> </w:t>
      </w:r>
      <w:r w:rsidR="006F624D" w:rsidRPr="006F624D">
        <w:rPr>
          <w:rFonts w:ascii="Arial" w:eastAsia="DengXian" w:hAnsi="Arial" w:cs="Arial"/>
          <w:b/>
          <w:bCs/>
          <w:sz w:val="20"/>
          <w:szCs w:val="20"/>
          <w:lang w:eastAsia="zh-CN"/>
        </w:rPr>
        <w:t>Info</w:t>
      </w:r>
      <w:r w:rsidR="006F624D" w:rsidRPr="006F624D">
        <w:rPr>
          <w:rFonts w:ascii="Arial" w:eastAsia="DengXian" w:hAnsi="Arial" w:cs="Arial"/>
          <w:b/>
          <w:bCs/>
          <w:spacing w:val="-3"/>
          <w:sz w:val="20"/>
          <w:szCs w:val="20"/>
          <w:lang w:eastAsia="zh-CN"/>
        </w:rPr>
        <w:t xml:space="preserve"> </w:t>
      </w:r>
      <w:r w:rsidR="006F624D" w:rsidRPr="006F624D">
        <w:rPr>
          <w:rFonts w:ascii="Arial" w:eastAsia="DengXian" w:hAnsi="Arial" w:cs="Arial"/>
          <w:b/>
          <w:bCs/>
          <w:sz w:val="20"/>
          <w:szCs w:val="20"/>
          <w:lang w:eastAsia="zh-CN"/>
        </w:rPr>
        <w:t>field</w:t>
      </w:r>
    </w:p>
    <w:p w14:paraId="34FFF4C4" w14:textId="77777777" w:rsidR="006F624D" w:rsidRPr="006F624D" w:rsidRDefault="006F624D" w:rsidP="006F624D">
      <w:pPr>
        <w:widowControl w:val="0"/>
        <w:kinsoku w:val="0"/>
        <w:overflowPunct w:val="0"/>
        <w:autoSpaceDE w:val="0"/>
        <w:autoSpaceDN w:val="0"/>
        <w:adjustRightInd w:val="0"/>
        <w:spacing w:before="1" w:after="0" w:line="240" w:lineRule="auto"/>
        <w:rPr>
          <w:rFonts w:ascii="Arial" w:eastAsia="DengXian" w:hAnsi="Arial" w:cs="Arial"/>
          <w:b/>
          <w:bCs/>
          <w:sz w:val="23"/>
          <w:szCs w:val="23"/>
          <w:lang w:eastAsia="zh-CN"/>
        </w:rPr>
      </w:pPr>
    </w:p>
    <w:p w14:paraId="5B523F0F" w14:textId="77777777" w:rsidR="006F624D" w:rsidRPr="006F624D" w:rsidRDefault="006F624D" w:rsidP="006F624D">
      <w:pPr>
        <w:widowControl w:val="0"/>
        <w:kinsoku w:val="0"/>
        <w:overflowPunct w:val="0"/>
        <w:autoSpaceDE w:val="0"/>
        <w:autoSpaceDN w:val="0"/>
        <w:adjustRightInd w:val="0"/>
        <w:spacing w:before="10" w:after="0" w:line="240" w:lineRule="auto"/>
        <w:rPr>
          <w:rFonts w:ascii="Times New Roman" w:eastAsia="DengXian" w:hAnsi="Times New Roman" w:cs="Times New Roman"/>
          <w:b/>
          <w:bCs/>
          <w:i/>
          <w:iCs/>
          <w:sz w:val="21"/>
          <w:szCs w:val="21"/>
          <w:lang w:eastAsia="zh-CN"/>
        </w:rPr>
      </w:pPr>
    </w:p>
    <w:p w14:paraId="7D4A0534" w14:textId="1902834F" w:rsidR="006F624D" w:rsidRPr="006F624D" w:rsidRDefault="006F624D" w:rsidP="006F624D">
      <w:pPr>
        <w:widowControl w:val="0"/>
        <w:kinsoku w:val="0"/>
        <w:overflowPunct w:val="0"/>
        <w:autoSpaceDE w:val="0"/>
        <w:autoSpaceDN w:val="0"/>
        <w:adjustRightInd w:val="0"/>
        <w:spacing w:after="0" w:line="249" w:lineRule="auto"/>
        <w:rPr>
          <w:rFonts w:ascii="Times New Roman" w:eastAsia="DengXian" w:hAnsi="Times New Roman" w:cs="Times New Roman"/>
          <w:sz w:val="20"/>
          <w:szCs w:val="20"/>
          <w:lang w:eastAsia="zh-CN"/>
        </w:rPr>
      </w:pPr>
      <w:r w:rsidRPr="006F624D">
        <w:rPr>
          <w:rFonts w:ascii="Times New Roman" w:eastAsia="DengXian" w:hAnsi="Times New Roman" w:cs="Times New Roman"/>
          <w:sz w:val="20"/>
          <w:szCs w:val="20"/>
          <w:lang w:eastAsia="zh-CN"/>
        </w:rPr>
        <w:t>The</w:t>
      </w:r>
      <w:r w:rsidRPr="006F624D">
        <w:rPr>
          <w:rFonts w:ascii="Times New Roman" w:eastAsia="DengXian" w:hAnsi="Times New Roman" w:cs="Times New Roman"/>
          <w:spacing w:val="18"/>
          <w:sz w:val="20"/>
          <w:szCs w:val="20"/>
          <w:lang w:eastAsia="zh-CN"/>
        </w:rPr>
        <w:t xml:space="preserve"> </w:t>
      </w:r>
      <w:r w:rsidRPr="006F624D">
        <w:rPr>
          <w:rFonts w:ascii="Times New Roman" w:eastAsia="DengXian" w:hAnsi="Times New Roman" w:cs="Times New Roman"/>
          <w:sz w:val="20"/>
          <w:szCs w:val="20"/>
          <w:lang w:eastAsia="zh-CN"/>
        </w:rPr>
        <w:t>EHT</w:t>
      </w:r>
      <w:r w:rsidRPr="006F624D">
        <w:rPr>
          <w:rFonts w:ascii="Times New Roman" w:eastAsia="DengXian" w:hAnsi="Times New Roman" w:cs="Times New Roman"/>
          <w:spacing w:val="19"/>
          <w:sz w:val="20"/>
          <w:szCs w:val="20"/>
          <w:lang w:eastAsia="zh-CN"/>
        </w:rPr>
        <w:t xml:space="preserve"> </w:t>
      </w:r>
      <w:r w:rsidRPr="006F624D">
        <w:rPr>
          <w:rFonts w:ascii="Times New Roman" w:eastAsia="DengXian" w:hAnsi="Times New Roman" w:cs="Times New Roman"/>
          <w:sz w:val="20"/>
          <w:szCs w:val="20"/>
          <w:lang w:eastAsia="zh-CN"/>
        </w:rPr>
        <w:t>variant</w:t>
      </w:r>
      <w:r w:rsidRPr="006F624D">
        <w:rPr>
          <w:rFonts w:ascii="Times New Roman" w:eastAsia="DengXian" w:hAnsi="Times New Roman" w:cs="Times New Roman"/>
          <w:spacing w:val="19"/>
          <w:sz w:val="20"/>
          <w:szCs w:val="20"/>
          <w:lang w:eastAsia="zh-CN"/>
        </w:rPr>
        <w:t xml:space="preserve"> </w:t>
      </w:r>
      <w:r w:rsidRPr="006F624D">
        <w:rPr>
          <w:rFonts w:ascii="Times New Roman" w:eastAsia="DengXian" w:hAnsi="Times New Roman" w:cs="Times New Roman"/>
          <w:sz w:val="20"/>
          <w:szCs w:val="20"/>
          <w:lang w:eastAsia="zh-CN"/>
        </w:rPr>
        <w:t>User</w:t>
      </w:r>
      <w:r w:rsidRPr="006F624D">
        <w:rPr>
          <w:rFonts w:ascii="Times New Roman" w:eastAsia="DengXian" w:hAnsi="Times New Roman" w:cs="Times New Roman"/>
          <w:spacing w:val="17"/>
          <w:sz w:val="20"/>
          <w:szCs w:val="20"/>
          <w:lang w:eastAsia="zh-CN"/>
        </w:rPr>
        <w:t xml:space="preserve"> </w:t>
      </w:r>
      <w:r w:rsidRPr="006F624D">
        <w:rPr>
          <w:rFonts w:ascii="Times New Roman" w:eastAsia="DengXian" w:hAnsi="Times New Roman" w:cs="Times New Roman"/>
          <w:sz w:val="20"/>
          <w:szCs w:val="20"/>
          <w:lang w:eastAsia="zh-CN"/>
        </w:rPr>
        <w:t>Info</w:t>
      </w:r>
      <w:r w:rsidRPr="006F624D">
        <w:rPr>
          <w:rFonts w:ascii="Times New Roman" w:eastAsia="DengXian" w:hAnsi="Times New Roman" w:cs="Times New Roman"/>
          <w:spacing w:val="18"/>
          <w:sz w:val="20"/>
          <w:szCs w:val="20"/>
          <w:lang w:eastAsia="zh-CN"/>
        </w:rPr>
        <w:t xml:space="preserve"> </w:t>
      </w:r>
      <w:r w:rsidRPr="006F624D">
        <w:rPr>
          <w:rFonts w:ascii="Times New Roman" w:eastAsia="DengXian" w:hAnsi="Times New Roman" w:cs="Times New Roman"/>
          <w:sz w:val="20"/>
          <w:szCs w:val="20"/>
          <w:lang w:eastAsia="zh-CN"/>
        </w:rPr>
        <w:t>field</w:t>
      </w:r>
      <w:r w:rsidRPr="006F624D">
        <w:rPr>
          <w:rFonts w:ascii="Times New Roman" w:eastAsia="DengXian" w:hAnsi="Times New Roman" w:cs="Times New Roman"/>
          <w:spacing w:val="17"/>
          <w:sz w:val="20"/>
          <w:szCs w:val="20"/>
          <w:lang w:eastAsia="zh-CN"/>
        </w:rPr>
        <w:t xml:space="preserve"> </w:t>
      </w:r>
      <w:r w:rsidRPr="006F624D">
        <w:rPr>
          <w:rFonts w:ascii="Times New Roman" w:eastAsia="DengXian" w:hAnsi="Times New Roman" w:cs="Times New Roman"/>
          <w:sz w:val="20"/>
          <w:szCs w:val="20"/>
          <w:lang w:eastAsia="zh-CN"/>
        </w:rPr>
        <w:t>is</w:t>
      </w:r>
      <w:r w:rsidRPr="006F624D">
        <w:rPr>
          <w:rFonts w:ascii="Times New Roman" w:eastAsia="DengXian" w:hAnsi="Times New Roman" w:cs="Times New Roman"/>
          <w:spacing w:val="19"/>
          <w:sz w:val="20"/>
          <w:szCs w:val="20"/>
          <w:lang w:eastAsia="zh-CN"/>
        </w:rPr>
        <w:t xml:space="preserve"> </w:t>
      </w:r>
      <w:r w:rsidRPr="006F624D">
        <w:rPr>
          <w:rFonts w:ascii="Times New Roman" w:eastAsia="DengXian" w:hAnsi="Times New Roman" w:cs="Times New Roman"/>
          <w:sz w:val="20"/>
          <w:szCs w:val="20"/>
          <w:lang w:eastAsia="zh-CN"/>
        </w:rPr>
        <w:t>defined</w:t>
      </w:r>
      <w:r w:rsidRPr="006F624D">
        <w:rPr>
          <w:rFonts w:ascii="Times New Roman" w:eastAsia="DengXian" w:hAnsi="Times New Roman" w:cs="Times New Roman"/>
          <w:spacing w:val="18"/>
          <w:sz w:val="20"/>
          <w:szCs w:val="20"/>
          <w:lang w:eastAsia="zh-CN"/>
        </w:rPr>
        <w:t xml:space="preserve"> </w:t>
      </w:r>
      <w:r w:rsidRPr="006F624D">
        <w:rPr>
          <w:rFonts w:ascii="Times New Roman" w:eastAsia="DengXian" w:hAnsi="Times New Roman" w:cs="Times New Roman"/>
          <w:sz w:val="20"/>
          <w:szCs w:val="20"/>
          <w:lang w:eastAsia="zh-CN"/>
        </w:rPr>
        <w:t>in</w:t>
      </w:r>
      <w:r w:rsidRPr="006F624D">
        <w:rPr>
          <w:rFonts w:ascii="Times New Roman" w:eastAsia="DengXian" w:hAnsi="Times New Roman" w:cs="Times New Roman"/>
          <w:spacing w:val="18"/>
          <w:sz w:val="20"/>
          <w:szCs w:val="20"/>
          <w:lang w:eastAsia="zh-CN"/>
        </w:rPr>
        <w:t xml:space="preserve"> </w:t>
      </w:r>
      <w:hyperlink w:anchor="bookmark32" w:history="1">
        <w:r w:rsidRPr="006F624D">
          <w:rPr>
            <w:rFonts w:ascii="Times New Roman" w:eastAsia="DengXian" w:hAnsi="Times New Roman" w:cs="Times New Roman"/>
            <w:sz w:val="20"/>
            <w:szCs w:val="20"/>
            <w:lang w:eastAsia="zh-CN"/>
          </w:rPr>
          <w:t>Figure</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9-64f1</w:t>
        </w:r>
        <w:r w:rsidRPr="006F624D">
          <w:rPr>
            <w:rFonts w:ascii="Times New Roman" w:eastAsia="DengXian" w:hAnsi="Times New Roman" w:cs="Times New Roman"/>
            <w:spacing w:val="19"/>
            <w:sz w:val="20"/>
            <w:szCs w:val="20"/>
            <w:lang w:eastAsia="zh-CN"/>
          </w:rPr>
          <w:t xml:space="preserve"> </w:t>
        </w:r>
        <w:r w:rsidRPr="006F624D">
          <w:rPr>
            <w:rFonts w:ascii="Times New Roman" w:eastAsia="DengXian" w:hAnsi="Times New Roman" w:cs="Times New Roman"/>
            <w:sz w:val="20"/>
            <w:szCs w:val="20"/>
            <w:lang w:eastAsia="zh-CN"/>
          </w:rPr>
          <w:t>(EHT</w:t>
        </w:r>
        <w:r w:rsidRPr="006F624D">
          <w:rPr>
            <w:rFonts w:ascii="Times New Roman" w:eastAsia="DengXian" w:hAnsi="Times New Roman" w:cs="Times New Roman"/>
            <w:spacing w:val="18"/>
            <w:sz w:val="20"/>
            <w:szCs w:val="20"/>
            <w:lang w:eastAsia="zh-CN"/>
          </w:rPr>
          <w:t xml:space="preserve"> </w:t>
        </w:r>
        <w:r w:rsidRPr="006F624D">
          <w:rPr>
            <w:rFonts w:ascii="Times New Roman" w:eastAsia="DengXian" w:hAnsi="Times New Roman" w:cs="Times New Roman"/>
            <w:sz w:val="20"/>
            <w:szCs w:val="20"/>
            <w:lang w:eastAsia="zh-CN"/>
          </w:rPr>
          <w:t>variant</w:t>
        </w:r>
        <w:r w:rsidRPr="006F624D">
          <w:rPr>
            <w:rFonts w:ascii="Times New Roman" w:eastAsia="DengXian" w:hAnsi="Times New Roman" w:cs="Times New Roman"/>
            <w:spacing w:val="19"/>
            <w:sz w:val="20"/>
            <w:szCs w:val="20"/>
            <w:lang w:eastAsia="zh-CN"/>
          </w:rPr>
          <w:t xml:space="preserve"> </w:t>
        </w:r>
        <w:r w:rsidRPr="006F624D">
          <w:rPr>
            <w:rFonts w:ascii="Times New Roman" w:eastAsia="DengXian" w:hAnsi="Times New Roman" w:cs="Times New Roman"/>
            <w:sz w:val="20"/>
            <w:szCs w:val="20"/>
            <w:lang w:eastAsia="zh-CN"/>
          </w:rPr>
          <w:t>User</w:t>
        </w:r>
        <w:r w:rsidRPr="006F624D">
          <w:rPr>
            <w:rFonts w:ascii="Times New Roman" w:eastAsia="DengXian" w:hAnsi="Times New Roman" w:cs="Times New Roman"/>
            <w:spacing w:val="18"/>
            <w:sz w:val="20"/>
            <w:szCs w:val="20"/>
            <w:lang w:eastAsia="zh-CN"/>
          </w:rPr>
          <w:t xml:space="preserve"> </w:t>
        </w:r>
        <w:r w:rsidRPr="006F624D">
          <w:rPr>
            <w:rFonts w:ascii="Times New Roman" w:eastAsia="DengXian" w:hAnsi="Times New Roman" w:cs="Times New Roman"/>
            <w:sz w:val="20"/>
            <w:szCs w:val="20"/>
            <w:lang w:eastAsia="zh-CN"/>
          </w:rPr>
          <w:t>Info</w:t>
        </w:r>
        <w:r w:rsidRPr="006F624D">
          <w:rPr>
            <w:rFonts w:ascii="Times New Roman" w:eastAsia="DengXian" w:hAnsi="Times New Roman" w:cs="Times New Roman"/>
            <w:spacing w:val="18"/>
            <w:sz w:val="20"/>
            <w:szCs w:val="20"/>
            <w:lang w:eastAsia="zh-CN"/>
          </w:rPr>
          <w:t xml:space="preserve"> </w:t>
        </w:r>
        <w:r w:rsidRPr="006F624D">
          <w:rPr>
            <w:rFonts w:ascii="Times New Roman" w:eastAsia="DengXian" w:hAnsi="Times New Roman" w:cs="Times New Roman"/>
            <w:sz w:val="20"/>
            <w:szCs w:val="20"/>
            <w:lang w:eastAsia="zh-CN"/>
          </w:rPr>
          <w:t>field</w:t>
        </w:r>
        <w:r w:rsidRPr="006F624D">
          <w:rPr>
            <w:rFonts w:ascii="Times New Roman" w:eastAsia="DengXian" w:hAnsi="Times New Roman" w:cs="Times New Roman"/>
            <w:spacing w:val="19"/>
            <w:sz w:val="20"/>
            <w:szCs w:val="20"/>
            <w:lang w:eastAsia="zh-CN"/>
          </w:rPr>
          <w:t xml:space="preserve"> </w:t>
        </w:r>
        <w:r w:rsidRPr="006F624D">
          <w:rPr>
            <w:rFonts w:ascii="Times New Roman" w:eastAsia="DengXian" w:hAnsi="Times New Roman" w:cs="Times New Roman"/>
            <w:sz w:val="20"/>
            <w:szCs w:val="20"/>
            <w:lang w:eastAsia="zh-CN"/>
          </w:rPr>
          <w:t>format)</w:t>
        </w:r>
        <w:r w:rsidRPr="006F624D">
          <w:rPr>
            <w:rFonts w:ascii="Times New Roman" w:eastAsia="DengXian" w:hAnsi="Times New Roman" w:cs="Times New Roman"/>
            <w:spacing w:val="18"/>
            <w:sz w:val="20"/>
            <w:szCs w:val="20"/>
            <w:lang w:eastAsia="zh-CN"/>
          </w:rPr>
          <w:t xml:space="preserve"> </w:t>
        </w:r>
      </w:hyperlink>
      <w:r w:rsidRPr="006F624D">
        <w:rPr>
          <w:rFonts w:ascii="Times New Roman" w:eastAsia="DengXian" w:hAnsi="Times New Roman" w:cs="Times New Roman"/>
          <w:sz w:val="20"/>
          <w:szCs w:val="20"/>
          <w:lang w:eastAsia="zh-CN"/>
        </w:rPr>
        <w:t>for</w:t>
      </w:r>
      <w:r w:rsidRPr="006F624D">
        <w:rPr>
          <w:rFonts w:ascii="Times New Roman" w:eastAsia="DengXian" w:hAnsi="Times New Roman" w:cs="Times New Roman"/>
          <w:spacing w:val="20"/>
          <w:sz w:val="20"/>
          <w:szCs w:val="20"/>
          <w:lang w:eastAsia="zh-CN"/>
        </w:rPr>
        <w:t xml:space="preserve"> </w:t>
      </w:r>
      <w:r w:rsidRPr="006F624D">
        <w:rPr>
          <w:rFonts w:ascii="Times New Roman" w:eastAsia="DengXian" w:hAnsi="Times New Roman" w:cs="Times New Roman"/>
          <w:sz w:val="20"/>
          <w:szCs w:val="20"/>
          <w:lang w:eastAsia="zh-CN"/>
        </w:rPr>
        <w:t>all</w:t>
      </w:r>
      <w:r w:rsidRPr="006F624D">
        <w:rPr>
          <w:rFonts w:ascii="Times New Roman" w:eastAsia="DengXian" w:hAnsi="Times New Roman" w:cs="Times New Roman"/>
          <w:spacing w:val="-47"/>
          <w:sz w:val="20"/>
          <w:szCs w:val="20"/>
          <w:lang w:eastAsia="zh-CN"/>
        </w:rPr>
        <w:t xml:space="preserve"> </w:t>
      </w:r>
      <w:r w:rsidRPr="006F624D">
        <w:rPr>
          <w:rFonts w:ascii="Times New Roman" w:eastAsia="DengXian" w:hAnsi="Times New Roman" w:cs="Times New Roman"/>
          <w:sz w:val="20"/>
          <w:szCs w:val="20"/>
          <w:lang w:eastAsia="zh-CN"/>
        </w:rPr>
        <w:t>Trigger</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frame</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variants</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except the NFRP</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Trigger</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frame.</w:t>
      </w:r>
      <w:del w:id="1" w:author="Author">
        <w:r w:rsidRPr="006F624D" w:rsidDel="000D3337">
          <w:rPr>
            <w:rFonts w:ascii="Times New Roman" w:eastAsia="DengXian" w:hAnsi="Times New Roman" w:cs="Times New Roman"/>
            <w:sz w:val="20"/>
            <w:szCs w:val="20"/>
            <w:lang w:eastAsia="zh-CN"/>
          </w:rPr>
          <w:delText>.</w:delText>
        </w:r>
      </w:del>
      <w:ins w:id="2" w:author="Author">
        <w:r w:rsidR="000D3337" w:rsidRPr="000D3337">
          <w:rPr>
            <w:rFonts w:ascii="Times New Roman" w:eastAsia="DengXian" w:hAnsi="Times New Roman" w:cs="Times New Roman"/>
            <w:sz w:val="20"/>
            <w:szCs w:val="20"/>
            <w:highlight w:val="yellow"/>
            <w:lang w:eastAsia="zh-CN"/>
          </w:rPr>
          <w:t>(#8074)</w:t>
        </w:r>
      </w:ins>
    </w:p>
    <w:p w14:paraId="1BB6852B" w14:textId="77777777" w:rsidR="006F624D" w:rsidRPr="006F624D" w:rsidRDefault="006F624D" w:rsidP="006F624D">
      <w:pPr>
        <w:widowControl w:val="0"/>
        <w:kinsoku w:val="0"/>
        <w:overflowPunct w:val="0"/>
        <w:autoSpaceDE w:val="0"/>
        <w:autoSpaceDN w:val="0"/>
        <w:adjustRightInd w:val="0"/>
        <w:spacing w:after="0" w:line="240" w:lineRule="auto"/>
        <w:rPr>
          <w:rFonts w:ascii="Times New Roman" w:eastAsia="DengXian" w:hAnsi="Times New Roman" w:cs="Times New Roman"/>
          <w:sz w:val="20"/>
          <w:szCs w:val="20"/>
          <w:lang w:eastAsia="zh-CN"/>
        </w:rPr>
      </w:pPr>
    </w:p>
    <w:p w14:paraId="441F7E0A" w14:textId="77777777" w:rsidR="006F624D" w:rsidRPr="006F624D" w:rsidRDefault="006F624D" w:rsidP="006F624D">
      <w:pPr>
        <w:widowControl w:val="0"/>
        <w:kinsoku w:val="0"/>
        <w:overflowPunct w:val="0"/>
        <w:autoSpaceDE w:val="0"/>
        <w:autoSpaceDN w:val="0"/>
        <w:adjustRightInd w:val="0"/>
        <w:spacing w:after="0" w:line="240" w:lineRule="auto"/>
        <w:rPr>
          <w:rFonts w:ascii="Times New Roman" w:eastAsia="DengXian" w:hAnsi="Times New Roman" w:cs="Times New Roman"/>
          <w:sz w:val="25"/>
          <w:szCs w:val="25"/>
          <w:lang w:eastAsia="zh-CN"/>
        </w:rPr>
      </w:pPr>
    </w:p>
    <w:p w14:paraId="0733210D" w14:textId="77777777" w:rsidR="006F624D" w:rsidRPr="006F624D" w:rsidRDefault="006F624D" w:rsidP="006F624D">
      <w:pPr>
        <w:widowControl w:val="0"/>
        <w:tabs>
          <w:tab w:val="left" w:pos="1670"/>
          <w:tab w:val="left" w:pos="2812"/>
          <w:tab w:val="left" w:pos="3492"/>
          <w:tab w:val="left" w:pos="4494"/>
          <w:tab w:val="left" w:pos="5125"/>
          <w:tab w:val="left" w:pos="5855"/>
          <w:tab w:val="left" w:pos="6409"/>
          <w:tab w:val="left" w:pos="6915"/>
          <w:tab w:val="left" w:pos="7574"/>
        </w:tabs>
        <w:kinsoku w:val="0"/>
        <w:overflowPunct w:val="0"/>
        <w:autoSpaceDE w:val="0"/>
        <w:autoSpaceDN w:val="0"/>
        <w:adjustRightInd w:val="0"/>
        <w:spacing w:before="95" w:after="0" w:line="240" w:lineRule="auto"/>
        <w:rPr>
          <w:rFonts w:ascii="Arial" w:eastAsia="DengXian" w:hAnsi="Arial" w:cs="Arial"/>
          <w:sz w:val="16"/>
          <w:szCs w:val="16"/>
          <w:lang w:eastAsia="zh-CN"/>
        </w:rPr>
      </w:pPr>
      <w:r w:rsidRPr="006F624D">
        <w:rPr>
          <w:rFonts w:ascii="Arial" w:eastAsia="DengXian" w:hAnsi="Arial" w:cs="Arial"/>
          <w:sz w:val="16"/>
          <w:szCs w:val="16"/>
          <w:lang w:eastAsia="zh-CN"/>
        </w:rPr>
        <w:t>B0</w:t>
      </w:r>
      <w:r w:rsidRPr="006F624D">
        <w:rPr>
          <w:rFonts w:ascii="Arial" w:eastAsia="DengXian" w:hAnsi="Arial" w:cs="Arial"/>
          <w:spacing w:val="82"/>
          <w:sz w:val="16"/>
          <w:szCs w:val="16"/>
          <w:lang w:eastAsia="zh-CN"/>
        </w:rPr>
        <w:t xml:space="preserve"> </w:t>
      </w:r>
      <w:r w:rsidRPr="006F624D">
        <w:rPr>
          <w:rFonts w:ascii="Arial" w:eastAsia="DengXian" w:hAnsi="Arial" w:cs="Arial"/>
          <w:sz w:val="16"/>
          <w:szCs w:val="16"/>
          <w:lang w:eastAsia="zh-CN"/>
        </w:rPr>
        <w:t>B11</w:t>
      </w:r>
      <w:r w:rsidRPr="006F624D">
        <w:rPr>
          <w:rFonts w:ascii="Arial" w:eastAsia="DengXian" w:hAnsi="Arial" w:cs="Arial"/>
          <w:sz w:val="16"/>
          <w:szCs w:val="16"/>
          <w:lang w:eastAsia="zh-CN"/>
        </w:rPr>
        <w:tab/>
        <w:t xml:space="preserve">B12  </w:t>
      </w:r>
      <w:r w:rsidRPr="006F624D">
        <w:rPr>
          <w:rFonts w:ascii="Arial" w:eastAsia="DengXian" w:hAnsi="Arial" w:cs="Arial"/>
          <w:spacing w:val="42"/>
          <w:sz w:val="16"/>
          <w:szCs w:val="16"/>
          <w:lang w:eastAsia="zh-CN"/>
        </w:rPr>
        <w:t xml:space="preserve"> </w:t>
      </w:r>
      <w:r w:rsidRPr="006F624D">
        <w:rPr>
          <w:rFonts w:ascii="Arial" w:eastAsia="DengXian" w:hAnsi="Arial" w:cs="Arial"/>
          <w:sz w:val="16"/>
          <w:szCs w:val="16"/>
          <w:lang w:eastAsia="zh-CN"/>
        </w:rPr>
        <w:t>B19</w:t>
      </w:r>
      <w:r w:rsidRPr="006F624D">
        <w:rPr>
          <w:rFonts w:ascii="Arial" w:eastAsia="DengXian" w:hAnsi="Arial" w:cs="Arial"/>
          <w:sz w:val="16"/>
          <w:szCs w:val="16"/>
          <w:lang w:eastAsia="zh-CN"/>
        </w:rPr>
        <w:tab/>
        <w:t>B20</w:t>
      </w:r>
      <w:r w:rsidRPr="006F624D">
        <w:rPr>
          <w:rFonts w:ascii="Arial" w:eastAsia="DengXian" w:hAnsi="Arial" w:cs="Arial"/>
          <w:sz w:val="16"/>
          <w:szCs w:val="16"/>
          <w:lang w:eastAsia="zh-CN"/>
        </w:rPr>
        <w:tab/>
        <w:t>B21</w:t>
      </w:r>
      <w:r w:rsidRPr="006F624D">
        <w:rPr>
          <w:rFonts w:ascii="Arial" w:eastAsia="DengXian" w:hAnsi="Arial" w:cs="Arial"/>
          <w:spacing w:val="44"/>
          <w:sz w:val="16"/>
          <w:szCs w:val="16"/>
          <w:lang w:eastAsia="zh-CN"/>
        </w:rPr>
        <w:t xml:space="preserve"> </w:t>
      </w:r>
      <w:r w:rsidRPr="006F624D">
        <w:rPr>
          <w:rFonts w:ascii="Arial" w:eastAsia="DengXian" w:hAnsi="Arial" w:cs="Arial"/>
          <w:sz w:val="16"/>
          <w:szCs w:val="16"/>
          <w:lang w:eastAsia="zh-CN"/>
        </w:rPr>
        <w:t>B24</w:t>
      </w:r>
      <w:r w:rsidRPr="006F624D">
        <w:rPr>
          <w:rFonts w:ascii="Arial" w:eastAsia="DengXian" w:hAnsi="Arial" w:cs="Arial"/>
          <w:sz w:val="16"/>
          <w:szCs w:val="16"/>
          <w:lang w:eastAsia="zh-CN"/>
        </w:rPr>
        <w:tab/>
        <w:t>B25</w:t>
      </w:r>
      <w:r w:rsidRPr="006F624D">
        <w:rPr>
          <w:rFonts w:ascii="Arial" w:eastAsia="DengXian" w:hAnsi="Arial" w:cs="Arial"/>
          <w:sz w:val="16"/>
          <w:szCs w:val="16"/>
          <w:lang w:eastAsia="zh-CN"/>
        </w:rPr>
        <w:tab/>
        <w:t>B26</w:t>
      </w:r>
      <w:r w:rsidRPr="006F624D">
        <w:rPr>
          <w:rFonts w:ascii="Arial" w:eastAsia="DengXian" w:hAnsi="Arial" w:cs="Arial"/>
          <w:sz w:val="16"/>
          <w:szCs w:val="16"/>
          <w:lang w:eastAsia="zh-CN"/>
        </w:rPr>
        <w:tab/>
        <w:t>B31</w:t>
      </w:r>
      <w:r w:rsidRPr="006F624D">
        <w:rPr>
          <w:rFonts w:ascii="Arial" w:eastAsia="DengXian" w:hAnsi="Arial" w:cs="Arial"/>
          <w:sz w:val="16"/>
          <w:szCs w:val="16"/>
          <w:lang w:eastAsia="zh-CN"/>
        </w:rPr>
        <w:tab/>
        <w:t>B32</w:t>
      </w:r>
      <w:r w:rsidRPr="006F624D">
        <w:rPr>
          <w:rFonts w:ascii="Arial" w:eastAsia="DengXian" w:hAnsi="Arial" w:cs="Arial"/>
          <w:sz w:val="16"/>
          <w:szCs w:val="16"/>
          <w:lang w:eastAsia="zh-CN"/>
        </w:rPr>
        <w:tab/>
        <w:t>B38</w:t>
      </w:r>
      <w:r w:rsidRPr="006F624D">
        <w:rPr>
          <w:rFonts w:ascii="Arial" w:eastAsia="DengXian" w:hAnsi="Arial" w:cs="Arial"/>
          <w:sz w:val="16"/>
          <w:szCs w:val="16"/>
          <w:lang w:eastAsia="zh-CN"/>
        </w:rPr>
        <w:tab/>
        <w:t>B39</w:t>
      </w:r>
    </w:p>
    <w:p w14:paraId="4F8793EA" w14:textId="77777777" w:rsidR="006F624D" w:rsidRPr="006F624D" w:rsidRDefault="006F624D" w:rsidP="006F624D">
      <w:pPr>
        <w:widowControl w:val="0"/>
        <w:kinsoku w:val="0"/>
        <w:overflowPunct w:val="0"/>
        <w:autoSpaceDE w:val="0"/>
        <w:autoSpaceDN w:val="0"/>
        <w:adjustRightInd w:val="0"/>
        <w:spacing w:before="4" w:after="0" w:line="240" w:lineRule="auto"/>
        <w:rPr>
          <w:rFonts w:ascii="Arial" w:eastAsia="DengXian" w:hAnsi="Arial" w:cs="Arial"/>
          <w:sz w:val="9"/>
          <w:szCs w:val="9"/>
          <w:lang w:eastAsia="zh-CN"/>
        </w:rPr>
      </w:pPr>
    </w:p>
    <w:tbl>
      <w:tblPr>
        <w:tblW w:w="0" w:type="auto"/>
        <w:tblInd w:w="692" w:type="dxa"/>
        <w:tblLayout w:type="fixed"/>
        <w:tblCellMar>
          <w:left w:w="0" w:type="dxa"/>
          <w:right w:w="0" w:type="dxa"/>
        </w:tblCellMar>
        <w:tblLook w:val="0000" w:firstRow="0" w:lastRow="0" w:firstColumn="0" w:lastColumn="0" w:noHBand="0" w:noVBand="0"/>
      </w:tblPr>
      <w:tblGrid>
        <w:gridCol w:w="866"/>
        <w:gridCol w:w="1006"/>
        <w:gridCol w:w="813"/>
        <w:gridCol w:w="920"/>
        <w:gridCol w:w="711"/>
        <w:gridCol w:w="1280"/>
        <w:gridCol w:w="1064"/>
        <w:gridCol w:w="760"/>
        <w:gridCol w:w="1059"/>
      </w:tblGrid>
      <w:tr w:rsidR="006F624D" w:rsidRPr="006F624D" w14:paraId="5E1F0735" w14:textId="77777777" w:rsidTr="00F31F09">
        <w:trPr>
          <w:trHeight w:val="710"/>
        </w:trPr>
        <w:tc>
          <w:tcPr>
            <w:tcW w:w="866" w:type="dxa"/>
            <w:tcBorders>
              <w:top w:val="single" w:sz="12" w:space="0" w:color="000000"/>
              <w:left w:val="single" w:sz="12" w:space="0" w:color="000000"/>
              <w:bottom w:val="single" w:sz="12" w:space="0" w:color="000000"/>
              <w:right w:val="single" w:sz="12" w:space="0" w:color="000000"/>
            </w:tcBorders>
          </w:tcPr>
          <w:p w14:paraId="1F424795" w14:textId="77777777" w:rsidR="006F624D" w:rsidRPr="006F624D" w:rsidRDefault="006F624D" w:rsidP="006F624D">
            <w:pPr>
              <w:widowControl w:val="0"/>
              <w:kinsoku w:val="0"/>
              <w:overflowPunct w:val="0"/>
              <w:autoSpaceDE w:val="0"/>
              <w:autoSpaceDN w:val="0"/>
              <w:adjustRightInd w:val="0"/>
              <w:spacing w:before="7" w:after="0" w:line="240" w:lineRule="auto"/>
              <w:rPr>
                <w:rFonts w:ascii="Arial" w:eastAsia="DengXian" w:hAnsi="Arial" w:cs="Arial"/>
                <w:lang w:eastAsia="zh-CN"/>
              </w:rPr>
            </w:pPr>
          </w:p>
          <w:p w14:paraId="4CC0F539"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sz w:val="16"/>
                <w:szCs w:val="16"/>
                <w:lang w:eastAsia="zh-CN"/>
              </w:rPr>
            </w:pPr>
            <w:r w:rsidRPr="006F624D">
              <w:rPr>
                <w:rFonts w:ascii="Arial" w:eastAsia="DengXian" w:hAnsi="Arial" w:cs="Arial"/>
                <w:sz w:val="16"/>
                <w:szCs w:val="16"/>
                <w:lang w:eastAsia="zh-CN"/>
              </w:rPr>
              <w:t>AID12</w:t>
            </w:r>
          </w:p>
        </w:tc>
        <w:tc>
          <w:tcPr>
            <w:tcW w:w="1006" w:type="dxa"/>
            <w:tcBorders>
              <w:top w:val="single" w:sz="12" w:space="0" w:color="000000"/>
              <w:left w:val="single" w:sz="12" w:space="0" w:color="000000"/>
              <w:bottom w:val="single" w:sz="12" w:space="0" w:color="000000"/>
              <w:right w:val="single" w:sz="12" w:space="0" w:color="000000"/>
            </w:tcBorders>
          </w:tcPr>
          <w:p w14:paraId="218C5A3C" w14:textId="77777777" w:rsidR="006F624D" w:rsidRPr="006F624D" w:rsidRDefault="006F624D" w:rsidP="006F624D">
            <w:pPr>
              <w:widowControl w:val="0"/>
              <w:kinsoku w:val="0"/>
              <w:overflowPunct w:val="0"/>
              <w:autoSpaceDE w:val="0"/>
              <w:autoSpaceDN w:val="0"/>
              <w:adjustRightInd w:val="0"/>
              <w:spacing w:before="8" w:after="0" w:line="240" w:lineRule="auto"/>
              <w:rPr>
                <w:rFonts w:ascii="Arial" w:eastAsia="DengXian" w:hAnsi="Arial" w:cs="Arial"/>
                <w:sz w:val="15"/>
                <w:szCs w:val="15"/>
                <w:lang w:eastAsia="zh-CN"/>
              </w:rPr>
            </w:pPr>
          </w:p>
          <w:p w14:paraId="206E7110" w14:textId="77777777" w:rsidR="006F624D" w:rsidRPr="006F624D" w:rsidRDefault="006F624D" w:rsidP="006F624D">
            <w:pPr>
              <w:widowControl w:val="0"/>
              <w:kinsoku w:val="0"/>
              <w:overflowPunct w:val="0"/>
              <w:autoSpaceDE w:val="0"/>
              <w:autoSpaceDN w:val="0"/>
              <w:adjustRightInd w:val="0"/>
              <w:spacing w:after="0" w:line="172" w:lineRule="exact"/>
              <w:ind w:right="107"/>
              <w:jc w:val="center"/>
              <w:rPr>
                <w:rFonts w:ascii="Arial" w:eastAsia="DengXian" w:hAnsi="Arial" w:cs="Arial"/>
                <w:sz w:val="16"/>
                <w:szCs w:val="16"/>
                <w:lang w:eastAsia="zh-CN"/>
              </w:rPr>
            </w:pPr>
            <w:r w:rsidRPr="006F624D">
              <w:rPr>
                <w:rFonts w:ascii="Arial" w:eastAsia="DengXian" w:hAnsi="Arial" w:cs="Arial"/>
                <w:sz w:val="16"/>
                <w:szCs w:val="16"/>
                <w:lang w:eastAsia="zh-CN"/>
              </w:rPr>
              <w:t>RU</w:t>
            </w:r>
          </w:p>
          <w:p w14:paraId="47F42E4E" w14:textId="77777777" w:rsidR="006F624D" w:rsidRPr="006F624D" w:rsidRDefault="006F624D" w:rsidP="006F624D">
            <w:pPr>
              <w:widowControl w:val="0"/>
              <w:kinsoku w:val="0"/>
              <w:overflowPunct w:val="0"/>
              <w:autoSpaceDE w:val="0"/>
              <w:autoSpaceDN w:val="0"/>
              <w:adjustRightInd w:val="0"/>
              <w:spacing w:after="0" w:line="172" w:lineRule="exact"/>
              <w:ind w:right="108"/>
              <w:jc w:val="center"/>
              <w:rPr>
                <w:rFonts w:ascii="Arial" w:eastAsia="DengXian" w:hAnsi="Arial" w:cs="Arial"/>
                <w:sz w:val="16"/>
                <w:szCs w:val="16"/>
                <w:lang w:eastAsia="zh-CN"/>
              </w:rPr>
            </w:pPr>
            <w:r w:rsidRPr="006F624D">
              <w:rPr>
                <w:rFonts w:ascii="Arial" w:eastAsia="DengXian" w:hAnsi="Arial" w:cs="Arial"/>
                <w:sz w:val="16"/>
                <w:szCs w:val="16"/>
                <w:lang w:eastAsia="zh-CN"/>
              </w:rPr>
              <w:t>Allocation</w:t>
            </w:r>
          </w:p>
        </w:tc>
        <w:tc>
          <w:tcPr>
            <w:tcW w:w="813" w:type="dxa"/>
            <w:tcBorders>
              <w:top w:val="single" w:sz="12" w:space="0" w:color="000000"/>
              <w:left w:val="single" w:sz="12" w:space="0" w:color="000000"/>
              <w:bottom w:val="single" w:sz="12" w:space="0" w:color="000000"/>
              <w:right w:val="single" w:sz="12" w:space="0" w:color="000000"/>
            </w:tcBorders>
          </w:tcPr>
          <w:p w14:paraId="7DA148B7" w14:textId="77777777" w:rsidR="006F624D" w:rsidRPr="006F624D" w:rsidRDefault="006F624D" w:rsidP="006F624D">
            <w:pPr>
              <w:widowControl w:val="0"/>
              <w:kinsoku w:val="0"/>
              <w:overflowPunct w:val="0"/>
              <w:autoSpaceDE w:val="0"/>
              <w:autoSpaceDN w:val="0"/>
              <w:adjustRightInd w:val="0"/>
              <w:spacing w:before="100" w:after="0" w:line="172" w:lineRule="exact"/>
              <w:ind w:right="104"/>
              <w:jc w:val="center"/>
              <w:rPr>
                <w:rFonts w:ascii="Arial" w:eastAsia="DengXian" w:hAnsi="Arial" w:cs="Arial"/>
                <w:w w:val="95"/>
                <w:sz w:val="16"/>
                <w:szCs w:val="16"/>
                <w:lang w:eastAsia="zh-CN"/>
              </w:rPr>
            </w:pPr>
            <w:r w:rsidRPr="006F624D">
              <w:rPr>
                <w:rFonts w:ascii="Arial" w:eastAsia="DengXian" w:hAnsi="Arial" w:cs="Arial"/>
                <w:w w:val="95"/>
                <w:sz w:val="16"/>
                <w:szCs w:val="16"/>
                <w:lang w:eastAsia="zh-CN"/>
              </w:rPr>
              <w:t>UL</w:t>
            </w:r>
            <w:r w:rsidRPr="006F624D">
              <w:rPr>
                <w:rFonts w:ascii="Arial" w:eastAsia="DengXian" w:hAnsi="Arial" w:cs="Arial"/>
                <w:spacing w:val="-13"/>
                <w:w w:val="95"/>
                <w:sz w:val="16"/>
                <w:szCs w:val="16"/>
                <w:lang w:eastAsia="zh-CN"/>
              </w:rPr>
              <w:t xml:space="preserve"> </w:t>
            </w:r>
            <w:r w:rsidRPr="006F624D">
              <w:rPr>
                <w:rFonts w:ascii="Arial" w:eastAsia="DengXian" w:hAnsi="Arial" w:cs="Arial"/>
                <w:w w:val="95"/>
                <w:sz w:val="16"/>
                <w:szCs w:val="16"/>
                <w:lang w:eastAsia="zh-CN"/>
              </w:rPr>
              <w:t>FEC</w:t>
            </w:r>
          </w:p>
          <w:p w14:paraId="2F6F8147" w14:textId="77777777" w:rsidR="006F624D" w:rsidRPr="006F624D" w:rsidRDefault="006F624D" w:rsidP="006F624D">
            <w:pPr>
              <w:widowControl w:val="0"/>
              <w:kinsoku w:val="0"/>
              <w:overflowPunct w:val="0"/>
              <w:autoSpaceDE w:val="0"/>
              <w:autoSpaceDN w:val="0"/>
              <w:adjustRightInd w:val="0"/>
              <w:spacing w:before="8" w:after="0" w:line="208" w:lineRule="auto"/>
              <w:ind w:right="82"/>
              <w:jc w:val="center"/>
              <w:rPr>
                <w:rFonts w:ascii="Arial" w:eastAsia="DengXian" w:hAnsi="Arial" w:cs="Arial"/>
                <w:sz w:val="16"/>
                <w:szCs w:val="16"/>
                <w:lang w:eastAsia="zh-CN"/>
              </w:rPr>
            </w:pPr>
            <w:r w:rsidRPr="006F624D">
              <w:rPr>
                <w:rFonts w:ascii="Arial" w:eastAsia="DengXian" w:hAnsi="Arial" w:cs="Arial"/>
                <w:spacing w:val="-1"/>
                <w:sz w:val="16"/>
                <w:szCs w:val="16"/>
                <w:lang w:eastAsia="zh-CN"/>
              </w:rPr>
              <w:t>Coding</w:t>
            </w:r>
            <w:r w:rsidRPr="006F624D">
              <w:rPr>
                <w:rFonts w:ascii="Arial" w:eastAsia="DengXian" w:hAnsi="Arial" w:cs="Arial"/>
                <w:spacing w:val="-42"/>
                <w:sz w:val="16"/>
                <w:szCs w:val="16"/>
                <w:lang w:eastAsia="zh-CN"/>
              </w:rPr>
              <w:t xml:space="preserve"> </w:t>
            </w:r>
            <w:r w:rsidRPr="006F624D">
              <w:rPr>
                <w:rFonts w:ascii="Arial" w:eastAsia="DengXian" w:hAnsi="Arial" w:cs="Arial"/>
                <w:sz w:val="16"/>
                <w:szCs w:val="16"/>
                <w:lang w:eastAsia="zh-CN"/>
              </w:rPr>
              <w:t>Type</w:t>
            </w:r>
          </w:p>
        </w:tc>
        <w:tc>
          <w:tcPr>
            <w:tcW w:w="920" w:type="dxa"/>
            <w:tcBorders>
              <w:top w:val="single" w:sz="12" w:space="0" w:color="000000"/>
              <w:left w:val="single" w:sz="12" w:space="0" w:color="000000"/>
              <w:bottom w:val="single" w:sz="12" w:space="0" w:color="000000"/>
              <w:right w:val="single" w:sz="12" w:space="0" w:color="000000"/>
            </w:tcBorders>
          </w:tcPr>
          <w:p w14:paraId="63BF50BD" w14:textId="77777777" w:rsidR="006F624D" w:rsidRPr="006F624D" w:rsidRDefault="006F624D" w:rsidP="006F624D">
            <w:pPr>
              <w:widowControl w:val="0"/>
              <w:kinsoku w:val="0"/>
              <w:overflowPunct w:val="0"/>
              <w:autoSpaceDE w:val="0"/>
              <w:autoSpaceDN w:val="0"/>
              <w:adjustRightInd w:val="0"/>
              <w:spacing w:before="5" w:after="0" w:line="240" w:lineRule="auto"/>
              <w:rPr>
                <w:rFonts w:ascii="Arial" w:eastAsia="DengXian" w:hAnsi="Arial" w:cs="Arial"/>
                <w:sz w:val="17"/>
                <w:szCs w:val="17"/>
                <w:lang w:eastAsia="zh-CN"/>
              </w:rPr>
            </w:pPr>
          </w:p>
          <w:p w14:paraId="3D895B98" w14:textId="77777777" w:rsidR="006F624D" w:rsidRPr="006F624D" w:rsidRDefault="006F624D" w:rsidP="006F624D">
            <w:pPr>
              <w:widowControl w:val="0"/>
              <w:kinsoku w:val="0"/>
              <w:overflowPunct w:val="0"/>
              <w:autoSpaceDE w:val="0"/>
              <w:autoSpaceDN w:val="0"/>
              <w:adjustRightInd w:val="0"/>
              <w:spacing w:after="0" w:line="208" w:lineRule="auto"/>
              <w:ind w:right="110"/>
              <w:rPr>
                <w:rFonts w:ascii="Arial" w:eastAsia="DengXian" w:hAnsi="Arial" w:cs="Arial"/>
                <w:sz w:val="16"/>
                <w:szCs w:val="16"/>
                <w:lang w:eastAsia="zh-CN"/>
              </w:rPr>
            </w:pPr>
            <w:r w:rsidRPr="006F624D">
              <w:rPr>
                <w:rFonts w:ascii="Arial" w:eastAsia="DengXian" w:hAnsi="Arial" w:cs="Arial"/>
                <w:spacing w:val="-2"/>
                <w:sz w:val="16"/>
                <w:szCs w:val="16"/>
                <w:lang w:eastAsia="zh-CN"/>
              </w:rPr>
              <w:t>UL EHT-</w:t>
            </w:r>
            <w:r w:rsidRPr="006F624D">
              <w:rPr>
                <w:rFonts w:ascii="Arial" w:eastAsia="DengXian" w:hAnsi="Arial" w:cs="Arial"/>
                <w:spacing w:val="-42"/>
                <w:sz w:val="16"/>
                <w:szCs w:val="16"/>
                <w:lang w:eastAsia="zh-CN"/>
              </w:rPr>
              <w:t xml:space="preserve"> </w:t>
            </w:r>
            <w:r w:rsidRPr="006F624D">
              <w:rPr>
                <w:rFonts w:ascii="Arial" w:eastAsia="DengXian" w:hAnsi="Arial" w:cs="Arial"/>
                <w:sz w:val="16"/>
                <w:szCs w:val="16"/>
                <w:lang w:eastAsia="zh-CN"/>
              </w:rPr>
              <w:t>MCS</w:t>
            </w:r>
          </w:p>
        </w:tc>
        <w:tc>
          <w:tcPr>
            <w:tcW w:w="711" w:type="dxa"/>
            <w:tcBorders>
              <w:top w:val="single" w:sz="12" w:space="0" w:color="000000"/>
              <w:left w:val="single" w:sz="12" w:space="0" w:color="000000"/>
              <w:bottom w:val="single" w:sz="12" w:space="0" w:color="000000"/>
              <w:right w:val="single" w:sz="12" w:space="0" w:color="000000"/>
            </w:tcBorders>
          </w:tcPr>
          <w:p w14:paraId="598BB680" w14:textId="77777777" w:rsidR="006F624D" w:rsidRPr="006F624D" w:rsidRDefault="006F624D" w:rsidP="006F624D">
            <w:pPr>
              <w:widowControl w:val="0"/>
              <w:kinsoku w:val="0"/>
              <w:overflowPunct w:val="0"/>
              <w:autoSpaceDE w:val="0"/>
              <w:autoSpaceDN w:val="0"/>
              <w:adjustRightInd w:val="0"/>
              <w:spacing w:before="5" w:after="0" w:line="240" w:lineRule="auto"/>
              <w:rPr>
                <w:rFonts w:ascii="Arial" w:eastAsia="DengXian" w:hAnsi="Arial" w:cs="Arial"/>
                <w:sz w:val="17"/>
                <w:szCs w:val="17"/>
                <w:lang w:eastAsia="zh-CN"/>
              </w:rPr>
            </w:pPr>
          </w:p>
          <w:p w14:paraId="5FE535FF" w14:textId="77777777" w:rsidR="006F624D" w:rsidRPr="006F624D" w:rsidRDefault="006F624D" w:rsidP="006F624D">
            <w:pPr>
              <w:widowControl w:val="0"/>
              <w:kinsoku w:val="0"/>
              <w:overflowPunct w:val="0"/>
              <w:autoSpaceDE w:val="0"/>
              <w:autoSpaceDN w:val="0"/>
              <w:adjustRightInd w:val="0"/>
              <w:spacing w:after="0" w:line="208" w:lineRule="auto"/>
              <w:ind w:right="93"/>
              <w:rPr>
                <w:rFonts w:ascii="Arial" w:eastAsia="DengXian" w:hAnsi="Arial" w:cs="Arial"/>
                <w:sz w:val="16"/>
                <w:szCs w:val="16"/>
                <w:lang w:eastAsia="zh-CN"/>
              </w:rPr>
            </w:pPr>
            <w:proofErr w:type="spellStart"/>
            <w:r w:rsidRPr="006F624D">
              <w:rPr>
                <w:rFonts w:ascii="Arial" w:eastAsia="DengXian" w:hAnsi="Arial" w:cs="Arial"/>
                <w:sz w:val="16"/>
                <w:szCs w:val="16"/>
                <w:lang w:eastAsia="zh-CN"/>
              </w:rPr>
              <w:t>Reser</w:t>
            </w:r>
            <w:proofErr w:type="spellEnd"/>
            <w:r w:rsidRPr="006F624D">
              <w:rPr>
                <w:rFonts w:ascii="Arial" w:eastAsia="DengXian" w:hAnsi="Arial" w:cs="Arial"/>
                <w:spacing w:val="-42"/>
                <w:sz w:val="16"/>
                <w:szCs w:val="16"/>
                <w:lang w:eastAsia="zh-CN"/>
              </w:rPr>
              <w:t xml:space="preserve"> </w:t>
            </w:r>
            <w:proofErr w:type="spellStart"/>
            <w:r w:rsidRPr="006F624D">
              <w:rPr>
                <w:rFonts w:ascii="Arial" w:eastAsia="DengXian" w:hAnsi="Arial" w:cs="Arial"/>
                <w:sz w:val="16"/>
                <w:szCs w:val="16"/>
                <w:lang w:eastAsia="zh-CN"/>
              </w:rPr>
              <w:t>ved</w:t>
            </w:r>
            <w:proofErr w:type="spellEnd"/>
          </w:p>
        </w:tc>
        <w:tc>
          <w:tcPr>
            <w:tcW w:w="1280" w:type="dxa"/>
            <w:tcBorders>
              <w:top w:val="single" w:sz="12" w:space="0" w:color="000000"/>
              <w:left w:val="single" w:sz="12" w:space="0" w:color="000000"/>
              <w:bottom w:val="single" w:sz="12" w:space="0" w:color="000000"/>
              <w:right w:val="single" w:sz="12" w:space="0" w:color="000000"/>
            </w:tcBorders>
          </w:tcPr>
          <w:p w14:paraId="77556E3F" w14:textId="77777777" w:rsidR="006F624D" w:rsidRPr="006F624D" w:rsidRDefault="006F624D" w:rsidP="006F624D">
            <w:pPr>
              <w:widowControl w:val="0"/>
              <w:kinsoku w:val="0"/>
              <w:overflowPunct w:val="0"/>
              <w:autoSpaceDE w:val="0"/>
              <w:autoSpaceDN w:val="0"/>
              <w:adjustRightInd w:val="0"/>
              <w:spacing w:before="120" w:after="0" w:line="208" w:lineRule="auto"/>
              <w:ind w:right="110"/>
              <w:jc w:val="center"/>
              <w:rPr>
                <w:rFonts w:ascii="Arial" w:eastAsia="DengXian" w:hAnsi="Arial" w:cs="Arial"/>
                <w:sz w:val="16"/>
                <w:szCs w:val="16"/>
                <w:lang w:eastAsia="zh-CN"/>
              </w:rPr>
            </w:pPr>
            <w:r w:rsidRPr="006F624D">
              <w:rPr>
                <w:rFonts w:ascii="Arial" w:eastAsia="DengXian" w:hAnsi="Arial" w:cs="Arial"/>
                <w:spacing w:val="-1"/>
                <w:sz w:val="16"/>
                <w:szCs w:val="16"/>
                <w:lang w:eastAsia="zh-CN"/>
              </w:rPr>
              <w:t>SS Allocation/</w:t>
            </w:r>
            <w:r w:rsidRPr="006F624D">
              <w:rPr>
                <w:rFonts w:ascii="Arial" w:eastAsia="DengXian" w:hAnsi="Arial" w:cs="Arial"/>
                <w:spacing w:val="-42"/>
                <w:sz w:val="16"/>
                <w:szCs w:val="16"/>
                <w:lang w:eastAsia="zh-CN"/>
              </w:rPr>
              <w:t xml:space="preserve"> </w:t>
            </w:r>
            <w:r w:rsidRPr="006F624D">
              <w:rPr>
                <w:rFonts w:ascii="Arial" w:eastAsia="DengXian" w:hAnsi="Arial" w:cs="Arial"/>
                <w:sz w:val="16"/>
                <w:szCs w:val="16"/>
                <w:lang w:eastAsia="zh-CN"/>
              </w:rPr>
              <w:t>RA-RU</w:t>
            </w:r>
          </w:p>
          <w:p w14:paraId="23735555" w14:textId="77777777" w:rsidR="006F624D" w:rsidRPr="006F624D" w:rsidRDefault="006F624D" w:rsidP="006F624D">
            <w:pPr>
              <w:widowControl w:val="0"/>
              <w:kinsoku w:val="0"/>
              <w:overflowPunct w:val="0"/>
              <w:autoSpaceDE w:val="0"/>
              <w:autoSpaceDN w:val="0"/>
              <w:adjustRightInd w:val="0"/>
              <w:spacing w:after="0" w:line="165" w:lineRule="exact"/>
              <w:ind w:right="110"/>
              <w:jc w:val="center"/>
              <w:rPr>
                <w:rFonts w:ascii="Arial" w:eastAsia="DengXian" w:hAnsi="Arial" w:cs="Arial"/>
                <w:sz w:val="16"/>
                <w:szCs w:val="16"/>
                <w:lang w:eastAsia="zh-CN"/>
              </w:rPr>
            </w:pPr>
            <w:r w:rsidRPr="006F624D">
              <w:rPr>
                <w:rFonts w:ascii="Arial" w:eastAsia="DengXian" w:hAnsi="Arial" w:cs="Arial"/>
                <w:sz w:val="16"/>
                <w:szCs w:val="16"/>
                <w:lang w:eastAsia="zh-CN"/>
              </w:rPr>
              <w:t>Information</w:t>
            </w:r>
          </w:p>
        </w:tc>
        <w:tc>
          <w:tcPr>
            <w:tcW w:w="1064" w:type="dxa"/>
            <w:tcBorders>
              <w:top w:val="single" w:sz="12" w:space="0" w:color="000000"/>
              <w:left w:val="single" w:sz="12" w:space="0" w:color="000000"/>
              <w:bottom w:val="single" w:sz="12" w:space="0" w:color="000000"/>
              <w:right w:val="single" w:sz="12" w:space="0" w:color="000000"/>
            </w:tcBorders>
          </w:tcPr>
          <w:p w14:paraId="1A9D6DD4" w14:textId="77777777" w:rsidR="006F624D" w:rsidRPr="006F624D" w:rsidRDefault="006F624D" w:rsidP="006F624D">
            <w:pPr>
              <w:widowControl w:val="0"/>
              <w:kinsoku w:val="0"/>
              <w:overflowPunct w:val="0"/>
              <w:autoSpaceDE w:val="0"/>
              <w:autoSpaceDN w:val="0"/>
              <w:adjustRightInd w:val="0"/>
              <w:spacing w:before="120" w:after="0" w:line="208" w:lineRule="auto"/>
              <w:ind w:right="153"/>
              <w:jc w:val="center"/>
              <w:rPr>
                <w:rFonts w:ascii="Arial" w:eastAsia="DengXian" w:hAnsi="Arial" w:cs="Arial"/>
                <w:sz w:val="16"/>
                <w:szCs w:val="16"/>
                <w:lang w:eastAsia="zh-CN"/>
              </w:rPr>
            </w:pPr>
            <w:r w:rsidRPr="006F624D">
              <w:rPr>
                <w:rFonts w:ascii="Arial" w:eastAsia="DengXian" w:hAnsi="Arial" w:cs="Arial"/>
                <w:spacing w:val="-4"/>
                <w:sz w:val="16"/>
                <w:szCs w:val="16"/>
                <w:lang w:eastAsia="zh-CN"/>
              </w:rPr>
              <w:t>UL Target</w:t>
            </w:r>
            <w:r w:rsidRPr="006F624D">
              <w:rPr>
                <w:rFonts w:ascii="Arial" w:eastAsia="DengXian" w:hAnsi="Arial" w:cs="Arial"/>
                <w:spacing w:val="-41"/>
                <w:sz w:val="16"/>
                <w:szCs w:val="16"/>
                <w:lang w:eastAsia="zh-CN"/>
              </w:rPr>
              <w:t xml:space="preserve"> </w:t>
            </w:r>
            <w:r w:rsidRPr="006F624D">
              <w:rPr>
                <w:rFonts w:ascii="Arial" w:eastAsia="DengXian" w:hAnsi="Arial" w:cs="Arial"/>
                <w:sz w:val="16"/>
                <w:szCs w:val="16"/>
                <w:lang w:eastAsia="zh-CN"/>
              </w:rPr>
              <w:t>Receive</w:t>
            </w:r>
            <w:r w:rsidRPr="006F624D">
              <w:rPr>
                <w:rFonts w:ascii="Arial" w:eastAsia="DengXian" w:hAnsi="Arial" w:cs="Arial"/>
                <w:spacing w:val="1"/>
                <w:sz w:val="16"/>
                <w:szCs w:val="16"/>
                <w:lang w:eastAsia="zh-CN"/>
              </w:rPr>
              <w:t xml:space="preserve"> </w:t>
            </w:r>
            <w:r w:rsidRPr="006F624D">
              <w:rPr>
                <w:rFonts w:ascii="Arial" w:eastAsia="DengXian" w:hAnsi="Arial" w:cs="Arial"/>
                <w:sz w:val="16"/>
                <w:szCs w:val="16"/>
                <w:lang w:eastAsia="zh-CN"/>
              </w:rPr>
              <w:t>Power</w:t>
            </w:r>
          </w:p>
        </w:tc>
        <w:tc>
          <w:tcPr>
            <w:tcW w:w="760" w:type="dxa"/>
            <w:tcBorders>
              <w:top w:val="single" w:sz="12" w:space="0" w:color="000000"/>
              <w:left w:val="single" w:sz="12" w:space="0" w:color="000000"/>
              <w:bottom w:val="single" w:sz="12" w:space="0" w:color="000000"/>
              <w:right w:val="single" w:sz="12" w:space="0" w:color="000000"/>
            </w:tcBorders>
          </w:tcPr>
          <w:p w14:paraId="248B3097" w14:textId="77777777" w:rsidR="006F624D" w:rsidRPr="006F624D" w:rsidRDefault="006F624D" w:rsidP="006F624D">
            <w:pPr>
              <w:widowControl w:val="0"/>
              <w:kinsoku w:val="0"/>
              <w:overflowPunct w:val="0"/>
              <w:autoSpaceDE w:val="0"/>
              <w:autoSpaceDN w:val="0"/>
              <w:adjustRightInd w:val="0"/>
              <w:spacing w:before="7" w:after="0" w:line="240" w:lineRule="auto"/>
              <w:rPr>
                <w:rFonts w:ascii="Arial" w:eastAsia="DengXian" w:hAnsi="Arial" w:cs="Arial"/>
                <w:lang w:eastAsia="zh-CN"/>
              </w:rPr>
            </w:pPr>
          </w:p>
          <w:p w14:paraId="0AD3CAC7"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sz w:val="16"/>
                <w:szCs w:val="16"/>
                <w:lang w:eastAsia="zh-CN"/>
              </w:rPr>
            </w:pPr>
            <w:r w:rsidRPr="006F624D">
              <w:rPr>
                <w:rFonts w:ascii="Arial" w:eastAsia="DengXian" w:hAnsi="Arial" w:cs="Arial"/>
                <w:sz w:val="16"/>
                <w:szCs w:val="16"/>
                <w:lang w:eastAsia="zh-CN"/>
              </w:rPr>
              <w:t>PS160</w:t>
            </w:r>
          </w:p>
        </w:tc>
        <w:tc>
          <w:tcPr>
            <w:tcW w:w="1059" w:type="dxa"/>
            <w:tcBorders>
              <w:top w:val="single" w:sz="12" w:space="0" w:color="000000"/>
              <w:left w:val="single" w:sz="12" w:space="0" w:color="000000"/>
              <w:bottom w:val="single" w:sz="12" w:space="0" w:color="000000"/>
              <w:right w:val="single" w:sz="12" w:space="0" w:color="000000"/>
            </w:tcBorders>
          </w:tcPr>
          <w:p w14:paraId="7A16F76D" w14:textId="77777777" w:rsidR="006F624D" w:rsidRPr="006F624D" w:rsidRDefault="006F624D" w:rsidP="006F624D">
            <w:pPr>
              <w:widowControl w:val="0"/>
              <w:kinsoku w:val="0"/>
              <w:overflowPunct w:val="0"/>
              <w:autoSpaceDE w:val="0"/>
              <w:autoSpaceDN w:val="0"/>
              <w:adjustRightInd w:val="0"/>
              <w:spacing w:before="120" w:after="0" w:line="208" w:lineRule="auto"/>
              <w:ind w:right="105"/>
              <w:jc w:val="center"/>
              <w:rPr>
                <w:rFonts w:ascii="Arial" w:eastAsia="DengXian" w:hAnsi="Arial" w:cs="Arial"/>
                <w:sz w:val="16"/>
                <w:szCs w:val="16"/>
                <w:lang w:eastAsia="zh-CN"/>
              </w:rPr>
            </w:pPr>
            <w:r w:rsidRPr="006F624D">
              <w:rPr>
                <w:rFonts w:ascii="Arial" w:eastAsia="DengXian" w:hAnsi="Arial" w:cs="Arial"/>
                <w:sz w:val="16"/>
                <w:szCs w:val="16"/>
                <w:lang w:eastAsia="zh-CN"/>
              </w:rPr>
              <w:t>Trigger</w:t>
            </w:r>
            <w:r w:rsidRPr="006F624D">
              <w:rPr>
                <w:rFonts w:ascii="Arial" w:eastAsia="DengXian" w:hAnsi="Arial" w:cs="Arial"/>
                <w:spacing w:val="1"/>
                <w:sz w:val="16"/>
                <w:szCs w:val="16"/>
                <w:lang w:eastAsia="zh-CN"/>
              </w:rPr>
              <w:t xml:space="preserve"> </w:t>
            </w:r>
            <w:r w:rsidRPr="006F624D">
              <w:rPr>
                <w:rFonts w:ascii="Arial" w:eastAsia="DengXian" w:hAnsi="Arial" w:cs="Arial"/>
                <w:spacing w:val="-1"/>
                <w:sz w:val="16"/>
                <w:szCs w:val="16"/>
                <w:lang w:eastAsia="zh-CN"/>
              </w:rPr>
              <w:t>Dependent</w:t>
            </w:r>
            <w:r w:rsidRPr="006F624D">
              <w:rPr>
                <w:rFonts w:ascii="Arial" w:eastAsia="DengXian" w:hAnsi="Arial" w:cs="Arial"/>
                <w:spacing w:val="-42"/>
                <w:sz w:val="16"/>
                <w:szCs w:val="16"/>
                <w:lang w:eastAsia="zh-CN"/>
              </w:rPr>
              <w:t xml:space="preserve"> </w:t>
            </w:r>
            <w:r w:rsidRPr="006F624D">
              <w:rPr>
                <w:rFonts w:ascii="Arial" w:eastAsia="DengXian" w:hAnsi="Arial" w:cs="Arial"/>
                <w:sz w:val="16"/>
                <w:szCs w:val="16"/>
                <w:lang w:eastAsia="zh-CN"/>
              </w:rPr>
              <w:t>User</w:t>
            </w:r>
            <w:r w:rsidRPr="006F624D">
              <w:rPr>
                <w:rFonts w:ascii="Arial" w:eastAsia="DengXian" w:hAnsi="Arial" w:cs="Arial"/>
                <w:spacing w:val="-2"/>
                <w:sz w:val="16"/>
                <w:szCs w:val="16"/>
                <w:lang w:eastAsia="zh-CN"/>
              </w:rPr>
              <w:t xml:space="preserve"> </w:t>
            </w:r>
            <w:r w:rsidRPr="006F624D">
              <w:rPr>
                <w:rFonts w:ascii="Arial" w:eastAsia="DengXian" w:hAnsi="Arial" w:cs="Arial"/>
                <w:sz w:val="16"/>
                <w:szCs w:val="16"/>
                <w:lang w:eastAsia="zh-CN"/>
              </w:rPr>
              <w:t>Info</w:t>
            </w:r>
          </w:p>
        </w:tc>
      </w:tr>
    </w:tbl>
    <w:p w14:paraId="67646AC5" w14:textId="77777777" w:rsidR="006F624D" w:rsidRPr="006F624D" w:rsidRDefault="006F624D" w:rsidP="006F624D">
      <w:pPr>
        <w:widowControl w:val="0"/>
        <w:tabs>
          <w:tab w:val="left" w:pos="1017"/>
          <w:tab w:val="left" w:pos="1999"/>
          <w:tab w:val="left" w:pos="2908"/>
          <w:tab w:val="left" w:pos="3776"/>
          <w:tab w:val="left" w:pos="4592"/>
          <w:tab w:val="left" w:pos="5587"/>
          <w:tab w:val="left" w:pos="6759"/>
          <w:tab w:val="left" w:pos="7672"/>
          <w:tab w:val="left" w:pos="8347"/>
        </w:tabs>
        <w:kinsoku w:val="0"/>
        <w:overflowPunct w:val="0"/>
        <w:autoSpaceDE w:val="0"/>
        <w:autoSpaceDN w:val="0"/>
        <w:adjustRightInd w:val="0"/>
        <w:spacing w:before="98" w:after="0" w:line="240" w:lineRule="auto"/>
        <w:rPr>
          <w:rFonts w:ascii="Arial" w:eastAsia="DengXian" w:hAnsi="Arial" w:cs="Arial"/>
          <w:sz w:val="16"/>
          <w:szCs w:val="16"/>
          <w:lang w:eastAsia="zh-CN"/>
        </w:rPr>
      </w:pPr>
      <w:r w:rsidRPr="006F624D">
        <w:rPr>
          <w:rFonts w:ascii="Arial" w:eastAsia="DengXian" w:hAnsi="Arial" w:cs="Arial"/>
          <w:sz w:val="16"/>
          <w:szCs w:val="16"/>
          <w:lang w:eastAsia="zh-CN"/>
        </w:rPr>
        <w:t>Bits:</w:t>
      </w:r>
      <w:r w:rsidRPr="006F624D">
        <w:rPr>
          <w:rFonts w:ascii="Arial" w:eastAsia="DengXian" w:hAnsi="Arial" w:cs="Arial"/>
          <w:sz w:val="16"/>
          <w:szCs w:val="16"/>
          <w:lang w:eastAsia="zh-CN"/>
        </w:rPr>
        <w:tab/>
        <w:t>12</w:t>
      </w:r>
      <w:r w:rsidRPr="006F624D">
        <w:rPr>
          <w:rFonts w:ascii="Arial" w:eastAsia="DengXian" w:hAnsi="Arial" w:cs="Arial"/>
          <w:sz w:val="16"/>
          <w:szCs w:val="16"/>
          <w:lang w:eastAsia="zh-CN"/>
        </w:rPr>
        <w:tab/>
        <w:t>8</w:t>
      </w:r>
      <w:r w:rsidRPr="006F624D">
        <w:rPr>
          <w:rFonts w:ascii="Arial" w:eastAsia="DengXian" w:hAnsi="Arial" w:cs="Arial"/>
          <w:sz w:val="16"/>
          <w:szCs w:val="16"/>
          <w:lang w:eastAsia="zh-CN"/>
        </w:rPr>
        <w:tab/>
        <w:t>1</w:t>
      </w:r>
      <w:r w:rsidRPr="006F624D">
        <w:rPr>
          <w:rFonts w:ascii="Arial" w:eastAsia="DengXian" w:hAnsi="Arial" w:cs="Arial"/>
          <w:sz w:val="16"/>
          <w:szCs w:val="16"/>
          <w:lang w:eastAsia="zh-CN"/>
        </w:rPr>
        <w:tab/>
        <w:t>4</w:t>
      </w:r>
      <w:r w:rsidRPr="006F624D">
        <w:rPr>
          <w:rFonts w:ascii="Arial" w:eastAsia="DengXian" w:hAnsi="Arial" w:cs="Arial"/>
          <w:sz w:val="16"/>
          <w:szCs w:val="16"/>
          <w:lang w:eastAsia="zh-CN"/>
        </w:rPr>
        <w:tab/>
        <w:t>1</w:t>
      </w:r>
      <w:r w:rsidRPr="006F624D">
        <w:rPr>
          <w:rFonts w:ascii="Arial" w:eastAsia="DengXian" w:hAnsi="Arial" w:cs="Arial"/>
          <w:sz w:val="16"/>
          <w:szCs w:val="16"/>
          <w:lang w:eastAsia="zh-CN"/>
        </w:rPr>
        <w:tab/>
        <w:t>6</w:t>
      </w:r>
      <w:r w:rsidRPr="006F624D">
        <w:rPr>
          <w:rFonts w:ascii="Arial" w:eastAsia="DengXian" w:hAnsi="Arial" w:cs="Arial"/>
          <w:sz w:val="16"/>
          <w:szCs w:val="16"/>
          <w:lang w:eastAsia="zh-CN"/>
        </w:rPr>
        <w:tab/>
        <w:t>7</w:t>
      </w:r>
      <w:r w:rsidRPr="006F624D">
        <w:rPr>
          <w:rFonts w:ascii="Arial" w:eastAsia="DengXian" w:hAnsi="Arial" w:cs="Arial"/>
          <w:sz w:val="16"/>
          <w:szCs w:val="16"/>
          <w:lang w:eastAsia="zh-CN"/>
        </w:rPr>
        <w:tab/>
        <w:t>1</w:t>
      </w:r>
      <w:r w:rsidRPr="006F624D">
        <w:rPr>
          <w:rFonts w:ascii="Arial" w:eastAsia="DengXian" w:hAnsi="Arial" w:cs="Arial"/>
          <w:sz w:val="16"/>
          <w:szCs w:val="16"/>
          <w:lang w:eastAsia="zh-CN"/>
        </w:rPr>
        <w:tab/>
        <w:t>variable</w:t>
      </w:r>
    </w:p>
    <w:p w14:paraId="126104B3" w14:textId="77777777" w:rsidR="006F624D" w:rsidRPr="006F624D" w:rsidRDefault="006F624D" w:rsidP="006F624D">
      <w:pPr>
        <w:widowControl w:val="0"/>
        <w:kinsoku w:val="0"/>
        <w:overflowPunct w:val="0"/>
        <w:autoSpaceDE w:val="0"/>
        <w:autoSpaceDN w:val="0"/>
        <w:adjustRightInd w:val="0"/>
        <w:spacing w:before="7" w:after="0" w:line="240" w:lineRule="auto"/>
        <w:rPr>
          <w:rFonts w:ascii="Arial" w:eastAsia="DengXian" w:hAnsi="Arial" w:cs="Arial"/>
          <w:sz w:val="26"/>
          <w:szCs w:val="26"/>
          <w:lang w:eastAsia="zh-CN"/>
        </w:rPr>
      </w:pPr>
    </w:p>
    <w:p w14:paraId="2EFE078B" w14:textId="77777777" w:rsidR="006F624D" w:rsidRPr="006F624D" w:rsidRDefault="006F624D" w:rsidP="006F624D">
      <w:pPr>
        <w:widowControl w:val="0"/>
        <w:kinsoku w:val="0"/>
        <w:overflowPunct w:val="0"/>
        <w:autoSpaceDE w:val="0"/>
        <w:autoSpaceDN w:val="0"/>
        <w:adjustRightInd w:val="0"/>
        <w:spacing w:after="0" w:line="240" w:lineRule="auto"/>
        <w:ind w:right="138"/>
        <w:jc w:val="center"/>
        <w:rPr>
          <w:rFonts w:ascii="Arial" w:eastAsia="DengXian" w:hAnsi="Arial" w:cs="Arial"/>
          <w:b/>
          <w:bCs/>
          <w:sz w:val="20"/>
          <w:szCs w:val="20"/>
          <w:lang w:eastAsia="zh-CN"/>
        </w:rPr>
      </w:pPr>
      <w:bookmarkStart w:id="3" w:name="_bookmark32"/>
      <w:bookmarkEnd w:id="3"/>
      <w:r w:rsidRPr="006F624D">
        <w:rPr>
          <w:rFonts w:ascii="Arial" w:eastAsia="DengXian" w:hAnsi="Arial" w:cs="Arial"/>
          <w:b/>
          <w:bCs/>
          <w:sz w:val="20"/>
          <w:szCs w:val="20"/>
          <w:lang w:eastAsia="zh-CN"/>
        </w:rPr>
        <w:t>Figure</w:t>
      </w:r>
      <w:r w:rsidRPr="006F624D">
        <w:rPr>
          <w:rFonts w:ascii="Arial" w:eastAsia="DengXian" w:hAnsi="Arial" w:cs="Arial"/>
          <w:b/>
          <w:bCs/>
          <w:spacing w:val="-5"/>
          <w:sz w:val="20"/>
          <w:szCs w:val="20"/>
          <w:lang w:eastAsia="zh-CN"/>
        </w:rPr>
        <w:t xml:space="preserve"> </w:t>
      </w:r>
      <w:r w:rsidRPr="006F624D">
        <w:rPr>
          <w:rFonts w:ascii="Arial" w:eastAsia="DengXian" w:hAnsi="Arial" w:cs="Arial"/>
          <w:b/>
          <w:bCs/>
          <w:sz w:val="20"/>
          <w:szCs w:val="20"/>
          <w:lang w:eastAsia="zh-CN"/>
        </w:rPr>
        <w:t>9-64f1—EHT</w:t>
      </w:r>
      <w:r w:rsidRPr="006F624D">
        <w:rPr>
          <w:rFonts w:ascii="Arial" w:eastAsia="DengXian" w:hAnsi="Arial" w:cs="Arial"/>
          <w:b/>
          <w:bCs/>
          <w:spacing w:val="-4"/>
          <w:sz w:val="20"/>
          <w:szCs w:val="20"/>
          <w:lang w:eastAsia="zh-CN"/>
        </w:rPr>
        <w:t xml:space="preserve"> </w:t>
      </w:r>
      <w:r w:rsidRPr="006F624D">
        <w:rPr>
          <w:rFonts w:ascii="Arial" w:eastAsia="DengXian" w:hAnsi="Arial" w:cs="Arial"/>
          <w:b/>
          <w:bCs/>
          <w:sz w:val="20"/>
          <w:szCs w:val="20"/>
          <w:lang w:eastAsia="zh-CN"/>
        </w:rPr>
        <w:t>variant</w:t>
      </w:r>
      <w:r w:rsidRPr="006F624D">
        <w:rPr>
          <w:rFonts w:ascii="Arial" w:eastAsia="DengXian" w:hAnsi="Arial" w:cs="Arial"/>
          <w:b/>
          <w:bCs/>
          <w:spacing w:val="-4"/>
          <w:sz w:val="20"/>
          <w:szCs w:val="20"/>
          <w:lang w:eastAsia="zh-CN"/>
        </w:rPr>
        <w:t xml:space="preserve"> </w:t>
      </w:r>
      <w:r w:rsidRPr="006F624D">
        <w:rPr>
          <w:rFonts w:ascii="Arial" w:eastAsia="DengXian" w:hAnsi="Arial" w:cs="Arial"/>
          <w:b/>
          <w:bCs/>
          <w:sz w:val="20"/>
          <w:szCs w:val="20"/>
          <w:lang w:eastAsia="zh-CN"/>
        </w:rPr>
        <w:t>User</w:t>
      </w:r>
      <w:r w:rsidRPr="006F624D">
        <w:rPr>
          <w:rFonts w:ascii="Arial" w:eastAsia="DengXian" w:hAnsi="Arial" w:cs="Arial"/>
          <w:b/>
          <w:bCs/>
          <w:spacing w:val="-4"/>
          <w:sz w:val="20"/>
          <w:szCs w:val="20"/>
          <w:lang w:eastAsia="zh-CN"/>
        </w:rPr>
        <w:t xml:space="preserve"> </w:t>
      </w:r>
      <w:r w:rsidRPr="006F624D">
        <w:rPr>
          <w:rFonts w:ascii="Arial" w:eastAsia="DengXian" w:hAnsi="Arial" w:cs="Arial"/>
          <w:b/>
          <w:bCs/>
          <w:sz w:val="20"/>
          <w:szCs w:val="20"/>
          <w:lang w:eastAsia="zh-CN"/>
        </w:rPr>
        <w:t>Info</w:t>
      </w:r>
      <w:r w:rsidRPr="006F624D">
        <w:rPr>
          <w:rFonts w:ascii="Arial" w:eastAsia="DengXian" w:hAnsi="Arial" w:cs="Arial"/>
          <w:b/>
          <w:bCs/>
          <w:spacing w:val="-4"/>
          <w:sz w:val="20"/>
          <w:szCs w:val="20"/>
          <w:lang w:eastAsia="zh-CN"/>
        </w:rPr>
        <w:t xml:space="preserve"> </w:t>
      </w:r>
      <w:r w:rsidRPr="006F624D">
        <w:rPr>
          <w:rFonts w:ascii="Arial" w:eastAsia="DengXian" w:hAnsi="Arial" w:cs="Arial"/>
          <w:b/>
          <w:bCs/>
          <w:sz w:val="20"/>
          <w:szCs w:val="20"/>
          <w:lang w:eastAsia="zh-CN"/>
        </w:rPr>
        <w:t>field</w:t>
      </w:r>
      <w:r w:rsidRPr="006F624D">
        <w:rPr>
          <w:rFonts w:ascii="Arial" w:eastAsia="DengXian" w:hAnsi="Arial" w:cs="Arial"/>
          <w:b/>
          <w:bCs/>
          <w:spacing w:val="-4"/>
          <w:sz w:val="20"/>
          <w:szCs w:val="20"/>
          <w:lang w:eastAsia="zh-CN"/>
        </w:rPr>
        <w:t xml:space="preserve"> </w:t>
      </w:r>
      <w:r w:rsidRPr="006F624D">
        <w:rPr>
          <w:rFonts w:ascii="Arial" w:eastAsia="DengXian" w:hAnsi="Arial" w:cs="Arial"/>
          <w:b/>
          <w:bCs/>
          <w:sz w:val="20"/>
          <w:szCs w:val="20"/>
          <w:lang w:eastAsia="zh-CN"/>
        </w:rPr>
        <w:t>format</w:t>
      </w:r>
    </w:p>
    <w:p w14:paraId="62742208"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1C4A7223" w14:textId="77777777" w:rsidR="006F624D" w:rsidRPr="006F624D" w:rsidRDefault="006F624D" w:rsidP="006F624D">
      <w:pPr>
        <w:widowControl w:val="0"/>
        <w:kinsoku w:val="0"/>
        <w:overflowPunct w:val="0"/>
        <w:autoSpaceDE w:val="0"/>
        <w:autoSpaceDN w:val="0"/>
        <w:adjustRightInd w:val="0"/>
        <w:spacing w:before="7" w:after="0" w:line="240" w:lineRule="auto"/>
        <w:rPr>
          <w:rFonts w:ascii="Arial" w:eastAsia="DengXian" w:hAnsi="Arial" w:cs="Arial"/>
          <w:b/>
          <w:bCs/>
          <w:lang w:eastAsia="zh-CN"/>
        </w:rPr>
      </w:pPr>
    </w:p>
    <w:p w14:paraId="6F096B66" w14:textId="5473E80A" w:rsidR="006F624D" w:rsidRPr="006F624D" w:rsidRDefault="006F624D" w:rsidP="006F624D">
      <w:pPr>
        <w:widowControl w:val="0"/>
        <w:kinsoku w:val="0"/>
        <w:overflowPunct w:val="0"/>
        <w:autoSpaceDE w:val="0"/>
        <w:autoSpaceDN w:val="0"/>
        <w:adjustRightInd w:val="0"/>
        <w:spacing w:before="1" w:after="0" w:line="249" w:lineRule="auto"/>
        <w:ind w:right="456"/>
        <w:jc w:val="both"/>
        <w:rPr>
          <w:rFonts w:ascii="Times New Roman" w:eastAsia="DengXian" w:hAnsi="Times New Roman" w:cs="Times New Roman"/>
          <w:sz w:val="20"/>
          <w:szCs w:val="20"/>
          <w:lang w:eastAsia="zh-CN"/>
        </w:rPr>
      </w:pPr>
      <w:r w:rsidRPr="006F624D">
        <w:rPr>
          <w:rFonts w:ascii="Times New Roman" w:eastAsia="DengXian" w:hAnsi="Times New Roman" w:cs="Times New Roman"/>
          <w:sz w:val="20"/>
          <w:szCs w:val="20"/>
          <w:lang w:eastAsia="zh-CN"/>
        </w:rPr>
        <w:t xml:space="preserve">If the AID12 subfield is </w:t>
      </w:r>
      <w:ins w:id="4" w:author="Author">
        <w:r w:rsidR="00CC1FF1">
          <w:rPr>
            <w:rFonts w:ascii="Times New Roman" w:eastAsia="DengXian" w:hAnsi="Times New Roman" w:cs="Times New Roman"/>
            <w:sz w:val="20"/>
            <w:szCs w:val="20"/>
            <w:lang w:eastAsia="zh-CN"/>
          </w:rPr>
          <w:t xml:space="preserve">equal to </w:t>
        </w:r>
      </w:ins>
      <w:r w:rsidRPr="006F624D">
        <w:rPr>
          <w:rFonts w:ascii="Times New Roman" w:eastAsia="DengXian" w:hAnsi="Times New Roman" w:cs="Times New Roman"/>
          <w:sz w:val="20"/>
          <w:szCs w:val="20"/>
          <w:lang w:eastAsia="zh-CN"/>
        </w:rPr>
        <w:t>2007</w:t>
      </w:r>
      <w:ins w:id="5" w:author="Author">
        <w:r w:rsidR="005D2534" w:rsidRPr="000D3337">
          <w:rPr>
            <w:rFonts w:ascii="Times New Roman" w:eastAsia="DengXian" w:hAnsi="Times New Roman" w:cs="Times New Roman"/>
            <w:sz w:val="20"/>
            <w:szCs w:val="20"/>
            <w:highlight w:val="yellow"/>
            <w:lang w:eastAsia="zh-CN"/>
          </w:rPr>
          <w:t>(#</w:t>
        </w:r>
        <w:r w:rsidR="001254B5">
          <w:rPr>
            <w:rFonts w:ascii="Times New Roman" w:eastAsia="DengXian" w:hAnsi="Times New Roman" w:cs="Times New Roman"/>
            <w:sz w:val="20"/>
            <w:szCs w:val="20"/>
            <w:highlight w:val="yellow"/>
            <w:lang w:eastAsia="zh-CN"/>
          </w:rPr>
          <w:t>7391</w:t>
        </w:r>
        <w:r w:rsidR="005D2534" w:rsidRPr="000D3337">
          <w:rPr>
            <w:rFonts w:ascii="Times New Roman" w:eastAsia="DengXian" w:hAnsi="Times New Roman" w:cs="Times New Roman"/>
            <w:sz w:val="20"/>
            <w:szCs w:val="20"/>
            <w:highlight w:val="yellow"/>
            <w:lang w:eastAsia="zh-CN"/>
          </w:rPr>
          <w:t>)</w:t>
        </w:r>
        <w:r w:rsidR="001B5943">
          <w:rPr>
            <w:rFonts w:ascii="Times New Roman" w:eastAsia="DengXian" w:hAnsi="Times New Roman" w:cs="Times New Roman"/>
            <w:sz w:val="20"/>
            <w:szCs w:val="20"/>
            <w:lang w:eastAsia="zh-CN"/>
          </w:rPr>
          <w:t>,</w:t>
        </w:r>
      </w:ins>
      <w:r w:rsidRPr="006F624D">
        <w:rPr>
          <w:rFonts w:ascii="Times New Roman" w:eastAsia="DengXian" w:hAnsi="Times New Roman" w:cs="Times New Roman"/>
          <w:sz w:val="20"/>
          <w:szCs w:val="20"/>
          <w:lang w:eastAsia="zh-CN"/>
        </w:rPr>
        <w:t xml:space="preserve"> </w:t>
      </w:r>
      <w:del w:id="6" w:author="Author">
        <w:r w:rsidRPr="006F624D" w:rsidDel="001B5943">
          <w:rPr>
            <w:rFonts w:ascii="Times New Roman" w:eastAsia="DengXian" w:hAnsi="Times New Roman" w:cs="Times New Roman"/>
            <w:sz w:val="20"/>
            <w:szCs w:val="20"/>
            <w:lang w:eastAsia="zh-CN"/>
          </w:rPr>
          <w:delText xml:space="preserve">and </w:delText>
        </w:r>
      </w:del>
      <w:r w:rsidRPr="006F624D">
        <w:rPr>
          <w:rFonts w:ascii="Times New Roman" w:eastAsia="DengXian" w:hAnsi="Times New Roman" w:cs="Times New Roman"/>
          <w:sz w:val="20"/>
          <w:szCs w:val="20"/>
          <w:lang w:eastAsia="zh-CN"/>
        </w:rPr>
        <w:t>the Trigger frame containing this User Info field is generated by an EHT</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AP,</w:t>
      </w:r>
      <w:r w:rsidRPr="006F624D">
        <w:rPr>
          <w:rFonts w:ascii="Times New Roman" w:eastAsia="DengXian" w:hAnsi="Times New Roman" w:cs="Times New Roman"/>
          <w:spacing w:val="-6"/>
          <w:sz w:val="20"/>
          <w:szCs w:val="20"/>
          <w:lang w:eastAsia="zh-CN"/>
        </w:rPr>
        <w:t xml:space="preserve"> </w:t>
      </w:r>
      <w:ins w:id="7" w:author="Author">
        <w:r w:rsidR="001B5943">
          <w:rPr>
            <w:rFonts w:ascii="Times New Roman" w:eastAsia="DengXian" w:hAnsi="Times New Roman" w:cs="Times New Roman"/>
            <w:spacing w:val="-6"/>
            <w:sz w:val="20"/>
            <w:szCs w:val="20"/>
            <w:lang w:eastAsia="zh-CN"/>
          </w:rPr>
          <w:t>and B55 of the Common Info field</w:t>
        </w:r>
        <w:r w:rsidR="00763297">
          <w:rPr>
            <w:rFonts w:ascii="Times New Roman" w:eastAsia="DengXian" w:hAnsi="Times New Roman" w:cs="Times New Roman"/>
            <w:spacing w:val="-6"/>
            <w:sz w:val="20"/>
            <w:szCs w:val="20"/>
            <w:lang w:eastAsia="zh-CN"/>
          </w:rPr>
          <w:t xml:space="preserve"> of the Trigger frame is equal to 0, </w:t>
        </w:r>
        <w:r w:rsidR="005F2D4D" w:rsidRPr="000D3337">
          <w:rPr>
            <w:rFonts w:ascii="Times New Roman" w:eastAsia="DengXian" w:hAnsi="Times New Roman" w:cs="Times New Roman"/>
            <w:sz w:val="20"/>
            <w:szCs w:val="20"/>
            <w:highlight w:val="yellow"/>
            <w:lang w:eastAsia="zh-CN"/>
          </w:rPr>
          <w:t>(#</w:t>
        </w:r>
        <w:r w:rsidR="005F2D4D">
          <w:rPr>
            <w:rFonts w:ascii="Times New Roman" w:eastAsia="DengXian" w:hAnsi="Times New Roman" w:cs="Times New Roman"/>
            <w:sz w:val="20"/>
            <w:szCs w:val="20"/>
            <w:highlight w:val="yellow"/>
            <w:lang w:eastAsia="zh-CN"/>
          </w:rPr>
          <w:t>520</w:t>
        </w:r>
        <w:r w:rsidR="005F2D4D" w:rsidRPr="000D3337">
          <w:rPr>
            <w:rFonts w:ascii="Times New Roman" w:eastAsia="DengXian" w:hAnsi="Times New Roman" w:cs="Times New Roman"/>
            <w:sz w:val="20"/>
            <w:szCs w:val="20"/>
            <w:highlight w:val="yellow"/>
            <w:lang w:eastAsia="zh-CN"/>
          </w:rPr>
          <w:t>4)</w:t>
        </w:r>
      </w:ins>
      <w:r w:rsidRPr="006F624D">
        <w:rPr>
          <w:rFonts w:ascii="Times New Roman" w:eastAsia="DengXian" w:hAnsi="Times New Roman" w:cs="Times New Roman"/>
          <w:sz w:val="20"/>
          <w:szCs w:val="20"/>
          <w:lang w:eastAsia="zh-CN"/>
        </w:rPr>
        <w:t>then</w:t>
      </w:r>
      <w:r w:rsidRPr="006F624D">
        <w:rPr>
          <w:rFonts w:ascii="Times New Roman" w:eastAsia="DengXian" w:hAnsi="Times New Roman" w:cs="Times New Roman"/>
          <w:spacing w:val="-6"/>
          <w:sz w:val="20"/>
          <w:szCs w:val="20"/>
          <w:lang w:eastAsia="zh-CN"/>
        </w:rPr>
        <w:t xml:space="preserve"> </w:t>
      </w:r>
      <w:r w:rsidRPr="006F624D">
        <w:rPr>
          <w:rFonts w:ascii="Times New Roman" w:eastAsia="DengXian" w:hAnsi="Times New Roman" w:cs="Times New Roman"/>
          <w:sz w:val="20"/>
          <w:szCs w:val="20"/>
          <w:lang w:eastAsia="zh-CN"/>
        </w:rPr>
        <w:t>the</w:t>
      </w:r>
      <w:r w:rsidRPr="006F624D">
        <w:rPr>
          <w:rFonts w:ascii="Times New Roman" w:eastAsia="DengXian" w:hAnsi="Times New Roman" w:cs="Times New Roman"/>
          <w:spacing w:val="-6"/>
          <w:sz w:val="20"/>
          <w:szCs w:val="20"/>
          <w:lang w:eastAsia="zh-CN"/>
        </w:rPr>
        <w:t xml:space="preserve"> </w:t>
      </w:r>
      <w:r w:rsidRPr="006F624D">
        <w:rPr>
          <w:rFonts w:ascii="Times New Roman" w:eastAsia="DengXian" w:hAnsi="Times New Roman" w:cs="Times New Roman"/>
          <w:sz w:val="20"/>
          <w:szCs w:val="20"/>
          <w:lang w:eastAsia="zh-CN"/>
        </w:rPr>
        <w:t>remaining</w:t>
      </w:r>
      <w:r w:rsidRPr="006F624D">
        <w:rPr>
          <w:rFonts w:ascii="Times New Roman" w:eastAsia="DengXian" w:hAnsi="Times New Roman" w:cs="Times New Roman"/>
          <w:spacing w:val="-6"/>
          <w:sz w:val="20"/>
          <w:szCs w:val="20"/>
          <w:lang w:eastAsia="zh-CN"/>
        </w:rPr>
        <w:t xml:space="preserve"> </w:t>
      </w:r>
      <w:ins w:id="8" w:author="Author">
        <w:r w:rsidR="00421788">
          <w:rPr>
            <w:rFonts w:ascii="Times New Roman" w:eastAsia="DengXian" w:hAnsi="Times New Roman" w:cs="Times New Roman"/>
            <w:spacing w:val="-6"/>
            <w:sz w:val="20"/>
            <w:szCs w:val="20"/>
            <w:lang w:eastAsia="zh-CN"/>
          </w:rPr>
          <w:t>sub</w:t>
        </w:r>
      </w:ins>
      <w:r w:rsidRPr="006F624D">
        <w:rPr>
          <w:rFonts w:ascii="Times New Roman" w:eastAsia="DengXian" w:hAnsi="Times New Roman" w:cs="Times New Roman"/>
          <w:sz w:val="20"/>
          <w:szCs w:val="20"/>
          <w:lang w:eastAsia="zh-CN"/>
        </w:rPr>
        <w:t>fields</w:t>
      </w:r>
      <w:ins w:id="9" w:author="Author">
        <w:r w:rsidR="00421788" w:rsidRPr="000D3337">
          <w:rPr>
            <w:rFonts w:ascii="Times New Roman" w:eastAsia="DengXian" w:hAnsi="Times New Roman" w:cs="Times New Roman"/>
            <w:sz w:val="20"/>
            <w:szCs w:val="20"/>
            <w:highlight w:val="yellow"/>
            <w:lang w:eastAsia="zh-CN"/>
          </w:rPr>
          <w:t>(#</w:t>
        </w:r>
        <w:r w:rsidR="00421788">
          <w:rPr>
            <w:rFonts w:ascii="Times New Roman" w:eastAsia="DengXian" w:hAnsi="Times New Roman" w:cs="Times New Roman"/>
            <w:sz w:val="20"/>
            <w:szCs w:val="20"/>
            <w:highlight w:val="yellow"/>
            <w:lang w:eastAsia="zh-CN"/>
          </w:rPr>
          <w:t>7688</w:t>
        </w:r>
        <w:r w:rsidR="00421788" w:rsidRPr="000D3337">
          <w:rPr>
            <w:rFonts w:ascii="Times New Roman" w:eastAsia="DengXian" w:hAnsi="Times New Roman" w:cs="Times New Roman"/>
            <w:sz w:val="20"/>
            <w:szCs w:val="20"/>
            <w:highlight w:val="yellow"/>
            <w:lang w:eastAsia="zh-CN"/>
          </w:rPr>
          <w:t>)</w:t>
        </w:r>
      </w:ins>
      <w:r w:rsidRPr="006F624D">
        <w:rPr>
          <w:rFonts w:ascii="Times New Roman" w:eastAsia="DengXian" w:hAnsi="Times New Roman" w:cs="Times New Roman"/>
          <w:spacing w:val="-6"/>
          <w:sz w:val="20"/>
          <w:szCs w:val="20"/>
          <w:lang w:eastAsia="zh-CN"/>
        </w:rPr>
        <w:t xml:space="preserve"> </w:t>
      </w:r>
      <w:r w:rsidRPr="006F624D">
        <w:rPr>
          <w:rFonts w:ascii="Times New Roman" w:eastAsia="DengXian" w:hAnsi="Times New Roman" w:cs="Times New Roman"/>
          <w:sz w:val="20"/>
          <w:szCs w:val="20"/>
          <w:lang w:eastAsia="zh-CN"/>
        </w:rPr>
        <w:t>of</w:t>
      </w:r>
      <w:r w:rsidRPr="006F624D">
        <w:rPr>
          <w:rFonts w:ascii="Times New Roman" w:eastAsia="DengXian" w:hAnsi="Times New Roman" w:cs="Times New Roman"/>
          <w:spacing w:val="-6"/>
          <w:sz w:val="20"/>
          <w:szCs w:val="20"/>
          <w:lang w:eastAsia="zh-CN"/>
        </w:rPr>
        <w:t xml:space="preserve"> </w:t>
      </w:r>
      <w:r w:rsidRPr="006F624D">
        <w:rPr>
          <w:rFonts w:ascii="Times New Roman" w:eastAsia="DengXian" w:hAnsi="Times New Roman" w:cs="Times New Roman"/>
          <w:sz w:val="20"/>
          <w:szCs w:val="20"/>
          <w:lang w:eastAsia="zh-CN"/>
        </w:rPr>
        <w:t>the</w:t>
      </w:r>
      <w:r w:rsidRPr="006F624D">
        <w:rPr>
          <w:rFonts w:ascii="Times New Roman" w:eastAsia="DengXian" w:hAnsi="Times New Roman" w:cs="Times New Roman"/>
          <w:spacing w:val="-6"/>
          <w:sz w:val="20"/>
          <w:szCs w:val="20"/>
          <w:lang w:eastAsia="zh-CN"/>
        </w:rPr>
        <w:t xml:space="preserve"> </w:t>
      </w:r>
      <w:r w:rsidRPr="006F624D">
        <w:rPr>
          <w:rFonts w:ascii="Times New Roman" w:eastAsia="DengXian" w:hAnsi="Times New Roman" w:cs="Times New Roman"/>
          <w:sz w:val="20"/>
          <w:szCs w:val="20"/>
          <w:lang w:eastAsia="zh-CN"/>
        </w:rPr>
        <w:t>User</w:t>
      </w:r>
      <w:r w:rsidRPr="006F624D">
        <w:rPr>
          <w:rFonts w:ascii="Times New Roman" w:eastAsia="DengXian" w:hAnsi="Times New Roman" w:cs="Times New Roman"/>
          <w:spacing w:val="-5"/>
          <w:sz w:val="20"/>
          <w:szCs w:val="20"/>
          <w:lang w:eastAsia="zh-CN"/>
        </w:rPr>
        <w:t xml:space="preserve"> </w:t>
      </w:r>
      <w:r w:rsidRPr="006F624D">
        <w:rPr>
          <w:rFonts w:ascii="Times New Roman" w:eastAsia="DengXian" w:hAnsi="Times New Roman" w:cs="Times New Roman"/>
          <w:sz w:val="20"/>
          <w:szCs w:val="20"/>
          <w:lang w:eastAsia="zh-CN"/>
        </w:rPr>
        <w:t>Info</w:t>
      </w:r>
      <w:r w:rsidRPr="006F624D">
        <w:rPr>
          <w:rFonts w:ascii="Times New Roman" w:eastAsia="DengXian" w:hAnsi="Times New Roman" w:cs="Times New Roman"/>
          <w:spacing w:val="-5"/>
          <w:sz w:val="20"/>
          <w:szCs w:val="20"/>
          <w:lang w:eastAsia="zh-CN"/>
        </w:rPr>
        <w:t xml:space="preserve"> </w:t>
      </w:r>
      <w:r w:rsidRPr="006F624D">
        <w:rPr>
          <w:rFonts w:ascii="Times New Roman" w:eastAsia="DengXian" w:hAnsi="Times New Roman" w:cs="Times New Roman"/>
          <w:sz w:val="20"/>
          <w:szCs w:val="20"/>
          <w:lang w:eastAsia="zh-CN"/>
        </w:rPr>
        <w:t>field</w:t>
      </w:r>
      <w:r w:rsidRPr="006F624D">
        <w:rPr>
          <w:rFonts w:ascii="Times New Roman" w:eastAsia="DengXian" w:hAnsi="Times New Roman" w:cs="Times New Roman"/>
          <w:spacing w:val="-6"/>
          <w:sz w:val="20"/>
          <w:szCs w:val="20"/>
          <w:lang w:eastAsia="zh-CN"/>
        </w:rPr>
        <w:t xml:space="preserve"> </w:t>
      </w:r>
      <w:r w:rsidRPr="006F624D">
        <w:rPr>
          <w:rFonts w:ascii="Times New Roman" w:eastAsia="DengXian" w:hAnsi="Times New Roman" w:cs="Times New Roman"/>
          <w:sz w:val="20"/>
          <w:szCs w:val="20"/>
          <w:lang w:eastAsia="zh-CN"/>
        </w:rPr>
        <w:t>are</w:t>
      </w:r>
      <w:r w:rsidRPr="006F624D">
        <w:rPr>
          <w:rFonts w:ascii="Times New Roman" w:eastAsia="DengXian" w:hAnsi="Times New Roman" w:cs="Times New Roman"/>
          <w:spacing w:val="-6"/>
          <w:sz w:val="20"/>
          <w:szCs w:val="20"/>
          <w:lang w:eastAsia="zh-CN"/>
        </w:rPr>
        <w:t xml:space="preserve"> </w:t>
      </w:r>
      <w:r w:rsidRPr="006F624D">
        <w:rPr>
          <w:rFonts w:ascii="Times New Roman" w:eastAsia="DengXian" w:hAnsi="Times New Roman" w:cs="Times New Roman"/>
          <w:sz w:val="20"/>
          <w:szCs w:val="20"/>
          <w:lang w:eastAsia="zh-CN"/>
        </w:rPr>
        <w:t>defined</w:t>
      </w:r>
      <w:r w:rsidRPr="006F624D">
        <w:rPr>
          <w:rFonts w:ascii="Times New Roman" w:eastAsia="DengXian" w:hAnsi="Times New Roman" w:cs="Times New Roman"/>
          <w:spacing w:val="-6"/>
          <w:sz w:val="20"/>
          <w:szCs w:val="20"/>
          <w:lang w:eastAsia="zh-CN"/>
        </w:rPr>
        <w:t xml:space="preserve"> </w:t>
      </w:r>
      <w:r w:rsidRPr="006F624D">
        <w:rPr>
          <w:rFonts w:ascii="Times New Roman" w:eastAsia="DengXian" w:hAnsi="Times New Roman" w:cs="Times New Roman"/>
          <w:sz w:val="20"/>
          <w:szCs w:val="20"/>
          <w:lang w:eastAsia="zh-CN"/>
        </w:rPr>
        <w:t>in</w:t>
      </w:r>
      <w:r w:rsidRPr="006F624D">
        <w:rPr>
          <w:rFonts w:ascii="Times New Roman" w:eastAsia="DengXian" w:hAnsi="Times New Roman" w:cs="Times New Roman"/>
          <w:spacing w:val="-4"/>
          <w:sz w:val="20"/>
          <w:szCs w:val="20"/>
          <w:lang w:eastAsia="zh-CN"/>
        </w:rPr>
        <w:t xml:space="preserve"> </w:t>
      </w:r>
      <w:hyperlink w:anchor="bookmark36" w:history="1">
        <w:r w:rsidRPr="006F624D">
          <w:rPr>
            <w:rFonts w:ascii="Times New Roman" w:eastAsia="DengXian" w:hAnsi="Times New Roman" w:cs="Times New Roman"/>
            <w:sz w:val="20"/>
            <w:szCs w:val="20"/>
            <w:lang w:eastAsia="zh-CN"/>
          </w:rPr>
          <w:t>9.3.1.22.1.3</w:t>
        </w:r>
        <w:r w:rsidRPr="006F624D">
          <w:rPr>
            <w:rFonts w:ascii="Times New Roman" w:eastAsia="DengXian" w:hAnsi="Times New Roman" w:cs="Times New Roman"/>
            <w:spacing w:val="-6"/>
            <w:sz w:val="20"/>
            <w:szCs w:val="20"/>
            <w:lang w:eastAsia="zh-CN"/>
          </w:rPr>
          <w:t xml:space="preserve"> </w:t>
        </w:r>
        <w:r w:rsidRPr="006F624D">
          <w:rPr>
            <w:rFonts w:ascii="Times New Roman" w:eastAsia="DengXian" w:hAnsi="Times New Roman" w:cs="Times New Roman"/>
            <w:sz w:val="20"/>
            <w:szCs w:val="20"/>
            <w:lang w:eastAsia="zh-CN"/>
          </w:rPr>
          <w:t>(Special</w:t>
        </w:r>
        <w:r w:rsidRPr="006F624D">
          <w:rPr>
            <w:rFonts w:ascii="Times New Roman" w:eastAsia="DengXian" w:hAnsi="Times New Roman" w:cs="Times New Roman"/>
            <w:spacing w:val="-5"/>
            <w:sz w:val="20"/>
            <w:szCs w:val="20"/>
            <w:lang w:eastAsia="zh-CN"/>
          </w:rPr>
          <w:t xml:space="preserve"> </w:t>
        </w:r>
        <w:r w:rsidRPr="006F624D">
          <w:rPr>
            <w:rFonts w:ascii="Times New Roman" w:eastAsia="DengXian" w:hAnsi="Times New Roman" w:cs="Times New Roman"/>
            <w:sz w:val="20"/>
            <w:szCs w:val="20"/>
            <w:lang w:eastAsia="zh-CN"/>
          </w:rPr>
          <w:t>User</w:t>
        </w:r>
        <w:r w:rsidRPr="006F624D">
          <w:rPr>
            <w:rFonts w:ascii="Times New Roman" w:eastAsia="DengXian" w:hAnsi="Times New Roman" w:cs="Times New Roman"/>
            <w:spacing w:val="-6"/>
            <w:sz w:val="20"/>
            <w:szCs w:val="20"/>
            <w:lang w:eastAsia="zh-CN"/>
          </w:rPr>
          <w:t xml:space="preserve"> </w:t>
        </w:r>
        <w:r w:rsidRPr="006F624D">
          <w:rPr>
            <w:rFonts w:ascii="Times New Roman" w:eastAsia="DengXian" w:hAnsi="Times New Roman" w:cs="Times New Roman"/>
            <w:sz w:val="20"/>
            <w:szCs w:val="20"/>
            <w:lang w:eastAsia="zh-CN"/>
          </w:rPr>
          <w:t>Info</w:t>
        </w:r>
        <w:r w:rsidRPr="006F624D">
          <w:rPr>
            <w:rFonts w:ascii="Times New Roman" w:eastAsia="DengXian" w:hAnsi="Times New Roman" w:cs="Times New Roman"/>
            <w:spacing w:val="-6"/>
            <w:sz w:val="20"/>
            <w:szCs w:val="20"/>
            <w:lang w:eastAsia="zh-CN"/>
          </w:rPr>
          <w:t xml:space="preserve"> </w:t>
        </w:r>
        <w:r w:rsidRPr="006F624D">
          <w:rPr>
            <w:rFonts w:ascii="Times New Roman" w:eastAsia="DengXian" w:hAnsi="Times New Roman" w:cs="Times New Roman"/>
            <w:sz w:val="20"/>
            <w:szCs w:val="20"/>
            <w:lang w:eastAsia="zh-CN"/>
          </w:rPr>
          <w:t>field)</w:t>
        </w:r>
      </w:hyperlink>
      <w:r w:rsidRPr="006F624D">
        <w:rPr>
          <w:rFonts w:ascii="Times New Roman" w:eastAsia="DengXian" w:hAnsi="Times New Roman" w:cs="Times New Roman"/>
          <w:sz w:val="20"/>
          <w:szCs w:val="20"/>
          <w:lang w:eastAsia="zh-CN"/>
        </w:rPr>
        <w:t>.</w:t>
      </w:r>
      <w:r w:rsidRPr="006F624D">
        <w:rPr>
          <w:rFonts w:ascii="Times New Roman" w:eastAsia="DengXian" w:hAnsi="Times New Roman" w:cs="Times New Roman"/>
          <w:spacing w:val="-5"/>
          <w:sz w:val="20"/>
          <w:szCs w:val="20"/>
          <w:lang w:eastAsia="zh-CN"/>
        </w:rPr>
        <w:t xml:space="preserve"> </w:t>
      </w:r>
      <w:proofErr w:type="spellStart"/>
      <w:r w:rsidRPr="006F624D">
        <w:rPr>
          <w:rFonts w:ascii="Times New Roman" w:eastAsia="DengXian" w:hAnsi="Times New Roman" w:cs="Times New Roman"/>
          <w:sz w:val="20"/>
          <w:szCs w:val="20"/>
          <w:lang w:eastAsia="zh-CN"/>
        </w:rPr>
        <w:t>Oth</w:t>
      </w:r>
      <w:proofErr w:type="spellEnd"/>
      <w:r w:rsidRPr="006F624D">
        <w:rPr>
          <w:rFonts w:ascii="Times New Roman" w:eastAsia="DengXian" w:hAnsi="Times New Roman" w:cs="Times New Roman"/>
          <w:sz w:val="20"/>
          <w:szCs w:val="20"/>
          <w:lang w:eastAsia="zh-CN"/>
        </w:rPr>
        <w:t>-</w:t>
      </w:r>
      <w:r w:rsidRPr="006F624D">
        <w:rPr>
          <w:rFonts w:ascii="Times New Roman" w:eastAsia="DengXian" w:hAnsi="Times New Roman" w:cs="Times New Roman"/>
          <w:spacing w:val="-47"/>
          <w:sz w:val="20"/>
          <w:szCs w:val="20"/>
          <w:lang w:eastAsia="zh-CN"/>
        </w:rPr>
        <w:t xml:space="preserve"> </w:t>
      </w:r>
      <w:proofErr w:type="spellStart"/>
      <w:r w:rsidRPr="006F624D">
        <w:rPr>
          <w:rFonts w:ascii="Times New Roman" w:eastAsia="DengXian" w:hAnsi="Times New Roman" w:cs="Times New Roman"/>
          <w:sz w:val="20"/>
          <w:szCs w:val="20"/>
          <w:lang w:eastAsia="zh-CN"/>
        </w:rPr>
        <w:t>erwise</w:t>
      </w:r>
      <w:proofErr w:type="spellEnd"/>
      <w:r w:rsidRPr="006F624D">
        <w:rPr>
          <w:rFonts w:ascii="Times New Roman" w:eastAsia="DengXian" w:hAnsi="Times New Roman" w:cs="Times New Roman"/>
          <w:sz w:val="20"/>
          <w:szCs w:val="20"/>
          <w:lang w:eastAsia="zh-CN"/>
        </w:rPr>
        <w:t xml:space="preserve">, the AID12 subfield in the EHT variant User Info field is encoded as defined in </w:t>
      </w:r>
      <w:hyperlink w:anchor="bookmark27" w:history="1">
        <w:r w:rsidRPr="006F624D">
          <w:rPr>
            <w:rFonts w:ascii="Times New Roman" w:eastAsia="DengXian" w:hAnsi="Times New Roman" w:cs="Times New Roman"/>
            <w:sz w:val="20"/>
            <w:szCs w:val="20"/>
            <w:lang w:eastAsia="zh-CN"/>
          </w:rPr>
          <w:t>Table 9-29h (AID12</w:t>
        </w:r>
      </w:hyperlink>
      <w:r w:rsidRPr="006F624D">
        <w:rPr>
          <w:rFonts w:ascii="Times New Roman" w:eastAsia="DengXian" w:hAnsi="Times New Roman" w:cs="Times New Roman"/>
          <w:spacing w:val="-47"/>
          <w:sz w:val="20"/>
          <w:szCs w:val="20"/>
          <w:lang w:eastAsia="zh-CN"/>
        </w:rPr>
        <w:t xml:space="preserve"> </w:t>
      </w:r>
      <w:hyperlink w:anchor="bookmark27" w:history="1">
        <w:r w:rsidRPr="006F624D">
          <w:rPr>
            <w:rFonts w:ascii="Times New Roman" w:eastAsia="DengXian" w:hAnsi="Times New Roman" w:cs="Times New Roman"/>
            <w:sz w:val="20"/>
            <w:szCs w:val="20"/>
            <w:lang w:eastAsia="zh-CN"/>
          </w:rPr>
          <w:t>subfield</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encoding)</w:t>
        </w:r>
      </w:hyperlink>
      <w:r w:rsidRPr="006F624D">
        <w:rPr>
          <w:rFonts w:ascii="Times New Roman" w:eastAsia="DengXian" w:hAnsi="Times New Roman" w:cs="Times New Roman"/>
          <w:sz w:val="20"/>
          <w:szCs w:val="20"/>
          <w:lang w:eastAsia="zh-CN"/>
        </w:rPr>
        <w:t>.</w:t>
      </w:r>
    </w:p>
    <w:p w14:paraId="576A1B38" w14:textId="77777777" w:rsidR="006F624D" w:rsidRPr="006F624D" w:rsidRDefault="006F624D" w:rsidP="006F624D">
      <w:pPr>
        <w:widowControl w:val="0"/>
        <w:kinsoku w:val="0"/>
        <w:overflowPunct w:val="0"/>
        <w:autoSpaceDE w:val="0"/>
        <w:autoSpaceDN w:val="0"/>
        <w:adjustRightInd w:val="0"/>
        <w:spacing w:before="1" w:after="0" w:line="240" w:lineRule="auto"/>
        <w:rPr>
          <w:rFonts w:ascii="Times New Roman" w:eastAsia="DengXian" w:hAnsi="Times New Roman" w:cs="Times New Roman"/>
          <w:sz w:val="21"/>
          <w:szCs w:val="21"/>
          <w:lang w:eastAsia="zh-CN"/>
        </w:rPr>
      </w:pPr>
    </w:p>
    <w:p w14:paraId="0F6BA895" w14:textId="6BAE1C48" w:rsidR="006F624D" w:rsidRPr="006F624D" w:rsidRDefault="006F624D" w:rsidP="00CA336B">
      <w:pPr>
        <w:widowControl w:val="0"/>
        <w:kinsoku w:val="0"/>
        <w:overflowPunct w:val="0"/>
        <w:autoSpaceDE w:val="0"/>
        <w:autoSpaceDN w:val="0"/>
        <w:adjustRightInd w:val="0"/>
        <w:spacing w:after="0" w:line="249" w:lineRule="auto"/>
        <w:ind w:right="455"/>
        <w:jc w:val="both"/>
        <w:rPr>
          <w:rFonts w:ascii="Times New Roman" w:eastAsia="DengXian" w:hAnsi="Times New Roman" w:cs="Times New Roman"/>
          <w:sz w:val="20"/>
          <w:szCs w:val="20"/>
          <w:lang w:eastAsia="zh-CN"/>
        </w:rPr>
      </w:pPr>
      <w:r w:rsidRPr="006F624D">
        <w:rPr>
          <w:rFonts w:ascii="Times New Roman" w:eastAsia="DengXian" w:hAnsi="Times New Roman" w:cs="Times New Roman"/>
          <w:sz w:val="20"/>
          <w:szCs w:val="20"/>
          <w:lang w:eastAsia="zh-CN"/>
        </w:rPr>
        <w:t>The RU Allocation subfield in an EHT variant User Info field in a Trigger frame that is not an MU-RTS</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Trigger frame</w:t>
      </w:r>
      <w:ins w:id="10" w:author="Author">
        <w:r w:rsidR="00536AAF">
          <w:rPr>
            <w:rFonts w:ascii="Times New Roman" w:eastAsia="DengXian" w:hAnsi="Times New Roman" w:cs="Times New Roman"/>
            <w:sz w:val="20"/>
            <w:szCs w:val="20"/>
            <w:lang w:eastAsia="zh-CN"/>
          </w:rPr>
          <w:t xml:space="preserve">, </w:t>
        </w:r>
        <w:r w:rsidR="00536AAF" w:rsidRPr="00BD5D32">
          <w:rPr>
            <w:rFonts w:ascii="Times New Roman" w:eastAsia="DengXian" w:hAnsi="Times New Roman" w:cs="Times New Roman"/>
            <w:sz w:val="20"/>
            <w:szCs w:val="20"/>
            <w:highlight w:val="yellow"/>
            <w:lang w:eastAsia="zh-CN"/>
          </w:rPr>
          <w:t>(#7689)</w:t>
        </w:r>
        <w:r w:rsidR="00536AAF">
          <w:rPr>
            <w:rFonts w:ascii="Times New Roman" w:eastAsia="DengXian" w:hAnsi="Times New Roman" w:cs="Times New Roman"/>
            <w:sz w:val="20"/>
            <w:szCs w:val="20"/>
            <w:lang w:eastAsia="zh-CN"/>
          </w:rPr>
          <w:t xml:space="preserve"> </w:t>
        </w:r>
      </w:ins>
      <w:r w:rsidRPr="006F624D">
        <w:rPr>
          <w:rFonts w:ascii="Times New Roman" w:eastAsia="DengXian" w:hAnsi="Times New Roman" w:cs="Times New Roman"/>
          <w:sz w:val="20"/>
          <w:szCs w:val="20"/>
          <w:lang w:eastAsia="zh-CN"/>
        </w:rPr>
        <w:t>along with the UL BW subfield in the Common Info field, the UL BW Extension subfield in</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the</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Special</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User</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Info</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field,</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and</w:t>
      </w:r>
      <w:r w:rsidRPr="006F624D">
        <w:rPr>
          <w:rFonts w:ascii="Times New Roman" w:eastAsia="DengXian" w:hAnsi="Times New Roman" w:cs="Times New Roman"/>
          <w:spacing w:val="-4"/>
          <w:sz w:val="20"/>
          <w:szCs w:val="20"/>
          <w:lang w:eastAsia="zh-CN"/>
        </w:rPr>
        <w:t xml:space="preserve"> </w:t>
      </w:r>
      <w:r w:rsidRPr="006F624D">
        <w:rPr>
          <w:rFonts w:ascii="Times New Roman" w:eastAsia="DengXian" w:hAnsi="Times New Roman" w:cs="Times New Roman"/>
          <w:sz w:val="20"/>
          <w:szCs w:val="20"/>
          <w:lang w:eastAsia="zh-CN"/>
        </w:rPr>
        <w:t>the</w:t>
      </w:r>
      <w:r w:rsidRPr="006F624D">
        <w:rPr>
          <w:rFonts w:ascii="Times New Roman" w:eastAsia="DengXian" w:hAnsi="Times New Roman" w:cs="Times New Roman"/>
          <w:spacing w:val="-4"/>
          <w:sz w:val="20"/>
          <w:szCs w:val="20"/>
          <w:lang w:eastAsia="zh-CN"/>
        </w:rPr>
        <w:t xml:space="preserve"> </w:t>
      </w:r>
      <w:r w:rsidRPr="006F624D">
        <w:rPr>
          <w:rFonts w:ascii="Times New Roman" w:eastAsia="DengXian" w:hAnsi="Times New Roman" w:cs="Times New Roman"/>
          <w:sz w:val="20"/>
          <w:szCs w:val="20"/>
          <w:lang w:eastAsia="zh-CN"/>
        </w:rPr>
        <w:t>PS160</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subfield</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in</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the</w:t>
      </w:r>
      <w:r w:rsidRPr="006F624D">
        <w:rPr>
          <w:rFonts w:ascii="Times New Roman" w:eastAsia="DengXian" w:hAnsi="Times New Roman" w:cs="Times New Roman"/>
          <w:spacing w:val="-4"/>
          <w:sz w:val="20"/>
          <w:szCs w:val="20"/>
          <w:lang w:eastAsia="zh-CN"/>
        </w:rPr>
        <w:t xml:space="preserve"> </w:t>
      </w:r>
      <w:r w:rsidRPr="006F624D">
        <w:rPr>
          <w:rFonts w:ascii="Times New Roman" w:eastAsia="DengXian" w:hAnsi="Times New Roman" w:cs="Times New Roman"/>
          <w:sz w:val="20"/>
          <w:szCs w:val="20"/>
          <w:lang w:eastAsia="zh-CN"/>
        </w:rPr>
        <w:t>EHT</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variant</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User</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Info</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field,</w:t>
      </w:r>
      <w:r w:rsidRPr="006F624D">
        <w:rPr>
          <w:rFonts w:ascii="Times New Roman" w:eastAsia="DengXian" w:hAnsi="Times New Roman" w:cs="Times New Roman"/>
          <w:spacing w:val="-5"/>
          <w:sz w:val="20"/>
          <w:szCs w:val="20"/>
          <w:lang w:eastAsia="zh-CN"/>
        </w:rPr>
        <w:t xml:space="preserve"> </w:t>
      </w:r>
      <w:r w:rsidRPr="006F624D">
        <w:rPr>
          <w:rFonts w:ascii="Times New Roman" w:eastAsia="DengXian" w:hAnsi="Times New Roman" w:cs="Times New Roman"/>
          <w:sz w:val="20"/>
          <w:szCs w:val="20"/>
          <w:lang w:eastAsia="zh-CN"/>
        </w:rPr>
        <w:t>identifies</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the</w:t>
      </w:r>
      <w:r w:rsidRPr="006F624D">
        <w:rPr>
          <w:rFonts w:ascii="Times New Roman" w:eastAsia="DengXian" w:hAnsi="Times New Roman" w:cs="Times New Roman"/>
          <w:spacing w:val="-4"/>
          <w:sz w:val="20"/>
          <w:szCs w:val="20"/>
          <w:lang w:eastAsia="zh-CN"/>
        </w:rPr>
        <w:t xml:space="preserve"> </w:t>
      </w:r>
      <w:r w:rsidRPr="006F624D">
        <w:rPr>
          <w:rFonts w:ascii="Times New Roman" w:eastAsia="DengXian" w:hAnsi="Times New Roman" w:cs="Times New Roman"/>
          <w:sz w:val="20"/>
          <w:szCs w:val="20"/>
          <w:lang w:eastAsia="zh-CN"/>
        </w:rPr>
        <w:t>size</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and</w:t>
      </w:r>
      <w:r w:rsidRPr="006F624D">
        <w:rPr>
          <w:rFonts w:ascii="Times New Roman" w:eastAsia="DengXian" w:hAnsi="Times New Roman" w:cs="Times New Roman"/>
          <w:spacing w:val="-48"/>
          <w:sz w:val="20"/>
          <w:szCs w:val="20"/>
          <w:lang w:eastAsia="zh-CN"/>
        </w:rPr>
        <w:t xml:space="preserve"> </w:t>
      </w:r>
      <w:r w:rsidRPr="006F624D">
        <w:rPr>
          <w:rFonts w:ascii="Times New Roman" w:eastAsia="DengXian" w:hAnsi="Times New Roman" w:cs="Times New Roman"/>
          <w:sz w:val="20"/>
          <w:szCs w:val="20"/>
          <w:lang w:eastAsia="zh-CN"/>
        </w:rPr>
        <w:t>the location of the RU/MRU. The mapping of B7–B1 of the RU Allocation subfield along with the settings</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of B0 of the RU Allocation subfield and PS160 subfield in the EHT variant User Info field are defined in</w:t>
      </w:r>
      <w:r w:rsidRPr="006F624D">
        <w:rPr>
          <w:rFonts w:ascii="Times New Roman" w:eastAsia="DengXian" w:hAnsi="Times New Roman" w:cs="Times New Roman"/>
          <w:spacing w:val="1"/>
          <w:sz w:val="20"/>
          <w:szCs w:val="20"/>
          <w:lang w:eastAsia="zh-CN"/>
        </w:rPr>
        <w:t xml:space="preserve"> </w:t>
      </w:r>
      <w:hyperlink w:anchor="bookmark33" w:history="1">
        <w:r w:rsidRPr="006F624D">
          <w:rPr>
            <w:rFonts w:ascii="Times New Roman" w:eastAsia="DengXian" w:hAnsi="Times New Roman" w:cs="Times New Roman"/>
            <w:sz w:val="20"/>
            <w:szCs w:val="20"/>
            <w:lang w:eastAsia="zh-CN"/>
          </w:rPr>
          <w:t>Table</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9-29j1</w:t>
        </w:r>
        <w:r w:rsidRPr="006F624D">
          <w:rPr>
            <w:rFonts w:ascii="Times New Roman" w:eastAsia="DengXian" w:hAnsi="Times New Roman" w:cs="Times New Roman"/>
            <w:spacing w:val="-4"/>
            <w:sz w:val="20"/>
            <w:szCs w:val="20"/>
            <w:lang w:eastAsia="zh-CN"/>
          </w:rPr>
          <w:t xml:space="preserve"> </w:t>
        </w:r>
        <w:r w:rsidRPr="006F624D">
          <w:rPr>
            <w:rFonts w:ascii="Times New Roman" w:eastAsia="DengXian" w:hAnsi="Times New Roman" w:cs="Times New Roman"/>
            <w:sz w:val="20"/>
            <w:szCs w:val="20"/>
            <w:lang w:eastAsia="zh-CN"/>
          </w:rPr>
          <w:t>(Encoding</w:t>
        </w:r>
        <w:r w:rsidRPr="006F624D">
          <w:rPr>
            <w:rFonts w:ascii="Times New Roman" w:eastAsia="DengXian" w:hAnsi="Times New Roman" w:cs="Times New Roman"/>
            <w:spacing w:val="-5"/>
            <w:sz w:val="20"/>
            <w:szCs w:val="20"/>
            <w:lang w:eastAsia="zh-CN"/>
          </w:rPr>
          <w:t xml:space="preserve"> </w:t>
        </w:r>
        <w:r w:rsidRPr="006F624D">
          <w:rPr>
            <w:rFonts w:ascii="Times New Roman" w:eastAsia="DengXian" w:hAnsi="Times New Roman" w:cs="Times New Roman"/>
            <w:sz w:val="20"/>
            <w:szCs w:val="20"/>
            <w:lang w:eastAsia="zh-CN"/>
          </w:rPr>
          <w:t>of</w:t>
        </w:r>
        <w:r w:rsidRPr="006F624D">
          <w:rPr>
            <w:rFonts w:ascii="Times New Roman" w:eastAsia="DengXian" w:hAnsi="Times New Roman" w:cs="Times New Roman"/>
            <w:spacing w:val="-6"/>
            <w:sz w:val="20"/>
            <w:szCs w:val="20"/>
            <w:lang w:eastAsia="zh-CN"/>
          </w:rPr>
          <w:t xml:space="preserve"> </w:t>
        </w:r>
        <w:r w:rsidRPr="006F624D">
          <w:rPr>
            <w:rFonts w:ascii="Times New Roman" w:eastAsia="DengXian" w:hAnsi="Times New Roman" w:cs="Times New Roman"/>
            <w:sz w:val="20"/>
            <w:szCs w:val="20"/>
            <w:lang w:eastAsia="zh-CN"/>
          </w:rPr>
          <w:t>PS160</w:t>
        </w:r>
        <w:r w:rsidRPr="006F624D">
          <w:rPr>
            <w:rFonts w:ascii="Times New Roman" w:eastAsia="DengXian" w:hAnsi="Times New Roman" w:cs="Times New Roman"/>
            <w:spacing w:val="-5"/>
            <w:sz w:val="20"/>
            <w:szCs w:val="20"/>
            <w:lang w:eastAsia="zh-CN"/>
          </w:rPr>
          <w:t xml:space="preserve"> </w:t>
        </w:r>
        <w:r w:rsidRPr="006F624D">
          <w:rPr>
            <w:rFonts w:ascii="Times New Roman" w:eastAsia="DengXian" w:hAnsi="Times New Roman" w:cs="Times New Roman"/>
            <w:sz w:val="20"/>
            <w:szCs w:val="20"/>
            <w:lang w:eastAsia="zh-CN"/>
          </w:rPr>
          <w:t>and</w:t>
        </w:r>
        <w:r w:rsidRPr="006F624D">
          <w:rPr>
            <w:rFonts w:ascii="Times New Roman" w:eastAsia="DengXian" w:hAnsi="Times New Roman" w:cs="Times New Roman"/>
            <w:spacing w:val="-5"/>
            <w:sz w:val="20"/>
            <w:szCs w:val="20"/>
            <w:lang w:eastAsia="zh-CN"/>
          </w:rPr>
          <w:t xml:space="preserve"> </w:t>
        </w:r>
        <w:r w:rsidRPr="006F624D">
          <w:rPr>
            <w:rFonts w:ascii="Times New Roman" w:eastAsia="DengXian" w:hAnsi="Times New Roman" w:cs="Times New Roman"/>
            <w:sz w:val="20"/>
            <w:szCs w:val="20"/>
            <w:lang w:eastAsia="zh-CN"/>
          </w:rPr>
          <w:t>RU</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Allocation</w:t>
        </w:r>
        <w:r w:rsidRPr="006F624D">
          <w:rPr>
            <w:rFonts w:ascii="Times New Roman" w:eastAsia="DengXian" w:hAnsi="Times New Roman" w:cs="Times New Roman"/>
            <w:spacing w:val="-6"/>
            <w:sz w:val="20"/>
            <w:szCs w:val="20"/>
            <w:lang w:eastAsia="zh-CN"/>
          </w:rPr>
          <w:t xml:space="preserve"> </w:t>
        </w:r>
        <w:r w:rsidRPr="006F624D">
          <w:rPr>
            <w:rFonts w:ascii="Times New Roman" w:eastAsia="DengXian" w:hAnsi="Times New Roman" w:cs="Times New Roman"/>
            <w:sz w:val="20"/>
            <w:szCs w:val="20"/>
            <w:lang w:eastAsia="zh-CN"/>
          </w:rPr>
          <w:t>subfields</w:t>
        </w:r>
        <w:r w:rsidRPr="006F624D">
          <w:rPr>
            <w:rFonts w:ascii="Times New Roman" w:eastAsia="DengXian" w:hAnsi="Times New Roman" w:cs="Times New Roman"/>
            <w:spacing w:val="-5"/>
            <w:sz w:val="20"/>
            <w:szCs w:val="20"/>
            <w:lang w:eastAsia="zh-CN"/>
          </w:rPr>
          <w:t xml:space="preserve"> </w:t>
        </w:r>
        <w:r w:rsidRPr="006F624D">
          <w:rPr>
            <w:rFonts w:ascii="Times New Roman" w:eastAsia="DengXian" w:hAnsi="Times New Roman" w:cs="Times New Roman"/>
            <w:sz w:val="20"/>
            <w:szCs w:val="20"/>
            <w:lang w:eastAsia="zh-CN"/>
          </w:rPr>
          <w:t>in</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an</w:t>
        </w:r>
        <w:r w:rsidRPr="006F624D">
          <w:rPr>
            <w:rFonts w:ascii="Times New Roman" w:eastAsia="DengXian" w:hAnsi="Times New Roman" w:cs="Times New Roman"/>
            <w:spacing w:val="-4"/>
            <w:sz w:val="20"/>
            <w:szCs w:val="20"/>
            <w:lang w:eastAsia="zh-CN"/>
          </w:rPr>
          <w:t xml:space="preserve"> </w:t>
        </w:r>
        <w:r w:rsidRPr="006F624D">
          <w:rPr>
            <w:rFonts w:ascii="Times New Roman" w:eastAsia="DengXian" w:hAnsi="Times New Roman" w:cs="Times New Roman"/>
            <w:sz w:val="20"/>
            <w:szCs w:val="20"/>
            <w:lang w:eastAsia="zh-CN"/>
          </w:rPr>
          <w:t>EHT</w:t>
        </w:r>
        <w:r w:rsidRPr="006F624D">
          <w:rPr>
            <w:rFonts w:ascii="Times New Roman" w:eastAsia="DengXian" w:hAnsi="Times New Roman" w:cs="Times New Roman"/>
            <w:spacing w:val="-5"/>
            <w:sz w:val="20"/>
            <w:szCs w:val="20"/>
            <w:lang w:eastAsia="zh-CN"/>
          </w:rPr>
          <w:t xml:space="preserve"> </w:t>
        </w:r>
        <w:r w:rsidRPr="006F624D">
          <w:rPr>
            <w:rFonts w:ascii="Times New Roman" w:eastAsia="DengXian" w:hAnsi="Times New Roman" w:cs="Times New Roman"/>
            <w:sz w:val="20"/>
            <w:szCs w:val="20"/>
            <w:lang w:eastAsia="zh-CN"/>
          </w:rPr>
          <w:t>variant</w:t>
        </w:r>
        <w:r w:rsidRPr="006F624D">
          <w:rPr>
            <w:rFonts w:ascii="Times New Roman" w:eastAsia="DengXian" w:hAnsi="Times New Roman" w:cs="Times New Roman"/>
            <w:spacing w:val="-5"/>
            <w:sz w:val="20"/>
            <w:szCs w:val="20"/>
            <w:lang w:eastAsia="zh-CN"/>
          </w:rPr>
          <w:t xml:space="preserve"> </w:t>
        </w:r>
        <w:r w:rsidRPr="006F624D">
          <w:rPr>
            <w:rFonts w:ascii="Times New Roman" w:eastAsia="DengXian" w:hAnsi="Times New Roman" w:cs="Times New Roman"/>
            <w:sz w:val="20"/>
            <w:szCs w:val="20"/>
            <w:lang w:eastAsia="zh-CN"/>
          </w:rPr>
          <w:t>User</w:t>
        </w:r>
        <w:r w:rsidRPr="006F624D">
          <w:rPr>
            <w:rFonts w:ascii="Times New Roman" w:eastAsia="DengXian" w:hAnsi="Times New Roman" w:cs="Times New Roman"/>
            <w:spacing w:val="-5"/>
            <w:sz w:val="20"/>
            <w:szCs w:val="20"/>
            <w:lang w:eastAsia="zh-CN"/>
          </w:rPr>
          <w:t xml:space="preserve"> </w:t>
        </w:r>
        <w:r w:rsidRPr="006F624D">
          <w:rPr>
            <w:rFonts w:ascii="Times New Roman" w:eastAsia="DengXian" w:hAnsi="Times New Roman" w:cs="Times New Roman"/>
            <w:sz w:val="20"/>
            <w:szCs w:val="20"/>
            <w:lang w:eastAsia="zh-CN"/>
          </w:rPr>
          <w:t>Info</w:t>
        </w:r>
        <w:r w:rsidRPr="006F624D">
          <w:rPr>
            <w:rFonts w:ascii="Times New Roman" w:eastAsia="DengXian" w:hAnsi="Times New Roman" w:cs="Times New Roman"/>
            <w:spacing w:val="-6"/>
            <w:sz w:val="20"/>
            <w:szCs w:val="20"/>
            <w:lang w:eastAsia="zh-CN"/>
          </w:rPr>
          <w:t xml:space="preserve"> </w:t>
        </w:r>
        <w:r w:rsidRPr="006F624D">
          <w:rPr>
            <w:rFonts w:ascii="Times New Roman" w:eastAsia="DengXian" w:hAnsi="Times New Roman" w:cs="Times New Roman"/>
            <w:sz w:val="20"/>
            <w:szCs w:val="20"/>
            <w:lang w:eastAsia="zh-CN"/>
          </w:rPr>
          <w:t>field)</w:t>
        </w:r>
      </w:hyperlink>
      <w:r w:rsidRPr="006F624D">
        <w:rPr>
          <w:rFonts w:ascii="Times New Roman" w:eastAsia="DengXian" w:hAnsi="Times New Roman" w:cs="Times New Roman"/>
          <w:sz w:val="20"/>
          <w:szCs w:val="20"/>
          <w:lang w:eastAsia="zh-CN"/>
        </w:rPr>
        <w:t>,</w:t>
      </w:r>
      <w:r w:rsidRPr="006F624D">
        <w:rPr>
          <w:rFonts w:ascii="Times New Roman" w:eastAsia="DengXian" w:hAnsi="Times New Roman" w:cs="Times New Roman"/>
          <w:spacing w:val="-4"/>
          <w:sz w:val="20"/>
          <w:szCs w:val="20"/>
          <w:lang w:eastAsia="zh-CN"/>
        </w:rPr>
        <w:t xml:space="preserve"> </w:t>
      </w:r>
      <w:r w:rsidRPr="006F624D">
        <w:rPr>
          <w:rFonts w:ascii="Times New Roman" w:eastAsia="DengXian" w:hAnsi="Times New Roman" w:cs="Times New Roman"/>
          <w:sz w:val="20"/>
          <w:szCs w:val="20"/>
          <w:lang w:eastAsia="zh-CN"/>
        </w:rPr>
        <w:t>where</w:t>
      </w:r>
      <w:r w:rsidRPr="006F624D">
        <w:rPr>
          <w:rFonts w:ascii="Times New Roman" w:eastAsia="DengXian" w:hAnsi="Times New Roman" w:cs="Times New Roman"/>
          <w:spacing w:val="-4"/>
          <w:sz w:val="20"/>
          <w:szCs w:val="20"/>
          <w:lang w:eastAsia="zh-CN"/>
        </w:rPr>
        <w:t xml:space="preserve"> </w:t>
      </w:r>
      <w:r w:rsidRPr="006F624D">
        <w:rPr>
          <w:rFonts w:ascii="Times New Roman" w:eastAsia="DengXian" w:hAnsi="Times New Roman" w:cs="Times New Roman"/>
          <w:sz w:val="20"/>
          <w:szCs w:val="20"/>
          <w:lang w:eastAsia="zh-CN"/>
        </w:rPr>
        <w:t>the</w:t>
      </w:r>
      <w:r w:rsidRPr="006F624D">
        <w:rPr>
          <w:rFonts w:ascii="Times New Roman" w:eastAsia="DengXian" w:hAnsi="Times New Roman" w:cs="Times New Roman"/>
          <w:spacing w:val="-48"/>
          <w:sz w:val="20"/>
          <w:szCs w:val="20"/>
          <w:lang w:eastAsia="zh-CN"/>
        </w:rPr>
        <w:t xml:space="preserve"> </w:t>
      </w:r>
      <w:r w:rsidRPr="006F624D">
        <w:rPr>
          <w:rFonts w:ascii="Times New Roman" w:eastAsia="DengXian" w:hAnsi="Times New Roman" w:cs="Times New Roman"/>
          <w:sz w:val="20"/>
          <w:szCs w:val="20"/>
          <w:lang w:eastAsia="zh-CN"/>
        </w:rPr>
        <w:t>bandwidth</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is</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obtained</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from</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the</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combination</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of</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the</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UL</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BW</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subfield</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and</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UL</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Bandwidth</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Extension</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subfields</w:t>
      </w:r>
      <w:r w:rsidRPr="006F624D">
        <w:rPr>
          <w:rFonts w:ascii="Times New Roman" w:eastAsia="DengXian" w:hAnsi="Times New Roman" w:cs="Times New Roman"/>
          <w:spacing w:val="-48"/>
          <w:sz w:val="20"/>
          <w:szCs w:val="20"/>
          <w:lang w:eastAsia="zh-CN"/>
        </w:rPr>
        <w:t xml:space="preserve"> </w:t>
      </w:r>
      <w:r w:rsidRPr="006F624D">
        <w:rPr>
          <w:rFonts w:ascii="Times New Roman" w:eastAsia="DengXian" w:hAnsi="Times New Roman" w:cs="Times New Roman"/>
          <w:sz w:val="20"/>
          <w:szCs w:val="20"/>
          <w:lang w:eastAsia="zh-CN"/>
        </w:rPr>
        <w:t>as</w:t>
      </w:r>
      <w:r w:rsidRPr="006F624D">
        <w:rPr>
          <w:rFonts w:ascii="Times New Roman" w:eastAsia="DengXian" w:hAnsi="Times New Roman" w:cs="Times New Roman"/>
          <w:spacing w:val="22"/>
          <w:sz w:val="20"/>
          <w:szCs w:val="20"/>
          <w:lang w:eastAsia="zh-CN"/>
        </w:rPr>
        <w:t xml:space="preserve"> </w:t>
      </w:r>
      <w:r w:rsidRPr="006F624D">
        <w:rPr>
          <w:rFonts w:ascii="Times New Roman" w:eastAsia="DengXian" w:hAnsi="Times New Roman" w:cs="Times New Roman"/>
          <w:sz w:val="20"/>
          <w:szCs w:val="20"/>
          <w:lang w:eastAsia="zh-CN"/>
        </w:rPr>
        <w:t>defined</w:t>
      </w:r>
      <w:r w:rsidRPr="006F624D">
        <w:rPr>
          <w:rFonts w:ascii="Times New Roman" w:eastAsia="DengXian" w:hAnsi="Times New Roman" w:cs="Times New Roman"/>
          <w:spacing w:val="21"/>
          <w:sz w:val="20"/>
          <w:szCs w:val="20"/>
          <w:lang w:eastAsia="zh-CN"/>
        </w:rPr>
        <w:t xml:space="preserve"> </w:t>
      </w:r>
      <w:r w:rsidRPr="006F624D">
        <w:rPr>
          <w:rFonts w:ascii="Times New Roman" w:eastAsia="DengXian" w:hAnsi="Times New Roman" w:cs="Times New Roman"/>
          <w:sz w:val="20"/>
          <w:szCs w:val="20"/>
          <w:lang w:eastAsia="zh-CN"/>
        </w:rPr>
        <w:t>in</w:t>
      </w:r>
      <w:r w:rsidRPr="006F624D">
        <w:rPr>
          <w:rFonts w:ascii="Times New Roman" w:eastAsia="DengXian" w:hAnsi="Times New Roman" w:cs="Times New Roman"/>
          <w:spacing w:val="23"/>
          <w:sz w:val="20"/>
          <w:szCs w:val="20"/>
          <w:lang w:eastAsia="zh-CN"/>
        </w:rPr>
        <w:t xml:space="preserve"> </w:t>
      </w:r>
      <w:hyperlink w:anchor="bookmark38" w:history="1">
        <w:r w:rsidRPr="006F624D">
          <w:rPr>
            <w:rFonts w:ascii="Times New Roman" w:eastAsia="DengXian" w:hAnsi="Times New Roman" w:cs="Times New Roman"/>
            <w:sz w:val="20"/>
            <w:szCs w:val="20"/>
            <w:lang w:eastAsia="zh-CN"/>
          </w:rPr>
          <w:t>Table</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9-29j3</w:t>
        </w:r>
        <w:r w:rsidRPr="006F624D">
          <w:rPr>
            <w:rFonts w:ascii="Times New Roman" w:eastAsia="DengXian" w:hAnsi="Times New Roman" w:cs="Times New Roman"/>
            <w:spacing w:val="21"/>
            <w:sz w:val="20"/>
            <w:szCs w:val="20"/>
            <w:lang w:eastAsia="zh-CN"/>
          </w:rPr>
          <w:t xml:space="preserve"> </w:t>
        </w:r>
        <w:r w:rsidRPr="006F624D">
          <w:rPr>
            <w:rFonts w:ascii="Times New Roman" w:eastAsia="DengXian" w:hAnsi="Times New Roman" w:cs="Times New Roman"/>
            <w:sz w:val="20"/>
            <w:szCs w:val="20"/>
            <w:lang w:eastAsia="zh-CN"/>
          </w:rPr>
          <w:t>(UL</w:t>
        </w:r>
        <w:r w:rsidRPr="006F624D">
          <w:rPr>
            <w:rFonts w:ascii="Times New Roman" w:eastAsia="DengXian" w:hAnsi="Times New Roman" w:cs="Times New Roman"/>
            <w:spacing w:val="21"/>
            <w:sz w:val="20"/>
            <w:szCs w:val="20"/>
            <w:lang w:eastAsia="zh-CN"/>
          </w:rPr>
          <w:t xml:space="preserve"> </w:t>
        </w:r>
        <w:r w:rsidRPr="006F624D">
          <w:rPr>
            <w:rFonts w:ascii="Times New Roman" w:eastAsia="DengXian" w:hAnsi="Times New Roman" w:cs="Times New Roman"/>
            <w:sz w:val="20"/>
            <w:szCs w:val="20"/>
            <w:lang w:eastAsia="zh-CN"/>
          </w:rPr>
          <w:t>Bandwidth</w:t>
        </w:r>
        <w:r w:rsidRPr="006F624D">
          <w:rPr>
            <w:rFonts w:ascii="Times New Roman" w:eastAsia="DengXian" w:hAnsi="Times New Roman" w:cs="Times New Roman"/>
            <w:spacing w:val="21"/>
            <w:sz w:val="20"/>
            <w:szCs w:val="20"/>
            <w:lang w:eastAsia="zh-CN"/>
          </w:rPr>
          <w:t xml:space="preserve"> </w:t>
        </w:r>
        <w:r w:rsidRPr="006F624D">
          <w:rPr>
            <w:rFonts w:ascii="Times New Roman" w:eastAsia="DengXian" w:hAnsi="Times New Roman" w:cs="Times New Roman"/>
            <w:sz w:val="20"/>
            <w:szCs w:val="20"/>
            <w:lang w:eastAsia="zh-CN"/>
          </w:rPr>
          <w:t>Extension</w:t>
        </w:r>
        <w:r w:rsidRPr="006F624D">
          <w:rPr>
            <w:rFonts w:ascii="Times New Roman" w:eastAsia="DengXian" w:hAnsi="Times New Roman" w:cs="Times New Roman"/>
            <w:spacing w:val="21"/>
            <w:sz w:val="20"/>
            <w:szCs w:val="20"/>
            <w:lang w:eastAsia="zh-CN"/>
          </w:rPr>
          <w:t xml:space="preserve"> </w:t>
        </w:r>
        <w:r w:rsidRPr="006F624D">
          <w:rPr>
            <w:rFonts w:ascii="Times New Roman" w:eastAsia="DengXian" w:hAnsi="Times New Roman" w:cs="Times New Roman"/>
            <w:sz w:val="20"/>
            <w:szCs w:val="20"/>
            <w:lang w:eastAsia="zh-CN"/>
          </w:rPr>
          <w:t>subfield</w:t>
        </w:r>
        <w:r w:rsidRPr="006F624D">
          <w:rPr>
            <w:rFonts w:ascii="Times New Roman" w:eastAsia="DengXian" w:hAnsi="Times New Roman" w:cs="Times New Roman"/>
            <w:spacing w:val="21"/>
            <w:sz w:val="20"/>
            <w:szCs w:val="20"/>
            <w:lang w:eastAsia="zh-CN"/>
          </w:rPr>
          <w:t xml:space="preserve"> </w:t>
        </w:r>
        <w:r w:rsidRPr="006F624D">
          <w:rPr>
            <w:rFonts w:ascii="Times New Roman" w:eastAsia="DengXian" w:hAnsi="Times New Roman" w:cs="Times New Roman"/>
            <w:sz w:val="20"/>
            <w:szCs w:val="20"/>
            <w:lang w:eastAsia="zh-CN"/>
          </w:rPr>
          <w:t>encoding)</w:t>
        </w:r>
      </w:hyperlink>
      <w:r w:rsidRPr="006F624D">
        <w:rPr>
          <w:rFonts w:ascii="Times New Roman" w:eastAsia="DengXian" w:hAnsi="Times New Roman" w:cs="Times New Roman"/>
          <w:spacing w:val="21"/>
          <w:sz w:val="20"/>
          <w:szCs w:val="20"/>
          <w:lang w:eastAsia="zh-CN"/>
        </w:rPr>
        <w:t xml:space="preserve"> </w:t>
      </w:r>
      <w:r w:rsidRPr="006F624D">
        <w:rPr>
          <w:rFonts w:ascii="Times New Roman" w:eastAsia="DengXian" w:hAnsi="Times New Roman" w:cs="Times New Roman"/>
          <w:sz w:val="20"/>
          <w:szCs w:val="20"/>
          <w:lang w:eastAsia="zh-CN"/>
        </w:rPr>
        <w:t>and</w:t>
      </w:r>
      <w:r w:rsidRPr="006F624D">
        <w:rPr>
          <w:rFonts w:ascii="Times New Roman" w:eastAsia="DengXian" w:hAnsi="Times New Roman" w:cs="Times New Roman"/>
          <w:spacing w:val="21"/>
          <w:sz w:val="20"/>
          <w:szCs w:val="20"/>
          <w:lang w:eastAsia="zh-CN"/>
        </w:rPr>
        <w:t xml:space="preserve"> </w:t>
      </w:r>
      <w:r w:rsidRPr="006F624D">
        <w:rPr>
          <w:rFonts w:ascii="Times New Roman" w:eastAsia="DengXian" w:hAnsi="Times New Roman" w:cs="Times New Roman"/>
          <w:i/>
          <w:iCs/>
          <w:sz w:val="20"/>
          <w:szCs w:val="20"/>
          <w:lang w:eastAsia="zh-CN"/>
        </w:rPr>
        <w:t>N</w:t>
      </w:r>
      <w:r w:rsidRPr="006F624D">
        <w:rPr>
          <w:rFonts w:ascii="Times New Roman" w:eastAsia="DengXian" w:hAnsi="Times New Roman" w:cs="Times New Roman"/>
          <w:i/>
          <w:iCs/>
          <w:spacing w:val="21"/>
          <w:sz w:val="20"/>
          <w:szCs w:val="20"/>
          <w:lang w:eastAsia="zh-CN"/>
        </w:rPr>
        <w:t xml:space="preserve"> </w:t>
      </w:r>
      <w:r w:rsidRPr="006F624D">
        <w:rPr>
          <w:rFonts w:ascii="Times New Roman" w:eastAsia="DengXian" w:hAnsi="Times New Roman" w:cs="Times New Roman"/>
          <w:sz w:val="20"/>
          <w:szCs w:val="20"/>
          <w:lang w:eastAsia="zh-CN"/>
        </w:rPr>
        <w:t>is</w:t>
      </w:r>
      <w:r w:rsidRPr="006F624D">
        <w:rPr>
          <w:rFonts w:ascii="Times New Roman" w:eastAsia="DengXian" w:hAnsi="Times New Roman" w:cs="Times New Roman"/>
          <w:spacing w:val="21"/>
          <w:sz w:val="20"/>
          <w:szCs w:val="20"/>
          <w:lang w:eastAsia="zh-CN"/>
        </w:rPr>
        <w:t xml:space="preserve"> </w:t>
      </w:r>
      <w:r w:rsidRPr="006F624D">
        <w:rPr>
          <w:rFonts w:ascii="Times New Roman" w:eastAsia="DengXian" w:hAnsi="Times New Roman" w:cs="Times New Roman"/>
          <w:sz w:val="20"/>
          <w:szCs w:val="20"/>
          <w:lang w:eastAsia="zh-CN"/>
        </w:rPr>
        <w:t>obtained</w:t>
      </w:r>
      <w:r w:rsidRPr="006F624D">
        <w:rPr>
          <w:rFonts w:ascii="Times New Roman" w:eastAsia="DengXian" w:hAnsi="Times New Roman" w:cs="Times New Roman"/>
          <w:spacing w:val="21"/>
          <w:sz w:val="20"/>
          <w:szCs w:val="20"/>
          <w:lang w:eastAsia="zh-CN"/>
        </w:rPr>
        <w:t xml:space="preserve"> </w:t>
      </w:r>
      <w:r w:rsidRPr="006F624D">
        <w:rPr>
          <w:rFonts w:ascii="Times New Roman" w:eastAsia="DengXian" w:hAnsi="Times New Roman" w:cs="Times New Roman"/>
          <w:sz w:val="20"/>
          <w:szCs w:val="20"/>
          <w:lang w:eastAsia="zh-CN"/>
        </w:rPr>
        <w:t>from</w:t>
      </w:r>
      <w:ins w:id="11" w:author="Author">
        <w:r w:rsidR="00EF1C23" w:rsidRPr="00BD5D32">
          <w:rPr>
            <w:rFonts w:ascii="Times New Roman" w:eastAsia="DengXian" w:hAnsi="Times New Roman" w:cs="Times New Roman"/>
            <w:sz w:val="20"/>
            <w:szCs w:val="20"/>
            <w:highlight w:val="yellow"/>
            <w:lang w:eastAsia="zh-CN"/>
          </w:rPr>
          <w:t>(#7</w:t>
        </w:r>
        <w:r w:rsidR="00EF1C23">
          <w:rPr>
            <w:rFonts w:ascii="Times New Roman" w:eastAsia="DengXian" w:hAnsi="Times New Roman" w:cs="Times New Roman"/>
            <w:sz w:val="20"/>
            <w:szCs w:val="20"/>
            <w:highlight w:val="yellow"/>
            <w:lang w:eastAsia="zh-CN"/>
          </w:rPr>
          <w:t>030</w:t>
        </w:r>
        <w:r w:rsidR="00EF1C23" w:rsidRPr="00BD5D32">
          <w:rPr>
            <w:rFonts w:ascii="Times New Roman" w:eastAsia="DengXian" w:hAnsi="Times New Roman" w:cs="Times New Roman"/>
            <w:sz w:val="20"/>
            <w:szCs w:val="20"/>
            <w:highlight w:val="yellow"/>
            <w:lang w:eastAsia="zh-CN"/>
          </w:rPr>
          <w:t>)</w:t>
        </w:r>
      </w:ins>
      <w:del w:id="12" w:author="Author">
        <w:r w:rsidR="00CA336B" w:rsidDel="00A0270D">
          <w:rPr>
            <w:rFonts w:ascii="Times New Roman" w:eastAsia="DengXian" w:hAnsi="Times New Roman" w:cs="Times New Roman"/>
            <w:sz w:val="20"/>
            <w:szCs w:val="20"/>
            <w:lang w:eastAsia="zh-CN"/>
          </w:rPr>
          <w:delText xml:space="preserve"> </w:delText>
        </w:r>
        <w:r w:rsidRPr="006F624D" w:rsidDel="00A0270D">
          <w:rPr>
            <w:rFonts w:ascii="Times New Roman" w:eastAsia="DengXian" w:hAnsi="Times New Roman" w:cs="Times New Roman"/>
            <w:sz w:val="20"/>
            <w:szCs w:val="20"/>
            <w:lang w:eastAsia="zh-CN"/>
          </w:rPr>
          <w:delText>Equation</w:delText>
        </w:r>
        <w:r w:rsidRPr="006F624D" w:rsidDel="00A0270D">
          <w:rPr>
            <w:rFonts w:ascii="Times New Roman" w:eastAsia="DengXian" w:hAnsi="Times New Roman" w:cs="Times New Roman"/>
            <w:spacing w:val="-2"/>
            <w:sz w:val="20"/>
            <w:szCs w:val="20"/>
            <w:lang w:eastAsia="zh-CN"/>
          </w:rPr>
          <w:delText xml:space="preserve"> </w:delText>
        </w:r>
        <w:r w:rsidRPr="006F624D" w:rsidDel="00A0270D">
          <w:rPr>
            <w:rFonts w:ascii="Times New Roman" w:eastAsia="DengXian" w:hAnsi="Times New Roman" w:cs="Times New Roman"/>
            <w:sz w:val="20"/>
            <w:szCs w:val="20"/>
            <w:lang w:eastAsia="zh-CN"/>
          </w:rPr>
          <w:delText>(9-0a1)</w:delText>
        </w:r>
        <w:r w:rsidRPr="006F624D" w:rsidDel="00A0270D">
          <w:rPr>
            <w:rFonts w:ascii="Times New Roman" w:eastAsia="DengXian" w:hAnsi="Times New Roman" w:cs="Times New Roman"/>
            <w:spacing w:val="7"/>
            <w:sz w:val="20"/>
            <w:szCs w:val="20"/>
            <w:lang w:eastAsia="zh-CN"/>
          </w:rPr>
          <w:delText xml:space="preserve"> </w:delText>
        </w:r>
        <w:r w:rsidRPr="006F624D" w:rsidDel="00A0270D">
          <w:rPr>
            <w:rFonts w:ascii="Times New Roman" w:eastAsia="DengXian" w:hAnsi="Times New Roman" w:cs="Times New Roman"/>
            <w:sz w:val="20"/>
            <w:szCs w:val="20"/>
            <w:lang w:eastAsia="zh-CN"/>
          </w:rPr>
          <w:delText>and</w:delText>
        </w:r>
        <w:r w:rsidRPr="006F624D" w:rsidDel="00A0270D">
          <w:rPr>
            <w:rFonts w:ascii="Times New Roman" w:eastAsia="DengXian" w:hAnsi="Times New Roman" w:cs="Times New Roman"/>
            <w:spacing w:val="6"/>
            <w:sz w:val="20"/>
            <w:szCs w:val="20"/>
            <w:lang w:eastAsia="zh-CN"/>
          </w:rPr>
          <w:delText xml:space="preserve"> </w:delText>
        </w:r>
      </w:del>
      <w:ins w:id="13" w:author="Author">
        <w:r w:rsidR="00A0270D">
          <w:rPr>
            <w:rFonts w:ascii="Times New Roman" w:eastAsia="DengXian" w:hAnsi="Times New Roman" w:cs="Times New Roman"/>
            <w:sz w:val="20"/>
            <w:szCs w:val="20"/>
            <w:lang w:eastAsia="zh-CN"/>
          </w:rPr>
          <w:t xml:space="preserve"> </w:t>
        </w:r>
      </w:ins>
      <w:r w:rsidR="00906E85">
        <w:fldChar w:fldCharType="begin"/>
      </w:r>
      <w:r w:rsidR="00906E85">
        <w:instrText xml:space="preserve"> HYPERLINK \l "bookmark34" </w:instrText>
      </w:r>
      <w:r w:rsidR="00906E85">
        <w:fldChar w:fldCharType="separate"/>
      </w:r>
      <w:r w:rsidRPr="006F624D">
        <w:rPr>
          <w:rFonts w:ascii="Times New Roman" w:eastAsia="DengXian" w:hAnsi="Times New Roman" w:cs="Times New Roman"/>
          <w:sz w:val="20"/>
          <w:szCs w:val="20"/>
          <w:lang w:eastAsia="zh-CN"/>
        </w:rPr>
        <w:t>Table</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9-29j2</w:t>
      </w:r>
      <w:r w:rsidRPr="006F624D">
        <w:rPr>
          <w:rFonts w:ascii="Times New Roman" w:eastAsia="DengXian" w:hAnsi="Times New Roman" w:cs="Times New Roman"/>
          <w:spacing w:val="6"/>
          <w:sz w:val="20"/>
          <w:szCs w:val="20"/>
          <w:lang w:eastAsia="zh-CN"/>
        </w:rPr>
        <w:t xml:space="preserve"> </w:t>
      </w:r>
      <w:r w:rsidRPr="006F624D">
        <w:rPr>
          <w:rFonts w:ascii="Times New Roman" w:eastAsia="DengXian" w:hAnsi="Times New Roman" w:cs="Times New Roman"/>
          <w:sz w:val="20"/>
          <w:szCs w:val="20"/>
          <w:lang w:eastAsia="zh-CN"/>
        </w:rPr>
        <w:t>(</w:t>
      </w:r>
      <w:del w:id="14" w:author="Author">
        <w:r w:rsidRPr="006F624D" w:rsidDel="006A1944">
          <w:rPr>
            <w:rFonts w:ascii="Times New Roman" w:eastAsia="DengXian" w:hAnsi="Times New Roman" w:cs="Times New Roman"/>
            <w:sz w:val="20"/>
            <w:szCs w:val="20"/>
            <w:lang w:eastAsia="zh-CN"/>
          </w:rPr>
          <w:delText>Logical</w:delText>
        </w:r>
        <w:r w:rsidRPr="006F624D" w:rsidDel="006A1944">
          <w:rPr>
            <w:rFonts w:ascii="Times New Roman" w:eastAsia="DengXian" w:hAnsi="Times New Roman" w:cs="Times New Roman"/>
            <w:spacing w:val="8"/>
            <w:sz w:val="20"/>
            <w:szCs w:val="20"/>
            <w:lang w:eastAsia="zh-CN"/>
          </w:rPr>
          <w:delText xml:space="preserve"> </w:delText>
        </w:r>
        <w:r w:rsidRPr="006F624D" w:rsidDel="006A1944">
          <w:rPr>
            <w:rFonts w:ascii="Times New Roman" w:eastAsia="DengXian" w:hAnsi="Times New Roman" w:cs="Times New Roman"/>
            <w:sz w:val="20"/>
            <w:szCs w:val="20"/>
            <w:lang w:eastAsia="zh-CN"/>
          </w:rPr>
          <w:delText>to</w:delText>
        </w:r>
        <w:r w:rsidRPr="006F624D" w:rsidDel="006A1944">
          <w:rPr>
            <w:rFonts w:ascii="Times New Roman" w:eastAsia="DengXian" w:hAnsi="Times New Roman" w:cs="Times New Roman"/>
            <w:spacing w:val="7"/>
            <w:sz w:val="20"/>
            <w:szCs w:val="20"/>
            <w:lang w:eastAsia="zh-CN"/>
          </w:rPr>
          <w:delText xml:space="preserve"> </w:delText>
        </w:r>
        <w:r w:rsidRPr="006F624D" w:rsidDel="006A1944">
          <w:rPr>
            <w:rFonts w:ascii="Times New Roman" w:eastAsia="DengXian" w:hAnsi="Times New Roman" w:cs="Times New Roman"/>
            <w:sz w:val="20"/>
            <w:szCs w:val="20"/>
            <w:lang w:eastAsia="zh-CN"/>
          </w:rPr>
          <w:delText>physical</w:delText>
        </w:r>
        <w:r w:rsidRPr="006F624D" w:rsidDel="006A1944">
          <w:rPr>
            <w:rFonts w:ascii="Times New Roman" w:eastAsia="DengXian" w:hAnsi="Times New Roman" w:cs="Times New Roman"/>
            <w:spacing w:val="7"/>
            <w:sz w:val="20"/>
            <w:szCs w:val="20"/>
            <w:lang w:eastAsia="zh-CN"/>
          </w:rPr>
          <w:delText xml:space="preserve"> </w:delText>
        </w:r>
        <w:r w:rsidRPr="006F624D" w:rsidDel="006A1944">
          <w:rPr>
            <w:rFonts w:ascii="Times New Roman" w:eastAsia="DengXian" w:hAnsi="Times New Roman" w:cs="Times New Roman"/>
            <w:sz w:val="20"/>
            <w:szCs w:val="20"/>
            <w:lang w:eastAsia="zh-CN"/>
          </w:rPr>
          <w:delText>conversion</w:delText>
        </w:r>
        <w:r w:rsidRPr="006F624D" w:rsidDel="006A1944">
          <w:rPr>
            <w:rFonts w:ascii="Times New Roman" w:eastAsia="DengXian" w:hAnsi="Times New Roman" w:cs="Times New Roman"/>
            <w:spacing w:val="6"/>
            <w:sz w:val="20"/>
            <w:szCs w:val="20"/>
            <w:lang w:eastAsia="zh-CN"/>
          </w:rPr>
          <w:delText xml:space="preserve"> </w:delText>
        </w:r>
        <w:r w:rsidRPr="006F624D" w:rsidDel="006A1944">
          <w:rPr>
            <w:rFonts w:ascii="Times New Roman" w:eastAsia="DengXian" w:hAnsi="Times New Roman" w:cs="Times New Roman"/>
            <w:sz w:val="20"/>
            <w:szCs w:val="20"/>
            <w:lang w:eastAsia="zh-CN"/>
          </w:rPr>
          <w:delText>of</w:delText>
        </w:r>
        <w:r w:rsidRPr="006F624D" w:rsidDel="006A1944">
          <w:rPr>
            <w:rFonts w:ascii="Times New Roman" w:eastAsia="DengXian" w:hAnsi="Times New Roman" w:cs="Times New Roman"/>
            <w:spacing w:val="7"/>
            <w:sz w:val="20"/>
            <w:szCs w:val="20"/>
            <w:lang w:eastAsia="zh-CN"/>
          </w:rPr>
          <w:delText xml:space="preserve"> </w:delText>
        </w:r>
        <w:r w:rsidRPr="006F624D" w:rsidDel="006A1944">
          <w:rPr>
            <w:rFonts w:ascii="Times New Roman" w:eastAsia="DengXian" w:hAnsi="Times New Roman" w:cs="Times New Roman"/>
            <w:sz w:val="20"/>
            <w:szCs w:val="20"/>
            <w:lang w:eastAsia="zh-CN"/>
          </w:rPr>
          <w:delText>parameters</w:delText>
        </w:r>
        <w:r w:rsidRPr="006F624D" w:rsidDel="006A1944">
          <w:rPr>
            <w:rFonts w:ascii="Times New Roman" w:eastAsia="DengXian" w:hAnsi="Times New Roman" w:cs="Times New Roman"/>
            <w:spacing w:val="6"/>
            <w:sz w:val="20"/>
            <w:szCs w:val="20"/>
            <w:lang w:eastAsia="zh-CN"/>
          </w:rPr>
          <w:delText xml:space="preserve"> </w:delText>
        </w:r>
        <w:r w:rsidRPr="006F624D" w:rsidDel="006A1944">
          <w:rPr>
            <w:rFonts w:ascii="Times New Roman" w:eastAsia="DengXian" w:hAnsi="Times New Roman" w:cs="Times New Roman"/>
            <w:sz w:val="20"/>
            <w:szCs w:val="20"/>
            <w:lang w:eastAsia="zh-CN"/>
          </w:rPr>
          <w:delText>to</w:delText>
        </w:r>
        <w:r w:rsidRPr="006F624D" w:rsidDel="006A1944">
          <w:rPr>
            <w:rFonts w:ascii="Times New Roman" w:eastAsia="DengXian" w:hAnsi="Times New Roman" w:cs="Times New Roman"/>
            <w:spacing w:val="8"/>
            <w:sz w:val="20"/>
            <w:szCs w:val="20"/>
            <w:lang w:eastAsia="zh-CN"/>
          </w:rPr>
          <w:delText xml:space="preserve"> </w:delText>
        </w:r>
        <w:r w:rsidRPr="006F624D" w:rsidDel="006A1944">
          <w:rPr>
            <w:rFonts w:ascii="Times New Roman" w:eastAsia="DengXian" w:hAnsi="Times New Roman" w:cs="Times New Roman"/>
            <w:sz w:val="20"/>
            <w:szCs w:val="20"/>
            <w:lang w:eastAsia="zh-CN"/>
          </w:rPr>
          <w:delText>obtain</w:delText>
        </w:r>
        <w:r w:rsidRPr="006F624D" w:rsidDel="006A1944">
          <w:rPr>
            <w:rFonts w:ascii="Times New Roman" w:eastAsia="DengXian" w:hAnsi="Times New Roman" w:cs="Times New Roman"/>
            <w:spacing w:val="7"/>
            <w:sz w:val="20"/>
            <w:szCs w:val="20"/>
            <w:lang w:eastAsia="zh-CN"/>
          </w:rPr>
          <w:delText xml:space="preserve"> </w:delText>
        </w:r>
        <w:r w:rsidRPr="006F624D" w:rsidDel="006A1944">
          <w:rPr>
            <w:rFonts w:ascii="Times New Roman" w:eastAsia="DengXian" w:hAnsi="Times New Roman" w:cs="Times New Roman"/>
            <w:sz w:val="20"/>
            <w:szCs w:val="20"/>
            <w:lang w:eastAsia="zh-CN"/>
          </w:rPr>
          <w:delText>PHY</w:delText>
        </w:r>
        <w:r w:rsidRPr="006F624D" w:rsidDel="006A1944">
          <w:rPr>
            <w:rFonts w:ascii="Times New Roman" w:eastAsia="DengXian" w:hAnsi="Times New Roman" w:cs="Times New Roman"/>
            <w:spacing w:val="7"/>
            <w:sz w:val="20"/>
            <w:szCs w:val="20"/>
            <w:lang w:eastAsia="zh-CN"/>
          </w:rPr>
          <w:delText xml:space="preserve"> </w:delText>
        </w:r>
        <w:r w:rsidRPr="006F624D" w:rsidDel="006A1944">
          <w:rPr>
            <w:rFonts w:ascii="Times New Roman" w:eastAsia="DengXian" w:hAnsi="Times New Roman" w:cs="Times New Roman"/>
            <w:sz w:val="20"/>
            <w:szCs w:val="20"/>
            <w:lang w:eastAsia="zh-CN"/>
          </w:rPr>
          <w:delText>RU/MRU</w:delText>
        </w:r>
      </w:del>
      <w:r w:rsidR="00906E85">
        <w:rPr>
          <w:rFonts w:ascii="Times New Roman" w:eastAsia="DengXian" w:hAnsi="Times New Roman" w:cs="Times New Roman"/>
          <w:sz w:val="20"/>
          <w:szCs w:val="20"/>
          <w:lang w:eastAsia="zh-CN"/>
        </w:rPr>
        <w:fldChar w:fldCharType="end"/>
      </w:r>
      <w:r w:rsidRPr="006F624D">
        <w:rPr>
          <w:rFonts w:ascii="Times New Roman" w:eastAsia="DengXian" w:hAnsi="Times New Roman" w:cs="Times New Roman"/>
          <w:spacing w:val="-47"/>
          <w:sz w:val="20"/>
          <w:szCs w:val="20"/>
          <w:lang w:eastAsia="zh-CN"/>
        </w:rPr>
        <w:t xml:space="preserve"> </w:t>
      </w:r>
      <w:r w:rsidR="00906E85">
        <w:fldChar w:fldCharType="begin"/>
      </w:r>
      <w:r w:rsidR="00906E85">
        <w:instrText xml:space="preserve"> HYPERLINK \l "bookmark34" </w:instrText>
      </w:r>
      <w:r w:rsidR="00906E85">
        <w:fldChar w:fldCharType="separate"/>
      </w:r>
      <w:del w:id="15" w:author="Author">
        <w:r w:rsidRPr="006F624D" w:rsidDel="006A1944">
          <w:rPr>
            <w:rFonts w:ascii="Times New Roman" w:eastAsia="DengXian" w:hAnsi="Times New Roman" w:cs="Times New Roman"/>
            <w:sz w:val="20"/>
            <w:szCs w:val="20"/>
            <w:lang w:eastAsia="zh-CN"/>
          </w:rPr>
          <w:delText>index</w:delText>
        </w:r>
      </w:del>
      <w:ins w:id="16" w:author="Author">
        <w:r w:rsidR="006A1944" w:rsidRPr="006A1944">
          <w:rPr>
            <w:rFonts w:ascii="Times New Roman" w:eastAsia="DengXian" w:hAnsi="Times New Roman" w:cs="Times New Roman"/>
            <w:sz w:val="20"/>
            <w:szCs w:val="20"/>
            <w:lang w:eastAsia="zh-CN"/>
          </w:rPr>
          <w:t xml:space="preserve">Lookup table for X1 and N </w:t>
        </w:r>
        <w:r w:rsidR="006A1944" w:rsidRPr="006A1944">
          <w:rPr>
            <w:rFonts w:ascii="Times New Roman" w:eastAsia="DengXian" w:hAnsi="Times New Roman" w:cs="Times New Roman"/>
            <w:sz w:val="20"/>
            <w:szCs w:val="20"/>
            <w:highlight w:val="yellow"/>
            <w:lang w:eastAsia="zh-CN"/>
          </w:rPr>
          <w:t>(#7032)</w:t>
        </w:r>
      </w:ins>
      <w:r w:rsidRPr="006F624D">
        <w:rPr>
          <w:rFonts w:ascii="Times New Roman" w:eastAsia="DengXian" w:hAnsi="Times New Roman" w:cs="Times New Roman"/>
          <w:sz w:val="20"/>
          <w:szCs w:val="20"/>
          <w:lang w:eastAsia="zh-CN"/>
        </w:rPr>
        <w:t>)</w:t>
      </w:r>
      <w:r w:rsidR="00906E85">
        <w:rPr>
          <w:rFonts w:ascii="Times New Roman" w:eastAsia="DengXian" w:hAnsi="Times New Roman" w:cs="Times New Roman"/>
          <w:sz w:val="20"/>
          <w:szCs w:val="20"/>
          <w:lang w:eastAsia="zh-CN"/>
        </w:rPr>
        <w:fldChar w:fldCharType="end"/>
      </w:r>
      <w:ins w:id="17" w:author="Author">
        <w:r w:rsidR="007D2E77">
          <w:rPr>
            <w:rFonts w:ascii="Times New Roman" w:eastAsia="DengXian" w:hAnsi="Times New Roman" w:cs="Times New Roman"/>
            <w:sz w:val="20"/>
            <w:szCs w:val="20"/>
            <w:lang w:eastAsia="zh-CN"/>
          </w:rPr>
          <w:t xml:space="preserve"> that is derived from Equation (9-0a1)</w:t>
        </w:r>
      </w:ins>
      <w:r w:rsidRPr="006F624D">
        <w:rPr>
          <w:rFonts w:ascii="Times New Roman" w:eastAsia="DengXian" w:hAnsi="Times New Roman" w:cs="Times New Roman"/>
          <w:sz w:val="20"/>
          <w:szCs w:val="20"/>
          <w:lang w:eastAsia="zh-CN"/>
        </w:rPr>
        <w:t>.</w:t>
      </w:r>
    </w:p>
    <w:p w14:paraId="302F0FE8" w14:textId="22E6B657" w:rsidR="006F624D" w:rsidRDefault="006F624D" w:rsidP="006F624D">
      <w:pPr>
        <w:widowControl w:val="0"/>
        <w:kinsoku w:val="0"/>
        <w:overflowPunct w:val="0"/>
        <w:autoSpaceDE w:val="0"/>
        <w:autoSpaceDN w:val="0"/>
        <w:adjustRightInd w:val="0"/>
        <w:spacing w:after="0" w:line="240" w:lineRule="auto"/>
        <w:rPr>
          <w:rFonts w:ascii="Times New Roman" w:eastAsia="DengXian" w:hAnsi="Times New Roman" w:cs="Times New Roman"/>
          <w:lang w:eastAsia="zh-CN"/>
        </w:rPr>
      </w:pPr>
    </w:p>
    <w:p w14:paraId="4B0605C8" w14:textId="31E39C3D" w:rsidR="00E5293B" w:rsidRPr="00D108FF" w:rsidRDefault="00E5293B" w:rsidP="00E5293B">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D108FF">
        <w:rPr>
          <w:rFonts w:ascii="Arial" w:hAnsi="Arial" w:cs="Arial"/>
          <w:b/>
          <w:bCs/>
          <w:i/>
          <w:iCs/>
          <w:sz w:val="20"/>
          <w:szCs w:val="20"/>
          <w:highlight w:val="yellow"/>
        </w:rPr>
        <w:t xml:space="preserve">TGbe editor: Please update </w:t>
      </w:r>
      <w:r>
        <w:rPr>
          <w:rFonts w:ascii="Arial" w:hAnsi="Arial" w:cs="Arial"/>
          <w:b/>
          <w:bCs/>
          <w:i/>
          <w:iCs/>
          <w:sz w:val="20"/>
          <w:szCs w:val="20"/>
          <w:highlight w:val="yellow"/>
        </w:rPr>
        <w:t xml:space="preserve">the </w:t>
      </w:r>
      <w:r w:rsidR="00EB2135">
        <w:rPr>
          <w:rFonts w:ascii="Arial" w:hAnsi="Arial" w:cs="Arial"/>
          <w:b/>
          <w:bCs/>
          <w:i/>
          <w:iCs/>
          <w:sz w:val="20"/>
          <w:szCs w:val="20"/>
          <w:highlight w:val="yellow"/>
        </w:rPr>
        <w:t>3 rows with ’96-99’ in the 3</w:t>
      </w:r>
      <w:r w:rsidR="00EB2135" w:rsidRPr="00EB2135">
        <w:rPr>
          <w:rFonts w:ascii="Arial" w:hAnsi="Arial" w:cs="Arial"/>
          <w:b/>
          <w:bCs/>
          <w:i/>
          <w:iCs/>
          <w:sz w:val="20"/>
          <w:szCs w:val="20"/>
          <w:highlight w:val="yellow"/>
          <w:vertAlign w:val="superscript"/>
        </w:rPr>
        <w:t>rd</w:t>
      </w:r>
      <w:r w:rsidR="00EB2135">
        <w:rPr>
          <w:rFonts w:ascii="Arial" w:hAnsi="Arial" w:cs="Arial"/>
          <w:b/>
          <w:bCs/>
          <w:i/>
          <w:iCs/>
          <w:sz w:val="20"/>
          <w:szCs w:val="20"/>
          <w:highlight w:val="yellow"/>
        </w:rPr>
        <w:t xml:space="preserve"> column </w:t>
      </w:r>
      <w:r w:rsidRPr="00D108FF">
        <w:rPr>
          <w:rFonts w:ascii="Arial" w:hAnsi="Arial" w:cs="Arial"/>
          <w:b/>
          <w:bCs/>
          <w:i/>
          <w:iCs/>
          <w:sz w:val="20"/>
          <w:szCs w:val="20"/>
          <w:highlight w:val="yellow"/>
        </w:rPr>
        <w:t>(</w:t>
      </w:r>
      <w:r w:rsidR="00EB2135">
        <w:rPr>
          <w:rFonts w:ascii="Arial" w:hAnsi="Arial" w:cs="Arial"/>
          <w:b/>
          <w:bCs/>
          <w:i/>
          <w:iCs/>
          <w:sz w:val="20"/>
          <w:szCs w:val="20"/>
          <w:highlight w:val="yellow"/>
        </w:rPr>
        <w:t>s</w:t>
      </w:r>
      <w:r>
        <w:rPr>
          <w:rFonts w:ascii="Arial" w:hAnsi="Arial" w:cs="Arial"/>
          <w:b/>
          <w:bCs/>
          <w:i/>
          <w:iCs/>
          <w:sz w:val="20"/>
          <w:szCs w:val="20"/>
          <w:highlight w:val="yellow"/>
        </w:rPr>
        <w:t xml:space="preserve">tarting from </w:t>
      </w:r>
      <w:r w:rsidRPr="00D108FF">
        <w:rPr>
          <w:rFonts w:ascii="Arial" w:hAnsi="Arial" w:cs="Arial"/>
          <w:b/>
          <w:bCs/>
          <w:i/>
          <w:iCs/>
          <w:sz w:val="20"/>
          <w:szCs w:val="20"/>
          <w:highlight w:val="yellow"/>
        </w:rPr>
        <w:t>P</w:t>
      </w:r>
      <w:r>
        <w:rPr>
          <w:rFonts w:ascii="Arial" w:hAnsi="Arial" w:cs="Arial"/>
          <w:b/>
          <w:bCs/>
          <w:i/>
          <w:iCs/>
          <w:sz w:val="20"/>
          <w:szCs w:val="20"/>
          <w:highlight w:val="yellow"/>
        </w:rPr>
        <w:t>12</w:t>
      </w:r>
      <w:r w:rsidR="00117902">
        <w:rPr>
          <w:rFonts w:ascii="Arial" w:hAnsi="Arial" w:cs="Arial"/>
          <w:b/>
          <w:bCs/>
          <w:i/>
          <w:iCs/>
          <w:sz w:val="20"/>
          <w:szCs w:val="20"/>
          <w:highlight w:val="yellow"/>
        </w:rPr>
        <w:t>5</w:t>
      </w:r>
      <w:r w:rsidRPr="00D108FF">
        <w:rPr>
          <w:rFonts w:ascii="Arial" w:hAnsi="Arial" w:cs="Arial"/>
          <w:b/>
          <w:bCs/>
          <w:i/>
          <w:iCs/>
          <w:sz w:val="20"/>
          <w:szCs w:val="20"/>
          <w:highlight w:val="yellow"/>
        </w:rPr>
        <w:t>L</w:t>
      </w:r>
      <w:r w:rsidR="00117902">
        <w:rPr>
          <w:rFonts w:ascii="Arial" w:hAnsi="Arial" w:cs="Arial"/>
          <w:b/>
          <w:bCs/>
          <w:i/>
          <w:iCs/>
          <w:sz w:val="20"/>
          <w:szCs w:val="20"/>
          <w:highlight w:val="yellow"/>
        </w:rPr>
        <w:t>17</w:t>
      </w:r>
      <w:r w:rsidRPr="00D108FF">
        <w:rPr>
          <w:rFonts w:ascii="Arial" w:hAnsi="Arial" w:cs="Arial"/>
          <w:b/>
          <w:bCs/>
          <w:i/>
          <w:iCs/>
          <w:sz w:val="20"/>
          <w:szCs w:val="20"/>
          <w:highlight w:val="yellow"/>
        </w:rPr>
        <w:t xml:space="preserve"> in D1.</w:t>
      </w:r>
      <w:r>
        <w:rPr>
          <w:rFonts w:ascii="Arial" w:hAnsi="Arial" w:cs="Arial"/>
          <w:b/>
          <w:bCs/>
          <w:i/>
          <w:iCs/>
          <w:sz w:val="20"/>
          <w:szCs w:val="20"/>
          <w:highlight w:val="yellow"/>
        </w:rPr>
        <w:t>2</w:t>
      </w:r>
      <w:r w:rsidRPr="00D108FF">
        <w:rPr>
          <w:rFonts w:ascii="Arial" w:hAnsi="Arial" w:cs="Arial"/>
          <w:b/>
          <w:bCs/>
          <w:i/>
          <w:iCs/>
          <w:sz w:val="20"/>
          <w:szCs w:val="20"/>
          <w:highlight w:val="yellow"/>
        </w:rPr>
        <w:t xml:space="preserve">) </w:t>
      </w:r>
      <w:r w:rsidR="00117902">
        <w:rPr>
          <w:rFonts w:ascii="Arial" w:hAnsi="Arial" w:cs="Arial"/>
          <w:b/>
          <w:bCs/>
          <w:i/>
          <w:iCs/>
          <w:sz w:val="20"/>
          <w:szCs w:val="20"/>
          <w:highlight w:val="yellow"/>
        </w:rPr>
        <w:t xml:space="preserve">and the </w:t>
      </w:r>
      <w:r w:rsidR="00277B52">
        <w:rPr>
          <w:rFonts w:ascii="Arial" w:hAnsi="Arial" w:cs="Arial"/>
          <w:b/>
          <w:bCs/>
          <w:i/>
          <w:iCs/>
          <w:sz w:val="20"/>
          <w:szCs w:val="20"/>
          <w:highlight w:val="yellow"/>
        </w:rPr>
        <w:t xml:space="preserve">footnote of Table 9-29j1 </w:t>
      </w:r>
      <w:r w:rsidRPr="00D108FF">
        <w:rPr>
          <w:rFonts w:ascii="Arial" w:hAnsi="Arial" w:cs="Arial"/>
          <w:b/>
          <w:bCs/>
          <w:i/>
          <w:iCs/>
          <w:sz w:val="20"/>
          <w:szCs w:val="20"/>
          <w:highlight w:val="yellow"/>
        </w:rPr>
        <w:t>as follows</w:t>
      </w:r>
      <w:r>
        <w:rPr>
          <w:rFonts w:ascii="Arial" w:hAnsi="Arial" w:cs="Arial"/>
          <w:b/>
          <w:bCs/>
          <w:i/>
          <w:iCs/>
          <w:sz w:val="20"/>
          <w:szCs w:val="20"/>
        </w:rPr>
        <w:t>:</w:t>
      </w:r>
    </w:p>
    <w:p w14:paraId="02FE661A" w14:textId="77777777" w:rsidR="006F624D" w:rsidRPr="006F624D" w:rsidRDefault="006F624D" w:rsidP="006F624D">
      <w:pPr>
        <w:widowControl w:val="0"/>
        <w:kinsoku w:val="0"/>
        <w:overflowPunct w:val="0"/>
        <w:autoSpaceDE w:val="0"/>
        <w:autoSpaceDN w:val="0"/>
        <w:adjustRightInd w:val="0"/>
        <w:spacing w:before="1" w:after="0" w:line="240" w:lineRule="auto"/>
        <w:rPr>
          <w:rFonts w:ascii="Arial" w:eastAsia="DengXian" w:hAnsi="Arial" w:cs="Arial"/>
          <w:b/>
          <w:bCs/>
          <w:sz w:val="11"/>
          <w:szCs w:val="11"/>
          <w:lang w:eastAsia="zh-CN"/>
        </w:rPr>
      </w:pPr>
      <w:bookmarkStart w:id="18" w:name="_bookmark33"/>
      <w:bookmarkEnd w:id="18"/>
    </w:p>
    <w:p w14:paraId="749FA4F8" w14:textId="77777777" w:rsidR="006F624D" w:rsidRPr="006F624D" w:rsidRDefault="006F624D" w:rsidP="006F624D">
      <w:pPr>
        <w:widowControl w:val="0"/>
        <w:kinsoku w:val="0"/>
        <w:overflowPunct w:val="0"/>
        <w:autoSpaceDE w:val="0"/>
        <w:autoSpaceDN w:val="0"/>
        <w:adjustRightInd w:val="0"/>
        <w:spacing w:before="93" w:after="0" w:line="249" w:lineRule="auto"/>
        <w:ind w:right="520"/>
        <w:rPr>
          <w:rFonts w:ascii="Arial" w:eastAsia="DengXian" w:hAnsi="Arial" w:cs="Arial"/>
          <w:b/>
          <w:bCs/>
          <w:sz w:val="20"/>
          <w:szCs w:val="20"/>
          <w:lang w:eastAsia="zh-CN"/>
        </w:rPr>
      </w:pPr>
      <w:r w:rsidRPr="006F624D">
        <w:rPr>
          <w:rFonts w:ascii="Arial" w:eastAsia="DengXian" w:hAnsi="Arial" w:cs="Arial"/>
          <w:b/>
          <w:bCs/>
          <w:sz w:val="20"/>
          <w:szCs w:val="20"/>
          <w:lang w:eastAsia="zh-CN"/>
        </w:rPr>
        <w:t>Table 9-29j1—Encoding of PS160 and RU Allocation subfields in an EHT variant User Info</w:t>
      </w:r>
      <w:r w:rsidRPr="006F624D">
        <w:rPr>
          <w:rFonts w:ascii="Arial" w:eastAsia="DengXian" w:hAnsi="Arial" w:cs="Arial"/>
          <w:b/>
          <w:bCs/>
          <w:spacing w:val="-54"/>
          <w:sz w:val="20"/>
          <w:szCs w:val="20"/>
          <w:lang w:eastAsia="zh-CN"/>
        </w:rPr>
        <w:t xml:space="preserve"> </w:t>
      </w:r>
      <w:r w:rsidRPr="006F624D">
        <w:rPr>
          <w:rFonts w:ascii="Arial" w:eastAsia="DengXian" w:hAnsi="Arial" w:cs="Arial"/>
          <w:b/>
          <w:bCs/>
          <w:sz w:val="20"/>
          <w:szCs w:val="20"/>
          <w:lang w:eastAsia="zh-CN"/>
        </w:rPr>
        <w:t>field</w:t>
      </w:r>
    </w:p>
    <w:p w14:paraId="2B88C0C6" w14:textId="77777777" w:rsidR="006F624D" w:rsidRPr="006F624D" w:rsidRDefault="006F624D" w:rsidP="006F624D">
      <w:pPr>
        <w:widowControl w:val="0"/>
        <w:kinsoku w:val="0"/>
        <w:overflowPunct w:val="0"/>
        <w:autoSpaceDE w:val="0"/>
        <w:autoSpaceDN w:val="0"/>
        <w:adjustRightInd w:val="0"/>
        <w:spacing w:before="1" w:after="0" w:line="240" w:lineRule="auto"/>
        <w:rPr>
          <w:rFonts w:ascii="Arial" w:eastAsia="DengXian" w:hAnsi="Arial" w:cs="Arial"/>
          <w:b/>
          <w:bCs/>
          <w:sz w:val="21"/>
          <w:szCs w:val="21"/>
          <w:lang w:eastAsia="zh-CN"/>
        </w:rPr>
      </w:pPr>
    </w:p>
    <w:tbl>
      <w:tblPr>
        <w:tblW w:w="0" w:type="auto"/>
        <w:tblInd w:w="408" w:type="dxa"/>
        <w:tblLayout w:type="fixed"/>
        <w:tblCellMar>
          <w:left w:w="0" w:type="dxa"/>
          <w:right w:w="0" w:type="dxa"/>
        </w:tblCellMar>
        <w:tblLook w:val="0000" w:firstRow="0" w:lastRow="0" w:firstColumn="0" w:lastColumn="0" w:noHBand="0" w:noVBand="0"/>
      </w:tblPr>
      <w:tblGrid>
        <w:gridCol w:w="1199"/>
        <w:gridCol w:w="1100"/>
        <w:gridCol w:w="1100"/>
        <w:gridCol w:w="1200"/>
        <w:gridCol w:w="1000"/>
        <w:gridCol w:w="1800"/>
        <w:gridCol w:w="1101"/>
      </w:tblGrid>
      <w:tr w:rsidR="006F624D" w:rsidRPr="006F624D" w14:paraId="15F66A2E" w14:textId="77777777" w:rsidTr="00F31F09">
        <w:trPr>
          <w:trHeight w:val="1010"/>
        </w:trPr>
        <w:tc>
          <w:tcPr>
            <w:tcW w:w="1199" w:type="dxa"/>
            <w:tcBorders>
              <w:top w:val="single" w:sz="12" w:space="0" w:color="000000"/>
              <w:left w:val="single" w:sz="12" w:space="0" w:color="000000"/>
              <w:bottom w:val="single" w:sz="12" w:space="0" w:color="000000"/>
              <w:right w:val="single" w:sz="2" w:space="0" w:color="000000"/>
            </w:tcBorders>
          </w:tcPr>
          <w:p w14:paraId="38582E18" w14:textId="77777777" w:rsidR="006F624D" w:rsidRPr="006F624D" w:rsidRDefault="006F624D" w:rsidP="006F624D">
            <w:pPr>
              <w:widowControl w:val="0"/>
              <w:kinsoku w:val="0"/>
              <w:overflowPunct w:val="0"/>
              <w:autoSpaceDE w:val="0"/>
              <w:autoSpaceDN w:val="0"/>
              <w:adjustRightInd w:val="0"/>
              <w:spacing w:before="8" w:after="0" w:line="240" w:lineRule="auto"/>
              <w:rPr>
                <w:rFonts w:ascii="Arial" w:eastAsia="DengXian" w:hAnsi="Arial" w:cs="Arial"/>
                <w:b/>
                <w:bCs/>
                <w:sz w:val="25"/>
                <w:szCs w:val="25"/>
                <w:lang w:eastAsia="zh-CN"/>
              </w:rPr>
            </w:pPr>
          </w:p>
          <w:p w14:paraId="29ED111B" w14:textId="77777777" w:rsidR="006F624D" w:rsidRPr="006F624D" w:rsidRDefault="006F624D" w:rsidP="006F624D">
            <w:pPr>
              <w:widowControl w:val="0"/>
              <w:kinsoku w:val="0"/>
              <w:overflowPunct w:val="0"/>
              <w:autoSpaceDE w:val="0"/>
              <w:autoSpaceDN w:val="0"/>
              <w:adjustRightInd w:val="0"/>
              <w:spacing w:before="1" w:after="0" w:line="204" w:lineRule="exact"/>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z w:val="18"/>
                <w:szCs w:val="18"/>
                <w:lang w:eastAsia="zh-CN"/>
              </w:rPr>
              <w:t>PS160</w:t>
            </w:r>
          </w:p>
          <w:p w14:paraId="06B6101B" w14:textId="77777777" w:rsidR="006F624D" w:rsidRPr="006F624D" w:rsidRDefault="006F624D" w:rsidP="006F624D">
            <w:pPr>
              <w:widowControl w:val="0"/>
              <w:kinsoku w:val="0"/>
              <w:overflowPunct w:val="0"/>
              <w:autoSpaceDE w:val="0"/>
              <w:autoSpaceDN w:val="0"/>
              <w:adjustRightInd w:val="0"/>
              <w:spacing w:after="0" w:line="204" w:lineRule="exact"/>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z w:val="18"/>
                <w:szCs w:val="18"/>
                <w:lang w:eastAsia="zh-CN"/>
              </w:rPr>
              <w:t>subfield</w:t>
            </w:r>
          </w:p>
        </w:tc>
        <w:tc>
          <w:tcPr>
            <w:tcW w:w="1100" w:type="dxa"/>
            <w:tcBorders>
              <w:top w:val="single" w:sz="12" w:space="0" w:color="000000"/>
              <w:left w:val="single" w:sz="2" w:space="0" w:color="000000"/>
              <w:bottom w:val="single" w:sz="12" w:space="0" w:color="000000"/>
              <w:right w:val="single" w:sz="2" w:space="0" w:color="000000"/>
            </w:tcBorders>
          </w:tcPr>
          <w:p w14:paraId="11948060" w14:textId="77777777" w:rsidR="006F624D" w:rsidRPr="006F624D" w:rsidRDefault="006F624D" w:rsidP="006F624D">
            <w:pPr>
              <w:widowControl w:val="0"/>
              <w:kinsoku w:val="0"/>
              <w:overflowPunct w:val="0"/>
              <w:autoSpaceDE w:val="0"/>
              <w:autoSpaceDN w:val="0"/>
              <w:adjustRightInd w:val="0"/>
              <w:spacing w:before="104" w:after="0" w:line="230" w:lineRule="auto"/>
              <w:ind w:right="159"/>
              <w:jc w:val="center"/>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z w:val="18"/>
                <w:szCs w:val="18"/>
                <w:lang w:eastAsia="zh-CN"/>
              </w:rPr>
              <w:t>B0 of the</w:t>
            </w:r>
            <w:r w:rsidRPr="006F624D">
              <w:rPr>
                <w:rFonts w:ascii="Times New Roman" w:eastAsia="DengXian" w:hAnsi="Times New Roman" w:cs="Times New Roman"/>
                <w:b/>
                <w:bCs/>
                <w:spacing w:val="-42"/>
                <w:sz w:val="18"/>
                <w:szCs w:val="18"/>
                <w:lang w:eastAsia="zh-CN"/>
              </w:rPr>
              <w:t xml:space="preserve"> </w:t>
            </w:r>
            <w:r w:rsidRPr="006F624D">
              <w:rPr>
                <w:rFonts w:ascii="Times New Roman" w:eastAsia="DengXian" w:hAnsi="Times New Roman" w:cs="Times New Roman"/>
                <w:b/>
                <w:bCs/>
                <w:sz w:val="18"/>
                <w:szCs w:val="18"/>
                <w:lang w:eastAsia="zh-CN"/>
              </w:rPr>
              <w:t>RU</w:t>
            </w:r>
          </w:p>
          <w:p w14:paraId="090DAEEE" w14:textId="77777777" w:rsidR="006F624D" w:rsidRPr="006F624D" w:rsidRDefault="006F624D" w:rsidP="006F624D">
            <w:pPr>
              <w:widowControl w:val="0"/>
              <w:kinsoku w:val="0"/>
              <w:overflowPunct w:val="0"/>
              <w:autoSpaceDE w:val="0"/>
              <w:autoSpaceDN w:val="0"/>
              <w:adjustRightInd w:val="0"/>
              <w:spacing w:after="0" w:line="232" w:lineRule="auto"/>
              <w:ind w:right="138"/>
              <w:jc w:val="center"/>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pacing w:val="-1"/>
                <w:sz w:val="18"/>
                <w:szCs w:val="18"/>
                <w:lang w:eastAsia="zh-CN"/>
              </w:rPr>
              <w:t>Allocation</w:t>
            </w:r>
            <w:r w:rsidRPr="006F624D">
              <w:rPr>
                <w:rFonts w:ascii="Times New Roman" w:eastAsia="DengXian" w:hAnsi="Times New Roman" w:cs="Times New Roman"/>
                <w:b/>
                <w:bCs/>
                <w:spacing w:val="-42"/>
                <w:sz w:val="18"/>
                <w:szCs w:val="18"/>
                <w:lang w:eastAsia="zh-CN"/>
              </w:rPr>
              <w:t xml:space="preserve"> </w:t>
            </w:r>
            <w:r w:rsidRPr="006F624D">
              <w:rPr>
                <w:rFonts w:ascii="Times New Roman" w:eastAsia="DengXian" w:hAnsi="Times New Roman" w:cs="Times New Roman"/>
                <w:b/>
                <w:bCs/>
                <w:sz w:val="18"/>
                <w:szCs w:val="18"/>
                <w:lang w:eastAsia="zh-CN"/>
              </w:rPr>
              <w:t>subfield</w:t>
            </w:r>
          </w:p>
        </w:tc>
        <w:tc>
          <w:tcPr>
            <w:tcW w:w="1100" w:type="dxa"/>
            <w:tcBorders>
              <w:top w:val="single" w:sz="12" w:space="0" w:color="000000"/>
              <w:left w:val="single" w:sz="2" w:space="0" w:color="000000"/>
              <w:bottom w:val="single" w:sz="12" w:space="0" w:color="000000"/>
              <w:right w:val="single" w:sz="2" w:space="0" w:color="000000"/>
            </w:tcBorders>
          </w:tcPr>
          <w:p w14:paraId="6CFCA1F2" w14:textId="77777777" w:rsidR="006F624D" w:rsidRPr="006F624D" w:rsidRDefault="006F624D" w:rsidP="006F624D">
            <w:pPr>
              <w:widowControl w:val="0"/>
              <w:kinsoku w:val="0"/>
              <w:overflowPunct w:val="0"/>
              <w:autoSpaceDE w:val="0"/>
              <w:autoSpaceDN w:val="0"/>
              <w:adjustRightInd w:val="0"/>
              <w:spacing w:before="97" w:after="0" w:line="203" w:lineRule="exact"/>
              <w:ind w:right="161"/>
              <w:jc w:val="center"/>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z w:val="18"/>
                <w:szCs w:val="18"/>
                <w:lang w:eastAsia="zh-CN"/>
              </w:rPr>
              <w:t>B7–B1</w:t>
            </w:r>
            <w:r w:rsidRPr="006F624D">
              <w:rPr>
                <w:rFonts w:ascii="Times New Roman" w:eastAsia="DengXian" w:hAnsi="Times New Roman" w:cs="Times New Roman"/>
                <w:b/>
                <w:bCs/>
                <w:spacing w:val="-1"/>
                <w:sz w:val="18"/>
                <w:szCs w:val="18"/>
                <w:lang w:eastAsia="zh-CN"/>
              </w:rPr>
              <w:t xml:space="preserve"> </w:t>
            </w:r>
            <w:r w:rsidRPr="006F624D">
              <w:rPr>
                <w:rFonts w:ascii="Times New Roman" w:eastAsia="DengXian" w:hAnsi="Times New Roman" w:cs="Times New Roman"/>
                <w:b/>
                <w:bCs/>
                <w:sz w:val="18"/>
                <w:szCs w:val="18"/>
                <w:lang w:eastAsia="zh-CN"/>
              </w:rPr>
              <w:t>of</w:t>
            </w:r>
          </w:p>
          <w:p w14:paraId="32DDB7AD" w14:textId="77777777" w:rsidR="006F624D" w:rsidRPr="006F624D" w:rsidRDefault="006F624D" w:rsidP="006F624D">
            <w:pPr>
              <w:widowControl w:val="0"/>
              <w:kinsoku w:val="0"/>
              <w:overflowPunct w:val="0"/>
              <w:autoSpaceDE w:val="0"/>
              <w:autoSpaceDN w:val="0"/>
              <w:adjustRightInd w:val="0"/>
              <w:spacing w:before="1" w:after="0" w:line="232" w:lineRule="auto"/>
              <w:ind w:right="138"/>
              <w:jc w:val="center"/>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z w:val="18"/>
                <w:szCs w:val="18"/>
                <w:lang w:eastAsia="zh-CN"/>
              </w:rPr>
              <w:t>the RU</w:t>
            </w:r>
            <w:r w:rsidRPr="006F624D">
              <w:rPr>
                <w:rFonts w:ascii="Times New Roman" w:eastAsia="DengXian" w:hAnsi="Times New Roman" w:cs="Times New Roman"/>
                <w:b/>
                <w:bCs/>
                <w:spacing w:val="1"/>
                <w:sz w:val="18"/>
                <w:szCs w:val="18"/>
                <w:lang w:eastAsia="zh-CN"/>
              </w:rPr>
              <w:t xml:space="preserve"> </w:t>
            </w:r>
            <w:r w:rsidRPr="006F624D">
              <w:rPr>
                <w:rFonts w:ascii="Times New Roman" w:eastAsia="DengXian" w:hAnsi="Times New Roman" w:cs="Times New Roman"/>
                <w:b/>
                <w:bCs/>
                <w:spacing w:val="-1"/>
                <w:sz w:val="18"/>
                <w:szCs w:val="18"/>
                <w:lang w:eastAsia="zh-CN"/>
              </w:rPr>
              <w:t>Allocation</w:t>
            </w:r>
            <w:r w:rsidRPr="006F624D">
              <w:rPr>
                <w:rFonts w:ascii="Times New Roman" w:eastAsia="DengXian" w:hAnsi="Times New Roman" w:cs="Times New Roman"/>
                <w:b/>
                <w:bCs/>
                <w:spacing w:val="-42"/>
                <w:sz w:val="18"/>
                <w:szCs w:val="18"/>
                <w:lang w:eastAsia="zh-CN"/>
              </w:rPr>
              <w:t xml:space="preserve"> </w:t>
            </w:r>
            <w:r w:rsidRPr="006F624D">
              <w:rPr>
                <w:rFonts w:ascii="Times New Roman" w:eastAsia="DengXian" w:hAnsi="Times New Roman" w:cs="Times New Roman"/>
                <w:b/>
                <w:bCs/>
                <w:sz w:val="18"/>
                <w:szCs w:val="18"/>
                <w:lang w:eastAsia="zh-CN"/>
              </w:rPr>
              <w:t>subfield</w:t>
            </w:r>
          </w:p>
        </w:tc>
        <w:tc>
          <w:tcPr>
            <w:tcW w:w="1200" w:type="dxa"/>
            <w:tcBorders>
              <w:top w:val="single" w:sz="12" w:space="0" w:color="000000"/>
              <w:left w:val="single" w:sz="2" w:space="0" w:color="000000"/>
              <w:bottom w:val="single" w:sz="12" w:space="0" w:color="000000"/>
              <w:right w:val="single" w:sz="2" w:space="0" w:color="000000"/>
            </w:tcBorders>
          </w:tcPr>
          <w:p w14:paraId="7EDC3DF0" w14:textId="77777777" w:rsidR="006F624D" w:rsidRPr="006F624D" w:rsidRDefault="006F624D" w:rsidP="006F624D">
            <w:pPr>
              <w:widowControl w:val="0"/>
              <w:kinsoku w:val="0"/>
              <w:overflowPunct w:val="0"/>
              <w:autoSpaceDE w:val="0"/>
              <w:autoSpaceDN w:val="0"/>
              <w:adjustRightInd w:val="0"/>
              <w:spacing w:before="2" w:after="0" w:line="240" w:lineRule="auto"/>
              <w:rPr>
                <w:rFonts w:ascii="Arial" w:eastAsia="DengXian" w:hAnsi="Arial" w:cs="Arial"/>
                <w:b/>
                <w:bCs/>
                <w:sz w:val="26"/>
                <w:szCs w:val="26"/>
                <w:lang w:eastAsia="zh-CN"/>
              </w:rPr>
            </w:pPr>
          </w:p>
          <w:p w14:paraId="62411513" w14:textId="77777777" w:rsidR="006F624D" w:rsidRPr="006F624D" w:rsidRDefault="006F624D" w:rsidP="006F624D">
            <w:pPr>
              <w:widowControl w:val="0"/>
              <w:kinsoku w:val="0"/>
              <w:overflowPunct w:val="0"/>
              <w:autoSpaceDE w:val="0"/>
              <w:autoSpaceDN w:val="0"/>
              <w:adjustRightInd w:val="0"/>
              <w:spacing w:after="0" w:line="232" w:lineRule="auto"/>
              <w:ind w:right="148"/>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pacing w:val="-1"/>
                <w:sz w:val="18"/>
                <w:szCs w:val="18"/>
                <w:lang w:eastAsia="zh-CN"/>
              </w:rPr>
              <w:t>Bandwidth</w:t>
            </w:r>
            <w:r w:rsidRPr="006F624D">
              <w:rPr>
                <w:rFonts w:ascii="Times New Roman" w:eastAsia="DengXian" w:hAnsi="Times New Roman" w:cs="Times New Roman"/>
                <w:b/>
                <w:bCs/>
                <w:spacing w:val="-42"/>
                <w:sz w:val="18"/>
                <w:szCs w:val="18"/>
                <w:lang w:eastAsia="zh-CN"/>
              </w:rPr>
              <w:t xml:space="preserve"> </w:t>
            </w:r>
            <w:r w:rsidRPr="006F624D">
              <w:rPr>
                <w:rFonts w:ascii="Times New Roman" w:eastAsia="DengXian" w:hAnsi="Times New Roman" w:cs="Times New Roman"/>
                <w:b/>
                <w:bCs/>
                <w:sz w:val="18"/>
                <w:szCs w:val="18"/>
                <w:lang w:eastAsia="zh-CN"/>
              </w:rPr>
              <w:t>(MHz)</w:t>
            </w:r>
          </w:p>
        </w:tc>
        <w:tc>
          <w:tcPr>
            <w:tcW w:w="1000" w:type="dxa"/>
            <w:tcBorders>
              <w:top w:val="single" w:sz="12" w:space="0" w:color="000000"/>
              <w:left w:val="single" w:sz="2" w:space="0" w:color="000000"/>
              <w:bottom w:val="single" w:sz="12" w:space="0" w:color="000000"/>
              <w:right w:val="single" w:sz="2" w:space="0" w:color="000000"/>
            </w:tcBorders>
          </w:tcPr>
          <w:p w14:paraId="75D26186" w14:textId="77777777" w:rsidR="006F624D" w:rsidRPr="006F624D" w:rsidRDefault="006F624D" w:rsidP="006F624D">
            <w:pPr>
              <w:widowControl w:val="0"/>
              <w:kinsoku w:val="0"/>
              <w:overflowPunct w:val="0"/>
              <w:autoSpaceDE w:val="0"/>
              <w:autoSpaceDN w:val="0"/>
              <w:adjustRightInd w:val="0"/>
              <w:spacing w:before="8" w:after="0" w:line="240" w:lineRule="auto"/>
              <w:rPr>
                <w:rFonts w:ascii="Arial" w:eastAsia="DengXian" w:hAnsi="Arial" w:cs="Arial"/>
                <w:b/>
                <w:bCs/>
                <w:sz w:val="25"/>
                <w:szCs w:val="25"/>
                <w:lang w:eastAsia="zh-CN"/>
              </w:rPr>
            </w:pPr>
          </w:p>
          <w:p w14:paraId="22F459E7" w14:textId="77777777" w:rsidR="006F624D" w:rsidRPr="006F624D" w:rsidRDefault="006F624D" w:rsidP="006F624D">
            <w:pPr>
              <w:widowControl w:val="0"/>
              <w:kinsoku w:val="0"/>
              <w:overflowPunct w:val="0"/>
              <w:autoSpaceDE w:val="0"/>
              <w:autoSpaceDN w:val="0"/>
              <w:adjustRightInd w:val="0"/>
              <w:spacing w:before="1" w:after="0" w:line="204" w:lineRule="exact"/>
              <w:ind w:right="90"/>
              <w:jc w:val="center"/>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z w:val="18"/>
                <w:szCs w:val="18"/>
                <w:lang w:eastAsia="zh-CN"/>
              </w:rPr>
              <w:t>RU/MRU</w:t>
            </w:r>
          </w:p>
          <w:p w14:paraId="1329AF17" w14:textId="77777777" w:rsidR="006F624D" w:rsidRPr="006F624D" w:rsidRDefault="006F624D" w:rsidP="006F624D">
            <w:pPr>
              <w:widowControl w:val="0"/>
              <w:kinsoku w:val="0"/>
              <w:overflowPunct w:val="0"/>
              <w:autoSpaceDE w:val="0"/>
              <w:autoSpaceDN w:val="0"/>
              <w:adjustRightInd w:val="0"/>
              <w:spacing w:after="0" w:line="204" w:lineRule="exact"/>
              <w:ind w:right="92"/>
              <w:jc w:val="center"/>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z w:val="18"/>
                <w:szCs w:val="18"/>
                <w:lang w:eastAsia="zh-CN"/>
              </w:rPr>
              <w:t>size</w:t>
            </w:r>
          </w:p>
        </w:tc>
        <w:tc>
          <w:tcPr>
            <w:tcW w:w="1800" w:type="dxa"/>
            <w:tcBorders>
              <w:top w:val="single" w:sz="12" w:space="0" w:color="000000"/>
              <w:left w:val="single" w:sz="2" w:space="0" w:color="000000"/>
              <w:bottom w:val="single" w:sz="12" w:space="0" w:color="000000"/>
              <w:right w:val="single" w:sz="2" w:space="0" w:color="000000"/>
            </w:tcBorders>
          </w:tcPr>
          <w:p w14:paraId="412EB35D"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37A3BE7E" w14:textId="77777777" w:rsidR="006F624D" w:rsidRPr="006F624D" w:rsidRDefault="006F624D" w:rsidP="006F624D">
            <w:pPr>
              <w:widowControl w:val="0"/>
              <w:kinsoku w:val="0"/>
              <w:overflowPunct w:val="0"/>
              <w:autoSpaceDE w:val="0"/>
              <w:autoSpaceDN w:val="0"/>
              <w:adjustRightInd w:val="0"/>
              <w:spacing w:before="167" w:after="0" w:line="240" w:lineRule="auto"/>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z w:val="18"/>
                <w:szCs w:val="18"/>
                <w:lang w:eastAsia="zh-CN"/>
              </w:rPr>
              <w:t>RU/MRU</w:t>
            </w:r>
            <w:r w:rsidRPr="006F624D">
              <w:rPr>
                <w:rFonts w:ascii="Times New Roman" w:eastAsia="DengXian" w:hAnsi="Times New Roman" w:cs="Times New Roman"/>
                <w:b/>
                <w:bCs/>
                <w:spacing w:val="-4"/>
                <w:sz w:val="18"/>
                <w:szCs w:val="18"/>
                <w:lang w:eastAsia="zh-CN"/>
              </w:rPr>
              <w:t xml:space="preserve"> </w:t>
            </w:r>
            <w:r w:rsidRPr="006F624D">
              <w:rPr>
                <w:rFonts w:ascii="Times New Roman" w:eastAsia="DengXian" w:hAnsi="Times New Roman" w:cs="Times New Roman"/>
                <w:b/>
                <w:bCs/>
                <w:sz w:val="18"/>
                <w:szCs w:val="18"/>
                <w:lang w:eastAsia="zh-CN"/>
              </w:rPr>
              <w:t>index</w:t>
            </w:r>
          </w:p>
        </w:tc>
        <w:tc>
          <w:tcPr>
            <w:tcW w:w="1101" w:type="dxa"/>
            <w:tcBorders>
              <w:top w:val="single" w:sz="12" w:space="0" w:color="000000"/>
              <w:left w:val="single" w:sz="2" w:space="0" w:color="000000"/>
              <w:bottom w:val="single" w:sz="12" w:space="0" w:color="000000"/>
              <w:right w:val="single" w:sz="12" w:space="0" w:color="000000"/>
            </w:tcBorders>
          </w:tcPr>
          <w:p w14:paraId="1FCFBB19" w14:textId="77777777" w:rsidR="006F624D" w:rsidRPr="006F624D" w:rsidRDefault="006F624D" w:rsidP="006F624D">
            <w:pPr>
              <w:widowControl w:val="0"/>
              <w:kinsoku w:val="0"/>
              <w:overflowPunct w:val="0"/>
              <w:autoSpaceDE w:val="0"/>
              <w:autoSpaceDN w:val="0"/>
              <w:adjustRightInd w:val="0"/>
              <w:spacing w:before="6" w:after="0" w:line="240" w:lineRule="auto"/>
              <w:rPr>
                <w:rFonts w:ascii="Arial" w:eastAsia="DengXian" w:hAnsi="Arial" w:cs="Arial"/>
                <w:b/>
                <w:bCs/>
                <w:sz w:val="17"/>
                <w:szCs w:val="17"/>
                <w:lang w:eastAsia="zh-CN"/>
              </w:rPr>
            </w:pPr>
          </w:p>
          <w:p w14:paraId="7F4960F4" w14:textId="77777777" w:rsidR="006F624D" w:rsidRPr="006F624D" w:rsidRDefault="006F624D" w:rsidP="006F624D">
            <w:pPr>
              <w:widowControl w:val="0"/>
              <w:kinsoku w:val="0"/>
              <w:overflowPunct w:val="0"/>
              <w:autoSpaceDE w:val="0"/>
              <w:autoSpaceDN w:val="0"/>
              <w:adjustRightInd w:val="0"/>
              <w:spacing w:after="0" w:line="232" w:lineRule="auto"/>
              <w:ind w:right="74"/>
              <w:jc w:val="center"/>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pacing w:val="-1"/>
                <w:sz w:val="18"/>
                <w:szCs w:val="18"/>
                <w:lang w:eastAsia="zh-CN"/>
              </w:rPr>
              <w:t>PHY RU/</w:t>
            </w:r>
            <w:r w:rsidRPr="006F624D">
              <w:rPr>
                <w:rFonts w:ascii="Times New Roman" w:eastAsia="DengXian" w:hAnsi="Times New Roman" w:cs="Times New Roman"/>
                <w:b/>
                <w:bCs/>
                <w:spacing w:val="-42"/>
                <w:sz w:val="18"/>
                <w:szCs w:val="18"/>
                <w:lang w:eastAsia="zh-CN"/>
              </w:rPr>
              <w:t xml:space="preserve"> </w:t>
            </w:r>
            <w:r w:rsidRPr="006F624D">
              <w:rPr>
                <w:rFonts w:ascii="Times New Roman" w:eastAsia="DengXian" w:hAnsi="Times New Roman" w:cs="Times New Roman"/>
                <w:b/>
                <w:bCs/>
                <w:sz w:val="18"/>
                <w:szCs w:val="18"/>
                <w:lang w:eastAsia="zh-CN"/>
              </w:rPr>
              <w:t>MRU</w:t>
            </w:r>
          </w:p>
          <w:p w14:paraId="3D197DA8" w14:textId="77777777" w:rsidR="006F624D" w:rsidRPr="006F624D" w:rsidRDefault="006F624D" w:rsidP="006F624D">
            <w:pPr>
              <w:widowControl w:val="0"/>
              <w:kinsoku w:val="0"/>
              <w:overflowPunct w:val="0"/>
              <w:autoSpaceDE w:val="0"/>
              <w:autoSpaceDN w:val="0"/>
              <w:adjustRightInd w:val="0"/>
              <w:spacing w:after="0" w:line="200" w:lineRule="exact"/>
              <w:ind w:right="77"/>
              <w:jc w:val="center"/>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z w:val="18"/>
                <w:szCs w:val="18"/>
                <w:lang w:eastAsia="zh-CN"/>
              </w:rPr>
              <w:t>index</w:t>
            </w:r>
          </w:p>
        </w:tc>
      </w:tr>
      <w:tr w:rsidR="00A12E56" w:rsidRPr="006F624D" w14:paraId="01B11DCB" w14:textId="77777777" w:rsidTr="0055547F">
        <w:trPr>
          <w:trHeight w:val="795"/>
        </w:trPr>
        <w:tc>
          <w:tcPr>
            <w:tcW w:w="8500" w:type="dxa"/>
            <w:gridSpan w:val="7"/>
            <w:tcBorders>
              <w:top w:val="nil"/>
              <w:left w:val="single" w:sz="12" w:space="0" w:color="000000"/>
              <w:bottom w:val="single" w:sz="2" w:space="0" w:color="000000"/>
              <w:right w:val="single" w:sz="12" w:space="0" w:color="000000"/>
            </w:tcBorders>
          </w:tcPr>
          <w:p w14:paraId="6B6F787B" w14:textId="08747F0E" w:rsidR="00A12E56" w:rsidRPr="006F624D" w:rsidRDefault="00A12E56" w:rsidP="006F624D">
            <w:pPr>
              <w:widowControl w:val="0"/>
              <w:kinsoku w:val="0"/>
              <w:overflowPunct w:val="0"/>
              <w:autoSpaceDE w:val="0"/>
              <w:autoSpaceDN w:val="0"/>
              <w:adjustRightInd w:val="0"/>
              <w:spacing w:before="1" w:after="0" w:line="240" w:lineRule="auto"/>
              <w:rPr>
                <w:rFonts w:ascii="Arial" w:eastAsia="DengXian" w:hAnsi="Arial" w:cs="Arial"/>
                <w:b/>
                <w:bCs/>
                <w:sz w:val="25"/>
                <w:szCs w:val="25"/>
                <w:lang w:eastAsia="zh-CN"/>
              </w:rPr>
            </w:pPr>
            <w:r>
              <w:rPr>
                <w:rFonts w:ascii="Arial" w:eastAsia="DengXian" w:hAnsi="Arial" w:cs="Arial"/>
                <w:b/>
                <w:bCs/>
                <w:sz w:val="25"/>
                <w:szCs w:val="25"/>
                <w:lang w:eastAsia="zh-CN"/>
              </w:rPr>
              <w:t>… …</w:t>
            </w:r>
          </w:p>
          <w:p w14:paraId="416671C5" w14:textId="77777777" w:rsidR="00A12E56" w:rsidRPr="006F624D" w:rsidRDefault="00A12E56" w:rsidP="006F624D">
            <w:pPr>
              <w:widowControl w:val="0"/>
              <w:kinsoku w:val="0"/>
              <w:overflowPunct w:val="0"/>
              <w:autoSpaceDE w:val="0"/>
              <w:autoSpaceDN w:val="0"/>
              <w:adjustRightInd w:val="0"/>
              <w:spacing w:before="5" w:after="0" w:line="240" w:lineRule="auto"/>
              <w:rPr>
                <w:rFonts w:ascii="Arial" w:eastAsia="DengXian" w:hAnsi="Arial" w:cs="Arial"/>
                <w:b/>
                <w:bCs/>
                <w:sz w:val="16"/>
                <w:szCs w:val="16"/>
                <w:lang w:eastAsia="zh-CN"/>
              </w:rPr>
            </w:pPr>
          </w:p>
          <w:p w14:paraId="2CF9AEBC" w14:textId="77777777" w:rsidR="00A12E56" w:rsidRPr="006F624D" w:rsidRDefault="00A12E56" w:rsidP="006F624D">
            <w:pPr>
              <w:widowControl w:val="0"/>
              <w:kinsoku w:val="0"/>
              <w:overflowPunct w:val="0"/>
              <w:autoSpaceDE w:val="0"/>
              <w:autoSpaceDN w:val="0"/>
              <w:adjustRightInd w:val="0"/>
              <w:spacing w:before="1" w:after="0" w:line="240" w:lineRule="auto"/>
              <w:rPr>
                <w:rFonts w:ascii="Arial" w:eastAsia="DengXian" w:hAnsi="Arial" w:cs="Arial"/>
                <w:b/>
                <w:bCs/>
                <w:sz w:val="2"/>
                <w:szCs w:val="2"/>
                <w:lang w:eastAsia="zh-CN"/>
              </w:rPr>
            </w:pPr>
          </w:p>
        </w:tc>
      </w:tr>
      <w:tr w:rsidR="006F624D" w:rsidRPr="006F624D" w14:paraId="44623C1D" w14:textId="77777777" w:rsidTr="00F31F09">
        <w:trPr>
          <w:trHeight w:val="554"/>
        </w:trPr>
        <w:tc>
          <w:tcPr>
            <w:tcW w:w="1199" w:type="dxa"/>
            <w:vMerge w:val="restart"/>
            <w:tcBorders>
              <w:top w:val="single" w:sz="2" w:space="0" w:color="000000"/>
              <w:left w:val="single" w:sz="12" w:space="0" w:color="000000"/>
              <w:bottom w:val="single" w:sz="2" w:space="0" w:color="000000"/>
              <w:right w:val="single" w:sz="4" w:space="0" w:color="000000"/>
            </w:tcBorders>
          </w:tcPr>
          <w:p w14:paraId="02D0B0C5" w14:textId="77777777" w:rsidR="006F624D" w:rsidRPr="006F624D" w:rsidRDefault="006F624D" w:rsidP="006F624D">
            <w:pPr>
              <w:widowControl w:val="0"/>
              <w:kinsoku w:val="0"/>
              <w:overflowPunct w:val="0"/>
              <w:autoSpaceDE w:val="0"/>
              <w:autoSpaceDN w:val="0"/>
              <w:adjustRightInd w:val="0"/>
              <w:spacing w:before="69" w:after="0" w:line="203" w:lineRule="exact"/>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r w:rsidRPr="006F624D">
              <w:rPr>
                <w:rFonts w:ascii="Times New Roman" w:eastAsia="DengXian" w:hAnsi="Times New Roman" w:cs="Times New Roman"/>
                <w:spacing w:val="-3"/>
                <w:sz w:val="18"/>
                <w:szCs w:val="18"/>
                <w:lang w:eastAsia="zh-CN"/>
              </w:rPr>
              <w:t xml:space="preserve"> </w:t>
            </w:r>
            <w:r w:rsidRPr="006F624D">
              <w:rPr>
                <w:rFonts w:ascii="Times New Roman" w:eastAsia="DengXian" w:hAnsi="Times New Roman" w:cs="Times New Roman"/>
                <w:sz w:val="18"/>
                <w:szCs w:val="18"/>
                <w:lang w:eastAsia="zh-CN"/>
              </w:rPr>
              <w:t>MRU</w:t>
            </w:r>
            <w:r w:rsidRPr="006F624D">
              <w:rPr>
                <w:rFonts w:ascii="Times New Roman" w:eastAsia="DengXian" w:hAnsi="Times New Roman" w:cs="Times New Roman"/>
                <w:spacing w:val="-1"/>
                <w:sz w:val="18"/>
                <w:szCs w:val="18"/>
                <w:lang w:eastAsia="zh-CN"/>
              </w:rPr>
              <w:t xml:space="preserve"> </w:t>
            </w:r>
            <w:r w:rsidRPr="006F624D">
              <w:rPr>
                <w:rFonts w:ascii="Times New Roman" w:eastAsia="DengXian" w:hAnsi="Times New Roman" w:cs="Times New Roman"/>
                <w:sz w:val="18"/>
                <w:szCs w:val="18"/>
                <w:lang w:eastAsia="zh-CN"/>
              </w:rPr>
              <w:t>is</w:t>
            </w:r>
          </w:p>
          <w:p w14:paraId="1B1A15A4" w14:textId="77777777" w:rsidR="006F624D" w:rsidRPr="006F624D" w:rsidRDefault="006F624D" w:rsidP="006F624D">
            <w:pPr>
              <w:widowControl w:val="0"/>
              <w:kinsoku w:val="0"/>
              <w:overflowPunct w:val="0"/>
              <w:autoSpaceDE w:val="0"/>
              <w:autoSpaceDN w:val="0"/>
              <w:adjustRightInd w:val="0"/>
              <w:spacing w:before="1" w:after="0" w:line="232" w:lineRule="auto"/>
              <w:rPr>
                <w:rFonts w:ascii="Times New Roman" w:eastAsia="DengXian" w:hAnsi="Times New Roman" w:cs="Times New Roman"/>
                <w:sz w:val="18"/>
                <w:szCs w:val="18"/>
                <w:lang w:eastAsia="zh-CN"/>
              </w:rPr>
            </w:pPr>
            <w:r w:rsidRPr="006F624D">
              <w:rPr>
                <w:rFonts w:ascii="Times New Roman" w:eastAsia="DengXian" w:hAnsi="Times New Roman" w:cs="Times New Roman"/>
                <w:spacing w:val="-2"/>
                <w:sz w:val="18"/>
                <w:szCs w:val="18"/>
                <w:lang w:eastAsia="zh-CN"/>
              </w:rPr>
              <w:t>located</w:t>
            </w:r>
            <w:r w:rsidRPr="006F624D">
              <w:rPr>
                <w:rFonts w:ascii="Times New Roman" w:eastAsia="DengXian" w:hAnsi="Times New Roman" w:cs="Times New Roman"/>
                <w:spacing w:val="-19"/>
                <w:sz w:val="18"/>
                <w:szCs w:val="18"/>
                <w:lang w:eastAsia="zh-CN"/>
              </w:rPr>
              <w:t xml:space="preserve"> </w:t>
            </w:r>
            <w:r w:rsidRPr="006F624D">
              <w:rPr>
                <w:rFonts w:ascii="Times New Roman" w:eastAsia="DengXian" w:hAnsi="Times New Roman" w:cs="Times New Roman"/>
                <w:spacing w:val="-1"/>
                <w:sz w:val="18"/>
                <w:szCs w:val="18"/>
                <w:lang w:eastAsia="zh-CN"/>
              </w:rPr>
              <w:t>in</w:t>
            </w:r>
            <w:r w:rsidRPr="006F624D">
              <w:rPr>
                <w:rFonts w:ascii="Times New Roman" w:eastAsia="DengXian" w:hAnsi="Times New Roman" w:cs="Times New Roman"/>
                <w:spacing w:val="-17"/>
                <w:sz w:val="18"/>
                <w:szCs w:val="18"/>
                <w:lang w:eastAsia="zh-CN"/>
              </w:rPr>
              <w:t xml:space="preserve"> </w:t>
            </w:r>
            <w:r w:rsidRPr="006F624D">
              <w:rPr>
                <w:rFonts w:ascii="Times New Roman" w:eastAsia="DengXian" w:hAnsi="Times New Roman" w:cs="Times New Roman"/>
                <w:spacing w:val="-1"/>
                <w:sz w:val="18"/>
                <w:szCs w:val="18"/>
                <w:lang w:eastAsia="zh-CN"/>
              </w:rPr>
              <w:t>the</w:t>
            </w:r>
            <w:r w:rsidRPr="006F624D">
              <w:rPr>
                <w:rFonts w:ascii="Times New Roman" w:eastAsia="DengXian" w:hAnsi="Times New Roman" w:cs="Times New Roman"/>
                <w:spacing w:val="-42"/>
                <w:sz w:val="18"/>
                <w:szCs w:val="18"/>
                <w:lang w:eastAsia="zh-CN"/>
              </w:rPr>
              <w:t xml:space="preserve"> </w:t>
            </w:r>
            <w:r w:rsidRPr="006F624D">
              <w:rPr>
                <w:rFonts w:ascii="Times New Roman" w:eastAsia="DengXian" w:hAnsi="Times New Roman" w:cs="Times New Roman"/>
                <w:sz w:val="18"/>
                <w:szCs w:val="18"/>
                <w:lang w:eastAsia="zh-CN"/>
              </w:rPr>
              <w:lastRenderedPageBreak/>
              <w:t>primary</w:t>
            </w:r>
          </w:p>
          <w:p w14:paraId="52BCF529" w14:textId="77777777" w:rsidR="006F624D" w:rsidRPr="006F624D" w:rsidRDefault="006F624D" w:rsidP="006F624D">
            <w:pPr>
              <w:widowControl w:val="0"/>
              <w:kinsoku w:val="0"/>
              <w:overflowPunct w:val="0"/>
              <w:autoSpaceDE w:val="0"/>
              <w:autoSpaceDN w:val="0"/>
              <w:adjustRightInd w:val="0"/>
              <w:spacing w:after="0" w:line="201" w:lineRule="exact"/>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160</w:t>
            </w:r>
            <w:r w:rsidRPr="006F624D">
              <w:rPr>
                <w:rFonts w:ascii="Times New Roman" w:eastAsia="DengXian" w:hAnsi="Times New Roman" w:cs="Times New Roman"/>
                <w:spacing w:val="-2"/>
                <w:sz w:val="18"/>
                <w:szCs w:val="18"/>
                <w:lang w:eastAsia="zh-CN"/>
              </w:rPr>
              <w:t xml:space="preserve"> </w:t>
            </w:r>
            <w:r w:rsidRPr="006F624D">
              <w:rPr>
                <w:rFonts w:ascii="Times New Roman" w:eastAsia="DengXian" w:hAnsi="Times New Roman" w:cs="Times New Roman"/>
                <w:sz w:val="18"/>
                <w:szCs w:val="18"/>
                <w:lang w:eastAsia="zh-CN"/>
              </w:rPr>
              <w:t>MHz</w:t>
            </w:r>
          </w:p>
        </w:tc>
        <w:tc>
          <w:tcPr>
            <w:tcW w:w="1100" w:type="dxa"/>
            <w:tcBorders>
              <w:top w:val="single" w:sz="2" w:space="0" w:color="000000"/>
              <w:left w:val="single" w:sz="4" w:space="0" w:color="000000"/>
              <w:bottom w:val="single" w:sz="2" w:space="0" w:color="000000"/>
              <w:right w:val="single" w:sz="4" w:space="0" w:color="000000"/>
            </w:tcBorders>
          </w:tcPr>
          <w:p w14:paraId="36160E1F" w14:textId="77777777" w:rsidR="006F624D" w:rsidRPr="006F624D" w:rsidRDefault="006F624D" w:rsidP="006F624D">
            <w:pPr>
              <w:widowControl w:val="0"/>
              <w:kinsoku w:val="0"/>
              <w:overflowPunct w:val="0"/>
              <w:autoSpaceDE w:val="0"/>
              <w:autoSpaceDN w:val="0"/>
              <w:adjustRightInd w:val="0"/>
              <w:spacing w:before="1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lastRenderedPageBreak/>
              <w:t>0</w:t>
            </w:r>
          </w:p>
        </w:tc>
        <w:tc>
          <w:tcPr>
            <w:tcW w:w="1100" w:type="dxa"/>
            <w:vMerge w:val="restart"/>
            <w:tcBorders>
              <w:top w:val="single" w:sz="2" w:space="0" w:color="000000"/>
              <w:left w:val="single" w:sz="4" w:space="0" w:color="000000"/>
              <w:bottom w:val="single" w:sz="2" w:space="0" w:color="000000"/>
              <w:right w:val="single" w:sz="4" w:space="0" w:color="000000"/>
            </w:tcBorders>
          </w:tcPr>
          <w:p w14:paraId="07288824"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38FB8E7E"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19"/>
                <w:szCs w:val="19"/>
                <w:lang w:eastAsia="zh-CN"/>
              </w:rPr>
            </w:pPr>
          </w:p>
          <w:p w14:paraId="25964135" w14:textId="77777777" w:rsidR="006F624D" w:rsidRPr="006F624D" w:rsidRDefault="006F624D" w:rsidP="006F624D">
            <w:pPr>
              <w:widowControl w:val="0"/>
              <w:kinsoku w:val="0"/>
              <w:overflowPunct w:val="0"/>
              <w:autoSpaceDE w:val="0"/>
              <w:autoSpaceDN w:val="0"/>
              <w:adjustRightInd w:val="0"/>
              <w:spacing w:after="0" w:line="240" w:lineRule="auto"/>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lastRenderedPageBreak/>
              <w:t>96–99</w:t>
            </w:r>
          </w:p>
        </w:tc>
        <w:tc>
          <w:tcPr>
            <w:tcW w:w="1200" w:type="dxa"/>
            <w:vMerge w:val="restart"/>
            <w:tcBorders>
              <w:top w:val="single" w:sz="2" w:space="0" w:color="000000"/>
              <w:left w:val="single" w:sz="4" w:space="0" w:color="000000"/>
              <w:bottom w:val="single" w:sz="2" w:space="0" w:color="000000"/>
              <w:right w:val="single" w:sz="2" w:space="0" w:color="000000"/>
            </w:tcBorders>
          </w:tcPr>
          <w:p w14:paraId="10504208"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7201F416"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19"/>
                <w:szCs w:val="19"/>
                <w:lang w:eastAsia="zh-CN"/>
              </w:rPr>
            </w:pPr>
          </w:p>
          <w:p w14:paraId="4FFDDF43" w14:textId="77777777" w:rsidR="006F624D" w:rsidRPr="006F624D" w:rsidRDefault="006F624D" w:rsidP="006F624D">
            <w:pPr>
              <w:widowControl w:val="0"/>
              <w:kinsoku w:val="0"/>
              <w:overflowPunct w:val="0"/>
              <w:autoSpaceDE w:val="0"/>
              <w:autoSpaceDN w:val="0"/>
              <w:adjustRightInd w:val="0"/>
              <w:spacing w:after="0" w:line="240" w:lineRule="auto"/>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lastRenderedPageBreak/>
              <w:t>160</w:t>
            </w:r>
          </w:p>
        </w:tc>
        <w:tc>
          <w:tcPr>
            <w:tcW w:w="1000" w:type="dxa"/>
            <w:vMerge w:val="restart"/>
            <w:tcBorders>
              <w:top w:val="single" w:sz="2" w:space="0" w:color="000000"/>
              <w:left w:val="single" w:sz="2" w:space="0" w:color="000000"/>
              <w:bottom w:val="single" w:sz="2" w:space="0" w:color="000000"/>
              <w:right w:val="single" w:sz="2" w:space="0" w:color="000000"/>
            </w:tcBorders>
          </w:tcPr>
          <w:p w14:paraId="596ADD23"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73B272B6" w14:textId="77777777" w:rsidR="006F624D" w:rsidRPr="006F624D" w:rsidRDefault="006F624D" w:rsidP="006F624D">
            <w:pPr>
              <w:widowControl w:val="0"/>
              <w:kinsoku w:val="0"/>
              <w:overflowPunct w:val="0"/>
              <w:autoSpaceDE w:val="0"/>
              <w:autoSpaceDN w:val="0"/>
              <w:adjustRightInd w:val="0"/>
              <w:spacing w:before="119" w:after="0" w:line="204" w:lineRule="exact"/>
              <w:ind w:right="92"/>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996+484+</w:t>
            </w:r>
          </w:p>
          <w:p w14:paraId="1FE798A5" w14:textId="77777777" w:rsidR="006F624D" w:rsidRPr="006F624D" w:rsidRDefault="006F624D" w:rsidP="006F624D">
            <w:pPr>
              <w:widowControl w:val="0"/>
              <w:kinsoku w:val="0"/>
              <w:overflowPunct w:val="0"/>
              <w:autoSpaceDE w:val="0"/>
              <w:autoSpaceDN w:val="0"/>
              <w:adjustRightInd w:val="0"/>
              <w:spacing w:after="0" w:line="204" w:lineRule="exact"/>
              <w:ind w:right="91"/>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lastRenderedPageBreak/>
              <w:t>242</w:t>
            </w:r>
          </w:p>
        </w:tc>
        <w:tc>
          <w:tcPr>
            <w:tcW w:w="1800" w:type="dxa"/>
            <w:tcBorders>
              <w:top w:val="single" w:sz="2" w:space="0" w:color="000000"/>
              <w:left w:val="single" w:sz="2" w:space="0" w:color="000000"/>
              <w:bottom w:val="single" w:sz="2" w:space="0" w:color="000000"/>
              <w:right w:val="single" w:sz="2" w:space="0" w:color="000000"/>
            </w:tcBorders>
          </w:tcPr>
          <w:p w14:paraId="12D7B468" w14:textId="77777777" w:rsidR="006F624D" w:rsidRPr="006F624D" w:rsidRDefault="006F624D" w:rsidP="006F624D">
            <w:pPr>
              <w:widowControl w:val="0"/>
              <w:kinsoku w:val="0"/>
              <w:overflowPunct w:val="0"/>
              <w:autoSpaceDE w:val="0"/>
              <w:autoSpaceDN w:val="0"/>
              <w:adjustRightInd w:val="0"/>
              <w:spacing w:before="69" w:after="0" w:line="203" w:lineRule="exact"/>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lastRenderedPageBreak/>
              <w:t>MRU1</w:t>
            </w:r>
            <w:r w:rsidRPr="006F624D">
              <w:rPr>
                <w:rFonts w:ascii="Times New Roman" w:eastAsia="DengXian" w:hAnsi="Times New Roman" w:cs="Times New Roman"/>
                <w:spacing w:val="-3"/>
                <w:sz w:val="18"/>
                <w:szCs w:val="18"/>
                <w:lang w:eastAsia="zh-CN"/>
              </w:rPr>
              <w:t xml:space="preserve"> </w:t>
            </w:r>
            <w:r w:rsidRPr="006F624D">
              <w:rPr>
                <w:rFonts w:ascii="Times New Roman" w:eastAsia="DengXian" w:hAnsi="Times New Roman" w:cs="Times New Roman"/>
                <w:sz w:val="18"/>
                <w:szCs w:val="18"/>
                <w:lang w:eastAsia="zh-CN"/>
              </w:rPr>
              <w:t>to</w:t>
            </w:r>
            <w:r w:rsidRPr="006F624D">
              <w:rPr>
                <w:rFonts w:ascii="Times New Roman" w:eastAsia="DengXian" w:hAnsi="Times New Roman" w:cs="Times New Roman"/>
                <w:spacing w:val="-3"/>
                <w:sz w:val="18"/>
                <w:szCs w:val="18"/>
                <w:lang w:eastAsia="zh-CN"/>
              </w:rPr>
              <w:t xml:space="preserve"> </w:t>
            </w:r>
            <w:r w:rsidRPr="006F624D">
              <w:rPr>
                <w:rFonts w:ascii="Times New Roman" w:eastAsia="DengXian" w:hAnsi="Times New Roman" w:cs="Times New Roman"/>
                <w:sz w:val="18"/>
                <w:szCs w:val="18"/>
                <w:lang w:eastAsia="zh-CN"/>
              </w:rPr>
              <w:t>MRU4,</w:t>
            </w:r>
          </w:p>
          <w:p w14:paraId="7830B1AD" w14:textId="77777777" w:rsidR="006F624D" w:rsidRPr="006F624D" w:rsidRDefault="006F624D" w:rsidP="006F624D">
            <w:pPr>
              <w:widowControl w:val="0"/>
              <w:kinsoku w:val="0"/>
              <w:overflowPunct w:val="0"/>
              <w:autoSpaceDE w:val="0"/>
              <w:autoSpaceDN w:val="0"/>
              <w:adjustRightInd w:val="0"/>
              <w:spacing w:after="0" w:line="203" w:lineRule="exact"/>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respectively</w:t>
            </w:r>
          </w:p>
        </w:tc>
        <w:tc>
          <w:tcPr>
            <w:tcW w:w="1101" w:type="dxa"/>
            <w:vMerge w:val="restart"/>
            <w:tcBorders>
              <w:top w:val="single" w:sz="2" w:space="0" w:color="000000"/>
              <w:left w:val="single" w:sz="2" w:space="0" w:color="000000"/>
              <w:bottom w:val="single" w:sz="2" w:space="0" w:color="000000"/>
              <w:right w:val="single" w:sz="12" w:space="0" w:color="000000"/>
            </w:tcBorders>
          </w:tcPr>
          <w:p w14:paraId="7F1D2704" w14:textId="77777777" w:rsidR="006F624D" w:rsidRPr="006F624D" w:rsidRDefault="006F624D" w:rsidP="006F624D">
            <w:pPr>
              <w:widowControl w:val="0"/>
              <w:kinsoku w:val="0"/>
              <w:overflowPunct w:val="0"/>
              <w:autoSpaceDE w:val="0"/>
              <w:autoSpaceDN w:val="0"/>
              <w:adjustRightInd w:val="0"/>
              <w:spacing w:before="2" w:after="0" w:line="240" w:lineRule="auto"/>
              <w:rPr>
                <w:rFonts w:ascii="Arial" w:eastAsia="DengXian" w:hAnsi="Arial" w:cs="Arial"/>
                <w:b/>
                <w:bCs/>
                <w:sz w:val="29"/>
                <w:szCs w:val="29"/>
                <w:lang w:eastAsia="zh-CN"/>
              </w:rPr>
            </w:pPr>
          </w:p>
          <w:p w14:paraId="1C6EB752" w14:textId="585A2C08" w:rsidR="006F624D" w:rsidRPr="006F624D" w:rsidDel="0023178A" w:rsidRDefault="006F624D" w:rsidP="006F624D">
            <w:pPr>
              <w:widowControl w:val="0"/>
              <w:kinsoku w:val="0"/>
              <w:overflowPunct w:val="0"/>
              <w:autoSpaceDE w:val="0"/>
              <w:autoSpaceDN w:val="0"/>
              <w:adjustRightInd w:val="0"/>
              <w:spacing w:after="0" w:line="217" w:lineRule="exact"/>
              <w:ind w:right="77"/>
              <w:jc w:val="center"/>
              <w:rPr>
                <w:del w:id="19" w:author="Author"/>
                <w:rFonts w:ascii="Times New Roman" w:eastAsia="DengXian" w:hAnsi="Times New Roman" w:cs="Times New Roman"/>
                <w:sz w:val="18"/>
                <w:szCs w:val="18"/>
                <w:lang w:eastAsia="zh-CN"/>
              </w:rPr>
            </w:pPr>
            <w:del w:id="20" w:author="Author">
              <w:r w:rsidRPr="006F624D" w:rsidDel="0023178A">
                <w:rPr>
                  <w:rFonts w:ascii="Times New Roman" w:eastAsia="DengXian" w:hAnsi="Times New Roman" w:cs="Times New Roman"/>
                  <w:sz w:val="18"/>
                  <w:szCs w:val="18"/>
                  <w:lang w:eastAsia="zh-CN"/>
                </w:rPr>
                <w:delText>8</w:delText>
              </w:r>
              <w:r w:rsidRPr="006F624D" w:rsidDel="0023178A">
                <w:rPr>
                  <w:rFonts w:ascii="Symbol" w:eastAsia="DengXian" w:hAnsi="Symbol" w:cs="Symbol"/>
                  <w:sz w:val="18"/>
                  <w:szCs w:val="18"/>
                  <w:lang w:eastAsia="zh-CN"/>
                </w:rPr>
                <w:delText></w:delText>
              </w:r>
              <w:r w:rsidRPr="006F624D" w:rsidDel="0023178A">
                <w:rPr>
                  <w:rFonts w:ascii="Times New Roman" w:eastAsia="DengXian" w:hAnsi="Times New Roman" w:cs="Times New Roman"/>
                  <w:sz w:val="18"/>
                  <w:szCs w:val="18"/>
                  <w:lang w:eastAsia="zh-CN"/>
                </w:rPr>
                <w:delText>X1</w:delText>
              </w:r>
              <w:r w:rsidRPr="006F624D" w:rsidDel="0023178A">
                <w:rPr>
                  <w:rFonts w:ascii="Times New Roman" w:eastAsia="DengXian" w:hAnsi="Times New Roman" w:cs="Times New Roman"/>
                  <w:spacing w:val="-2"/>
                  <w:sz w:val="18"/>
                  <w:szCs w:val="18"/>
                  <w:lang w:eastAsia="zh-CN"/>
                </w:rPr>
                <w:delText xml:space="preserve"> </w:delText>
              </w:r>
              <w:r w:rsidRPr="006F624D" w:rsidDel="0023178A">
                <w:rPr>
                  <w:rFonts w:ascii="Times New Roman" w:eastAsia="DengXian" w:hAnsi="Times New Roman" w:cs="Times New Roman"/>
                  <w:sz w:val="18"/>
                  <w:szCs w:val="18"/>
                  <w:lang w:eastAsia="zh-CN"/>
                </w:rPr>
                <w:lastRenderedPageBreak/>
                <w:delText>+</w:delText>
              </w:r>
            </w:del>
            <w:ins w:id="21" w:author="Author">
              <w:r w:rsidR="0023178A" w:rsidRPr="000F272D">
                <w:rPr>
                  <w:rFonts w:ascii="Times New Roman" w:eastAsia="DengXian" w:hAnsi="Times New Roman" w:cs="Times New Roman"/>
                  <w:sz w:val="18"/>
                  <w:szCs w:val="18"/>
                  <w:highlight w:val="yellow"/>
                  <w:lang w:eastAsia="zh-CN"/>
                </w:rPr>
                <w:t>(#</w:t>
              </w:r>
              <w:r w:rsidR="000F272D" w:rsidRPr="000F272D">
                <w:rPr>
                  <w:rFonts w:ascii="Times New Roman" w:eastAsia="DengXian" w:hAnsi="Times New Roman" w:cs="Times New Roman"/>
                  <w:sz w:val="18"/>
                  <w:szCs w:val="18"/>
                  <w:highlight w:val="yellow"/>
                  <w:lang w:eastAsia="zh-CN"/>
                </w:rPr>
                <w:t>4882)</w:t>
              </w:r>
            </w:ins>
          </w:p>
          <w:p w14:paraId="5E7B89CC" w14:textId="77777777" w:rsidR="006F624D" w:rsidRPr="006F624D" w:rsidRDefault="006F624D" w:rsidP="006F624D">
            <w:pPr>
              <w:widowControl w:val="0"/>
              <w:kinsoku w:val="0"/>
              <w:overflowPunct w:val="0"/>
              <w:autoSpaceDE w:val="0"/>
              <w:autoSpaceDN w:val="0"/>
              <w:adjustRightInd w:val="0"/>
              <w:spacing w:after="0" w:line="203" w:lineRule="exact"/>
              <w:ind w:right="77"/>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MRU</w:t>
            </w:r>
            <w:r w:rsidRPr="006F624D">
              <w:rPr>
                <w:rFonts w:ascii="Times New Roman" w:eastAsia="DengXian" w:hAnsi="Times New Roman" w:cs="Times New Roman"/>
                <w:spacing w:val="-4"/>
                <w:sz w:val="18"/>
                <w:szCs w:val="18"/>
                <w:lang w:eastAsia="zh-CN"/>
              </w:rPr>
              <w:t xml:space="preserve"> </w:t>
            </w:r>
            <w:r w:rsidRPr="006F624D">
              <w:rPr>
                <w:rFonts w:ascii="Times New Roman" w:eastAsia="DengXian" w:hAnsi="Times New Roman" w:cs="Times New Roman"/>
                <w:sz w:val="18"/>
                <w:szCs w:val="18"/>
                <w:lang w:eastAsia="zh-CN"/>
              </w:rPr>
              <w:t>index</w:t>
            </w:r>
          </w:p>
        </w:tc>
      </w:tr>
      <w:tr w:rsidR="006F624D" w:rsidRPr="006F624D" w14:paraId="7225C911" w14:textId="77777777" w:rsidTr="00F31F09">
        <w:trPr>
          <w:trHeight w:val="555"/>
        </w:trPr>
        <w:tc>
          <w:tcPr>
            <w:tcW w:w="1199" w:type="dxa"/>
            <w:vMerge/>
            <w:tcBorders>
              <w:top w:val="nil"/>
              <w:left w:val="single" w:sz="12" w:space="0" w:color="000000"/>
              <w:bottom w:val="single" w:sz="2" w:space="0" w:color="000000"/>
              <w:right w:val="single" w:sz="4" w:space="0" w:color="000000"/>
            </w:tcBorders>
          </w:tcPr>
          <w:p w14:paraId="07A8F8AF" w14:textId="77777777" w:rsidR="006F624D" w:rsidRPr="006F624D" w:rsidRDefault="006F624D" w:rsidP="006F624D">
            <w:pPr>
              <w:widowControl w:val="0"/>
              <w:kinsoku w:val="0"/>
              <w:overflowPunct w:val="0"/>
              <w:autoSpaceDE w:val="0"/>
              <w:autoSpaceDN w:val="0"/>
              <w:adjustRightInd w:val="0"/>
              <w:spacing w:before="1" w:after="0" w:line="240" w:lineRule="auto"/>
              <w:rPr>
                <w:rFonts w:ascii="Arial" w:eastAsia="DengXian" w:hAnsi="Arial" w:cs="Arial"/>
                <w:b/>
                <w:bCs/>
                <w:sz w:val="2"/>
                <w:szCs w:val="2"/>
                <w:lang w:eastAsia="zh-CN"/>
              </w:rPr>
            </w:pPr>
          </w:p>
        </w:tc>
        <w:tc>
          <w:tcPr>
            <w:tcW w:w="1100" w:type="dxa"/>
            <w:tcBorders>
              <w:top w:val="single" w:sz="2" w:space="0" w:color="000000"/>
              <w:left w:val="single" w:sz="4" w:space="0" w:color="000000"/>
              <w:bottom w:val="single" w:sz="2" w:space="0" w:color="000000"/>
              <w:right w:val="single" w:sz="4" w:space="0" w:color="000000"/>
            </w:tcBorders>
          </w:tcPr>
          <w:p w14:paraId="7859045F" w14:textId="77777777" w:rsidR="006F624D" w:rsidRPr="006F624D" w:rsidRDefault="006F624D" w:rsidP="006F624D">
            <w:pPr>
              <w:widowControl w:val="0"/>
              <w:kinsoku w:val="0"/>
              <w:overflowPunct w:val="0"/>
              <w:autoSpaceDE w:val="0"/>
              <w:autoSpaceDN w:val="0"/>
              <w:adjustRightInd w:val="0"/>
              <w:spacing w:before="170"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100" w:type="dxa"/>
            <w:vMerge/>
            <w:tcBorders>
              <w:top w:val="nil"/>
              <w:left w:val="single" w:sz="4" w:space="0" w:color="000000"/>
              <w:bottom w:val="single" w:sz="2" w:space="0" w:color="000000"/>
              <w:right w:val="single" w:sz="4" w:space="0" w:color="000000"/>
            </w:tcBorders>
          </w:tcPr>
          <w:p w14:paraId="0A09B690" w14:textId="77777777" w:rsidR="006F624D" w:rsidRPr="006F624D" w:rsidRDefault="006F624D" w:rsidP="006F624D">
            <w:pPr>
              <w:widowControl w:val="0"/>
              <w:kinsoku w:val="0"/>
              <w:overflowPunct w:val="0"/>
              <w:autoSpaceDE w:val="0"/>
              <w:autoSpaceDN w:val="0"/>
              <w:adjustRightInd w:val="0"/>
              <w:spacing w:before="1" w:after="0" w:line="240" w:lineRule="auto"/>
              <w:rPr>
                <w:rFonts w:ascii="Arial" w:eastAsia="DengXian" w:hAnsi="Arial" w:cs="Arial"/>
                <w:b/>
                <w:bCs/>
                <w:sz w:val="2"/>
                <w:szCs w:val="2"/>
                <w:lang w:eastAsia="zh-CN"/>
              </w:rPr>
            </w:pPr>
          </w:p>
        </w:tc>
        <w:tc>
          <w:tcPr>
            <w:tcW w:w="1200" w:type="dxa"/>
            <w:vMerge/>
            <w:tcBorders>
              <w:top w:val="nil"/>
              <w:left w:val="single" w:sz="4" w:space="0" w:color="000000"/>
              <w:bottom w:val="single" w:sz="2" w:space="0" w:color="000000"/>
              <w:right w:val="single" w:sz="2" w:space="0" w:color="000000"/>
            </w:tcBorders>
          </w:tcPr>
          <w:p w14:paraId="31AD6424" w14:textId="77777777" w:rsidR="006F624D" w:rsidRPr="006F624D" w:rsidRDefault="006F624D" w:rsidP="006F624D">
            <w:pPr>
              <w:widowControl w:val="0"/>
              <w:kinsoku w:val="0"/>
              <w:overflowPunct w:val="0"/>
              <w:autoSpaceDE w:val="0"/>
              <w:autoSpaceDN w:val="0"/>
              <w:adjustRightInd w:val="0"/>
              <w:spacing w:before="1" w:after="0" w:line="240" w:lineRule="auto"/>
              <w:rPr>
                <w:rFonts w:ascii="Arial" w:eastAsia="DengXian" w:hAnsi="Arial" w:cs="Arial"/>
                <w:b/>
                <w:bCs/>
                <w:sz w:val="2"/>
                <w:szCs w:val="2"/>
                <w:lang w:eastAsia="zh-CN"/>
              </w:rPr>
            </w:pPr>
          </w:p>
        </w:tc>
        <w:tc>
          <w:tcPr>
            <w:tcW w:w="1000" w:type="dxa"/>
            <w:vMerge/>
            <w:tcBorders>
              <w:top w:val="nil"/>
              <w:left w:val="single" w:sz="2" w:space="0" w:color="000000"/>
              <w:bottom w:val="single" w:sz="2" w:space="0" w:color="000000"/>
              <w:right w:val="single" w:sz="2" w:space="0" w:color="000000"/>
            </w:tcBorders>
          </w:tcPr>
          <w:p w14:paraId="63E78AE6" w14:textId="77777777" w:rsidR="006F624D" w:rsidRPr="006F624D" w:rsidRDefault="006F624D" w:rsidP="006F624D">
            <w:pPr>
              <w:widowControl w:val="0"/>
              <w:kinsoku w:val="0"/>
              <w:overflowPunct w:val="0"/>
              <w:autoSpaceDE w:val="0"/>
              <w:autoSpaceDN w:val="0"/>
              <w:adjustRightInd w:val="0"/>
              <w:spacing w:before="1" w:after="0" w:line="240" w:lineRule="auto"/>
              <w:rPr>
                <w:rFonts w:ascii="Arial" w:eastAsia="DengXian" w:hAnsi="Arial" w:cs="Arial"/>
                <w:b/>
                <w:bCs/>
                <w:sz w:val="2"/>
                <w:szCs w:val="2"/>
                <w:lang w:eastAsia="zh-CN"/>
              </w:rPr>
            </w:pPr>
          </w:p>
        </w:tc>
        <w:tc>
          <w:tcPr>
            <w:tcW w:w="1800" w:type="dxa"/>
            <w:tcBorders>
              <w:top w:val="single" w:sz="2" w:space="0" w:color="000000"/>
              <w:left w:val="single" w:sz="2" w:space="0" w:color="000000"/>
              <w:bottom w:val="single" w:sz="2" w:space="0" w:color="000000"/>
              <w:right w:val="single" w:sz="2" w:space="0" w:color="000000"/>
            </w:tcBorders>
          </w:tcPr>
          <w:p w14:paraId="44C880E1" w14:textId="77777777" w:rsidR="006F624D" w:rsidRPr="006F624D" w:rsidRDefault="006F624D" w:rsidP="006F624D">
            <w:pPr>
              <w:widowControl w:val="0"/>
              <w:kinsoku w:val="0"/>
              <w:overflowPunct w:val="0"/>
              <w:autoSpaceDE w:val="0"/>
              <w:autoSpaceDN w:val="0"/>
              <w:adjustRightInd w:val="0"/>
              <w:spacing w:before="69" w:after="0" w:line="204" w:lineRule="exact"/>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MRU5</w:t>
            </w:r>
            <w:r w:rsidRPr="006F624D">
              <w:rPr>
                <w:rFonts w:ascii="Times New Roman" w:eastAsia="DengXian" w:hAnsi="Times New Roman" w:cs="Times New Roman"/>
                <w:spacing w:val="-3"/>
                <w:sz w:val="18"/>
                <w:szCs w:val="18"/>
                <w:lang w:eastAsia="zh-CN"/>
              </w:rPr>
              <w:t xml:space="preserve"> </w:t>
            </w:r>
            <w:r w:rsidRPr="006F624D">
              <w:rPr>
                <w:rFonts w:ascii="Times New Roman" w:eastAsia="DengXian" w:hAnsi="Times New Roman" w:cs="Times New Roman"/>
                <w:sz w:val="18"/>
                <w:szCs w:val="18"/>
                <w:lang w:eastAsia="zh-CN"/>
              </w:rPr>
              <w:t>to</w:t>
            </w:r>
            <w:r w:rsidRPr="006F624D">
              <w:rPr>
                <w:rFonts w:ascii="Times New Roman" w:eastAsia="DengXian" w:hAnsi="Times New Roman" w:cs="Times New Roman"/>
                <w:spacing w:val="-3"/>
                <w:sz w:val="18"/>
                <w:szCs w:val="18"/>
                <w:lang w:eastAsia="zh-CN"/>
              </w:rPr>
              <w:t xml:space="preserve"> </w:t>
            </w:r>
            <w:r w:rsidRPr="006F624D">
              <w:rPr>
                <w:rFonts w:ascii="Times New Roman" w:eastAsia="DengXian" w:hAnsi="Times New Roman" w:cs="Times New Roman"/>
                <w:sz w:val="18"/>
                <w:szCs w:val="18"/>
                <w:lang w:eastAsia="zh-CN"/>
              </w:rPr>
              <w:t>MRU8,</w:t>
            </w:r>
          </w:p>
          <w:p w14:paraId="5B052415" w14:textId="77777777" w:rsidR="006F624D" w:rsidRPr="006F624D" w:rsidRDefault="006F624D" w:rsidP="006F624D">
            <w:pPr>
              <w:widowControl w:val="0"/>
              <w:kinsoku w:val="0"/>
              <w:overflowPunct w:val="0"/>
              <w:autoSpaceDE w:val="0"/>
              <w:autoSpaceDN w:val="0"/>
              <w:adjustRightInd w:val="0"/>
              <w:spacing w:after="0" w:line="204" w:lineRule="exact"/>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respectively</w:t>
            </w:r>
          </w:p>
        </w:tc>
        <w:tc>
          <w:tcPr>
            <w:tcW w:w="1101" w:type="dxa"/>
            <w:vMerge/>
            <w:tcBorders>
              <w:top w:val="nil"/>
              <w:left w:val="single" w:sz="2" w:space="0" w:color="000000"/>
              <w:bottom w:val="single" w:sz="2" w:space="0" w:color="000000"/>
              <w:right w:val="single" w:sz="12" w:space="0" w:color="000000"/>
            </w:tcBorders>
          </w:tcPr>
          <w:p w14:paraId="6F462C7E" w14:textId="77777777" w:rsidR="006F624D" w:rsidRPr="006F624D" w:rsidRDefault="006F624D" w:rsidP="006F624D">
            <w:pPr>
              <w:widowControl w:val="0"/>
              <w:kinsoku w:val="0"/>
              <w:overflowPunct w:val="0"/>
              <w:autoSpaceDE w:val="0"/>
              <w:autoSpaceDN w:val="0"/>
              <w:adjustRightInd w:val="0"/>
              <w:spacing w:before="1" w:after="0" w:line="240" w:lineRule="auto"/>
              <w:rPr>
                <w:rFonts w:ascii="Arial" w:eastAsia="DengXian" w:hAnsi="Arial" w:cs="Arial"/>
                <w:b/>
                <w:bCs/>
                <w:sz w:val="2"/>
                <w:szCs w:val="2"/>
                <w:lang w:eastAsia="zh-CN"/>
              </w:rPr>
            </w:pPr>
          </w:p>
        </w:tc>
      </w:tr>
      <w:tr w:rsidR="006F624D" w:rsidRPr="006F624D" w14:paraId="0AE69D37" w14:textId="77777777" w:rsidTr="00F31F09">
        <w:trPr>
          <w:trHeight w:val="352"/>
        </w:trPr>
        <w:tc>
          <w:tcPr>
            <w:tcW w:w="1199" w:type="dxa"/>
            <w:tcBorders>
              <w:top w:val="single" w:sz="2" w:space="0" w:color="000000"/>
              <w:left w:val="single" w:sz="12" w:space="0" w:color="000000"/>
              <w:bottom w:val="single" w:sz="4" w:space="0" w:color="000000"/>
              <w:right w:val="single" w:sz="4" w:space="0" w:color="000000"/>
            </w:tcBorders>
          </w:tcPr>
          <w:p w14:paraId="2E9F9593"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100" w:type="dxa"/>
            <w:tcBorders>
              <w:top w:val="single" w:sz="2" w:space="0" w:color="000000"/>
              <w:left w:val="single" w:sz="4" w:space="0" w:color="000000"/>
              <w:bottom w:val="single" w:sz="4" w:space="0" w:color="000000"/>
              <w:right w:val="single" w:sz="4" w:space="0" w:color="000000"/>
            </w:tcBorders>
          </w:tcPr>
          <w:p w14:paraId="3B3A00BE" w14:textId="77777777" w:rsidR="006F624D" w:rsidRPr="006F624D" w:rsidRDefault="006F624D" w:rsidP="006F624D">
            <w:pPr>
              <w:widowControl w:val="0"/>
              <w:kinsoku w:val="0"/>
              <w:overflowPunct w:val="0"/>
              <w:autoSpaceDE w:val="0"/>
              <w:autoSpaceDN w:val="0"/>
              <w:adjustRightInd w:val="0"/>
              <w:spacing w:before="69" w:after="0" w:line="240" w:lineRule="auto"/>
              <w:ind w:right="356"/>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Any</w:t>
            </w:r>
          </w:p>
        </w:tc>
        <w:tc>
          <w:tcPr>
            <w:tcW w:w="1100" w:type="dxa"/>
            <w:tcBorders>
              <w:top w:val="single" w:sz="2" w:space="0" w:color="000000"/>
              <w:left w:val="single" w:sz="4" w:space="0" w:color="000000"/>
              <w:bottom w:val="single" w:sz="4" w:space="0" w:color="000000"/>
              <w:right w:val="single" w:sz="4" w:space="0" w:color="000000"/>
            </w:tcBorders>
          </w:tcPr>
          <w:p w14:paraId="3B3B58C8" w14:textId="77777777" w:rsidR="006F624D" w:rsidRPr="006F624D" w:rsidRDefault="006F624D" w:rsidP="006F624D">
            <w:pPr>
              <w:widowControl w:val="0"/>
              <w:kinsoku w:val="0"/>
              <w:overflowPunct w:val="0"/>
              <w:autoSpaceDE w:val="0"/>
              <w:autoSpaceDN w:val="0"/>
              <w:adjustRightInd w:val="0"/>
              <w:spacing w:before="69" w:after="0" w:line="240" w:lineRule="auto"/>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96–99</w:t>
            </w:r>
          </w:p>
        </w:tc>
        <w:tc>
          <w:tcPr>
            <w:tcW w:w="1200" w:type="dxa"/>
            <w:tcBorders>
              <w:top w:val="single" w:sz="2" w:space="0" w:color="000000"/>
              <w:left w:val="single" w:sz="4" w:space="0" w:color="000000"/>
              <w:bottom w:val="single" w:sz="4" w:space="0" w:color="000000"/>
              <w:right w:val="single" w:sz="2" w:space="0" w:color="000000"/>
            </w:tcBorders>
          </w:tcPr>
          <w:p w14:paraId="6EC9CFBD" w14:textId="50ED04B6" w:rsidR="006F624D" w:rsidRPr="006F624D" w:rsidRDefault="006F624D" w:rsidP="006F624D">
            <w:pPr>
              <w:widowControl w:val="0"/>
              <w:kinsoku w:val="0"/>
              <w:overflowPunct w:val="0"/>
              <w:autoSpaceDE w:val="0"/>
              <w:autoSpaceDN w:val="0"/>
              <w:adjustRightInd w:val="0"/>
              <w:spacing w:before="69" w:after="0" w:line="240" w:lineRule="auto"/>
              <w:rPr>
                <w:rFonts w:ascii="Times New Roman" w:eastAsia="DengXian" w:hAnsi="Times New Roman" w:cs="Times New Roman"/>
                <w:sz w:val="18"/>
                <w:szCs w:val="18"/>
                <w:lang w:eastAsia="zh-CN"/>
              </w:rPr>
            </w:pPr>
            <w:del w:id="22" w:author="Author">
              <w:r w:rsidRPr="006F624D" w:rsidDel="006B20B3">
                <w:rPr>
                  <w:rFonts w:ascii="Times New Roman" w:eastAsia="DengXian" w:hAnsi="Times New Roman" w:cs="Times New Roman"/>
                  <w:sz w:val="18"/>
                  <w:szCs w:val="18"/>
                  <w:lang w:eastAsia="zh-CN"/>
                </w:rPr>
                <w:delText>Reserved</w:delText>
              </w:r>
            </w:del>
            <w:proofErr w:type="gramStart"/>
            <w:ins w:id="23" w:author="Author">
              <w:r w:rsidR="006B20B3">
                <w:rPr>
                  <w:rFonts w:ascii="Times New Roman" w:eastAsia="DengXian" w:hAnsi="Times New Roman" w:cs="Times New Roman"/>
                  <w:sz w:val="18"/>
                  <w:szCs w:val="18"/>
                  <w:lang w:eastAsia="zh-CN"/>
                </w:rPr>
                <w:t>Any</w:t>
              </w:r>
              <w:r w:rsidR="003A1093" w:rsidRPr="003A1093">
                <w:rPr>
                  <w:rFonts w:ascii="Times New Roman" w:eastAsia="DengXian" w:hAnsi="Times New Roman" w:cs="Times New Roman"/>
                  <w:sz w:val="18"/>
                  <w:szCs w:val="18"/>
                  <w:highlight w:val="yellow"/>
                  <w:lang w:eastAsia="zh-CN"/>
                </w:rPr>
                <w:t>(</w:t>
              </w:r>
              <w:proofErr w:type="gramEnd"/>
              <w:r w:rsidR="003A1093" w:rsidRPr="003A1093">
                <w:rPr>
                  <w:rFonts w:ascii="Times New Roman" w:eastAsia="DengXian" w:hAnsi="Times New Roman" w:cs="Times New Roman"/>
                  <w:sz w:val="18"/>
                  <w:szCs w:val="18"/>
                  <w:highlight w:val="yellow"/>
                  <w:lang w:eastAsia="zh-CN"/>
                </w:rPr>
                <w:t>#7908)</w:t>
              </w:r>
            </w:ins>
          </w:p>
        </w:tc>
        <w:tc>
          <w:tcPr>
            <w:tcW w:w="1000" w:type="dxa"/>
            <w:tcBorders>
              <w:top w:val="single" w:sz="2" w:space="0" w:color="000000"/>
              <w:left w:val="single" w:sz="2" w:space="0" w:color="000000"/>
              <w:bottom w:val="single" w:sz="4" w:space="0" w:color="000000"/>
              <w:right w:val="single" w:sz="2" w:space="0" w:color="000000"/>
            </w:tcBorders>
          </w:tcPr>
          <w:p w14:paraId="4F3372C1" w14:textId="77777777" w:rsidR="006F624D" w:rsidRPr="006F624D" w:rsidRDefault="006F624D" w:rsidP="006F624D">
            <w:pPr>
              <w:widowControl w:val="0"/>
              <w:kinsoku w:val="0"/>
              <w:overflowPunct w:val="0"/>
              <w:autoSpaceDE w:val="0"/>
              <w:autoSpaceDN w:val="0"/>
              <w:adjustRightInd w:val="0"/>
              <w:spacing w:before="69" w:after="0" w:line="240" w:lineRule="auto"/>
              <w:ind w:right="92"/>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Reserved</w:t>
            </w:r>
          </w:p>
        </w:tc>
        <w:tc>
          <w:tcPr>
            <w:tcW w:w="1800" w:type="dxa"/>
            <w:tcBorders>
              <w:top w:val="single" w:sz="2" w:space="0" w:color="000000"/>
              <w:left w:val="single" w:sz="2" w:space="0" w:color="000000"/>
              <w:bottom w:val="single" w:sz="4" w:space="0" w:color="000000"/>
              <w:right w:val="single" w:sz="2" w:space="0" w:color="000000"/>
            </w:tcBorders>
          </w:tcPr>
          <w:p w14:paraId="03C641F0" w14:textId="77777777" w:rsidR="006F624D" w:rsidRPr="006F624D" w:rsidRDefault="006F624D" w:rsidP="006F624D">
            <w:pPr>
              <w:widowControl w:val="0"/>
              <w:kinsoku w:val="0"/>
              <w:overflowPunct w:val="0"/>
              <w:autoSpaceDE w:val="0"/>
              <w:autoSpaceDN w:val="0"/>
              <w:adjustRightInd w:val="0"/>
              <w:spacing w:before="69" w:after="0" w:line="240" w:lineRule="auto"/>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Reserved</w:t>
            </w:r>
          </w:p>
        </w:tc>
        <w:tc>
          <w:tcPr>
            <w:tcW w:w="1101" w:type="dxa"/>
            <w:tcBorders>
              <w:top w:val="single" w:sz="2" w:space="0" w:color="000000"/>
              <w:left w:val="single" w:sz="2" w:space="0" w:color="000000"/>
              <w:bottom w:val="single" w:sz="4" w:space="0" w:color="000000"/>
              <w:right w:val="single" w:sz="12" w:space="0" w:color="000000"/>
            </w:tcBorders>
          </w:tcPr>
          <w:p w14:paraId="67DC5646" w14:textId="77777777" w:rsidR="006F624D" w:rsidRPr="006F624D" w:rsidRDefault="006F624D" w:rsidP="006F624D">
            <w:pPr>
              <w:widowControl w:val="0"/>
              <w:kinsoku w:val="0"/>
              <w:overflowPunct w:val="0"/>
              <w:autoSpaceDE w:val="0"/>
              <w:autoSpaceDN w:val="0"/>
              <w:adjustRightInd w:val="0"/>
              <w:spacing w:before="69" w:after="0" w:line="240" w:lineRule="auto"/>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Reserved</w:t>
            </w:r>
          </w:p>
        </w:tc>
      </w:tr>
      <w:tr w:rsidR="00CA166B" w:rsidRPr="006F624D" w14:paraId="46CBA041" w14:textId="77777777" w:rsidTr="00CA166B">
        <w:trPr>
          <w:trHeight w:val="352"/>
        </w:trPr>
        <w:tc>
          <w:tcPr>
            <w:tcW w:w="8500" w:type="dxa"/>
            <w:gridSpan w:val="7"/>
            <w:tcBorders>
              <w:top w:val="single" w:sz="2" w:space="0" w:color="000000"/>
              <w:left w:val="single" w:sz="12" w:space="0" w:color="000000"/>
              <w:bottom w:val="single" w:sz="2" w:space="0" w:color="000000"/>
              <w:right w:val="single" w:sz="12" w:space="0" w:color="000000"/>
            </w:tcBorders>
          </w:tcPr>
          <w:p w14:paraId="14E6ADB8" w14:textId="77777777" w:rsidR="00CA166B" w:rsidRPr="006F624D" w:rsidRDefault="00CA166B" w:rsidP="00CA166B">
            <w:pPr>
              <w:widowControl w:val="0"/>
              <w:kinsoku w:val="0"/>
              <w:overflowPunct w:val="0"/>
              <w:autoSpaceDE w:val="0"/>
              <w:autoSpaceDN w:val="0"/>
              <w:adjustRightInd w:val="0"/>
              <w:spacing w:before="1" w:after="0" w:line="240" w:lineRule="auto"/>
              <w:rPr>
                <w:rFonts w:ascii="Arial" w:eastAsia="DengXian" w:hAnsi="Arial" w:cs="Arial"/>
                <w:b/>
                <w:bCs/>
                <w:sz w:val="25"/>
                <w:szCs w:val="25"/>
                <w:lang w:eastAsia="zh-CN"/>
              </w:rPr>
            </w:pPr>
            <w:r>
              <w:rPr>
                <w:rFonts w:ascii="Arial" w:eastAsia="DengXian" w:hAnsi="Arial" w:cs="Arial"/>
                <w:b/>
                <w:bCs/>
                <w:sz w:val="25"/>
                <w:szCs w:val="25"/>
                <w:lang w:eastAsia="zh-CN"/>
              </w:rPr>
              <w:t>… …</w:t>
            </w:r>
          </w:p>
          <w:p w14:paraId="7B820A21" w14:textId="50F9A974" w:rsidR="00CA166B" w:rsidRPr="006F624D" w:rsidRDefault="00CA166B" w:rsidP="006F624D">
            <w:pPr>
              <w:widowControl w:val="0"/>
              <w:kinsoku w:val="0"/>
              <w:overflowPunct w:val="0"/>
              <w:autoSpaceDE w:val="0"/>
              <w:autoSpaceDN w:val="0"/>
              <w:adjustRightInd w:val="0"/>
              <w:spacing w:before="69" w:after="0" w:line="240" w:lineRule="auto"/>
              <w:rPr>
                <w:rFonts w:ascii="Times New Roman" w:eastAsia="DengXian" w:hAnsi="Times New Roman" w:cs="Times New Roman"/>
                <w:sz w:val="18"/>
                <w:szCs w:val="18"/>
                <w:lang w:eastAsia="zh-CN"/>
              </w:rPr>
            </w:pPr>
          </w:p>
        </w:tc>
      </w:tr>
      <w:tr w:rsidR="00CA166B" w:rsidRPr="006F624D" w14:paraId="7E9F9B37" w14:textId="77777777" w:rsidTr="009D5077">
        <w:trPr>
          <w:trHeight w:val="352"/>
        </w:trPr>
        <w:tc>
          <w:tcPr>
            <w:tcW w:w="8500" w:type="dxa"/>
            <w:gridSpan w:val="7"/>
            <w:tcBorders>
              <w:top w:val="single" w:sz="2" w:space="0" w:color="000000"/>
              <w:left w:val="single" w:sz="12" w:space="0" w:color="000000"/>
              <w:bottom w:val="single" w:sz="4" w:space="0" w:color="000000"/>
              <w:right w:val="single" w:sz="12" w:space="0" w:color="000000"/>
            </w:tcBorders>
          </w:tcPr>
          <w:p w14:paraId="4C12834B" w14:textId="1B28C246" w:rsidR="00CA166B" w:rsidRPr="006F624D" w:rsidRDefault="00CA166B" w:rsidP="00CA166B">
            <w:pPr>
              <w:widowControl w:val="0"/>
              <w:kinsoku w:val="0"/>
              <w:overflowPunct w:val="0"/>
              <w:autoSpaceDE w:val="0"/>
              <w:autoSpaceDN w:val="0"/>
              <w:adjustRightInd w:val="0"/>
              <w:spacing w:before="61" w:after="0" w:line="232" w:lineRule="auto"/>
              <w:ind w:right="88"/>
              <w:jc w:val="both"/>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 xml:space="preserve">NOTE 1—B0 of the RU Allocation subfield is set to 0 to indicate that the RU/MRU allocation applies to the </w:t>
            </w:r>
            <w:proofErr w:type="spellStart"/>
            <w:r w:rsidRPr="006F624D">
              <w:rPr>
                <w:rFonts w:ascii="Times New Roman" w:eastAsia="DengXian" w:hAnsi="Times New Roman" w:cs="Times New Roman"/>
                <w:sz w:val="18"/>
                <w:szCs w:val="18"/>
                <w:lang w:eastAsia="zh-CN"/>
              </w:rPr>
              <w:t>pri</w:t>
            </w:r>
            <w:proofErr w:type="spellEnd"/>
            <w:r w:rsidRPr="006F624D">
              <w:rPr>
                <w:rFonts w:ascii="Times New Roman" w:eastAsia="DengXian" w:hAnsi="Times New Roman" w:cs="Times New Roman"/>
                <w:sz w:val="18"/>
                <w:szCs w:val="18"/>
                <w:lang w:eastAsia="zh-CN"/>
              </w:rPr>
              <w:t>-</w:t>
            </w:r>
            <w:r w:rsidRPr="006F624D">
              <w:rPr>
                <w:rFonts w:ascii="Times New Roman" w:eastAsia="DengXian" w:hAnsi="Times New Roman" w:cs="Times New Roman"/>
                <w:spacing w:val="1"/>
                <w:sz w:val="18"/>
                <w:szCs w:val="18"/>
                <w:lang w:eastAsia="zh-CN"/>
              </w:rPr>
              <w:t xml:space="preserve"> </w:t>
            </w:r>
            <w:proofErr w:type="spellStart"/>
            <w:r w:rsidRPr="006F624D">
              <w:rPr>
                <w:rFonts w:ascii="Times New Roman" w:eastAsia="DengXian" w:hAnsi="Times New Roman" w:cs="Times New Roman"/>
                <w:sz w:val="18"/>
                <w:szCs w:val="18"/>
                <w:lang w:eastAsia="zh-CN"/>
              </w:rPr>
              <w:t>mary</w:t>
            </w:r>
            <w:proofErr w:type="spellEnd"/>
            <w:r w:rsidRPr="006F624D">
              <w:rPr>
                <w:rFonts w:ascii="Times New Roman" w:eastAsia="DengXian" w:hAnsi="Times New Roman" w:cs="Times New Roman"/>
                <w:sz w:val="18"/>
                <w:szCs w:val="18"/>
                <w:lang w:eastAsia="zh-CN"/>
              </w:rPr>
              <w:t xml:space="preserve"> 80 MHz channel and set to 1 to indicate that the RU allocation applies to the secondary 80 MHz channel in</w:t>
            </w:r>
            <w:r w:rsidRPr="006F624D">
              <w:rPr>
                <w:rFonts w:ascii="Times New Roman" w:eastAsia="DengXian" w:hAnsi="Times New Roman" w:cs="Times New Roman"/>
                <w:spacing w:val="1"/>
                <w:sz w:val="18"/>
                <w:szCs w:val="18"/>
                <w:lang w:eastAsia="zh-CN"/>
              </w:rPr>
              <w:t xml:space="preserve"> </w:t>
            </w:r>
            <w:r w:rsidRPr="006F624D">
              <w:rPr>
                <w:rFonts w:ascii="Times New Roman" w:eastAsia="DengXian" w:hAnsi="Times New Roman" w:cs="Times New Roman"/>
                <w:sz w:val="18"/>
                <w:szCs w:val="18"/>
                <w:lang w:eastAsia="zh-CN"/>
              </w:rPr>
              <w:t xml:space="preserve">the primary 160 </w:t>
            </w:r>
            <w:proofErr w:type="spellStart"/>
            <w:r w:rsidRPr="006F624D">
              <w:rPr>
                <w:rFonts w:ascii="Times New Roman" w:eastAsia="DengXian" w:hAnsi="Times New Roman" w:cs="Times New Roman"/>
                <w:sz w:val="18"/>
                <w:szCs w:val="18"/>
                <w:lang w:eastAsia="zh-CN"/>
              </w:rPr>
              <w:t>MHz.</w:t>
            </w:r>
            <w:proofErr w:type="spellEnd"/>
            <w:r w:rsidRPr="006F624D">
              <w:rPr>
                <w:rFonts w:ascii="Times New Roman" w:eastAsia="DengXian" w:hAnsi="Times New Roman" w:cs="Times New Roman"/>
                <w:sz w:val="18"/>
                <w:szCs w:val="18"/>
                <w:lang w:eastAsia="zh-CN"/>
              </w:rPr>
              <w:t xml:space="preserve"> B0 of the RU Allocation subfield is set to 0 to indicate that the RU/MRU allocation applies</w:t>
            </w:r>
            <w:r w:rsidRPr="006F624D">
              <w:rPr>
                <w:rFonts w:ascii="Times New Roman" w:eastAsia="DengXian" w:hAnsi="Times New Roman" w:cs="Times New Roman"/>
                <w:spacing w:val="-42"/>
                <w:sz w:val="18"/>
                <w:szCs w:val="18"/>
                <w:lang w:eastAsia="zh-CN"/>
              </w:rPr>
              <w:t xml:space="preserve"> </w:t>
            </w:r>
            <w:r w:rsidRPr="006F624D">
              <w:rPr>
                <w:rFonts w:ascii="Times New Roman" w:eastAsia="DengXian" w:hAnsi="Times New Roman" w:cs="Times New Roman"/>
                <w:sz w:val="18"/>
                <w:szCs w:val="18"/>
                <w:lang w:eastAsia="zh-CN"/>
              </w:rPr>
              <w:t>to the lower 80 MHz in the secondary 160 MHz and is set to 1 to indicate that the RU</w:t>
            </w:r>
            <w:ins w:id="24" w:author="Author">
              <w:r w:rsidR="00CC51C4">
                <w:rPr>
                  <w:rFonts w:ascii="Times New Roman" w:eastAsia="DengXian" w:hAnsi="Times New Roman" w:cs="Times New Roman"/>
                  <w:sz w:val="18"/>
                  <w:szCs w:val="18"/>
                  <w:lang w:eastAsia="zh-CN"/>
                </w:rPr>
                <w:t>/MRU</w:t>
              </w:r>
            </w:ins>
            <w:r w:rsidRPr="006F624D">
              <w:rPr>
                <w:rFonts w:ascii="Times New Roman" w:eastAsia="DengXian" w:hAnsi="Times New Roman" w:cs="Times New Roman"/>
                <w:sz w:val="18"/>
                <w:szCs w:val="18"/>
                <w:lang w:eastAsia="zh-CN"/>
              </w:rPr>
              <w:t xml:space="preserve"> allocation applies to upper</w:t>
            </w:r>
            <w:r w:rsidRPr="006F624D">
              <w:rPr>
                <w:rFonts w:ascii="Times New Roman" w:eastAsia="DengXian" w:hAnsi="Times New Roman" w:cs="Times New Roman"/>
                <w:spacing w:val="1"/>
                <w:sz w:val="18"/>
                <w:szCs w:val="18"/>
                <w:lang w:eastAsia="zh-CN"/>
              </w:rPr>
              <w:t xml:space="preserve"> </w:t>
            </w:r>
            <w:r w:rsidRPr="006F624D">
              <w:rPr>
                <w:rFonts w:ascii="Times New Roman" w:eastAsia="DengXian" w:hAnsi="Times New Roman" w:cs="Times New Roman"/>
                <w:sz w:val="18"/>
                <w:szCs w:val="18"/>
                <w:lang w:eastAsia="zh-CN"/>
              </w:rPr>
              <w:t>80</w:t>
            </w:r>
            <w:r w:rsidRPr="006F624D">
              <w:rPr>
                <w:rFonts w:ascii="Times New Roman" w:eastAsia="DengXian" w:hAnsi="Times New Roman" w:cs="Times New Roman"/>
                <w:spacing w:val="-2"/>
                <w:sz w:val="18"/>
                <w:szCs w:val="18"/>
                <w:lang w:eastAsia="zh-CN"/>
              </w:rPr>
              <w:t xml:space="preserve"> </w:t>
            </w:r>
            <w:r w:rsidRPr="006F624D">
              <w:rPr>
                <w:rFonts w:ascii="Times New Roman" w:eastAsia="DengXian" w:hAnsi="Times New Roman" w:cs="Times New Roman"/>
                <w:sz w:val="18"/>
                <w:szCs w:val="18"/>
                <w:lang w:eastAsia="zh-CN"/>
              </w:rPr>
              <w:t>MHz in the</w:t>
            </w:r>
            <w:r w:rsidRPr="006F624D">
              <w:rPr>
                <w:rFonts w:ascii="Times New Roman" w:eastAsia="DengXian" w:hAnsi="Times New Roman" w:cs="Times New Roman"/>
                <w:spacing w:val="-1"/>
                <w:sz w:val="18"/>
                <w:szCs w:val="18"/>
                <w:lang w:eastAsia="zh-CN"/>
              </w:rPr>
              <w:t xml:space="preserve"> </w:t>
            </w:r>
            <w:r w:rsidRPr="006F624D">
              <w:rPr>
                <w:rFonts w:ascii="Times New Roman" w:eastAsia="DengXian" w:hAnsi="Times New Roman" w:cs="Times New Roman"/>
                <w:sz w:val="18"/>
                <w:szCs w:val="18"/>
                <w:lang w:eastAsia="zh-CN"/>
              </w:rPr>
              <w:t>secondary</w:t>
            </w:r>
            <w:r w:rsidRPr="006F624D">
              <w:rPr>
                <w:rFonts w:ascii="Times New Roman" w:eastAsia="DengXian" w:hAnsi="Times New Roman" w:cs="Times New Roman"/>
                <w:spacing w:val="-1"/>
                <w:sz w:val="18"/>
                <w:szCs w:val="18"/>
                <w:lang w:eastAsia="zh-CN"/>
              </w:rPr>
              <w:t xml:space="preserve"> </w:t>
            </w:r>
            <w:r w:rsidRPr="006F624D">
              <w:rPr>
                <w:rFonts w:ascii="Times New Roman" w:eastAsia="DengXian" w:hAnsi="Times New Roman" w:cs="Times New Roman"/>
                <w:sz w:val="18"/>
                <w:szCs w:val="18"/>
                <w:lang w:eastAsia="zh-CN"/>
              </w:rPr>
              <w:t>160</w:t>
            </w:r>
            <w:r w:rsidRPr="006F624D">
              <w:rPr>
                <w:rFonts w:ascii="Times New Roman" w:eastAsia="DengXian" w:hAnsi="Times New Roman" w:cs="Times New Roman"/>
                <w:spacing w:val="-2"/>
                <w:sz w:val="18"/>
                <w:szCs w:val="18"/>
                <w:lang w:eastAsia="zh-CN"/>
              </w:rPr>
              <w:t xml:space="preserve"> </w:t>
            </w:r>
            <w:proofErr w:type="spellStart"/>
            <w:r w:rsidRPr="006F624D">
              <w:rPr>
                <w:rFonts w:ascii="Times New Roman" w:eastAsia="DengXian" w:hAnsi="Times New Roman" w:cs="Times New Roman"/>
                <w:sz w:val="18"/>
                <w:szCs w:val="18"/>
                <w:lang w:eastAsia="zh-CN"/>
              </w:rPr>
              <w:t>MHz.</w:t>
            </w:r>
            <w:proofErr w:type="spellEnd"/>
          </w:p>
          <w:p w14:paraId="700A7E4E" w14:textId="43CB682D" w:rsidR="00CA166B" w:rsidRDefault="00CA166B" w:rsidP="00CA166B">
            <w:pPr>
              <w:widowControl w:val="0"/>
              <w:kinsoku w:val="0"/>
              <w:overflowPunct w:val="0"/>
              <w:autoSpaceDE w:val="0"/>
              <w:autoSpaceDN w:val="0"/>
              <w:adjustRightInd w:val="0"/>
              <w:spacing w:before="116" w:after="0" w:line="232" w:lineRule="auto"/>
              <w:ind w:right="88"/>
              <w:jc w:val="both"/>
              <w:rPr>
                <w:ins w:id="25" w:author="Autho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NOTE 2—The PHY MRU index of a 52+26-tone MRU is not defined in the case of the MRU index equal to 1, 6,</w:t>
            </w:r>
            <w:r w:rsidRPr="006F624D">
              <w:rPr>
                <w:rFonts w:ascii="Times New Roman" w:eastAsia="DengXian" w:hAnsi="Times New Roman" w:cs="Times New Roman"/>
                <w:spacing w:val="1"/>
                <w:sz w:val="18"/>
                <w:szCs w:val="18"/>
                <w:lang w:eastAsia="zh-CN"/>
              </w:rPr>
              <w:t xml:space="preserve"> </w:t>
            </w:r>
            <w:r w:rsidRPr="006F624D">
              <w:rPr>
                <w:rFonts w:ascii="Times New Roman" w:eastAsia="DengXian" w:hAnsi="Times New Roman" w:cs="Times New Roman"/>
                <w:sz w:val="18"/>
                <w:szCs w:val="18"/>
                <w:lang w:eastAsia="zh-CN"/>
              </w:rPr>
              <w:t xml:space="preserve">7, or 12, if the bandwidth indicates 80, 160, or 320 </w:t>
            </w:r>
            <w:proofErr w:type="spellStart"/>
            <w:r w:rsidRPr="006F624D">
              <w:rPr>
                <w:rFonts w:ascii="Times New Roman" w:eastAsia="DengXian" w:hAnsi="Times New Roman" w:cs="Times New Roman"/>
                <w:sz w:val="18"/>
                <w:szCs w:val="18"/>
                <w:lang w:eastAsia="zh-CN"/>
              </w:rPr>
              <w:t>MHz.</w:t>
            </w:r>
            <w:proofErr w:type="spellEnd"/>
            <w:r w:rsidRPr="006F624D">
              <w:rPr>
                <w:rFonts w:ascii="Times New Roman" w:eastAsia="DengXian" w:hAnsi="Times New Roman" w:cs="Times New Roman"/>
                <w:sz w:val="18"/>
                <w:szCs w:val="18"/>
                <w:lang w:eastAsia="zh-CN"/>
              </w:rPr>
              <w:t xml:space="preserve"> The PHY MRU index of a 106+26-tone MRU is not</w:t>
            </w:r>
            <w:r w:rsidRPr="006F624D">
              <w:rPr>
                <w:rFonts w:ascii="Times New Roman" w:eastAsia="DengXian" w:hAnsi="Times New Roman" w:cs="Times New Roman"/>
                <w:spacing w:val="1"/>
                <w:sz w:val="18"/>
                <w:szCs w:val="18"/>
                <w:lang w:eastAsia="zh-CN"/>
              </w:rPr>
              <w:t xml:space="preserve"> </w:t>
            </w:r>
            <w:r w:rsidRPr="006F624D">
              <w:rPr>
                <w:rFonts w:ascii="Times New Roman" w:eastAsia="DengXian" w:hAnsi="Times New Roman" w:cs="Times New Roman"/>
                <w:sz w:val="18"/>
                <w:szCs w:val="18"/>
                <w:lang w:eastAsia="zh-CN"/>
              </w:rPr>
              <w:t xml:space="preserve">defined in the case of the MRU index equal to 2, 3, 6, or 7, if the bandwidth indicates 80, 160, or 320 </w:t>
            </w:r>
            <w:proofErr w:type="spellStart"/>
            <w:r w:rsidRPr="006F624D">
              <w:rPr>
                <w:rFonts w:ascii="Times New Roman" w:eastAsia="DengXian" w:hAnsi="Times New Roman" w:cs="Times New Roman"/>
                <w:sz w:val="18"/>
                <w:szCs w:val="18"/>
                <w:lang w:eastAsia="zh-CN"/>
              </w:rPr>
              <w:t>MHz.</w:t>
            </w:r>
            <w:proofErr w:type="spellEnd"/>
            <w:r w:rsidRPr="006F624D">
              <w:rPr>
                <w:rFonts w:ascii="Times New Roman" w:eastAsia="DengXian" w:hAnsi="Times New Roman" w:cs="Times New Roman"/>
                <w:sz w:val="18"/>
                <w:szCs w:val="18"/>
                <w:lang w:eastAsia="zh-CN"/>
              </w:rPr>
              <w:t xml:space="preserve"> Refer</w:t>
            </w:r>
            <w:r w:rsidRPr="006F624D">
              <w:rPr>
                <w:rFonts w:ascii="Times New Roman" w:eastAsia="DengXian" w:hAnsi="Times New Roman" w:cs="Times New Roman"/>
                <w:spacing w:val="1"/>
                <w:sz w:val="18"/>
                <w:szCs w:val="18"/>
                <w:lang w:eastAsia="zh-CN"/>
              </w:rPr>
              <w:t xml:space="preserve"> </w:t>
            </w:r>
            <w:r w:rsidRPr="006F624D">
              <w:rPr>
                <w:rFonts w:ascii="Times New Roman" w:eastAsia="DengXian" w:hAnsi="Times New Roman" w:cs="Times New Roman"/>
                <w:sz w:val="18"/>
                <w:szCs w:val="18"/>
                <w:lang w:eastAsia="zh-CN"/>
              </w:rPr>
              <w:t>to</w:t>
            </w:r>
            <w:r w:rsidRPr="006F624D">
              <w:rPr>
                <w:rFonts w:ascii="Times New Roman" w:eastAsia="DengXian" w:hAnsi="Times New Roman" w:cs="Times New Roman"/>
                <w:spacing w:val="-2"/>
                <w:sz w:val="18"/>
                <w:szCs w:val="18"/>
                <w:lang w:eastAsia="zh-CN"/>
              </w:rPr>
              <w:t xml:space="preserve"> </w:t>
            </w:r>
            <w:r w:rsidRPr="006F624D">
              <w:rPr>
                <w:rFonts w:ascii="Times New Roman" w:eastAsia="DengXian" w:hAnsi="Times New Roman" w:cs="Times New Roman"/>
                <w:sz w:val="18"/>
                <w:szCs w:val="18"/>
                <w:lang w:eastAsia="zh-CN"/>
              </w:rPr>
              <w:t>36.3.2.2.2 (Small</w:t>
            </w:r>
            <w:r w:rsidRPr="006F624D">
              <w:rPr>
                <w:rFonts w:ascii="Times New Roman" w:eastAsia="DengXian" w:hAnsi="Times New Roman" w:cs="Times New Roman"/>
                <w:spacing w:val="-1"/>
                <w:sz w:val="18"/>
                <w:szCs w:val="18"/>
                <w:lang w:eastAsia="zh-CN"/>
              </w:rPr>
              <w:t xml:space="preserve"> </w:t>
            </w:r>
            <w:r w:rsidRPr="006F624D">
              <w:rPr>
                <w:rFonts w:ascii="Times New Roman" w:eastAsia="DengXian" w:hAnsi="Times New Roman" w:cs="Times New Roman"/>
                <w:sz w:val="18"/>
                <w:szCs w:val="18"/>
                <w:lang w:eastAsia="zh-CN"/>
              </w:rPr>
              <w:t>size</w:t>
            </w:r>
            <w:r w:rsidRPr="006F624D">
              <w:rPr>
                <w:rFonts w:ascii="Times New Roman" w:eastAsia="DengXian" w:hAnsi="Times New Roman" w:cs="Times New Roman"/>
                <w:spacing w:val="-1"/>
                <w:sz w:val="18"/>
                <w:szCs w:val="18"/>
                <w:lang w:eastAsia="zh-CN"/>
              </w:rPr>
              <w:t xml:space="preserve"> </w:t>
            </w:r>
            <w:proofErr w:type="gramStart"/>
            <w:r w:rsidRPr="006F624D">
              <w:rPr>
                <w:rFonts w:ascii="Times New Roman" w:eastAsia="DengXian" w:hAnsi="Times New Roman" w:cs="Times New Roman"/>
                <w:sz w:val="18"/>
                <w:szCs w:val="18"/>
                <w:lang w:eastAsia="zh-CN"/>
              </w:rPr>
              <w:t>MRUs(</w:t>
            </w:r>
            <w:proofErr w:type="gramEnd"/>
            <w:r w:rsidRPr="006F624D">
              <w:rPr>
                <w:rFonts w:ascii="Times New Roman" w:eastAsia="DengXian" w:hAnsi="Times New Roman" w:cs="Times New Roman"/>
                <w:sz w:val="18"/>
                <w:szCs w:val="18"/>
                <w:lang w:eastAsia="zh-CN"/>
              </w:rPr>
              <w:t>#2024))</w:t>
            </w:r>
            <w:r w:rsidRPr="006F624D">
              <w:rPr>
                <w:rFonts w:ascii="Times New Roman" w:eastAsia="DengXian" w:hAnsi="Times New Roman" w:cs="Times New Roman"/>
                <w:spacing w:val="-1"/>
                <w:sz w:val="18"/>
                <w:szCs w:val="18"/>
                <w:lang w:eastAsia="zh-CN"/>
              </w:rPr>
              <w:t xml:space="preserve"> </w:t>
            </w:r>
            <w:r w:rsidRPr="006F624D">
              <w:rPr>
                <w:rFonts w:ascii="Times New Roman" w:eastAsia="DengXian" w:hAnsi="Times New Roman" w:cs="Times New Roman"/>
                <w:sz w:val="18"/>
                <w:szCs w:val="18"/>
                <w:lang w:eastAsia="zh-CN"/>
              </w:rPr>
              <w:t>for</w:t>
            </w:r>
            <w:r w:rsidRPr="006F624D">
              <w:rPr>
                <w:rFonts w:ascii="Times New Roman" w:eastAsia="DengXian" w:hAnsi="Times New Roman" w:cs="Times New Roman"/>
                <w:spacing w:val="-2"/>
                <w:sz w:val="18"/>
                <w:szCs w:val="18"/>
                <w:lang w:eastAsia="zh-CN"/>
              </w:rPr>
              <w:t xml:space="preserve"> </w:t>
            </w:r>
            <w:r w:rsidRPr="006F624D">
              <w:rPr>
                <w:rFonts w:ascii="Times New Roman" w:eastAsia="DengXian" w:hAnsi="Times New Roman" w:cs="Times New Roman"/>
                <w:sz w:val="18"/>
                <w:szCs w:val="18"/>
                <w:lang w:eastAsia="zh-CN"/>
              </w:rPr>
              <w:t>details.</w:t>
            </w:r>
          </w:p>
          <w:p w14:paraId="3CE0295D" w14:textId="5398D507" w:rsidR="00CA166B" w:rsidRDefault="00CA166B" w:rsidP="00CA166B">
            <w:pPr>
              <w:widowControl w:val="0"/>
              <w:kinsoku w:val="0"/>
              <w:overflowPunct w:val="0"/>
              <w:autoSpaceDE w:val="0"/>
              <w:autoSpaceDN w:val="0"/>
              <w:adjustRightInd w:val="0"/>
              <w:spacing w:before="1" w:after="0" w:line="240" w:lineRule="auto"/>
              <w:rPr>
                <w:rFonts w:ascii="Arial" w:eastAsia="DengXian" w:hAnsi="Arial" w:cs="Arial"/>
                <w:b/>
                <w:bCs/>
                <w:sz w:val="25"/>
                <w:szCs w:val="25"/>
                <w:lang w:eastAsia="zh-CN"/>
              </w:rPr>
            </w:pPr>
            <w:ins w:id="26" w:author="Author">
              <w:r>
                <w:rPr>
                  <w:rFonts w:ascii="Times New Roman" w:eastAsia="DengXian" w:hAnsi="Times New Roman" w:cs="Times New Roman"/>
                  <w:sz w:val="18"/>
                  <w:szCs w:val="18"/>
                  <w:lang w:eastAsia="zh-CN"/>
                </w:rPr>
                <w:t>NOTE 3--</w:t>
              </w:r>
              <w:r w:rsidRPr="00B23E40">
                <w:rPr>
                  <w:rFonts w:ascii="Times New Roman" w:eastAsia="DengXian" w:hAnsi="Times New Roman" w:cs="Times New Roman"/>
                  <w:sz w:val="18"/>
                  <w:szCs w:val="18"/>
                  <w:lang w:eastAsia="zh-CN"/>
                </w:rPr>
                <w:t xml:space="preserve">If the size of RU/MRU is smaller than or equal to 2x996-tone, then PS160 subfield is set to 0 to indicate that RU/MRU allocation applies to the primary 160 MHz channel and set to 1 to indicate that RU/MRU allocation applies to the secondary 160 MHz channel. Otherwise, </w:t>
              </w:r>
              <w:r w:rsidR="00704BB2">
                <w:rPr>
                  <w:rFonts w:ascii="Times New Roman" w:eastAsia="DengXian" w:hAnsi="Times New Roman" w:cs="Times New Roman"/>
                  <w:sz w:val="18"/>
                  <w:szCs w:val="18"/>
                  <w:lang w:eastAsia="zh-CN"/>
                </w:rPr>
                <w:t>the</w:t>
              </w:r>
              <w:r w:rsidR="00604FEC">
                <w:rPr>
                  <w:rFonts w:ascii="Times New Roman" w:eastAsia="DengXian" w:hAnsi="Times New Roman" w:cs="Times New Roman"/>
                  <w:sz w:val="18"/>
                  <w:szCs w:val="18"/>
                  <w:lang w:eastAsia="zh-CN"/>
                </w:rPr>
                <w:t xml:space="preserve"> PS160 subfield</w:t>
              </w:r>
              <w:r w:rsidRPr="00B23E40">
                <w:rPr>
                  <w:rFonts w:ascii="Times New Roman" w:eastAsia="DengXian" w:hAnsi="Times New Roman" w:cs="Times New Roman"/>
                  <w:sz w:val="18"/>
                  <w:szCs w:val="18"/>
                  <w:lang w:eastAsia="zh-CN"/>
                </w:rPr>
                <w:t xml:space="preserve"> is used to indicate the RU/MRU index along with the RU Allocation subfield</w:t>
              </w:r>
              <w:r>
                <w:rPr>
                  <w:rFonts w:ascii="Times New Roman" w:eastAsia="DengXian" w:hAnsi="Times New Roman" w:cs="Times New Roman"/>
                  <w:sz w:val="18"/>
                  <w:szCs w:val="18"/>
                  <w:lang w:eastAsia="zh-CN"/>
                </w:rPr>
                <w:t xml:space="preserve">. </w:t>
              </w:r>
              <w:r w:rsidRPr="00B23E40">
                <w:rPr>
                  <w:rFonts w:ascii="Times New Roman" w:eastAsia="DengXian" w:hAnsi="Times New Roman" w:cs="Times New Roman"/>
                  <w:sz w:val="18"/>
                  <w:szCs w:val="18"/>
                  <w:highlight w:val="yellow"/>
                  <w:lang w:eastAsia="zh-CN"/>
                </w:rPr>
                <w:t>(#</w:t>
              </w:r>
              <w:r>
                <w:rPr>
                  <w:rFonts w:ascii="Times New Roman" w:eastAsia="DengXian" w:hAnsi="Times New Roman" w:cs="Times New Roman"/>
                  <w:sz w:val="18"/>
                  <w:szCs w:val="18"/>
                  <w:highlight w:val="yellow"/>
                  <w:lang w:eastAsia="zh-CN"/>
                </w:rPr>
                <w:t>7029</w:t>
              </w:r>
              <w:r w:rsidRPr="00B23E40">
                <w:rPr>
                  <w:rFonts w:ascii="Times New Roman" w:eastAsia="DengXian" w:hAnsi="Times New Roman" w:cs="Times New Roman"/>
                  <w:sz w:val="18"/>
                  <w:szCs w:val="18"/>
                  <w:highlight w:val="yellow"/>
                  <w:lang w:eastAsia="zh-CN"/>
                </w:rPr>
                <w:t>)</w:t>
              </w:r>
            </w:ins>
          </w:p>
        </w:tc>
      </w:tr>
    </w:tbl>
    <w:p w14:paraId="76ECB823"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lang w:eastAsia="zh-CN"/>
        </w:rPr>
      </w:pPr>
    </w:p>
    <w:p w14:paraId="7261199D" w14:textId="4BF22A69" w:rsidR="006F624D" w:rsidRPr="006F624D" w:rsidRDefault="006F624D" w:rsidP="006F624D">
      <w:pPr>
        <w:widowControl w:val="0"/>
        <w:kinsoku w:val="0"/>
        <w:overflowPunct w:val="0"/>
        <w:autoSpaceDE w:val="0"/>
        <w:autoSpaceDN w:val="0"/>
        <w:adjustRightInd w:val="0"/>
        <w:spacing w:before="158" w:after="0" w:line="240" w:lineRule="auto"/>
        <w:rPr>
          <w:rFonts w:ascii="Times New Roman" w:eastAsia="DengXian" w:hAnsi="Times New Roman" w:cs="Times New Roman"/>
          <w:sz w:val="20"/>
          <w:szCs w:val="20"/>
          <w:lang w:eastAsia="zh-CN"/>
        </w:rPr>
      </w:pPr>
      <w:r w:rsidRPr="006F624D">
        <w:rPr>
          <w:rFonts w:ascii="Times New Roman" w:eastAsia="DengXian" w:hAnsi="Times New Roman" w:cs="Times New Roman"/>
          <w:sz w:val="20"/>
          <w:szCs w:val="20"/>
          <w:lang w:eastAsia="zh-CN"/>
        </w:rPr>
        <w:t>The</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parameter</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i/>
          <w:iCs/>
          <w:sz w:val="20"/>
          <w:szCs w:val="20"/>
          <w:lang w:eastAsia="zh-CN"/>
        </w:rPr>
        <w:t>N</w:t>
      </w:r>
      <w:r w:rsidRPr="006F624D">
        <w:rPr>
          <w:rFonts w:ascii="Times New Roman" w:eastAsia="DengXian" w:hAnsi="Times New Roman" w:cs="Times New Roman"/>
          <w:i/>
          <w:iCs/>
          <w:spacing w:val="-2"/>
          <w:sz w:val="20"/>
          <w:szCs w:val="20"/>
          <w:lang w:eastAsia="zh-CN"/>
        </w:rPr>
        <w:t xml:space="preserve"> </w:t>
      </w:r>
      <w:r w:rsidRPr="006F624D">
        <w:rPr>
          <w:rFonts w:ascii="Times New Roman" w:eastAsia="DengXian" w:hAnsi="Times New Roman" w:cs="Times New Roman"/>
          <w:sz w:val="20"/>
          <w:szCs w:val="20"/>
          <w:lang w:eastAsia="zh-CN"/>
        </w:rPr>
        <w:t>in</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the</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Trigger</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Frame</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RU</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Allocation</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table</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is</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calculated</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using</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Equation</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(9-0a1).</w:t>
      </w:r>
    </w:p>
    <w:p w14:paraId="1EB4ED05" w14:textId="1A830E36" w:rsidR="0086152B" w:rsidRDefault="006F624D" w:rsidP="0086152B">
      <w:pPr>
        <w:widowControl w:val="0"/>
        <w:kinsoku w:val="0"/>
        <w:overflowPunct w:val="0"/>
        <w:autoSpaceDE w:val="0"/>
        <w:autoSpaceDN w:val="0"/>
        <w:adjustRightInd w:val="0"/>
        <w:spacing w:before="99" w:after="0" w:line="240" w:lineRule="auto"/>
        <w:rPr>
          <w:rFonts w:ascii="Times New Roman" w:eastAsia="DengXian" w:hAnsi="Times New Roman" w:cs="Times New Roman"/>
          <w:sz w:val="20"/>
          <w:szCs w:val="20"/>
          <w:lang w:eastAsia="zh-CN"/>
        </w:rPr>
      </w:pPr>
      <w:r w:rsidRPr="006F624D">
        <w:rPr>
          <w:rFonts w:ascii="Times New Roman" w:eastAsia="DengXian" w:hAnsi="Times New Roman" w:cs="Times New Roman"/>
          <w:i/>
          <w:iCs/>
          <w:sz w:val="20"/>
          <w:szCs w:val="20"/>
          <w:lang w:eastAsia="zh-CN"/>
        </w:rPr>
        <w:t>N</w:t>
      </w:r>
      <w:r w:rsidRPr="006F624D">
        <w:rPr>
          <w:rFonts w:ascii="Times New Roman" w:eastAsia="DengXian" w:hAnsi="Times New Roman" w:cs="Times New Roman"/>
          <w:i/>
          <w:iCs/>
          <w:spacing w:val="53"/>
          <w:sz w:val="20"/>
          <w:szCs w:val="20"/>
          <w:lang w:eastAsia="zh-CN"/>
        </w:rPr>
        <w:t xml:space="preserve"> </w:t>
      </w:r>
      <w:r w:rsidRPr="006F624D">
        <w:rPr>
          <w:rFonts w:ascii="Times New Roman" w:eastAsia="DengXian" w:hAnsi="Times New Roman" w:cs="Times New Roman"/>
          <w:sz w:val="20"/>
          <w:szCs w:val="20"/>
          <w:lang w:eastAsia="zh-CN"/>
        </w:rPr>
        <w:t>=</w:t>
      </w:r>
      <w:r w:rsidRPr="006F624D">
        <w:rPr>
          <w:rFonts w:ascii="Times New Roman" w:eastAsia="DengXian" w:hAnsi="Times New Roman" w:cs="Times New Roman"/>
          <w:spacing w:val="54"/>
          <w:sz w:val="20"/>
          <w:szCs w:val="20"/>
          <w:lang w:eastAsia="zh-CN"/>
        </w:rPr>
        <w:t xml:space="preserve"> </w:t>
      </w:r>
      <w:r w:rsidRPr="006F624D">
        <w:rPr>
          <w:rFonts w:ascii="Times New Roman" w:eastAsia="DengXian" w:hAnsi="Times New Roman" w:cs="Times New Roman"/>
          <w:sz w:val="20"/>
          <w:szCs w:val="20"/>
          <w:lang w:eastAsia="zh-CN"/>
        </w:rPr>
        <w:t>2</w:t>
      </w:r>
      <w:r w:rsidRPr="006F624D">
        <w:rPr>
          <w:rFonts w:ascii="Times New Roman" w:eastAsia="DengXian" w:hAnsi="Times New Roman" w:cs="Times New Roman"/>
          <w:spacing w:val="3"/>
          <w:sz w:val="20"/>
          <w:szCs w:val="20"/>
          <w:lang w:eastAsia="zh-CN"/>
        </w:rPr>
        <w:t xml:space="preserve"> </w:t>
      </w:r>
      <w:r w:rsidRPr="006F624D">
        <w:rPr>
          <w:rFonts w:ascii="Symbol" w:eastAsia="DengXian" w:hAnsi="Symbol" w:cs="Symbol"/>
          <w:sz w:val="20"/>
          <w:szCs w:val="20"/>
          <w:lang w:eastAsia="zh-CN"/>
        </w:rPr>
        <w:t></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X1</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X0</w:t>
      </w:r>
      <w:r w:rsidR="0086152B">
        <w:rPr>
          <w:rFonts w:ascii="Times New Roman" w:eastAsia="DengXian" w:hAnsi="Times New Roman" w:cs="Times New Roman"/>
          <w:sz w:val="20"/>
          <w:szCs w:val="20"/>
          <w:lang w:eastAsia="zh-CN"/>
        </w:rPr>
        <w:t xml:space="preserve">                                                                </w:t>
      </w:r>
      <w:proofErr w:type="gramStart"/>
      <w:r w:rsidR="0086152B">
        <w:rPr>
          <w:rFonts w:ascii="Times New Roman" w:eastAsia="DengXian" w:hAnsi="Times New Roman" w:cs="Times New Roman"/>
          <w:sz w:val="20"/>
          <w:szCs w:val="20"/>
          <w:lang w:eastAsia="zh-CN"/>
        </w:rPr>
        <w:t xml:space="preserve">   </w:t>
      </w:r>
      <w:r w:rsidRPr="006F624D">
        <w:rPr>
          <w:rFonts w:ascii="Times New Roman" w:eastAsia="DengXian" w:hAnsi="Times New Roman" w:cs="Times New Roman"/>
          <w:sz w:val="20"/>
          <w:szCs w:val="20"/>
          <w:lang w:eastAsia="zh-CN"/>
        </w:rPr>
        <w:t>(</w:t>
      </w:r>
      <w:proofErr w:type="gramEnd"/>
      <w:r w:rsidRPr="006F624D">
        <w:rPr>
          <w:rFonts w:ascii="Times New Roman" w:eastAsia="DengXian" w:hAnsi="Times New Roman" w:cs="Times New Roman"/>
          <w:sz w:val="20"/>
          <w:szCs w:val="20"/>
          <w:lang w:eastAsia="zh-CN"/>
        </w:rPr>
        <w:t>9-0a1)</w:t>
      </w:r>
    </w:p>
    <w:p w14:paraId="011B7AAC" w14:textId="77777777" w:rsidR="0086152B" w:rsidRDefault="0086152B" w:rsidP="0086152B">
      <w:pPr>
        <w:widowControl w:val="0"/>
        <w:kinsoku w:val="0"/>
        <w:overflowPunct w:val="0"/>
        <w:autoSpaceDE w:val="0"/>
        <w:autoSpaceDN w:val="0"/>
        <w:adjustRightInd w:val="0"/>
        <w:spacing w:before="113" w:after="0" w:line="240" w:lineRule="auto"/>
        <w:rPr>
          <w:rFonts w:ascii="Times New Roman" w:eastAsia="DengXian" w:hAnsi="Times New Roman" w:cs="Times New Roman"/>
          <w:sz w:val="24"/>
          <w:szCs w:val="24"/>
          <w:lang w:eastAsia="zh-CN"/>
        </w:rPr>
      </w:pPr>
    </w:p>
    <w:p w14:paraId="472FF8B8" w14:textId="11B7D084" w:rsidR="006F624D" w:rsidRPr="006F624D" w:rsidRDefault="00906E85" w:rsidP="0086152B">
      <w:pPr>
        <w:widowControl w:val="0"/>
        <w:kinsoku w:val="0"/>
        <w:overflowPunct w:val="0"/>
        <w:autoSpaceDE w:val="0"/>
        <w:autoSpaceDN w:val="0"/>
        <w:adjustRightInd w:val="0"/>
        <w:spacing w:before="113" w:after="0" w:line="240" w:lineRule="auto"/>
        <w:rPr>
          <w:rFonts w:ascii="Times New Roman" w:eastAsia="DengXian" w:hAnsi="Times New Roman" w:cs="Times New Roman"/>
          <w:sz w:val="20"/>
          <w:szCs w:val="20"/>
          <w:lang w:eastAsia="zh-CN"/>
        </w:rPr>
      </w:pPr>
      <w:r>
        <w:fldChar w:fldCharType="begin"/>
      </w:r>
      <w:r>
        <w:instrText xml:space="preserve"> HYPERLINK \l "bookmark34" </w:instrText>
      </w:r>
      <w:r>
        <w:fldChar w:fldCharType="separate"/>
      </w:r>
      <w:r w:rsidR="006F624D" w:rsidRPr="006F624D">
        <w:rPr>
          <w:rFonts w:ascii="Times New Roman" w:eastAsia="DengXian" w:hAnsi="Times New Roman" w:cs="Times New Roman"/>
          <w:sz w:val="20"/>
          <w:szCs w:val="20"/>
          <w:lang w:eastAsia="zh-CN"/>
        </w:rPr>
        <w:t>Table 9-29j2 (</w:t>
      </w:r>
      <w:del w:id="27" w:author="Author">
        <w:r w:rsidR="006F624D" w:rsidRPr="006F624D" w:rsidDel="009C3618">
          <w:rPr>
            <w:rFonts w:ascii="Times New Roman" w:eastAsia="DengXian" w:hAnsi="Times New Roman" w:cs="Times New Roman"/>
            <w:sz w:val="20"/>
            <w:szCs w:val="20"/>
            <w:lang w:eastAsia="zh-CN"/>
          </w:rPr>
          <w:delText>Logical to physical conversion of parameters to obtain PHY RU/MRU index</w:delText>
        </w:r>
      </w:del>
      <w:ins w:id="28" w:author="Author">
        <w:r w:rsidR="00571B17" w:rsidRPr="00571B17">
          <w:rPr>
            <w:rFonts w:ascii="Times New Roman" w:eastAsia="DengXian" w:hAnsi="Times New Roman" w:cs="Times New Roman"/>
            <w:sz w:val="20"/>
            <w:szCs w:val="20"/>
            <w:lang w:eastAsia="zh-CN"/>
          </w:rPr>
          <w:t xml:space="preserve">Lookup table for X1 and N </w:t>
        </w:r>
        <w:r w:rsidR="00571B17" w:rsidRPr="00571B17">
          <w:rPr>
            <w:rFonts w:ascii="Times New Roman" w:eastAsia="DengXian" w:hAnsi="Times New Roman" w:cs="Times New Roman"/>
            <w:sz w:val="20"/>
            <w:szCs w:val="20"/>
            <w:highlight w:val="yellow"/>
            <w:lang w:eastAsia="zh-CN"/>
          </w:rPr>
          <w:t>(#7032)</w:t>
        </w:r>
      </w:ins>
      <w:r w:rsidR="006F624D" w:rsidRPr="006F624D">
        <w:rPr>
          <w:rFonts w:ascii="Times New Roman" w:eastAsia="DengXian" w:hAnsi="Times New Roman" w:cs="Times New Roman"/>
          <w:sz w:val="20"/>
          <w:szCs w:val="20"/>
          <w:lang w:eastAsia="zh-CN"/>
        </w:rPr>
        <w:t xml:space="preserve">) </w:t>
      </w:r>
      <w:r>
        <w:rPr>
          <w:rFonts w:ascii="Times New Roman" w:eastAsia="DengXian" w:hAnsi="Times New Roman" w:cs="Times New Roman"/>
          <w:sz w:val="20"/>
          <w:szCs w:val="20"/>
          <w:lang w:eastAsia="zh-CN"/>
        </w:rPr>
        <w:fldChar w:fldCharType="end"/>
      </w:r>
      <w:r w:rsidR="006F624D" w:rsidRPr="006F624D">
        <w:rPr>
          <w:rFonts w:ascii="Times New Roman" w:eastAsia="DengXian" w:hAnsi="Times New Roman" w:cs="Times New Roman"/>
          <w:sz w:val="20"/>
          <w:szCs w:val="20"/>
          <w:lang w:eastAsia="zh-CN"/>
        </w:rPr>
        <w:t>summarizes</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how</w:t>
      </w:r>
      <w:r w:rsidR="006F624D" w:rsidRPr="006F624D">
        <w:rPr>
          <w:rFonts w:ascii="Times New Roman" w:eastAsia="DengXian" w:hAnsi="Times New Roman" w:cs="Times New Roman"/>
          <w:spacing w:val="-6"/>
          <w:sz w:val="20"/>
          <w:szCs w:val="20"/>
          <w:lang w:eastAsia="zh-CN"/>
        </w:rPr>
        <w:t xml:space="preserve"> </w:t>
      </w:r>
      <w:r w:rsidR="006F624D" w:rsidRPr="006F624D">
        <w:rPr>
          <w:rFonts w:ascii="Times New Roman" w:eastAsia="DengXian" w:hAnsi="Times New Roman" w:cs="Times New Roman"/>
          <w:sz w:val="20"/>
          <w:szCs w:val="20"/>
          <w:lang w:eastAsia="zh-CN"/>
        </w:rPr>
        <w:t>to</w:t>
      </w:r>
      <w:r w:rsidR="006F624D" w:rsidRPr="006F624D">
        <w:rPr>
          <w:rFonts w:ascii="Times New Roman" w:eastAsia="DengXian" w:hAnsi="Times New Roman" w:cs="Times New Roman"/>
          <w:spacing w:val="-5"/>
          <w:sz w:val="20"/>
          <w:szCs w:val="20"/>
          <w:lang w:eastAsia="zh-CN"/>
        </w:rPr>
        <w:t xml:space="preserve"> </w:t>
      </w:r>
      <w:r w:rsidR="006F624D" w:rsidRPr="006F624D">
        <w:rPr>
          <w:rFonts w:ascii="Times New Roman" w:eastAsia="DengXian" w:hAnsi="Times New Roman" w:cs="Times New Roman"/>
          <w:sz w:val="20"/>
          <w:szCs w:val="20"/>
          <w:lang w:eastAsia="zh-CN"/>
        </w:rPr>
        <w:t>use</w:t>
      </w:r>
      <w:r w:rsidR="006F624D" w:rsidRPr="006F624D">
        <w:rPr>
          <w:rFonts w:ascii="Times New Roman" w:eastAsia="DengXian" w:hAnsi="Times New Roman" w:cs="Times New Roman"/>
          <w:spacing w:val="-7"/>
          <w:sz w:val="20"/>
          <w:szCs w:val="20"/>
          <w:lang w:eastAsia="zh-CN"/>
        </w:rPr>
        <w:t xml:space="preserve"> </w:t>
      </w:r>
      <w:r w:rsidR="006F624D" w:rsidRPr="006F624D">
        <w:rPr>
          <w:rFonts w:ascii="Times New Roman" w:eastAsia="DengXian" w:hAnsi="Times New Roman" w:cs="Times New Roman"/>
          <w:sz w:val="20"/>
          <w:szCs w:val="20"/>
          <w:lang w:eastAsia="zh-CN"/>
        </w:rPr>
        <w:t>Equation</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(9-0a1)</w:t>
      </w:r>
      <w:r w:rsidR="006F624D" w:rsidRPr="006F624D">
        <w:rPr>
          <w:rFonts w:ascii="Times New Roman" w:eastAsia="DengXian" w:hAnsi="Times New Roman" w:cs="Times New Roman"/>
          <w:spacing w:val="-6"/>
          <w:sz w:val="20"/>
          <w:szCs w:val="20"/>
          <w:lang w:eastAsia="zh-CN"/>
        </w:rPr>
        <w:t xml:space="preserve"> </w:t>
      </w:r>
      <w:r w:rsidR="006F624D" w:rsidRPr="006F624D">
        <w:rPr>
          <w:rFonts w:ascii="Times New Roman" w:eastAsia="DengXian" w:hAnsi="Times New Roman" w:cs="Times New Roman"/>
          <w:sz w:val="20"/>
          <w:szCs w:val="20"/>
          <w:lang w:eastAsia="zh-CN"/>
        </w:rPr>
        <w:t>to</w:t>
      </w:r>
      <w:r w:rsidR="006F624D" w:rsidRPr="006F624D">
        <w:rPr>
          <w:rFonts w:ascii="Times New Roman" w:eastAsia="DengXian" w:hAnsi="Times New Roman" w:cs="Times New Roman"/>
          <w:spacing w:val="-6"/>
          <w:sz w:val="20"/>
          <w:szCs w:val="20"/>
          <w:lang w:eastAsia="zh-CN"/>
        </w:rPr>
        <w:t xml:space="preserve"> </w:t>
      </w:r>
      <w:r w:rsidR="006F624D" w:rsidRPr="006F624D">
        <w:rPr>
          <w:rFonts w:ascii="Times New Roman" w:eastAsia="DengXian" w:hAnsi="Times New Roman" w:cs="Times New Roman"/>
          <w:sz w:val="20"/>
          <w:szCs w:val="20"/>
          <w:lang w:eastAsia="zh-CN"/>
        </w:rPr>
        <w:t>calculate</w:t>
      </w:r>
      <w:r w:rsidR="006F624D" w:rsidRPr="006F624D">
        <w:rPr>
          <w:rFonts w:ascii="Times New Roman" w:eastAsia="DengXian" w:hAnsi="Times New Roman" w:cs="Times New Roman"/>
          <w:spacing w:val="-6"/>
          <w:sz w:val="20"/>
          <w:szCs w:val="20"/>
          <w:lang w:eastAsia="zh-CN"/>
        </w:rPr>
        <w:t xml:space="preserve"> </w:t>
      </w:r>
      <w:r w:rsidR="006F624D" w:rsidRPr="006F624D">
        <w:rPr>
          <w:rFonts w:ascii="Times New Roman" w:eastAsia="DengXian" w:hAnsi="Times New Roman" w:cs="Times New Roman"/>
          <w:i/>
          <w:iCs/>
          <w:sz w:val="20"/>
          <w:szCs w:val="20"/>
          <w:lang w:eastAsia="zh-CN"/>
        </w:rPr>
        <w:t>N</w:t>
      </w:r>
      <w:r w:rsidR="006F624D" w:rsidRPr="006F624D">
        <w:rPr>
          <w:rFonts w:ascii="Times New Roman" w:eastAsia="DengXian" w:hAnsi="Times New Roman" w:cs="Times New Roman"/>
          <w:i/>
          <w:iCs/>
          <w:spacing w:val="-6"/>
          <w:sz w:val="20"/>
          <w:szCs w:val="20"/>
          <w:lang w:eastAsia="zh-CN"/>
        </w:rPr>
        <w:t xml:space="preserve"> </w:t>
      </w:r>
      <w:r w:rsidR="006F624D" w:rsidRPr="006F624D">
        <w:rPr>
          <w:rFonts w:ascii="Times New Roman" w:eastAsia="DengXian" w:hAnsi="Times New Roman" w:cs="Times New Roman"/>
          <w:sz w:val="20"/>
          <w:szCs w:val="20"/>
          <w:lang w:eastAsia="zh-CN"/>
        </w:rPr>
        <w:t>for</w:t>
      </w:r>
      <w:r w:rsidR="006F624D" w:rsidRPr="006F624D">
        <w:rPr>
          <w:rFonts w:ascii="Times New Roman" w:eastAsia="DengXian" w:hAnsi="Times New Roman" w:cs="Times New Roman"/>
          <w:spacing w:val="-7"/>
          <w:sz w:val="20"/>
          <w:szCs w:val="20"/>
          <w:lang w:eastAsia="zh-CN"/>
        </w:rPr>
        <w:t xml:space="preserve"> </w:t>
      </w:r>
      <w:r w:rsidR="006F624D" w:rsidRPr="006F624D">
        <w:rPr>
          <w:rFonts w:ascii="Times New Roman" w:eastAsia="DengXian" w:hAnsi="Times New Roman" w:cs="Times New Roman"/>
          <w:sz w:val="20"/>
          <w:szCs w:val="20"/>
          <w:lang w:eastAsia="zh-CN"/>
        </w:rPr>
        <w:t>different</w:t>
      </w:r>
      <w:r w:rsidR="006F624D" w:rsidRPr="006F624D">
        <w:rPr>
          <w:rFonts w:ascii="Times New Roman" w:eastAsia="DengXian" w:hAnsi="Times New Roman" w:cs="Times New Roman"/>
          <w:spacing w:val="-6"/>
          <w:sz w:val="20"/>
          <w:szCs w:val="20"/>
          <w:lang w:eastAsia="zh-CN"/>
        </w:rPr>
        <w:t xml:space="preserve"> </w:t>
      </w:r>
      <w:r w:rsidR="006F624D" w:rsidRPr="006F624D">
        <w:rPr>
          <w:rFonts w:ascii="Times New Roman" w:eastAsia="DengXian" w:hAnsi="Times New Roman" w:cs="Times New Roman"/>
          <w:sz w:val="20"/>
          <w:szCs w:val="20"/>
          <w:lang w:eastAsia="zh-CN"/>
        </w:rPr>
        <w:t>configurations.</w:t>
      </w:r>
      <w:r w:rsidR="006F624D" w:rsidRPr="006F624D">
        <w:rPr>
          <w:rFonts w:ascii="Times New Roman" w:eastAsia="DengXian" w:hAnsi="Times New Roman" w:cs="Times New Roman"/>
          <w:spacing w:val="-7"/>
          <w:sz w:val="20"/>
          <w:szCs w:val="20"/>
          <w:lang w:eastAsia="zh-CN"/>
        </w:rPr>
        <w:t xml:space="preserve"> </w:t>
      </w:r>
      <w:r w:rsidR="006F624D" w:rsidRPr="006F624D">
        <w:rPr>
          <w:rFonts w:ascii="Times New Roman" w:eastAsia="DengXian" w:hAnsi="Times New Roman" w:cs="Times New Roman"/>
          <w:sz w:val="20"/>
          <w:szCs w:val="20"/>
          <w:lang w:eastAsia="zh-CN"/>
        </w:rPr>
        <w:t>For</w:t>
      </w:r>
      <w:r w:rsidR="006F624D" w:rsidRPr="006F624D">
        <w:rPr>
          <w:rFonts w:ascii="Times New Roman" w:eastAsia="DengXian" w:hAnsi="Times New Roman" w:cs="Times New Roman"/>
          <w:spacing w:val="-6"/>
          <w:sz w:val="20"/>
          <w:szCs w:val="20"/>
          <w:lang w:eastAsia="zh-CN"/>
        </w:rPr>
        <w:t xml:space="preserve"> </w:t>
      </w:r>
      <w:r w:rsidR="006F624D" w:rsidRPr="006F624D">
        <w:rPr>
          <w:rFonts w:ascii="Times New Roman" w:eastAsia="DengXian" w:hAnsi="Times New Roman" w:cs="Times New Roman"/>
          <w:sz w:val="20"/>
          <w:szCs w:val="20"/>
          <w:lang w:eastAsia="zh-CN"/>
        </w:rPr>
        <w:t>a</w:t>
      </w:r>
      <w:r w:rsidR="006F624D" w:rsidRPr="006F624D">
        <w:rPr>
          <w:rFonts w:ascii="Times New Roman" w:eastAsia="DengXian" w:hAnsi="Times New Roman" w:cs="Times New Roman"/>
          <w:spacing w:val="-6"/>
          <w:sz w:val="20"/>
          <w:szCs w:val="20"/>
          <w:lang w:eastAsia="zh-CN"/>
        </w:rPr>
        <w:t xml:space="preserve"> </w:t>
      </w:r>
      <w:r w:rsidR="006F624D" w:rsidRPr="006F624D">
        <w:rPr>
          <w:rFonts w:ascii="Times New Roman" w:eastAsia="DengXian" w:hAnsi="Times New Roman" w:cs="Times New Roman"/>
          <w:sz w:val="20"/>
          <w:szCs w:val="20"/>
          <w:lang w:eastAsia="zh-CN"/>
        </w:rPr>
        <w:t>bandwidth</w:t>
      </w:r>
      <w:r w:rsidR="006F624D" w:rsidRPr="006F624D">
        <w:rPr>
          <w:rFonts w:ascii="Times New Roman" w:eastAsia="DengXian" w:hAnsi="Times New Roman" w:cs="Times New Roman"/>
          <w:spacing w:val="-7"/>
          <w:sz w:val="20"/>
          <w:szCs w:val="20"/>
          <w:lang w:eastAsia="zh-CN"/>
        </w:rPr>
        <w:t xml:space="preserve"> </w:t>
      </w:r>
      <w:r w:rsidR="006F624D" w:rsidRPr="006F624D">
        <w:rPr>
          <w:rFonts w:ascii="Times New Roman" w:eastAsia="DengXian" w:hAnsi="Times New Roman" w:cs="Times New Roman"/>
          <w:sz w:val="20"/>
          <w:szCs w:val="20"/>
          <w:lang w:eastAsia="zh-CN"/>
        </w:rPr>
        <w:t>less</w:t>
      </w:r>
      <w:r w:rsidR="006F624D" w:rsidRPr="006F624D">
        <w:rPr>
          <w:rFonts w:ascii="Times New Roman" w:eastAsia="DengXian" w:hAnsi="Times New Roman" w:cs="Times New Roman"/>
          <w:spacing w:val="-6"/>
          <w:sz w:val="20"/>
          <w:szCs w:val="20"/>
          <w:lang w:eastAsia="zh-CN"/>
        </w:rPr>
        <w:t xml:space="preserve"> </w:t>
      </w:r>
      <w:r w:rsidR="006F624D" w:rsidRPr="006F624D">
        <w:rPr>
          <w:rFonts w:ascii="Times New Roman" w:eastAsia="DengXian" w:hAnsi="Times New Roman" w:cs="Times New Roman"/>
          <w:sz w:val="20"/>
          <w:szCs w:val="20"/>
          <w:lang w:eastAsia="zh-CN"/>
        </w:rPr>
        <w:t>than</w:t>
      </w:r>
      <w:r w:rsidR="006F624D" w:rsidRPr="006F624D">
        <w:rPr>
          <w:rFonts w:ascii="Times New Roman" w:eastAsia="DengXian" w:hAnsi="Times New Roman" w:cs="Times New Roman"/>
          <w:spacing w:val="-5"/>
          <w:sz w:val="20"/>
          <w:szCs w:val="20"/>
          <w:lang w:eastAsia="zh-CN"/>
        </w:rPr>
        <w:t xml:space="preserve"> </w:t>
      </w:r>
      <w:r w:rsidR="006F624D" w:rsidRPr="006F624D">
        <w:rPr>
          <w:rFonts w:ascii="Times New Roman" w:eastAsia="DengXian" w:hAnsi="Times New Roman" w:cs="Times New Roman"/>
          <w:sz w:val="20"/>
          <w:szCs w:val="20"/>
          <w:lang w:eastAsia="zh-CN"/>
        </w:rPr>
        <w:t>or</w:t>
      </w:r>
      <w:r w:rsidR="006F624D" w:rsidRPr="006F624D">
        <w:rPr>
          <w:rFonts w:ascii="Times New Roman" w:eastAsia="DengXian" w:hAnsi="Times New Roman" w:cs="Times New Roman"/>
          <w:spacing w:val="-6"/>
          <w:sz w:val="20"/>
          <w:szCs w:val="20"/>
          <w:lang w:eastAsia="zh-CN"/>
        </w:rPr>
        <w:t xml:space="preserve"> </w:t>
      </w:r>
      <w:r w:rsidR="006F624D" w:rsidRPr="006F624D">
        <w:rPr>
          <w:rFonts w:ascii="Times New Roman" w:eastAsia="DengXian" w:hAnsi="Times New Roman" w:cs="Times New Roman"/>
          <w:sz w:val="20"/>
          <w:szCs w:val="20"/>
          <w:lang w:eastAsia="zh-CN"/>
        </w:rPr>
        <w:t>equal</w:t>
      </w:r>
      <w:r w:rsidR="006F624D" w:rsidRPr="006F624D">
        <w:rPr>
          <w:rFonts w:ascii="Times New Roman" w:eastAsia="DengXian" w:hAnsi="Times New Roman" w:cs="Times New Roman"/>
          <w:spacing w:val="-6"/>
          <w:sz w:val="20"/>
          <w:szCs w:val="20"/>
          <w:lang w:eastAsia="zh-CN"/>
        </w:rPr>
        <w:t xml:space="preserve"> </w:t>
      </w:r>
      <w:r w:rsidR="00291595">
        <w:rPr>
          <w:rFonts w:ascii="Times New Roman" w:eastAsia="DengXian" w:hAnsi="Times New Roman" w:cs="Times New Roman"/>
          <w:sz w:val="20"/>
          <w:szCs w:val="20"/>
          <w:lang w:eastAsia="zh-CN"/>
        </w:rPr>
        <w:t xml:space="preserve">to 80 </w:t>
      </w:r>
      <w:r w:rsidR="006F624D" w:rsidRPr="006F624D">
        <w:rPr>
          <w:rFonts w:ascii="Times New Roman" w:eastAsia="DengXian" w:hAnsi="Times New Roman" w:cs="Times New Roman"/>
          <w:sz w:val="20"/>
          <w:szCs w:val="20"/>
          <w:lang w:eastAsia="zh-CN"/>
        </w:rPr>
        <w:t xml:space="preserve">MHz, PS160, B0, X0, and X1 are set to 0. For a bandwidth of 160 MHz, PS160 and X1 are set to 0, </w:t>
      </w:r>
      <w:ins w:id="29" w:author="Author">
        <w:r w:rsidR="000F32B1">
          <w:rPr>
            <w:rFonts w:ascii="Times New Roman" w:eastAsia="DengXian" w:hAnsi="Times New Roman" w:cs="Times New Roman"/>
            <w:sz w:val="20"/>
            <w:szCs w:val="20"/>
            <w:lang w:eastAsia="zh-CN"/>
          </w:rPr>
          <w:t xml:space="preserve">while </w:t>
        </w:r>
        <w:r w:rsidR="000F32B1" w:rsidRPr="000F32B1">
          <w:rPr>
            <w:rFonts w:ascii="Times New Roman" w:eastAsia="DengXian" w:hAnsi="Times New Roman" w:cs="Times New Roman"/>
            <w:sz w:val="20"/>
            <w:szCs w:val="20"/>
            <w:lang w:eastAsia="zh-CN"/>
          </w:rPr>
          <w:t>X0 is set to 0 to indicate that the RU/MRU allocation applies to the lower 80 MHz</w:t>
        </w:r>
        <w:r w:rsidR="00757EBF">
          <w:rPr>
            <w:rFonts w:ascii="Times New Roman" w:eastAsia="DengXian" w:hAnsi="Times New Roman" w:cs="Times New Roman"/>
            <w:sz w:val="20"/>
            <w:szCs w:val="20"/>
            <w:lang w:eastAsia="zh-CN"/>
          </w:rPr>
          <w:t xml:space="preserve"> subblock</w:t>
        </w:r>
        <w:r w:rsidR="000F32B1" w:rsidRPr="000F32B1">
          <w:rPr>
            <w:rFonts w:ascii="Times New Roman" w:eastAsia="DengXian" w:hAnsi="Times New Roman" w:cs="Times New Roman"/>
            <w:sz w:val="20"/>
            <w:szCs w:val="20"/>
            <w:lang w:eastAsia="zh-CN"/>
          </w:rPr>
          <w:t xml:space="preserve"> and set to 1 to indicate that the RU/MRU allocation applies to the upper 80 MHz</w:t>
        </w:r>
        <w:r w:rsidR="00757EBF">
          <w:rPr>
            <w:rFonts w:ascii="Times New Roman" w:eastAsia="DengXian" w:hAnsi="Times New Roman" w:cs="Times New Roman"/>
            <w:sz w:val="20"/>
            <w:szCs w:val="20"/>
            <w:lang w:eastAsia="zh-CN"/>
          </w:rPr>
          <w:t xml:space="preserve"> subblock</w:t>
        </w:r>
      </w:ins>
      <w:del w:id="30" w:author="Author">
        <w:r w:rsidR="006F624D" w:rsidRPr="006F624D" w:rsidDel="00AD25E4">
          <w:rPr>
            <w:rFonts w:ascii="Times New Roman" w:eastAsia="DengXian" w:hAnsi="Times New Roman" w:cs="Times New Roman"/>
            <w:sz w:val="20"/>
            <w:szCs w:val="20"/>
            <w:lang w:eastAsia="zh-CN"/>
          </w:rPr>
          <w:delText>and</w:delText>
        </w:r>
        <w:r w:rsidR="006F624D" w:rsidRPr="006F624D" w:rsidDel="00AD25E4">
          <w:rPr>
            <w:rFonts w:ascii="Times New Roman" w:eastAsia="DengXian" w:hAnsi="Times New Roman" w:cs="Times New Roman"/>
            <w:spacing w:val="1"/>
            <w:sz w:val="20"/>
            <w:szCs w:val="20"/>
            <w:lang w:eastAsia="zh-CN"/>
          </w:rPr>
          <w:delText xml:space="preserve"> </w:delText>
        </w:r>
        <w:r w:rsidR="006F624D" w:rsidRPr="006F624D" w:rsidDel="00AD25E4">
          <w:rPr>
            <w:rFonts w:ascii="Times New Roman" w:eastAsia="DengXian" w:hAnsi="Times New Roman" w:cs="Times New Roman"/>
            <w:sz w:val="20"/>
            <w:szCs w:val="20"/>
            <w:lang w:eastAsia="zh-CN"/>
          </w:rPr>
          <w:delText>X0 is specified in the table</w:delText>
        </w:r>
      </w:del>
      <w:r w:rsidR="006F624D" w:rsidRPr="006F624D">
        <w:rPr>
          <w:rFonts w:ascii="Times New Roman" w:eastAsia="DengXian" w:hAnsi="Times New Roman" w:cs="Times New Roman"/>
          <w:sz w:val="20"/>
          <w:szCs w:val="20"/>
          <w:lang w:eastAsia="zh-CN"/>
        </w:rPr>
        <w:t xml:space="preserve">. For a bandwidth of 320 MHz, </w:t>
      </w:r>
      <w:del w:id="31" w:author="Author">
        <w:r w:rsidR="006F624D" w:rsidRPr="006F624D" w:rsidDel="00CD6D66">
          <w:rPr>
            <w:rFonts w:ascii="Times New Roman" w:eastAsia="DengXian" w:hAnsi="Times New Roman" w:cs="Times New Roman"/>
            <w:sz w:val="20"/>
            <w:szCs w:val="20"/>
            <w:lang w:eastAsia="zh-CN"/>
          </w:rPr>
          <w:delText>PS160, X0, and X1 are specified in the table</w:delText>
        </w:r>
      </w:del>
      <w:ins w:id="32" w:author="Author">
        <w:r w:rsidR="00CD6D66" w:rsidRPr="00CD6D66">
          <w:rPr>
            <w:rFonts w:ascii="Times New Roman" w:eastAsia="DengXian" w:hAnsi="Times New Roman" w:cs="Times New Roman"/>
            <w:sz w:val="20"/>
            <w:szCs w:val="20"/>
            <w:lang w:eastAsia="zh-CN"/>
          </w:rPr>
          <w:t xml:space="preserve">X1 is set to 0 to indicate that the RU/MRU allocation applies to the lower 160 MHz </w:t>
        </w:r>
        <w:r w:rsidR="00937D88">
          <w:rPr>
            <w:rFonts w:ascii="Times New Roman" w:eastAsia="DengXian" w:hAnsi="Times New Roman" w:cs="Times New Roman"/>
            <w:sz w:val="20"/>
            <w:szCs w:val="20"/>
            <w:lang w:eastAsia="zh-CN"/>
          </w:rPr>
          <w:t xml:space="preserve">segment </w:t>
        </w:r>
        <w:r w:rsidR="00CD6D66" w:rsidRPr="00CD6D66">
          <w:rPr>
            <w:rFonts w:ascii="Times New Roman" w:eastAsia="DengXian" w:hAnsi="Times New Roman" w:cs="Times New Roman"/>
            <w:sz w:val="20"/>
            <w:szCs w:val="20"/>
            <w:lang w:eastAsia="zh-CN"/>
          </w:rPr>
          <w:t>and set to 1 to indicate that the RU/MRU allocation applies to the upper 160 MHz</w:t>
        </w:r>
        <w:r w:rsidR="00937D88">
          <w:rPr>
            <w:rFonts w:ascii="Times New Roman" w:eastAsia="DengXian" w:hAnsi="Times New Roman" w:cs="Times New Roman"/>
            <w:sz w:val="20"/>
            <w:szCs w:val="20"/>
            <w:lang w:eastAsia="zh-CN"/>
          </w:rPr>
          <w:t xml:space="preserve"> segment</w:t>
        </w:r>
        <w:r w:rsidR="00464FF5">
          <w:rPr>
            <w:rFonts w:ascii="Times New Roman" w:eastAsia="DengXian" w:hAnsi="Times New Roman" w:cs="Times New Roman"/>
            <w:sz w:val="20"/>
            <w:szCs w:val="20"/>
            <w:lang w:eastAsia="zh-CN"/>
          </w:rPr>
          <w:t xml:space="preserve">. </w:t>
        </w:r>
        <w:r w:rsidR="00DB342E">
          <w:rPr>
            <w:rFonts w:ascii="Times New Roman" w:eastAsia="DengXian" w:hAnsi="Times New Roman" w:cs="Times New Roman"/>
            <w:sz w:val="20"/>
            <w:szCs w:val="20"/>
            <w:lang w:eastAsia="zh-CN"/>
          </w:rPr>
          <w:t>Within the indicated 160 MHz segment</w:t>
        </w:r>
        <w:r w:rsidR="009667F8">
          <w:rPr>
            <w:rFonts w:ascii="Times New Roman" w:eastAsia="DengXian" w:hAnsi="Times New Roman" w:cs="Times New Roman"/>
            <w:sz w:val="20"/>
            <w:szCs w:val="20"/>
            <w:lang w:eastAsia="zh-CN"/>
          </w:rPr>
          <w:t>,</w:t>
        </w:r>
        <w:r w:rsidR="00CD6D66" w:rsidRPr="00CD6D66">
          <w:rPr>
            <w:rFonts w:ascii="Times New Roman" w:eastAsia="DengXian" w:hAnsi="Times New Roman" w:cs="Times New Roman"/>
            <w:sz w:val="20"/>
            <w:szCs w:val="20"/>
            <w:lang w:eastAsia="zh-CN"/>
          </w:rPr>
          <w:t xml:space="preserve"> X0 is set to 0 to indicate that the RU/MRU allocation applies to the lower 80 MHz </w:t>
        </w:r>
        <w:r w:rsidR="00937D88">
          <w:rPr>
            <w:rFonts w:ascii="Times New Roman" w:eastAsia="DengXian" w:hAnsi="Times New Roman" w:cs="Times New Roman"/>
            <w:sz w:val="20"/>
            <w:szCs w:val="20"/>
            <w:lang w:eastAsia="zh-CN"/>
          </w:rPr>
          <w:t xml:space="preserve">subblock </w:t>
        </w:r>
        <w:r w:rsidR="00CD6D66" w:rsidRPr="00CD6D66">
          <w:rPr>
            <w:rFonts w:ascii="Times New Roman" w:eastAsia="DengXian" w:hAnsi="Times New Roman" w:cs="Times New Roman"/>
            <w:sz w:val="20"/>
            <w:szCs w:val="20"/>
            <w:lang w:eastAsia="zh-CN"/>
          </w:rPr>
          <w:t>and set to 1 to indicate that the RU/MRU allocation applies to the upper 80 MHz</w:t>
        </w:r>
        <w:r w:rsidR="00937D88">
          <w:rPr>
            <w:rFonts w:ascii="Times New Roman" w:eastAsia="DengXian" w:hAnsi="Times New Roman" w:cs="Times New Roman"/>
            <w:sz w:val="20"/>
            <w:szCs w:val="20"/>
            <w:lang w:eastAsia="zh-CN"/>
          </w:rPr>
          <w:t xml:space="preserve"> </w:t>
        </w:r>
        <w:proofErr w:type="gramStart"/>
        <w:r w:rsidR="00937D88">
          <w:rPr>
            <w:rFonts w:ascii="Times New Roman" w:eastAsia="DengXian" w:hAnsi="Times New Roman" w:cs="Times New Roman"/>
            <w:sz w:val="20"/>
            <w:szCs w:val="20"/>
            <w:lang w:eastAsia="zh-CN"/>
          </w:rPr>
          <w:t>subblock</w:t>
        </w:r>
      </w:ins>
      <w:r w:rsidR="006F624D" w:rsidRPr="006F624D">
        <w:rPr>
          <w:rFonts w:ascii="Times New Roman" w:eastAsia="DengXian" w:hAnsi="Times New Roman" w:cs="Times New Roman"/>
          <w:sz w:val="20"/>
          <w:szCs w:val="20"/>
          <w:lang w:eastAsia="zh-CN"/>
        </w:rPr>
        <w:t>.</w:t>
      </w:r>
      <w:ins w:id="33" w:author="Author">
        <w:r w:rsidR="00853BA8" w:rsidRPr="00853BA8">
          <w:rPr>
            <w:rFonts w:ascii="Times New Roman" w:eastAsia="DengXian" w:hAnsi="Times New Roman" w:cs="Times New Roman"/>
            <w:sz w:val="20"/>
            <w:szCs w:val="20"/>
            <w:highlight w:val="yellow"/>
            <w:lang w:eastAsia="zh-CN"/>
          </w:rPr>
          <w:t>(</w:t>
        </w:r>
        <w:proofErr w:type="gramEnd"/>
        <w:r w:rsidR="00853BA8" w:rsidRPr="00853BA8">
          <w:rPr>
            <w:rFonts w:ascii="Times New Roman" w:eastAsia="DengXian" w:hAnsi="Times New Roman" w:cs="Times New Roman"/>
            <w:sz w:val="20"/>
            <w:szCs w:val="20"/>
            <w:highlight w:val="yellow"/>
            <w:lang w:eastAsia="zh-CN"/>
          </w:rPr>
          <w:t>#703</w:t>
        </w:r>
        <w:r w:rsidR="00853BA8">
          <w:rPr>
            <w:rFonts w:ascii="Times New Roman" w:eastAsia="DengXian" w:hAnsi="Times New Roman" w:cs="Times New Roman"/>
            <w:sz w:val="20"/>
            <w:szCs w:val="20"/>
            <w:highlight w:val="yellow"/>
            <w:lang w:eastAsia="zh-CN"/>
          </w:rPr>
          <w:t>1</w:t>
        </w:r>
        <w:r w:rsidR="00853BA8" w:rsidRPr="00853BA8">
          <w:rPr>
            <w:rFonts w:ascii="Times New Roman" w:eastAsia="DengXian" w:hAnsi="Times New Roman" w:cs="Times New Roman"/>
            <w:sz w:val="20"/>
            <w:szCs w:val="20"/>
            <w:highlight w:val="yellow"/>
            <w:lang w:eastAsia="zh-CN"/>
          </w:rPr>
          <w:t>)</w:t>
        </w:r>
      </w:ins>
      <w:r w:rsidR="006F624D" w:rsidRPr="006F624D">
        <w:rPr>
          <w:rFonts w:ascii="Times New Roman" w:eastAsia="DengXian" w:hAnsi="Times New Roman" w:cs="Times New Roman"/>
          <w:sz w:val="20"/>
          <w:szCs w:val="20"/>
          <w:lang w:eastAsia="zh-CN"/>
        </w:rPr>
        <w:t xml:space="preserve"> Th</w:t>
      </w:r>
      <w:r w:rsidR="00FE3598">
        <w:rPr>
          <w:rFonts w:ascii="Times New Roman" w:eastAsia="DengXian" w:hAnsi="Times New Roman" w:cs="Times New Roman"/>
          <w:sz w:val="20"/>
          <w:szCs w:val="20"/>
          <w:lang w:eastAsia="zh-CN"/>
        </w:rPr>
        <w:t>e c</w:t>
      </w:r>
      <w:r w:rsidR="006F624D" w:rsidRPr="006F624D">
        <w:rPr>
          <w:rFonts w:ascii="Times New Roman" w:eastAsia="DengXian" w:hAnsi="Times New Roman" w:cs="Times New Roman"/>
          <w:sz w:val="20"/>
          <w:szCs w:val="20"/>
          <w:lang w:eastAsia="zh-CN"/>
        </w:rPr>
        <w:t>onfiguration indicates the</w:t>
      </w:r>
      <w:del w:id="34" w:author="Author">
        <w:r w:rsidR="006F624D" w:rsidRPr="006F624D" w:rsidDel="00372B94">
          <w:rPr>
            <w:rFonts w:ascii="Times New Roman" w:eastAsia="DengXian" w:hAnsi="Times New Roman" w:cs="Times New Roman"/>
            <w:sz w:val="20"/>
            <w:szCs w:val="20"/>
            <w:lang w:eastAsia="zh-CN"/>
          </w:rPr>
          <w:delText xml:space="preserve"> absolute</w:delText>
        </w:r>
      </w:del>
      <w:ins w:id="35" w:author="Author">
        <w:r w:rsidR="00372B94" w:rsidRPr="00B23E40">
          <w:rPr>
            <w:rFonts w:ascii="Times New Roman" w:eastAsia="DengXian" w:hAnsi="Times New Roman" w:cs="Times New Roman"/>
            <w:sz w:val="18"/>
            <w:szCs w:val="18"/>
            <w:highlight w:val="yellow"/>
            <w:lang w:eastAsia="zh-CN"/>
          </w:rPr>
          <w:t>(#</w:t>
        </w:r>
        <w:r w:rsidR="00372B94">
          <w:rPr>
            <w:rFonts w:ascii="Times New Roman" w:eastAsia="DengXian" w:hAnsi="Times New Roman" w:cs="Times New Roman"/>
            <w:sz w:val="18"/>
            <w:szCs w:val="18"/>
            <w:highlight w:val="yellow"/>
            <w:lang w:eastAsia="zh-CN"/>
          </w:rPr>
          <w:t>7354</w:t>
        </w:r>
        <w:r w:rsidR="00372B94" w:rsidRPr="00B23E40">
          <w:rPr>
            <w:rFonts w:ascii="Times New Roman" w:eastAsia="DengXian" w:hAnsi="Times New Roman" w:cs="Times New Roman"/>
            <w:sz w:val="18"/>
            <w:szCs w:val="18"/>
            <w:highlight w:val="yellow"/>
            <w:lang w:eastAsia="zh-CN"/>
          </w:rPr>
          <w:t>)</w:t>
        </w:r>
      </w:ins>
      <w:r w:rsidR="006F624D" w:rsidRPr="006F624D">
        <w:rPr>
          <w:rFonts w:ascii="Times New Roman" w:eastAsia="DengXian" w:hAnsi="Times New Roman" w:cs="Times New Roman"/>
          <w:sz w:val="20"/>
          <w:szCs w:val="20"/>
          <w:lang w:eastAsia="zh-CN"/>
        </w:rPr>
        <w:t xml:space="preserve"> frequency order of the primary and secondary 80 MHz and 160 MHz</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channels.</w:t>
      </w:r>
      <w:r w:rsidR="006F624D" w:rsidRPr="006F624D">
        <w:rPr>
          <w:rFonts w:ascii="Times New Roman" w:eastAsia="DengXian" w:hAnsi="Times New Roman" w:cs="Times New Roman"/>
          <w:spacing w:val="-3"/>
          <w:sz w:val="20"/>
          <w:szCs w:val="20"/>
          <w:lang w:eastAsia="zh-CN"/>
        </w:rPr>
        <w:t xml:space="preserve"> </w:t>
      </w:r>
      <w:r w:rsidR="006F624D" w:rsidRPr="006F624D">
        <w:rPr>
          <w:rFonts w:ascii="Times New Roman" w:eastAsia="DengXian" w:hAnsi="Times New Roman" w:cs="Times New Roman"/>
          <w:sz w:val="20"/>
          <w:szCs w:val="20"/>
          <w:lang w:eastAsia="zh-CN"/>
        </w:rPr>
        <w:t>The</w:t>
      </w:r>
      <w:r w:rsidR="006F624D" w:rsidRPr="006F624D">
        <w:rPr>
          <w:rFonts w:ascii="Times New Roman" w:eastAsia="DengXian" w:hAnsi="Times New Roman" w:cs="Times New Roman"/>
          <w:spacing w:val="-2"/>
          <w:sz w:val="20"/>
          <w:szCs w:val="20"/>
          <w:lang w:eastAsia="zh-CN"/>
        </w:rPr>
        <w:t xml:space="preserve"> </w:t>
      </w:r>
      <w:r w:rsidR="006F624D" w:rsidRPr="006F624D">
        <w:rPr>
          <w:rFonts w:ascii="Times New Roman" w:eastAsia="DengXian" w:hAnsi="Times New Roman" w:cs="Times New Roman"/>
          <w:sz w:val="20"/>
          <w:szCs w:val="20"/>
          <w:lang w:eastAsia="zh-CN"/>
        </w:rPr>
        <w:t>order</w:t>
      </w:r>
      <w:r w:rsidR="006F624D" w:rsidRPr="006F624D">
        <w:rPr>
          <w:rFonts w:ascii="Times New Roman" w:eastAsia="DengXian" w:hAnsi="Times New Roman" w:cs="Times New Roman"/>
          <w:spacing w:val="-3"/>
          <w:sz w:val="20"/>
          <w:szCs w:val="20"/>
          <w:lang w:eastAsia="zh-CN"/>
        </w:rPr>
        <w:t xml:space="preserve"> </w:t>
      </w:r>
      <w:r w:rsidR="006F624D" w:rsidRPr="006F624D">
        <w:rPr>
          <w:rFonts w:ascii="Times New Roman" w:eastAsia="DengXian" w:hAnsi="Times New Roman" w:cs="Times New Roman"/>
          <w:sz w:val="20"/>
          <w:szCs w:val="20"/>
          <w:lang w:eastAsia="zh-CN"/>
        </w:rPr>
        <w:t>from</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left</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to</w:t>
      </w:r>
      <w:r w:rsidR="006F624D" w:rsidRPr="006F624D">
        <w:rPr>
          <w:rFonts w:ascii="Times New Roman" w:eastAsia="DengXian" w:hAnsi="Times New Roman" w:cs="Times New Roman"/>
          <w:spacing w:val="-3"/>
          <w:sz w:val="20"/>
          <w:szCs w:val="20"/>
          <w:lang w:eastAsia="zh-CN"/>
        </w:rPr>
        <w:t xml:space="preserve"> </w:t>
      </w:r>
      <w:r w:rsidR="006F624D" w:rsidRPr="006F624D">
        <w:rPr>
          <w:rFonts w:ascii="Times New Roman" w:eastAsia="DengXian" w:hAnsi="Times New Roman" w:cs="Times New Roman"/>
          <w:sz w:val="20"/>
          <w:szCs w:val="20"/>
          <w:lang w:eastAsia="zh-CN"/>
        </w:rPr>
        <w:t>right indicates</w:t>
      </w:r>
      <w:r w:rsidR="006F624D" w:rsidRPr="006F624D">
        <w:rPr>
          <w:rFonts w:ascii="Times New Roman" w:eastAsia="DengXian" w:hAnsi="Times New Roman" w:cs="Times New Roman"/>
          <w:spacing w:val="-3"/>
          <w:sz w:val="20"/>
          <w:szCs w:val="20"/>
          <w:lang w:eastAsia="zh-CN"/>
        </w:rPr>
        <w:t xml:space="preserve"> </w:t>
      </w:r>
      <w:r w:rsidR="006F624D" w:rsidRPr="006F624D">
        <w:rPr>
          <w:rFonts w:ascii="Times New Roman" w:eastAsia="DengXian" w:hAnsi="Times New Roman" w:cs="Times New Roman"/>
          <w:sz w:val="20"/>
          <w:szCs w:val="20"/>
          <w:lang w:eastAsia="zh-CN"/>
        </w:rPr>
        <w:t>the</w:t>
      </w:r>
      <w:r w:rsidR="006F624D" w:rsidRPr="006F624D">
        <w:rPr>
          <w:rFonts w:ascii="Times New Roman" w:eastAsia="DengXian" w:hAnsi="Times New Roman" w:cs="Times New Roman"/>
          <w:spacing w:val="-2"/>
          <w:sz w:val="20"/>
          <w:szCs w:val="20"/>
          <w:lang w:eastAsia="zh-CN"/>
        </w:rPr>
        <w:t xml:space="preserve"> </w:t>
      </w:r>
      <w:r w:rsidR="006F624D" w:rsidRPr="006F624D">
        <w:rPr>
          <w:rFonts w:ascii="Times New Roman" w:eastAsia="DengXian" w:hAnsi="Times New Roman" w:cs="Times New Roman"/>
          <w:sz w:val="20"/>
          <w:szCs w:val="20"/>
          <w:lang w:eastAsia="zh-CN"/>
        </w:rPr>
        <w:t>order</w:t>
      </w:r>
      <w:r w:rsidR="006F624D" w:rsidRPr="006F624D">
        <w:rPr>
          <w:rFonts w:ascii="Times New Roman" w:eastAsia="DengXian" w:hAnsi="Times New Roman" w:cs="Times New Roman"/>
          <w:spacing w:val="-2"/>
          <w:sz w:val="20"/>
          <w:szCs w:val="20"/>
          <w:lang w:eastAsia="zh-CN"/>
        </w:rPr>
        <w:t xml:space="preserve"> </w:t>
      </w:r>
      <w:r w:rsidR="006F624D" w:rsidRPr="006F624D">
        <w:rPr>
          <w:rFonts w:ascii="Times New Roman" w:eastAsia="DengXian" w:hAnsi="Times New Roman" w:cs="Times New Roman"/>
          <w:sz w:val="20"/>
          <w:szCs w:val="20"/>
          <w:lang w:eastAsia="zh-CN"/>
        </w:rPr>
        <w:t>from</w:t>
      </w:r>
      <w:r w:rsidR="006F624D" w:rsidRPr="006F624D">
        <w:rPr>
          <w:rFonts w:ascii="Times New Roman" w:eastAsia="DengXian" w:hAnsi="Times New Roman" w:cs="Times New Roman"/>
          <w:spacing w:val="-3"/>
          <w:sz w:val="20"/>
          <w:szCs w:val="20"/>
          <w:lang w:eastAsia="zh-CN"/>
        </w:rPr>
        <w:t xml:space="preserve"> </w:t>
      </w:r>
      <w:r w:rsidR="006F624D" w:rsidRPr="006F624D">
        <w:rPr>
          <w:rFonts w:ascii="Times New Roman" w:eastAsia="DengXian" w:hAnsi="Times New Roman" w:cs="Times New Roman"/>
          <w:sz w:val="20"/>
          <w:szCs w:val="20"/>
          <w:lang w:eastAsia="zh-CN"/>
        </w:rPr>
        <w:t>lower</w:t>
      </w:r>
      <w:r w:rsidR="006F624D" w:rsidRPr="006F624D">
        <w:rPr>
          <w:rFonts w:ascii="Times New Roman" w:eastAsia="DengXian" w:hAnsi="Times New Roman" w:cs="Times New Roman"/>
          <w:spacing w:val="-2"/>
          <w:sz w:val="20"/>
          <w:szCs w:val="20"/>
          <w:lang w:eastAsia="zh-CN"/>
        </w:rPr>
        <w:t xml:space="preserve"> </w:t>
      </w:r>
      <w:r w:rsidR="006F624D" w:rsidRPr="006F624D">
        <w:rPr>
          <w:rFonts w:ascii="Times New Roman" w:eastAsia="DengXian" w:hAnsi="Times New Roman" w:cs="Times New Roman"/>
          <w:sz w:val="20"/>
          <w:szCs w:val="20"/>
          <w:lang w:eastAsia="zh-CN"/>
        </w:rPr>
        <w:t>frequency</w:t>
      </w:r>
      <w:r w:rsidR="006F624D" w:rsidRPr="006F624D">
        <w:rPr>
          <w:rFonts w:ascii="Times New Roman" w:eastAsia="DengXian" w:hAnsi="Times New Roman" w:cs="Times New Roman"/>
          <w:spacing w:val="-3"/>
          <w:sz w:val="20"/>
          <w:szCs w:val="20"/>
          <w:lang w:eastAsia="zh-CN"/>
        </w:rPr>
        <w:t xml:space="preserve"> </w:t>
      </w:r>
      <w:r w:rsidR="006F624D" w:rsidRPr="006F624D">
        <w:rPr>
          <w:rFonts w:ascii="Times New Roman" w:eastAsia="DengXian" w:hAnsi="Times New Roman" w:cs="Times New Roman"/>
          <w:sz w:val="20"/>
          <w:szCs w:val="20"/>
          <w:lang w:eastAsia="zh-CN"/>
        </w:rPr>
        <w:t>to</w:t>
      </w:r>
      <w:r w:rsidR="006F624D" w:rsidRPr="006F624D">
        <w:rPr>
          <w:rFonts w:ascii="Times New Roman" w:eastAsia="DengXian" w:hAnsi="Times New Roman" w:cs="Times New Roman"/>
          <w:spacing w:val="-2"/>
          <w:sz w:val="20"/>
          <w:szCs w:val="20"/>
          <w:lang w:eastAsia="zh-CN"/>
        </w:rPr>
        <w:t xml:space="preserve"> </w:t>
      </w:r>
      <w:r w:rsidR="006F624D" w:rsidRPr="006F624D">
        <w:rPr>
          <w:rFonts w:ascii="Times New Roman" w:eastAsia="DengXian" w:hAnsi="Times New Roman" w:cs="Times New Roman"/>
          <w:sz w:val="20"/>
          <w:szCs w:val="20"/>
          <w:lang w:eastAsia="zh-CN"/>
        </w:rPr>
        <w:t>higher</w:t>
      </w:r>
      <w:r w:rsidR="006F624D" w:rsidRPr="006F624D">
        <w:rPr>
          <w:rFonts w:ascii="Times New Roman" w:eastAsia="DengXian" w:hAnsi="Times New Roman" w:cs="Times New Roman"/>
          <w:spacing w:val="-2"/>
          <w:sz w:val="20"/>
          <w:szCs w:val="20"/>
          <w:lang w:eastAsia="zh-CN"/>
        </w:rPr>
        <w:t xml:space="preserve"> </w:t>
      </w:r>
      <w:r w:rsidR="006F624D" w:rsidRPr="006F624D">
        <w:rPr>
          <w:rFonts w:ascii="Times New Roman" w:eastAsia="DengXian" w:hAnsi="Times New Roman" w:cs="Times New Roman"/>
          <w:sz w:val="20"/>
          <w:szCs w:val="20"/>
          <w:lang w:eastAsia="zh-CN"/>
        </w:rPr>
        <w:t>frequency.</w:t>
      </w:r>
      <w:r w:rsidR="006F624D" w:rsidRPr="006F624D">
        <w:rPr>
          <w:rFonts w:ascii="Times New Roman" w:eastAsia="DengXian" w:hAnsi="Times New Roman" w:cs="Times New Roman"/>
          <w:spacing w:val="-3"/>
          <w:sz w:val="20"/>
          <w:szCs w:val="20"/>
          <w:lang w:eastAsia="zh-CN"/>
        </w:rPr>
        <w:t xml:space="preserve"> </w:t>
      </w:r>
      <w:r w:rsidR="006F624D" w:rsidRPr="006F624D">
        <w:rPr>
          <w:rFonts w:ascii="Times New Roman" w:eastAsia="DengXian" w:hAnsi="Times New Roman" w:cs="Times New Roman"/>
          <w:sz w:val="20"/>
          <w:szCs w:val="20"/>
          <w:lang w:eastAsia="zh-CN"/>
        </w:rPr>
        <w:t>The</w:t>
      </w:r>
      <w:r w:rsidR="006F624D" w:rsidRPr="006F624D">
        <w:rPr>
          <w:rFonts w:ascii="Times New Roman" w:eastAsia="DengXian" w:hAnsi="Times New Roman" w:cs="Times New Roman"/>
          <w:spacing w:val="-2"/>
          <w:sz w:val="20"/>
          <w:szCs w:val="20"/>
          <w:lang w:eastAsia="zh-CN"/>
        </w:rPr>
        <w:t xml:space="preserve"> </w:t>
      </w:r>
      <w:r w:rsidR="006F624D" w:rsidRPr="006F624D">
        <w:rPr>
          <w:rFonts w:ascii="Times New Roman" w:eastAsia="DengXian" w:hAnsi="Times New Roman" w:cs="Times New Roman"/>
          <w:sz w:val="20"/>
          <w:szCs w:val="20"/>
          <w:lang w:eastAsia="zh-CN"/>
        </w:rPr>
        <w:t>pr</w:t>
      </w:r>
      <w:r w:rsidR="00E41A68">
        <w:rPr>
          <w:rFonts w:ascii="Times New Roman" w:eastAsia="DengXian" w:hAnsi="Times New Roman" w:cs="Times New Roman"/>
          <w:sz w:val="20"/>
          <w:szCs w:val="20"/>
          <w:lang w:eastAsia="zh-CN"/>
        </w:rPr>
        <w:t>i</w:t>
      </w:r>
      <w:r w:rsidR="006F624D" w:rsidRPr="006F624D">
        <w:rPr>
          <w:rFonts w:ascii="Times New Roman" w:eastAsia="DengXian" w:hAnsi="Times New Roman" w:cs="Times New Roman"/>
          <w:sz w:val="20"/>
          <w:szCs w:val="20"/>
          <w:lang w:eastAsia="zh-CN"/>
        </w:rPr>
        <w:t>mary</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80</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MHz</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channel</w:t>
      </w:r>
      <w:r w:rsidR="006F624D" w:rsidRPr="006F624D">
        <w:rPr>
          <w:rFonts w:ascii="Times New Roman" w:eastAsia="DengXian" w:hAnsi="Times New Roman" w:cs="Times New Roman"/>
          <w:spacing w:val="2"/>
          <w:sz w:val="20"/>
          <w:szCs w:val="20"/>
          <w:lang w:eastAsia="zh-CN"/>
        </w:rPr>
        <w:t xml:space="preserve"> </w:t>
      </w:r>
      <w:r w:rsidR="006F624D" w:rsidRPr="006F624D">
        <w:rPr>
          <w:rFonts w:ascii="Times New Roman" w:eastAsia="DengXian" w:hAnsi="Times New Roman" w:cs="Times New Roman"/>
          <w:sz w:val="20"/>
          <w:szCs w:val="20"/>
          <w:lang w:eastAsia="zh-CN"/>
        </w:rPr>
        <w:t>is</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indicated</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by</w:t>
      </w:r>
      <w:r w:rsidR="006F624D" w:rsidRPr="006F624D">
        <w:rPr>
          <w:rFonts w:ascii="Times New Roman" w:eastAsia="DengXian" w:hAnsi="Times New Roman" w:cs="Times New Roman"/>
          <w:spacing w:val="2"/>
          <w:sz w:val="20"/>
          <w:szCs w:val="20"/>
          <w:lang w:eastAsia="zh-CN"/>
        </w:rPr>
        <w:t xml:space="preserve"> </w:t>
      </w:r>
      <w:r w:rsidR="006F624D" w:rsidRPr="006F624D">
        <w:rPr>
          <w:rFonts w:ascii="Times New Roman" w:eastAsia="DengXian" w:hAnsi="Times New Roman" w:cs="Times New Roman"/>
          <w:sz w:val="20"/>
          <w:szCs w:val="20"/>
          <w:lang w:eastAsia="zh-CN"/>
        </w:rPr>
        <w:t>P80,</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the</w:t>
      </w:r>
      <w:r w:rsidR="006F624D" w:rsidRPr="006F624D">
        <w:rPr>
          <w:rFonts w:ascii="Times New Roman" w:eastAsia="DengXian" w:hAnsi="Times New Roman" w:cs="Times New Roman"/>
          <w:spacing w:val="2"/>
          <w:sz w:val="20"/>
          <w:szCs w:val="20"/>
          <w:lang w:eastAsia="zh-CN"/>
        </w:rPr>
        <w:t xml:space="preserve"> </w:t>
      </w:r>
      <w:r w:rsidR="006F624D" w:rsidRPr="006F624D">
        <w:rPr>
          <w:rFonts w:ascii="Times New Roman" w:eastAsia="DengXian" w:hAnsi="Times New Roman" w:cs="Times New Roman"/>
          <w:sz w:val="20"/>
          <w:szCs w:val="20"/>
          <w:lang w:eastAsia="zh-CN"/>
        </w:rPr>
        <w:t>secondary</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80</w:t>
      </w:r>
      <w:r w:rsidR="006F624D" w:rsidRPr="006F624D">
        <w:rPr>
          <w:rFonts w:ascii="Times New Roman" w:eastAsia="DengXian" w:hAnsi="Times New Roman" w:cs="Times New Roman"/>
          <w:spacing w:val="-2"/>
          <w:sz w:val="20"/>
          <w:szCs w:val="20"/>
          <w:lang w:eastAsia="zh-CN"/>
        </w:rPr>
        <w:t xml:space="preserve"> </w:t>
      </w:r>
      <w:r w:rsidR="006F624D" w:rsidRPr="006F624D">
        <w:rPr>
          <w:rFonts w:ascii="Times New Roman" w:eastAsia="DengXian" w:hAnsi="Times New Roman" w:cs="Times New Roman"/>
          <w:sz w:val="20"/>
          <w:szCs w:val="20"/>
          <w:lang w:eastAsia="zh-CN"/>
        </w:rPr>
        <w:t>MHz</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channel</w:t>
      </w:r>
      <w:r w:rsidR="006F624D" w:rsidRPr="006F624D">
        <w:rPr>
          <w:rFonts w:ascii="Times New Roman" w:eastAsia="DengXian" w:hAnsi="Times New Roman" w:cs="Times New Roman"/>
          <w:spacing w:val="2"/>
          <w:sz w:val="20"/>
          <w:szCs w:val="20"/>
          <w:lang w:eastAsia="zh-CN"/>
        </w:rPr>
        <w:t xml:space="preserve"> </w:t>
      </w:r>
      <w:r w:rsidR="006F624D" w:rsidRPr="006F624D">
        <w:rPr>
          <w:rFonts w:ascii="Times New Roman" w:eastAsia="DengXian" w:hAnsi="Times New Roman" w:cs="Times New Roman"/>
          <w:sz w:val="20"/>
          <w:szCs w:val="20"/>
          <w:lang w:eastAsia="zh-CN"/>
        </w:rPr>
        <w:t>is</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indicated</w:t>
      </w:r>
      <w:r w:rsidR="006F624D" w:rsidRPr="006F624D">
        <w:rPr>
          <w:rFonts w:ascii="Times New Roman" w:eastAsia="DengXian" w:hAnsi="Times New Roman" w:cs="Times New Roman"/>
          <w:spacing w:val="3"/>
          <w:sz w:val="20"/>
          <w:szCs w:val="20"/>
          <w:lang w:eastAsia="zh-CN"/>
        </w:rPr>
        <w:t xml:space="preserve"> </w:t>
      </w:r>
      <w:r w:rsidR="006F624D" w:rsidRPr="006F624D">
        <w:rPr>
          <w:rFonts w:ascii="Times New Roman" w:eastAsia="DengXian" w:hAnsi="Times New Roman" w:cs="Times New Roman"/>
          <w:sz w:val="20"/>
          <w:szCs w:val="20"/>
          <w:lang w:eastAsia="zh-CN"/>
        </w:rPr>
        <w:t>by</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S80,</w:t>
      </w:r>
      <w:r w:rsidR="006F624D" w:rsidRPr="006F624D">
        <w:rPr>
          <w:rFonts w:ascii="Times New Roman" w:eastAsia="DengXian" w:hAnsi="Times New Roman" w:cs="Times New Roman"/>
          <w:spacing w:val="2"/>
          <w:sz w:val="20"/>
          <w:szCs w:val="20"/>
          <w:lang w:eastAsia="zh-CN"/>
        </w:rPr>
        <w:t xml:space="preserve"> </w:t>
      </w:r>
      <w:r w:rsidR="006F624D" w:rsidRPr="006F624D">
        <w:rPr>
          <w:rFonts w:ascii="Times New Roman" w:eastAsia="DengXian" w:hAnsi="Times New Roman" w:cs="Times New Roman"/>
          <w:sz w:val="20"/>
          <w:szCs w:val="20"/>
          <w:lang w:eastAsia="zh-CN"/>
        </w:rPr>
        <w:t>and</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the</w:t>
      </w:r>
      <w:r w:rsidR="006F624D" w:rsidRPr="006F624D">
        <w:rPr>
          <w:rFonts w:ascii="Times New Roman" w:eastAsia="DengXian" w:hAnsi="Times New Roman" w:cs="Times New Roman"/>
          <w:spacing w:val="2"/>
          <w:sz w:val="20"/>
          <w:szCs w:val="20"/>
          <w:lang w:eastAsia="zh-CN"/>
        </w:rPr>
        <w:t xml:space="preserve"> </w:t>
      </w:r>
      <w:r w:rsidR="006F624D" w:rsidRPr="006F624D">
        <w:rPr>
          <w:rFonts w:ascii="Times New Roman" w:eastAsia="DengXian" w:hAnsi="Times New Roman" w:cs="Times New Roman"/>
          <w:sz w:val="20"/>
          <w:szCs w:val="20"/>
          <w:lang w:eastAsia="zh-CN"/>
        </w:rPr>
        <w:t>secondary</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160 MHz channel</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is</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indicated</w:t>
      </w:r>
      <w:r w:rsidR="006F624D" w:rsidRPr="006F624D">
        <w:rPr>
          <w:rFonts w:ascii="Times New Roman" w:eastAsia="DengXian" w:hAnsi="Times New Roman" w:cs="Times New Roman"/>
          <w:spacing w:val="-1"/>
          <w:sz w:val="20"/>
          <w:szCs w:val="20"/>
          <w:lang w:eastAsia="zh-CN"/>
        </w:rPr>
        <w:t xml:space="preserve"> </w:t>
      </w:r>
      <w:r w:rsidR="006F624D" w:rsidRPr="006F624D">
        <w:rPr>
          <w:rFonts w:ascii="Times New Roman" w:eastAsia="DengXian" w:hAnsi="Times New Roman" w:cs="Times New Roman"/>
          <w:sz w:val="20"/>
          <w:szCs w:val="20"/>
          <w:lang w:eastAsia="zh-CN"/>
        </w:rPr>
        <w:t>by S160.</w:t>
      </w:r>
    </w:p>
    <w:p w14:paraId="16657939" w14:textId="77777777" w:rsidR="006F624D" w:rsidRPr="006F624D" w:rsidRDefault="006F624D" w:rsidP="006F624D">
      <w:pPr>
        <w:widowControl w:val="0"/>
        <w:kinsoku w:val="0"/>
        <w:overflowPunct w:val="0"/>
        <w:autoSpaceDE w:val="0"/>
        <w:autoSpaceDN w:val="0"/>
        <w:adjustRightInd w:val="0"/>
        <w:spacing w:before="5" w:after="0" w:line="240" w:lineRule="auto"/>
        <w:rPr>
          <w:rFonts w:ascii="Times New Roman" w:eastAsia="DengXian" w:hAnsi="Times New Roman" w:cs="Times New Roman"/>
          <w:sz w:val="27"/>
          <w:szCs w:val="27"/>
          <w:lang w:eastAsia="zh-CN"/>
        </w:rPr>
      </w:pPr>
    </w:p>
    <w:p w14:paraId="4DE83308" w14:textId="62ED19F8" w:rsidR="006F624D" w:rsidRPr="006F624D" w:rsidRDefault="006F624D" w:rsidP="006F624D">
      <w:pPr>
        <w:widowControl w:val="0"/>
        <w:kinsoku w:val="0"/>
        <w:overflowPunct w:val="0"/>
        <w:autoSpaceDE w:val="0"/>
        <w:autoSpaceDN w:val="0"/>
        <w:adjustRightInd w:val="0"/>
        <w:spacing w:before="93" w:after="0" w:line="240" w:lineRule="auto"/>
        <w:jc w:val="both"/>
        <w:rPr>
          <w:rFonts w:ascii="Arial" w:eastAsia="DengXian" w:hAnsi="Arial" w:cs="Arial"/>
          <w:b/>
          <w:bCs/>
          <w:sz w:val="20"/>
          <w:szCs w:val="20"/>
          <w:lang w:eastAsia="zh-CN"/>
        </w:rPr>
      </w:pPr>
      <w:bookmarkStart w:id="36" w:name="_bookmark34"/>
      <w:bookmarkEnd w:id="36"/>
      <w:r w:rsidRPr="006F624D">
        <w:rPr>
          <w:rFonts w:ascii="Arial" w:eastAsia="DengXian" w:hAnsi="Arial" w:cs="Arial"/>
          <w:b/>
          <w:bCs/>
          <w:sz w:val="20"/>
          <w:szCs w:val="20"/>
          <w:lang w:eastAsia="zh-CN"/>
        </w:rPr>
        <w:t>Table</w:t>
      </w:r>
      <w:r w:rsidRPr="006F624D">
        <w:rPr>
          <w:rFonts w:ascii="Arial" w:eastAsia="DengXian" w:hAnsi="Arial" w:cs="Arial"/>
          <w:b/>
          <w:bCs/>
          <w:spacing w:val="-5"/>
          <w:sz w:val="20"/>
          <w:szCs w:val="20"/>
          <w:lang w:eastAsia="zh-CN"/>
        </w:rPr>
        <w:t xml:space="preserve"> </w:t>
      </w:r>
      <w:r w:rsidRPr="006F624D">
        <w:rPr>
          <w:rFonts w:ascii="Arial" w:eastAsia="DengXian" w:hAnsi="Arial" w:cs="Arial"/>
          <w:b/>
          <w:bCs/>
          <w:sz w:val="20"/>
          <w:szCs w:val="20"/>
          <w:lang w:eastAsia="zh-CN"/>
        </w:rPr>
        <w:t>9-29j2—</w:t>
      </w:r>
      <w:del w:id="37" w:author="Author">
        <w:r w:rsidRPr="006F624D" w:rsidDel="00933DDF">
          <w:rPr>
            <w:rFonts w:ascii="Arial" w:eastAsia="DengXian" w:hAnsi="Arial" w:cs="Arial"/>
            <w:b/>
            <w:bCs/>
            <w:sz w:val="20"/>
            <w:szCs w:val="20"/>
            <w:lang w:eastAsia="zh-CN"/>
          </w:rPr>
          <w:delText>Logical</w:delText>
        </w:r>
        <w:r w:rsidRPr="006F624D" w:rsidDel="00933DDF">
          <w:rPr>
            <w:rFonts w:ascii="Arial" w:eastAsia="DengXian" w:hAnsi="Arial" w:cs="Arial"/>
            <w:b/>
            <w:bCs/>
            <w:spacing w:val="-4"/>
            <w:sz w:val="20"/>
            <w:szCs w:val="20"/>
            <w:lang w:eastAsia="zh-CN"/>
          </w:rPr>
          <w:delText xml:space="preserve"> </w:delText>
        </w:r>
        <w:r w:rsidRPr="006F624D" w:rsidDel="00933DDF">
          <w:rPr>
            <w:rFonts w:ascii="Arial" w:eastAsia="DengXian" w:hAnsi="Arial" w:cs="Arial"/>
            <w:b/>
            <w:bCs/>
            <w:sz w:val="20"/>
            <w:szCs w:val="20"/>
            <w:lang w:eastAsia="zh-CN"/>
          </w:rPr>
          <w:delText>to</w:delText>
        </w:r>
        <w:r w:rsidRPr="006F624D" w:rsidDel="00933DDF">
          <w:rPr>
            <w:rFonts w:ascii="Arial" w:eastAsia="DengXian" w:hAnsi="Arial" w:cs="Arial"/>
            <w:b/>
            <w:bCs/>
            <w:spacing w:val="-4"/>
            <w:sz w:val="20"/>
            <w:szCs w:val="20"/>
            <w:lang w:eastAsia="zh-CN"/>
          </w:rPr>
          <w:delText xml:space="preserve"> </w:delText>
        </w:r>
        <w:r w:rsidRPr="006F624D" w:rsidDel="00933DDF">
          <w:rPr>
            <w:rFonts w:ascii="Arial" w:eastAsia="DengXian" w:hAnsi="Arial" w:cs="Arial"/>
            <w:b/>
            <w:bCs/>
            <w:sz w:val="20"/>
            <w:szCs w:val="20"/>
            <w:lang w:eastAsia="zh-CN"/>
          </w:rPr>
          <w:delText>physical</w:delText>
        </w:r>
        <w:r w:rsidRPr="006F624D" w:rsidDel="00933DDF">
          <w:rPr>
            <w:rFonts w:ascii="Arial" w:eastAsia="DengXian" w:hAnsi="Arial" w:cs="Arial"/>
            <w:b/>
            <w:bCs/>
            <w:spacing w:val="-3"/>
            <w:sz w:val="20"/>
            <w:szCs w:val="20"/>
            <w:lang w:eastAsia="zh-CN"/>
          </w:rPr>
          <w:delText xml:space="preserve"> </w:delText>
        </w:r>
        <w:r w:rsidRPr="006F624D" w:rsidDel="00933DDF">
          <w:rPr>
            <w:rFonts w:ascii="Arial" w:eastAsia="DengXian" w:hAnsi="Arial" w:cs="Arial"/>
            <w:b/>
            <w:bCs/>
            <w:sz w:val="20"/>
            <w:szCs w:val="20"/>
            <w:lang w:eastAsia="zh-CN"/>
          </w:rPr>
          <w:delText>conversion</w:delText>
        </w:r>
        <w:r w:rsidRPr="006F624D" w:rsidDel="00933DDF">
          <w:rPr>
            <w:rFonts w:ascii="Arial" w:eastAsia="DengXian" w:hAnsi="Arial" w:cs="Arial"/>
            <w:b/>
            <w:bCs/>
            <w:spacing w:val="-5"/>
            <w:sz w:val="20"/>
            <w:szCs w:val="20"/>
            <w:lang w:eastAsia="zh-CN"/>
          </w:rPr>
          <w:delText xml:space="preserve"> </w:delText>
        </w:r>
        <w:r w:rsidRPr="006F624D" w:rsidDel="00933DDF">
          <w:rPr>
            <w:rFonts w:ascii="Arial" w:eastAsia="DengXian" w:hAnsi="Arial" w:cs="Arial"/>
            <w:b/>
            <w:bCs/>
            <w:sz w:val="20"/>
            <w:szCs w:val="20"/>
            <w:lang w:eastAsia="zh-CN"/>
          </w:rPr>
          <w:delText>of</w:delText>
        </w:r>
        <w:r w:rsidRPr="006F624D" w:rsidDel="00933DDF">
          <w:rPr>
            <w:rFonts w:ascii="Arial" w:eastAsia="DengXian" w:hAnsi="Arial" w:cs="Arial"/>
            <w:b/>
            <w:bCs/>
            <w:spacing w:val="-4"/>
            <w:sz w:val="20"/>
            <w:szCs w:val="20"/>
            <w:lang w:eastAsia="zh-CN"/>
          </w:rPr>
          <w:delText xml:space="preserve"> </w:delText>
        </w:r>
        <w:r w:rsidRPr="006F624D" w:rsidDel="00933DDF">
          <w:rPr>
            <w:rFonts w:ascii="Arial" w:eastAsia="DengXian" w:hAnsi="Arial" w:cs="Arial"/>
            <w:b/>
            <w:bCs/>
            <w:sz w:val="20"/>
            <w:szCs w:val="20"/>
            <w:lang w:eastAsia="zh-CN"/>
          </w:rPr>
          <w:delText>parameters</w:delText>
        </w:r>
        <w:r w:rsidRPr="006F624D" w:rsidDel="00933DDF">
          <w:rPr>
            <w:rFonts w:ascii="Arial" w:eastAsia="DengXian" w:hAnsi="Arial" w:cs="Arial"/>
            <w:b/>
            <w:bCs/>
            <w:spacing w:val="-4"/>
            <w:sz w:val="20"/>
            <w:szCs w:val="20"/>
            <w:lang w:eastAsia="zh-CN"/>
          </w:rPr>
          <w:delText xml:space="preserve"> </w:delText>
        </w:r>
        <w:r w:rsidRPr="006F624D" w:rsidDel="00933DDF">
          <w:rPr>
            <w:rFonts w:ascii="Arial" w:eastAsia="DengXian" w:hAnsi="Arial" w:cs="Arial"/>
            <w:b/>
            <w:bCs/>
            <w:sz w:val="20"/>
            <w:szCs w:val="20"/>
            <w:lang w:eastAsia="zh-CN"/>
          </w:rPr>
          <w:delText>to</w:delText>
        </w:r>
        <w:r w:rsidRPr="006F624D" w:rsidDel="00933DDF">
          <w:rPr>
            <w:rFonts w:ascii="Arial" w:eastAsia="DengXian" w:hAnsi="Arial" w:cs="Arial"/>
            <w:b/>
            <w:bCs/>
            <w:spacing w:val="-4"/>
            <w:sz w:val="20"/>
            <w:szCs w:val="20"/>
            <w:lang w:eastAsia="zh-CN"/>
          </w:rPr>
          <w:delText xml:space="preserve"> </w:delText>
        </w:r>
        <w:r w:rsidRPr="006F624D" w:rsidDel="00933DDF">
          <w:rPr>
            <w:rFonts w:ascii="Arial" w:eastAsia="DengXian" w:hAnsi="Arial" w:cs="Arial"/>
            <w:b/>
            <w:bCs/>
            <w:sz w:val="20"/>
            <w:szCs w:val="20"/>
            <w:lang w:eastAsia="zh-CN"/>
          </w:rPr>
          <w:delText>obtain</w:delText>
        </w:r>
        <w:r w:rsidRPr="006F624D" w:rsidDel="00933DDF">
          <w:rPr>
            <w:rFonts w:ascii="Arial" w:eastAsia="DengXian" w:hAnsi="Arial" w:cs="Arial"/>
            <w:b/>
            <w:bCs/>
            <w:spacing w:val="-4"/>
            <w:sz w:val="20"/>
            <w:szCs w:val="20"/>
            <w:lang w:eastAsia="zh-CN"/>
          </w:rPr>
          <w:delText xml:space="preserve"> </w:delText>
        </w:r>
        <w:r w:rsidRPr="006F624D" w:rsidDel="00933DDF">
          <w:rPr>
            <w:rFonts w:ascii="Arial" w:eastAsia="DengXian" w:hAnsi="Arial" w:cs="Arial"/>
            <w:b/>
            <w:bCs/>
            <w:sz w:val="20"/>
            <w:szCs w:val="20"/>
            <w:lang w:eastAsia="zh-CN"/>
          </w:rPr>
          <w:delText>PHY</w:delText>
        </w:r>
        <w:r w:rsidRPr="006F624D" w:rsidDel="00933DDF">
          <w:rPr>
            <w:rFonts w:ascii="Arial" w:eastAsia="DengXian" w:hAnsi="Arial" w:cs="Arial"/>
            <w:b/>
            <w:bCs/>
            <w:spacing w:val="-5"/>
            <w:sz w:val="20"/>
            <w:szCs w:val="20"/>
            <w:lang w:eastAsia="zh-CN"/>
          </w:rPr>
          <w:delText xml:space="preserve"> </w:delText>
        </w:r>
        <w:r w:rsidRPr="006F624D" w:rsidDel="00933DDF">
          <w:rPr>
            <w:rFonts w:ascii="Arial" w:eastAsia="DengXian" w:hAnsi="Arial" w:cs="Arial"/>
            <w:b/>
            <w:bCs/>
            <w:sz w:val="20"/>
            <w:szCs w:val="20"/>
            <w:lang w:eastAsia="zh-CN"/>
          </w:rPr>
          <w:delText>RU/MRU</w:delText>
        </w:r>
        <w:r w:rsidRPr="006F624D" w:rsidDel="00933DDF">
          <w:rPr>
            <w:rFonts w:ascii="Arial" w:eastAsia="DengXian" w:hAnsi="Arial" w:cs="Arial"/>
            <w:b/>
            <w:bCs/>
            <w:spacing w:val="-4"/>
            <w:sz w:val="20"/>
            <w:szCs w:val="20"/>
            <w:lang w:eastAsia="zh-CN"/>
          </w:rPr>
          <w:delText xml:space="preserve"> </w:delText>
        </w:r>
        <w:r w:rsidRPr="006F624D" w:rsidDel="00933DDF">
          <w:rPr>
            <w:rFonts w:ascii="Arial" w:eastAsia="DengXian" w:hAnsi="Arial" w:cs="Arial"/>
            <w:b/>
            <w:bCs/>
            <w:sz w:val="20"/>
            <w:szCs w:val="20"/>
            <w:lang w:eastAsia="zh-CN"/>
          </w:rPr>
          <w:delText>index</w:delText>
        </w:r>
      </w:del>
      <w:bookmarkStart w:id="38" w:name="_Hlk82782945"/>
      <w:ins w:id="39" w:author="Author">
        <w:r w:rsidR="00933DDF" w:rsidRPr="00933DDF">
          <w:rPr>
            <w:rFonts w:ascii="Arial" w:eastAsia="DengXian" w:hAnsi="Arial" w:cs="Arial"/>
            <w:b/>
            <w:bCs/>
            <w:sz w:val="20"/>
            <w:szCs w:val="20"/>
            <w:lang w:eastAsia="zh-CN"/>
          </w:rPr>
          <w:t>Lookup table for X1 and N</w:t>
        </w:r>
        <w:r w:rsidR="00933DDF">
          <w:rPr>
            <w:rFonts w:ascii="Arial" w:eastAsia="DengXian" w:hAnsi="Arial" w:cs="Arial"/>
            <w:b/>
            <w:bCs/>
            <w:sz w:val="20"/>
            <w:szCs w:val="20"/>
            <w:lang w:eastAsia="zh-CN"/>
          </w:rPr>
          <w:t xml:space="preserve"> </w:t>
        </w:r>
        <w:r w:rsidR="00933DDF" w:rsidRPr="00BB0A32">
          <w:rPr>
            <w:rFonts w:ascii="Arial" w:eastAsia="DengXian" w:hAnsi="Arial" w:cs="Arial"/>
            <w:b/>
            <w:bCs/>
            <w:sz w:val="20"/>
            <w:szCs w:val="20"/>
            <w:highlight w:val="yellow"/>
            <w:lang w:eastAsia="zh-CN"/>
          </w:rPr>
          <w:t>(#7032)</w:t>
        </w:r>
      </w:ins>
      <w:bookmarkEnd w:id="38"/>
    </w:p>
    <w:p w14:paraId="5FFAA401"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lang w:eastAsia="zh-CN"/>
        </w:rPr>
      </w:pPr>
    </w:p>
    <w:tbl>
      <w:tblPr>
        <w:tblW w:w="0" w:type="auto"/>
        <w:tblInd w:w="858" w:type="dxa"/>
        <w:tblLayout w:type="fixed"/>
        <w:tblCellMar>
          <w:left w:w="0" w:type="dxa"/>
          <w:right w:w="0" w:type="dxa"/>
        </w:tblCellMar>
        <w:tblLook w:val="0000" w:firstRow="0" w:lastRow="0" w:firstColumn="0" w:lastColumn="0" w:noHBand="0" w:noVBand="0"/>
      </w:tblPr>
      <w:tblGrid>
        <w:gridCol w:w="1100"/>
        <w:gridCol w:w="1500"/>
        <w:gridCol w:w="1000"/>
        <w:gridCol w:w="1001"/>
        <w:gridCol w:w="1000"/>
        <w:gridCol w:w="1000"/>
        <w:gridCol w:w="1002"/>
      </w:tblGrid>
      <w:tr w:rsidR="006F624D" w:rsidRPr="006F624D" w14:paraId="0657B788" w14:textId="77777777" w:rsidTr="00F31F09">
        <w:trPr>
          <w:trHeight w:val="409"/>
        </w:trPr>
        <w:tc>
          <w:tcPr>
            <w:tcW w:w="1100" w:type="dxa"/>
            <w:vMerge w:val="restart"/>
            <w:tcBorders>
              <w:top w:val="single" w:sz="12" w:space="0" w:color="000000"/>
              <w:left w:val="single" w:sz="12" w:space="0" w:color="000000"/>
              <w:bottom w:val="single" w:sz="12" w:space="0" w:color="000000"/>
              <w:right w:val="single" w:sz="4" w:space="0" w:color="000000"/>
            </w:tcBorders>
          </w:tcPr>
          <w:p w14:paraId="2D729BFF" w14:textId="77777777" w:rsidR="006F624D" w:rsidRPr="006F624D" w:rsidRDefault="006F624D" w:rsidP="006F624D">
            <w:pPr>
              <w:widowControl w:val="0"/>
              <w:kinsoku w:val="0"/>
              <w:overflowPunct w:val="0"/>
              <w:autoSpaceDE w:val="0"/>
              <w:autoSpaceDN w:val="0"/>
              <w:adjustRightInd w:val="0"/>
              <w:spacing w:before="2" w:after="0" w:line="240" w:lineRule="auto"/>
              <w:rPr>
                <w:rFonts w:ascii="Arial" w:eastAsia="DengXian" w:hAnsi="Arial" w:cs="Arial"/>
                <w:b/>
                <w:bCs/>
                <w:sz w:val="19"/>
                <w:szCs w:val="19"/>
                <w:lang w:eastAsia="zh-CN"/>
              </w:rPr>
            </w:pPr>
          </w:p>
          <w:p w14:paraId="20D7531D" w14:textId="77777777" w:rsidR="006F624D" w:rsidRPr="006F624D" w:rsidRDefault="006F624D" w:rsidP="006F624D">
            <w:pPr>
              <w:widowControl w:val="0"/>
              <w:kinsoku w:val="0"/>
              <w:overflowPunct w:val="0"/>
              <w:autoSpaceDE w:val="0"/>
              <w:autoSpaceDN w:val="0"/>
              <w:adjustRightInd w:val="0"/>
              <w:spacing w:after="0" w:line="232" w:lineRule="auto"/>
              <w:ind w:right="96"/>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pacing w:val="-1"/>
                <w:sz w:val="18"/>
                <w:szCs w:val="18"/>
                <w:lang w:eastAsia="zh-CN"/>
              </w:rPr>
              <w:t>Bandwidth</w:t>
            </w:r>
            <w:r w:rsidRPr="006F624D">
              <w:rPr>
                <w:rFonts w:ascii="Times New Roman" w:eastAsia="DengXian" w:hAnsi="Times New Roman" w:cs="Times New Roman"/>
                <w:b/>
                <w:bCs/>
                <w:spacing w:val="-42"/>
                <w:sz w:val="18"/>
                <w:szCs w:val="18"/>
                <w:lang w:eastAsia="zh-CN"/>
              </w:rPr>
              <w:t xml:space="preserve"> </w:t>
            </w:r>
            <w:r w:rsidRPr="006F624D">
              <w:rPr>
                <w:rFonts w:ascii="Times New Roman" w:eastAsia="DengXian" w:hAnsi="Times New Roman" w:cs="Times New Roman"/>
                <w:b/>
                <w:bCs/>
                <w:sz w:val="18"/>
                <w:szCs w:val="18"/>
                <w:lang w:eastAsia="zh-CN"/>
              </w:rPr>
              <w:t>(MHz)</w:t>
            </w:r>
          </w:p>
        </w:tc>
        <w:tc>
          <w:tcPr>
            <w:tcW w:w="3501" w:type="dxa"/>
            <w:gridSpan w:val="3"/>
            <w:tcBorders>
              <w:top w:val="single" w:sz="12" w:space="0" w:color="000000"/>
              <w:left w:val="single" w:sz="4" w:space="0" w:color="000000"/>
              <w:bottom w:val="single" w:sz="4" w:space="0" w:color="000000"/>
              <w:right w:val="single" w:sz="4" w:space="0" w:color="000000"/>
            </w:tcBorders>
          </w:tcPr>
          <w:p w14:paraId="7F9C5254" w14:textId="3BF3EED2" w:rsidR="006F624D" w:rsidRPr="006F624D" w:rsidRDefault="006F624D" w:rsidP="006F624D">
            <w:pPr>
              <w:widowControl w:val="0"/>
              <w:kinsoku w:val="0"/>
              <w:overflowPunct w:val="0"/>
              <w:autoSpaceDE w:val="0"/>
              <w:autoSpaceDN w:val="0"/>
              <w:adjustRightInd w:val="0"/>
              <w:spacing w:before="96" w:after="0" w:line="240" w:lineRule="auto"/>
              <w:ind w:right="1166"/>
              <w:jc w:val="center"/>
              <w:rPr>
                <w:rFonts w:ascii="Times New Roman" w:eastAsia="DengXian" w:hAnsi="Times New Roman" w:cs="Times New Roman"/>
                <w:b/>
                <w:bCs/>
                <w:sz w:val="18"/>
                <w:szCs w:val="18"/>
                <w:lang w:eastAsia="zh-CN"/>
              </w:rPr>
            </w:pPr>
            <w:del w:id="40" w:author="Author">
              <w:r w:rsidRPr="006F624D" w:rsidDel="00BB0A32">
                <w:rPr>
                  <w:rFonts w:ascii="Times New Roman" w:eastAsia="DengXian" w:hAnsi="Times New Roman" w:cs="Times New Roman"/>
                  <w:b/>
                  <w:bCs/>
                  <w:sz w:val="18"/>
                  <w:szCs w:val="18"/>
                  <w:lang w:eastAsia="zh-CN"/>
                </w:rPr>
                <w:delText>Logical</w:delText>
              </w:r>
              <w:r w:rsidRPr="006F624D" w:rsidDel="00BB0A32">
                <w:rPr>
                  <w:rFonts w:ascii="Times New Roman" w:eastAsia="DengXian" w:hAnsi="Times New Roman" w:cs="Times New Roman"/>
                  <w:b/>
                  <w:bCs/>
                  <w:spacing w:val="-3"/>
                  <w:sz w:val="18"/>
                  <w:szCs w:val="18"/>
                  <w:lang w:eastAsia="zh-CN"/>
                </w:rPr>
                <w:delText xml:space="preserve"> </w:delText>
              </w:r>
              <w:r w:rsidRPr="006F624D" w:rsidDel="00BB0A32">
                <w:rPr>
                  <w:rFonts w:ascii="Times New Roman" w:eastAsia="DengXian" w:hAnsi="Times New Roman" w:cs="Times New Roman"/>
                  <w:b/>
                  <w:bCs/>
                  <w:sz w:val="18"/>
                  <w:szCs w:val="18"/>
                  <w:lang w:eastAsia="zh-CN"/>
                </w:rPr>
                <w:delText>i</w:delText>
              </w:r>
            </w:del>
            <w:ins w:id="41" w:author="Author">
              <w:r w:rsidR="00BB0A32">
                <w:rPr>
                  <w:rFonts w:ascii="Times New Roman" w:eastAsia="DengXian" w:hAnsi="Times New Roman" w:cs="Times New Roman"/>
                  <w:b/>
                  <w:bCs/>
                  <w:sz w:val="18"/>
                  <w:szCs w:val="18"/>
                  <w:lang w:eastAsia="zh-CN"/>
                </w:rPr>
                <w:t>I</w:t>
              </w:r>
            </w:ins>
            <w:r w:rsidRPr="006F624D">
              <w:rPr>
                <w:rFonts w:ascii="Times New Roman" w:eastAsia="DengXian" w:hAnsi="Times New Roman" w:cs="Times New Roman"/>
                <w:b/>
                <w:bCs/>
                <w:sz w:val="18"/>
                <w:szCs w:val="18"/>
                <w:lang w:eastAsia="zh-CN"/>
              </w:rPr>
              <w:t>nputs</w:t>
            </w:r>
            <w:ins w:id="42" w:author="Author">
              <w:r w:rsidR="00AF2499">
                <w:rPr>
                  <w:rFonts w:ascii="Times New Roman" w:eastAsia="DengXian" w:hAnsi="Times New Roman" w:cs="Times New Roman"/>
                  <w:b/>
                  <w:bCs/>
                  <w:sz w:val="18"/>
                  <w:szCs w:val="18"/>
                  <w:lang w:eastAsia="zh-CN"/>
                </w:rPr>
                <w:t xml:space="preserve"> </w:t>
              </w:r>
              <w:r w:rsidR="00AF2499" w:rsidRPr="00AF2499">
                <w:rPr>
                  <w:rFonts w:ascii="Times New Roman" w:eastAsia="DengXian" w:hAnsi="Times New Roman" w:cs="Times New Roman"/>
                  <w:b/>
                  <w:bCs/>
                  <w:sz w:val="18"/>
                  <w:szCs w:val="18"/>
                  <w:highlight w:val="yellow"/>
                  <w:lang w:eastAsia="zh-CN"/>
                </w:rPr>
                <w:t>(#7032)</w:t>
              </w:r>
            </w:ins>
          </w:p>
        </w:tc>
        <w:tc>
          <w:tcPr>
            <w:tcW w:w="3002" w:type="dxa"/>
            <w:gridSpan w:val="3"/>
            <w:tcBorders>
              <w:top w:val="single" w:sz="12" w:space="0" w:color="000000"/>
              <w:left w:val="single" w:sz="4" w:space="0" w:color="000000"/>
              <w:bottom w:val="single" w:sz="4" w:space="0" w:color="000000"/>
              <w:right w:val="single" w:sz="12" w:space="0" w:color="000000"/>
            </w:tcBorders>
          </w:tcPr>
          <w:p w14:paraId="2B0F55B4" w14:textId="0AEADB46" w:rsidR="006F624D" w:rsidRPr="006F624D" w:rsidRDefault="006F624D" w:rsidP="006F624D">
            <w:pPr>
              <w:widowControl w:val="0"/>
              <w:kinsoku w:val="0"/>
              <w:overflowPunct w:val="0"/>
              <w:autoSpaceDE w:val="0"/>
              <w:autoSpaceDN w:val="0"/>
              <w:adjustRightInd w:val="0"/>
              <w:spacing w:before="96" w:after="0" w:line="240" w:lineRule="auto"/>
              <w:rPr>
                <w:rFonts w:ascii="Times New Roman" w:eastAsia="DengXian" w:hAnsi="Times New Roman" w:cs="Times New Roman"/>
                <w:b/>
                <w:bCs/>
                <w:sz w:val="18"/>
                <w:szCs w:val="18"/>
                <w:lang w:eastAsia="zh-CN"/>
              </w:rPr>
            </w:pPr>
            <w:del w:id="43" w:author="Author">
              <w:r w:rsidRPr="006F624D" w:rsidDel="00BB0A32">
                <w:rPr>
                  <w:rFonts w:ascii="Times New Roman" w:eastAsia="DengXian" w:hAnsi="Times New Roman" w:cs="Times New Roman"/>
                  <w:b/>
                  <w:bCs/>
                  <w:sz w:val="18"/>
                  <w:szCs w:val="18"/>
                  <w:lang w:eastAsia="zh-CN"/>
                </w:rPr>
                <w:delText>Physical</w:delText>
              </w:r>
              <w:r w:rsidRPr="006F624D" w:rsidDel="00BB0A32">
                <w:rPr>
                  <w:rFonts w:ascii="Times New Roman" w:eastAsia="DengXian" w:hAnsi="Times New Roman" w:cs="Times New Roman"/>
                  <w:b/>
                  <w:bCs/>
                  <w:spacing w:val="-4"/>
                  <w:sz w:val="18"/>
                  <w:szCs w:val="18"/>
                  <w:lang w:eastAsia="zh-CN"/>
                </w:rPr>
                <w:delText xml:space="preserve"> </w:delText>
              </w:r>
              <w:r w:rsidRPr="006F624D" w:rsidDel="00BB0A32">
                <w:rPr>
                  <w:rFonts w:ascii="Times New Roman" w:eastAsia="DengXian" w:hAnsi="Times New Roman" w:cs="Times New Roman"/>
                  <w:b/>
                  <w:bCs/>
                  <w:sz w:val="18"/>
                  <w:szCs w:val="18"/>
                  <w:lang w:eastAsia="zh-CN"/>
                </w:rPr>
                <w:delText>o</w:delText>
              </w:r>
            </w:del>
            <w:ins w:id="44" w:author="Author">
              <w:r w:rsidR="00BB0A32">
                <w:rPr>
                  <w:rFonts w:ascii="Times New Roman" w:eastAsia="DengXian" w:hAnsi="Times New Roman" w:cs="Times New Roman"/>
                  <w:b/>
                  <w:bCs/>
                  <w:sz w:val="18"/>
                  <w:szCs w:val="18"/>
                  <w:lang w:eastAsia="zh-CN"/>
                </w:rPr>
                <w:t>O</w:t>
              </w:r>
            </w:ins>
            <w:r w:rsidRPr="006F624D">
              <w:rPr>
                <w:rFonts w:ascii="Times New Roman" w:eastAsia="DengXian" w:hAnsi="Times New Roman" w:cs="Times New Roman"/>
                <w:b/>
                <w:bCs/>
                <w:sz w:val="18"/>
                <w:szCs w:val="18"/>
                <w:lang w:eastAsia="zh-CN"/>
              </w:rPr>
              <w:t>utputs</w:t>
            </w:r>
            <w:ins w:id="45" w:author="Author">
              <w:r w:rsidR="00AF2499">
                <w:rPr>
                  <w:rFonts w:ascii="Times New Roman" w:eastAsia="DengXian" w:hAnsi="Times New Roman" w:cs="Times New Roman"/>
                  <w:b/>
                  <w:bCs/>
                  <w:sz w:val="18"/>
                  <w:szCs w:val="18"/>
                  <w:lang w:eastAsia="zh-CN"/>
                </w:rPr>
                <w:t xml:space="preserve"> </w:t>
              </w:r>
              <w:r w:rsidR="00AF2499" w:rsidRPr="00AF2499">
                <w:rPr>
                  <w:rFonts w:ascii="Times New Roman" w:eastAsia="DengXian" w:hAnsi="Times New Roman" w:cs="Times New Roman"/>
                  <w:b/>
                  <w:bCs/>
                  <w:sz w:val="18"/>
                  <w:szCs w:val="18"/>
                  <w:highlight w:val="yellow"/>
                  <w:lang w:eastAsia="zh-CN"/>
                </w:rPr>
                <w:t>(#7032)</w:t>
              </w:r>
            </w:ins>
          </w:p>
        </w:tc>
      </w:tr>
      <w:tr w:rsidR="006F624D" w:rsidRPr="006F624D" w14:paraId="312B6749" w14:textId="77777777" w:rsidTr="00F31F09">
        <w:trPr>
          <w:trHeight w:val="409"/>
        </w:trPr>
        <w:tc>
          <w:tcPr>
            <w:tcW w:w="1100" w:type="dxa"/>
            <w:vMerge/>
            <w:tcBorders>
              <w:top w:val="nil"/>
              <w:left w:val="single" w:sz="12" w:space="0" w:color="000000"/>
              <w:bottom w:val="single" w:sz="12" w:space="0" w:color="000000"/>
              <w:right w:val="single" w:sz="4" w:space="0" w:color="000000"/>
            </w:tcBorders>
          </w:tcPr>
          <w:p w14:paraId="6E28876A"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tcBorders>
              <w:top w:val="single" w:sz="4" w:space="0" w:color="000000"/>
              <w:left w:val="single" w:sz="4" w:space="0" w:color="000000"/>
              <w:bottom w:val="single" w:sz="12" w:space="0" w:color="000000"/>
              <w:right w:val="single" w:sz="4" w:space="0" w:color="000000"/>
            </w:tcBorders>
          </w:tcPr>
          <w:p w14:paraId="23DFD164" w14:textId="77777777" w:rsidR="006F624D" w:rsidRPr="006F624D" w:rsidRDefault="006F624D" w:rsidP="006F624D">
            <w:pPr>
              <w:widowControl w:val="0"/>
              <w:kinsoku w:val="0"/>
              <w:overflowPunct w:val="0"/>
              <w:autoSpaceDE w:val="0"/>
              <w:autoSpaceDN w:val="0"/>
              <w:adjustRightInd w:val="0"/>
              <w:spacing w:before="96" w:after="0" w:line="240" w:lineRule="auto"/>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z w:val="18"/>
                <w:szCs w:val="18"/>
                <w:lang w:eastAsia="zh-CN"/>
              </w:rPr>
              <w:t>Configuration</w:t>
            </w:r>
          </w:p>
        </w:tc>
        <w:tc>
          <w:tcPr>
            <w:tcW w:w="1000" w:type="dxa"/>
            <w:tcBorders>
              <w:top w:val="single" w:sz="4" w:space="0" w:color="000000"/>
              <w:left w:val="single" w:sz="4" w:space="0" w:color="000000"/>
              <w:bottom w:val="single" w:sz="12" w:space="0" w:color="000000"/>
              <w:right w:val="single" w:sz="4" w:space="0" w:color="000000"/>
            </w:tcBorders>
          </w:tcPr>
          <w:p w14:paraId="5C70A1BF" w14:textId="77777777" w:rsidR="006F624D" w:rsidRPr="006F624D" w:rsidRDefault="006F624D" w:rsidP="006F624D">
            <w:pPr>
              <w:widowControl w:val="0"/>
              <w:kinsoku w:val="0"/>
              <w:overflowPunct w:val="0"/>
              <w:autoSpaceDE w:val="0"/>
              <w:autoSpaceDN w:val="0"/>
              <w:adjustRightInd w:val="0"/>
              <w:spacing w:before="96" w:after="0" w:line="240" w:lineRule="auto"/>
              <w:ind w:right="222"/>
              <w:jc w:val="center"/>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z w:val="18"/>
                <w:szCs w:val="18"/>
                <w:lang w:eastAsia="zh-CN"/>
              </w:rPr>
              <w:t>PS160</w:t>
            </w:r>
          </w:p>
        </w:tc>
        <w:tc>
          <w:tcPr>
            <w:tcW w:w="1001" w:type="dxa"/>
            <w:tcBorders>
              <w:top w:val="single" w:sz="4" w:space="0" w:color="000000"/>
              <w:left w:val="single" w:sz="4" w:space="0" w:color="000000"/>
              <w:bottom w:val="single" w:sz="12" w:space="0" w:color="000000"/>
              <w:right w:val="single" w:sz="4" w:space="0" w:color="000000"/>
            </w:tcBorders>
          </w:tcPr>
          <w:p w14:paraId="67FA13F8" w14:textId="77777777" w:rsidR="006F624D" w:rsidRPr="006F624D" w:rsidRDefault="006F624D" w:rsidP="006F624D">
            <w:pPr>
              <w:widowControl w:val="0"/>
              <w:kinsoku w:val="0"/>
              <w:overflowPunct w:val="0"/>
              <w:autoSpaceDE w:val="0"/>
              <w:autoSpaceDN w:val="0"/>
              <w:adjustRightInd w:val="0"/>
              <w:spacing w:before="96" w:after="0" w:line="240" w:lineRule="auto"/>
              <w:ind w:right="359"/>
              <w:jc w:val="center"/>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z w:val="18"/>
                <w:szCs w:val="18"/>
                <w:lang w:eastAsia="zh-CN"/>
              </w:rPr>
              <w:t>B0</w:t>
            </w:r>
          </w:p>
        </w:tc>
        <w:tc>
          <w:tcPr>
            <w:tcW w:w="1000" w:type="dxa"/>
            <w:tcBorders>
              <w:top w:val="single" w:sz="4" w:space="0" w:color="000000"/>
              <w:left w:val="single" w:sz="4" w:space="0" w:color="000000"/>
              <w:bottom w:val="single" w:sz="12" w:space="0" w:color="000000"/>
              <w:right w:val="single" w:sz="4" w:space="0" w:color="000000"/>
            </w:tcBorders>
          </w:tcPr>
          <w:p w14:paraId="7FDD0D65" w14:textId="23B51607" w:rsidR="006F624D" w:rsidRPr="006F624D" w:rsidRDefault="006F624D" w:rsidP="006F624D">
            <w:pPr>
              <w:widowControl w:val="0"/>
              <w:kinsoku w:val="0"/>
              <w:overflowPunct w:val="0"/>
              <w:autoSpaceDE w:val="0"/>
              <w:autoSpaceDN w:val="0"/>
              <w:adjustRightInd w:val="0"/>
              <w:spacing w:before="96" w:after="0" w:line="240" w:lineRule="auto"/>
              <w:ind w:right="222"/>
              <w:jc w:val="center"/>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z w:val="18"/>
                <w:szCs w:val="18"/>
                <w:lang w:eastAsia="zh-CN"/>
              </w:rPr>
              <w:t>X0</w:t>
            </w:r>
          </w:p>
        </w:tc>
        <w:tc>
          <w:tcPr>
            <w:tcW w:w="1000" w:type="dxa"/>
            <w:tcBorders>
              <w:top w:val="single" w:sz="4" w:space="0" w:color="000000"/>
              <w:left w:val="single" w:sz="4" w:space="0" w:color="000000"/>
              <w:bottom w:val="single" w:sz="12" w:space="0" w:color="000000"/>
              <w:right w:val="single" w:sz="4" w:space="0" w:color="000000"/>
            </w:tcBorders>
          </w:tcPr>
          <w:p w14:paraId="5E57E901" w14:textId="77777777" w:rsidR="006F624D" w:rsidRPr="006F624D" w:rsidRDefault="006F624D" w:rsidP="006F624D">
            <w:pPr>
              <w:widowControl w:val="0"/>
              <w:kinsoku w:val="0"/>
              <w:overflowPunct w:val="0"/>
              <w:autoSpaceDE w:val="0"/>
              <w:autoSpaceDN w:val="0"/>
              <w:adjustRightInd w:val="0"/>
              <w:spacing w:before="96" w:after="0" w:line="240" w:lineRule="auto"/>
              <w:ind w:right="222"/>
              <w:jc w:val="center"/>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z w:val="18"/>
                <w:szCs w:val="18"/>
                <w:lang w:eastAsia="zh-CN"/>
              </w:rPr>
              <w:t>X1</w:t>
            </w:r>
          </w:p>
        </w:tc>
        <w:tc>
          <w:tcPr>
            <w:tcW w:w="1002" w:type="dxa"/>
            <w:tcBorders>
              <w:top w:val="single" w:sz="4" w:space="0" w:color="000000"/>
              <w:left w:val="single" w:sz="4" w:space="0" w:color="000000"/>
              <w:bottom w:val="single" w:sz="12" w:space="0" w:color="000000"/>
              <w:right w:val="single" w:sz="12" w:space="0" w:color="000000"/>
            </w:tcBorders>
          </w:tcPr>
          <w:p w14:paraId="6D92BB61" w14:textId="77777777" w:rsidR="006F624D" w:rsidRPr="006F624D" w:rsidRDefault="006F624D" w:rsidP="006F624D">
            <w:pPr>
              <w:widowControl w:val="0"/>
              <w:kinsoku w:val="0"/>
              <w:overflowPunct w:val="0"/>
              <w:autoSpaceDE w:val="0"/>
              <w:autoSpaceDN w:val="0"/>
              <w:adjustRightInd w:val="0"/>
              <w:spacing w:before="96" w:after="0" w:line="240" w:lineRule="auto"/>
              <w:jc w:val="center"/>
              <w:rPr>
                <w:rFonts w:ascii="Times New Roman" w:eastAsia="DengXian" w:hAnsi="Times New Roman" w:cs="Times New Roman"/>
                <w:b/>
                <w:bCs/>
                <w:sz w:val="18"/>
                <w:szCs w:val="18"/>
                <w:lang w:eastAsia="zh-CN"/>
              </w:rPr>
            </w:pPr>
            <w:r w:rsidRPr="006F624D">
              <w:rPr>
                <w:rFonts w:ascii="Times New Roman" w:eastAsia="DengXian" w:hAnsi="Times New Roman" w:cs="Times New Roman"/>
                <w:b/>
                <w:bCs/>
                <w:sz w:val="18"/>
                <w:szCs w:val="18"/>
                <w:lang w:eastAsia="zh-CN"/>
              </w:rPr>
              <w:t>N</w:t>
            </w:r>
          </w:p>
        </w:tc>
      </w:tr>
      <w:tr w:rsidR="006F624D" w:rsidRPr="006F624D" w14:paraId="67F07D00" w14:textId="77777777" w:rsidTr="00F31F09">
        <w:trPr>
          <w:trHeight w:val="341"/>
        </w:trPr>
        <w:tc>
          <w:tcPr>
            <w:tcW w:w="1100" w:type="dxa"/>
            <w:tcBorders>
              <w:top w:val="single" w:sz="12" w:space="0" w:color="000000"/>
              <w:left w:val="single" w:sz="12" w:space="0" w:color="000000"/>
              <w:bottom w:val="single" w:sz="2" w:space="0" w:color="000000"/>
              <w:right w:val="single" w:sz="4" w:space="0" w:color="000000"/>
            </w:tcBorders>
          </w:tcPr>
          <w:p w14:paraId="6926167C" w14:textId="77777777" w:rsidR="006F624D" w:rsidRPr="006F624D" w:rsidRDefault="006F624D" w:rsidP="006F624D">
            <w:pPr>
              <w:widowControl w:val="0"/>
              <w:kinsoku w:val="0"/>
              <w:overflowPunct w:val="0"/>
              <w:autoSpaceDE w:val="0"/>
              <w:autoSpaceDN w:val="0"/>
              <w:adjustRightInd w:val="0"/>
              <w:spacing w:before="56" w:after="0" w:line="240" w:lineRule="auto"/>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20/40/80</w:t>
            </w:r>
          </w:p>
        </w:tc>
        <w:tc>
          <w:tcPr>
            <w:tcW w:w="1500" w:type="dxa"/>
            <w:tcBorders>
              <w:top w:val="single" w:sz="12" w:space="0" w:color="000000"/>
              <w:left w:val="single" w:sz="4" w:space="0" w:color="000000"/>
              <w:bottom w:val="single" w:sz="2" w:space="0" w:color="000000"/>
              <w:right w:val="single" w:sz="4" w:space="0" w:color="000000"/>
            </w:tcBorders>
          </w:tcPr>
          <w:p w14:paraId="75399160" w14:textId="77777777" w:rsidR="006F624D" w:rsidRPr="006F624D" w:rsidRDefault="006F624D" w:rsidP="006F624D">
            <w:pPr>
              <w:widowControl w:val="0"/>
              <w:kinsoku w:val="0"/>
              <w:overflowPunct w:val="0"/>
              <w:autoSpaceDE w:val="0"/>
              <w:autoSpaceDN w:val="0"/>
              <w:adjustRightInd w:val="0"/>
              <w:spacing w:before="56" w:after="0" w:line="240" w:lineRule="auto"/>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[P80]</w:t>
            </w:r>
          </w:p>
        </w:tc>
        <w:tc>
          <w:tcPr>
            <w:tcW w:w="1000" w:type="dxa"/>
            <w:tcBorders>
              <w:top w:val="single" w:sz="12" w:space="0" w:color="000000"/>
              <w:left w:val="single" w:sz="4" w:space="0" w:color="000000"/>
              <w:bottom w:val="single" w:sz="2" w:space="0" w:color="000000"/>
              <w:right w:val="single" w:sz="4" w:space="0" w:color="000000"/>
            </w:tcBorders>
          </w:tcPr>
          <w:p w14:paraId="3C8AF328" w14:textId="77777777" w:rsidR="006F624D" w:rsidRPr="006F624D" w:rsidRDefault="006F624D" w:rsidP="006F624D">
            <w:pPr>
              <w:widowControl w:val="0"/>
              <w:kinsoku w:val="0"/>
              <w:overflowPunct w:val="0"/>
              <w:autoSpaceDE w:val="0"/>
              <w:autoSpaceDN w:val="0"/>
              <w:adjustRightInd w:val="0"/>
              <w:spacing w:before="56"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1" w:type="dxa"/>
            <w:tcBorders>
              <w:top w:val="single" w:sz="12" w:space="0" w:color="000000"/>
              <w:left w:val="single" w:sz="4" w:space="0" w:color="000000"/>
              <w:bottom w:val="single" w:sz="2" w:space="0" w:color="000000"/>
              <w:right w:val="single" w:sz="4" w:space="0" w:color="000000"/>
            </w:tcBorders>
          </w:tcPr>
          <w:p w14:paraId="399F12EF" w14:textId="77777777" w:rsidR="006F624D" w:rsidRPr="006F624D" w:rsidRDefault="006F624D" w:rsidP="006F624D">
            <w:pPr>
              <w:widowControl w:val="0"/>
              <w:kinsoku w:val="0"/>
              <w:overflowPunct w:val="0"/>
              <w:autoSpaceDE w:val="0"/>
              <w:autoSpaceDN w:val="0"/>
              <w:adjustRightInd w:val="0"/>
              <w:spacing w:before="56"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12" w:space="0" w:color="000000"/>
              <w:left w:val="single" w:sz="4" w:space="0" w:color="000000"/>
              <w:bottom w:val="single" w:sz="2" w:space="0" w:color="000000"/>
              <w:right w:val="single" w:sz="4" w:space="0" w:color="000000"/>
            </w:tcBorders>
          </w:tcPr>
          <w:p w14:paraId="26A626A7" w14:textId="44114F70" w:rsidR="006F624D" w:rsidRPr="006F624D" w:rsidRDefault="006F624D" w:rsidP="006F624D">
            <w:pPr>
              <w:widowControl w:val="0"/>
              <w:kinsoku w:val="0"/>
              <w:overflowPunct w:val="0"/>
              <w:autoSpaceDE w:val="0"/>
              <w:autoSpaceDN w:val="0"/>
              <w:adjustRightInd w:val="0"/>
              <w:spacing w:before="56"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12" w:space="0" w:color="000000"/>
              <w:left w:val="single" w:sz="4" w:space="0" w:color="000000"/>
              <w:bottom w:val="single" w:sz="2" w:space="0" w:color="000000"/>
              <w:right w:val="single" w:sz="4" w:space="0" w:color="000000"/>
            </w:tcBorders>
          </w:tcPr>
          <w:p w14:paraId="4F25A79D" w14:textId="77777777" w:rsidR="006F624D" w:rsidRPr="006F624D" w:rsidRDefault="006F624D" w:rsidP="006F624D">
            <w:pPr>
              <w:widowControl w:val="0"/>
              <w:kinsoku w:val="0"/>
              <w:overflowPunct w:val="0"/>
              <w:autoSpaceDE w:val="0"/>
              <w:autoSpaceDN w:val="0"/>
              <w:adjustRightInd w:val="0"/>
              <w:spacing w:before="56"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2" w:type="dxa"/>
            <w:tcBorders>
              <w:top w:val="single" w:sz="12" w:space="0" w:color="000000"/>
              <w:left w:val="single" w:sz="4" w:space="0" w:color="000000"/>
              <w:bottom w:val="single" w:sz="2" w:space="0" w:color="000000"/>
              <w:right w:val="single" w:sz="12" w:space="0" w:color="000000"/>
            </w:tcBorders>
          </w:tcPr>
          <w:p w14:paraId="729C0ECB" w14:textId="77777777" w:rsidR="006F624D" w:rsidRPr="006F624D" w:rsidRDefault="006F624D" w:rsidP="006F624D">
            <w:pPr>
              <w:widowControl w:val="0"/>
              <w:kinsoku w:val="0"/>
              <w:overflowPunct w:val="0"/>
              <w:autoSpaceDE w:val="0"/>
              <w:autoSpaceDN w:val="0"/>
              <w:adjustRightInd w:val="0"/>
              <w:spacing w:before="56"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r>
      <w:tr w:rsidR="006F624D" w:rsidRPr="006F624D" w14:paraId="1DCF8478" w14:textId="77777777" w:rsidTr="00F31F09">
        <w:trPr>
          <w:trHeight w:val="355"/>
        </w:trPr>
        <w:tc>
          <w:tcPr>
            <w:tcW w:w="1100" w:type="dxa"/>
            <w:vMerge w:val="restart"/>
            <w:tcBorders>
              <w:top w:val="single" w:sz="2" w:space="0" w:color="000000"/>
              <w:left w:val="single" w:sz="12" w:space="0" w:color="000000"/>
              <w:bottom w:val="single" w:sz="2" w:space="0" w:color="000000"/>
              <w:right w:val="single" w:sz="4" w:space="0" w:color="000000"/>
            </w:tcBorders>
          </w:tcPr>
          <w:p w14:paraId="0FF86190"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46C38EC1"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574859DA" w14:textId="77777777" w:rsidR="006F624D" w:rsidRPr="006F624D" w:rsidRDefault="006F624D" w:rsidP="006F624D">
            <w:pPr>
              <w:widowControl w:val="0"/>
              <w:kinsoku w:val="0"/>
              <w:overflowPunct w:val="0"/>
              <w:autoSpaceDE w:val="0"/>
              <w:autoSpaceDN w:val="0"/>
              <w:adjustRightInd w:val="0"/>
              <w:spacing w:before="149" w:after="0" w:line="240" w:lineRule="auto"/>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160</w:t>
            </w:r>
          </w:p>
        </w:tc>
        <w:tc>
          <w:tcPr>
            <w:tcW w:w="1500" w:type="dxa"/>
            <w:vMerge w:val="restart"/>
            <w:tcBorders>
              <w:top w:val="single" w:sz="2" w:space="0" w:color="000000"/>
              <w:left w:val="single" w:sz="4" w:space="0" w:color="000000"/>
              <w:bottom w:val="single" w:sz="2" w:space="0" w:color="000000"/>
              <w:right w:val="single" w:sz="4" w:space="0" w:color="000000"/>
            </w:tcBorders>
          </w:tcPr>
          <w:p w14:paraId="0DABF4F0" w14:textId="77777777" w:rsidR="006F624D" w:rsidRPr="006F624D" w:rsidRDefault="006F624D" w:rsidP="006F624D">
            <w:pPr>
              <w:widowControl w:val="0"/>
              <w:kinsoku w:val="0"/>
              <w:overflowPunct w:val="0"/>
              <w:autoSpaceDE w:val="0"/>
              <w:autoSpaceDN w:val="0"/>
              <w:adjustRightInd w:val="0"/>
              <w:spacing w:before="69" w:after="0" w:line="240" w:lineRule="auto"/>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[P80</w:t>
            </w:r>
            <w:r w:rsidRPr="006F624D">
              <w:rPr>
                <w:rFonts w:ascii="Times New Roman" w:eastAsia="DengXian" w:hAnsi="Times New Roman" w:cs="Times New Roman"/>
                <w:spacing w:val="-2"/>
                <w:sz w:val="18"/>
                <w:szCs w:val="18"/>
                <w:lang w:eastAsia="zh-CN"/>
              </w:rPr>
              <w:t xml:space="preserve"> </w:t>
            </w:r>
            <w:r w:rsidRPr="006F624D">
              <w:rPr>
                <w:rFonts w:ascii="Times New Roman" w:eastAsia="DengXian" w:hAnsi="Times New Roman" w:cs="Times New Roman"/>
                <w:sz w:val="18"/>
                <w:szCs w:val="18"/>
                <w:lang w:eastAsia="zh-CN"/>
              </w:rPr>
              <w:t>S80]</w:t>
            </w:r>
          </w:p>
        </w:tc>
        <w:tc>
          <w:tcPr>
            <w:tcW w:w="1000" w:type="dxa"/>
            <w:tcBorders>
              <w:top w:val="single" w:sz="2" w:space="0" w:color="000000"/>
              <w:left w:val="single" w:sz="4" w:space="0" w:color="000000"/>
              <w:bottom w:val="single" w:sz="2" w:space="0" w:color="000000"/>
              <w:right w:val="single" w:sz="4" w:space="0" w:color="000000"/>
            </w:tcBorders>
          </w:tcPr>
          <w:p w14:paraId="18E04E84"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1" w:type="dxa"/>
            <w:tcBorders>
              <w:top w:val="single" w:sz="2" w:space="0" w:color="000000"/>
              <w:left w:val="single" w:sz="4" w:space="0" w:color="000000"/>
              <w:bottom w:val="single" w:sz="2" w:space="0" w:color="000000"/>
              <w:right w:val="single" w:sz="4" w:space="0" w:color="000000"/>
            </w:tcBorders>
          </w:tcPr>
          <w:p w14:paraId="7030E1B0"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1E4EFE92" w14:textId="6721608A"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5788F497"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2" w:type="dxa"/>
            <w:tcBorders>
              <w:top w:val="single" w:sz="2" w:space="0" w:color="000000"/>
              <w:left w:val="single" w:sz="4" w:space="0" w:color="000000"/>
              <w:bottom w:val="single" w:sz="2" w:space="0" w:color="000000"/>
              <w:right w:val="single" w:sz="12" w:space="0" w:color="000000"/>
            </w:tcBorders>
          </w:tcPr>
          <w:p w14:paraId="3C1C1E9F"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r>
      <w:tr w:rsidR="006F624D" w:rsidRPr="006F624D" w14:paraId="0F5D351E" w14:textId="77777777" w:rsidTr="00F31F09">
        <w:trPr>
          <w:trHeight w:val="355"/>
        </w:trPr>
        <w:tc>
          <w:tcPr>
            <w:tcW w:w="1100" w:type="dxa"/>
            <w:vMerge/>
            <w:tcBorders>
              <w:top w:val="nil"/>
              <w:left w:val="single" w:sz="12" w:space="0" w:color="000000"/>
              <w:bottom w:val="single" w:sz="2" w:space="0" w:color="000000"/>
              <w:right w:val="single" w:sz="4" w:space="0" w:color="000000"/>
            </w:tcBorders>
          </w:tcPr>
          <w:p w14:paraId="3D19A6BE"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vMerge/>
            <w:tcBorders>
              <w:top w:val="nil"/>
              <w:left w:val="single" w:sz="4" w:space="0" w:color="000000"/>
              <w:bottom w:val="single" w:sz="2" w:space="0" w:color="000000"/>
              <w:right w:val="single" w:sz="4" w:space="0" w:color="000000"/>
            </w:tcBorders>
          </w:tcPr>
          <w:p w14:paraId="1C1E94E0"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000" w:type="dxa"/>
            <w:tcBorders>
              <w:top w:val="single" w:sz="2" w:space="0" w:color="000000"/>
              <w:left w:val="single" w:sz="4" w:space="0" w:color="000000"/>
              <w:bottom w:val="single" w:sz="2" w:space="0" w:color="000000"/>
              <w:right w:val="single" w:sz="4" w:space="0" w:color="000000"/>
            </w:tcBorders>
          </w:tcPr>
          <w:p w14:paraId="5C4224A6"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1" w:type="dxa"/>
            <w:tcBorders>
              <w:top w:val="single" w:sz="2" w:space="0" w:color="000000"/>
              <w:left w:val="single" w:sz="4" w:space="0" w:color="000000"/>
              <w:bottom w:val="single" w:sz="2" w:space="0" w:color="000000"/>
              <w:right w:val="single" w:sz="4" w:space="0" w:color="000000"/>
            </w:tcBorders>
          </w:tcPr>
          <w:p w14:paraId="7084D4E2"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2" w:space="0" w:color="000000"/>
              <w:right w:val="single" w:sz="4" w:space="0" w:color="000000"/>
            </w:tcBorders>
          </w:tcPr>
          <w:p w14:paraId="32E7E77A" w14:textId="06817AB5"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2" w:space="0" w:color="000000"/>
              <w:right w:val="single" w:sz="4" w:space="0" w:color="000000"/>
            </w:tcBorders>
          </w:tcPr>
          <w:p w14:paraId="05A7F317"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2" w:type="dxa"/>
            <w:tcBorders>
              <w:top w:val="single" w:sz="2" w:space="0" w:color="000000"/>
              <w:left w:val="single" w:sz="4" w:space="0" w:color="000000"/>
              <w:bottom w:val="single" w:sz="2" w:space="0" w:color="000000"/>
              <w:right w:val="single" w:sz="12" w:space="0" w:color="000000"/>
            </w:tcBorders>
          </w:tcPr>
          <w:p w14:paraId="17255C93"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r>
      <w:tr w:rsidR="006F624D" w:rsidRPr="006F624D" w14:paraId="076E065A" w14:textId="77777777" w:rsidTr="00F31F09">
        <w:trPr>
          <w:trHeight w:val="354"/>
        </w:trPr>
        <w:tc>
          <w:tcPr>
            <w:tcW w:w="1100" w:type="dxa"/>
            <w:vMerge/>
            <w:tcBorders>
              <w:top w:val="nil"/>
              <w:left w:val="single" w:sz="12" w:space="0" w:color="000000"/>
              <w:bottom w:val="single" w:sz="2" w:space="0" w:color="000000"/>
              <w:right w:val="single" w:sz="4" w:space="0" w:color="000000"/>
            </w:tcBorders>
          </w:tcPr>
          <w:p w14:paraId="05CB7ED8"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vMerge w:val="restart"/>
            <w:tcBorders>
              <w:top w:val="single" w:sz="2" w:space="0" w:color="000000"/>
              <w:left w:val="single" w:sz="4" w:space="0" w:color="000000"/>
              <w:bottom w:val="single" w:sz="2" w:space="0" w:color="000000"/>
              <w:right w:val="single" w:sz="4" w:space="0" w:color="000000"/>
            </w:tcBorders>
          </w:tcPr>
          <w:p w14:paraId="6ACDC7C2" w14:textId="77777777" w:rsidR="006F624D" w:rsidRPr="006F624D" w:rsidRDefault="006F624D" w:rsidP="006F624D">
            <w:pPr>
              <w:widowControl w:val="0"/>
              <w:kinsoku w:val="0"/>
              <w:overflowPunct w:val="0"/>
              <w:autoSpaceDE w:val="0"/>
              <w:autoSpaceDN w:val="0"/>
              <w:adjustRightInd w:val="0"/>
              <w:spacing w:before="69" w:after="0" w:line="240" w:lineRule="auto"/>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[S80</w:t>
            </w:r>
            <w:r w:rsidRPr="006F624D">
              <w:rPr>
                <w:rFonts w:ascii="Times New Roman" w:eastAsia="DengXian" w:hAnsi="Times New Roman" w:cs="Times New Roman"/>
                <w:spacing w:val="-2"/>
                <w:sz w:val="18"/>
                <w:szCs w:val="18"/>
                <w:lang w:eastAsia="zh-CN"/>
              </w:rPr>
              <w:t xml:space="preserve"> </w:t>
            </w:r>
            <w:r w:rsidRPr="006F624D">
              <w:rPr>
                <w:rFonts w:ascii="Times New Roman" w:eastAsia="DengXian" w:hAnsi="Times New Roman" w:cs="Times New Roman"/>
                <w:sz w:val="18"/>
                <w:szCs w:val="18"/>
                <w:lang w:eastAsia="zh-CN"/>
              </w:rPr>
              <w:t>P80]</w:t>
            </w:r>
          </w:p>
        </w:tc>
        <w:tc>
          <w:tcPr>
            <w:tcW w:w="1000" w:type="dxa"/>
            <w:tcBorders>
              <w:top w:val="single" w:sz="2" w:space="0" w:color="000000"/>
              <w:left w:val="single" w:sz="4" w:space="0" w:color="000000"/>
              <w:bottom w:val="single" w:sz="2" w:space="0" w:color="000000"/>
              <w:right w:val="single" w:sz="4" w:space="0" w:color="000000"/>
            </w:tcBorders>
          </w:tcPr>
          <w:p w14:paraId="73754C84"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1" w:type="dxa"/>
            <w:tcBorders>
              <w:top w:val="single" w:sz="2" w:space="0" w:color="000000"/>
              <w:left w:val="single" w:sz="4" w:space="0" w:color="000000"/>
              <w:bottom w:val="single" w:sz="2" w:space="0" w:color="000000"/>
              <w:right w:val="single" w:sz="4" w:space="0" w:color="000000"/>
            </w:tcBorders>
          </w:tcPr>
          <w:p w14:paraId="76056BA5"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48FF9758" w14:textId="304D2CCC"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2" w:space="0" w:color="000000"/>
              <w:right w:val="single" w:sz="4" w:space="0" w:color="000000"/>
            </w:tcBorders>
          </w:tcPr>
          <w:p w14:paraId="105DF54C"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2" w:type="dxa"/>
            <w:tcBorders>
              <w:top w:val="single" w:sz="2" w:space="0" w:color="000000"/>
              <w:left w:val="single" w:sz="4" w:space="0" w:color="000000"/>
              <w:bottom w:val="single" w:sz="2" w:space="0" w:color="000000"/>
              <w:right w:val="single" w:sz="12" w:space="0" w:color="000000"/>
            </w:tcBorders>
          </w:tcPr>
          <w:p w14:paraId="7F980E6A"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r>
      <w:tr w:rsidR="006F624D" w:rsidRPr="006F624D" w14:paraId="026ECB04" w14:textId="77777777" w:rsidTr="00F31F09">
        <w:trPr>
          <w:trHeight w:val="355"/>
        </w:trPr>
        <w:tc>
          <w:tcPr>
            <w:tcW w:w="1100" w:type="dxa"/>
            <w:vMerge/>
            <w:tcBorders>
              <w:top w:val="nil"/>
              <w:left w:val="single" w:sz="12" w:space="0" w:color="000000"/>
              <w:bottom w:val="single" w:sz="2" w:space="0" w:color="000000"/>
              <w:right w:val="single" w:sz="4" w:space="0" w:color="000000"/>
            </w:tcBorders>
          </w:tcPr>
          <w:p w14:paraId="22F65854"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vMerge/>
            <w:tcBorders>
              <w:top w:val="nil"/>
              <w:left w:val="single" w:sz="4" w:space="0" w:color="000000"/>
              <w:bottom w:val="single" w:sz="2" w:space="0" w:color="000000"/>
              <w:right w:val="single" w:sz="4" w:space="0" w:color="000000"/>
            </w:tcBorders>
          </w:tcPr>
          <w:p w14:paraId="5FA759BE"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000" w:type="dxa"/>
            <w:tcBorders>
              <w:top w:val="single" w:sz="2" w:space="0" w:color="000000"/>
              <w:left w:val="single" w:sz="4" w:space="0" w:color="000000"/>
              <w:bottom w:val="single" w:sz="2" w:space="0" w:color="000000"/>
              <w:right w:val="single" w:sz="4" w:space="0" w:color="000000"/>
            </w:tcBorders>
          </w:tcPr>
          <w:p w14:paraId="322AB5F3"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1" w:type="dxa"/>
            <w:tcBorders>
              <w:top w:val="single" w:sz="2" w:space="0" w:color="000000"/>
              <w:left w:val="single" w:sz="4" w:space="0" w:color="000000"/>
              <w:bottom w:val="single" w:sz="2" w:space="0" w:color="000000"/>
              <w:right w:val="single" w:sz="4" w:space="0" w:color="000000"/>
            </w:tcBorders>
          </w:tcPr>
          <w:p w14:paraId="2B9302A5"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2" w:space="0" w:color="000000"/>
              <w:right w:val="single" w:sz="4" w:space="0" w:color="000000"/>
            </w:tcBorders>
          </w:tcPr>
          <w:p w14:paraId="41D945D7" w14:textId="1BBC6D0C"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47591109"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2" w:type="dxa"/>
            <w:tcBorders>
              <w:top w:val="single" w:sz="2" w:space="0" w:color="000000"/>
              <w:left w:val="single" w:sz="4" w:space="0" w:color="000000"/>
              <w:bottom w:val="single" w:sz="2" w:space="0" w:color="000000"/>
              <w:right w:val="single" w:sz="12" w:space="0" w:color="000000"/>
            </w:tcBorders>
          </w:tcPr>
          <w:p w14:paraId="3EEF6E7F"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r>
      <w:tr w:rsidR="006F624D" w:rsidRPr="006F624D" w14:paraId="72D7A0DB" w14:textId="77777777" w:rsidTr="00F31F09">
        <w:trPr>
          <w:trHeight w:val="342"/>
        </w:trPr>
        <w:tc>
          <w:tcPr>
            <w:tcW w:w="1100" w:type="dxa"/>
            <w:vMerge w:val="restart"/>
            <w:tcBorders>
              <w:top w:val="single" w:sz="2" w:space="0" w:color="000000"/>
              <w:left w:val="single" w:sz="12" w:space="0" w:color="000000"/>
              <w:bottom w:val="single" w:sz="12" w:space="0" w:color="000000"/>
              <w:right w:val="single" w:sz="4" w:space="0" w:color="000000"/>
            </w:tcBorders>
          </w:tcPr>
          <w:p w14:paraId="6F6F19DD"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14402315"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7B8EA77B"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2ABC0522"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0A1DAF1D"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2FD3A322"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652620A6"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02BF5D38"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0267E9D1"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67819A71"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720ED5A2"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3E269253" w14:textId="77777777" w:rsidR="006F624D" w:rsidRPr="006F624D" w:rsidRDefault="006F624D" w:rsidP="006F624D">
            <w:pPr>
              <w:widowControl w:val="0"/>
              <w:kinsoku w:val="0"/>
              <w:overflowPunct w:val="0"/>
              <w:autoSpaceDE w:val="0"/>
              <w:autoSpaceDN w:val="0"/>
              <w:adjustRightInd w:val="0"/>
              <w:spacing w:before="9" w:after="0" w:line="240" w:lineRule="auto"/>
              <w:rPr>
                <w:rFonts w:ascii="Arial" w:eastAsia="DengXian" w:hAnsi="Arial" w:cs="Arial"/>
                <w:b/>
                <w:bCs/>
                <w:sz w:val="20"/>
                <w:szCs w:val="20"/>
                <w:lang w:eastAsia="zh-CN"/>
              </w:rPr>
            </w:pPr>
          </w:p>
          <w:p w14:paraId="68C85856" w14:textId="77777777" w:rsidR="006F624D" w:rsidRPr="006F624D" w:rsidRDefault="006F624D" w:rsidP="006F624D">
            <w:pPr>
              <w:widowControl w:val="0"/>
              <w:kinsoku w:val="0"/>
              <w:overflowPunct w:val="0"/>
              <w:autoSpaceDE w:val="0"/>
              <w:autoSpaceDN w:val="0"/>
              <w:adjustRightInd w:val="0"/>
              <w:spacing w:after="0" w:line="240" w:lineRule="auto"/>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320</w:t>
            </w:r>
          </w:p>
        </w:tc>
        <w:tc>
          <w:tcPr>
            <w:tcW w:w="1500" w:type="dxa"/>
            <w:vMerge w:val="restart"/>
            <w:tcBorders>
              <w:top w:val="single" w:sz="2" w:space="0" w:color="000000"/>
              <w:left w:val="single" w:sz="4" w:space="0" w:color="000000"/>
              <w:bottom w:val="single" w:sz="2" w:space="0" w:color="000000"/>
              <w:right w:val="single" w:sz="4" w:space="0" w:color="000000"/>
            </w:tcBorders>
          </w:tcPr>
          <w:p w14:paraId="68F1C171" w14:textId="77777777" w:rsidR="006F624D" w:rsidRPr="006F624D" w:rsidRDefault="006F624D" w:rsidP="006F624D">
            <w:pPr>
              <w:widowControl w:val="0"/>
              <w:kinsoku w:val="0"/>
              <w:overflowPunct w:val="0"/>
              <w:autoSpaceDE w:val="0"/>
              <w:autoSpaceDN w:val="0"/>
              <w:adjustRightInd w:val="0"/>
              <w:spacing w:before="69" w:after="0" w:line="240" w:lineRule="auto"/>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[P80</w:t>
            </w:r>
            <w:r w:rsidRPr="006F624D">
              <w:rPr>
                <w:rFonts w:ascii="Times New Roman" w:eastAsia="DengXian" w:hAnsi="Times New Roman" w:cs="Times New Roman"/>
                <w:spacing w:val="-2"/>
                <w:sz w:val="18"/>
                <w:szCs w:val="18"/>
                <w:lang w:eastAsia="zh-CN"/>
              </w:rPr>
              <w:t xml:space="preserve"> </w:t>
            </w:r>
            <w:r w:rsidRPr="006F624D">
              <w:rPr>
                <w:rFonts w:ascii="Times New Roman" w:eastAsia="DengXian" w:hAnsi="Times New Roman" w:cs="Times New Roman"/>
                <w:sz w:val="18"/>
                <w:szCs w:val="18"/>
                <w:lang w:eastAsia="zh-CN"/>
              </w:rPr>
              <w:t>S80</w:t>
            </w:r>
            <w:r w:rsidRPr="006F624D">
              <w:rPr>
                <w:rFonts w:ascii="Times New Roman" w:eastAsia="DengXian" w:hAnsi="Times New Roman" w:cs="Times New Roman"/>
                <w:spacing w:val="-1"/>
                <w:sz w:val="18"/>
                <w:szCs w:val="18"/>
                <w:lang w:eastAsia="zh-CN"/>
              </w:rPr>
              <w:t xml:space="preserve"> </w:t>
            </w:r>
            <w:r w:rsidRPr="006F624D">
              <w:rPr>
                <w:rFonts w:ascii="Times New Roman" w:eastAsia="DengXian" w:hAnsi="Times New Roman" w:cs="Times New Roman"/>
                <w:sz w:val="18"/>
                <w:szCs w:val="18"/>
                <w:lang w:eastAsia="zh-CN"/>
              </w:rPr>
              <w:t>S160]</w:t>
            </w:r>
          </w:p>
        </w:tc>
        <w:tc>
          <w:tcPr>
            <w:tcW w:w="1000" w:type="dxa"/>
            <w:tcBorders>
              <w:top w:val="single" w:sz="2" w:space="0" w:color="000000"/>
              <w:left w:val="single" w:sz="4" w:space="0" w:color="000000"/>
              <w:bottom w:val="single" w:sz="2" w:space="0" w:color="000000"/>
              <w:right w:val="single" w:sz="4" w:space="0" w:color="000000"/>
            </w:tcBorders>
          </w:tcPr>
          <w:p w14:paraId="1D9702F7"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1" w:type="dxa"/>
            <w:tcBorders>
              <w:top w:val="single" w:sz="2" w:space="0" w:color="000000"/>
              <w:left w:val="single" w:sz="4" w:space="0" w:color="000000"/>
              <w:bottom w:val="single" w:sz="2" w:space="0" w:color="000000"/>
              <w:right w:val="single" w:sz="4" w:space="0" w:color="000000"/>
            </w:tcBorders>
          </w:tcPr>
          <w:p w14:paraId="45597B52"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14DCDE78" w14:textId="26B01E28"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784F67B9"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2" w:type="dxa"/>
            <w:tcBorders>
              <w:top w:val="single" w:sz="2" w:space="0" w:color="000000"/>
              <w:left w:val="single" w:sz="4" w:space="0" w:color="000000"/>
              <w:bottom w:val="single" w:sz="2" w:space="0" w:color="000000"/>
              <w:right w:val="single" w:sz="12" w:space="0" w:color="000000"/>
            </w:tcBorders>
          </w:tcPr>
          <w:p w14:paraId="194B2503" w14:textId="77777777" w:rsidR="006F624D" w:rsidRPr="006F624D" w:rsidRDefault="006F624D" w:rsidP="006F624D">
            <w:pPr>
              <w:widowControl w:val="0"/>
              <w:kinsoku w:val="0"/>
              <w:overflowPunct w:val="0"/>
              <w:autoSpaceDE w:val="0"/>
              <w:autoSpaceDN w:val="0"/>
              <w:adjustRightInd w:val="0"/>
              <w:spacing w:before="69"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r>
      <w:tr w:rsidR="006F624D" w:rsidRPr="006F624D" w14:paraId="0C5444A9" w14:textId="77777777" w:rsidTr="00F31F09">
        <w:trPr>
          <w:trHeight w:val="330"/>
        </w:trPr>
        <w:tc>
          <w:tcPr>
            <w:tcW w:w="1100" w:type="dxa"/>
            <w:vMerge/>
            <w:tcBorders>
              <w:top w:val="nil"/>
              <w:left w:val="single" w:sz="12" w:space="0" w:color="000000"/>
              <w:bottom w:val="single" w:sz="12" w:space="0" w:color="000000"/>
              <w:right w:val="single" w:sz="4" w:space="0" w:color="000000"/>
            </w:tcBorders>
          </w:tcPr>
          <w:p w14:paraId="5542D74F"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vMerge/>
            <w:tcBorders>
              <w:top w:val="nil"/>
              <w:left w:val="single" w:sz="4" w:space="0" w:color="000000"/>
              <w:bottom w:val="single" w:sz="2" w:space="0" w:color="000000"/>
              <w:right w:val="single" w:sz="4" w:space="0" w:color="000000"/>
            </w:tcBorders>
          </w:tcPr>
          <w:p w14:paraId="004AE551"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000" w:type="dxa"/>
            <w:tcBorders>
              <w:top w:val="single" w:sz="2" w:space="0" w:color="000000"/>
              <w:left w:val="single" w:sz="4" w:space="0" w:color="000000"/>
              <w:bottom w:val="single" w:sz="2" w:space="0" w:color="000000"/>
              <w:right w:val="single" w:sz="4" w:space="0" w:color="000000"/>
            </w:tcBorders>
          </w:tcPr>
          <w:p w14:paraId="544C1251"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1" w:type="dxa"/>
            <w:tcBorders>
              <w:top w:val="single" w:sz="2" w:space="0" w:color="000000"/>
              <w:left w:val="single" w:sz="4" w:space="0" w:color="000000"/>
              <w:bottom w:val="single" w:sz="2" w:space="0" w:color="000000"/>
              <w:right w:val="single" w:sz="4" w:space="0" w:color="000000"/>
            </w:tcBorders>
          </w:tcPr>
          <w:p w14:paraId="0567889E"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2" w:space="0" w:color="000000"/>
              <w:right w:val="single" w:sz="4" w:space="0" w:color="000000"/>
            </w:tcBorders>
          </w:tcPr>
          <w:p w14:paraId="6FF0D96E" w14:textId="4D81B23B"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2" w:space="0" w:color="000000"/>
              <w:right w:val="single" w:sz="4" w:space="0" w:color="000000"/>
            </w:tcBorders>
          </w:tcPr>
          <w:p w14:paraId="05D24E78"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2" w:type="dxa"/>
            <w:tcBorders>
              <w:top w:val="single" w:sz="2" w:space="0" w:color="000000"/>
              <w:left w:val="single" w:sz="4" w:space="0" w:color="000000"/>
              <w:bottom w:val="single" w:sz="2" w:space="0" w:color="000000"/>
              <w:right w:val="single" w:sz="12" w:space="0" w:color="000000"/>
            </w:tcBorders>
          </w:tcPr>
          <w:p w14:paraId="70190EA8"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r>
      <w:tr w:rsidR="006F624D" w:rsidRPr="006F624D" w14:paraId="50A4152A" w14:textId="77777777" w:rsidTr="00F31F09">
        <w:trPr>
          <w:trHeight w:val="330"/>
        </w:trPr>
        <w:tc>
          <w:tcPr>
            <w:tcW w:w="1100" w:type="dxa"/>
            <w:vMerge/>
            <w:tcBorders>
              <w:top w:val="nil"/>
              <w:left w:val="single" w:sz="12" w:space="0" w:color="000000"/>
              <w:bottom w:val="single" w:sz="12" w:space="0" w:color="000000"/>
              <w:right w:val="single" w:sz="4" w:space="0" w:color="000000"/>
            </w:tcBorders>
          </w:tcPr>
          <w:p w14:paraId="17DAC42A"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vMerge/>
            <w:tcBorders>
              <w:top w:val="nil"/>
              <w:left w:val="single" w:sz="4" w:space="0" w:color="000000"/>
              <w:bottom w:val="single" w:sz="2" w:space="0" w:color="000000"/>
              <w:right w:val="single" w:sz="4" w:space="0" w:color="000000"/>
            </w:tcBorders>
          </w:tcPr>
          <w:p w14:paraId="3EA43EA6"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000" w:type="dxa"/>
            <w:tcBorders>
              <w:top w:val="single" w:sz="2" w:space="0" w:color="000000"/>
              <w:left w:val="single" w:sz="4" w:space="0" w:color="000000"/>
              <w:bottom w:val="single" w:sz="2" w:space="0" w:color="000000"/>
              <w:right w:val="single" w:sz="4" w:space="0" w:color="000000"/>
            </w:tcBorders>
          </w:tcPr>
          <w:p w14:paraId="3E043368"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1" w:type="dxa"/>
            <w:tcBorders>
              <w:top w:val="single" w:sz="2" w:space="0" w:color="000000"/>
              <w:left w:val="single" w:sz="4" w:space="0" w:color="000000"/>
              <w:bottom w:val="single" w:sz="2" w:space="0" w:color="000000"/>
              <w:right w:val="single" w:sz="4" w:space="0" w:color="000000"/>
            </w:tcBorders>
          </w:tcPr>
          <w:p w14:paraId="4234F319"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045EE984" w14:textId="039F6923"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483121DA"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2" w:type="dxa"/>
            <w:tcBorders>
              <w:top w:val="single" w:sz="2" w:space="0" w:color="000000"/>
              <w:left w:val="single" w:sz="4" w:space="0" w:color="000000"/>
              <w:bottom w:val="single" w:sz="2" w:space="0" w:color="000000"/>
              <w:right w:val="single" w:sz="12" w:space="0" w:color="000000"/>
            </w:tcBorders>
          </w:tcPr>
          <w:p w14:paraId="1FEC8B2E"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2</w:t>
            </w:r>
          </w:p>
        </w:tc>
      </w:tr>
      <w:tr w:rsidR="006F624D" w:rsidRPr="006F624D" w14:paraId="66B19D12" w14:textId="77777777" w:rsidTr="00F31F09">
        <w:trPr>
          <w:trHeight w:val="330"/>
        </w:trPr>
        <w:tc>
          <w:tcPr>
            <w:tcW w:w="1100" w:type="dxa"/>
            <w:vMerge/>
            <w:tcBorders>
              <w:top w:val="nil"/>
              <w:left w:val="single" w:sz="12" w:space="0" w:color="000000"/>
              <w:bottom w:val="single" w:sz="12" w:space="0" w:color="000000"/>
              <w:right w:val="single" w:sz="4" w:space="0" w:color="000000"/>
            </w:tcBorders>
          </w:tcPr>
          <w:p w14:paraId="41CCC19A"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vMerge/>
            <w:tcBorders>
              <w:top w:val="nil"/>
              <w:left w:val="single" w:sz="4" w:space="0" w:color="000000"/>
              <w:bottom w:val="single" w:sz="2" w:space="0" w:color="000000"/>
              <w:right w:val="single" w:sz="4" w:space="0" w:color="000000"/>
            </w:tcBorders>
          </w:tcPr>
          <w:p w14:paraId="672C0683"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000" w:type="dxa"/>
            <w:tcBorders>
              <w:top w:val="single" w:sz="2" w:space="0" w:color="000000"/>
              <w:left w:val="single" w:sz="4" w:space="0" w:color="000000"/>
              <w:bottom w:val="single" w:sz="2" w:space="0" w:color="000000"/>
              <w:right w:val="single" w:sz="4" w:space="0" w:color="000000"/>
            </w:tcBorders>
          </w:tcPr>
          <w:p w14:paraId="1F02BA11"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1" w:type="dxa"/>
            <w:tcBorders>
              <w:top w:val="single" w:sz="2" w:space="0" w:color="000000"/>
              <w:left w:val="single" w:sz="4" w:space="0" w:color="000000"/>
              <w:bottom w:val="single" w:sz="2" w:space="0" w:color="000000"/>
              <w:right w:val="single" w:sz="4" w:space="0" w:color="000000"/>
            </w:tcBorders>
          </w:tcPr>
          <w:p w14:paraId="46A8D5EC"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2" w:space="0" w:color="000000"/>
              <w:right w:val="single" w:sz="4" w:space="0" w:color="000000"/>
            </w:tcBorders>
          </w:tcPr>
          <w:p w14:paraId="56239DF8" w14:textId="1591262E"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2" w:space="0" w:color="000000"/>
              <w:right w:val="single" w:sz="4" w:space="0" w:color="000000"/>
            </w:tcBorders>
          </w:tcPr>
          <w:p w14:paraId="2F7007C4"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2" w:type="dxa"/>
            <w:tcBorders>
              <w:top w:val="single" w:sz="2" w:space="0" w:color="000000"/>
              <w:left w:val="single" w:sz="4" w:space="0" w:color="000000"/>
              <w:bottom w:val="single" w:sz="2" w:space="0" w:color="000000"/>
              <w:right w:val="single" w:sz="12" w:space="0" w:color="000000"/>
            </w:tcBorders>
          </w:tcPr>
          <w:p w14:paraId="77E6A76B"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3</w:t>
            </w:r>
          </w:p>
        </w:tc>
      </w:tr>
      <w:tr w:rsidR="006F624D" w:rsidRPr="006F624D" w14:paraId="23F07871" w14:textId="77777777" w:rsidTr="00F31F09">
        <w:trPr>
          <w:trHeight w:val="330"/>
        </w:trPr>
        <w:tc>
          <w:tcPr>
            <w:tcW w:w="1100" w:type="dxa"/>
            <w:vMerge/>
            <w:tcBorders>
              <w:top w:val="nil"/>
              <w:left w:val="single" w:sz="12" w:space="0" w:color="000000"/>
              <w:bottom w:val="single" w:sz="12" w:space="0" w:color="000000"/>
              <w:right w:val="single" w:sz="4" w:space="0" w:color="000000"/>
            </w:tcBorders>
          </w:tcPr>
          <w:p w14:paraId="46E39647"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vMerge w:val="restart"/>
            <w:tcBorders>
              <w:top w:val="single" w:sz="2" w:space="0" w:color="000000"/>
              <w:left w:val="single" w:sz="4" w:space="0" w:color="000000"/>
              <w:bottom w:val="single" w:sz="2" w:space="0" w:color="000000"/>
              <w:right w:val="single" w:sz="4" w:space="0" w:color="000000"/>
            </w:tcBorders>
          </w:tcPr>
          <w:p w14:paraId="2408FA5C" w14:textId="77777777" w:rsidR="006F624D" w:rsidRPr="006F624D" w:rsidRDefault="006F624D" w:rsidP="006F624D">
            <w:pPr>
              <w:widowControl w:val="0"/>
              <w:kinsoku w:val="0"/>
              <w:overflowPunct w:val="0"/>
              <w:autoSpaceDE w:val="0"/>
              <w:autoSpaceDN w:val="0"/>
              <w:adjustRightInd w:val="0"/>
              <w:spacing w:before="57" w:after="0" w:line="240" w:lineRule="auto"/>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[S80</w:t>
            </w:r>
            <w:r w:rsidRPr="006F624D">
              <w:rPr>
                <w:rFonts w:ascii="Times New Roman" w:eastAsia="DengXian" w:hAnsi="Times New Roman" w:cs="Times New Roman"/>
                <w:spacing w:val="-2"/>
                <w:sz w:val="18"/>
                <w:szCs w:val="18"/>
                <w:lang w:eastAsia="zh-CN"/>
              </w:rPr>
              <w:t xml:space="preserve"> </w:t>
            </w:r>
            <w:r w:rsidRPr="006F624D">
              <w:rPr>
                <w:rFonts w:ascii="Times New Roman" w:eastAsia="DengXian" w:hAnsi="Times New Roman" w:cs="Times New Roman"/>
                <w:sz w:val="18"/>
                <w:szCs w:val="18"/>
                <w:lang w:eastAsia="zh-CN"/>
              </w:rPr>
              <w:t>P80</w:t>
            </w:r>
            <w:r w:rsidRPr="006F624D">
              <w:rPr>
                <w:rFonts w:ascii="Times New Roman" w:eastAsia="DengXian" w:hAnsi="Times New Roman" w:cs="Times New Roman"/>
                <w:spacing w:val="-1"/>
                <w:sz w:val="18"/>
                <w:szCs w:val="18"/>
                <w:lang w:eastAsia="zh-CN"/>
              </w:rPr>
              <w:t xml:space="preserve"> </w:t>
            </w:r>
            <w:r w:rsidRPr="006F624D">
              <w:rPr>
                <w:rFonts w:ascii="Times New Roman" w:eastAsia="DengXian" w:hAnsi="Times New Roman" w:cs="Times New Roman"/>
                <w:sz w:val="18"/>
                <w:szCs w:val="18"/>
                <w:lang w:eastAsia="zh-CN"/>
              </w:rPr>
              <w:t>S160]</w:t>
            </w:r>
          </w:p>
        </w:tc>
        <w:tc>
          <w:tcPr>
            <w:tcW w:w="1000" w:type="dxa"/>
            <w:tcBorders>
              <w:top w:val="single" w:sz="2" w:space="0" w:color="000000"/>
              <w:left w:val="single" w:sz="4" w:space="0" w:color="000000"/>
              <w:bottom w:val="single" w:sz="2" w:space="0" w:color="000000"/>
              <w:right w:val="single" w:sz="4" w:space="0" w:color="000000"/>
            </w:tcBorders>
          </w:tcPr>
          <w:p w14:paraId="077969BA"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1" w:type="dxa"/>
            <w:tcBorders>
              <w:top w:val="single" w:sz="2" w:space="0" w:color="000000"/>
              <w:left w:val="single" w:sz="4" w:space="0" w:color="000000"/>
              <w:bottom w:val="single" w:sz="2" w:space="0" w:color="000000"/>
              <w:right w:val="single" w:sz="4" w:space="0" w:color="000000"/>
            </w:tcBorders>
          </w:tcPr>
          <w:p w14:paraId="57D9B0ED"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55656251" w14:textId="7C726A9B"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2" w:space="0" w:color="000000"/>
              <w:right w:val="single" w:sz="4" w:space="0" w:color="000000"/>
            </w:tcBorders>
          </w:tcPr>
          <w:p w14:paraId="2D799EAF"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2" w:type="dxa"/>
            <w:tcBorders>
              <w:top w:val="single" w:sz="2" w:space="0" w:color="000000"/>
              <w:left w:val="single" w:sz="4" w:space="0" w:color="000000"/>
              <w:bottom w:val="single" w:sz="2" w:space="0" w:color="000000"/>
              <w:right w:val="single" w:sz="12" w:space="0" w:color="000000"/>
            </w:tcBorders>
          </w:tcPr>
          <w:p w14:paraId="2DC97093"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r>
      <w:tr w:rsidR="006F624D" w:rsidRPr="006F624D" w14:paraId="03534D57" w14:textId="77777777" w:rsidTr="00F31F09">
        <w:trPr>
          <w:trHeight w:val="330"/>
        </w:trPr>
        <w:tc>
          <w:tcPr>
            <w:tcW w:w="1100" w:type="dxa"/>
            <w:vMerge/>
            <w:tcBorders>
              <w:top w:val="nil"/>
              <w:left w:val="single" w:sz="12" w:space="0" w:color="000000"/>
              <w:bottom w:val="single" w:sz="12" w:space="0" w:color="000000"/>
              <w:right w:val="single" w:sz="4" w:space="0" w:color="000000"/>
            </w:tcBorders>
          </w:tcPr>
          <w:p w14:paraId="5B495400"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vMerge/>
            <w:tcBorders>
              <w:top w:val="nil"/>
              <w:left w:val="single" w:sz="4" w:space="0" w:color="000000"/>
              <w:bottom w:val="single" w:sz="2" w:space="0" w:color="000000"/>
              <w:right w:val="single" w:sz="4" w:space="0" w:color="000000"/>
            </w:tcBorders>
          </w:tcPr>
          <w:p w14:paraId="272872BF"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000" w:type="dxa"/>
            <w:tcBorders>
              <w:top w:val="single" w:sz="2" w:space="0" w:color="000000"/>
              <w:left w:val="single" w:sz="4" w:space="0" w:color="000000"/>
              <w:bottom w:val="single" w:sz="2" w:space="0" w:color="000000"/>
              <w:right w:val="single" w:sz="4" w:space="0" w:color="000000"/>
            </w:tcBorders>
          </w:tcPr>
          <w:p w14:paraId="55C6CEB2"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1" w:type="dxa"/>
            <w:tcBorders>
              <w:top w:val="single" w:sz="2" w:space="0" w:color="000000"/>
              <w:left w:val="single" w:sz="4" w:space="0" w:color="000000"/>
              <w:bottom w:val="single" w:sz="2" w:space="0" w:color="000000"/>
              <w:right w:val="single" w:sz="4" w:space="0" w:color="000000"/>
            </w:tcBorders>
          </w:tcPr>
          <w:p w14:paraId="46F45D2D"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2" w:space="0" w:color="000000"/>
              <w:right w:val="single" w:sz="4" w:space="0" w:color="000000"/>
            </w:tcBorders>
          </w:tcPr>
          <w:p w14:paraId="27A7715F" w14:textId="4C70A97B"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5DB5242C"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2" w:type="dxa"/>
            <w:tcBorders>
              <w:top w:val="single" w:sz="2" w:space="0" w:color="000000"/>
              <w:left w:val="single" w:sz="4" w:space="0" w:color="000000"/>
              <w:bottom w:val="single" w:sz="2" w:space="0" w:color="000000"/>
              <w:right w:val="single" w:sz="12" w:space="0" w:color="000000"/>
            </w:tcBorders>
          </w:tcPr>
          <w:p w14:paraId="0939A3F3"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r>
      <w:tr w:rsidR="006F624D" w:rsidRPr="006F624D" w14:paraId="11C727F8" w14:textId="77777777" w:rsidTr="00F31F09">
        <w:trPr>
          <w:trHeight w:val="330"/>
        </w:trPr>
        <w:tc>
          <w:tcPr>
            <w:tcW w:w="1100" w:type="dxa"/>
            <w:vMerge/>
            <w:tcBorders>
              <w:top w:val="nil"/>
              <w:left w:val="single" w:sz="12" w:space="0" w:color="000000"/>
              <w:bottom w:val="single" w:sz="12" w:space="0" w:color="000000"/>
              <w:right w:val="single" w:sz="4" w:space="0" w:color="000000"/>
            </w:tcBorders>
          </w:tcPr>
          <w:p w14:paraId="2DCAAE97"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vMerge/>
            <w:tcBorders>
              <w:top w:val="nil"/>
              <w:left w:val="single" w:sz="4" w:space="0" w:color="000000"/>
              <w:bottom w:val="single" w:sz="2" w:space="0" w:color="000000"/>
              <w:right w:val="single" w:sz="4" w:space="0" w:color="000000"/>
            </w:tcBorders>
          </w:tcPr>
          <w:p w14:paraId="5398A23C"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000" w:type="dxa"/>
            <w:tcBorders>
              <w:top w:val="single" w:sz="2" w:space="0" w:color="000000"/>
              <w:left w:val="single" w:sz="4" w:space="0" w:color="000000"/>
              <w:bottom w:val="single" w:sz="2" w:space="0" w:color="000000"/>
              <w:right w:val="single" w:sz="4" w:space="0" w:color="000000"/>
            </w:tcBorders>
          </w:tcPr>
          <w:p w14:paraId="2194BE4D"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1" w:type="dxa"/>
            <w:tcBorders>
              <w:top w:val="single" w:sz="2" w:space="0" w:color="000000"/>
              <w:left w:val="single" w:sz="4" w:space="0" w:color="000000"/>
              <w:bottom w:val="single" w:sz="2" w:space="0" w:color="000000"/>
              <w:right w:val="single" w:sz="4" w:space="0" w:color="000000"/>
            </w:tcBorders>
          </w:tcPr>
          <w:p w14:paraId="62555607"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7ED2445F" w14:textId="1922A030"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6395FE0D"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2" w:type="dxa"/>
            <w:tcBorders>
              <w:top w:val="single" w:sz="2" w:space="0" w:color="000000"/>
              <w:left w:val="single" w:sz="4" w:space="0" w:color="000000"/>
              <w:bottom w:val="single" w:sz="2" w:space="0" w:color="000000"/>
              <w:right w:val="single" w:sz="12" w:space="0" w:color="000000"/>
            </w:tcBorders>
          </w:tcPr>
          <w:p w14:paraId="0C401736"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2</w:t>
            </w:r>
          </w:p>
        </w:tc>
      </w:tr>
      <w:tr w:rsidR="006F624D" w:rsidRPr="006F624D" w14:paraId="327941D5" w14:textId="77777777" w:rsidTr="00F31F09">
        <w:trPr>
          <w:trHeight w:val="330"/>
        </w:trPr>
        <w:tc>
          <w:tcPr>
            <w:tcW w:w="1100" w:type="dxa"/>
            <w:vMerge/>
            <w:tcBorders>
              <w:top w:val="nil"/>
              <w:left w:val="single" w:sz="12" w:space="0" w:color="000000"/>
              <w:bottom w:val="single" w:sz="12" w:space="0" w:color="000000"/>
              <w:right w:val="single" w:sz="4" w:space="0" w:color="000000"/>
            </w:tcBorders>
          </w:tcPr>
          <w:p w14:paraId="20551529"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vMerge/>
            <w:tcBorders>
              <w:top w:val="nil"/>
              <w:left w:val="single" w:sz="4" w:space="0" w:color="000000"/>
              <w:bottom w:val="single" w:sz="2" w:space="0" w:color="000000"/>
              <w:right w:val="single" w:sz="4" w:space="0" w:color="000000"/>
            </w:tcBorders>
          </w:tcPr>
          <w:p w14:paraId="7B1984FB"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000" w:type="dxa"/>
            <w:tcBorders>
              <w:top w:val="single" w:sz="2" w:space="0" w:color="000000"/>
              <w:left w:val="single" w:sz="4" w:space="0" w:color="000000"/>
              <w:bottom w:val="single" w:sz="2" w:space="0" w:color="000000"/>
              <w:right w:val="single" w:sz="4" w:space="0" w:color="000000"/>
            </w:tcBorders>
          </w:tcPr>
          <w:p w14:paraId="1D0F8F24"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1" w:type="dxa"/>
            <w:tcBorders>
              <w:top w:val="single" w:sz="2" w:space="0" w:color="000000"/>
              <w:left w:val="single" w:sz="4" w:space="0" w:color="000000"/>
              <w:bottom w:val="single" w:sz="2" w:space="0" w:color="000000"/>
              <w:right w:val="single" w:sz="4" w:space="0" w:color="000000"/>
            </w:tcBorders>
          </w:tcPr>
          <w:p w14:paraId="78F31897"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2" w:space="0" w:color="000000"/>
              <w:right w:val="single" w:sz="4" w:space="0" w:color="000000"/>
            </w:tcBorders>
          </w:tcPr>
          <w:p w14:paraId="210341C2"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2" w:space="0" w:color="000000"/>
              <w:right w:val="single" w:sz="4" w:space="0" w:color="000000"/>
            </w:tcBorders>
          </w:tcPr>
          <w:p w14:paraId="14FE6E58"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2" w:type="dxa"/>
            <w:tcBorders>
              <w:top w:val="single" w:sz="2" w:space="0" w:color="000000"/>
              <w:left w:val="single" w:sz="4" w:space="0" w:color="000000"/>
              <w:bottom w:val="single" w:sz="2" w:space="0" w:color="000000"/>
              <w:right w:val="single" w:sz="12" w:space="0" w:color="000000"/>
            </w:tcBorders>
          </w:tcPr>
          <w:p w14:paraId="7FDBE8A7"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3</w:t>
            </w:r>
          </w:p>
        </w:tc>
      </w:tr>
      <w:tr w:rsidR="006F624D" w:rsidRPr="006F624D" w14:paraId="2F5402D9" w14:textId="77777777" w:rsidTr="00F31F09">
        <w:trPr>
          <w:trHeight w:val="330"/>
        </w:trPr>
        <w:tc>
          <w:tcPr>
            <w:tcW w:w="1100" w:type="dxa"/>
            <w:vMerge/>
            <w:tcBorders>
              <w:top w:val="nil"/>
              <w:left w:val="single" w:sz="12" w:space="0" w:color="000000"/>
              <w:bottom w:val="single" w:sz="12" w:space="0" w:color="000000"/>
              <w:right w:val="single" w:sz="4" w:space="0" w:color="000000"/>
            </w:tcBorders>
          </w:tcPr>
          <w:p w14:paraId="70DF6942"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vMerge w:val="restart"/>
            <w:tcBorders>
              <w:top w:val="single" w:sz="2" w:space="0" w:color="000000"/>
              <w:left w:val="single" w:sz="4" w:space="0" w:color="000000"/>
              <w:bottom w:val="single" w:sz="2" w:space="0" w:color="000000"/>
              <w:right w:val="single" w:sz="4" w:space="0" w:color="000000"/>
            </w:tcBorders>
          </w:tcPr>
          <w:p w14:paraId="45D603DC" w14:textId="77777777" w:rsidR="006F624D" w:rsidRPr="006F624D" w:rsidRDefault="006F624D" w:rsidP="006F624D">
            <w:pPr>
              <w:widowControl w:val="0"/>
              <w:kinsoku w:val="0"/>
              <w:overflowPunct w:val="0"/>
              <w:autoSpaceDE w:val="0"/>
              <w:autoSpaceDN w:val="0"/>
              <w:adjustRightInd w:val="0"/>
              <w:spacing w:before="57" w:after="0" w:line="240" w:lineRule="auto"/>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[S160</w:t>
            </w:r>
            <w:r w:rsidRPr="006F624D">
              <w:rPr>
                <w:rFonts w:ascii="Times New Roman" w:eastAsia="DengXian" w:hAnsi="Times New Roman" w:cs="Times New Roman"/>
                <w:spacing w:val="-4"/>
                <w:sz w:val="18"/>
                <w:szCs w:val="18"/>
                <w:lang w:eastAsia="zh-CN"/>
              </w:rPr>
              <w:t xml:space="preserve"> </w:t>
            </w:r>
            <w:r w:rsidRPr="006F624D">
              <w:rPr>
                <w:rFonts w:ascii="Times New Roman" w:eastAsia="DengXian" w:hAnsi="Times New Roman" w:cs="Times New Roman"/>
                <w:sz w:val="18"/>
                <w:szCs w:val="18"/>
                <w:lang w:eastAsia="zh-CN"/>
              </w:rPr>
              <w:t>P80</w:t>
            </w:r>
            <w:r w:rsidRPr="006F624D">
              <w:rPr>
                <w:rFonts w:ascii="Times New Roman" w:eastAsia="DengXian" w:hAnsi="Times New Roman" w:cs="Times New Roman"/>
                <w:spacing w:val="-3"/>
                <w:sz w:val="18"/>
                <w:szCs w:val="18"/>
                <w:lang w:eastAsia="zh-CN"/>
              </w:rPr>
              <w:t xml:space="preserve"> </w:t>
            </w:r>
            <w:r w:rsidRPr="006F624D">
              <w:rPr>
                <w:rFonts w:ascii="Times New Roman" w:eastAsia="DengXian" w:hAnsi="Times New Roman" w:cs="Times New Roman"/>
                <w:sz w:val="18"/>
                <w:szCs w:val="18"/>
                <w:lang w:eastAsia="zh-CN"/>
              </w:rPr>
              <w:t>S80]</w:t>
            </w:r>
          </w:p>
        </w:tc>
        <w:tc>
          <w:tcPr>
            <w:tcW w:w="1000" w:type="dxa"/>
            <w:tcBorders>
              <w:top w:val="single" w:sz="2" w:space="0" w:color="000000"/>
              <w:left w:val="single" w:sz="4" w:space="0" w:color="000000"/>
              <w:bottom w:val="single" w:sz="2" w:space="0" w:color="000000"/>
              <w:right w:val="single" w:sz="4" w:space="0" w:color="000000"/>
            </w:tcBorders>
          </w:tcPr>
          <w:p w14:paraId="3E5EE491"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1" w:type="dxa"/>
            <w:tcBorders>
              <w:top w:val="single" w:sz="2" w:space="0" w:color="000000"/>
              <w:left w:val="single" w:sz="4" w:space="0" w:color="000000"/>
              <w:bottom w:val="single" w:sz="2" w:space="0" w:color="000000"/>
              <w:right w:val="single" w:sz="4" w:space="0" w:color="000000"/>
            </w:tcBorders>
          </w:tcPr>
          <w:p w14:paraId="597359C1"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39471B1A"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77E7940D"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2" w:type="dxa"/>
            <w:tcBorders>
              <w:top w:val="single" w:sz="2" w:space="0" w:color="000000"/>
              <w:left w:val="single" w:sz="4" w:space="0" w:color="000000"/>
              <w:bottom w:val="single" w:sz="2" w:space="0" w:color="000000"/>
              <w:right w:val="single" w:sz="12" w:space="0" w:color="000000"/>
            </w:tcBorders>
          </w:tcPr>
          <w:p w14:paraId="0A27AE3D"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2</w:t>
            </w:r>
          </w:p>
        </w:tc>
      </w:tr>
      <w:tr w:rsidR="006F624D" w:rsidRPr="006F624D" w14:paraId="671EED40" w14:textId="77777777" w:rsidTr="00F31F09">
        <w:trPr>
          <w:trHeight w:val="330"/>
        </w:trPr>
        <w:tc>
          <w:tcPr>
            <w:tcW w:w="1100" w:type="dxa"/>
            <w:vMerge/>
            <w:tcBorders>
              <w:top w:val="nil"/>
              <w:left w:val="single" w:sz="12" w:space="0" w:color="000000"/>
              <w:bottom w:val="single" w:sz="12" w:space="0" w:color="000000"/>
              <w:right w:val="single" w:sz="4" w:space="0" w:color="000000"/>
            </w:tcBorders>
          </w:tcPr>
          <w:p w14:paraId="44FE0A82"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vMerge/>
            <w:tcBorders>
              <w:top w:val="nil"/>
              <w:left w:val="single" w:sz="4" w:space="0" w:color="000000"/>
              <w:bottom w:val="single" w:sz="2" w:space="0" w:color="000000"/>
              <w:right w:val="single" w:sz="4" w:space="0" w:color="000000"/>
            </w:tcBorders>
          </w:tcPr>
          <w:p w14:paraId="60E60899"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000" w:type="dxa"/>
            <w:tcBorders>
              <w:top w:val="single" w:sz="2" w:space="0" w:color="000000"/>
              <w:left w:val="single" w:sz="4" w:space="0" w:color="000000"/>
              <w:bottom w:val="single" w:sz="2" w:space="0" w:color="000000"/>
              <w:right w:val="single" w:sz="4" w:space="0" w:color="000000"/>
            </w:tcBorders>
          </w:tcPr>
          <w:p w14:paraId="73E4BA95"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1" w:type="dxa"/>
            <w:tcBorders>
              <w:top w:val="single" w:sz="2" w:space="0" w:color="000000"/>
              <w:left w:val="single" w:sz="4" w:space="0" w:color="000000"/>
              <w:bottom w:val="single" w:sz="2" w:space="0" w:color="000000"/>
              <w:right w:val="single" w:sz="4" w:space="0" w:color="000000"/>
            </w:tcBorders>
          </w:tcPr>
          <w:p w14:paraId="28D6E0A3"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2" w:space="0" w:color="000000"/>
              <w:right w:val="single" w:sz="4" w:space="0" w:color="000000"/>
            </w:tcBorders>
          </w:tcPr>
          <w:p w14:paraId="5674A674"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2" w:space="0" w:color="000000"/>
              <w:right w:val="single" w:sz="4" w:space="0" w:color="000000"/>
            </w:tcBorders>
          </w:tcPr>
          <w:p w14:paraId="542296CB"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2" w:type="dxa"/>
            <w:tcBorders>
              <w:top w:val="single" w:sz="2" w:space="0" w:color="000000"/>
              <w:left w:val="single" w:sz="4" w:space="0" w:color="000000"/>
              <w:bottom w:val="single" w:sz="2" w:space="0" w:color="000000"/>
              <w:right w:val="single" w:sz="12" w:space="0" w:color="000000"/>
            </w:tcBorders>
          </w:tcPr>
          <w:p w14:paraId="4DFFBDBD"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3</w:t>
            </w:r>
          </w:p>
        </w:tc>
      </w:tr>
      <w:tr w:rsidR="006F624D" w:rsidRPr="006F624D" w14:paraId="311B97D6" w14:textId="77777777" w:rsidTr="00F31F09">
        <w:trPr>
          <w:trHeight w:val="330"/>
        </w:trPr>
        <w:tc>
          <w:tcPr>
            <w:tcW w:w="1100" w:type="dxa"/>
            <w:vMerge/>
            <w:tcBorders>
              <w:top w:val="nil"/>
              <w:left w:val="single" w:sz="12" w:space="0" w:color="000000"/>
              <w:bottom w:val="single" w:sz="12" w:space="0" w:color="000000"/>
              <w:right w:val="single" w:sz="4" w:space="0" w:color="000000"/>
            </w:tcBorders>
          </w:tcPr>
          <w:p w14:paraId="2880982D"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vMerge/>
            <w:tcBorders>
              <w:top w:val="nil"/>
              <w:left w:val="single" w:sz="4" w:space="0" w:color="000000"/>
              <w:bottom w:val="single" w:sz="2" w:space="0" w:color="000000"/>
              <w:right w:val="single" w:sz="4" w:space="0" w:color="000000"/>
            </w:tcBorders>
          </w:tcPr>
          <w:p w14:paraId="685ACDB6"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000" w:type="dxa"/>
            <w:tcBorders>
              <w:top w:val="single" w:sz="2" w:space="0" w:color="000000"/>
              <w:left w:val="single" w:sz="4" w:space="0" w:color="000000"/>
              <w:bottom w:val="single" w:sz="2" w:space="0" w:color="000000"/>
              <w:right w:val="single" w:sz="4" w:space="0" w:color="000000"/>
            </w:tcBorders>
          </w:tcPr>
          <w:p w14:paraId="7E92B760"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1" w:type="dxa"/>
            <w:tcBorders>
              <w:top w:val="single" w:sz="2" w:space="0" w:color="000000"/>
              <w:left w:val="single" w:sz="4" w:space="0" w:color="000000"/>
              <w:bottom w:val="single" w:sz="2" w:space="0" w:color="000000"/>
              <w:right w:val="single" w:sz="4" w:space="0" w:color="000000"/>
            </w:tcBorders>
          </w:tcPr>
          <w:p w14:paraId="5D91CC2B"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3D5275D9"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1F7FD2B6"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2" w:type="dxa"/>
            <w:tcBorders>
              <w:top w:val="single" w:sz="2" w:space="0" w:color="000000"/>
              <w:left w:val="single" w:sz="4" w:space="0" w:color="000000"/>
              <w:bottom w:val="single" w:sz="2" w:space="0" w:color="000000"/>
              <w:right w:val="single" w:sz="12" w:space="0" w:color="000000"/>
            </w:tcBorders>
          </w:tcPr>
          <w:p w14:paraId="05C35189"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r>
      <w:tr w:rsidR="006F624D" w:rsidRPr="006F624D" w14:paraId="6DD32652" w14:textId="77777777" w:rsidTr="00F31F09">
        <w:trPr>
          <w:trHeight w:val="330"/>
        </w:trPr>
        <w:tc>
          <w:tcPr>
            <w:tcW w:w="1100" w:type="dxa"/>
            <w:vMerge/>
            <w:tcBorders>
              <w:top w:val="nil"/>
              <w:left w:val="single" w:sz="12" w:space="0" w:color="000000"/>
              <w:bottom w:val="single" w:sz="12" w:space="0" w:color="000000"/>
              <w:right w:val="single" w:sz="4" w:space="0" w:color="000000"/>
            </w:tcBorders>
          </w:tcPr>
          <w:p w14:paraId="0A9CC6E2"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vMerge/>
            <w:tcBorders>
              <w:top w:val="nil"/>
              <w:left w:val="single" w:sz="4" w:space="0" w:color="000000"/>
              <w:bottom w:val="single" w:sz="2" w:space="0" w:color="000000"/>
              <w:right w:val="single" w:sz="4" w:space="0" w:color="000000"/>
            </w:tcBorders>
          </w:tcPr>
          <w:p w14:paraId="3B869349"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000" w:type="dxa"/>
            <w:tcBorders>
              <w:top w:val="single" w:sz="2" w:space="0" w:color="000000"/>
              <w:left w:val="single" w:sz="4" w:space="0" w:color="000000"/>
              <w:bottom w:val="single" w:sz="2" w:space="0" w:color="000000"/>
              <w:right w:val="single" w:sz="4" w:space="0" w:color="000000"/>
            </w:tcBorders>
          </w:tcPr>
          <w:p w14:paraId="34CD206D"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1" w:type="dxa"/>
            <w:tcBorders>
              <w:top w:val="single" w:sz="2" w:space="0" w:color="000000"/>
              <w:left w:val="single" w:sz="4" w:space="0" w:color="000000"/>
              <w:bottom w:val="single" w:sz="2" w:space="0" w:color="000000"/>
              <w:right w:val="single" w:sz="4" w:space="0" w:color="000000"/>
            </w:tcBorders>
          </w:tcPr>
          <w:p w14:paraId="3C61C552"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2" w:space="0" w:color="000000"/>
              <w:right w:val="single" w:sz="4" w:space="0" w:color="000000"/>
            </w:tcBorders>
          </w:tcPr>
          <w:p w14:paraId="0DDBBED2"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2" w:space="0" w:color="000000"/>
              <w:right w:val="single" w:sz="4" w:space="0" w:color="000000"/>
            </w:tcBorders>
          </w:tcPr>
          <w:p w14:paraId="42344492"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2" w:type="dxa"/>
            <w:tcBorders>
              <w:top w:val="single" w:sz="2" w:space="0" w:color="000000"/>
              <w:left w:val="single" w:sz="4" w:space="0" w:color="000000"/>
              <w:bottom w:val="single" w:sz="2" w:space="0" w:color="000000"/>
              <w:right w:val="single" w:sz="12" w:space="0" w:color="000000"/>
            </w:tcBorders>
          </w:tcPr>
          <w:p w14:paraId="6A377D69"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r>
      <w:tr w:rsidR="006F624D" w:rsidRPr="006F624D" w14:paraId="2215C4ED" w14:textId="77777777" w:rsidTr="00F31F09">
        <w:trPr>
          <w:trHeight w:val="329"/>
        </w:trPr>
        <w:tc>
          <w:tcPr>
            <w:tcW w:w="1100" w:type="dxa"/>
            <w:vMerge/>
            <w:tcBorders>
              <w:top w:val="nil"/>
              <w:left w:val="single" w:sz="12" w:space="0" w:color="000000"/>
              <w:bottom w:val="single" w:sz="12" w:space="0" w:color="000000"/>
              <w:right w:val="single" w:sz="4" w:space="0" w:color="000000"/>
            </w:tcBorders>
          </w:tcPr>
          <w:p w14:paraId="5871F752"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vMerge w:val="restart"/>
            <w:tcBorders>
              <w:top w:val="single" w:sz="2" w:space="0" w:color="000000"/>
              <w:left w:val="single" w:sz="4" w:space="0" w:color="000000"/>
              <w:bottom w:val="single" w:sz="12" w:space="0" w:color="000000"/>
              <w:right w:val="single" w:sz="4" w:space="0" w:color="000000"/>
            </w:tcBorders>
          </w:tcPr>
          <w:p w14:paraId="2729F568" w14:textId="77777777" w:rsidR="006F624D" w:rsidRPr="006F624D" w:rsidRDefault="006F624D" w:rsidP="006F624D">
            <w:pPr>
              <w:widowControl w:val="0"/>
              <w:kinsoku w:val="0"/>
              <w:overflowPunct w:val="0"/>
              <w:autoSpaceDE w:val="0"/>
              <w:autoSpaceDN w:val="0"/>
              <w:adjustRightInd w:val="0"/>
              <w:spacing w:before="57" w:after="0" w:line="240" w:lineRule="auto"/>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[S160</w:t>
            </w:r>
            <w:r w:rsidRPr="006F624D">
              <w:rPr>
                <w:rFonts w:ascii="Times New Roman" w:eastAsia="DengXian" w:hAnsi="Times New Roman" w:cs="Times New Roman"/>
                <w:spacing w:val="-4"/>
                <w:sz w:val="18"/>
                <w:szCs w:val="18"/>
                <w:lang w:eastAsia="zh-CN"/>
              </w:rPr>
              <w:t xml:space="preserve"> </w:t>
            </w:r>
            <w:r w:rsidRPr="006F624D">
              <w:rPr>
                <w:rFonts w:ascii="Times New Roman" w:eastAsia="DengXian" w:hAnsi="Times New Roman" w:cs="Times New Roman"/>
                <w:sz w:val="18"/>
                <w:szCs w:val="18"/>
                <w:lang w:eastAsia="zh-CN"/>
              </w:rPr>
              <w:t>S80</w:t>
            </w:r>
            <w:r w:rsidRPr="006F624D">
              <w:rPr>
                <w:rFonts w:ascii="Times New Roman" w:eastAsia="DengXian" w:hAnsi="Times New Roman" w:cs="Times New Roman"/>
                <w:spacing w:val="-3"/>
                <w:sz w:val="18"/>
                <w:szCs w:val="18"/>
                <w:lang w:eastAsia="zh-CN"/>
              </w:rPr>
              <w:t xml:space="preserve"> </w:t>
            </w:r>
            <w:r w:rsidRPr="006F624D">
              <w:rPr>
                <w:rFonts w:ascii="Times New Roman" w:eastAsia="DengXian" w:hAnsi="Times New Roman" w:cs="Times New Roman"/>
                <w:sz w:val="18"/>
                <w:szCs w:val="18"/>
                <w:lang w:eastAsia="zh-CN"/>
              </w:rPr>
              <w:t>P80]</w:t>
            </w:r>
          </w:p>
        </w:tc>
        <w:tc>
          <w:tcPr>
            <w:tcW w:w="1000" w:type="dxa"/>
            <w:tcBorders>
              <w:top w:val="single" w:sz="2" w:space="0" w:color="000000"/>
              <w:left w:val="single" w:sz="4" w:space="0" w:color="000000"/>
              <w:bottom w:val="single" w:sz="2" w:space="0" w:color="000000"/>
              <w:right w:val="single" w:sz="4" w:space="0" w:color="000000"/>
            </w:tcBorders>
          </w:tcPr>
          <w:p w14:paraId="0FB870D9"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1" w:type="dxa"/>
            <w:tcBorders>
              <w:top w:val="single" w:sz="2" w:space="0" w:color="000000"/>
              <w:left w:val="single" w:sz="4" w:space="0" w:color="000000"/>
              <w:bottom w:val="single" w:sz="2" w:space="0" w:color="000000"/>
              <w:right w:val="single" w:sz="4" w:space="0" w:color="000000"/>
            </w:tcBorders>
          </w:tcPr>
          <w:p w14:paraId="31CDF50C"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453E9A63"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2" w:space="0" w:color="000000"/>
              <w:right w:val="single" w:sz="4" w:space="0" w:color="000000"/>
            </w:tcBorders>
          </w:tcPr>
          <w:p w14:paraId="0DB59751"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2" w:type="dxa"/>
            <w:tcBorders>
              <w:top w:val="single" w:sz="2" w:space="0" w:color="000000"/>
              <w:left w:val="single" w:sz="4" w:space="0" w:color="000000"/>
              <w:bottom w:val="single" w:sz="2" w:space="0" w:color="000000"/>
              <w:right w:val="single" w:sz="12" w:space="0" w:color="000000"/>
            </w:tcBorders>
          </w:tcPr>
          <w:p w14:paraId="0A7ABF9E"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3</w:t>
            </w:r>
          </w:p>
        </w:tc>
      </w:tr>
      <w:tr w:rsidR="006F624D" w:rsidRPr="006F624D" w14:paraId="48F48578" w14:textId="77777777" w:rsidTr="00F31F09">
        <w:trPr>
          <w:trHeight w:val="330"/>
        </w:trPr>
        <w:tc>
          <w:tcPr>
            <w:tcW w:w="1100" w:type="dxa"/>
            <w:vMerge/>
            <w:tcBorders>
              <w:top w:val="nil"/>
              <w:left w:val="single" w:sz="12" w:space="0" w:color="000000"/>
              <w:bottom w:val="single" w:sz="12" w:space="0" w:color="000000"/>
              <w:right w:val="single" w:sz="4" w:space="0" w:color="000000"/>
            </w:tcBorders>
          </w:tcPr>
          <w:p w14:paraId="3830783D"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vMerge/>
            <w:tcBorders>
              <w:top w:val="nil"/>
              <w:left w:val="single" w:sz="4" w:space="0" w:color="000000"/>
              <w:bottom w:val="single" w:sz="12" w:space="0" w:color="000000"/>
              <w:right w:val="single" w:sz="4" w:space="0" w:color="000000"/>
            </w:tcBorders>
          </w:tcPr>
          <w:p w14:paraId="36818238"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000" w:type="dxa"/>
            <w:tcBorders>
              <w:top w:val="single" w:sz="2" w:space="0" w:color="000000"/>
              <w:left w:val="single" w:sz="4" w:space="0" w:color="000000"/>
              <w:bottom w:val="single" w:sz="2" w:space="0" w:color="000000"/>
              <w:right w:val="single" w:sz="4" w:space="0" w:color="000000"/>
            </w:tcBorders>
          </w:tcPr>
          <w:p w14:paraId="216D71D1"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1" w:type="dxa"/>
            <w:tcBorders>
              <w:top w:val="single" w:sz="2" w:space="0" w:color="000000"/>
              <w:left w:val="single" w:sz="4" w:space="0" w:color="000000"/>
              <w:bottom w:val="single" w:sz="2" w:space="0" w:color="000000"/>
              <w:right w:val="single" w:sz="4" w:space="0" w:color="000000"/>
            </w:tcBorders>
          </w:tcPr>
          <w:p w14:paraId="7EB41FBC"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2" w:space="0" w:color="000000"/>
              <w:right w:val="single" w:sz="4" w:space="0" w:color="000000"/>
            </w:tcBorders>
          </w:tcPr>
          <w:p w14:paraId="5F327411"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2D9BAB49"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2" w:type="dxa"/>
            <w:tcBorders>
              <w:top w:val="single" w:sz="2" w:space="0" w:color="000000"/>
              <w:left w:val="single" w:sz="4" w:space="0" w:color="000000"/>
              <w:bottom w:val="single" w:sz="2" w:space="0" w:color="000000"/>
              <w:right w:val="single" w:sz="12" w:space="0" w:color="000000"/>
            </w:tcBorders>
          </w:tcPr>
          <w:p w14:paraId="4806D3B4"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2</w:t>
            </w:r>
          </w:p>
        </w:tc>
      </w:tr>
      <w:tr w:rsidR="006F624D" w:rsidRPr="006F624D" w14:paraId="00E1F114" w14:textId="77777777" w:rsidTr="00F31F09">
        <w:trPr>
          <w:trHeight w:val="330"/>
        </w:trPr>
        <w:tc>
          <w:tcPr>
            <w:tcW w:w="1100" w:type="dxa"/>
            <w:vMerge/>
            <w:tcBorders>
              <w:top w:val="nil"/>
              <w:left w:val="single" w:sz="12" w:space="0" w:color="000000"/>
              <w:bottom w:val="single" w:sz="12" w:space="0" w:color="000000"/>
              <w:right w:val="single" w:sz="4" w:space="0" w:color="000000"/>
            </w:tcBorders>
          </w:tcPr>
          <w:p w14:paraId="67B127B4"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vMerge/>
            <w:tcBorders>
              <w:top w:val="nil"/>
              <w:left w:val="single" w:sz="4" w:space="0" w:color="000000"/>
              <w:bottom w:val="single" w:sz="12" w:space="0" w:color="000000"/>
              <w:right w:val="single" w:sz="4" w:space="0" w:color="000000"/>
            </w:tcBorders>
          </w:tcPr>
          <w:p w14:paraId="124D1FCD"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000" w:type="dxa"/>
            <w:tcBorders>
              <w:top w:val="single" w:sz="2" w:space="0" w:color="000000"/>
              <w:left w:val="single" w:sz="4" w:space="0" w:color="000000"/>
              <w:bottom w:val="single" w:sz="2" w:space="0" w:color="000000"/>
              <w:right w:val="single" w:sz="4" w:space="0" w:color="000000"/>
            </w:tcBorders>
          </w:tcPr>
          <w:p w14:paraId="33C9B52B"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1" w:type="dxa"/>
            <w:tcBorders>
              <w:top w:val="single" w:sz="2" w:space="0" w:color="000000"/>
              <w:left w:val="single" w:sz="4" w:space="0" w:color="000000"/>
              <w:bottom w:val="single" w:sz="2" w:space="0" w:color="000000"/>
              <w:right w:val="single" w:sz="4" w:space="0" w:color="000000"/>
            </w:tcBorders>
          </w:tcPr>
          <w:p w14:paraId="5C380737"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6C79A597"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0" w:type="dxa"/>
            <w:tcBorders>
              <w:top w:val="single" w:sz="2" w:space="0" w:color="000000"/>
              <w:left w:val="single" w:sz="4" w:space="0" w:color="000000"/>
              <w:bottom w:val="single" w:sz="2" w:space="0" w:color="000000"/>
              <w:right w:val="single" w:sz="4" w:space="0" w:color="000000"/>
            </w:tcBorders>
          </w:tcPr>
          <w:p w14:paraId="11D27F2E"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2" w:type="dxa"/>
            <w:tcBorders>
              <w:top w:val="single" w:sz="2" w:space="0" w:color="000000"/>
              <w:left w:val="single" w:sz="4" w:space="0" w:color="000000"/>
              <w:bottom w:val="single" w:sz="2" w:space="0" w:color="000000"/>
              <w:right w:val="single" w:sz="12" w:space="0" w:color="000000"/>
            </w:tcBorders>
          </w:tcPr>
          <w:p w14:paraId="5365BBC9"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r>
      <w:tr w:rsidR="006F624D" w:rsidRPr="006F624D" w14:paraId="07A84867" w14:textId="77777777" w:rsidTr="00F31F09">
        <w:trPr>
          <w:trHeight w:val="330"/>
        </w:trPr>
        <w:tc>
          <w:tcPr>
            <w:tcW w:w="1100" w:type="dxa"/>
            <w:vMerge/>
            <w:tcBorders>
              <w:top w:val="nil"/>
              <w:left w:val="single" w:sz="12" w:space="0" w:color="000000"/>
              <w:bottom w:val="single" w:sz="12" w:space="0" w:color="000000"/>
              <w:right w:val="single" w:sz="4" w:space="0" w:color="000000"/>
            </w:tcBorders>
          </w:tcPr>
          <w:p w14:paraId="76EA44AF"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500" w:type="dxa"/>
            <w:vMerge/>
            <w:tcBorders>
              <w:top w:val="nil"/>
              <w:left w:val="single" w:sz="4" w:space="0" w:color="000000"/>
              <w:bottom w:val="single" w:sz="12" w:space="0" w:color="000000"/>
              <w:right w:val="single" w:sz="4" w:space="0" w:color="000000"/>
            </w:tcBorders>
          </w:tcPr>
          <w:p w14:paraId="1459E52A"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sz w:val="2"/>
                <w:szCs w:val="2"/>
                <w:lang w:eastAsia="zh-CN"/>
              </w:rPr>
            </w:pPr>
          </w:p>
        </w:tc>
        <w:tc>
          <w:tcPr>
            <w:tcW w:w="1000" w:type="dxa"/>
            <w:tcBorders>
              <w:top w:val="single" w:sz="2" w:space="0" w:color="000000"/>
              <w:left w:val="single" w:sz="4" w:space="0" w:color="000000"/>
              <w:bottom w:val="single" w:sz="12" w:space="0" w:color="000000"/>
              <w:right w:val="single" w:sz="4" w:space="0" w:color="000000"/>
            </w:tcBorders>
          </w:tcPr>
          <w:p w14:paraId="57B93760"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1" w:type="dxa"/>
            <w:tcBorders>
              <w:top w:val="single" w:sz="2" w:space="0" w:color="000000"/>
              <w:left w:val="single" w:sz="4" w:space="0" w:color="000000"/>
              <w:bottom w:val="single" w:sz="12" w:space="0" w:color="000000"/>
              <w:right w:val="single" w:sz="4" w:space="0" w:color="000000"/>
            </w:tcBorders>
          </w:tcPr>
          <w:p w14:paraId="778E43C6"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12" w:space="0" w:color="000000"/>
              <w:right w:val="single" w:sz="4" w:space="0" w:color="000000"/>
            </w:tcBorders>
          </w:tcPr>
          <w:p w14:paraId="27CB0455"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c>
          <w:tcPr>
            <w:tcW w:w="1000" w:type="dxa"/>
            <w:tcBorders>
              <w:top w:val="single" w:sz="2" w:space="0" w:color="000000"/>
              <w:left w:val="single" w:sz="4" w:space="0" w:color="000000"/>
              <w:bottom w:val="single" w:sz="12" w:space="0" w:color="000000"/>
              <w:right w:val="single" w:sz="4" w:space="0" w:color="000000"/>
            </w:tcBorders>
          </w:tcPr>
          <w:p w14:paraId="3271FF08"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0</w:t>
            </w:r>
          </w:p>
        </w:tc>
        <w:tc>
          <w:tcPr>
            <w:tcW w:w="1002" w:type="dxa"/>
            <w:tcBorders>
              <w:top w:val="single" w:sz="2" w:space="0" w:color="000000"/>
              <w:left w:val="single" w:sz="4" w:space="0" w:color="000000"/>
              <w:bottom w:val="single" w:sz="12" w:space="0" w:color="000000"/>
              <w:right w:val="single" w:sz="12" w:space="0" w:color="000000"/>
            </w:tcBorders>
          </w:tcPr>
          <w:p w14:paraId="5A519AB0" w14:textId="77777777" w:rsidR="006F624D" w:rsidRPr="006F624D" w:rsidRDefault="006F624D" w:rsidP="006F624D">
            <w:pPr>
              <w:widowControl w:val="0"/>
              <w:kinsoku w:val="0"/>
              <w:overflowPunct w:val="0"/>
              <w:autoSpaceDE w:val="0"/>
              <w:autoSpaceDN w:val="0"/>
              <w:adjustRightInd w:val="0"/>
              <w:spacing w:before="57" w:after="0" w:line="240" w:lineRule="auto"/>
              <w:jc w:val="center"/>
              <w:rPr>
                <w:rFonts w:ascii="Times New Roman" w:eastAsia="DengXian" w:hAnsi="Times New Roman" w:cs="Times New Roman"/>
                <w:sz w:val="18"/>
                <w:szCs w:val="18"/>
                <w:lang w:eastAsia="zh-CN"/>
              </w:rPr>
            </w:pPr>
            <w:r w:rsidRPr="006F624D">
              <w:rPr>
                <w:rFonts w:ascii="Times New Roman" w:eastAsia="DengXian" w:hAnsi="Times New Roman" w:cs="Times New Roman"/>
                <w:sz w:val="18"/>
                <w:szCs w:val="18"/>
                <w:lang w:eastAsia="zh-CN"/>
              </w:rPr>
              <w:t>1</w:t>
            </w:r>
          </w:p>
        </w:tc>
      </w:tr>
    </w:tbl>
    <w:p w14:paraId="5DEE5190" w14:textId="77777777" w:rsidR="006F624D" w:rsidRPr="006F624D" w:rsidRDefault="006F624D" w:rsidP="006F624D">
      <w:pPr>
        <w:widowControl w:val="0"/>
        <w:kinsoku w:val="0"/>
        <w:overflowPunct w:val="0"/>
        <w:autoSpaceDE w:val="0"/>
        <w:autoSpaceDN w:val="0"/>
        <w:adjustRightInd w:val="0"/>
        <w:spacing w:after="0" w:line="240" w:lineRule="auto"/>
        <w:rPr>
          <w:rFonts w:ascii="Arial" w:eastAsia="DengXian" w:hAnsi="Arial" w:cs="Arial"/>
          <w:b/>
          <w:bCs/>
          <w:lang w:eastAsia="zh-CN"/>
        </w:rPr>
      </w:pPr>
    </w:p>
    <w:p w14:paraId="1ABBD95B" w14:textId="77777777" w:rsidR="006F624D" w:rsidRPr="007F2312" w:rsidRDefault="006F624D" w:rsidP="006F624D">
      <w:pPr>
        <w:widowControl w:val="0"/>
        <w:kinsoku w:val="0"/>
        <w:overflowPunct w:val="0"/>
        <w:autoSpaceDE w:val="0"/>
        <w:autoSpaceDN w:val="0"/>
        <w:adjustRightInd w:val="0"/>
        <w:spacing w:before="11" w:after="0" w:line="240" w:lineRule="auto"/>
        <w:rPr>
          <w:rFonts w:ascii="Arial" w:eastAsia="DengXian" w:hAnsi="Arial" w:cs="Arial"/>
          <w:sz w:val="27"/>
          <w:szCs w:val="27"/>
          <w:lang w:eastAsia="zh-CN"/>
        </w:rPr>
      </w:pPr>
    </w:p>
    <w:p w14:paraId="075EF475" w14:textId="77777777" w:rsidR="00380FB1" w:rsidRDefault="00380FB1" w:rsidP="00BC6D55">
      <w:pPr>
        <w:widowControl w:val="0"/>
        <w:kinsoku w:val="0"/>
        <w:overflowPunct w:val="0"/>
        <w:autoSpaceDE w:val="0"/>
        <w:autoSpaceDN w:val="0"/>
        <w:adjustRightInd w:val="0"/>
        <w:spacing w:after="0" w:line="283" w:lineRule="auto"/>
        <w:ind w:right="458"/>
        <w:jc w:val="both"/>
        <w:rPr>
          <w:rFonts w:ascii="Times New Roman" w:eastAsia="DengXian" w:hAnsi="Times New Roman" w:cs="Times New Roman"/>
          <w:sz w:val="20"/>
          <w:szCs w:val="20"/>
          <w:highlight w:val="yellow"/>
          <w:lang w:eastAsia="zh-CN"/>
        </w:rPr>
      </w:pPr>
    </w:p>
    <w:p w14:paraId="0062EADA" w14:textId="755358E4" w:rsidR="00A62B34" w:rsidRDefault="00EE65D0" w:rsidP="00A62B34">
      <w:pPr>
        <w:widowControl w:val="0"/>
        <w:kinsoku w:val="0"/>
        <w:overflowPunct w:val="0"/>
        <w:autoSpaceDE w:val="0"/>
        <w:autoSpaceDN w:val="0"/>
        <w:adjustRightInd w:val="0"/>
        <w:spacing w:after="0" w:line="283" w:lineRule="auto"/>
        <w:ind w:right="458"/>
        <w:jc w:val="both"/>
        <w:rPr>
          <w:rFonts w:ascii="Times New Roman" w:eastAsia="DengXian" w:hAnsi="Times New Roman" w:cs="Times New Roman"/>
          <w:sz w:val="20"/>
          <w:szCs w:val="20"/>
          <w:highlight w:val="yellow"/>
          <w:lang w:eastAsia="zh-CN"/>
        </w:rPr>
      </w:pPr>
      <w:ins w:id="46" w:author="Author">
        <w:r w:rsidRPr="007619C7">
          <w:rPr>
            <w:rFonts w:ascii="Times New Roman" w:eastAsia="DengXian" w:hAnsi="Times New Roman" w:cs="Times New Roman"/>
            <w:sz w:val="20"/>
            <w:szCs w:val="20"/>
            <w:highlight w:val="yellow"/>
            <w:lang w:eastAsia="zh-CN"/>
          </w:rPr>
          <w:t>(#7033)</w:t>
        </w:r>
      </w:ins>
      <w:del w:id="47" w:author="Author">
        <w:r w:rsidR="006F624D" w:rsidRPr="006F624D" w:rsidDel="00BC6D55">
          <w:rPr>
            <w:rFonts w:ascii="Times New Roman" w:eastAsia="DengXian" w:hAnsi="Times New Roman" w:cs="Times New Roman"/>
            <w:sz w:val="20"/>
            <w:szCs w:val="20"/>
            <w:lang w:eastAsia="zh-CN"/>
          </w:rPr>
          <w:delText>For 26-tone RU, 52-tone RU, 106-tone RU, 242-tone RU, 484-tone RU, 996-tone RU, 52+26-tone MRU,</w:delText>
        </w:r>
        <w:r w:rsidR="006F624D" w:rsidRPr="006F624D" w:rsidDel="00BC6D55">
          <w:rPr>
            <w:rFonts w:ascii="Times New Roman" w:eastAsia="DengXian" w:hAnsi="Times New Roman" w:cs="Times New Roman"/>
            <w:spacing w:val="1"/>
            <w:sz w:val="20"/>
            <w:szCs w:val="20"/>
            <w:lang w:eastAsia="zh-CN"/>
          </w:rPr>
          <w:delText xml:space="preserve"> </w:delText>
        </w:r>
        <w:r w:rsidR="006F624D" w:rsidRPr="006F624D" w:rsidDel="00BC6D55">
          <w:rPr>
            <w:rFonts w:ascii="Times New Roman" w:eastAsia="DengXian" w:hAnsi="Times New Roman" w:cs="Times New Roman"/>
            <w:sz w:val="20"/>
            <w:szCs w:val="20"/>
            <w:lang w:eastAsia="zh-CN"/>
          </w:rPr>
          <w:delText>and 106+26-tone MRU, the description of RU/MRU index indicates the RU/MRU index for the 80 MHz</w:delText>
        </w:r>
        <w:r w:rsidR="006F624D" w:rsidRPr="006F624D" w:rsidDel="00BC6D55">
          <w:rPr>
            <w:rFonts w:ascii="Times New Roman" w:eastAsia="DengXian" w:hAnsi="Times New Roman" w:cs="Times New Roman"/>
            <w:spacing w:val="1"/>
            <w:sz w:val="20"/>
            <w:szCs w:val="20"/>
            <w:lang w:eastAsia="zh-CN"/>
          </w:rPr>
          <w:delText xml:space="preserve"> </w:delText>
        </w:r>
        <w:r w:rsidR="006F624D" w:rsidRPr="006F624D" w:rsidDel="00BC6D55">
          <w:rPr>
            <w:rFonts w:ascii="Times New Roman" w:eastAsia="DengXian" w:hAnsi="Times New Roman" w:cs="Times New Roman"/>
            <w:sz w:val="20"/>
            <w:szCs w:val="20"/>
            <w:lang w:eastAsia="zh-CN"/>
          </w:rPr>
          <w:delText>channel</w:delText>
        </w:r>
        <w:r w:rsidR="006F624D" w:rsidRPr="006F624D" w:rsidDel="00BC6D55">
          <w:rPr>
            <w:rFonts w:ascii="Times New Roman" w:eastAsia="DengXian" w:hAnsi="Times New Roman" w:cs="Times New Roman"/>
            <w:spacing w:val="-1"/>
            <w:sz w:val="20"/>
            <w:szCs w:val="20"/>
            <w:lang w:eastAsia="zh-CN"/>
          </w:rPr>
          <w:delText xml:space="preserve"> </w:delText>
        </w:r>
        <w:r w:rsidR="006F624D" w:rsidRPr="006F624D" w:rsidDel="00BC6D55">
          <w:rPr>
            <w:rFonts w:ascii="Times New Roman" w:eastAsia="DengXian" w:hAnsi="Times New Roman" w:cs="Times New Roman"/>
            <w:sz w:val="20"/>
            <w:szCs w:val="20"/>
            <w:lang w:eastAsia="zh-CN"/>
          </w:rPr>
          <w:delText>as indicated</w:delText>
        </w:r>
        <w:r w:rsidR="006F624D" w:rsidRPr="006F624D" w:rsidDel="00BC6D55">
          <w:rPr>
            <w:rFonts w:ascii="Times New Roman" w:eastAsia="DengXian" w:hAnsi="Times New Roman" w:cs="Times New Roman"/>
            <w:spacing w:val="-1"/>
            <w:sz w:val="20"/>
            <w:szCs w:val="20"/>
            <w:lang w:eastAsia="zh-CN"/>
          </w:rPr>
          <w:delText xml:space="preserve"> </w:delText>
        </w:r>
        <w:r w:rsidR="006F624D" w:rsidRPr="006F624D" w:rsidDel="00BC6D55">
          <w:rPr>
            <w:rFonts w:ascii="Times New Roman" w:eastAsia="DengXian" w:hAnsi="Times New Roman" w:cs="Times New Roman"/>
            <w:sz w:val="20"/>
            <w:szCs w:val="20"/>
            <w:lang w:eastAsia="zh-CN"/>
          </w:rPr>
          <w:delText>by</w:delText>
        </w:r>
        <w:r w:rsidR="006F624D" w:rsidRPr="006F624D" w:rsidDel="00BC6D55">
          <w:rPr>
            <w:rFonts w:ascii="Times New Roman" w:eastAsia="DengXian" w:hAnsi="Times New Roman" w:cs="Times New Roman"/>
            <w:spacing w:val="-2"/>
            <w:sz w:val="20"/>
            <w:szCs w:val="20"/>
            <w:lang w:eastAsia="zh-CN"/>
          </w:rPr>
          <w:delText xml:space="preserve"> </w:delText>
        </w:r>
        <w:r w:rsidR="006F624D" w:rsidRPr="006F624D" w:rsidDel="00BC6D55">
          <w:rPr>
            <w:rFonts w:ascii="Times New Roman" w:eastAsia="DengXian" w:hAnsi="Times New Roman" w:cs="Times New Roman"/>
            <w:sz w:val="20"/>
            <w:szCs w:val="20"/>
            <w:lang w:eastAsia="zh-CN"/>
          </w:rPr>
          <w:delText>PS160</w:delText>
        </w:r>
        <w:r w:rsidR="006F624D" w:rsidRPr="006F624D" w:rsidDel="00BC6D55">
          <w:rPr>
            <w:rFonts w:ascii="Times New Roman" w:eastAsia="DengXian" w:hAnsi="Times New Roman" w:cs="Times New Roman"/>
            <w:spacing w:val="-1"/>
            <w:sz w:val="20"/>
            <w:szCs w:val="20"/>
            <w:lang w:eastAsia="zh-CN"/>
          </w:rPr>
          <w:delText xml:space="preserve"> </w:delText>
        </w:r>
        <w:r w:rsidR="006F624D" w:rsidRPr="006F624D" w:rsidDel="00BC6D55">
          <w:rPr>
            <w:rFonts w:ascii="Times New Roman" w:eastAsia="DengXian" w:hAnsi="Times New Roman" w:cs="Times New Roman"/>
            <w:sz w:val="20"/>
            <w:szCs w:val="20"/>
            <w:lang w:eastAsia="zh-CN"/>
          </w:rPr>
          <w:delText>subfield</w:delText>
        </w:r>
        <w:r w:rsidR="006F624D" w:rsidRPr="006F624D" w:rsidDel="00BC6D55">
          <w:rPr>
            <w:rFonts w:ascii="Times New Roman" w:eastAsia="DengXian" w:hAnsi="Times New Roman" w:cs="Times New Roman"/>
            <w:spacing w:val="2"/>
            <w:sz w:val="20"/>
            <w:szCs w:val="20"/>
            <w:lang w:eastAsia="zh-CN"/>
          </w:rPr>
          <w:delText xml:space="preserve"> </w:delText>
        </w:r>
        <w:r w:rsidR="006F624D" w:rsidRPr="006F624D" w:rsidDel="00BC6D55">
          <w:rPr>
            <w:rFonts w:ascii="Times New Roman" w:eastAsia="DengXian" w:hAnsi="Times New Roman" w:cs="Times New Roman"/>
            <w:sz w:val="20"/>
            <w:szCs w:val="20"/>
            <w:lang w:eastAsia="zh-CN"/>
          </w:rPr>
          <w:delText>and</w:delText>
        </w:r>
        <w:r w:rsidR="006F624D" w:rsidRPr="006F624D" w:rsidDel="00BC6D55">
          <w:rPr>
            <w:rFonts w:ascii="Times New Roman" w:eastAsia="DengXian" w:hAnsi="Times New Roman" w:cs="Times New Roman"/>
            <w:spacing w:val="-1"/>
            <w:sz w:val="20"/>
            <w:szCs w:val="20"/>
            <w:lang w:eastAsia="zh-CN"/>
          </w:rPr>
          <w:delText xml:space="preserve"> </w:delText>
        </w:r>
        <w:r w:rsidR="006F624D" w:rsidRPr="006F624D" w:rsidDel="00BC6D55">
          <w:rPr>
            <w:rFonts w:ascii="Times New Roman" w:eastAsia="DengXian" w:hAnsi="Times New Roman" w:cs="Times New Roman"/>
            <w:sz w:val="20"/>
            <w:szCs w:val="20"/>
            <w:lang w:eastAsia="zh-CN"/>
          </w:rPr>
          <w:delText>B0 of</w:delText>
        </w:r>
        <w:r w:rsidR="006F624D" w:rsidRPr="006F624D" w:rsidDel="00BC6D55">
          <w:rPr>
            <w:rFonts w:ascii="Times New Roman" w:eastAsia="DengXian" w:hAnsi="Times New Roman" w:cs="Times New Roman"/>
            <w:spacing w:val="-1"/>
            <w:sz w:val="20"/>
            <w:szCs w:val="20"/>
            <w:lang w:eastAsia="zh-CN"/>
          </w:rPr>
          <w:delText xml:space="preserve"> </w:delText>
        </w:r>
        <w:r w:rsidR="006F624D" w:rsidRPr="006F624D" w:rsidDel="00BC6D55">
          <w:rPr>
            <w:rFonts w:ascii="Times New Roman" w:eastAsia="DengXian" w:hAnsi="Times New Roman" w:cs="Times New Roman"/>
            <w:sz w:val="20"/>
            <w:szCs w:val="20"/>
            <w:lang w:eastAsia="zh-CN"/>
          </w:rPr>
          <w:delText>RU Allocation</w:delText>
        </w:r>
        <w:r w:rsidR="006F624D" w:rsidRPr="006F624D" w:rsidDel="00BC6D55">
          <w:rPr>
            <w:rFonts w:ascii="Times New Roman" w:eastAsia="DengXian" w:hAnsi="Times New Roman" w:cs="Times New Roman"/>
            <w:spacing w:val="-1"/>
            <w:sz w:val="20"/>
            <w:szCs w:val="20"/>
            <w:lang w:eastAsia="zh-CN"/>
          </w:rPr>
          <w:delText xml:space="preserve"> </w:delText>
        </w:r>
        <w:r w:rsidR="006F624D" w:rsidRPr="006F624D" w:rsidDel="00BC6D55">
          <w:rPr>
            <w:rFonts w:ascii="Times New Roman" w:eastAsia="DengXian" w:hAnsi="Times New Roman" w:cs="Times New Roman"/>
            <w:sz w:val="20"/>
            <w:szCs w:val="20"/>
            <w:lang w:eastAsia="zh-CN"/>
          </w:rPr>
          <w:delText>subfield.</w:delText>
        </w:r>
      </w:del>
      <w:ins w:id="48" w:author="Author">
        <w:r w:rsidR="00BC6D55" w:rsidRPr="00BC6D55">
          <w:rPr>
            <w:rFonts w:ascii="Times New Roman" w:eastAsia="DengXian" w:hAnsi="Times New Roman" w:cs="Times New Roman"/>
            <w:sz w:val="20"/>
            <w:szCs w:val="20"/>
            <w:lang w:eastAsia="zh-CN"/>
          </w:rPr>
          <w:t>The values of PS160 subfield and B0 of RU Allocation subfield indicate the 80 MHz subblock in which the RU/MRU is located for 26-tone RU, 52-tone RU, 106-tone RU, 242-tone RU, 484-tone RU, 996-tone RU, 52+26-tone MRU, and 106+26-tone MRU</w:t>
        </w:r>
        <w:r>
          <w:rPr>
            <w:rFonts w:ascii="Times New Roman" w:eastAsia="DengXian" w:hAnsi="Times New Roman" w:cs="Times New Roman"/>
            <w:sz w:val="20"/>
            <w:szCs w:val="20"/>
            <w:lang w:eastAsia="zh-CN"/>
          </w:rPr>
          <w:t>.</w:t>
        </w:r>
      </w:ins>
      <w:r w:rsidR="00A62B34">
        <w:rPr>
          <w:rFonts w:ascii="Times New Roman" w:eastAsia="DengXian" w:hAnsi="Times New Roman" w:cs="Times New Roman"/>
          <w:sz w:val="20"/>
          <w:szCs w:val="20"/>
          <w:lang w:eastAsia="zh-CN"/>
        </w:rPr>
        <w:t xml:space="preserve"> </w:t>
      </w:r>
      <w:ins w:id="49" w:author="Author">
        <w:r w:rsidR="00A62B34" w:rsidRPr="007619C7">
          <w:rPr>
            <w:rFonts w:ascii="Times New Roman" w:eastAsia="DengXian" w:hAnsi="Times New Roman" w:cs="Times New Roman"/>
            <w:sz w:val="20"/>
            <w:szCs w:val="20"/>
            <w:highlight w:val="yellow"/>
            <w:lang w:eastAsia="zh-CN"/>
          </w:rPr>
          <w:t>(#70</w:t>
        </w:r>
        <w:r w:rsidR="00A62B34">
          <w:rPr>
            <w:rFonts w:ascii="Times New Roman" w:eastAsia="DengXian" w:hAnsi="Times New Roman" w:cs="Times New Roman"/>
            <w:sz w:val="20"/>
            <w:szCs w:val="20"/>
            <w:highlight w:val="yellow"/>
            <w:lang w:eastAsia="zh-CN"/>
          </w:rPr>
          <w:t>27</w:t>
        </w:r>
        <w:r w:rsidR="00A62B34" w:rsidRPr="007619C7">
          <w:rPr>
            <w:rFonts w:ascii="Times New Roman" w:eastAsia="DengXian" w:hAnsi="Times New Roman" w:cs="Times New Roman"/>
            <w:sz w:val="20"/>
            <w:szCs w:val="20"/>
            <w:highlight w:val="yellow"/>
            <w:lang w:eastAsia="zh-CN"/>
          </w:rPr>
          <w:t>)</w:t>
        </w:r>
      </w:ins>
      <w:r w:rsidR="00A62B34" w:rsidRPr="00EC6FCD">
        <w:rPr>
          <w:rFonts w:ascii="Times New Roman" w:eastAsia="DengXian" w:hAnsi="Times New Roman" w:cs="Times New Roman"/>
          <w:sz w:val="20"/>
          <w:szCs w:val="20"/>
          <w:lang w:eastAsia="zh-CN"/>
        </w:rPr>
        <w:t xml:space="preserve"> </w:t>
      </w:r>
      <w:ins w:id="50" w:author="Author">
        <w:r w:rsidR="00A62B34" w:rsidRPr="00EC6FCD">
          <w:rPr>
            <w:rFonts w:ascii="Times New Roman" w:eastAsia="DengXian" w:hAnsi="Times New Roman" w:cs="Times New Roman"/>
            <w:sz w:val="20"/>
            <w:szCs w:val="20"/>
            <w:lang w:eastAsia="zh-CN"/>
          </w:rPr>
          <w:t>The</w:t>
        </w:r>
        <w:r w:rsidR="00EC6FCD">
          <w:rPr>
            <w:rFonts w:ascii="Times New Roman" w:eastAsia="DengXian" w:hAnsi="Times New Roman" w:cs="Times New Roman"/>
            <w:sz w:val="20"/>
            <w:szCs w:val="20"/>
            <w:lang w:eastAsia="zh-CN"/>
          </w:rPr>
          <w:t xml:space="preserve"> 80 MHz subblock is </w:t>
        </w:r>
        <w:r w:rsidR="00103DFE">
          <w:rPr>
            <w:rFonts w:ascii="Times New Roman" w:eastAsia="DengXian" w:hAnsi="Times New Roman" w:cs="Times New Roman"/>
            <w:sz w:val="20"/>
            <w:szCs w:val="20"/>
            <w:lang w:eastAsia="zh-CN"/>
          </w:rPr>
          <w:t>derived</w:t>
        </w:r>
        <w:r w:rsidR="00EC6FCD">
          <w:rPr>
            <w:rFonts w:ascii="Times New Roman" w:eastAsia="DengXian" w:hAnsi="Times New Roman" w:cs="Times New Roman"/>
            <w:sz w:val="20"/>
            <w:szCs w:val="20"/>
            <w:lang w:eastAsia="zh-CN"/>
          </w:rPr>
          <w:t xml:space="preserve"> </w:t>
        </w:r>
        <w:r w:rsidR="00137A7A">
          <w:rPr>
            <w:rFonts w:ascii="Times New Roman" w:eastAsia="DengXian" w:hAnsi="Times New Roman" w:cs="Times New Roman"/>
            <w:sz w:val="20"/>
            <w:szCs w:val="20"/>
            <w:lang w:eastAsia="zh-CN"/>
          </w:rPr>
          <w:t>based on the</w:t>
        </w:r>
        <w:r w:rsidR="00EC6FCD">
          <w:rPr>
            <w:rFonts w:ascii="Times New Roman" w:eastAsia="DengXian" w:hAnsi="Times New Roman" w:cs="Times New Roman"/>
            <w:sz w:val="20"/>
            <w:szCs w:val="20"/>
            <w:lang w:eastAsia="zh-CN"/>
          </w:rPr>
          <w:t xml:space="preserve"> </w:t>
        </w:r>
        <w:r w:rsidR="007768F7">
          <w:rPr>
            <w:rFonts w:ascii="Times New Roman" w:eastAsia="DengXian" w:hAnsi="Times New Roman" w:cs="Times New Roman"/>
            <w:sz w:val="20"/>
            <w:szCs w:val="20"/>
            <w:lang w:eastAsia="zh-CN"/>
          </w:rPr>
          <w:t>corresponding PHY RU</w:t>
        </w:r>
        <w:r w:rsidR="00137A7A">
          <w:rPr>
            <w:rFonts w:ascii="Times New Roman" w:eastAsia="DengXian" w:hAnsi="Times New Roman" w:cs="Times New Roman"/>
            <w:sz w:val="20"/>
            <w:szCs w:val="20"/>
            <w:lang w:eastAsia="zh-CN"/>
          </w:rPr>
          <w:t>/MRU index column</w:t>
        </w:r>
        <w:r w:rsidR="004A3070">
          <w:rPr>
            <w:rFonts w:ascii="Times New Roman" w:eastAsia="DengXian" w:hAnsi="Times New Roman" w:cs="Times New Roman"/>
            <w:sz w:val="20"/>
            <w:szCs w:val="20"/>
            <w:lang w:eastAsia="zh-CN"/>
          </w:rPr>
          <w:t xml:space="preserve"> in Table 9-29j1.</w:t>
        </w:r>
      </w:ins>
    </w:p>
    <w:p w14:paraId="338E3BF2" w14:textId="6DD84DC9" w:rsidR="006F624D" w:rsidRPr="006F624D" w:rsidDel="00BC6D55" w:rsidRDefault="006F624D" w:rsidP="00BC6D55">
      <w:pPr>
        <w:widowControl w:val="0"/>
        <w:kinsoku w:val="0"/>
        <w:overflowPunct w:val="0"/>
        <w:autoSpaceDE w:val="0"/>
        <w:autoSpaceDN w:val="0"/>
        <w:adjustRightInd w:val="0"/>
        <w:spacing w:after="0" w:line="283" w:lineRule="auto"/>
        <w:ind w:right="458"/>
        <w:jc w:val="both"/>
        <w:rPr>
          <w:del w:id="51" w:author="Author"/>
          <w:rFonts w:ascii="Times New Roman" w:eastAsia="DengXian" w:hAnsi="Times New Roman" w:cs="Times New Roman"/>
          <w:sz w:val="20"/>
          <w:szCs w:val="20"/>
          <w:lang w:eastAsia="zh-CN"/>
        </w:rPr>
      </w:pPr>
    </w:p>
    <w:p w14:paraId="729E7C1E" w14:textId="77777777" w:rsidR="006F624D" w:rsidRPr="006F624D" w:rsidRDefault="006F624D" w:rsidP="006F624D">
      <w:pPr>
        <w:widowControl w:val="0"/>
        <w:kinsoku w:val="0"/>
        <w:overflowPunct w:val="0"/>
        <w:autoSpaceDE w:val="0"/>
        <w:autoSpaceDN w:val="0"/>
        <w:adjustRightInd w:val="0"/>
        <w:spacing w:before="5" w:after="0" w:line="240" w:lineRule="auto"/>
        <w:rPr>
          <w:rFonts w:ascii="Times New Roman" w:eastAsia="DengXian" w:hAnsi="Times New Roman" w:cs="Times New Roman"/>
          <w:sz w:val="27"/>
          <w:szCs w:val="27"/>
          <w:lang w:eastAsia="zh-CN"/>
        </w:rPr>
      </w:pPr>
    </w:p>
    <w:p w14:paraId="450C767F" w14:textId="4719F489" w:rsidR="006F624D" w:rsidRPr="006F624D" w:rsidDel="0029146B" w:rsidRDefault="000E0D35" w:rsidP="006F624D">
      <w:pPr>
        <w:widowControl w:val="0"/>
        <w:kinsoku w:val="0"/>
        <w:overflowPunct w:val="0"/>
        <w:autoSpaceDE w:val="0"/>
        <w:autoSpaceDN w:val="0"/>
        <w:adjustRightInd w:val="0"/>
        <w:spacing w:after="0" w:line="280" w:lineRule="auto"/>
        <w:ind w:right="457"/>
        <w:jc w:val="both"/>
        <w:rPr>
          <w:del w:id="52" w:author="Author"/>
          <w:rFonts w:ascii="Times New Roman" w:eastAsia="DengXian" w:hAnsi="Times New Roman" w:cs="Times New Roman"/>
          <w:sz w:val="20"/>
          <w:szCs w:val="20"/>
          <w:lang w:eastAsia="zh-CN"/>
        </w:rPr>
      </w:pPr>
      <w:ins w:id="53" w:author="Author">
        <w:r w:rsidRPr="007619C7">
          <w:rPr>
            <w:rFonts w:ascii="Times New Roman" w:eastAsia="DengXian" w:hAnsi="Times New Roman" w:cs="Times New Roman"/>
            <w:sz w:val="20"/>
            <w:szCs w:val="20"/>
            <w:highlight w:val="yellow"/>
            <w:lang w:eastAsia="zh-CN"/>
          </w:rPr>
          <w:t>(#703</w:t>
        </w:r>
        <w:r>
          <w:rPr>
            <w:rFonts w:ascii="Times New Roman" w:eastAsia="DengXian" w:hAnsi="Times New Roman" w:cs="Times New Roman"/>
            <w:sz w:val="20"/>
            <w:szCs w:val="20"/>
            <w:highlight w:val="yellow"/>
            <w:lang w:eastAsia="zh-CN"/>
          </w:rPr>
          <w:t>4</w:t>
        </w:r>
        <w:r w:rsidRPr="007619C7">
          <w:rPr>
            <w:rFonts w:ascii="Times New Roman" w:eastAsia="DengXian" w:hAnsi="Times New Roman" w:cs="Times New Roman"/>
            <w:sz w:val="20"/>
            <w:szCs w:val="20"/>
            <w:highlight w:val="yellow"/>
            <w:lang w:eastAsia="zh-CN"/>
          </w:rPr>
          <w:t>)</w:t>
        </w:r>
      </w:ins>
      <w:del w:id="54" w:author="Author">
        <w:r w:rsidR="006F624D" w:rsidRPr="006F624D" w:rsidDel="0029146B">
          <w:rPr>
            <w:rFonts w:ascii="Times New Roman" w:eastAsia="DengXian" w:hAnsi="Times New Roman" w:cs="Times New Roman"/>
            <w:sz w:val="20"/>
            <w:szCs w:val="20"/>
            <w:lang w:eastAsia="zh-CN"/>
          </w:rPr>
          <w:delText>For 2</w:delText>
        </w:r>
        <w:r w:rsidR="006F624D" w:rsidRPr="006F624D" w:rsidDel="0029146B">
          <w:rPr>
            <w:rFonts w:ascii="Symbol" w:eastAsia="DengXian" w:hAnsi="Symbol" w:cs="Symbol"/>
            <w:sz w:val="20"/>
            <w:szCs w:val="20"/>
            <w:lang w:eastAsia="zh-CN"/>
          </w:rPr>
          <w:delText></w:delText>
        </w:r>
        <w:r w:rsidR="006F624D" w:rsidRPr="006F624D" w:rsidDel="0029146B">
          <w:rPr>
            <w:rFonts w:ascii="Times New Roman" w:eastAsia="DengXian" w:hAnsi="Times New Roman" w:cs="Times New Roman"/>
            <w:sz w:val="20"/>
            <w:szCs w:val="20"/>
            <w:lang w:eastAsia="zh-CN"/>
          </w:rPr>
          <w:delText>996-tone RU, 996+484-tone MRU, and 996+484+242-tone MRU, the description of RU/MRU index</w:delText>
        </w:r>
        <w:r w:rsidR="006F624D" w:rsidRPr="006F624D" w:rsidDel="0029146B">
          <w:rPr>
            <w:rFonts w:ascii="Times New Roman" w:eastAsia="DengXian" w:hAnsi="Times New Roman" w:cs="Times New Roman"/>
            <w:spacing w:val="-47"/>
            <w:sz w:val="20"/>
            <w:szCs w:val="20"/>
            <w:lang w:eastAsia="zh-CN"/>
          </w:rPr>
          <w:delText xml:space="preserve"> </w:delText>
        </w:r>
        <w:r w:rsidR="006F624D" w:rsidRPr="006F624D" w:rsidDel="0029146B">
          <w:rPr>
            <w:rFonts w:ascii="Times New Roman" w:eastAsia="DengXian" w:hAnsi="Times New Roman" w:cs="Times New Roman"/>
            <w:sz w:val="20"/>
            <w:szCs w:val="20"/>
            <w:lang w:eastAsia="zh-CN"/>
          </w:rPr>
          <w:delText>indicates</w:delText>
        </w:r>
        <w:r w:rsidR="006F624D" w:rsidRPr="006F624D" w:rsidDel="0029146B">
          <w:rPr>
            <w:rFonts w:ascii="Times New Roman" w:eastAsia="DengXian" w:hAnsi="Times New Roman" w:cs="Times New Roman"/>
            <w:spacing w:val="-1"/>
            <w:sz w:val="20"/>
            <w:szCs w:val="20"/>
            <w:lang w:eastAsia="zh-CN"/>
          </w:rPr>
          <w:delText xml:space="preserve"> </w:delText>
        </w:r>
        <w:r w:rsidR="006F624D" w:rsidRPr="006F624D" w:rsidDel="0029146B">
          <w:rPr>
            <w:rFonts w:ascii="Times New Roman" w:eastAsia="DengXian" w:hAnsi="Times New Roman" w:cs="Times New Roman"/>
            <w:sz w:val="20"/>
            <w:szCs w:val="20"/>
            <w:lang w:eastAsia="zh-CN"/>
          </w:rPr>
          <w:delText>the RU/MRU</w:delText>
        </w:r>
        <w:r w:rsidR="006F624D" w:rsidRPr="006F624D" w:rsidDel="0029146B">
          <w:rPr>
            <w:rFonts w:ascii="Times New Roman" w:eastAsia="DengXian" w:hAnsi="Times New Roman" w:cs="Times New Roman"/>
            <w:spacing w:val="-1"/>
            <w:sz w:val="20"/>
            <w:szCs w:val="20"/>
            <w:lang w:eastAsia="zh-CN"/>
          </w:rPr>
          <w:delText xml:space="preserve"> </w:delText>
        </w:r>
        <w:r w:rsidR="006F624D" w:rsidRPr="006F624D" w:rsidDel="0029146B">
          <w:rPr>
            <w:rFonts w:ascii="Times New Roman" w:eastAsia="DengXian" w:hAnsi="Times New Roman" w:cs="Times New Roman"/>
            <w:sz w:val="20"/>
            <w:szCs w:val="20"/>
            <w:lang w:eastAsia="zh-CN"/>
          </w:rPr>
          <w:delText>index</w:delText>
        </w:r>
        <w:r w:rsidR="006F624D" w:rsidRPr="006F624D" w:rsidDel="0029146B">
          <w:rPr>
            <w:rFonts w:ascii="Times New Roman" w:eastAsia="DengXian" w:hAnsi="Times New Roman" w:cs="Times New Roman"/>
            <w:spacing w:val="-1"/>
            <w:sz w:val="20"/>
            <w:szCs w:val="20"/>
            <w:lang w:eastAsia="zh-CN"/>
          </w:rPr>
          <w:delText xml:space="preserve"> </w:delText>
        </w:r>
        <w:r w:rsidR="006F624D" w:rsidRPr="006F624D" w:rsidDel="0029146B">
          <w:rPr>
            <w:rFonts w:ascii="Times New Roman" w:eastAsia="DengXian" w:hAnsi="Times New Roman" w:cs="Times New Roman"/>
            <w:sz w:val="20"/>
            <w:szCs w:val="20"/>
            <w:lang w:eastAsia="zh-CN"/>
          </w:rPr>
          <w:delText>for</w:delText>
        </w:r>
        <w:r w:rsidR="006F624D" w:rsidRPr="006F624D" w:rsidDel="0029146B">
          <w:rPr>
            <w:rFonts w:ascii="Times New Roman" w:eastAsia="DengXian" w:hAnsi="Times New Roman" w:cs="Times New Roman"/>
            <w:spacing w:val="-2"/>
            <w:sz w:val="20"/>
            <w:szCs w:val="20"/>
            <w:lang w:eastAsia="zh-CN"/>
          </w:rPr>
          <w:delText xml:space="preserve"> </w:delText>
        </w:r>
        <w:r w:rsidR="006F624D" w:rsidRPr="006F624D" w:rsidDel="0029146B">
          <w:rPr>
            <w:rFonts w:ascii="Times New Roman" w:eastAsia="DengXian" w:hAnsi="Times New Roman" w:cs="Times New Roman"/>
            <w:sz w:val="20"/>
            <w:szCs w:val="20"/>
            <w:lang w:eastAsia="zh-CN"/>
          </w:rPr>
          <w:delText>the 160</w:delText>
        </w:r>
        <w:r w:rsidR="006F624D" w:rsidRPr="006F624D" w:rsidDel="0029146B">
          <w:rPr>
            <w:rFonts w:ascii="Times New Roman" w:eastAsia="DengXian" w:hAnsi="Times New Roman" w:cs="Times New Roman"/>
            <w:spacing w:val="-2"/>
            <w:sz w:val="20"/>
            <w:szCs w:val="20"/>
            <w:lang w:eastAsia="zh-CN"/>
          </w:rPr>
          <w:delText xml:space="preserve"> </w:delText>
        </w:r>
        <w:r w:rsidR="006F624D" w:rsidRPr="006F624D" w:rsidDel="0029146B">
          <w:rPr>
            <w:rFonts w:ascii="Times New Roman" w:eastAsia="DengXian" w:hAnsi="Times New Roman" w:cs="Times New Roman"/>
            <w:sz w:val="20"/>
            <w:szCs w:val="20"/>
            <w:lang w:eastAsia="zh-CN"/>
          </w:rPr>
          <w:delText>MHz</w:delText>
        </w:r>
        <w:r w:rsidR="006F624D" w:rsidRPr="006F624D" w:rsidDel="0029146B">
          <w:rPr>
            <w:rFonts w:ascii="Times New Roman" w:eastAsia="DengXian" w:hAnsi="Times New Roman" w:cs="Times New Roman"/>
            <w:spacing w:val="-1"/>
            <w:sz w:val="20"/>
            <w:szCs w:val="20"/>
            <w:lang w:eastAsia="zh-CN"/>
          </w:rPr>
          <w:delText xml:space="preserve"> </w:delText>
        </w:r>
        <w:r w:rsidR="006F624D" w:rsidRPr="006F624D" w:rsidDel="0029146B">
          <w:rPr>
            <w:rFonts w:ascii="Times New Roman" w:eastAsia="DengXian" w:hAnsi="Times New Roman" w:cs="Times New Roman"/>
            <w:sz w:val="20"/>
            <w:szCs w:val="20"/>
            <w:lang w:eastAsia="zh-CN"/>
          </w:rPr>
          <w:delText>channel as</w:delText>
        </w:r>
        <w:r w:rsidR="006F624D" w:rsidRPr="006F624D" w:rsidDel="0029146B">
          <w:rPr>
            <w:rFonts w:ascii="Times New Roman" w:eastAsia="DengXian" w:hAnsi="Times New Roman" w:cs="Times New Roman"/>
            <w:spacing w:val="-2"/>
            <w:sz w:val="20"/>
            <w:szCs w:val="20"/>
            <w:lang w:eastAsia="zh-CN"/>
          </w:rPr>
          <w:delText xml:space="preserve"> </w:delText>
        </w:r>
        <w:r w:rsidR="006F624D" w:rsidRPr="006F624D" w:rsidDel="0029146B">
          <w:rPr>
            <w:rFonts w:ascii="Times New Roman" w:eastAsia="DengXian" w:hAnsi="Times New Roman" w:cs="Times New Roman"/>
            <w:sz w:val="20"/>
            <w:szCs w:val="20"/>
            <w:lang w:eastAsia="zh-CN"/>
          </w:rPr>
          <w:delText>indicated by PS160</w:delText>
        </w:r>
        <w:r w:rsidR="006F624D" w:rsidRPr="006F624D" w:rsidDel="0029146B">
          <w:rPr>
            <w:rFonts w:ascii="Times New Roman" w:eastAsia="DengXian" w:hAnsi="Times New Roman" w:cs="Times New Roman"/>
            <w:spacing w:val="-2"/>
            <w:sz w:val="20"/>
            <w:szCs w:val="20"/>
            <w:lang w:eastAsia="zh-CN"/>
          </w:rPr>
          <w:delText xml:space="preserve"> </w:delText>
        </w:r>
        <w:r w:rsidR="006F624D" w:rsidRPr="006F624D" w:rsidDel="0029146B">
          <w:rPr>
            <w:rFonts w:ascii="Times New Roman" w:eastAsia="DengXian" w:hAnsi="Times New Roman" w:cs="Times New Roman"/>
            <w:sz w:val="20"/>
            <w:szCs w:val="20"/>
            <w:lang w:eastAsia="zh-CN"/>
          </w:rPr>
          <w:delText>subfield.</w:delText>
        </w:r>
      </w:del>
      <w:ins w:id="55" w:author="Author">
        <w:r w:rsidR="002B3D10" w:rsidRPr="002B3D10">
          <w:rPr>
            <w:rFonts w:ascii="Times New Roman" w:eastAsia="DengXian" w:hAnsi="Times New Roman" w:cs="Times New Roman"/>
            <w:sz w:val="20"/>
            <w:szCs w:val="20"/>
            <w:lang w:eastAsia="zh-CN"/>
          </w:rPr>
          <w:t>The value of PS160 subfield indicates the 160 MHz s</w:t>
        </w:r>
        <w:r w:rsidR="002B3D10">
          <w:rPr>
            <w:rFonts w:ascii="Times New Roman" w:eastAsia="DengXian" w:hAnsi="Times New Roman" w:cs="Times New Roman"/>
            <w:sz w:val="20"/>
            <w:szCs w:val="20"/>
            <w:lang w:eastAsia="zh-CN"/>
          </w:rPr>
          <w:t>egment</w:t>
        </w:r>
        <w:r w:rsidR="002B3D10" w:rsidRPr="002B3D10">
          <w:rPr>
            <w:rFonts w:ascii="Times New Roman" w:eastAsia="DengXian" w:hAnsi="Times New Roman" w:cs="Times New Roman"/>
            <w:sz w:val="20"/>
            <w:szCs w:val="20"/>
            <w:lang w:eastAsia="zh-CN"/>
          </w:rPr>
          <w:t xml:space="preserve"> in which the RU/MRU is located for</w:t>
        </w:r>
        <w:r w:rsidR="000041EC">
          <w:rPr>
            <w:rFonts w:ascii="Times New Roman" w:eastAsia="DengXian" w:hAnsi="Times New Roman" w:cs="Times New Roman"/>
            <w:sz w:val="20"/>
            <w:szCs w:val="20"/>
            <w:lang w:eastAsia="zh-CN"/>
          </w:rPr>
          <w:t xml:space="preserve"> </w:t>
        </w:r>
        <w:r w:rsidR="000041EC" w:rsidRPr="000041EC">
          <w:rPr>
            <w:rFonts w:ascii="Times New Roman" w:eastAsia="DengXian" w:hAnsi="Times New Roman" w:cs="Times New Roman"/>
            <w:sz w:val="20"/>
            <w:szCs w:val="20"/>
            <w:lang w:eastAsia="zh-CN"/>
          </w:rPr>
          <w:t>2</w:t>
        </w:r>
        <w:r w:rsidR="000041EC">
          <w:rPr>
            <w:rFonts w:ascii="Times New Roman" w:eastAsia="DengXian" w:hAnsi="Times New Roman" w:cs="Times New Roman"/>
            <w:sz w:val="20"/>
            <w:szCs w:val="20"/>
            <w:lang w:eastAsia="zh-CN"/>
          </w:rPr>
          <w:t>x</w:t>
        </w:r>
        <w:r w:rsidR="000041EC" w:rsidRPr="000041EC">
          <w:rPr>
            <w:rFonts w:ascii="Times New Roman" w:eastAsia="DengXian" w:hAnsi="Times New Roman" w:cs="Times New Roman"/>
            <w:sz w:val="20"/>
            <w:szCs w:val="20"/>
            <w:lang w:eastAsia="zh-CN"/>
          </w:rPr>
          <w:t>996-tone RU, 996+484-tone MRU, and 996+484+242-tone MRU</w:t>
        </w:r>
        <w:r w:rsidR="000041EC">
          <w:rPr>
            <w:rFonts w:ascii="Times New Roman" w:eastAsia="DengXian" w:hAnsi="Times New Roman" w:cs="Times New Roman"/>
            <w:sz w:val="20"/>
            <w:szCs w:val="20"/>
            <w:lang w:eastAsia="zh-CN"/>
          </w:rPr>
          <w:t>.</w:t>
        </w:r>
      </w:ins>
    </w:p>
    <w:p w14:paraId="0A2AB9AF" w14:textId="77777777" w:rsidR="006F624D" w:rsidRPr="006F624D" w:rsidRDefault="006F624D" w:rsidP="006F624D">
      <w:pPr>
        <w:widowControl w:val="0"/>
        <w:kinsoku w:val="0"/>
        <w:overflowPunct w:val="0"/>
        <w:autoSpaceDE w:val="0"/>
        <w:autoSpaceDN w:val="0"/>
        <w:adjustRightInd w:val="0"/>
        <w:spacing w:before="6" w:after="0" w:line="240" w:lineRule="auto"/>
        <w:rPr>
          <w:rFonts w:ascii="Times New Roman" w:eastAsia="DengXian" w:hAnsi="Times New Roman" w:cs="Times New Roman"/>
          <w:sz w:val="27"/>
          <w:szCs w:val="27"/>
          <w:lang w:eastAsia="zh-CN"/>
        </w:rPr>
      </w:pPr>
    </w:p>
    <w:p w14:paraId="177A0241" w14:textId="68B3C58B" w:rsidR="006F624D" w:rsidRPr="006F624D" w:rsidRDefault="00976CA7" w:rsidP="006F624D">
      <w:pPr>
        <w:widowControl w:val="0"/>
        <w:kinsoku w:val="0"/>
        <w:overflowPunct w:val="0"/>
        <w:autoSpaceDE w:val="0"/>
        <w:autoSpaceDN w:val="0"/>
        <w:adjustRightInd w:val="0"/>
        <w:spacing w:after="0" w:line="290" w:lineRule="auto"/>
        <w:ind w:right="456"/>
        <w:jc w:val="both"/>
        <w:rPr>
          <w:rFonts w:ascii="Times New Roman" w:eastAsia="DengXian" w:hAnsi="Times New Roman" w:cs="Times New Roman"/>
          <w:sz w:val="20"/>
          <w:szCs w:val="20"/>
          <w:lang w:eastAsia="zh-CN"/>
        </w:rPr>
      </w:pPr>
      <w:r>
        <w:rPr>
          <w:rFonts w:ascii="Times New Roman" w:eastAsia="DengXian" w:hAnsi="Times New Roman" w:cs="Times New Roman"/>
          <w:sz w:val="20"/>
          <w:szCs w:val="20"/>
          <w:lang w:eastAsia="zh-CN"/>
        </w:rPr>
        <w:t>… …</w:t>
      </w:r>
    </w:p>
    <w:p w14:paraId="3EB522C6" w14:textId="77777777" w:rsidR="006F624D" w:rsidRPr="006F624D" w:rsidRDefault="006F624D" w:rsidP="006F624D">
      <w:pPr>
        <w:widowControl w:val="0"/>
        <w:kinsoku w:val="0"/>
        <w:overflowPunct w:val="0"/>
        <w:autoSpaceDE w:val="0"/>
        <w:autoSpaceDN w:val="0"/>
        <w:adjustRightInd w:val="0"/>
        <w:spacing w:before="10" w:after="0" w:line="240" w:lineRule="auto"/>
        <w:rPr>
          <w:rFonts w:ascii="Times New Roman" w:eastAsia="DengXian" w:hAnsi="Times New Roman" w:cs="Times New Roman"/>
          <w:sz w:val="27"/>
          <w:szCs w:val="27"/>
          <w:lang w:eastAsia="zh-CN"/>
        </w:rPr>
      </w:pPr>
    </w:p>
    <w:p w14:paraId="4603D162" w14:textId="626FE44E" w:rsidR="006F624D" w:rsidRPr="006F624D" w:rsidRDefault="006F624D" w:rsidP="006F624D">
      <w:pPr>
        <w:widowControl w:val="0"/>
        <w:kinsoku w:val="0"/>
        <w:overflowPunct w:val="0"/>
        <w:autoSpaceDE w:val="0"/>
        <w:autoSpaceDN w:val="0"/>
        <w:adjustRightInd w:val="0"/>
        <w:spacing w:after="0" w:line="290" w:lineRule="auto"/>
        <w:ind w:right="457"/>
        <w:jc w:val="both"/>
        <w:rPr>
          <w:rFonts w:ascii="Times New Roman" w:eastAsia="DengXian" w:hAnsi="Times New Roman" w:cs="Times New Roman"/>
          <w:sz w:val="20"/>
          <w:szCs w:val="20"/>
          <w:lang w:eastAsia="zh-CN"/>
        </w:rPr>
      </w:pPr>
      <w:r w:rsidRPr="006F624D">
        <w:rPr>
          <w:rFonts w:ascii="Times New Roman" w:eastAsia="DengXian" w:hAnsi="Times New Roman" w:cs="Times New Roman"/>
          <w:sz w:val="20"/>
          <w:szCs w:val="20"/>
          <w:lang w:eastAsia="zh-CN"/>
        </w:rPr>
        <w:t xml:space="preserve">If the </w:t>
      </w:r>
      <w:del w:id="56" w:author="Author">
        <w:r w:rsidRPr="006F624D" w:rsidDel="0089780F">
          <w:rPr>
            <w:rFonts w:ascii="Times New Roman" w:eastAsia="DengXian" w:hAnsi="Times New Roman" w:cs="Times New Roman"/>
            <w:sz w:val="20"/>
            <w:szCs w:val="20"/>
            <w:lang w:eastAsia="zh-CN"/>
          </w:rPr>
          <w:delText>B</w:delText>
        </w:r>
      </w:del>
      <w:proofErr w:type="gramStart"/>
      <w:ins w:id="57" w:author="Author">
        <w:r w:rsidR="0089780F">
          <w:rPr>
            <w:rFonts w:ascii="Times New Roman" w:eastAsia="DengXian" w:hAnsi="Times New Roman" w:cs="Times New Roman"/>
            <w:sz w:val="20"/>
            <w:szCs w:val="20"/>
            <w:lang w:eastAsia="zh-CN"/>
          </w:rPr>
          <w:t>b</w:t>
        </w:r>
      </w:ins>
      <w:r w:rsidRPr="006F624D">
        <w:rPr>
          <w:rFonts w:ascii="Times New Roman" w:eastAsia="DengXian" w:hAnsi="Times New Roman" w:cs="Times New Roman"/>
          <w:sz w:val="20"/>
          <w:szCs w:val="20"/>
          <w:lang w:eastAsia="zh-CN"/>
        </w:rPr>
        <w:t>andwidth</w:t>
      </w:r>
      <w:ins w:id="58" w:author="Author">
        <w:r w:rsidR="0089780F" w:rsidRPr="007619C7">
          <w:rPr>
            <w:rFonts w:ascii="Times New Roman" w:eastAsia="DengXian" w:hAnsi="Times New Roman" w:cs="Times New Roman"/>
            <w:sz w:val="20"/>
            <w:szCs w:val="20"/>
            <w:highlight w:val="yellow"/>
            <w:lang w:eastAsia="zh-CN"/>
          </w:rPr>
          <w:t>(</w:t>
        </w:r>
        <w:proofErr w:type="gramEnd"/>
        <w:r w:rsidR="0089780F" w:rsidRPr="007619C7">
          <w:rPr>
            <w:rFonts w:ascii="Times New Roman" w:eastAsia="DengXian" w:hAnsi="Times New Roman" w:cs="Times New Roman"/>
            <w:sz w:val="20"/>
            <w:szCs w:val="20"/>
            <w:highlight w:val="yellow"/>
            <w:lang w:eastAsia="zh-CN"/>
          </w:rPr>
          <w:t>#7</w:t>
        </w:r>
        <w:r w:rsidR="0089780F">
          <w:rPr>
            <w:rFonts w:ascii="Times New Roman" w:eastAsia="DengXian" w:hAnsi="Times New Roman" w:cs="Times New Roman"/>
            <w:sz w:val="20"/>
            <w:szCs w:val="20"/>
            <w:highlight w:val="yellow"/>
            <w:lang w:eastAsia="zh-CN"/>
          </w:rPr>
          <w:t>402</w:t>
        </w:r>
        <w:r w:rsidR="0089780F" w:rsidRPr="007619C7">
          <w:rPr>
            <w:rFonts w:ascii="Times New Roman" w:eastAsia="DengXian" w:hAnsi="Times New Roman" w:cs="Times New Roman"/>
            <w:sz w:val="20"/>
            <w:szCs w:val="20"/>
            <w:highlight w:val="yellow"/>
            <w:lang w:eastAsia="zh-CN"/>
          </w:rPr>
          <w:t>)</w:t>
        </w:r>
      </w:ins>
      <w:r w:rsidRPr="006F624D">
        <w:rPr>
          <w:rFonts w:ascii="Times New Roman" w:eastAsia="DengXian" w:hAnsi="Times New Roman" w:cs="Times New Roman"/>
          <w:sz w:val="20"/>
          <w:szCs w:val="20"/>
          <w:lang w:eastAsia="zh-CN"/>
        </w:rPr>
        <w:t xml:space="preserve"> indicates 160 MHz, the mapping of the PHY MRU index to MRU is defined in Table 36-</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11 (Indices for small size MRUs in an OFDMA 160 MHz EHT PPDU) and Table 36-14 (Indices for large</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size MRUs in a 160 MHz EHT PPDU and in a non-OFDMA 160 MHz EHT PPDU(#2398)) in increasing</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order.</w:t>
      </w:r>
    </w:p>
    <w:p w14:paraId="1B847312" w14:textId="77777777" w:rsidR="006F624D" w:rsidRPr="006F624D" w:rsidRDefault="006F624D" w:rsidP="006F624D">
      <w:pPr>
        <w:widowControl w:val="0"/>
        <w:kinsoku w:val="0"/>
        <w:overflowPunct w:val="0"/>
        <w:autoSpaceDE w:val="0"/>
        <w:autoSpaceDN w:val="0"/>
        <w:adjustRightInd w:val="0"/>
        <w:spacing w:after="0" w:line="240" w:lineRule="auto"/>
        <w:rPr>
          <w:rFonts w:ascii="Times New Roman" w:eastAsia="DengXian" w:hAnsi="Times New Roman" w:cs="Times New Roman"/>
          <w:sz w:val="28"/>
          <w:szCs w:val="28"/>
          <w:lang w:eastAsia="zh-CN"/>
        </w:rPr>
      </w:pPr>
    </w:p>
    <w:p w14:paraId="433F448B" w14:textId="7E42F14F" w:rsidR="006F624D" w:rsidRPr="006F624D" w:rsidRDefault="006F624D" w:rsidP="006F624D">
      <w:pPr>
        <w:widowControl w:val="0"/>
        <w:kinsoku w:val="0"/>
        <w:overflowPunct w:val="0"/>
        <w:autoSpaceDE w:val="0"/>
        <w:autoSpaceDN w:val="0"/>
        <w:adjustRightInd w:val="0"/>
        <w:spacing w:before="1" w:after="0" w:line="290" w:lineRule="auto"/>
        <w:ind w:right="457"/>
        <w:jc w:val="both"/>
        <w:rPr>
          <w:rFonts w:ascii="Times New Roman" w:eastAsia="DengXian" w:hAnsi="Times New Roman" w:cs="Times New Roman"/>
          <w:sz w:val="20"/>
          <w:szCs w:val="20"/>
          <w:lang w:eastAsia="zh-CN"/>
        </w:rPr>
      </w:pPr>
      <w:r w:rsidRPr="006F624D">
        <w:rPr>
          <w:rFonts w:ascii="Times New Roman" w:eastAsia="DengXian" w:hAnsi="Times New Roman" w:cs="Times New Roman"/>
          <w:sz w:val="20"/>
          <w:szCs w:val="20"/>
          <w:lang w:eastAsia="zh-CN"/>
        </w:rPr>
        <w:t xml:space="preserve">If the </w:t>
      </w:r>
      <w:del w:id="59" w:author="Author">
        <w:r w:rsidRPr="006F624D" w:rsidDel="0089780F">
          <w:rPr>
            <w:rFonts w:ascii="Times New Roman" w:eastAsia="DengXian" w:hAnsi="Times New Roman" w:cs="Times New Roman"/>
            <w:sz w:val="20"/>
            <w:szCs w:val="20"/>
            <w:lang w:eastAsia="zh-CN"/>
          </w:rPr>
          <w:delText>B</w:delText>
        </w:r>
      </w:del>
      <w:proofErr w:type="gramStart"/>
      <w:ins w:id="60" w:author="Author">
        <w:r w:rsidR="0089780F">
          <w:rPr>
            <w:rFonts w:ascii="Times New Roman" w:eastAsia="DengXian" w:hAnsi="Times New Roman" w:cs="Times New Roman"/>
            <w:sz w:val="20"/>
            <w:szCs w:val="20"/>
            <w:lang w:eastAsia="zh-CN"/>
          </w:rPr>
          <w:t>b</w:t>
        </w:r>
      </w:ins>
      <w:r w:rsidRPr="006F624D">
        <w:rPr>
          <w:rFonts w:ascii="Times New Roman" w:eastAsia="DengXian" w:hAnsi="Times New Roman" w:cs="Times New Roman"/>
          <w:sz w:val="20"/>
          <w:szCs w:val="20"/>
          <w:lang w:eastAsia="zh-CN"/>
        </w:rPr>
        <w:t>andwidth</w:t>
      </w:r>
      <w:ins w:id="61" w:author="Author">
        <w:r w:rsidR="0089780F" w:rsidRPr="007619C7">
          <w:rPr>
            <w:rFonts w:ascii="Times New Roman" w:eastAsia="DengXian" w:hAnsi="Times New Roman" w:cs="Times New Roman"/>
            <w:sz w:val="20"/>
            <w:szCs w:val="20"/>
            <w:highlight w:val="yellow"/>
            <w:lang w:eastAsia="zh-CN"/>
          </w:rPr>
          <w:t>(</w:t>
        </w:r>
        <w:proofErr w:type="gramEnd"/>
        <w:r w:rsidR="0089780F" w:rsidRPr="007619C7">
          <w:rPr>
            <w:rFonts w:ascii="Times New Roman" w:eastAsia="DengXian" w:hAnsi="Times New Roman" w:cs="Times New Roman"/>
            <w:sz w:val="20"/>
            <w:szCs w:val="20"/>
            <w:highlight w:val="yellow"/>
            <w:lang w:eastAsia="zh-CN"/>
          </w:rPr>
          <w:t>#7</w:t>
        </w:r>
        <w:r w:rsidR="0089780F">
          <w:rPr>
            <w:rFonts w:ascii="Times New Roman" w:eastAsia="DengXian" w:hAnsi="Times New Roman" w:cs="Times New Roman"/>
            <w:sz w:val="20"/>
            <w:szCs w:val="20"/>
            <w:highlight w:val="yellow"/>
            <w:lang w:eastAsia="zh-CN"/>
          </w:rPr>
          <w:t>402</w:t>
        </w:r>
        <w:r w:rsidR="0089780F" w:rsidRPr="007619C7">
          <w:rPr>
            <w:rFonts w:ascii="Times New Roman" w:eastAsia="DengXian" w:hAnsi="Times New Roman" w:cs="Times New Roman"/>
            <w:sz w:val="20"/>
            <w:szCs w:val="20"/>
            <w:highlight w:val="yellow"/>
            <w:lang w:eastAsia="zh-CN"/>
          </w:rPr>
          <w:t>)</w:t>
        </w:r>
        <w:r w:rsidR="0089780F" w:rsidRPr="006F624D">
          <w:rPr>
            <w:rFonts w:ascii="Times New Roman" w:eastAsia="DengXian" w:hAnsi="Times New Roman" w:cs="Times New Roman"/>
            <w:sz w:val="20"/>
            <w:szCs w:val="20"/>
            <w:lang w:eastAsia="zh-CN"/>
          </w:rPr>
          <w:t xml:space="preserve"> </w:t>
        </w:r>
      </w:ins>
      <w:r w:rsidRPr="006F624D">
        <w:rPr>
          <w:rFonts w:ascii="Times New Roman" w:eastAsia="DengXian" w:hAnsi="Times New Roman" w:cs="Times New Roman"/>
          <w:sz w:val="20"/>
          <w:szCs w:val="20"/>
          <w:lang w:eastAsia="zh-CN"/>
        </w:rPr>
        <w:t xml:space="preserve"> indicates 320 MHz, the mapping of the PHY MRU index to MRU is defined in Table </w:t>
      </w:r>
      <w:r w:rsidRPr="006F624D">
        <w:rPr>
          <w:rFonts w:ascii="Times New Roman" w:eastAsia="DengXian" w:hAnsi="Times New Roman" w:cs="Times New Roman"/>
          <w:sz w:val="20"/>
          <w:szCs w:val="20"/>
          <w:lang w:eastAsia="zh-CN"/>
        </w:rPr>
        <w:lastRenderedPageBreak/>
        <w:t>36-</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12 (Indices for small size MRUs in an OFDMA 320 MHz EHT PPDU) and Table 36-15 (Indices for large</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size MRUs in an 320 MHz EHT PPDU and in a non-OFDMA 320 MHz EHT PPDU(#2398)) in increasing</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order.</w:t>
      </w:r>
    </w:p>
    <w:p w14:paraId="6D355B84" w14:textId="51DAB9B5" w:rsidR="006F624D" w:rsidRDefault="006F624D" w:rsidP="006F624D">
      <w:pPr>
        <w:widowControl w:val="0"/>
        <w:kinsoku w:val="0"/>
        <w:overflowPunct w:val="0"/>
        <w:autoSpaceDE w:val="0"/>
        <w:autoSpaceDN w:val="0"/>
        <w:adjustRightInd w:val="0"/>
        <w:spacing w:before="10" w:after="0" w:line="240" w:lineRule="auto"/>
        <w:rPr>
          <w:rFonts w:ascii="Times New Roman" w:eastAsia="DengXian" w:hAnsi="Times New Roman" w:cs="Times New Roman"/>
          <w:sz w:val="27"/>
          <w:szCs w:val="27"/>
          <w:lang w:eastAsia="zh-CN"/>
        </w:rPr>
      </w:pPr>
    </w:p>
    <w:p w14:paraId="2EA08291" w14:textId="77777777" w:rsidR="00CF3257" w:rsidRPr="00CF3257" w:rsidRDefault="00CF3257" w:rsidP="00CF3257">
      <w:pPr>
        <w:widowControl w:val="0"/>
        <w:kinsoku w:val="0"/>
        <w:overflowPunct w:val="0"/>
        <w:autoSpaceDE w:val="0"/>
        <w:autoSpaceDN w:val="0"/>
        <w:adjustRightInd w:val="0"/>
        <w:spacing w:before="1" w:after="0" w:line="290" w:lineRule="auto"/>
        <w:ind w:right="457"/>
        <w:jc w:val="both"/>
        <w:rPr>
          <w:rFonts w:ascii="Times New Roman" w:eastAsia="DengXian" w:hAnsi="Times New Roman" w:cs="Times New Roman"/>
          <w:sz w:val="20"/>
          <w:szCs w:val="20"/>
          <w:lang w:eastAsia="zh-CN"/>
        </w:rPr>
      </w:pPr>
      <w:r w:rsidRPr="00CF3257">
        <w:rPr>
          <w:rFonts w:ascii="Times New Roman" w:eastAsia="DengXian" w:hAnsi="Times New Roman" w:cs="Times New Roman"/>
          <w:sz w:val="20"/>
          <w:szCs w:val="20"/>
          <w:lang w:eastAsia="zh-CN"/>
        </w:rPr>
        <w:t xml:space="preserve">The UL FEC Coding Type subfield of the User Info field indicates the code type of the solicited EHT TB </w:t>
      </w:r>
    </w:p>
    <w:p w14:paraId="668D5E99" w14:textId="77777777" w:rsidR="00880CE9" w:rsidRDefault="00CF3257" w:rsidP="00880CE9">
      <w:pPr>
        <w:widowControl w:val="0"/>
        <w:kinsoku w:val="0"/>
        <w:overflowPunct w:val="0"/>
        <w:autoSpaceDE w:val="0"/>
        <w:autoSpaceDN w:val="0"/>
        <w:adjustRightInd w:val="0"/>
        <w:spacing w:before="1" w:after="0" w:line="290" w:lineRule="auto"/>
        <w:ind w:right="457"/>
        <w:jc w:val="both"/>
        <w:rPr>
          <w:rFonts w:ascii="Times New Roman" w:eastAsia="DengXian" w:hAnsi="Times New Roman" w:cs="Times New Roman"/>
          <w:sz w:val="20"/>
          <w:szCs w:val="20"/>
          <w:lang w:eastAsia="zh-CN"/>
        </w:rPr>
      </w:pPr>
      <w:r w:rsidRPr="00CF3257">
        <w:rPr>
          <w:rFonts w:ascii="Times New Roman" w:eastAsia="DengXian" w:hAnsi="Times New Roman" w:cs="Times New Roman"/>
          <w:sz w:val="20"/>
          <w:szCs w:val="20"/>
          <w:lang w:eastAsia="zh-CN"/>
        </w:rPr>
        <w:t>PPDU. The UL FEC Coding Type subfield is set to 0 to indicate BCC and set to 1 to indicate LDPC.</w:t>
      </w:r>
    </w:p>
    <w:p w14:paraId="4EB17B62" w14:textId="27D91A45" w:rsidR="00880CE9" w:rsidRDefault="00880CE9" w:rsidP="00880CE9">
      <w:pPr>
        <w:widowControl w:val="0"/>
        <w:kinsoku w:val="0"/>
        <w:overflowPunct w:val="0"/>
        <w:autoSpaceDE w:val="0"/>
        <w:autoSpaceDN w:val="0"/>
        <w:adjustRightInd w:val="0"/>
        <w:spacing w:before="1" w:after="0" w:line="290" w:lineRule="auto"/>
        <w:ind w:right="457"/>
        <w:jc w:val="both"/>
        <w:rPr>
          <w:rFonts w:ascii="Times New Roman" w:eastAsia="DengXian" w:hAnsi="Times New Roman" w:cs="Times New Roman"/>
          <w:sz w:val="20"/>
          <w:szCs w:val="20"/>
          <w:lang w:eastAsia="zh-CN"/>
        </w:rPr>
      </w:pPr>
    </w:p>
    <w:p w14:paraId="064E04E3" w14:textId="77777777" w:rsidR="00893749" w:rsidRDefault="007E2D83" w:rsidP="00B46B76">
      <w:pPr>
        <w:widowControl w:val="0"/>
        <w:kinsoku w:val="0"/>
        <w:overflowPunct w:val="0"/>
        <w:autoSpaceDE w:val="0"/>
        <w:autoSpaceDN w:val="0"/>
        <w:adjustRightInd w:val="0"/>
        <w:spacing w:before="1" w:after="0" w:line="290" w:lineRule="auto"/>
        <w:ind w:right="457"/>
        <w:jc w:val="both"/>
        <w:rPr>
          <w:rFonts w:ascii="Times New Roman" w:eastAsia="DengXian" w:hAnsi="Times New Roman" w:cs="Times New Roman"/>
          <w:b/>
          <w:bCs/>
          <w:i/>
          <w:iCs/>
          <w:sz w:val="20"/>
          <w:szCs w:val="20"/>
          <w:highlight w:val="cyan"/>
          <w:lang w:eastAsia="zh-CN"/>
        </w:rPr>
      </w:pPr>
      <w:r w:rsidRPr="001746BB">
        <w:rPr>
          <w:rFonts w:ascii="Times New Roman" w:eastAsia="DengXian" w:hAnsi="Times New Roman" w:cs="Times New Roman"/>
          <w:b/>
          <w:bCs/>
          <w:i/>
          <w:iCs/>
          <w:highlight w:val="cyan"/>
          <w:lang w:eastAsia="zh-CN"/>
        </w:rPr>
        <w:t>Discussion</w:t>
      </w:r>
      <w:r w:rsidRPr="00955D16">
        <w:rPr>
          <w:rFonts w:ascii="Times New Roman" w:eastAsia="DengXian" w:hAnsi="Times New Roman" w:cs="Times New Roman"/>
          <w:b/>
          <w:bCs/>
          <w:i/>
          <w:iCs/>
          <w:sz w:val="20"/>
          <w:szCs w:val="20"/>
          <w:highlight w:val="cyan"/>
          <w:lang w:eastAsia="zh-CN"/>
        </w:rPr>
        <w:t xml:space="preserve">: </w:t>
      </w:r>
    </w:p>
    <w:p w14:paraId="78ADB2C2" w14:textId="139B0F75" w:rsidR="00C43281" w:rsidRPr="001746BB" w:rsidRDefault="00893749" w:rsidP="00B46B76">
      <w:pPr>
        <w:widowControl w:val="0"/>
        <w:kinsoku w:val="0"/>
        <w:overflowPunct w:val="0"/>
        <w:autoSpaceDE w:val="0"/>
        <w:autoSpaceDN w:val="0"/>
        <w:adjustRightInd w:val="0"/>
        <w:spacing w:before="1" w:after="0" w:line="290" w:lineRule="auto"/>
        <w:ind w:right="457"/>
        <w:jc w:val="both"/>
        <w:rPr>
          <w:rFonts w:ascii="Times New Roman" w:eastAsia="DengXian" w:hAnsi="Times New Roman" w:cs="Times New Roman"/>
          <w:i/>
          <w:iCs/>
          <w:sz w:val="20"/>
          <w:szCs w:val="20"/>
          <w:highlight w:val="cyan"/>
          <w:lang w:eastAsia="zh-CN"/>
        </w:rPr>
      </w:pPr>
      <w:r w:rsidRPr="00283510">
        <w:rPr>
          <w:rFonts w:ascii="Times New Roman" w:eastAsia="DengXian" w:hAnsi="Times New Roman" w:cs="Times New Roman"/>
          <w:b/>
          <w:bCs/>
          <w:i/>
          <w:iCs/>
          <w:sz w:val="20"/>
          <w:szCs w:val="20"/>
          <w:highlight w:val="cyan"/>
          <w:lang w:eastAsia="zh-CN"/>
        </w:rPr>
        <w:t>Background</w:t>
      </w:r>
      <w:r w:rsidRPr="001746BB">
        <w:rPr>
          <w:rFonts w:ascii="Times New Roman" w:eastAsia="DengXian" w:hAnsi="Times New Roman" w:cs="Times New Roman"/>
          <w:i/>
          <w:iCs/>
          <w:sz w:val="20"/>
          <w:szCs w:val="20"/>
          <w:highlight w:val="cyan"/>
          <w:lang w:eastAsia="zh-CN"/>
        </w:rPr>
        <w:t xml:space="preserve">: we </w:t>
      </w:r>
      <w:r w:rsidR="00B46B76" w:rsidRPr="001746BB">
        <w:rPr>
          <w:rFonts w:ascii="Times New Roman" w:eastAsia="DengXian" w:hAnsi="Times New Roman" w:cs="Times New Roman"/>
          <w:i/>
          <w:iCs/>
          <w:sz w:val="20"/>
          <w:szCs w:val="20"/>
          <w:highlight w:val="cyan"/>
          <w:lang w:eastAsia="zh-CN"/>
        </w:rPr>
        <w:t>n</w:t>
      </w:r>
      <w:r w:rsidR="00955D16" w:rsidRPr="001746BB">
        <w:rPr>
          <w:rFonts w:ascii="Times New Roman" w:eastAsia="DengXian" w:hAnsi="Times New Roman" w:cs="Times New Roman"/>
          <w:i/>
          <w:iCs/>
          <w:sz w:val="20"/>
          <w:szCs w:val="20"/>
          <w:highlight w:val="cyan"/>
          <w:lang w:eastAsia="zh-CN"/>
        </w:rPr>
        <w:t>eed to clarify that MCS15 is not allowed based on t</w:t>
      </w:r>
      <w:r w:rsidR="00C43281" w:rsidRPr="001746BB">
        <w:rPr>
          <w:rFonts w:ascii="Times New Roman" w:eastAsia="DengXian" w:hAnsi="Times New Roman" w:cs="Times New Roman"/>
          <w:i/>
          <w:iCs/>
          <w:sz w:val="20"/>
          <w:szCs w:val="20"/>
          <w:highlight w:val="cyan"/>
          <w:lang w:eastAsia="zh-CN"/>
        </w:rPr>
        <w:t>he following motio</w:t>
      </w:r>
      <w:r w:rsidR="00B46B76" w:rsidRPr="001746BB">
        <w:rPr>
          <w:rFonts w:ascii="Times New Roman" w:eastAsia="DengXian" w:hAnsi="Times New Roman" w:cs="Times New Roman"/>
          <w:i/>
          <w:iCs/>
          <w:sz w:val="20"/>
          <w:szCs w:val="20"/>
          <w:highlight w:val="cyan"/>
          <w:lang w:eastAsia="zh-CN"/>
        </w:rPr>
        <w:t>n, but there is no spec text to reflect this motion for UL MU-MIMO ye</w:t>
      </w:r>
      <w:r w:rsidR="000475ED" w:rsidRPr="001746BB">
        <w:rPr>
          <w:rFonts w:ascii="Times New Roman" w:eastAsia="DengXian" w:hAnsi="Times New Roman" w:cs="Times New Roman"/>
          <w:i/>
          <w:iCs/>
          <w:sz w:val="20"/>
          <w:szCs w:val="20"/>
          <w:highlight w:val="cyan"/>
          <w:lang w:eastAsia="zh-CN"/>
        </w:rPr>
        <w:t>t. In addition, MCS14 is intended just for SU transmission using EHT MU PPDU.</w:t>
      </w:r>
      <w:r w:rsidR="00C43281" w:rsidRPr="001746BB">
        <w:rPr>
          <w:rFonts w:ascii="Times New Roman" w:eastAsia="DengXian" w:hAnsi="Times New Roman" w:cs="Times New Roman"/>
          <w:i/>
          <w:iCs/>
          <w:sz w:val="20"/>
          <w:szCs w:val="20"/>
          <w:highlight w:val="cyan"/>
          <w:lang w:eastAsia="zh-CN"/>
        </w:rPr>
        <w:t xml:space="preserve"> </w:t>
      </w:r>
    </w:p>
    <w:p w14:paraId="6B67113C" w14:textId="77777777" w:rsidR="00955D16" w:rsidRPr="001746BB" w:rsidRDefault="00955D16" w:rsidP="00955D16">
      <w:pPr>
        <w:widowControl w:val="0"/>
        <w:kinsoku w:val="0"/>
        <w:overflowPunct w:val="0"/>
        <w:autoSpaceDE w:val="0"/>
        <w:autoSpaceDN w:val="0"/>
        <w:adjustRightInd w:val="0"/>
        <w:spacing w:before="1" w:after="0" w:line="290" w:lineRule="auto"/>
        <w:ind w:left="720" w:right="457"/>
        <w:jc w:val="both"/>
        <w:rPr>
          <w:rFonts w:ascii="Times New Roman" w:eastAsia="DengXian" w:hAnsi="Times New Roman" w:cs="Times New Roman"/>
          <w:i/>
          <w:iCs/>
          <w:sz w:val="20"/>
          <w:szCs w:val="20"/>
          <w:highlight w:val="cyan"/>
          <w:lang w:eastAsia="zh-CN"/>
        </w:rPr>
      </w:pPr>
      <w:r w:rsidRPr="001746BB">
        <w:rPr>
          <w:rFonts w:ascii="Times New Roman" w:eastAsia="DengXian" w:hAnsi="Times New Roman" w:cs="Times New Roman"/>
          <w:i/>
          <w:iCs/>
          <w:sz w:val="20"/>
          <w:szCs w:val="20"/>
          <w:highlight w:val="cyan"/>
          <w:lang w:eastAsia="zh-CN"/>
        </w:rPr>
        <w:t xml:space="preserve">DL and UL MU-MIMO are disallowed over MCS 15.  </w:t>
      </w:r>
    </w:p>
    <w:p w14:paraId="69424B95" w14:textId="54E68D8B" w:rsidR="0099414D" w:rsidRPr="001746BB" w:rsidRDefault="00955D16" w:rsidP="0099414D">
      <w:pPr>
        <w:widowControl w:val="0"/>
        <w:kinsoku w:val="0"/>
        <w:overflowPunct w:val="0"/>
        <w:autoSpaceDE w:val="0"/>
        <w:autoSpaceDN w:val="0"/>
        <w:adjustRightInd w:val="0"/>
        <w:spacing w:before="1" w:after="0" w:line="290" w:lineRule="auto"/>
        <w:ind w:left="720" w:right="457"/>
        <w:jc w:val="both"/>
        <w:rPr>
          <w:rFonts w:ascii="Times New Roman" w:eastAsia="DengXian" w:hAnsi="Times New Roman" w:cs="Times New Roman"/>
          <w:i/>
          <w:iCs/>
          <w:sz w:val="20"/>
          <w:szCs w:val="20"/>
          <w:lang w:eastAsia="zh-CN"/>
        </w:rPr>
      </w:pPr>
      <w:r w:rsidRPr="001746BB">
        <w:rPr>
          <w:rFonts w:ascii="Times New Roman" w:eastAsia="DengXian" w:hAnsi="Times New Roman" w:cs="Times New Roman"/>
          <w:i/>
          <w:iCs/>
          <w:sz w:val="20"/>
          <w:szCs w:val="20"/>
          <w:highlight w:val="cyan"/>
          <w:lang w:eastAsia="zh-CN"/>
        </w:rPr>
        <w:t>[Motion 146, #SP335, [23] and [45]]</w:t>
      </w:r>
    </w:p>
    <w:p w14:paraId="2BD0FF2A" w14:textId="6D6B6BA4" w:rsidR="00893749" w:rsidRPr="001746BB" w:rsidRDefault="004D216A" w:rsidP="004D216A">
      <w:pPr>
        <w:widowControl w:val="0"/>
        <w:kinsoku w:val="0"/>
        <w:overflowPunct w:val="0"/>
        <w:autoSpaceDE w:val="0"/>
        <w:autoSpaceDN w:val="0"/>
        <w:adjustRightInd w:val="0"/>
        <w:spacing w:before="1" w:after="0" w:line="290" w:lineRule="auto"/>
        <w:ind w:right="457"/>
        <w:jc w:val="both"/>
        <w:rPr>
          <w:rFonts w:ascii="Times New Roman" w:eastAsia="DengXian" w:hAnsi="Times New Roman" w:cs="Times New Roman"/>
          <w:i/>
          <w:iCs/>
          <w:sz w:val="20"/>
          <w:szCs w:val="20"/>
          <w:lang w:eastAsia="zh-CN"/>
        </w:rPr>
      </w:pPr>
      <w:r w:rsidRPr="00283510">
        <w:rPr>
          <w:rFonts w:ascii="Times New Roman" w:eastAsia="DengXian" w:hAnsi="Times New Roman" w:cs="Times New Roman"/>
          <w:b/>
          <w:bCs/>
          <w:i/>
          <w:iCs/>
          <w:sz w:val="20"/>
          <w:szCs w:val="20"/>
          <w:highlight w:val="cyan"/>
          <w:lang w:eastAsia="zh-CN"/>
        </w:rPr>
        <w:t>Proposal</w:t>
      </w:r>
      <w:r w:rsidR="00893749" w:rsidRPr="001746BB">
        <w:rPr>
          <w:rFonts w:ascii="Times New Roman" w:eastAsia="DengXian" w:hAnsi="Times New Roman" w:cs="Times New Roman"/>
          <w:i/>
          <w:iCs/>
          <w:sz w:val="20"/>
          <w:szCs w:val="20"/>
          <w:highlight w:val="cyan"/>
          <w:lang w:eastAsia="zh-CN"/>
        </w:rPr>
        <w:t xml:space="preserve">: </w:t>
      </w:r>
      <w:r w:rsidRPr="001746BB">
        <w:rPr>
          <w:rFonts w:ascii="Times New Roman" w:eastAsia="DengXian" w:hAnsi="Times New Roman" w:cs="Times New Roman"/>
          <w:i/>
          <w:iCs/>
          <w:sz w:val="20"/>
          <w:szCs w:val="20"/>
          <w:highlight w:val="cyan"/>
          <w:lang w:eastAsia="zh-CN"/>
        </w:rPr>
        <w:t>clarify that MCS</w:t>
      </w:r>
      <w:r w:rsidR="000475ED" w:rsidRPr="001746BB">
        <w:rPr>
          <w:rFonts w:ascii="Times New Roman" w:eastAsia="DengXian" w:hAnsi="Times New Roman" w:cs="Times New Roman"/>
          <w:i/>
          <w:iCs/>
          <w:sz w:val="20"/>
          <w:szCs w:val="20"/>
          <w:highlight w:val="cyan"/>
          <w:lang w:eastAsia="zh-CN"/>
        </w:rPr>
        <w:t>14/</w:t>
      </w:r>
      <w:r w:rsidRPr="001746BB">
        <w:rPr>
          <w:rFonts w:ascii="Times New Roman" w:eastAsia="DengXian" w:hAnsi="Times New Roman" w:cs="Times New Roman"/>
          <w:i/>
          <w:iCs/>
          <w:sz w:val="20"/>
          <w:szCs w:val="20"/>
          <w:highlight w:val="cyan"/>
          <w:lang w:eastAsia="zh-CN"/>
        </w:rPr>
        <w:t xml:space="preserve">15 </w:t>
      </w:r>
      <w:r w:rsidR="000475ED" w:rsidRPr="001746BB">
        <w:rPr>
          <w:rFonts w:ascii="Times New Roman" w:eastAsia="DengXian" w:hAnsi="Times New Roman" w:cs="Times New Roman"/>
          <w:i/>
          <w:iCs/>
          <w:sz w:val="20"/>
          <w:szCs w:val="20"/>
          <w:highlight w:val="cyan"/>
          <w:lang w:eastAsia="zh-CN"/>
        </w:rPr>
        <w:t>are</w:t>
      </w:r>
      <w:r w:rsidRPr="001746BB">
        <w:rPr>
          <w:rFonts w:ascii="Times New Roman" w:eastAsia="DengXian" w:hAnsi="Times New Roman" w:cs="Times New Roman"/>
          <w:i/>
          <w:iCs/>
          <w:sz w:val="20"/>
          <w:szCs w:val="20"/>
          <w:highlight w:val="cyan"/>
          <w:lang w:eastAsia="zh-CN"/>
        </w:rPr>
        <w:t xml:space="preserve"> not allowed for UL MU-MIMO in the following paragraph</w:t>
      </w:r>
    </w:p>
    <w:p w14:paraId="669C5698" w14:textId="70E96C8E" w:rsidR="0049704E" w:rsidRDefault="0049704E" w:rsidP="00880CE9">
      <w:pPr>
        <w:widowControl w:val="0"/>
        <w:kinsoku w:val="0"/>
        <w:overflowPunct w:val="0"/>
        <w:autoSpaceDE w:val="0"/>
        <w:autoSpaceDN w:val="0"/>
        <w:adjustRightInd w:val="0"/>
        <w:spacing w:before="1" w:after="0" w:line="290" w:lineRule="auto"/>
        <w:ind w:right="457"/>
        <w:jc w:val="both"/>
        <w:rPr>
          <w:rFonts w:ascii="Times New Roman" w:eastAsia="DengXian" w:hAnsi="Times New Roman" w:cs="Times New Roman"/>
          <w:sz w:val="20"/>
          <w:szCs w:val="20"/>
          <w:lang w:eastAsia="zh-CN"/>
        </w:rPr>
      </w:pPr>
      <w:r w:rsidRPr="00D108FF">
        <w:rPr>
          <w:rFonts w:ascii="Arial" w:hAnsi="Arial" w:cs="Arial"/>
          <w:b/>
          <w:bCs/>
          <w:i/>
          <w:iCs/>
          <w:sz w:val="20"/>
          <w:szCs w:val="20"/>
          <w:highlight w:val="yellow"/>
        </w:rPr>
        <w:t>TGbe editor</w:t>
      </w:r>
      <w:r>
        <w:rPr>
          <w:rFonts w:ascii="Arial" w:hAnsi="Arial" w:cs="Arial"/>
          <w:b/>
          <w:bCs/>
          <w:i/>
          <w:iCs/>
          <w:sz w:val="20"/>
          <w:szCs w:val="20"/>
          <w:highlight w:val="yellow"/>
        </w:rPr>
        <w:t>: please revise the paragraph</w:t>
      </w:r>
      <w:r w:rsidR="006F2A6F">
        <w:rPr>
          <w:rFonts w:ascii="Arial" w:hAnsi="Arial" w:cs="Arial"/>
          <w:b/>
          <w:bCs/>
          <w:i/>
          <w:iCs/>
          <w:sz w:val="20"/>
          <w:szCs w:val="20"/>
          <w:highlight w:val="yellow"/>
        </w:rPr>
        <w:t xml:space="preserve"> in subclause 9.3.1.22.1.2</w:t>
      </w:r>
      <w:r w:rsidR="006F2A6F" w:rsidRPr="00D108FF">
        <w:rPr>
          <w:rFonts w:ascii="Arial" w:hAnsi="Arial" w:cs="Arial"/>
          <w:b/>
          <w:bCs/>
          <w:i/>
          <w:iCs/>
          <w:sz w:val="20"/>
          <w:szCs w:val="20"/>
          <w:highlight w:val="yellow"/>
        </w:rPr>
        <w:t xml:space="preserve"> (</w:t>
      </w:r>
      <w:r w:rsidR="006F2A6F">
        <w:rPr>
          <w:rFonts w:ascii="Arial" w:hAnsi="Arial" w:cs="Arial"/>
          <w:b/>
          <w:bCs/>
          <w:i/>
          <w:iCs/>
          <w:sz w:val="20"/>
          <w:szCs w:val="20"/>
          <w:highlight w:val="yellow"/>
        </w:rPr>
        <w:t xml:space="preserve">Starting from </w:t>
      </w:r>
      <w:r w:rsidR="006F2A6F" w:rsidRPr="00D108FF">
        <w:rPr>
          <w:rFonts w:ascii="Arial" w:hAnsi="Arial" w:cs="Arial"/>
          <w:b/>
          <w:bCs/>
          <w:i/>
          <w:iCs/>
          <w:sz w:val="20"/>
          <w:szCs w:val="20"/>
          <w:highlight w:val="yellow"/>
        </w:rPr>
        <w:t>P</w:t>
      </w:r>
      <w:r w:rsidR="006F2A6F">
        <w:rPr>
          <w:rFonts w:ascii="Arial" w:hAnsi="Arial" w:cs="Arial"/>
          <w:b/>
          <w:bCs/>
          <w:i/>
          <w:iCs/>
          <w:sz w:val="20"/>
          <w:szCs w:val="20"/>
          <w:highlight w:val="yellow"/>
        </w:rPr>
        <w:t>12</w:t>
      </w:r>
      <w:r w:rsidR="00F143BC">
        <w:rPr>
          <w:rFonts w:ascii="Arial" w:hAnsi="Arial" w:cs="Arial"/>
          <w:b/>
          <w:bCs/>
          <w:i/>
          <w:iCs/>
          <w:sz w:val="20"/>
          <w:szCs w:val="20"/>
          <w:highlight w:val="yellow"/>
        </w:rPr>
        <w:t>8</w:t>
      </w:r>
      <w:r w:rsidR="006F2A6F" w:rsidRPr="00D108FF">
        <w:rPr>
          <w:rFonts w:ascii="Arial" w:hAnsi="Arial" w:cs="Arial"/>
          <w:b/>
          <w:bCs/>
          <w:i/>
          <w:iCs/>
          <w:sz w:val="20"/>
          <w:szCs w:val="20"/>
          <w:highlight w:val="yellow"/>
        </w:rPr>
        <w:t>L</w:t>
      </w:r>
      <w:r w:rsidR="00F143BC">
        <w:rPr>
          <w:rFonts w:ascii="Arial" w:hAnsi="Arial" w:cs="Arial"/>
          <w:b/>
          <w:bCs/>
          <w:i/>
          <w:iCs/>
          <w:sz w:val="20"/>
          <w:szCs w:val="20"/>
          <w:highlight w:val="yellow"/>
        </w:rPr>
        <w:t>59</w:t>
      </w:r>
      <w:r w:rsidR="006F2A6F" w:rsidRPr="00D108FF">
        <w:rPr>
          <w:rFonts w:ascii="Arial" w:hAnsi="Arial" w:cs="Arial"/>
          <w:b/>
          <w:bCs/>
          <w:i/>
          <w:iCs/>
          <w:sz w:val="20"/>
          <w:szCs w:val="20"/>
          <w:highlight w:val="yellow"/>
        </w:rPr>
        <w:t xml:space="preserve"> in D1.</w:t>
      </w:r>
      <w:r w:rsidR="006F2A6F">
        <w:rPr>
          <w:rFonts w:ascii="Arial" w:hAnsi="Arial" w:cs="Arial"/>
          <w:b/>
          <w:bCs/>
          <w:i/>
          <w:iCs/>
          <w:sz w:val="20"/>
          <w:szCs w:val="20"/>
          <w:highlight w:val="yellow"/>
        </w:rPr>
        <w:t>2</w:t>
      </w:r>
      <w:r w:rsidR="006F2A6F" w:rsidRPr="00D108FF">
        <w:rPr>
          <w:rFonts w:ascii="Arial" w:hAnsi="Arial" w:cs="Arial"/>
          <w:b/>
          <w:bCs/>
          <w:i/>
          <w:iCs/>
          <w:sz w:val="20"/>
          <w:szCs w:val="20"/>
          <w:highlight w:val="yellow"/>
        </w:rPr>
        <w:t>)</w:t>
      </w:r>
      <w:r w:rsidR="00F143BC">
        <w:rPr>
          <w:rFonts w:ascii="Arial" w:hAnsi="Arial" w:cs="Arial"/>
          <w:b/>
          <w:bCs/>
          <w:i/>
          <w:iCs/>
          <w:sz w:val="20"/>
          <w:szCs w:val="20"/>
          <w:highlight w:val="yellow"/>
        </w:rPr>
        <w:t xml:space="preserve"> as follows</w:t>
      </w:r>
      <w:r w:rsidRPr="00D108FF">
        <w:rPr>
          <w:rFonts w:ascii="Arial" w:hAnsi="Arial" w:cs="Arial"/>
          <w:b/>
          <w:bCs/>
          <w:i/>
          <w:iCs/>
          <w:sz w:val="20"/>
          <w:szCs w:val="20"/>
          <w:highlight w:val="yellow"/>
        </w:rPr>
        <w:t>:</w:t>
      </w:r>
    </w:p>
    <w:p w14:paraId="03FB0B4A" w14:textId="7ACEB255" w:rsidR="00880CE9" w:rsidRPr="00880CE9" w:rsidRDefault="00880CE9" w:rsidP="00880CE9">
      <w:pPr>
        <w:widowControl w:val="0"/>
        <w:kinsoku w:val="0"/>
        <w:overflowPunct w:val="0"/>
        <w:autoSpaceDE w:val="0"/>
        <w:autoSpaceDN w:val="0"/>
        <w:adjustRightInd w:val="0"/>
        <w:spacing w:before="1" w:after="0" w:line="290" w:lineRule="auto"/>
        <w:ind w:right="457"/>
        <w:jc w:val="both"/>
        <w:rPr>
          <w:rFonts w:ascii="Times New Roman" w:eastAsia="DengXian" w:hAnsi="Times New Roman" w:cs="Times New Roman"/>
          <w:sz w:val="20"/>
          <w:szCs w:val="20"/>
          <w:lang w:eastAsia="zh-CN"/>
        </w:rPr>
      </w:pPr>
      <w:r w:rsidRPr="00880CE9">
        <w:rPr>
          <w:rFonts w:ascii="Times New Roman" w:eastAsia="DengXian" w:hAnsi="Times New Roman" w:cs="Times New Roman"/>
          <w:sz w:val="20"/>
          <w:szCs w:val="20"/>
          <w:lang w:eastAsia="zh-CN"/>
        </w:rPr>
        <w:t xml:space="preserve">The UL EHT-MCS subfield of the User Info field indicates the EHT-MCS of the solicited EHT TB PPDU. </w:t>
      </w:r>
    </w:p>
    <w:p w14:paraId="50ECB92C" w14:textId="77777777" w:rsidR="00880CE9" w:rsidRPr="00880CE9" w:rsidRDefault="00880CE9" w:rsidP="00880CE9">
      <w:pPr>
        <w:widowControl w:val="0"/>
        <w:kinsoku w:val="0"/>
        <w:overflowPunct w:val="0"/>
        <w:autoSpaceDE w:val="0"/>
        <w:autoSpaceDN w:val="0"/>
        <w:adjustRightInd w:val="0"/>
        <w:spacing w:before="1" w:after="0" w:line="290" w:lineRule="auto"/>
        <w:ind w:right="457"/>
        <w:jc w:val="both"/>
        <w:rPr>
          <w:rFonts w:ascii="Times New Roman" w:eastAsia="DengXian" w:hAnsi="Times New Roman" w:cs="Times New Roman"/>
          <w:sz w:val="20"/>
          <w:szCs w:val="20"/>
          <w:lang w:eastAsia="zh-CN"/>
        </w:rPr>
      </w:pPr>
      <w:r w:rsidRPr="00880CE9">
        <w:rPr>
          <w:rFonts w:ascii="Times New Roman" w:eastAsia="DengXian" w:hAnsi="Times New Roman" w:cs="Times New Roman"/>
          <w:sz w:val="20"/>
          <w:szCs w:val="20"/>
          <w:lang w:eastAsia="zh-CN"/>
        </w:rPr>
        <w:t xml:space="preserve">In an EHT variant User Info field, the encoding of the UL EHT-MCS subfield is defined in 36.3.8 (EHT </w:t>
      </w:r>
    </w:p>
    <w:p w14:paraId="4F133B55" w14:textId="7B8A68F6" w:rsidR="00CF3257" w:rsidRDefault="00880CE9" w:rsidP="00880CE9">
      <w:pPr>
        <w:widowControl w:val="0"/>
        <w:kinsoku w:val="0"/>
        <w:overflowPunct w:val="0"/>
        <w:autoSpaceDE w:val="0"/>
        <w:autoSpaceDN w:val="0"/>
        <w:adjustRightInd w:val="0"/>
        <w:spacing w:before="1" w:after="0" w:line="290" w:lineRule="auto"/>
        <w:ind w:right="457"/>
        <w:jc w:val="both"/>
        <w:rPr>
          <w:rFonts w:ascii="Times New Roman" w:eastAsia="DengXian" w:hAnsi="Times New Roman" w:cs="Times New Roman"/>
          <w:sz w:val="20"/>
          <w:szCs w:val="20"/>
          <w:lang w:eastAsia="zh-CN"/>
        </w:rPr>
      </w:pPr>
      <w:r w:rsidRPr="00880CE9">
        <w:rPr>
          <w:rFonts w:ascii="Times New Roman" w:eastAsia="DengXian" w:hAnsi="Times New Roman" w:cs="Times New Roman"/>
          <w:sz w:val="20"/>
          <w:szCs w:val="20"/>
          <w:lang w:eastAsia="zh-CN"/>
        </w:rPr>
        <w:t>modulation and coding schemes (EHT-MCSs)).</w:t>
      </w:r>
      <w:r w:rsidR="00F143BC">
        <w:rPr>
          <w:rFonts w:ascii="Times New Roman" w:eastAsia="DengXian" w:hAnsi="Times New Roman" w:cs="Times New Roman"/>
          <w:sz w:val="20"/>
          <w:szCs w:val="20"/>
          <w:lang w:eastAsia="zh-CN"/>
        </w:rPr>
        <w:t xml:space="preserve"> </w:t>
      </w:r>
      <w:commentRangeStart w:id="62"/>
      <w:ins w:id="63" w:author="Author">
        <w:r w:rsidR="008D6B89" w:rsidRPr="003B31B4">
          <w:rPr>
            <w:rFonts w:ascii="Times New Roman" w:eastAsia="DengXian" w:hAnsi="Times New Roman" w:cs="Times New Roman"/>
            <w:sz w:val="20"/>
            <w:szCs w:val="20"/>
            <w:lang w:eastAsia="zh-CN"/>
          </w:rPr>
          <w:t xml:space="preserve">EHT-MCS 14 </w:t>
        </w:r>
        <w:r w:rsidR="008D6B89">
          <w:rPr>
            <w:rFonts w:ascii="Times New Roman" w:eastAsia="DengXian" w:hAnsi="Times New Roman" w:cs="Times New Roman"/>
            <w:sz w:val="20"/>
            <w:szCs w:val="20"/>
            <w:lang w:eastAsia="zh-CN"/>
          </w:rPr>
          <w:t>or</w:t>
        </w:r>
        <w:r w:rsidR="008D6B89" w:rsidRPr="003B31B4">
          <w:rPr>
            <w:rFonts w:ascii="Times New Roman" w:eastAsia="DengXian" w:hAnsi="Times New Roman" w:cs="Times New Roman"/>
            <w:sz w:val="20"/>
            <w:szCs w:val="20"/>
            <w:lang w:eastAsia="zh-CN"/>
          </w:rPr>
          <w:t xml:space="preserve"> EHT-MCS 15</w:t>
        </w:r>
        <w:r w:rsidR="008D6B89">
          <w:rPr>
            <w:rFonts w:ascii="Times New Roman" w:eastAsia="DengXian" w:hAnsi="Times New Roman" w:cs="Times New Roman"/>
            <w:sz w:val="20"/>
            <w:szCs w:val="20"/>
            <w:lang w:eastAsia="zh-CN"/>
          </w:rPr>
          <w:t xml:space="preserve"> cannot </w:t>
        </w:r>
        <w:r w:rsidR="00FD612B">
          <w:rPr>
            <w:rFonts w:ascii="Times New Roman" w:eastAsia="DengXian" w:hAnsi="Times New Roman" w:cs="Times New Roman"/>
            <w:sz w:val="20"/>
            <w:szCs w:val="20"/>
            <w:lang w:eastAsia="zh-CN"/>
          </w:rPr>
          <w:t xml:space="preserve">be indicated </w:t>
        </w:r>
        <w:r w:rsidR="00366A20">
          <w:rPr>
            <w:rFonts w:ascii="Times New Roman" w:eastAsia="DengXian" w:hAnsi="Times New Roman" w:cs="Times New Roman"/>
            <w:sz w:val="20"/>
            <w:szCs w:val="20"/>
            <w:lang w:eastAsia="zh-CN"/>
          </w:rPr>
          <w:t>in the</w:t>
        </w:r>
        <w:r w:rsidR="00955DB9" w:rsidRPr="00955DB9">
          <w:rPr>
            <w:rFonts w:ascii="Times New Roman" w:eastAsia="DengXian" w:hAnsi="Times New Roman" w:cs="Times New Roman"/>
            <w:sz w:val="20"/>
            <w:szCs w:val="20"/>
            <w:lang w:eastAsia="zh-CN"/>
          </w:rPr>
          <w:t xml:space="preserve"> UL EHT-MCS subfield</w:t>
        </w:r>
        <w:r w:rsidR="00982C61">
          <w:rPr>
            <w:rFonts w:ascii="Times New Roman" w:eastAsia="DengXian" w:hAnsi="Times New Roman" w:cs="Times New Roman"/>
            <w:sz w:val="20"/>
            <w:szCs w:val="20"/>
            <w:lang w:eastAsia="zh-CN"/>
          </w:rPr>
          <w:t xml:space="preserve"> for UL MU-MIMO</w:t>
        </w:r>
        <w:r w:rsidR="003B21A3">
          <w:rPr>
            <w:rFonts w:ascii="Times New Roman" w:eastAsia="DengXian" w:hAnsi="Times New Roman" w:cs="Times New Roman"/>
            <w:sz w:val="20"/>
            <w:szCs w:val="20"/>
            <w:lang w:eastAsia="zh-CN"/>
          </w:rPr>
          <w:t>.</w:t>
        </w:r>
        <w:r w:rsidR="00CD0074">
          <w:rPr>
            <w:rFonts w:ascii="Times New Roman" w:eastAsia="DengXian" w:hAnsi="Times New Roman" w:cs="Times New Roman"/>
            <w:sz w:val="20"/>
            <w:szCs w:val="20"/>
            <w:lang w:eastAsia="zh-CN"/>
          </w:rPr>
          <w:t xml:space="preserve"> </w:t>
        </w:r>
        <w:commentRangeEnd w:id="62"/>
        <w:r w:rsidR="00254244">
          <w:rPr>
            <w:rStyle w:val="CommentReference"/>
          </w:rPr>
          <w:commentReference w:id="62"/>
        </w:r>
      </w:ins>
    </w:p>
    <w:p w14:paraId="71F778D2" w14:textId="77777777" w:rsidR="002A4F6B" w:rsidRPr="00CF3257" w:rsidRDefault="002A4F6B" w:rsidP="00880CE9">
      <w:pPr>
        <w:widowControl w:val="0"/>
        <w:kinsoku w:val="0"/>
        <w:overflowPunct w:val="0"/>
        <w:autoSpaceDE w:val="0"/>
        <w:autoSpaceDN w:val="0"/>
        <w:adjustRightInd w:val="0"/>
        <w:spacing w:before="1" w:after="0" w:line="290" w:lineRule="auto"/>
        <w:ind w:right="457"/>
        <w:jc w:val="both"/>
        <w:rPr>
          <w:rFonts w:ascii="Times New Roman" w:eastAsia="DengXian" w:hAnsi="Times New Roman" w:cs="Times New Roman"/>
          <w:sz w:val="20"/>
          <w:szCs w:val="20"/>
          <w:lang w:eastAsia="zh-CN"/>
        </w:rPr>
      </w:pPr>
    </w:p>
    <w:p w14:paraId="0486ABC5" w14:textId="3DE31716" w:rsidR="006F624D" w:rsidRDefault="000D5660" w:rsidP="006F624D">
      <w:pPr>
        <w:widowControl w:val="0"/>
        <w:kinsoku w:val="0"/>
        <w:overflowPunct w:val="0"/>
        <w:autoSpaceDE w:val="0"/>
        <w:autoSpaceDN w:val="0"/>
        <w:adjustRightInd w:val="0"/>
        <w:spacing w:after="0" w:line="240" w:lineRule="auto"/>
        <w:rPr>
          <w:rFonts w:ascii="Times New Roman" w:eastAsia="DengXian" w:hAnsi="Times New Roman" w:cs="Times New Roman"/>
          <w:sz w:val="20"/>
          <w:szCs w:val="20"/>
          <w:lang w:eastAsia="zh-CN"/>
        </w:rPr>
      </w:pPr>
      <w:r>
        <w:rPr>
          <w:rFonts w:ascii="Times New Roman" w:eastAsia="DengXian" w:hAnsi="Times New Roman" w:cs="Times New Roman"/>
          <w:sz w:val="20"/>
          <w:szCs w:val="20"/>
          <w:lang w:eastAsia="zh-CN"/>
        </w:rPr>
        <w:t>… …</w:t>
      </w:r>
    </w:p>
    <w:p w14:paraId="4BF97824" w14:textId="77777777" w:rsidR="002A4F6B" w:rsidRPr="006F624D" w:rsidRDefault="002A4F6B" w:rsidP="006F624D">
      <w:pPr>
        <w:widowControl w:val="0"/>
        <w:kinsoku w:val="0"/>
        <w:overflowPunct w:val="0"/>
        <w:autoSpaceDE w:val="0"/>
        <w:autoSpaceDN w:val="0"/>
        <w:adjustRightInd w:val="0"/>
        <w:spacing w:after="0" w:line="240" w:lineRule="auto"/>
        <w:rPr>
          <w:rFonts w:ascii="Arial" w:eastAsia="DengXian" w:hAnsi="Arial" w:cs="Arial"/>
          <w:b/>
          <w:bCs/>
          <w:lang w:eastAsia="zh-CN"/>
        </w:rPr>
      </w:pPr>
    </w:p>
    <w:p w14:paraId="3D785B7D" w14:textId="472666DF" w:rsidR="006F624D" w:rsidRDefault="007D06C9" w:rsidP="006F624D">
      <w:pPr>
        <w:widowControl w:val="0"/>
        <w:kinsoku w:val="0"/>
        <w:overflowPunct w:val="0"/>
        <w:autoSpaceDE w:val="0"/>
        <w:autoSpaceDN w:val="0"/>
        <w:adjustRightInd w:val="0"/>
        <w:spacing w:before="3" w:after="0" w:line="240" w:lineRule="auto"/>
        <w:rPr>
          <w:rFonts w:ascii="Arial" w:hAnsi="Arial" w:cs="Arial"/>
          <w:b/>
          <w:bCs/>
          <w:i/>
          <w:iCs/>
          <w:sz w:val="20"/>
          <w:szCs w:val="20"/>
        </w:rPr>
      </w:pPr>
      <w:r w:rsidRPr="00D108FF">
        <w:rPr>
          <w:rFonts w:ascii="Arial" w:hAnsi="Arial" w:cs="Arial"/>
          <w:b/>
          <w:bCs/>
          <w:i/>
          <w:iCs/>
          <w:sz w:val="20"/>
          <w:szCs w:val="20"/>
          <w:highlight w:val="yellow"/>
        </w:rPr>
        <w:t xml:space="preserve">TGbe editor: Please </w:t>
      </w:r>
      <w:r>
        <w:rPr>
          <w:rFonts w:ascii="Arial" w:hAnsi="Arial" w:cs="Arial"/>
          <w:b/>
          <w:bCs/>
          <w:i/>
          <w:iCs/>
          <w:sz w:val="20"/>
          <w:szCs w:val="20"/>
          <w:highlight w:val="yellow"/>
        </w:rPr>
        <w:t>insert the following paragraph as the 4</w:t>
      </w:r>
      <w:r w:rsidRPr="007D06C9">
        <w:rPr>
          <w:rFonts w:ascii="Arial" w:hAnsi="Arial" w:cs="Arial"/>
          <w:b/>
          <w:bCs/>
          <w:i/>
          <w:iCs/>
          <w:sz w:val="20"/>
          <w:szCs w:val="20"/>
          <w:highlight w:val="yellow"/>
          <w:vertAlign w:val="superscript"/>
        </w:rPr>
        <w:t>th</w:t>
      </w:r>
      <w:r>
        <w:rPr>
          <w:rFonts w:ascii="Arial" w:hAnsi="Arial" w:cs="Arial"/>
          <w:b/>
          <w:bCs/>
          <w:i/>
          <w:iCs/>
          <w:sz w:val="20"/>
          <w:szCs w:val="20"/>
          <w:highlight w:val="yellow"/>
        </w:rPr>
        <w:t xml:space="preserve"> last </w:t>
      </w:r>
      <w:r w:rsidR="00411CE2">
        <w:rPr>
          <w:rFonts w:ascii="Arial" w:hAnsi="Arial" w:cs="Arial"/>
          <w:b/>
          <w:bCs/>
          <w:i/>
          <w:iCs/>
          <w:sz w:val="20"/>
          <w:szCs w:val="20"/>
          <w:highlight w:val="yellow"/>
        </w:rPr>
        <w:t xml:space="preserve">paragraph in </w:t>
      </w:r>
      <w:r>
        <w:rPr>
          <w:rFonts w:ascii="Arial" w:hAnsi="Arial" w:cs="Arial"/>
          <w:b/>
          <w:bCs/>
          <w:i/>
          <w:iCs/>
          <w:sz w:val="20"/>
          <w:szCs w:val="20"/>
          <w:highlight w:val="yellow"/>
        </w:rPr>
        <w:t>subclause 9.3.1.22.1.2</w:t>
      </w:r>
      <w:r w:rsidRPr="00D108FF">
        <w:rPr>
          <w:rFonts w:ascii="Arial" w:hAnsi="Arial" w:cs="Arial"/>
          <w:b/>
          <w:bCs/>
          <w:i/>
          <w:iCs/>
          <w:sz w:val="20"/>
          <w:szCs w:val="20"/>
          <w:highlight w:val="yellow"/>
        </w:rPr>
        <w:t xml:space="preserve"> (</w:t>
      </w:r>
      <w:r>
        <w:rPr>
          <w:rFonts w:ascii="Arial" w:hAnsi="Arial" w:cs="Arial"/>
          <w:b/>
          <w:bCs/>
          <w:i/>
          <w:iCs/>
          <w:sz w:val="20"/>
          <w:szCs w:val="20"/>
          <w:highlight w:val="yellow"/>
        </w:rPr>
        <w:t xml:space="preserve">Starting from </w:t>
      </w:r>
      <w:r w:rsidRPr="00D108FF">
        <w:rPr>
          <w:rFonts w:ascii="Arial" w:hAnsi="Arial" w:cs="Arial"/>
          <w:b/>
          <w:bCs/>
          <w:i/>
          <w:iCs/>
          <w:sz w:val="20"/>
          <w:szCs w:val="20"/>
          <w:highlight w:val="yellow"/>
        </w:rPr>
        <w:t>P</w:t>
      </w:r>
      <w:r>
        <w:rPr>
          <w:rFonts w:ascii="Arial" w:hAnsi="Arial" w:cs="Arial"/>
          <w:b/>
          <w:bCs/>
          <w:i/>
          <w:iCs/>
          <w:sz w:val="20"/>
          <w:szCs w:val="20"/>
          <w:highlight w:val="yellow"/>
        </w:rPr>
        <w:t>12</w:t>
      </w:r>
      <w:r w:rsidR="00C06093">
        <w:rPr>
          <w:rFonts w:ascii="Arial" w:hAnsi="Arial" w:cs="Arial"/>
          <w:b/>
          <w:bCs/>
          <w:i/>
          <w:iCs/>
          <w:sz w:val="20"/>
          <w:szCs w:val="20"/>
          <w:highlight w:val="yellow"/>
        </w:rPr>
        <w:t>9</w:t>
      </w:r>
      <w:r w:rsidRPr="00D108FF">
        <w:rPr>
          <w:rFonts w:ascii="Arial" w:hAnsi="Arial" w:cs="Arial"/>
          <w:b/>
          <w:bCs/>
          <w:i/>
          <w:iCs/>
          <w:sz w:val="20"/>
          <w:szCs w:val="20"/>
          <w:highlight w:val="yellow"/>
        </w:rPr>
        <w:t>L</w:t>
      </w:r>
      <w:r w:rsidR="00C06093">
        <w:rPr>
          <w:rFonts w:ascii="Arial" w:hAnsi="Arial" w:cs="Arial"/>
          <w:b/>
          <w:bCs/>
          <w:i/>
          <w:iCs/>
          <w:sz w:val="20"/>
          <w:szCs w:val="20"/>
          <w:highlight w:val="yellow"/>
        </w:rPr>
        <w:t>17</w:t>
      </w:r>
      <w:r w:rsidRPr="00D108FF">
        <w:rPr>
          <w:rFonts w:ascii="Arial" w:hAnsi="Arial" w:cs="Arial"/>
          <w:b/>
          <w:bCs/>
          <w:i/>
          <w:iCs/>
          <w:sz w:val="20"/>
          <w:szCs w:val="20"/>
          <w:highlight w:val="yellow"/>
        </w:rPr>
        <w:t xml:space="preserve"> in D1.</w:t>
      </w:r>
      <w:r>
        <w:rPr>
          <w:rFonts w:ascii="Arial" w:hAnsi="Arial" w:cs="Arial"/>
          <w:b/>
          <w:bCs/>
          <w:i/>
          <w:iCs/>
          <w:sz w:val="20"/>
          <w:szCs w:val="20"/>
          <w:highlight w:val="yellow"/>
        </w:rPr>
        <w:t>2</w:t>
      </w:r>
      <w:r w:rsidRPr="00D108FF">
        <w:rPr>
          <w:rFonts w:ascii="Arial" w:hAnsi="Arial" w:cs="Arial"/>
          <w:b/>
          <w:bCs/>
          <w:i/>
          <w:iCs/>
          <w:sz w:val="20"/>
          <w:szCs w:val="20"/>
          <w:highlight w:val="yellow"/>
        </w:rPr>
        <w:t xml:space="preserve">) </w:t>
      </w:r>
      <w:r w:rsidR="00C06093">
        <w:rPr>
          <w:rFonts w:ascii="Arial" w:hAnsi="Arial" w:cs="Arial"/>
          <w:b/>
          <w:bCs/>
          <w:i/>
          <w:iCs/>
          <w:sz w:val="20"/>
          <w:szCs w:val="20"/>
          <w:highlight w:val="yellow"/>
        </w:rPr>
        <w:t xml:space="preserve">as revise the </w:t>
      </w:r>
      <w:r w:rsidR="00727B62">
        <w:rPr>
          <w:rFonts w:ascii="Arial" w:hAnsi="Arial" w:cs="Arial"/>
          <w:b/>
          <w:bCs/>
          <w:i/>
          <w:iCs/>
          <w:sz w:val="20"/>
          <w:szCs w:val="20"/>
          <w:highlight w:val="yellow"/>
        </w:rPr>
        <w:t>2</w:t>
      </w:r>
      <w:r w:rsidR="00727B62" w:rsidRPr="00727B62">
        <w:rPr>
          <w:rFonts w:ascii="Arial" w:hAnsi="Arial" w:cs="Arial"/>
          <w:b/>
          <w:bCs/>
          <w:i/>
          <w:iCs/>
          <w:sz w:val="20"/>
          <w:szCs w:val="20"/>
          <w:highlight w:val="yellow"/>
          <w:vertAlign w:val="superscript"/>
        </w:rPr>
        <w:t>nd</w:t>
      </w:r>
      <w:r w:rsidR="00727B62">
        <w:rPr>
          <w:rFonts w:ascii="Arial" w:hAnsi="Arial" w:cs="Arial"/>
          <w:b/>
          <w:bCs/>
          <w:i/>
          <w:iCs/>
          <w:sz w:val="20"/>
          <w:szCs w:val="20"/>
          <w:highlight w:val="yellow"/>
        </w:rPr>
        <w:t xml:space="preserve"> and 3</w:t>
      </w:r>
      <w:r w:rsidR="00727B62" w:rsidRPr="00727B62">
        <w:rPr>
          <w:rFonts w:ascii="Arial" w:hAnsi="Arial" w:cs="Arial"/>
          <w:b/>
          <w:bCs/>
          <w:i/>
          <w:iCs/>
          <w:sz w:val="20"/>
          <w:szCs w:val="20"/>
          <w:highlight w:val="yellow"/>
          <w:vertAlign w:val="superscript"/>
        </w:rPr>
        <w:t>rd</w:t>
      </w:r>
      <w:r w:rsidR="00727B62">
        <w:rPr>
          <w:rFonts w:ascii="Arial" w:hAnsi="Arial" w:cs="Arial"/>
          <w:b/>
          <w:bCs/>
          <w:i/>
          <w:iCs/>
          <w:sz w:val="20"/>
          <w:szCs w:val="20"/>
          <w:highlight w:val="yellow"/>
        </w:rPr>
        <w:t xml:space="preserve"> last paragraphs </w:t>
      </w:r>
      <w:r w:rsidRPr="00D108FF">
        <w:rPr>
          <w:rFonts w:ascii="Arial" w:hAnsi="Arial" w:cs="Arial"/>
          <w:b/>
          <w:bCs/>
          <w:i/>
          <w:iCs/>
          <w:sz w:val="20"/>
          <w:szCs w:val="20"/>
          <w:highlight w:val="yellow"/>
        </w:rPr>
        <w:t>as follows</w:t>
      </w:r>
      <w:r>
        <w:rPr>
          <w:rFonts w:ascii="Arial" w:hAnsi="Arial" w:cs="Arial"/>
          <w:b/>
          <w:bCs/>
          <w:i/>
          <w:iCs/>
          <w:sz w:val="20"/>
          <w:szCs w:val="20"/>
        </w:rPr>
        <w:t>:</w:t>
      </w:r>
    </w:p>
    <w:p w14:paraId="2745479D" w14:textId="77777777" w:rsidR="007E2D83" w:rsidRDefault="007E2D83" w:rsidP="006F624D">
      <w:pPr>
        <w:widowControl w:val="0"/>
        <w:kinsoku w:val="0"/>
        <w:overflowPunct w:val="0"/>
        <w:autoSpaceDE w:val="0"/>
        <w:autoSpaceDN w:val="0"/>
        <w:adjustRightInd w:val="0"/>
        <w:spacing w:before="3" w:after="0" w:line="240" w:lineRule="auto"/>
        <w:rPr>
          <w:rFonts w:ascii="Arial" w:eastAsia="DengXian" w:hAnsi="Arial" w:cs="Arial"/>
          <w:b/>
          <w:bCs/>
          <w:lang w:eastAsia="zh-CN"/>
        </w:rPr>
      </w:pPr>
    </w:p>
    <w:p w14:paraId="373BA5EC" w14:textId="23E9B2EC" w:rsidR="00FF2148" w:rsidRDefault="00FF2148" w:rsidP="006F624D">
      <w:pPr>
        <w:widowControl w:val="0"/>
        <w:kinsoku w:val="0"/>
        <w:overflowPunct w:val="0"/>
        <w:autoSpaceDE w:val="0"/>
        <w:autoSpaceDN w:val="0"/>
        <w:adjustRightInd w:val="0"/>
        <w:spacing w:before="3" w:after="0" w:line="240" w:lineRule="auto"/>
        <w:rPr>
          <w:rFonts w:ascii="Times New Roman" w:eastAsia="DengXian" w:hAnsi="Times New Roman" w:cs="Times New Roman"/>
          <w:sz w:val="20"/>
          <w:szCs w:val="20"/>
          <w:lang w:eastAsia="zh-CN"/>
        </w:rPr>
      </w:pPr>
      <w:ins w:id="64" w:author="Author">
        <w:r>
          <w:rPr>
            <w:rFonts w:ascii="Times New Roman" w:eastAsia="DengXian" w:hAnsi="Times New Roman" w:cs="Times New Roman"/>
            <w:sz w:val="20"/>
            <w:szCs w:val="20"/>
            <w:lang w:eastAsia="zh-CN"/>
          </w:rPr>
          <w:t xml:space="preserve"> </w:t>
        </w:r>
        <w:r w:rsidRPr="009F4DA3">
          <w:rPr>
            <w:rFonts w:ascii="Times New Roman" w:eastAsia="DengXian" w:hAnsi="Times New Roman" w:cs="Times New Roman"/>
            <w:sz w:val="20"/>
            <w:szCs w:val="20"/>
            <w:lang w:eastAsia="zh-CN"/>
          </w:rPr>
          <w:t>The UL Target Receive Power subfield indicates the expected receive signal power, measured at the AP's antenna connector and averaged over the antennas, for the EHT portion of the EHT TB PPDU transmitted on the assigned RU and is defined in Table 9-29j (UL Target Receive Power subfield in Trigger frame</w:t>
        </w:r>
        <w:proofErr w:type="gramStart"/>
        <w:r w:rsidRPr="009F4DA3">
          <w:rPr>
            <w:rFonts w:ascii="Times New Roman" w:eastAsia="DengXian" w:hAnsi="Times New Roman" w:cs="Times New Roman"/>
            <w:sz w:val="20"/>
            <w:szCs w:val="20"/>
            <w:lang w:eastAsia="zh-CN"/>
          </w:rPr>
          <w:t>).</w:t>
        </w:r>
        <w:r w:rsidRPr="007619C7">
          <w:rPr>
            <w:rFonts w:ascii="Times New Roman" w:eastAsia="DengXian" w:hAnsi="Times New Roman" w:cs="Times New Roman"/>
            <w:sz w:val="20"/>
            <w:szCs w:val="20"/>
            <w:highlight w:val="yellow"/>
            <w:lang w:eastAsia="zh-CN"/>
          </w:rPr>
          <w:t>(</w:t>
        </w:r>
        <w:proofErr w:type="gramEnd"/>
        <w:r w:rsidRPr="007619C7">
          <w:rPr>
            <w:rFonts w:ascii="Times New Roman" w:eastAsia="DengXian" w:hAnsi="Times New Roman" w:cs="Times New Roman"/>
            <w:sz w:val="20"/>
            <w:szCs w:val="20"/>
            <w:highlight w:val="yellow"/>
            <w:lang w:eastAsia="zh-CN"/>
          </w:rPr>
          <w:t>#</w:t>
        </w:r>
        <w:r>
          <w:rPr>
            <w:rFonts w:ascii="Times New Roman" w:eastAsia="DengXian" w:hAnsi="Times New Roman" w:cs="Times New Roman"/>
            <w:sz w:val="20"/>
            <w:szCs w:val="20"/>
            <w:highlight w:val="yellow"/>
            <w:lang w:eastAsia="zh-CN"/>
          </w:rPr>
          <w:t>4326</w:t>
        </w:r>
        <w:r w:rsidRPr="007619C7">
          <w:rPr>
            <w:rFonts w:ascii="Times New Roman" w:eastAsia="DengXian" w:hAnsi="Times New Roman" w:cs="Times New Roman"/>
            <w:sz w:val="20"/>
            <w:szCs w:val="20"/>
            <w:highlight w:val="yellow"/>
            <w:lang w:eastAsia="zh-CN"/>
          </w:rPr>
          <w:t>)</w:t>
        </w:r>
        <w:r w:rsidRPr="006F624D">
          <w:rPr>
            <w:rFonts w:ascii="Times New Roman" w:eastAsia="DengXian" w:hAnsi="Times New Roman" w:cs="Times New Roman"/>
            <w:sz w:val="20"/>
            <w:szCs w:val="20"/>
            <w:lang w:eastAsia="zh-CN"/>
          </w:rPr>
          <w:t xml:space="preserve"> </w:t>
        </w:r>
      </w:ins>
    </w:p>
    <w:p w14:paraId="5781DA61" w14:textId="77777777" w:rsidR="00FF2148" w:rsidRPr="006F624D" w:rsidRDefault="00FF2148" w:rsidP="006F624D">
      <w:pPr>
        <w:widowControl w:val="0"/>
        <w:kinsoku w:val="0"/>
        <w:overflowPunct w:val="0"/>
        <w:autoSpaceDE w:val="0"/>
        <w:autoSpaceDN w:val="0"/>
        <w:adjustRightInd w:val="0"/>
        <w:spacing w:before="3" w:after="0" w:line="240" w:lineRule="auto"/>
        <w:rPr>
          <w:rFonts w:ascii="Arial" w:eastAsia="DengXian" w:hAnsi="Arial" w:cs="Arial"/>
          <w:b/>
          <w:bCs/>
          <w:lang w:eastAsia="zh-CN"/>
        </w:rPr>
      </w:pPr>
    </w:p>
    <w:p w14:paraId="4D5AA9B8" w14:textId="3D1A4102" w:rsidR="006F624D" w:rsidRPr="006F624D" w:rsidRDefault="006F624D" w:rsidP="006F624D">
      <w:pPr>
        <w:widowControl w:val="0"/>
        <w:kinsoku w:val="0"/>
        <w:overflowPunct w:val="0"/>
        <w:autoSpaceDE w:val="0"/>
        <w:autoSpaceDN w:val="0"/>
        <w:adjustRightInd w:val="0"/>
        <w:spacing w:after="0" w:line="249" w:lineRule="auto"/>
        <w:ind w:right="456"/>
        <w:jc w:val="both"/>
        <w:rPr>
          <w:rFonts w:ascii="Times New Roman" w:eastAsia="DengXian" w:hAnsi="Times New Roman" w:cs="Times New Roman"/>
          <w:sz w:val="20"/>
          <w:szCs w:val="20"/>
          <w:lang w:eastAsia="zh-CN"/>
        </w:rPr>
      </w:pPr>
      <w:r w:rsidRPr="006F624D">
        <w:rPr>
          <w:rFonts w:ascii="Times New Roman" w:eastAsia="DengXian" w:hAnsi="Times New Roman" w:cs="Times New Roman"/>
          <w:sz w:val="20"/>
          <w:szCs w:val="20"/>
          <w:lang w:eastAsia="zh-CN"/>
        </w:rPr>
        <w:t>If</w:t>
      </w:r>
      <w:r w:rsidRPr="006F624D">
        <w:rPr>
          <w:rFonts w:ascii="Times New Roman" w:eastAsia="DengXian" w:hAnsi="Times New Roman" w:cs="Times New Roman"/>
          <w:spacing w:val="-5"/>
          <w:sz w:val="20"/>
          <w:szCs w:val="20"/>
          <w:lang w:eastAsia="zh-CN"/>
        </w:rPr>
        <w:t xml:space="preserve"> </w:t>
      </w:r>
      <w:r w:rsidRPr="006F624D">
        <w:rPr>
          <w:rFonts w:ascii="Times New Roman" w:eastAsia="DengXian" w:hAnsi="Times New Roman" w:cs="Times New Roman"/>
          <w:sz w:val="20"/>
          <w:szCs w:val="20"/>
          <w:lang w:eastAsia="zh-CN"/>
        </w:rPr>
        <w:t>the</w:t>
      </w:r>
      <w:r w:rsidRPr="006F624D">
        <w:rPr>
          <w:rFonts w:ascii="Times New Roman" w:eastAsia="DengXian" w:hAnsi="Times New Roman" w:cs="Times New Roman"/>
          <w:spacing w:val="-4"/>
          <w:sz w:val="20"/>
          <w:szCs w:val="20"/>
          <w:lang w:eastAsia="zh-CN"/>
        </w:rPr>
        <w:t xml:space="preserve"> </w:t>
      </w:r>
      <w:r w:rsidRPr="006F624D">
        <w:rPr>
          <w:rFonts w:ascii="Times New Roman" w:eastAsia="DengXian" w:hAnsi="Times New Roman" w:cs="Times New Roman"/>
          <w:sz w:val="20"/>
          <w:szCs w:val="20"/>
          <w:lang w:eastAsia="zh-CN"/>
        </w:rPr>
        <w:t>size</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of</w:t>
      </w:r>
      <w:r w:rsidRPr="006F624D">
        <w:rPr>
          <w:rFonts w:ascii="Times New Roman" w:eastAsia="DengXian" w:hAnsi="Times New Roman" w:cs="Times New Roman"/>
          <w:spacing w:val="-5"/>
          <w:sz w:val="20"/>
          <w:szCs w:val="20"/>
          <w:lang w:eastAsia="zh-CN"/>
        </w:rPr>
        <w:t xml:space="preserve"> </w:t>
      </w:r>
      <w:r w:rsidRPr="006F624D">
        <w:rPr>
          <w:rFonts w:ascii="Times New Roman" w:eastAsia="DengXian" w:hAnsi="Times New Roman" w:cs="Times New Roman"/>
          <w:sz w:val="20"/>
          <w:szCs w:val="20"/>
          <w:lang w:eastAsia="zh-CN"/>
        </w:rPr>
        <w:t>RU/MRU</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is</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smaller</w:t>
      </w:r>
      <w:r w:rsidRPr="006F624D">
        <w:rPr>
          <w:rFonts w:ascii="Times New Roman" w:eastAsia="DengXian" w:hAnsi="Times New Roman" w:cs="Times New Roman"/>
          <w:spacing w:val="-4"/>
          <w:sz w:val="20"/>
          <w:szCs w:val="20"/>
          <w:lang w:eastAsia="zh-CN"/>
        </w:rPr>
        <w:t xml:space="preserve"> </w:t>
      </w:r>
      <w:r w:rsidRPr="006F624D">
        <w:rPr>
          <w:rFonts w:ascii="Times New Roman" w:eastAsia="DengXian" w:hAnsi="Times New Roman" w:cs="Times New Roman"/>
          <w:sz w:val="20"/>
          <w:szCs w:val="20"/>
          <w:lang w:eastAsia="zh-CN"/>
        </w:rPr>
        <w:t>than</w:t>
      </w:r>
      <w:r w:rsidRPr="006F624D">
        <w:rPr>
          <w:rFonts w:ascii="Times New Roman" w:eastAsia="DengXian" w:hAnsi="Times New Roman" w:cs="Times New Roman"/>
          <w:spacing w:val="-4"/>
          <w:sz w:val="20"/>
          <w:szCs w:val="20"/>
          <w:lang w:eastAsia="zh-CN"/>
        </w:rPr>
        <w:t xml:space="preserve"> </w:t>
      </w:r>
      <w:r w:rsidRPr="006F624D">
        <w:rPr>
          <w:rFonts w:ascii="Times New Roman" w:eastAsia="DengXian" w:hAnsi="Times New Roman" w:cs="Times New Roman"/>
          <w:sz w:val="20"/>
          <w:szCs w:val="20"/>
          <w:lang w:eastAsia="zh-CN"/>
        </w:rPr>
        <w:t>or</w:t>
      </w:r>
      <w:r w:rsidRPr="006F624D">
        <w:rPr>
          <w:rFonts w:ascii="Times New Roman" w:eastAsia="DengXian" w:hAnsi="Times New Roman" w:cs="Times New Roman"/>
          <w:spacing w:val="-4"/>
          <w:sz w:val="20"/>
          <w:szCs w:val="20"/>
          <w:lang w:eastAsia="zh-CN"/>
        </w:rPr>
        <w:t xml:space="preserve"> </w:t>
      </w:r>
      <w:r w:rsidRPr="006F624D">
        <w:rPr>
          <w:rFonts w:ascii="Times New Roman" w:eastAsia="DengXian" w:hAnsi="Times New Roman" w:cs="Times New Roman"/>
          <w:sz w:val="20"/>
          <w:szCs w:val="20"/>
          <w:lang w:eastAsia="zh-CN"/>
        </w:rPr>
        <w:t>equal</w:t>
      </w:r>
      <w:r w:rsidRPr="006F624D">
        <w:rPr>
          <w:rFonts w:ascii="Times New Roman" w:eastAsia="DengXian" w:hAnsi="Times New Roman" w:cs="Times New Roman"/>
          <w:spacing w:val="-4"/>
          <w:sz w:val="20"/>
          <w:szCs w:val="20"/>
          <w:lang w:eastAsia="zh-CN"/>
        </w:rPr>
        <w:t xml:space="preserve"> </w:t>
      </w:r>
      <w:r w:rsidRPr="006F624D">
        <w:rPr>
          <w:rFonts w:ascii="Times New Roman" w:eastAsia="DengXian" w:hAnsi="Times New Roman" w:cs="Times New Roman"/>
          <w:sz w:val="20"/>
          <w:szCs w:val="20"/>
          <w:lang w:eastAsia="zh-CN"/>
        </w:rPr>
        <w:t>to</w:t>
      </w:r>
      <w:r w:rsidRPr="006F624D">
        <w:rPr>
          <w:rFonts w:ascii="Times New Roman" w:eastAsia="DengXian" w:hAnsi="Times New Roman" w:cs="Times New Roman"/>
          <w:spacing w:val="-4"/>
          <w:sz w:val="20"/>
          <w:szCs w:val="20"/>
          <w:lang w:eastAsia="zh-CN"/>
        </w:rPr>
        <w:t xml:space="preserve"> </w:t>
      </w:r>
      <w:r w:rsidRPr="006F624D">
        <w:rPr>
          <w:rFonts w:ascii="Times New Roman" w:eastAsia="DengXian" w:hAnsi="Times New Roman" w:cs="Times New Roman"/>
          <w:sz w:val="20"/>
          <w:szCs w:val="20"/>
          <w:lang w:eastAsia="zh-CN"/>
        </w:rPr>
        <w:t>2</w:t>
      </w:r>
      <w:r w:rsidRPr="006F624D">
        <w:rPr>
          <w:rFonts w:ascii="Symbol" w:eastAsia="DengXian" w:hAnsi="Symbol" w:cs="Symbol"/>
          <w:sz w:val="20"/>
          <w:szCs w:val="20"/>
          <w:lang w:eastAsia="zh-CN"/>
        </w:rPr>
        <w:t></w:t>
      </w:r>
      <w:r w:rsidRPr="006F624D">
        <w:rPr>
          <w:rFonts w:ascii="Times New Roman" w:eastAsia="DengXian" w:hAnsi="Times New Roman" w:cs="Times New Roman"/>
          <w:sz w:val="20"/>
          <w:szCs w:val="20"/>
          <w:lang w:eastAsia="zh-CN"/>
        </w:rPr>
        <w:t>996-tone,</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then</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PS160</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subfield</w:t>
      </w:r>
      <w:r w:rsidRPr="006F624D">
        <w:rPr>
          <w:rFonts w:ascii="Times New Roman" w:eastAsia="DengXian" w:hAnsi="Times New Roman" w:cs="Times New Roman"/>
          <w:spacing w:val="-4"/>
          <w:sz w:val="20"/>
          <w:szCs w:val="20"/>
          <w:lang w:eastAsia="zh-CN"/>
        </w:rPr>
        <w:t xml:space="preserve"> </w:t>
      </w:r>
      <w:r w:rsidRPr="006F624D">
        <w:rPr>
          <w:rFonts w:ascii="Times New Roman" w:eastAsia="DengXian" w:hAnsi="Times New Roman" w:cs="Times New Roman"/>
          <w:sz w:val="20"/>
          <w:szCs w:val="20"/>
          <w:lang w:eastAsia="zh-CN"/>
        </w:rPr>
        <w:t>is</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set</w:t>
      </w:r>
      <w:r w:rsidRPr="006F624D">
        <w:rPr>
          <w:rFonts w:ascii="Times New Roman" w:eastAsia="DengXian" w:hAnsi="Times New Roman" w:cs="Times New Roman"/>
          <w:spacing w:val="-4"/>
          <w:sz w:val="20"/>
          <w:szCs w:val="20"/>
          <w:lang w:eastAsia="zh-CN"/>
        </w:rPr>
        <w:t xml:space="preserve"> </w:t>
      </w:r>
      <w:r w:rsidRPr="006F624D">
        <w:rPr>
          <w:rFonts w:ascii="Times New Roman" w:eastAsia="DengXian" w:hAnsi="Times New Roman" w:cs="Times New Roman"/>
          <w:sz w:val="20"/>
          <w:szCs w:val="20"/>
          <w:lang w:eastAsia="zh-CN"/>
        </w:rPr>
        <w:t>to</w:t>
      </w:r>
      <w:r w:rsidRPr="006F624D">
        <w:rPr>
          <w:rFonts w:ascii="Times New Roman" w:eastAsia="DengXian" w:hAnsi="Times New Roman" w:cs="Times New Roman"/>
          <w:spacing w:val="-5"/>
          <w:sz w:val="20"/>
          <w:szCs w:val="20"/>
          <w:lang w:eastAsia="zh-CN"/>
        </w:rPr>
        <w:t xml:space="preserve"> </w:t>
      </w:r>
      <w:r w:rsidRPr="006F624D">
        <w:rPr>
          <w:rFonts w:ascii="Times New Roman" w:eastAsia="DengXian" w:hAnsi="Times New Roman" w:cs="Times New Roman"/>
          <w:sz w:val="20"/>
          <w:szCs w:val="20"/>
          <w:lang w:eastAsia="zh-CN"/>
        </w:rPr>
        <w:t>0</w:t>
      </w:r>
      <w:r w:rsidRPr="006F624D">
        <w:rPr>
          <w:rFonts w:ascii="Times New Roman" w:eastAsia="DengXian" w:hAnsi="Times New Roman" w:cs="Times New Roman"/>
          <w:spacing w:val="-5"/>
          <w:sz w:val="20"/>
          <w:szCs w:val="20"/>
          <w:lang w:eastAsia="zh-CN"/>
        </w:rPr>
        <w:t xml:space="preserve"> </w:t>
      </w:r>
      <w:r w:rsidRPr="006F624D">
        <w:rPr>
          <w:rFonts w:ascii="Times New Roman" w:eastAsia="DengXian" w:hAnsi="Times New Roman" w:cs="Times New Roman"/>
          <w:sz w:val="20"/>
          <w:szCs w:val="20"/>
          <w:lang w:eastAsia="zh-CN"/>
        </w:rPr>
        <w:t>to</w:t>
      </w:r>
      <w:r w:rsidRPr="006F624D">
        <w:rPr>
          <w:rFonts w:ascii="Times New Roman" w:eastAsia="DengXian" w:hAnsi="Times New Roman" w:cs="Times New Roman"/>
          <w:spacing w:val="-3"/>
          <w:sz w:val="20"/>
          <w:szCs w:val="20"/>
          <w:lang w:eastAsia="zh-CN"/>
        </w:rPr>
        <w:t xml:space="preserve"> </w:t>
      </w:r>
      <w:r w:rsidRPr="006F624D">
        <w:rPr>
          <w:rFonts w:ascii="Times New Roman" w:eastAsia="DengXian" w:hAnsi="Times New Roman" w:cs="Times New Roman"/>
          <w:sz w:val="20"/>
          <w:szCs w:val="20"/>
          <w:lang w:eastAsia="zh-CN"/>
        </w:rPr>
        <w:t>indicate</w:t>
      </w:r>
      <w:r w:rsidRPr="006F624D">
        <w:rPr>
          <w:rFonts w:ascii="Times New Roman" w:eastAsia="DengXian" w:hAnsi="Times New Roman" w:cs="Times New Roman"/>
          <w:spacing w:val="-5"/>
          <w:sz w:val="20"/>
          <w:szCs w:val="20"/>
          <w:lang w:eastAsia="zh-CN"/>
        </w:rPr>
        <w:t xml:space="preserve"> </w:t>
      </w:r>
      <w:r w:rsidRPr="006F624D">
        <w:rPr>
          <w:rFonts w:ascii="Times New Roman" w:eastAsia="DengXian" w:hAnsi="Times New Roman" w:cs="Times New Roman"/>
          <w:sz w:val="20"/>
          <w:szCs w:val="20"/>
          <w:lang w:eastAsia="zh-CN"/>
        </w:rPr>
        <w:t>that</w:t>
      </w:r>
      <w:r w:rsidRPr="006F624D">
        <w:rPr>
          <w:rFonts w:ascii="Times New Roman" w:eastAsia="DengXian" w:hAnsi="Times New Roman" w:cs="Times New Roman"/>
          <w:spacing w:val="-48"/>
          <w:sz w:val="20"/>
          <w:szCs w:val="20"/>
          <w:lang w:eastAsia="zh-CN"/>
        </w:rPr>
        <w:t xml:space="preserve"> </w:t>
      </w:r>
      <w:r w:rsidRPr="006F624D">
        <w:rPr>
          <w:rFonts w:ascii="Times New Roman" w:eastAsia="DengXian" w:hAnsi="Times New Roman" w:cs="Times New Roman"/>
          <w:sz w:val="20"/>
          <w:szCs w:val="20"/>
          <w:lang w:eastAsia="zh-CN"/>
        </w:rPr>
        <w:t xml:space="preserve">RU/MRU allocation applies to the primary 160 MHz channel and set to 1 to indicate that RU/MRU allocation applies to the secondary 160 MHz channel. Otherwise, </w:t>
      </w:r>
      <w:del w:id="65" w:author="Author">
        <w:r w:rsidRPr="006F624D" w:rsidDel="00292C4A">
          <w:rPr>
            <w:rFonts w:ascii="Times New Roman" w:eastAsia="DengXian" w:hAnsi="Times New Roman" w:cs="Times New Roman"/>
            <w:sz w:val="20"/>
            <w:szCs w:val="20"/>
            <w:lang w:eastAsia="zh-CN"/>
          </w:rPr>
          <w:delText>it</w:delText>
        </w:r>
      </w:del>
      <w:ins w:id="66" w:author="Author">
        <w:r w:rsidR="004F2100">
          <w:rPr>
            <w:rFonts w:ascii="Times New Roman" w:eastAsia="DengXian" w:hAnsi="Times New Roman" w:cs="Times New Roman"/>
            <w:sz w:val="20"/>
            <w:szCs w:val="20"/>
            <w:lang w:eastAsia="zh-CN"/>
          </w:rPr>
          <w:t xml:space="preserve">the </w:t>
        </w:r>
        <w:r w:rsidR="00292C4A">
          <w:rPr>
            <w:rFonts w:ascii="Times New Roman" w:eastAsia="DengXian" w:hAnsi="Times New Roman" w:cs="Times New Roman"/>
            <w:sz w:val="20"/>
            <w:szCs w:val="20"/>
            <w:lang w:eastAsia="zh-CN"/>
          </w:rPr>
          <w:t xml:space="preserve">PS160 </w:t>
        </w:r>
        <w:proofErr w:type="gramStart"/>
        <w:r w:rsidR="00292C4A">
          <w:rPr>
            <w:rFonts w:ascii="Times New Roman" w:eastAsia="DengXian" w:hAnsi="Times New Roman" w:cs="Times New Roman"/>
            <w:sz w:val="20"/>
            <w:szCs w:val="20"/>
            <w:lang w:eastAsia="zh-CN"/>
          </w:rPr>
          <w:t>subfield</w:t>
        </w:r>
        <w:r w:rsidR="00D36FC9" w:rsidRPr="007619C7">
          <w:rPr>
            <w:rFonts w:ascii="Times New Roman" w:eastAsia="DengXian" w:hAnsi="Times New Roman" w:cs="Times New Roman"/>
            <w:sz w:val="20"/>
            <w:szCs w:val="20"/>
            <w:highlight w:val="yellow"/>
            <w:lang w:eastAsia="zh-CN"/>
          </w:rPr>
          <w:t>(</w:t>
        </w:r>
        <w:proofErr w:type="gramEnd"/>
        <w:r w:rsidR="00D36FC9" w:rsidRPr="007619C7">
          <w:rPr>
            <w:rFonts w:ascii="Times New Roman" w:eastAsia="DengXian" w:hAnsi="Times New Roman" w:cs="Times New Roman"/>
            <w:sz w:val="20"/>
            <w:szCs w:val="20"/>
            <w:highlight w:val="yellow"/>
            <w:lang w:eastAsia="zh-CN"/>
          </w:rPr>
          <w:t>#7</w:t>
        </w:r>
        <w:r w:rsidR="00D36FC9">
          <w:rPr>
            <w:rFonts w:ascii="Times New Roman" w:eastAsia="DengXian" w:hAnsi="Times New Roman" w:cs="Times New Roman"/>
            <w:sz w:val="20"/>
            <w:szCs w:val="20"/>
            <w:highlight w:val="yellow"/>
            <w:lang w:eastAsia="zh-CN"/>
          </w:rPr>
          <w:t>353</w:t>
        </w:r>
        <w:r w:rsidR="00D36FC9" w:rsidRPr="007619C7">
          <w:rPr>
            <w:rFonts w:ascii="Times New Roman" w:eastAsia="DengXian" w:hAnsi="Times New Roman" w:cs="Times New Roman"/>
            <w:sz w:val="20"/>
            <w:szCs w:val="20"/>
            <w:highlight w:val="yellow"/>
            <w:lang w:eastAsia="zh-CN"/>
          </w:rPr>
          <w:t>)</w:t>
        </w:r>
      </w:ins>
      <w:r w:rsidRPr="006F624D">
        <w:rPr>
          <w:rFonts w:ascii="Times New Roman" w:eastAsia="DengXian" w:hAnsi="Times New Roman" w:cs="Times New Roman"/>
          <w:sz w:val="20"/>
          <w:szCs w:val="20"/>
          <w:lang w:eastAsia="zh-CN"/>
        </w:rPr>
        <w:t xml:space="preserve"> is used to indicate the RU/MRU index along</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 xml:space="preserve">with the RU Allocation subfield. The PS160 subfield is set as defined in </w:t>
      </w:r>
      <w:hyperlink w:anchor="bookmark33" w:history="1">
        <w:r w:rsidRPr="006F624D">
          <w:rPr>
            <w:rFonts w:ascii="Times New Roman" w:eastAsia="DengXian" w:hAnsi="Times New Roman" w:cs="Times New Roman"/>
            <w:sz w:val="20"/>
            <w:szCs w:val="20"/>
            <w:lang w:eastAsia="zh-CN"/>
          </w:rPr>
          <w:t>Table 9-29j1 (Encoding of PS160</w:t>
        </w:r>
      </w:hyperlink>
      <w:r w:rsidRPr="006F624D">
        <w:rPr>
          <w:rFonts w:ascii="Times New Roman" w:eastAsia="DengXian" w:hAnsi="Times New Roman" w:cs="Times New Roman"/>
          <w:spacing w:val="1"/>
          <w:sz w:val="20"/>
          <w:szCs w:val="20"/>
          <w:lang w:eastAsia="zh-CN"/>
        </w:rPr>
        <w:t xml:space="preserve"> </w:t>
      </w:r>
      <w:hyperlink w:anchor="bookmark33" w:history="1">
        <w:r w:rsidRPr="006F624D">
          <w:rPr>
            <w:rFonts w:ascii="Times New Roman" w:eastAsia="DengXian" w:hAnsi="Times New Roman" w:cs="Times New Roman"/>
            <w:sz w:val="20"/>
            <w:szCs w:val="20"/>
            <w:lang w:eastAsia="zh-CN"/>
          </w:rPr>
          <w:t>and</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RU Allocation subfields</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in</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an</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EHT variant User</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Info</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field)</w:t>
        </w:r>
      </w:hyperlink>
      <w:r w:rsidRPr="006F624D">
        <w:rPr>
          <w:rFonts w:ascii="Times New Roman" w:eastAsia="DengXian" w:hAnsi="Times New Roman" w:cs="Times New Roman"/>
          <w:sz w:val="20"/>
          <w:szCs w:val="20"/>
          <w:lang w:eastAsia="zh-CN"/>
        </w:rPr>
        <w:t>.</w:t>
      </w:r>
    </w:p>
    <w:p w14:paraId="2A2DD37C" w14:textId="77777777" w:rsidR="006F624D" w:rsidRPr="006F624D" w:rsidRDefault="006F624D" w:rsidP="006F624D">
      <w:pPr>
        <w:widowControl w:val="0"/>
        <w:kinsoku w:val="0"/>
        <w:overflowPunct w:val="0"/>
        <w:autoSpaceDE w:val="0"/>
        <w:autoSpaceDN w:val="0"/>
        <w:adjustRightInd w:val="0"/>
        <w:spacing w:before="9" w:after="0" w:line="240" w:lineRule="auto"/>
        <w:rPr>
          <w:rFonts w:ascii="Times New Roman" w:eastAsia="DengXian" w:hAnsi="Times New Roman" w:cs="Times New Roman"/>
          <w:sz w:val="23"/>
          <w:szCs w:val="23"/>
          <w:lang w:eastAsia="zh-CN"/>
        </w:rPr>
      </w:pPr>
    </w:p>
    <w:p w14:paraId="3B16F525" w14:textId="3D0D05C9" w:rsidR="006F624D" w:rsidRDefault="006F624D" w:rsidP="009F4DA3">
      <w:pPr>
        <w:widowControl w:val="0"/>
        <w:kinsoku w:val="0"/>
        <w:overflowPunct w:val="0"/>
        <w:autoSpaceDE w:val="0"/>
        <w:autoSpaceDN w:val="0"/>
        <w:adjustRightInd w:val="0"/>
        <w:spacing w:before="1" w:after="0" w:line="249" w:lineRule="auto"/>
        <w:ind w:right="459"/>
        <w:jc w:val="both"/>
        <w:rPr>
          <w:rFonts w:ascii="Times New Roman" w:eastAsia="DengXian" w:hAnsi="Times New Roman" w:cs="Times New Roman"/>
          <w:sz w:val="20"/>
          <w:szCs w:val="20"/>
          <w:lang w:eastAsia="zh-CN"/>
        </w:rPr>
      </w:pPr>
      <w:r w:rsidRPr="006F624D">
        <w:rPr>
          <w:rFonts w:ascii="Times New Roman" w:eastAsia="DengXian" w:hAnsi="Times New Roman" w:cs="Times New Roman"/>
          <w:sz w:val="20"/>
          <w:szCs w:val="20"/>
          <w:lang w:eastAsia="zh-CN"/>
        </w:rPr>
        <w:t>The RA-RU Information</w:t>
      </w:r>
      <w:del w:id="67" w:author="Author">
        <w:r w:rsidRPr="006F624D" w:rsidDel="00750C81">
          <w:rPr>
            <w:rFonts w:ascii="Times New Roman" w:eastAsia="DengXian" w:hAnsi="Times New Roman" w:cs="Times New Roman"/>
            <w:sz w:val="20"/>
            <w:szCs w:val="20"/>
            <w:lang w:eastAsia="zh-CN"/>
          </w:rPr>
          <w:delText>, UL Target Receive Power,</w:delText>
        </w:r>
      </w:del>
      <w:ins w:id="68" w:author="Author">
        <w:r w:rsidR="0070047D" w:rsidRPr="007619C7">
          <w:rPr>
            <w:rFonts w:ascii="Times New Roman" w:eastAsia="DengXian" w:hAnsi="Times New Roman" w:cs="Times New Roman"/>
            <w:sz w:val="20"/>
            <w:szCs w:val="20"/>
            <w:highlight w:val="yellow"/>
            <w:lang w:eastAsia="zh-CN"/>
          </w:rPr>
          <w:t>(#</w:t>
        </w:r>
        <w:r w:rsidR="0070047D">
          <w:rPr>
            <w:rFonts w:ascii="Times New Roman" w:eastAsia="DengXian" w:hAnsi="Times New Roman" w:cs="Times New Roman"/>
            <w:sz w:val="20"/>
            <w:szCs w:val="20"/>
            <w:highlight w:val="yellow"/>
            <w:lang w:eastAsia="zh-CN"/>
          </w:rPr>
          <w:t>4326</w:t>
        </w:r>
        <w:r w:rsidR="0070047D" w:rsidRPr="007619C7">
          <w:rPr>
            <w:rFonts w:ascii="Times New Roman" w:eastAsia="DengXian" w:hAnsi="Times New Roman" w:cs="Times New Roman"/>
            <w:sz w:val="20"/>
            <w:szCs w:val="20"/>
            <w:highlight w:val="yellow"/>
            <w:lang w:eastAsia="zh-CN"/>
          </w:rPr>
          <w:t>)</w:t>
        </w:r>
      </w:ins>
      <w:r w:rsidRPr="006F624D">
        <w:rPr>
          <w:rFonts w:ascii="Times New Roman" w:eastAsia="DengXian" w:hAnsi="Times New Roman" w:cs="Times New Roman"/>
          <w:sz w:val="20"/>
          <w:szCs w:val="20"/>
          <w:lang w:eastAsia="zh-CN"/>
        </w:rPr>
        <w:t xml:space="preserve"> and Trigger Dependent User Info subfields are set as</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defined</w:t>
      </w:r>
      <w:r w:rsidRPr="006F624D">
        <w:rPr>
          <w:rFonts w:ascii="Times New Roman" w:eastAsia="DengXian" w:hAnsi="Times New Roman" w:cs="Times New Roman"/>
          <w:spacing w:val="-1"/>
          <w:sz w:val="20"/>
          <w:szCs w:val="20"/>
          <w:lang w:eastAsia="zh-CN"/>
        </w:rPr>
        <w:t xml:space="preserve"> </w:t>
      </w:r>
      <w:r w:rsidRPr="006F624D">
        <w:rPr>
          <w:rFonts w:ascii="Times New Roman" w:eastAsia="DengXian" w:hAnsi="Times New Roman" w:cs="Times New Roman"/>
          <w:sz w:val="20"/>
          <w:szCs w:val="20"/>
          <w:lang w:eastAsia="zh-CN"/>
        </w:rPr>
        <w:t xml:space="preserve">in </w:t>
      </w:r>
      <w:hyperlink w:anchor="bookmark25" w:history="1">
        <w:r w:rsidRPr="006F624D">
          <w:rPr>
            <w:rFonts w:ascii="Times New Roman" w:eastAsia="DengXian" w:hAnsi="Times New Roman" w:cs="Times New Roman"/>
            <w:sz w:val="20"/>
            <w:szCs w:val="20"/>
            <w:lang w:eastAsia="zh-CN"/>
          </w:rPr>
          <w:t>9.3.1.22.1.2.1 (HE</w:t>
        </w:r>
        <w:r w:rsidRPr="006F624D">
          <w:rPr>
            <w:rFonts w:ascii="Times New Roman" w:eastAsia="DengXian" w:hAnsi="Times New Roman" w:cs="Times New Roman"/>
            <w:spacing w:val="-2"/>
            <w:sz w:val="20"/>
            <w:szCs w:val="20"/>
            <w:lang w:eastAsia="zh-CN"/>
          </w:rPr>
          <w:t xml:space="preserve"> </w:t>
        </w:r>
        <w:r w:rsidRPr="006F624D">
          <w:rPr>
            <w:rFonts w:ascii="Times New Roman" w:eastAsia="DengXian" w:hAnsi="Times New Roman" w:cs="Times New Roman"/>
            <w:sz w:val="20"/>
            <w:szCs w:val="20"/>
            <w:lang w:eastAsia="zh-CN"/>
          </w:rPr>
          <w:t>variant User Info field)</w:t>
        </w:r>
      </w:hyperlink>
      <w:r w:rsidRPr="006F624D">
        <w:rPr>
          <w:rFonts w:ascii="Times New Roman" w:eastAsia="DengXian" w:hAnsi="Times New Roman" w:cs="Times New Roman"/>
          <w:sz w:val="20"/>
          <w:szCs w:val="20"/>
          <w:lang w:eastAsia="zh-CN"/>
        </w:rPr>
        <w:t>.</w:t>
      </w:r>
    </w:p>
    <w:p w14:paraId="37A3D480" w14:textId="231BFC3B" w:rsidR="00503FEA" w:rsidRDefault="00503FEA" w:rsidP="009F4DA3">
      <w:pPr>
        <w:widowControl w:val="0"/>
        <w:kinsoku w:val="0"/>
        <w:overflowPunct w:val="0"/>
        <w:autoSpaceDE w:val="0"/>
        <w:autoSpaceDN w:val="0"/>
        <w:adjustRightInd w:val="0"/>
        <w:spacing w:before="1" w:after="0" w:line="249" w:lineRule="auto"/>
        <w:ind w:right="459"/>
        <w:jc w:val="both"/>
        <w:rPr>
          <w:rFonts w:ascii="Times New Roman" w:eastAsia="DengXian" w:hAnsi="Times New Roman" w:cs="Times New Roman"/>
          <w:sz w:val="20"/>
          <w:szCs w:val="20"/>
          <w:lang w:eastAsia="zh-CN"/>
        </w:rPr>
      </w:pPr>
    </w:p>
    <w:p w14:paraId="03A83316" w14:textId="048848F2" w:rsidR="00503FEA" w:rsidRPr="006F624D" w:rsidRDefault="00503FEA" w:rsidP="009F4DA3">
      <w:pPr>
        <w:widowControl w:val="0"/>
        <w:kinsoku w:val="0"/>
        <w:overflowPunct w:val="0"/>
        <w:autoSpaceDE w:val="0"/>
        <w:autoSpaceDN w:val="0"/>
        <w:adjustRightInd w:val="0"/>
        <w:spacing w:before="1" w:after="0" w:line="249" w:lineRule="auto"/>
        <w:ind w:right="459"/>
        <w:jc w:val="both"/>
        <w:rPr>
          <w:rFonts w:ascii="Times New Roman" w:eastAsia="DengXian" w:hAnsi="Times New Roman" w:cs="Times New Roman"/>
          <w:sz w:val="20"/>
          <w:szCs w:val="20"/>
          <w:lang w:eastAsia="zh-CN"/>
        </w:rPr>
      </w:pPr>
      <w:r w:rsidRPr="00503FEA">
        <w:rPr>
          <w:rFonts w:ascii="Times New Roman" w:eastAsia="DengXian" w:hAnsi="Times New Roman" w:cs="Times New Roman"/>
          <w:sz w:val="20"/>
          <w:szCs w:val="20"/>
          <w:lang w:eastAsia="zh-CN"/>
        </w:rPr>
        <w:t>(#</w:t>
      </w:r>
      <w:proofErr w:type="gramStart"/>
      <w:r w:rsidRPr="00503FEA">
        <w:rPr>
          <w:rFonts w:ascii="Times New Roman" w:eastAsia="DengXian" w:hAnsi="Times New Roman" w:cs="Times New Roman"/>
          <w:sz w:val="20"/>
          <w:szCs w:val="20"/>
          <w:lang w:eastAsia="zh-CN"/>
        </w:rPr>
        <w:t>5901)The</w:t>
      </w:r>
      <w:proofErr w:type="gramEnd"/>
      <w:r w:rsidRPr="00503FEA">
        <w:rPr>
          <w:rFonts w:ascii="Times New Roman" w:eastAsia="DengXian" w:hAnsi="Times New Roman" w:cs="Times New Roman"/>
          <w:sz w:val="20"/>
          <w:szCs w:val="20"/>
          <w:lang w:eastAsia="zh-CN"/>
        </w:rPr>
        <w:t xml:space="preserve"> RA-RU Information subfield is reserved in the EHT variant User Info field.</w:t>
      </w:r>
    </w:p>
    <w:p w14:paraId="4FACC6B5" w14:textId="384C8019" w:rsidR="006F624D" w:rsidRDefault="006F624D"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69DB2116" w14:textId="135A91DC" w:rsidR="000C58FE" w:rsidRDefault="000C58FE"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149A4F8F" w14:textId="7EEAE1FC" w:rsidR="00E27960" w:rsidRDefault="00E27960"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13EC73DD" w14:textId="77777777" w:rsidR="00E27960" w:rsidRDefault="00E27960"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5D46AD88" w14:textId="77777777" w:rsidR="000C58FE" w:rsidRPr="000C58FE" w:rsidRDefault="000C58FE" w:rsidP="000C58FE">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r w:rsidRPr="000C58FE">
        <w:rPr>
          <w:rFonts w:ascii="Arial" w:hAnsi="Arial" w:cs="Arial"/>
          <w:b/>
          <w:bCs/>
          <w:sz w:val="20"/>
          <w:szCs w:val="20"/>
        </w:rPr>
        <w:t xml:space="preserve">35.4.2 EHT UL MU </w:t>
      </w:r>
      <w:proofErr w:type="gramStart"/>
      <w:r w:rsidRPr="000C58FE">
        <w:rPr>
          <w:rFonts w:ascii="Arial" w:hAnsi="Arial" w:cs="Arial"/>
          <w:b/>
          <w:bCs/>
          <w:sz w:val="20"/>
          <w:szCs w:val="20"/>
        </w:rPr>
        <w:t>operation(</w:t>
      </w:r>
      <w:proofErr w:type="gramEnd"/>
      <w:r w:rsidRPr="000C58FE">
        <w:rPr>
          <w:rFonts w:ascii="Arial" w:hAnsi="Arial" w:cs="Arial"/>
          <w:b/>
          <w:bCs/>
          <w:sz w:val="20"/>
          <w:szCs w:val="20"/>
        </w:rPr>
        <w:t>#1088)</w:t>
      </w:r>
    </w:p>
    <w:p w14:paraId="39364E97" w14:textId="652F6361" w:rsidR="000C58FE" w:rsidRDefault="000C58FE" w:rsidP="000C58FE">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r w:rsidRPr="000C58FE">
        <w:rPr>
          <w:rFonts w:ascii="Arial" w:hAnsi="Arial" w:cs="Arial"/>
          <w:b/>
          <w:bCs/>
          <w:sz w:val="20"/>
          <w:szCs w:val="20"/>
        </w:rPr>
        <w:t>35.4.2.1 General</w:t>
      </w:r>
    </w:p>
    <w:p w14:paraId="14DFF484" w14:textId="0547176E" w:rsidR="00E27960" w:rsidRPr="00E27960" w:rsidRDefault="00E27960" w:rsidP="000C58FE">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r w:rsidRPr="00D108FF">
        <w:rPr>
          <w:rFonts w:ascii="Arial" w:hAnsi="Arial" w:cs="Arial"/>
          <w:b/>
          <w:bCs/>
          <w:i/>
          <w:iCs/>
          <w:sz w:val="20"/>
          <w:szCs w:val="20"/>
          <w:highlight w:val="yellow"/>
        </w:rPr>
        <w:t xml:space="preserve">TGbe editor: Please </w:t>
      </w:r>
      <w:r>
        <w:rPr>
          <w:rFonts w:ascii="Arial" w:hAnsi="Arial" w:cs="Arial"/>
          <w:b/>
          <w:bCs/>
          <w:i/>
          <w:iCs/>
          <w:sz w:val="20"/>
          <w:szCs w:val="20"/>
          <w:highlight w:val="yellow"/>
        </w:rPr>
        <w:t xml:space="preserve">append the </w:t>
      </w:r>
      <w:r w:rsidRPr="000535C9">
        <w:rPr>
          <w:rFonts w:ascii="Arial" w:hAnsi="Arial" w:cs="Arial"/>
          <w:b/>
          <w:bCs/>
          <w:i/>
          <w:iCs/>
          <w:sz w:val="20"/>
          <w:szCs w:val="20"/>
          <w:highlight w:val="yellow"/>
        </w:rPr>
        <w:t xml:space="preserve">following paragraph to clause 35.4.2.1 (Starting from </w:t>
      </w:r>
      <w:r w:rsidRPr="00D108FF">
        <w:rPr>
          <w:rFonts w:ascii="Arial" w:hAnsi="Arial" w:cs="Arial"/>
          <w:b/>
          <w:bCs/>
          <w:i/>
          <w:iCs/>
          <w:sz w:val="20"/>
          <w:szCs w:val="20"/>
          <w:highlight w:val="yellow"/>
        </w:rPr>
        <w:t>P</w:t>
      </w:r>
      <w:r>
        <w:rPr>
          <w:rFonts w:ascii="Arial" w:hAnsi="Arial" w:cs="Arial"/>
          <w:b/>
          <w:bCs/>
          <w:i/>
          <w:iCs/>
          <w:sz w:val="20"/>
          <w:szCs w:val="20"/>
          <w:highlight w:val="yellow"/>
        </w:rPr>
        <w:t>376</w:t>
      </w:r>
      <w:r w:rsidRPr="00D108FF">
        <w:rPr>
          <w:rFonts w:ascii="Arial" w:hAnsi="Arial" w:cs="Arial"/>
          <w:b/>
          <w:bCs/>
          <w:i/>
          <w:iCs/>
          <w:sz w:val="20"/>
          <w:szCs w:val="20"/>
          <w:highlight w:val="yellow"/>
        </w:rPr>
        <w:t>L</w:t>
      </w:r>
      <w:r>
        <w:rPr>
          <w:rFonts w:ascii="Arial" w:hAnsi="Arial" w:cs="Arial"/>
          <w:b/>
          <w:bCs/>
          <w:i/>
          <w:iCs/>
          <w:sz w:val="20"/>
          <w:szCs w:val="20"/>
          <w:highlight w:val="yellow"/>
        </w:rPr>
        <w:t>26</w:t>
      </w:r>
      <w:r w:rsidRPr="00D108FF">
        <w:rPr>
          <w:rFonts w:ascii="Arial" w:hAnsi="Arial" w:cs="Arial"/>
          <w:b/>
          <w:bCs/>
          <w:i/>
          <w:iCs/>
          <w:sz w:val="20"/>
          <w:szCs w:val="20"/>
          <w:highlight w:val="yellow"/>
        </w:rPr>
        <w:t xml:space="preserve"> in D1.</w:t>
      </w:r>
      <w:r>
        <w:rPr>
          <w:rFonts w:ascii="Arial" w:hAnsi="Arial" w:cs="Arial"/>
          <w:b/>
          <w:bCs/>
          <w:i/>
          <w:iCs/>
          <w:sz w:val="20"/>
          <w:szCs w:val="20"/>
          <w:highlight w:val="yellow"/>
        </w:rPr>
        <w:t>2</w:t>
      </w:r>
      <w:r w:rsidRPr="00D108FF">
        <w:rPr>
          <w:rFonts w:ascii="Arial" w:hAnsi="Arial" w:cs="Arial"/>
          <w:b/>
          <w:bCs/>
          <w:i/>
          <w:iCs/>
          <w:sz w:val="20"/>
          <w:szCs w:val="20"/>
          <w:highlight w:val="yellow"/>
        </w:rPr>
        <w:t xml:space="preserve">) </w:t>
      </w:r>
    </w:p>
    <w:p w14:paraId="4D871E4D" w14:textId="77777777" w:rsidR="00E27960" w:rsidRDefault="00E27960" w:rsidP="000C58FE">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46C4EB72" w14:textId="0C15A815" w:rsidR="006D3DDC" w:rsidRDefault="00F32E4D" w:rsidP="006D3DDC">
      <w:pPr>
        <w:widowControl w:val="0"/>
        <w:tabs>
          <w:tab w:val="left" w:pos="1265"/>
        </w:tabs>
        <w:kinsoku w:val="0"/>
        <w:overflowPunct w:val="0"/>
        <w:autoSpaceDE w:val="0"/>
        <w:autoSpaceDN w:val="0"/>
        <w:adjustRightInd w:val="0"/>
        <w:spacing w:before="1" w:after="0" w:line="240" w:lineRule="auto"/>
        <w:rPr>
          <w:ins w:id="69" w:author="Author"/>
          <w:rFonts w:ascii="Arial" w:hAnsi="Arial" w:cs="Arial"/>
          <w:sz w:val="20"/>
          <w:szCs w:val="20"/>
        </w:rPr>
      </w:pPr>
      <w:commentRangeStart w:id="70"/>
      <w:ins w:id="71" w:author="Author">
        <w:r w:rsidRPr="00F32E4D">
          <w:rPr>
            <w:rFonts w:ascii="Arial" w:hAnsi="Arial" w:cs="Arial"/>
            <w:sz w:val="20"/>
            <w:szCs w:val="20"/>
          </w:rPr>
          <w:t xml:space="preserve">An EHT AP shall not set the UL EHT MCS subfield of an EHT variant User Info field to 14 or 15 in a </w:t>
        </w:r>
        <w:r w:rsidRPr="00F32E4D">
          <w:rPr>
            <w:rFonts w:ascii="Arial" w:hAnsi="Arial" w:cs="Arial"/>
            <w:sz w:val="20"/>
            <w:szCs w:val="20"/>
          </w:rPr>
          <w:lastRenderedPageBreak/>
          <w:t xml:space="preserve">transmitted Trigger frame if the RU assigned by that User Info field is used for UL MU MIMO transmission. </w:t>
        </w:r>
        <w:r w:rsidR="006D3DDC" w:rsidRPr="00A809C0">
          <w:rPr>
            <w:rFonts w:ascii="Arial" w:hAnsi="Arial" w:cs="Arial"/>
            <w:sz w:val="20"/>
            <w:szCs w:val="20"/>
          </w:rPr>
          <w:t xml:space="preserve"> </w:t>
        </w:r>
        <w:commentRangeEnd w:id="70"/>
        <w:r w:rsidR="00254244">
          <w:rPr>
            <w:rStyle w:val="CommentReference"/>
          </w:rPr>
          <w:commentReference w:id="70"/>
        </w:r>
      </w:ins>
    </w:p>
    <w:p w14:paraId="660477BF" w14:textId="65C0C39D" w:rsidR="000C58FE" w:rsidRPr="00E27960" w:rsidRDefault="000C58FE" w:rsidP="000C58FE">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sectPr w:rsidR="000C58FE" w:rsidRPr="00E27960" w:rsidSect="0022620F">
      <w:headerReference w:type="default" r:id="rId12"/>
      <w:footerReference w:type="default" r:id="rId13"/>
      <w:pgSz w:w="12240" w:h="15840"/>
      <w:pgMar w:top="1160" w:right="1340" w:bottom="880" w:left="148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2" w:author="Author" w:initials="A">
    <w:p w14:paraId="54145487" w14:textId="3375F1E8" w:rsidR="00254244" w:rsidRDefault="00254244">
      <w:pPr>
        <w:pStyle w:val="CommentText"/>
      </w:pPr>
      <w:r>
        <w:rPr>
          <w:rStyle w:val="CommentReference"/>
        </w:rPr>
        <w:annotationRef/>
      </w:r>
      <w:r>
        <w:t>Motion 146</w:t>
      </w:r>
    </w:p>
  </w:comment>
  <w:comment w:id="70" w:author="Author" w:initials="A">
    <w:p w14:paraId="4ECE2E1E" w14:textId="5404D29A" w:rsidR="00254244" w:rsidRDefault="00254244">
      <w:pPr>
        <w:pStyle w:val="CommentText"/>
      </w:pPr>
      <w:r>
        <w:rPr>
          <w:rStyle w:val="CommentReference"/>
        </w:rPr>
        <w:annotationRef/>
      </w:r>
      <w:r>
        <w:t>Motion 146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145487" w15:done="0"/>
  <w15:commentEx w15:paraId="4ECE2E1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145487" w16cid:durableId="24FA3E09"/>
  <w16cid:commentId w16cid:paraId="4ECE2E1E" w16cid:durableId="24FA3E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6BF4F" w14:textId="77777777" w:rsidR="0069320E" w:rsidRDefault="0069320E" w:rsidP="00766E54">
      <w:pPr>
        <w:spacing w:after="0" w:line="240" w:lineRule="auto"/>
      </w:pPr>
      <w:r>
        <w:separator/>
      </w:r>
    </w:p>
  </w:endnote>
  <w:endnote w:type="continuationSeparator" w:id="0">
    <w:p w14:paraId="4D56BA01" w14:textId="77777777" w:rsidR="0069320E" w:rsidRDefault="0069320E" w:rsidP="00766E54">
      <w:pPr>
        <w:spacing w:after="0" w:line="240" w:lineRule="auto"/>
      </w:pPr>
      <w:r>
        <w:continuationSeparator/>
      </w:r>
    </w:p>
  </w:endnote>
  <w:endnote w:type="continuationNotice" w:id="1">
    <w:p w14:paraId="65B8A9B9" w14:textId="77777777" w:rsidR="0069320E" w:rsidRDefault="006932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panose1 w:val="00000000000000000000"/>
    <w:charset w:val="00"/>
    <w:family w:val="roman"/>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p w14:paraId="5632F77A" w14:textId="77777777" w:rsidR="00857A71" w:rsidRDefault="00857A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ADBE0" w14:textId="77777777" w:rsidR="0069320E" w:rsidRDefault="0069320E" w:rsidP="00766E54">
      <w:pPr>
        <w:spacing w:after="0" w:line="240" w:lineRule="auto"/>
      </w:pPr>
      <w:r>
        <w:separator/>
      </w:r>
    </w:p>
  </w:footnote>
  <w:footnote w:type="continuationSeparator" w:id="0">
    <w:p w14:paraId="3947F78D" w14:textId="77777777" w:rsidR="0069320E" w:rsidRDefault="0069320E" w:rsidP="00766E54">
      <w:pPr>
        <w:spacing w:after="0" w:line="240" w:lineRule="auto"/>
      </w:pPr>
      <w:r>
        <w:continuationSeparator/>
      </w:r>
    </w:p>
  </w:footnote>
  <w:footnote w:type="continuationNotice" w:id="1">
    <w:p w14:paraId="62469ADC" w14:textId="77777777" w:rsidR="0069320E" w:rsidRDefault="006932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FADA" w14:textId="255E6A54" w:rsidR="00445C20" w:rsidRPr="00B21A42" w:rsidRDefault="004C2CFD" w:rsidP="00B21A42">
    <w:pPr>
      <w:pStyle w:val="Header"/>
      <w:pBdr>
        <w:bottom w:val="single" w:sz="8" w:space="1" w:color="auto"/>
      </w:pBdr>
      <w:tabs>
        <w:tab w:val="clear" w:pos="4680"/>
        <w:tab w:val="center" w:pos="8280"/>
      </w:tabs>
      <w:rPr>
        <w:sz w:val="28"/>
      </w:rPr>
    </w:pPr>
    <w:r>
      <w:rPr>
        <w:sz w:val="28"/>
      </w:rPr>
      <w:t>Sep</w:t>
    </w:r>
    <w:r w:rsidR="002F28E1">
      <w:rPr>
        <w:sz w:val="28"/>
      </w:rPr>
      <w:t xml:space="preserve"> 2021</w:t>
    </w:r>
    <w:r w:rsidR="002F28E1">
      <w:rPr>
        <w:sz w:val="28"/>
      </w:rPr>
      <w:tab/>
      <w:t>IEEE P802.11-21/</w:t>
    </w:r>
    <w:r w:rsidR="005B1659">
      <w:rPr>
        <w:sz w:val="28"/>
      </w:rPr>
      <w:t>14</w:t>
    </w:r>
    <w:r w:rsidR="00F63582">
      <w:rPr>
        <w:sz w:val="28"/>
      </w:rPr>
      <w:t>8</w:t>
    </w:r>
    <w:r w:rsidR="00C4599A">
      <w:rPr>
        <w:sz w:val="28"/>
      </w:rPr>
      <w:t>8</w:t>
    </w:r>
    <w:r w:rsidR="002F28E1" w:rsidRPr="00C724F0">
      <w:rPr>
        <w:sz w:val="28"/>
      </w:rPr>
      <w:t>r</w:t>
    </w:r>
    <w:r w:rsidR="00445C20">
      <w:rPr>
        <w:sz w:val="28"/>
      </w:rPr>
      <w:t>0</w:t>
    </w:r>
  </w:p>
  <w:p w14:paraId="3DF7E07F" w14:textId="77777777" w:rsidR="00857A71" w:rsidRDefault="00857A7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2"/>
    <w:multiLevelType w:val="multilevel"/>
    <w:tmpl w:val="00000885"/>
    <w:lvl w:ilvl="0">
      <w:start w:val="9"/>
      <w:numFmt w:val="decimal"/>
      <w:lvlText w:val="%1."/>
      <w:lvlJc w:val="left"/>
      <w:pPr>
        <w:ind w:left="586" w:hanging="267"/>
      </w:pPr>
      <w:rPr>
        <w:rFonts w:ascii="Arial" w:hAnsi="Arial" w:cs="Arial"/>
        <w:b/>
        <w:bCs/>
        <w:i w:val="0"/>
        <w:iCs w:val="0"/>
        <w:spacing w:val="-1"/>
        <w:w w:val="100"/>
        <w:sz w:val="24"/>
        <w:szCs w:val="24"/>
      </w:rPr>
    </w:lvl>
    <w:lvl w:ilvl="1">
      <w:start w:val="2"/>
      <w:numFmt w:val="decimal"/>
      <w:lvlText w:val="%1.%2"/>
      <w:lvlJc w:val="left"/>
      <w:pPr>
        <w:ind w:left="685" w:hanging="366"/>
      </w:pPr>
      <w:rPr>
        <w:rFonts w:ascii="Arial" w:hAnsi="Arial" w:cs="Arial"/>
        <w:b/>
        <w:bCs/>
        <w:i w:val="0"/>
        <w:iCs w:val="0"/>
        <w:w w:val="99"/>
        <w:sz w:val="22"/>
        <w:szCs w:val="22"/>
      </w:rPr>
    </w:lvl>
    <w:lvl w:ilvl="2">
      <w:start w:val="4"/>
      <w:numFmt w:val="decimal"/>
      <w:lvlText w:val="%1.%2.%3"/>
      <w:lvlJc w:val="left"/>
      <w:pPr>
        <w:ind w:left="820" w:hanging="501"/>
      </w:pPr>
      <w:rPr>
        <w:rFonts w:ascii="Arial" w:hAnsi="Arial" w:cs="Arial"/>
        <w:b/>
        <w:bCs/>
        <w:i w:val="0"/>
        <w:iCs w:val="0"/>
        <w:spacing w:val="-1"/>
        <w:w w:val="99"/>
        <w:sz w:val="20"/>
        <w:szCs w:val="20"/>
      </w:rPr>
    </w:lvl>
    <w:lvl w:ilvl="3">
      <w:start w:val="1"/>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1160" w:hanging="668"/>
      </w:pPr>
    </w:lvl>
    <w:lvl w:ilvl="5">
      <w:numFmt w:val="bullet"/>
      <w:lvlText w:val="•"/>
      <w:lvlJc w:val="left"/>
      <w:pPr>
        <w:ind w:left="2536" w:hanging="668"/>
      </w:pPr>
    </w:lvl>
    <w:lvl w:ilvl="6">
      <w:numFmt w:val="bullet"/>
      <w:lvlText w:val="•"/>
      <w:lvlJc w:val="left"/>
      <w:pPr>
        <w:ind w:left="3913" w:hanging="668"/>
      </w:pPr>
    </w:lvl>
    <w:lvl w:ilvl="7">
      <w:numFmt w:val="bullet"/>
      <w:lvlText w:val="•"/>
      <w:lvlJc w:val="left"/>
      <w:pPr>
        <w:ind w:left="5290" w:hanging="668"/>
      </w:pPr>
    </w:lvl>
    <w:lvl w:ilvl="8">
      <w:numFmt w:val="bullet"/>
      <w:lvlText w:val="•"/>
      <w:lvlJc w:val="left"/>
      <w:pPr>
        <w:ind w:left="6666" w:hanging="668"/>
      </w:pPr>
    </w:lvl>
  </w:abstractNum>
  <w:abstractNum w:abstractNumId="2" w15:restartNumberingAfterBreak="0">
    <w:nsid w:val="00000403"/>
    <w:multiLevelType w:val="multilevel"/>
    <w:tmpl w:val="00000886"/>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4"/>
    <w:multiLevelType w:val="multilevel"/>
    <w:tmpl w:val="00000887"/>
    <w:lvl w:ilvl="0">
      <w:start w:val="9"/>
      <w:numFmt w:val="decimal"/>
      <w:lvlText w:val="%1"/>
      <w:lvlJc w:val="left"/>
      <w:pPr>
        <w:ind w:left="320" w:hanging="668"/>
      </w:pPr>
    </w:lvl>
    <w:lvl w:ilvl="1">
      <w:start w:val="2"/>
      <w:numFmt w:val="decimal"/>
      <w:lvlText w:val="%1.%2"/>
      <w:lvlJc w:val="left"/>
      <w:pPr>
        <w:ind w:left="320" w:hanging="668"/>
      </w:pPr>
    </w:lvl>
    <w:lvl w:ilvl="2">
      <w:start w:val="5"/>
      <w:numFmt w:val="decimal"/>
      <w:lvlText w:val="%1.%2.%3"/>
      <w:lvlJc w:val="left"/>
      <w:pPr>
        <w:ind w:left="320" w:hanging="668"/>
      </w:pPr>
    </w:lvl>
    <w:lvl w:ilvl="3">
      <w:start w:val="2"/>
      <w:numFmt w:val="decimal"/>
      <w:lvlText w:val="%1.%2.%3.%4"/>
      <w:lvlJc w:val="left"/>
      <w:pPr>
        <w:ind w:left="320" w:hanging="668"/>
      </w:pPr>
      <w:rPr>
        <w:rFonts w:ascii="Arial" w:hAnsi="Arial" w:cs="Arial"/>
        <w:b/>
        <w:bCs/>
        <w:i w:val="0"/>
        <w:iCs w:val="0"/>
        <w:spacing w:val="-1"/>
        <w:w w:val="99"/>
        <w:sz w:val="20"/>
        <w:szCs w:val="20"/>
      </w:rPr>
    </w:lvl>
    <w:lvl w:ilvl="4">
      <w:numFmt w:val="bullet"/>
      <w:lvlText w:val="—"/>
      <w:lvlJc w:val="left"/>
      <w:pPr>
        <w:ind w:left="959" w:hanging="440"/>
      </w:pPr>
      <w:rPr>
        <w:rFonts w:ascii="Times New Roman" w:hAnsi="Times New Roman" w:cs="Times New Roman"/>
        <w:b w:val="0"/>
        <w:bCs w:val="0"/>
        <w:i w:val="0"/>
        <w:iCs w:val="0"/>
        <w:w w:val="99"/>
        <w:sz w:val="20"/>
        <w:szCs w:val="20"/>
      </w:rPr>
    </w:lvl>
    <w:lvl w:ilvl="5">
      <w:numFmt w:val="bullet"/>
      <w:lvlText w:val="•"/>
      <w:lvlJc w:val="left"/>
      <w:pPr>
        <w:ind w:left="4720" w:hanging="440"/>
      </w:pPr>
    </w:lvl>
    <w:lvl w:ilvl="6">
      <w:numFmt w:val="bullet"/>
      <w:lvlText w:val="•"/>
      <w:lvlJc w:val="left"/>
      <w:pPr>
        <w:ind w:left="5660" w:hanging="440"/>
      </w:pPr>
    </w:lvl>
    <w:lvl w:ilvl="7">
      <w:numFmt w:val="bullet"/>
      <w:lvlText w:val="•"/>
      <w:lvlJc w:val="left"/>
      <w:pPr>
        <w:ind w:left="6600" w:hanging="440"/>
      </w:pPr>
    </w:lvl>
    <w:lvl w:ilvl="8">
      <w:numFmt w:val="bullet"/>
      <w:lvlText w:val="•"/>
      <w:lvlJc w:val="left"/>
      <w:pPr>
        <w:ind w:left="7540" w:hanging="440"/>
      </w:pPr>
    </w:lvl>
  </w:abstractNum>
  <w:abstractNum w:abstractNumId="4" w15:restartNumberingAfterBreak="0">
    <w:nsid w:val="00000405"/>
    <w:multiLevelType w:val="multilevel"/>
    <w:tmpl w:val="00000888"/>
    <w:lvl w:ilvl="0">
      <w:start w:val="9"/>
      <w:numFmt w:val="decimal"/>
      <w:lvlText w:val="%1"/>
      <w:lvlJc w:val="left"/>
      <w:pPr>
        <w:ind w:left="988" w:hanging="669"/>
      </w:pPr>
    </w:lvl>
    <w:lvl w:ilvl="1">
      <w:start w:val="3"/>
      <w:numFmt w:val="decimal"/>
      <w:lvlText w:val="%1.%2"/>
      <w:lvlJc w:val="left"/>
      <w:pPr>
        <w:ind w:left="988" w:hanging="669"/>
      </w:pPr>
    </w:lvl>
    <w:lvl w:ilvl="2">
      <w:start w:val="1"/>
      <w:numFmt w:val="decimal"/>
      <w:lvlText w:val="%1.%2.%3"/>
      <w:lvlJc w:val="left"/>
      <w:pPr>
        <w:ind w:left="988" w:hanging="669"/>
      </w:pPr>
    </w:lvl>
    <w:lvl w:ilvl="3">
      <w:start w:val="5"/>
      <w:numFmt w:val="decimal"/>
      <w:lvlText w:val="%1.%2.%3.%4"/>
      <w:lvlJc w:val="left"/>
      <w:pPr>
        <w:ind w:left="988" w:hanging="669"/>
      </w:pPr>
      <w:rPr>
        <w:rFonts w:ascii="Arial" w:hAnsi="Arial" w:cs="Arial"/>
        <w:b/>
        <w:bCs/>
        <w:i w:val="0"/>
        <w:iCs w:val="0"/>
        <w:spacing w:val="-1"/>
        <w:w w:val="99"/>
        <w:sz w:val="20"/>
        <w:szCs w:val="20"/>
      </w:rPr>
    </w:lvl>
    <w:lvl w:ilvl="4">
      <w:start w:val="1"/>
      <w:numFmt w:val="decimal"/>
      <w:lvlText w:val="%1.%2.%3.%4.%5"/>
      <w:lvlJc w:val="left"/>
      <w:pPr>
        <w:ind w:left="1152" w:hanging="833"/>
      </w:pPr>
      <w:rPr>
        <w:rFonts w:ascii="Arial" w:hAnsi="Arial" w:cs="Arial"/>
        <w:b/>
        <w:bCs/>
        <w:i w:val="0"/>
        <w:iCs w:val="0"/>
        <w:spacing w:val="-1"/>
        <w:w w:val="99"/>
        <w:sz w:val="20"/>
        <w:szCs w:val="20"/>
      </w:rPr>
    </w:lvl>
    <w:lvl w:ilvl="5">
      <w:numFmt w:val="bullet"/>
      <w:lvlText w:val="•"/>
      <w:lvlJc w:val="left"/>
      <w:pPr>
        <w:ind w:left="4831" w:hanging="833"/>
      </w:pPr>
    </w:lvl>
    <w:lvl w:ilvl="6">
      <w:numFmt w:val="bullet"/>
      <w:lvlText w:val="•"/>
      <w:lvlJc w:val="left"/>
      <w:pPr>
        <w:ind w:left="5748" w:hanging="833"/>
      </w:pPr>
    </w:lvl>
    <w:lvl w:ilvl="7">
      <w:numFmt w:val="bullet"/>
      <w:lvlText w:val="•"/>
      <w:lvlJc w:val="left"/>
      <w:pPr>
        <w:ind w:left="6666" w:hanging="833"/>
      </w:pPr>
    </w:lvl>
    <w:lvl w:ilvl="8">
      <w:numFmt w:val="bullet"/>
      <w:lvlText w:val="•"/>
      <w:lvlJc w:val="left"/>
      <w:pPr>
        <w:ind w:left="7584" w:hanging="833"/>
      </w:pPr>
    </w:lvl>
  </w:abstractNum>
  <w:abstractNum w:abstractNumId="5" w15:restartNumberingAfterBreak="0">
    <w:nsid w:val="00000406"/>
    <w:multiLevelType w:val="multilevel"/>
    <w:tmpl w:val="00000889"/>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6"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7"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8"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9"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10"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11" w15:restartNumberingAfterBreak="0">
    <w:nsid w:val="0000040C"/>
    <w:multiLevelType w:val="multilevel"/>
    <w:tmpl w:val="0000088F"/>
    <w:lvl w:ilvl="0">
      <w:start w:val="9"/>
      <w:numFmt w:val="decimal"/>
      <w:lvlText w:val="%1"/>
      <w:lvlJc w:val="left"/>
      <w:pPr>
        <w:ind w:left="987" w:hanging="668"/>
      </w:pPr>
    </w:lvl>
    <w:lvl w:ilvl="1">
      <w:start w:val="3"/>
      <w:numFmt w:val="decimal"/>
      <w:lvlText w:val="%1.%2"/>
      <w:lvlJc w:val="left"/>
      <w:pPr>
        <w:ind w:left="987" w:hanging="668"/>
      </w:pPr>
    </w:lvl>
    <w:lvl w:ilvl="2">
      <w:start w:val="3"/>
      <w:numFmt w:val="decimal"/>
      <w:lvlText w:val="%1.%2.%3"/>
      <w:lvlJc w:val="left"/>
      <w:pPr>
        <w:ind w:left="987" w:hanging="668"/>
      </w:pPr>
    </w:lvl>
    <w:lvl w:ilvl="3">
      <w:start w:val="5"/>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4356" w:hanging="668"/>
      </w:pPr>
    </w:lvl>
    <w:lvl w:ilvl="5">
      <w:numFmt w:val="bullet"/>
      <w:lvlText w:val="•"/>
      <w:lvlJc w:val="left"/>
      <w:pPr>
        <w:ind w:left="5200" w:hanging="668"/>
      </w:pPr>
    </w:lvl>
    <w:lvl w:ilvl="6">
      <w:numFmt w:val="bullet"/>
      <w:lvlText w:val="•"/>
      <w:lvlJc w:val="left"/>
      <w:pPr>
        <w:ind w:left="6044" w:hanging="668"/>
      </w:pPr>
    </w:lvl>
    <w:lvl w:ilvl="7">
      <w:numFmt w:val="bullet"/>
      <w:lvlText w:val="•"/>
      <w:lvlJc w:val="left"/>
      <w:pPr>
        <w:ind w:left="6888" w:hanging="668"/>
      </w:pPr>
    </w:lvl>
    <w:lvl w:ilvl="8">
      <w:numFmt w:val="bullet"/>
      <w:lvlText w:val="•"/>
      <w:lvlJc w:val="left"/>
      <w:pPr>
        <w:ind w:left="7732" w:hanging="668"/>
      </w:pPr>
    </w:lvl>
  </w:abstractNum>
  <w:abstractNum w:abstractNumId="12" w15:restartNumberingAfterBreak="0">
    <w:nsid w:val="0000040D"/>
    <w:multiLevelType w:val="multilevel"/>
    <w:tmpl w:val="00000890"/>
    <w:lvl w:ilvl="0">
      <w:start w:val="9"/>
      <w:numFmt w:val="decimal"/>
      <w:lvlText w:val="%1"/>
      <w:lvlJc w:val="left"/>
      <w:pPr>
        <w:ind w:left="820" w:hanging="501"/>
      </w:pPr>
    </w:lvl>
    <w:lvl w:ilvl="1">
      <w:start w:val="4"/>
      <w:numFmt w:val="decimal"/>
      <w:lvlText w:val="%1.%2"/>
      <w:lvlJc w:val="left"/>
      <w:pPr>
        <w:ind w:left="820" w:hanging="501"/>
      </w:pPr>
    </w:lvl>
    <w:lvl w:ilvl="2">
      <w:start w:val="1"/>
      <w:numFmt w:val="decimal"/>
      <w:lvlText w:val="%1.%2.%3"/>
      <w:lvlJc w:val="left"/>
      <w:pPr>
        <w:ind w:left="820" w:hanging="501"/>
      </w:pPr>
      <w:rPr>
        <w:spacing w:val="-1"/>
        <w:w w:val="99"/>
      </w:rPr>
    </w:lvl>
    <w:lvl w:ilvl="3">
      <w:start w:val="1"/>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3793" w:hanging="668"/>
      </w:pPr>
    </w:lvl>
    <w:lvl w:ilvl="5">
      <w:numFmt w:val="bullet"/>
      <w:lvlText w:val="•"/>
      <w:lvlJc w:val="left"/>
      <w:pPr>
        <w:ind w:left="4731" w:hanging="668"/>
      </w:pPr>
    </w:lvl>
    <w:lvl w:ilvl="6">
      <w:numFmt w:val="bullet"/>
      <w:lvlText w:val="•"/>
      <w:lvlJc w:val="left"/>
      <w:pPr>
        <w:ind w:left="5668" w:hanging="668"/>
      </w:pPr>
    </w:lvl>
    <w:lvl w:ilvl="7">
      <w:numFmt w:val="bullet"/>
      <w:lvlText w:val="•"/>
      <w:lvlJc w:val="left"/>
      <w:pPr>
        <w:ind w:left="6606" w:hanging="668"/>
      </w:pPr>
    </w:lvl>
    <w:lvl w:ilvl="8">
      <w:numFmt w:val="bullet"/>
      <w:lvlText w:val="•"/>
      <w:lvlJc w:val="left"/>
      <w:pPr>
        <w:ind w:left="7544" w:hanging="668"/>
      </w:pPr>
    </w:lvl>
  </w:abstractNum>
  <w:abstractNum w:abstractNumId="13" w15:restartNumberingAfterBreak="0">
    <w:nsid w:val="0000040E"/>
    <w:multiLevelType w:val="multilevel"/>
    <w:tmpl w:val="00000891"/>
    <w:lvl w:ilvl="0">
      <w:start w:val="9"/>
      <w:numFmt w:val="decimal"/>
      <w:lvlText w:val="%1"/>
      <w:lvlJc w:val="left"/>
      <w:pPr>
        <w:ind w:left="987" w:hanging="668"/>
      </w:pPr>
    </w:lvl>
    <w:lvl w:ilvl="1">
      <w:start w:val="4"/>
      <w:numFmt w:val="decimal"/>
      <w:lvlText w:val="%1.%2"/>
      <w:lvlJc w:val="left"/>
      <w:pPr>
        <w:ind w:left="987" w:hanging="668"/>
      </w:pPr>
    </w:lvl>
    <w:lvl w:ilvl="2">
      <w:start w:val="1"/>
      <w:numFmt w:val="decimal"/>
      <w:lvlText w:val="%1.%2.%3"/>
      <w:lvlJc w:val="left"/>
      <w:pPr>
        <w:ind w:left="987" w:hanging="668"/>
      </w:pPr>
    </w:lvl>
    <w:lvl w:ilvl="3">
      <w:start w:val="4"/>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4356" w:hanging="668"/>
      </w:pPr>
    </w:lvl>
    <w:lvl w:ilvl="5">
      <w:numFmt w:val="bullet"/>
      <w:lvlText w:val="•"/>
      <w:lvlJc w:val="left"/>
      <w:pPr>
        <w:ind w:left="5200" w:hanging="668"/>
      </w:pPr>
    </w:lvl>
    <w:lvl w:ilvl="6">
      <w:numFmt w:val="bullet"/>
      <w:lvlText w:val="•"/>
      <w:lvlJc w:val="left"/>
      <w:pPr>
        <w:ind w:left="6044" w:hanging="668"/>
      </w:pPr>
    </w:lvl>
    <w:lvl w:ilvl="7">
      <w:numFmt w:val="bullet"/>
      <w:lvlText w:val="•"/>
      <w:lvlJc w:val="left"/>
      <w:pPr>
        <w:ind w:left="6888" w:hanging="668"/>
      </w:pPr>
    </w:lvl>
    <w:lvl w:ilvl="8">
      <w:numFmt w:val="bullet"/>
      <w:lvlText w:val="•"/>
      <w:lvlJc w:val="left"/>
      <w:pPr>
        <w:ind w:left="7732" w:hanging="668"/>
      </w:pPr>
    </w:lvl>
  </w:abstractNum>
  <w:abstractNum w:abstractNumId="14" w15:restartNumberingAfterBreak="0">
    <w:nsid w:val="0000040F"/>
    <w:multiLevelType w:val="multilevel"/>
    <w:tmpl w:val="00000892"/>
    <w:lvl w:ilvl="0">
      <w:start w:val="9"/>
      <w:numFmt w:val="decimal"/>
      <w:lvlText w:val="%1"/>
      <w:lvlJc w:val="left"/>
      <w:pPr>
        <w:ind w:left="129" w:hanging="629"/>
      </w:pPr>
    </w:lvl>
    <w:lvl w:ilvl="1">
      <w:start w:val="6"/>
      <w:numFmt w:val="decimal"/>
      <w:lvlText w:val="%1.%2"/>
      <w:lvlJc w:val="left"/>
      <w:pPr>
        <w:ind w:left="129" w:hanging="629"/>
      </w:pPr>
    </w:lvl>
    <w:lvl w:ilvl="2">
      <w:start w:val="35"/>
      <w:numFmt w:val="decimal"/>
      <w:lvlText w:val="%1.%2.%3"/>
      <w:lvlJc w:val="left"/>
      <w:pPr>
        <w:ind w:left="129" w:hanging="629"/>
      </w:pPr>
    </w:lvl>
    <w:lvl w:ilvl="3">
      <w:start w:val="5"/>
      <w:numFmt w:val="decimal"/>
      <w:lvlText w:val="%1.%2.%3.%4"/>
      <w:lvlJc w:val="left"/>
      <w:pPr>
        <w:ind w:left="129" w:hanging="629"/>
      </w:pPr>
      <w:rPr>
        <w:rFonts w:ascii="Times New Roman" w:hAnsi="Times New Roman" w:cs="Times New Roman"/>
        <w:b w:val="0"/>
        <w:bCs w:val="0"/>
        <w:i w:val="0"/>
        <w:iCs w:val="0"/>
        <w:spacing w:val="-1"/>
        <w:w w:val="100"/>
        <w:sz w:val="18"/>
        <w:szCs w:val="18"/>
      </w:rPr>
    </w:lvl>
    <w:lvl w:ilvl="4">
      <w:numFmt w:val="bullet"/>
      <w:lvlText w:val="•"/>
      <w:lvlJc w:val="left"/>
      <w:pPr>
        <w:ind w:left="1070" w:hanging="629"/>
      </w:pPr>
    </w:lvl>
    <w:lvl w:ilvl="5">
      <w:numFmt w:val="bullet"/>
      <w:lvlText w:val="•"/>
      <w:lvlJc w:val="left"/>
      <w:pPr>
        <w:ind w:left="1307" w:hanging="629"/>
      </w:pPr>
    </w:lvl>
    <w:lvl w:ilvl="6">
      <w:numFmt w:val="bullet"/>
      <w:lvlText w:val="•"/>
      <w:lvlJc w:val="left"/>
      <w:pPr>
        <w:ind w:left="1545" w:hanging="629"/>
      </w:pPr>
    </w:lvl>
    <w:lvl w:ilvl="7">
      <w:numFmt w:val="bullet"/>
      <w:lvlText w:val="•"/>
      <w:lvlJc w:val="left"/>
      <w:pPr>
        <w:ind w:left="1782" w:hanging="629"/>
      </w:pPr>
    </w:lvl>
    <w:lvl w:ilvl="8">
      <w:numFmt w:val="bullet"/>
      <w:lvlText w:val="•"/>
      <w:lvlJc w:val="left"/>
      <w:pPr>
        <w:ind w:left="2020" w:hanging="629"/>
      </w:pPr>
    </w:lvl>
  </w:abstractNum>
  <w:abstractNum w:abstractNumId="15" w15:restartNumberingAfterBreak="0">
    <w:nsid w:val="00000410"/>
    <w:multiLevelType w:val="multilevel"/>
    <w:tmpl w:val="00000893"/>
    <w:lvl w:ilvl="0">
      <w:start w:val="9"/>
      <w:numFmt w:val="decimal"/>
      <w:lvlText w:val="%1"/>
      <w:lvlJc w:val="left"/>
      <w:pPr>
        <w:ind w:left="987" w:hanging="668"/>
      </w:pPr>
    </w:lvl>
    <w:lvl w:ilvl="1">
      <w:start w:val="4"/>
      <w:numFmt w:val="decimal"/>
      <w:lvlText w:val="%1.%2"/>
      <w:lvlJc w:val="left"/>
      <w:pPr>
        <w:ind w:left="987" w:hanging="668"/>
      </w:pPr>
    </w:lvl>
    <w:lvl w:ilvl="2">
      <w:start w:val="2"/>
      <w:numFmt w:val="decimal"/>
      <w:lvlText w:val="%1.%2.%3"/>
      <w:lvlJc w:val="left"/>
      <w:pPr>
        <w:ind w:left="987" w:hanging="668"/>
      </w:pPr>
    </w:lvl>
    <w:lvl w:ilvl="3">
      <w:start w:val="5"/>
      <w:numFmt w:val="decimal"/>
      <w:lvlText w:val="%1.%2.%3.%4"/>
      <w:lvlJc w:val="left"/>
      <w:pPr>
        <w:ind w:left="987" w:hanging="668"/>
      </w:pPr>
      <w:rPr>
        <w:rFonts w:ascii="Arial" w:hAnsi="Arial" w:cs="Arial"/>
        <w:b/>
        <w:bCs/>
        <w:i w:val="0"/>
        <w:iCs w:val="0"/>
        <w:spacing w:val="-1"/>
        <w:w w:val="99"/>
        <w:sz w:val="20"/>
        <w:szCs w:val="20"/>
      </w:rPr>
    </w:lvl>
    <w:lvl w:ilvl="4">
      <w:start w:val="1"/>
      <w:numFmt w:val="decimal"/>
      <w:lvlText w:val="%1.%2.%3.%4.%5"/>
      <w:lvlJc w:val="left"/>
      <w:pPr>
        <w:ind w:left="1152" w:hanging="833"/>
      </w:pPr>
      <w:rPr>
        <w:rFonts w:ascii="Arial" w:hAnsi="Arial" w:cs="Arial"/>
        <w:b/>
        <w:bCs/>
        <w:i w:val="0"/>
        <w:iCs w:val="0"/>
        <w:spacing w:val="-1"/>
        <w:w w:val="99"/>
        <w:sz w:val="20"/>
        <w:szCs w:val="20"/>
      </w:rPr>
    </w:lvl>
    <w:lvl w:ilvl="5">
      <w:numFmt w:val="bullet"/>
      <w:lvlText w:val="—"/>
      <w:lvlJc w:val="left"/>
      <w:pPr>
        <w:ind w:left="920" w:hanging="400"/>
      </w:pPr>
      <w:rPr>
        <w:rFonts w:ascii="Times New Roman" w:hAnsi="Times New Roman" w:cs="Times New Roman"/>
        <w:b w:val="0"/>
        <w:bCs w:val="0"/>
        <w:i w:val="0"/>
        <w:iCs w:val="0"/>
        <w:w w:val="99"/>
        <w:sz w:val="20"/>
        <w:szCs w:val="20"/>
      </w:rPr>
    </w:lvl>
    <w:lvl w:ilvl="6">
      <w:numFmt w:val="bullet"/>
      <w:lvlText w:val="•"/>
      <w:lvlJc w:val="left"/>
      <w:pPr>
        <w:ind w:left="5290" w:hanging="400"/>
      </w:pPr>
    </w:lvl>
    <w:lvl w:ilvl="7">
      <w:numFmt w:val="bullet"/>
      <w:lvlText w:val="•"/>
      <w:lvlJc w:val="left"/>
      <w:pPr>
        <w:ind w:left="6322" w:hanging="400"/>
      </w:pPr>
    </w:lvl>
    <w:lvl w:ilvl="8">
      <w:numFmt w:val="bullet"/>
      <w:lvlText w:val="•"/>
      <w:lvlJc w:val="left"/>
      <w:pPr>
        <w:ind w:left="7355" w:hanging="400"/>
      </w:pPr>
    </w:lvl>
  </w:abstractNum>
  <w:abstractNum w:abstractNumId="16" w15:restartNumberingAfterBreak="0">
    <w:nsid w:val="00000411"/>
    <w:multiLevelType w:val="multilevel"/>
    <w:tmpl w:val="00000894"/>
    <w:lvl w:ilvl="0">
      <w:numFmt w:val="bullet"/>
      <w:lvlText w:val="—"/>
      <w:lvlJc w:val="left"/>
      <w:pPr>
        <w:ind w:left="920" w:hanging="400"/>
      </w:pPr>
      <w:rPr>
        <w:rFonts w:ascii="Times New Roman" w:hAnsi="Times New Roman" w:cs="Times New Roman"/>
        <w:b w:val="0"/>
        <w:bCs w:val="0"/>
        <w:i w:val="0"/>
        <w:iCs w:val="0"/>
        <w:w w:val="99"/>
        <w:sz w:val="20"/>
        <w:szCs w:val="20"/>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17" w15:restartNumberingAfterBreak="0">
    <w:nsid w:val="00000412"/>
    <w:multiLevelType w:val="multilevel"/>
    <w:tmpl w:val="00000895"/>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18" w15:restartNumberingAfterBreak="0">
    <w:nsid w:val="00000413"/>
    <w:multiLevelType w:val="multilevel"/>
    <w:tmpl w:val="00000896"/>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19" w15:restartNumberingAfterBreak="0">
    <w:nsid w:val="00000414"/>
    <w:multiLevelType w:val="multilevel"/>
    <w:tmpl w:val="00000897"/>
    <w:lvl w:ilvl="0">
      <w:start w:val="9"/>
      <w:numFmt w:val="decimal"/>
      <w:lvlText w:val="%1"/>
      <w:lvlJc w:val="left"/>
      <w:pPr>
        <w:ind w:left="930" w:hanging="611"/>
      </w:pPr>
    </w:lvl>
    <w:lvl w:ilvl="1">
      <w:start w:val="6"/>
      <w:numFmt w:val="decimal"/>
      <w:lvlText w:val="%1.%2"/>
      <w:lvlJc w:val="left"/>
      <w:pPr>
        <w:ind w:left="930" w:hanging="611"/>
      </w:pPr>
    </w:lvl>
    <w:lvl w:ilvl="2">
      <w:start w:val="12"/>
      <w:numFmt w:val="decimal"/>
      <w:lvlText w:val="%1.%2.%3"/>
      <w:lvlJc w:val="left"/>
      <w:pPr>
        <w:ind w:left="930" w:hanging="611"/>
      </w:pPr>
      <w:rPr>
        <w:rFonts w:ascii="Arial" w:hAnsi="Arial" w:cs="Arial"/>
        <w:b/>
        <w:bCs/>
        <w:i w:val="0"/>
        <w:iCs w:val="0"/>
        <w:spacing w:val="-1"/>
        <w:w w:val="99"/>
        <w:sz w:val="20"/>
        <w:szCs w:val="20"/>
      </w:rPr>
    </w:lvl>
    <w:lvl w:ilvl="3">
      <w:numFmt w:val="bullet"/>
      <w:lvlText w:val="•"/>
      <w:lvlJc w:val="left"/>
      <w:pPr>
        <w:ind w:left="3484" w:hanging="611"/>
      </w:pPr>
    </w:lvl>
    <w:lvl w:ilvl="4">
      <w:numFmt w:val="bullet"/>
      <w:lvlText w:val="•"/>
      <w:lvlJc w:val="left"/>
      <w:pPr>
        <w:ind w:left="4332" w:hanging="611"/>
      </w:pPr>
    </w:lvl>
    <w:lvl w:ilvl="5">
      <w:numFmt w:val="bullet"/>
      <w:lvlText w:val="•"/>
      <w:lvlJc w:val="left"/>
      <w:pPr>
        <w:ind w:left="5180" w:hanging="611"/>
      </w:pPr>
    </w:lvl>
    <w:lvl w:ilvl="6">
      <w:numFmt w:val="bullet"/>
      <w:lvlText w:val="•"/>
      <w:lvlJc w:val="left"/>
      <w:pPr>
        <w:ind w:left="6028" w:hanging="611"/>
      </w:pPr>
    </w:lvl>
    <w:lvl w:ilvl="7">
      <w:numFmt w:val="bullet"/>
      <w:lvlText w:val="•"/>
      <w:lvlJc w:val="left"/>
      <w:pPr>
        <w:ind w:left="6876" w:hanging="611"/>
      </w:pPr>
    </w:lvl>
    <w:lvl w:ilvl="8">
      <w:numFmt w:val="bullet"/>
      <w:lvlText w:val="•"/>
      <w:lvlJc w:val="left"/>
      <w:pPr>
        <w:ind w:left="7724" w:hanging="611"/>
      </w:pPr>
    </w:lvl>
  </w:abstractNum>
  <w:abstractNum w:abstractNumId="20" w15:restartNumberingAfterBreak="0">
    <w:nsid w:val="00000415"/>
    <w:multiLevelType w:val="multilevel"/>
    <w:tmpl w:val="00000898"/>
    <w:lvl w:ilvl="0">
      <w:start w:val="9"/>
      <w:numFmt w:val="decimal"/>
      <w:lvlText w:val="%1"/>
      <w:lvlJc w:val="left"/>
      <w:pPr>
        <w:ind w:left="1098" w:hanging="779"/>
      </w:pPr>
    </w:lvl>
    <w:lvl w:ilvl="1">
      <w:start w:val="6"/>
      <w:numFmt w:val="decimal"/>
      <w:lvlText w:val="%1.%2"/>
      <w:lvlJc w:val="left"/>
      <w:pPr>
        <w:ind w:left="1098" w:hanging="779"/>
      </w:pPr>
    </w:lvl>
    <w:lvl w:ilvl="2">
      <w:start w:val="12"/>
      <w:numFmt w:val="decimal"/>
      <w:lvlText w:val="%1.%2.%3"/>
      <w:lvlJc w:val="left"/>
      <w:pPr>
        <w:ind w:left="1098" w:hanging="779"/>
      </w:pPr>
    </w:lvl>
    <w:lvl w:ilvl="3">
      <w:start w:val="2"/>
      <w:numFmt w:val="decimal"/>
      <w:lvlText w:val="%1.%2.%3.%4"/>
      <w:lvlJc w:val="left"/>
      <w:pPr>
        <w:ind w:left="1098" w:hanging="779"/>
      </w:pPr>
      <w:rPr>
        <w:rFonts w:ascii="Arial" w:hAnsi="Arial" w:cs="Arial"/>
        <w:b/>
        <w:bCs/>
        <w:i w:val="0"/>
        <w:iCs w:val="0"/>
        <w:spacing w:val="-1"/>
        <w:w w:val="99"/>
        <w:sz w:val="20"/>
        <w:szCs w:val="20"/>
      </w:rPr>
    </w:lvl>
    <w:lvl w:ilvl="4">
      <w:numFmt w:val="bullet"/>
      <w:lvlText w:val="•"/>
      <w:lvlJc w:val="left"/>
      <w:pPr>
        <w:ind w:left="4428" w:hanging="779"/>
      </w:pPr>
    </w:lvl>
    <w:lvl w:ilvl="5">
      <w:numFmt w:val="bullet"/>
      <w:lvlText w:val="•"/>
      <w:lvlJc w:val="left"/>
      <w:pPr>
        <w:ind w:left="5260" w:hanging="779"/>
      </w:pPr>
    </w:lvl>
    <w:lvl w:ilvl="6">
      <w:numFmt w:val="bullet"/>
      <w:lvlText w:val="•"/>
      <w:lvlJc w:val="left"/>
      <w:pPr>
        <w:ind w:left="6092" w:hanging="779"/>
      </w:pPr>
    </w:lvl>
    <w:lvl w:ilvl="7">
      <w:numFmt w:val="bullet"/>
      <w:lvlText w:val="•"/>
      <w:lvlJc w:val="left"/>
      <w:pPr>
        <w:ind w:left="6924" w:hanging="779"/>
      </w:pPr>
    </w:lvl>
    <w:lvl w:ilvl="8">
      <w:numFmt w:val="bullet"/>
      <w:lvlText w:val="•"/>
      <w:lvlJc w:val="left"/>
      <w:pPr>
        <w:ind w:left="7756" w:hanging="779"/>
      </w:pPr>
    </w:lvl>
  </w:abstractNum>
  <w:abstractNum w:abstractNumId="21" w15:restartNumberingAfterBreak="0">
    <w:nsid w:val="00000416"/>
    <w:multiLevelType w:val="multilevel"/>
    <w:tmpl w:val="00000899"/>
    <w:lvl w:ilvl="0">
      <w:start w:val="9"/>
      <w:numFmt w:val="decimal"/>
      <w:lvlText w:val="%1"/>
      <w:lvlJc w:val="left"/>
      <w:pPr>
        <w:ind w:left="931" w:hanging="612"/>
      </w:pPr>
    </w:lvl>
    <w:lvl w:ilvl="1">
      <w:start w:val="6"/>
      <w:numFmt w:val="decimal"/>
      <w:lvlText w:val="%1.%2"/>
      <w:lvlJc w:val="left"/>
      <w:pPr>
        <w:ind w:left="931" w:hanging="612"/>
      </w:pPr>
    </w:lvl>
    <w:lvl w:ilvl="2">
      <w:start w:val="34"/>
      <w:numFmt w:val="decimal"/>
      <w:lvlText w:val="%1.%2.%3"/>
      <w:lvlJc w:val="left"/>
      <w:pPr>
        <w:ind w:left="931" w:hanging="612"/>
      </w:pPr>
      <w:rPr>
        <w:rFonts w:ascii="Arial" w:hAnsi="Arial" w:cs="Arial"/>
        <w:b/>
        <w:bCs/>
        <w:i w:val="0"/>
        <w:iCs w:val="0"/>
        <w:spacing w:val="-1"/>
        <w:w w:val="99"/>
        <w:sz w:val="20"/>
        <w:szCs w:val="20"/>
      </w:rPr>
    </w:lvl>
    <w:lvl w:ilvl="3">
      <w:start w:val="1"/>
      <w:numFmt w:val="decimal"/>
      <w:lvlText w:val="%1.%2.%3.%4"/>
      <w:lvlJc w:val="left"/>
      <w:pPr>
        <w:ind w:left="1098" w:hanging="779"/>
      </w:pPr>
      <w:rPr>
        <w:rFonts w:ascii="Arial" w:hAnsi="Arial" w:cs="Arial"/>
        <w:b/>
        <w:bCs/>
        <w:i w:val="0"/>
        <w:iCs w:val="0"/>
        <w:spacing w:val="-1"/>
        <w:w w:val="99"/>
        <w:sz w:val="20"/>
        <w:szCs w:val="20"/>
      </w:rPr>
    </w:lvl>
    <w:lvl w:ilvl="4">
      <w:numFmt w:val="bullet"/>
      <w:lvlText w:val="•"/>
      <w:lvlJc w:val="left"/>
      <w:pPr>
        <w:ind w:left="3873" w:hanging="779"/>
      </w:pPr>
    </w:lvl>
    <w:lvl w:ilvl="5">
      <w:numFmt w:val="bullet"/>
      <w:lvlText w:val="•"/>
      <w:lvlJc w:val="left"/>
      <w:pPr>
        <w:ind w:left="4797" w:hanging="779"/>
      </w:pPr>
    </w:lvl>
    <w:lvl w:ilvl="6">
      <w:numFmt w:val="bullet"/>
      <w:lvlText w:val="•"/>
      <w:lvlJc w:val="left"/>
      <w:pPr>
        <w:ind w:left="5722" w:hanging="779"/>
      </w:pPr>
    </w:lvl>
    <w:lvl w:ilvl="7">
      <w:numFmt w:val="bullet"/>
      <w:lvlText w:val="•"/>
      <w:lvlJc w:val="left"/>
      <w:pPr>
        <w:ind w:left="6646" w:hanging="779"/>
      </w:pPr>
    </w:lvl>
    <w:lvl w:ilvl="8">
      <w:numFmt w:val="bullet"/>
      <w:lvlText w:val="•"/>
      <w:lvlJc w:val="left"/>
      <w:pPr>
        <w:ind w:left="7571" w:hanging="779"/>
      </w:pPr>
    </w:lvl>
  </w:abstractNum>
  <w:abstractNum w:abstractNumId="22"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23"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885915"/>
    <w:multiLevelType w:val="hybridMultilevel"/>
    <w:tmpl w:val="A4B64C2E"/>
    <w:lvl w:ilvl="0" w:tplc="03A426A4">
      <w:start w:val="4"/>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AC4EE0"/>
    <w:multiLevelType w:val="hybridMultilevel"/>
    <w:tmpl w:val="5EB48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B5303B"/>
    <w:multiLevelType w:val="hybridMultilevel"/>
    <w:tmpl w:val="8E721FE4"/>
    <w:lvl w:ilvl="0" w:tplc="FE8E510C">
      <w:start w:val="4"/>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9"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0"/>
  </w:num>
  <w:num w:numId="3">
    <w:abstractNumId w:val="9"/>
  </w:num>
  <w:num w:numId="4">
    <w:abstractNumId w:val="8"/>
  </w:num>
  <w:num w:numId="5">
    <w:abstractNumId w:val="7"/>
  </w:num>
  <w:num w:numId="6">
    <w:abstractNumId w:val="6"/>
  </w:num>
  <w:num w:numId="7">
    <w:abstractNumId w:val="29"/>
  </w:num>
  <w:num w:numId="8">
    <w:abstractNumId w:val="22"/>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28"/>
  </w:num>
  <w:num w:numId="15">
    <w:abstractNumId w:val="25"/>
  </w:num>
  <w:num w:numId="16">
    <w:abstractNumId w:val="23"/>
  </w:num>
  <w:num w:numId="17">
    <w:abstractNumId w:val="27"/>
  </w:num>
  <w:num w:numId="18">
    <w:abstractNumId w:val="26"/>
  </w:num>
  <w:num w:numId="19">
    <w:abstractNumId w:val="24"/>
  </w:num>
  <w:num w:numId="20">
    <w:abstractNumId w:val="21"/>
  </w:num>
  <w:num w:numId="21">
    <w:abstractNumId w:val="20"/>
  </w:num>
  <w:num w:numId="22">
    <w:abstractNumId w:val="19"/>
  </w:num>
  <w:num w:numId="23">
    <w:abstractNumId w:val="18"/>
  </w:num>
  <w:num w:numId="24">
    <w:abstractNumId w:val="17"/>
  </w:num>
  <w:num w:numId="25">
    <w:abstractNumId w:val="16"/>
  </w:num>
  <w:num w:numId="26">
    <w:abstractNumId w:val="15"/>
  </w:num>
  <w:num w:numId="27">
    <w:abstractNumId w:val="14"/>
  </w:num>
  <w:num w:numId="28">
    <w:abstractNumId w:val="13"/>
  </w:num>
  <w:num w:numId="29">
    <w:abstractNumId w:val="12"/>
  </w:num>
  <w:num w:numId="30">
    <w:abstractNumId w:val="11"/>
  </w:num>
  <w:num w:numId="31">
    <w:abstractNumId w:val="5"/>
  </w:num>
  <w:num w:numId="32">
    <w:abstractNumId w:val="4"/>
  </w:num>
  <w:num w:numId="33">
    <w:abstractNumId w:val="3"/>
  </w:num>
  <w:num w:numId="34">
    <w:abstractNumId w:val="2"/>
  </w:num>
  <w:num w:numId="3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10A0"/>
    <w:rsid w:val="00001332"/>
    <w:rsid w:val="00001A70"/>
    <w:rsid w:val="00002463"/>
    <w:rsid w:val="00002FB5"/>
    <w:rsid w:val="00003225"/>
    <w:rsid w:val="00003623"/>
    <w:rsid w:val="00004171"/>
    <w:rsid w:val="000041EC"/>
    <w:rsid w:val="00004278"/>
    <w:rsid w:val="000047C0"/>
    <w:rsid w:val="000048C3"/>
    <w:rsid w:val="00004A2F"/>
    <w:rsid w:val="00004E26"/>
    <w:rsid w:val="00004E3A"/>
    <w:rsid w:val="00005283"/>
    <w:rsid w:val="0000531E"/>
    <w:rsid w:val="00005964"/>
    <w:rsid w:val="00005A75"/>
    <w:rsid w:val="00005F0A"/>
    <w:rsid w:val="00005F0B"/>
    <w:rsid w:val="000060C2"/>
    <w:rsid w:val="000066C2"/>
    <w:rsid w:val="00006C87"/>
    <w:rsid w:val="00006D2D"/>
    <w:rsid w:val="000076F4"/>
    <w:rsid w:val="00010720"/>
    <w:rsid w:val="00011CBC"/>
    <w:rsid w:val="00011DB3"/>
    <w:rsid w:val="00012392"/>
    <w:rsid w:val="00013375"/>
    <w:rsid w:val="0001499B"/>
    <w:rsid w:val="00014C1F"/>
    <w:rsid w:val="000159ED"/>
    <w:rsid w:val="000160FB"/>
    <w:rsid w:val="00016500"/>
    <w:rsid w:val="00016845"/>
    <w:rsid w:val="00016CE1"/>
    <w:rsid w:val="00016D8C"/>
    <w:rsid w:val="00017323"/>
    <w:rsid w:val="0001784B"/>
    <w:rsid w:val="00020529"/>
    <w:rsid w:val="000205DC"/>
    <w:rsid w:val="0002140A"/>
    <w:rsid w:val="00021FB5"/>
    <w:rsid w:val="000226C3"/>
    <w:rsid w:val="000231D3"/>
    <w:rsid w:val="00023370"/>
    <w:rsid w:val="000239AC"/>
    <w:rsid w:val="00023C2F"/>
    <w:rsid w:val="000251F6"/>
    <w:rsid w:val="0002585C"/>
    <w:rsid w:val="00025AB6"/>
    <w:rsid w:val="00025EE3"/>
    <w:rsid w:val="000262FB"/>
    <w:rsid w:val="00026A14"/>
    <w:rsid w:val="00027069"/>
    <w:rsid w:val="0002779A"/>
    <w:rsid w:val="0002783D"/>
    <w:rsid w:val="00030529"/>
    <w:rsid w:val="00031008"/>
    <w:rsid w:val="000310FC"/>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5CA"/>
    <w:rsid w:val="0003731F"/>
    <w:rsid w:val="00037905"/>
    <w:rsid w:val="00037911"/>
    <w:rsid w:val="00041392"/>
    <w:rsid w:val="00041AF5"/>
    <w:rsid w:val="000420C5"/>
    <w:rsid w:val="00042534"/>
    <w:rsid w:val="00042C36"/>
    <w:rsid w:val="00042F22"/>
    <w:rsid w:val="00043060"/>
    <w:rsid w:val="00044041"/>
    <w:rsid w:val="00044710"/>
    <w:rsid w:val="00044B6F"/>
    <w:rsid w:val="00044BD9"/>
    <w:rsid w:val="0004521B"/>
    <w:rsid w:val="00045800"/>
    <w:rsid w:val="00046078"/>
    <w:rsid w:val="0004661F"/>
    <w:rsid w:val="00046695"/>
    <w:rsid w:val="000470A6"/>
    <w:rsid w:val="000475ED"/>
    <w:rsid w:val="00047F4D"/>
    <w:rsid w:val="00047F63"/>
    <w:rsid w:val="0005085F"/>
    <w:rsid w:val="000508ED"/>
    <w:rsid w:val="000516CE"/>
    <w:rsid w:val="00051733"/>
    <w:rsid w:val="00051B98"/>
    <w:rsid w:val="00051EEE"/>
    <w:rsid w:val="00052A44"/>
    <w:rsid w:val="00052F4E"/>
    <w:rsid w:val="00053507"/>
    <w:rsid w:val="000535C9"/>
    <w:rsid w:val="000542B0"/>
    <w:rsid w:val="00054373"/>
    <w:rsid w:val="0005482C"/>
    <w:rsid w:val="000557CE"/>
    <w:rsid w:val="000569BA"/>
    <w:rsid w:val="00056B2E"/>
    <w:rsid w:val="000573BE"/>
    <w:rsid w:val="00057592"/>
    <w:rsid w:val="00057E2F"/>
    <w:rsid w:val="00057F18"/>
    <w:rsid w:val="000600C9"/>
    <w:rsid w:val="00060131"/>
    <w:rsid w:val="00060E5C"/>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6A8"/>
    <w:rsid w:val="00065872"/>
    <w:rsid w:val="0006631D"/>
    <w:rsid w:val="00066717"/>
    <w:rsid w:val="00066BD0"/>
    <w:rsid w:val="00067009"/>
    <w:rsid w:val="000675A1"/>
    <w:rsid w:val="000675DF"/>
    <w:rsid w:val="0006764A"/>
    <w:rsid w:val="000677D5"/>
    <w:rsid w:val="000700C6"/>
    <w:rsid w:val="000714A4"/>
    <w:rsid w:val="00071D56"/>
    <w:rsid w:val="00071FC6"/>
    <w:rsid w:val="0007201C"/>
    <w:rsid w:val="0007223F"/>
    <w:rsid w:val="00072398"/>
    <w:rsid w:val="00072B2B"/>
    <w:rsid w:val="00072E97"/>
    <w:rsid w:val="00072FF7"/>
    <w:rsid w:val="00073372"/>
    <w:rsid w:val="0007361C"/>
    <w:rsid w:val="00073C31"/>
    <w:rsid w:val="00074230"/>
    <w:rsid w:val="00074DF2"/>
    <w:rsid w:val="0007586F"/>
    <w:rsid w:val="00075A89"/>
    <w:rsid w:val="000765F3"/>
    <w:rsid w:val="000766D1"/>
    <w:rsid w:val="00076906"/>
    <w:rsid w:val="00076CD4"/>
    <w:rsid w:val="00076E10"/>
    <w:rsid w:val="00077583"/>
    <w:rsid w:val="00080386"/>
    <w:rsid w:val="00080AED"/>
    <w:rsid w:val="000810BB"/>
    <w:rsid w:val="00081218"/>
    <w:rsid w:val="000813B9"/>
    <w:rsid w:val="000815FB"/>
    <w:rsid w:val="00081BB2"/>
    <w:rsid w:val="000824E6"/>
    <w:rsid w:val="00083AF7"/>
    <w:rsid w:val="00084D55"/>
    <w:rsid w:val="0008511D"/>
    <w:rsid w:val="000857D9"/>
    <w:rsid w:val="00085C30"/>
    <w:rsid w:val="00085CBF"/>
    <w:rsid w:val="00085CE4"/>
    <w:rsid w:val="00085FF5"/>
    <w:rsid w:val="0008673A"/>
    <w:rsid w:val="00086804"/>
    <w:rsid w:val="00086F98"/>
    <w:rsid w:val="00087602"/>
    <w:rsid w:val="000879E4"/>
    <w:rsid w:val="0009047E"/>
    <w:rsid w:val="00090B76"/>
    <w:rsid w:val="00090F08"/>
    <w:rsid w:val="0009291B"/>
    <w:rsid w:val="00092E1D"/>
    <w:rsid w:val="00093CD5"/>
    <w:rsid w:val="0009426B"/>
    <w:rsid w:val="00094AB2"/>
    <w:rsid w:val="000960CB"/>
    <w:rsid w:val="000962CE"/>
    <w:rsid w:val="00096E8D"/>
    <w:rsid w:val="00097C6D"/>
    <w:rsid w:val="00097E51"/>
    <w:rsid w:val="00097F20"/>
    <w:rsid w:val="000A0CDF"/>
    <w:rsid w:val="000A1062"/>
    <w:rsid w:val="000A12E1"/>
    <w:rsid w:val="000A180E"/>
    <w:rsid w:val="000A1D88"/>
    <w:rsid w:val="000A21DB"/>
    <w:rsid w:val="000A319B"/>
    <w:rsid w:val="000A322E"/>
    <w:rsid w:val="000A32CE"/>
    <w:rsid w:val="000A3470"/>
    <w:rsid w:val="000A36D4"/>
    <w:rsid w:val="000A45FA"/>
    <w:rsid w:val="000A4A45"/>
    <w:rsid w:val="000A5918"/>
    <w:rsid w:val="000A5CCE"/>
    <w:rsid w:val="000A639B"/>
    <w:rsid w:val="000A6595"/>
    <w:rsid w:val="000A6DD8"/>
    <w:rsid w:val="000A707C"/>
    <w:rsid w:val="000A73B4"/>
    <w:rsid w:val="000A79B5"/>
    <w:rsid w:val="000A7B13"/>
    <w:rsid w:val="000B070A"/>
    <w:rsid w:val="000B1A4E"/>
    <w:rsid w:val="000B2710"/>
    <w:rsid w:val="000B283A"/>
    <w:rsid w:val="000B2F7D"/>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285"/>
    <w:rsid w:val="000C2380"/>
    <w:rsid w:val="000C272C"/>
    <w:rsid w:val="000C2C5B"/>
    <w:rsid w:val="000C31E0"/>
    <w:rsid w:val="000C32C4"/>
    <w:rsid w:val="000C3D2B"/>
    <w:rsid w:val="000C4278"/>
    <w:rsid w:val="000C4577"/>
    <w:rsid w:val="000C470C"/>
    <w:rsid w:val="000C4A9D"/>
    <w:rsid w:val="000C56C3"/>
    <w:rsid w:val="000C573F"/>
    <w:rsid w:val="000C58FE"/>
    <w:rsid w:val="000C590E"/>
    <w:rsid w:val="000C5CF2"/>
    <w:rsid w:val="000C7117"/>
    <w:rsid w:val="000C7486"/>
    <w:rsid w:val="000C7778"/>
    <w:rsid w:val="000C79E8"/>
    <w:rsid w:val="000C7AE0"/>
    <w:rsid w:val="000C7B97"/>
    <w:rsid w:val="000D0166"/>
    <w:rsid w:val="000D1833"/>
    <w:rsid w:val="000D188E"/>
    <w:rsid w:val="000D206A"/>
    <w:rsid w:val="000D22AE"/>
    <w:rsid w:val="000D284E"/>
    <w:rsid w:val="000D289E"/>
    <w:rsid w:val="000D2C8B"/>
    <w:rsid w:val="000D3337"/>
    <w:rsid w:val="000D37B2"/>
    <w:rsid w:val="000D3AC5"/>
    <w:rsid w:val="000D3C57"/>
    <w:rsid w:val="000D54CB"/>
    <w:rsid w:val="000D5565"/>
    <w:rsid w:val="000D5660"/>
    <w:rsid w:val="000D5716"/>
    <w:rsid w:val="000D57DB"/>
    <w:rsid w:val="000D5AFE"/>
    <w:rsid w:val="000D68C2"/>
    <w:rsid w:val="000D72DD"/>
    <w:rsid w:val="000D7713"/>
    <w:rsid w:val="000D7934"/>
    <w:rsid w:val="000E0144"/>
    <w:rsid w:val="000E0273"/>
    <w:rsid w:val="000E055B"/>
    <w:rsid w:val="000E09AB"/>
    <w:rsid w:val="000E0D35"/>
    <w:rsid w:val="000E11DB"/>
    <w:rsid w:val="000E20B6"/>
    <w:rsid w:val="000E2401"/>
    <w:rsid w:val="000E262E"/>
    <w:rsid w:val="000E2BDC"/>
    <w:rsid w:val="000E3963"/>
    <w:rsid w:val="000E3B39"/>
    <w:rsid w:val="000E4177"/>
    <w:rsid w:val="000E4BF3"/>
    <w:rsid w:val="000E4EFF"/>
    <w:rsid w:val="000E5BED"/>
    <w:rsid w:val="000E62CB"/>
    <w:rsid w:val="000E6553"/>
    <w:rsid w:val="000E7648"/>
    <w:rsid w:val="000E76E3"/>
    <w:rsid w:val="000E78F3"/>
    <w:rsid w:val="000F0055"/>
    <w:rsid w:val="000F0BEC"/>
    <w:rsid w:val="000F0CFD"/>
    <w:rsid w:val="000F1987"/>
    <w:rsid w:val="000F1C50"/>
    <w:rsid w:val="000F1C57"/>
    <w:rsid w:val="000F1F4C"/>
    <w:rsid w:val="000F272D"/>
    <w:rsid w:val="000F280E"/>
    <w:rsid w:val="000F32B1"/>
    <w:rsid w:val="000F3330"/>
    <w:rsid w:val="000F3338"/>
    <w:rsid w:val="000F36AE"/>
    <w:rsid w:val="000F39C3"/>
    <w:rsid w:val="000F4A69"/>
    <w:rsid w:val="000F4D0E"/>
    <w:rsid w:val="000F4ED3"/>
    <w:rsid w:val="000F674C"/>
    <w:rsid w:val="000F6892"/>
    <w:rsid w:val="000F69BB"/>
    <w:rsid w:val="000F6C43"/>
    <w:rsid w:val="000F7636"/>
    <w:rsid w:val="000F796C"/>
    <w:rsid w:val="000F7D30"/>
    <w:rsid w:val="00100B26"/>
    <w:rsid w:val="00100D37"/>
    <w:rsid w:val="001016F5"/>
    <w:rsid w:val="00101CA3"/>
    <w:rsid w:val="00101FE7"/>
    <w:rsid w:val="00102936"/>
    <w:rsid w:val="00102C9B"/>
    <w:rsid w:val="00102EDC"/>
    <w:rsid w:val="0010320C"/>
    <w:rsid w:val="0010329E"/>
    <w:rsid w:val="0010334A"/>
    <w:rsid w:val="00103B3E"/>
    <w:rsid w:val="00103CED"/>
    <w:rsid w:val="00103DFE"/>
    <w:rsid w:val="0010465C"/>
    <w:rsid w:val="00105313"/>
    <w:rsid w:val="001056D1"/>
    <w:rsid w:val="0010638C"/>
    <w:rsid w:val="001064DA"/>
    <w:rsid w:val="001069DA"/>
    <w:rsid w:val="0010752B"/>
    <w:rsid w:val="00107D7E"/>
    <w:rsid w:val="0011053C"/>
    <w:rsid w:val="001105AA"/>
    <w:rsid w:val="0011119F"/>
    <w:rsid w:val="001114AE"/>
    <w:rsid w:val="00112C15"/>
    <w:rsid w:val="00112DCB"/>
    <w:rsid w:val="0011321B"/>
    <w:rsid w:val="00114688"/>
    <w:rsid w:val="001146DD"/>
    <w:rsid w:val="001157EB"/>
    <w:rsid w:val="00115A5F"/>
    <w:rsid w:val="00115C73"/>
    <w:rsid w:val="00115DD8"/>
    <w:rsid w:val="00116FB7"/>
    <w:rsid w:val="001170D6"/>
    <w:rsid w:val="0011769A"/>
    <w:rsid w:val="00117902"/>
    <w:rsid w:val="0012002A"/>
    <w:rsid w:val="001209ED"/>
    <w:rsid w:val="00120E30"/>
    <w:rsid w:val="001217DC"/>
    <w:rsid w:val="00121868"/>
    <w:rsid w:val="00122190"/>
    <w:rsid w:val="00122B35"/>
    <w:rsid w:val="00122B97"/>
    <w:rsid w:val="00122E2E"/>
    <w:rsid w:val="00123016"/>
    <w:rsid w:val="001237D9"/>
    <w:rsid w:val="00123A6C"/>
    <w:rsid w:val="00123C10"/>
    <w:rsid w:val="00123C3E"/>
    <w:rsid w:val="00124C87"/>
    <w:rsid w:val="001250CE"/>
    <w:rsid w:val="001254B5"/>
    <w:rsid w:val="00125D02"/>
    <w:rsid w:val="001263C0"/>
    <w:rsid w:val="00126445"/>
    <w:rsid w:val="001271F8"/>
    <w:rsid w:val="001272EF"/>
    <w:rsid w:val="00127C3F"/>
    <w:rsid w:val="00127D21"/>
    <w:rsid w:val="001305C4"/>
    <w:rsid w:val="00130933"/>
    <w:rsid w:val="00130B4C"/>
    <w:rsid w:val="00130C86"/>
    <w:rsid w:val="00130E34"/>
    <w:rsid w:val="0013105B"/>
    <w:rsid w:val="0013195B"/>
    <w:rsid w:val="00131C82"/>
    <w:rsid w:val="0013208F"/>
    <w:rsid w:val="001323A6"/>
    <w:rsid w:val="00132B0B"/>
    <w:rsid w:val="00132EF6"/>
    <w:rsid w:val="00133E77"/>
    <w:rsid w:val="00133EDE"/>
    <w:rsid w:val="00133EF7"/>
    <w:rsid w:val="001350D0"/>
    <w:rsid w:val="00135313"/>
    <w:rsid w:val="00135855"/>
    <w:rsid w:val="00137763"/>
    <w:rsid w:val="001378B5"/>
    <w:rsid w:val="00137A7A"/>
    <w:rsid w:val="00137ED8"/>
    <w:rsid w:val="00140269"/>
    <w:rsid w:val="00140782"/>
    <w:rsid w:val="00140A9B"/>
    <w:rsid w:val="001415B6"/>
    <w:rsid w:val="001417E9"/>
    <w:rsid w:val="00141C15"/>
    <w:rsid w:val="00142166"/>
    <w:rsid w:val="001437FB"/>
    <w:rsid w:val="001439A2"/>
    <w:rsid w:val="00143BAF"/>
    <w:rsid w:val="00144570"/>
    <w:rsid w:val="0014522B"/>
    <w:rsid w:val="0014528E"/>
    <w:rsid w:val="00145932"/>
    <w:rsid w:val="00146006"/>
    <w:rsid w:val="00146BA4"/>
    <w:rsid w:val="00147D05"/>
    <w:rsid w:val="00150F17"/>
    <w:rsid w:val="00151FC2"/>
    <w:rsid w:val="0015228D"/>
    <w:rsid w:val="00152880"/>
    <w:rsid w:val="00152C00"/>
    <w:rsid w:val="0015400A"/>
    <w:rsid w:val="00154155"/>
    <w:rsid w:val="0015438C"/>
    <w:rsid w:val="00155063"/>
    <w:rsid w:val="00155C23"/>
    <w:rsid w:val="00156F44"/>
    <w:rsid w:val="0015729D"/>
    <w:rsid w:val="00157C42"/>
    <w:rsid w:val="00157E17"/>
    <w:rsid w:val="00160A23"/>
    <w:rsid w:val="00160D65"/>
    <w:rsid w:val="001615CF"/>
    <w:rsid w:val="00161CC9"/>
    <w:rsid w:val="001633AC"/>
    <w:rsid w:val="0016358E"/>
    <w:rsid w:val="001638D6"/>
    <w:rsid w:val="00163EBC"/>
    <w:rsid w:val="00164470"/>
    <w:rsid w:val="00164623"/>
    <w:rsid w:val="001648A4"/>
    <w:rsid w:val="00164D1D"/>
    <w:rsid w:val="0016504E"/>
    <w:rsid w:val="00165343"/>
    <w:rsid w:val="0016576F"/>
    <w:rsid w:val="00165A0C"/>
    <w:rsid w:val="00166146"/>
    <w:rsid w:val="001675BD"/>
    <w:rsid w:val="001679B4"/>
    <w:rsid w:val="00167EB8"/>
    <w:rsid w:val="001701D7"/>
    <w:rsid w:val="00170362"/>
    <w:rsid w:val="001710B5"/>
    <w:rsid w:val="00171528"/>
    <w:rsid w:val="00172456"/>
    <w:rsid w:val="001727D0"/>
    <w:rsid w:val="00172928"/>
    <w:rsid w:val="00172EBB"/>
    <w:rsid w:val="001730B8"/>
    <w:rsid w:val="001732D4"/>
    <w:rsid w:val="001733B3"/>
    <w:rsid w:val="00173D4A"/>
    <w:rsid w:val="00173E34"/>
    <w:rsid w:val="00173F4E"/>
    <w:rsid w:val="001746BB"/>
    <w:rsid w:val="001746D4"/>
    <w:rsid w:val="00176225"/>
    <w:rsid w:val="00176489"/>
    <w:rsid w:val="00180A54"/>
    <w:rsid w:val="001815B0"/>
    <w:rsid w:val="00181782"/>
    <w:rsid w:val="00182250"/>
    <w:rsid w:val="00182BCF"/>
    <w:rsid w:val="00182E94"/>
    <w:rsid w:val="00182FEF"/>
    <w:rsid w:val="00183574"/>
    <w:rsid w:val="00183CF8"/>
    <w:rsid w:val="001840BB"/>
    <w:rsid w:val="00184E09"/>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2C52"/>
    <w:rsid w:val="001933A0"/>
    <w:rsid w:val="00193827"/>
    <w:rsid w:val="00193ED4"/>
    <w:rsid w:val="00194688"/>
    <w:rsid w:val="001950A3"/>
    <w:rsid w:val="00195731"/>
    <w:rsid w:val="00195801"/>
    <w:rsid w:val="00195DC5"/>
    <w:rsid w:val="001961AA"/>
    <w:rsid w:val="00196429"/>
    <w:rsid w:val="0019741E"/>
    <w:rsid w:val="0019769F"/>
    <w:rsid w:val="00197D23"/>
    <w:rsid w:val="001A05B4"/>
    <w:rsid w:val="001A0FA3"/>
    <w:rsid w:val="001A13E8"/>
    <w:rsid w:val="001A188D"/>
    <w:rsid w:val="001A258D"/>
    <w:rsid w:val="001A2840"/>
    <w:rsid w:val="001A3F6B"/>
    <w:rsid w:val="001A4516"/>
    <w:rsid w:val="001A640B"/>
    <w:rsid w:val="001A67CC"/>
    <w:rsid w:val="001A749E"/>
    <w:rsid w:val="001A7920"/>
    <w:rsid w:val="001A7B74"/>
    <w:rsid w:val="001B0144"/>
    <w:rsid w:val="001B06F8"/>
    <w:rsid w:val="001B0AB8"/>
    <w:rsid w:val="001B13C5"/>
    <w:rsid w:val="001B167A"/>
    <w:rsid w:val="001B1789"/>
    <w:rsid w:val="001B1909"/>
    <w:rsid w:val="001B20B9"/>
    <w:rsid w:val="001B256B"/>
    <w:rsid w:val="001B38C1"/>
    <w:rsid w:val="001B42BA"/>
    <w:rsid w:val="001B4350"/>
    <w:rsid w:val="001B44DB"/>
    <w:rsid w:val="001B49A9"/>
    <w:rsid w:val="001B5943"/>
    <w:rsid w:val="001B60D4"/>
    <w:rsid w:val="001B6BFB"/>
    <w:rsid w:val="001B7BF6"/>
    <w:rsid w:val="001C0A07"/>
    <w:rsid w:val="001C0A83"/>
    <w:rsid w:val="001C16EE"/>
    <w:rsid w:val="001C1B9E"/>
    <w:rsid w:val="001C1BF5"/>
    <w:rsid w:val="001C21B9"/>
    <w:rsid w:val="001C25C1"/>
    <w:rsid w:val="001C28D4"/>
    <w:rsid w:val="001C2A06"/>
    <w:rsid w:val="001C3919"/>
    <w:rsid w:val="001C486C"/>
    <w:rsid w:val="001C52DB"/>
    <w:rsid w:val="001C52E7"/>
    <w:rsid w:val="001C550E"/>
    <w:rsid w:val="001C5830"/>
    <w:rsid w:val="001C5B9D"/>
    <w:rsid w:val="001C6337"/>
    <w:rsid w:val="001C63EF"/>
    <w:rsid w:val="001C692B"/>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A17"/>
    <w:rsid w:val="001D5588"/>
    <w:rsid w:val="001D5CB3"/>
    <w:rsid w:val="001D724D"/>
    <w:rsid w:val="001D78E9"/>
    <w:rsid w:val="001D7916"/>
    <w:rsid w:val="001E10A1"/>
    <w:rsid w:val="001E10C9"/>
    <w:rsid w:val="001E1E5F"/>
    <w:rsid w:val="001E27C9"/>
    <w:rsid w:val="001E2BF2"/>
    <w:rsid w:val="001E2F72"/>
    <w:rsid w:val="001E3257"/>
    <w:rsid w:val="001E39E8"/>
    <w:rsid w:val="001E3AC3"/>
    <w:rsid w:val="001E3B28"/>
    <w:rsid w:val="001E4332"/>
    <w:rsid w:val="001E5133"/>
    <w:rsid w:val="001E56F2"/>
    <w:rsid w:val="001E57C3"/>
    <w:rsid w:val="001E5832"/>
    <w:rsid w:val="001E608C"/>
    <w:rsid w:val="001E652D"/>
    <w:rsid w:val="001E7026"/>
    <w:rsid w:val="001E753F"/>
    <w:rsid w:val="001E7634"/>
    <w:rsid w:val="001E7738"/>
    <w:rsid w:val="001E787C"/>
    <w:rsid w:val="001F04D2"/>
    <w:rsid w:val="001F0ED8"/>
    <w:rsid w:val="001F1E43"/>
    <w:rsid w:val="001F2069"/>
    <w:rsid w:val="001F2448"/>
    <w:rsid w:val="001F2C35"/>
    <w:rsid w:val="001F2F1B"/>
    <w:rsid w:val="001F2FB8"/>
    <w:rsid w:val="001F3EA3"/>
    <w:rsid w:val="001F4113"/>
    <w:rsid w:val="001F58B9"/>
    <w:rsid w:val="001F5CD1"/>
    <w:rsid w:val="001F6D0B"/>
    <w:rsid w:val="001F720E"/>
    <w:rsid w:val="001F72BA"/>
    <w:rsid w:val="001F72C2"/>
    <w:rsid w:val="001F780C"/>
    <w:rsid w:val="001F7851"/>
    <w:rsid w:val="002004CB"/>
    <w:rsid w:val="00200C52"/>
    <w:rsid w:val="0020156F"/>
    <w:rsid w:val="00201BD4"/>
    <w:rsid w:val="002020E0"/>
    <w:rsid w:val="0020297D"/>
    <w:rsid w:val="0020314F"/>
    <w:rsid w:val="002032BC"/>
    <w:rsid w:val="00203373"/>
    <w:rsid w:val="00203946"/>
    <w:rsid w:val="00203E18"/>
    <w:rsid w:val="00203F66"/>
    <w:rsid w:val="0020557F"/>
    <w:rsid w:val="002058A8"/>
    <w:rsid w:val="0020593F"/>
    <w:rsid w:val="002060CB"/>
    <w:rsid w:val="002066E4"/>
    <w:rsid w:val="00206928"/>
    <w:rsid w:val="00206E38"/>
    <w:rsid w:val="0020736D"/>
    <w:rsid w:val="00207421"/>
    <w:rsid w:val="00207537"/>
    <w:rsid w:val="00211449"/>
    <w:rsid w:val="002115F1"/>
    <w:rsid w:val="00211633"/>
    <w:rsid w:val="00211687"/>
    <w:rsid w:val="00211C5E"/>
    <w:rsid w:val="00211E69"/>
    <w:rsid w:val="00211F13"/>
    <w:rsid w:val="00212452"/>
    <w:rsid w:val="002131F6"/>
    <w:rsid w:val="00213D10"/>
    <w:rsid w:val="002166B9"/>
    <w:rsid w:val="002173AC"/>
    <w:rsid w:val="002179DE"/>
    <w:rsid w:val="00217F83"/>
    <w:rsid w:val="0022016C"/>
    <w:rsid w:val="002201F2"/>
    <w:rsid w:val="00220691"/>
    <w:rsid w:val="00221145"/>
    <w:rsid w:val="0022174E"/>
    <w:rsid w:val="00221D79"/>
    <w:rsid w:val="00222EB6"/>
    <w:rsid w:val="00223DCE"/>
    <w:rsid w:val="0022413F"/>
    <w:rsid w:val="00224689"/>
    <w:rsid w:val="00224D82"/>
    <w:rsid w:val="0022572C"/>
    <w:rsid w:val="0022603F"/>
    <w:rsid w:val="00226066"/>
    <w:rsid w:val="0022620F"/>
    <w:rsid w:val="00227086"/>
    <w:rsid w:val="002272EE"/>
    <w:rsid w:val="002273E9"/>
    <w:rsid w:val="0023046E"/>
    <w:rsid w:val="002305F5"/>
    <w:rsid w:val="002310FE"/>
    <w:rsid w:val="002312DF"/>
    <w:rsid w:val="0023178A"/>
    <w:rsid w:val="0023260A"/>
    <w:rsid w:val="0023263C"/>
    <w:rsid w:val="0023270D"/>
    <w:rsid w:val="00232985"/>
    <w:rsid w:val="00232DAA"/>
    <w:rsid w:val="00233502"/>
    <w:rsid w:val="002337D2"/>
    <w:rsid w:val="00233E38"/>
    <w:rsid w:val="00234479"/>
    <w:rsid w:val="00234A08"/>
    <w:rsid w:val="00234D8F"/>
    <w:rsid w:val="00235292"/>
    <w:rsid w:val="00235EEB"/>
    <w:rsid w:val="002365CA"/>
    <w:rsid w:val="002368BD"/>
    <w:rsid w:val="00236982"/>
    <w:rsid w:val="00240257"/>
    <w:rsid w:val="002402BA"/>
    <w:rsid w:val="002404BD"/>
    <w:rsid w:val="0024069E"/>
    <w:rsid w:val="0024148F"/>
    <w:rsid w:val="00243016"/>
    <w:rsid w:val="00243CB7"/>
    <w:rsid w:val="00243D52"/>
    <w:rsid w:val="002453DA"/>
    <w:rsid w:val="00245899"/>
    <w:rsid w:val="002458E4"/>
    <w:rsid w:val="00245C27"/>
    <w:rsid w:val="00245CBD"/>
    <w:rsid w:val="0024612D"/>
    <w:rsid w:val="002467DE"/>
    <w:rsid w:val="00246ABA"/>
    <w:rsid w:val="00246AC8"/>
    <w:rsid w:val="00247D69"/>
    <w:rsid w:val="0025160A"/>
    <w:rsid w:val="002516C2"/>
    <w:rsid w:val="00251B46"/>
    <w:rsid w:val="00252357"/>
    <w:rsid w:val="0025289A"/>
    <w:rsid w:val="002530B6"/>
    <w:rsid w:val="0025326B"/>
    <w:rsid w:val="00253F98"/>
    <w:rsid w:val="002540F2"/>
    <w:rsid w:val="00254129"/>
    <w:rsid w:val="00254244"/>
    <w:rsid w:val="0025461E"/>
    <w:rsid w:val="00254C11"/>
    <w:rsid w:val="00255476"/>
    <w:rsid w:val="002554B9"/>
    <w:rsid w:val="00255535"/>
    <w:rsid w:val="00255F35"/>
    <w:rsid w:val="00256DD8"/>
    <w:rsid w:val="00256FBC"/>
    <w:rsid w:val="00257034"/>
    <w:rsid w:val="00257068"/>
    <w:rsid w:val="00257A2D"/>
    <w:rsid w:val="002600EC"/>
    <w:rsid w:val="002604DA"/>
    <w:rsid w:val="002606D1"/>
    <w:rsid w:val="0026079D"/>
    <w:rsid w:val="00261985"/>
    <w:rsid w:val="00261CFC"/>
    <w:rsid w:val="00261D97"/>
    <w:rsid w:val="00263798"/>
    <w:rsid w:val="00263B32"/>
    <w:rsid w:val="00263E99"/>
    <w:rsid w:val="00264036"/>
    <w:rsid w:val="002641D7"/>
    <w:rsid w:val="00264286"/>
    <w:rsid w:val="002644C8"/>
    <w:rsid w:val="002645F7"/>
    <w:rsid w:val="00264722"/>
    <w:rsid w:val="00265240"/>
    <w:rsid w:val="002652A6"/>
    <w:rsid w:val="0026593A"/>
    <w:rsid w:val="0026633E"/>
    <w:rsid w:val="00266AD3"/>
    <w:rsid w:val="002670C0"/>
    <w:rsid w:val="002671A4"/>
    <w:rsid w:val="00267A90"/>
    <w:rsid w:val="00267B19"/>
    <w:rsid w:val="00267B8A"/>
    <w:rsid w:val="00267C70"/>
    <w:rsid w:val="00267CE9"/>
    <w:rsid w:val="00270643"/>
    <w:rsid w:val="00271499"/>
    <w:rsid w:val="00271C16"/>
    <w:rsid w:val="00272129"/>
    <w:rsid w:val="002729E6"/>
    <w:rsid w:val="00273125"/>
    <w:rsid w:val="00273537"/>
    <w:rsid w:val="00274315"/>
    <w:rsid w:val="00274692"/>
    <w:rsid w:val="0027529F"/>
    <w:rsid w:val="00275C5C"/>
    <w:rsid w:val="00275DBA"/>
    <w:rsid w:val="00277440"/>
    <w:rsid w:val="00277B52"/>
    <w:rsid w:val="00277B5D"/>
    <w:rsid w:val="00277BFD"/>
    <w:rsid w:val="002813BB"/>
    <w:rsid w:val="002818A3"/>
    <w:rsid w:val="00281B68"/>
    <w:rsid w:val="00281BB5"/>
    <w:rsid w:val="00281F35"/>
    <w:rsid w:val="00282182"/>
    <w:rsid w:val="0028232E"/>
    <w:rsid w:val="002823C7"/>
    <w:rsid w:val="00283147"/>
    <w:rsid w:val="00283510"/>
    <w:rsid w:val="00283796"/>
    <w:rsid w:val="00283931"/>
    <w:rsid w:val="00283B9E"/>
    <w:rsid w:val="002840D4"/>
    <w:rsid w:val="00284F11"/>
    <w:rsid w:val="0028501F"/>
    <w:rsid w:val="002851B3"/>
    <w:rsid w:val="0028588A"/>
    <w:rsid w:val="002859F3"/>
    <w:rsid w:val="00285A44"/>
    <w:rsid w:val="002866DB"/>
    <w:rsid w:val="0028693F"/>
    <w:rsid w:val="00287166"/>
    <w:rsid w:val="00287BEB"/>
    <w:rsid w:val="002906E6"/>
    <w:rsid w:val="002912DE"/>
    <w:rsid w:val="0029144E"/>
    <w:rsid w:val="0029146B"/>
    <w:rsid w:val="002914AB"/>
    <w:rsid w:val="00291595"/>
    <w:rsid w:val="00291D0E"/>
    <w:rsid w:val="00292468"/>
    <w:rsid w:val="002924E1"/>
    <w:rsid w:val="00292787"/>
    <w:rsid w:val="0029296F"/>
    <w:rsid w:val="00292A4B"/>
    <w:rsid w:val="00292C4A"/>
    <w:rsid w:val="00292D2D"/>
    <w:rsid w:val="00293137"/>
    <w:rsid w:val="0029346E"/>
    <w:rsid w:val="00293B31"/>
    <w:rsid w:val="00293D12"/>
    <w:rsid w:val="00293D1F"/>
    <w:rsid w:val="00294199"/>
    <w:rsid w:val="002941E4"/>
    <w:rsid w:val="002941F0"/>
    <w:rsid w:val="00294A48"/>
    <w:rsid w:val="0029683C"/>
    <w:rsid w:val="002971EB"/>
    <w:rsid w:val="002972D3"/>
    <w:rsid w:val="00297885"/>
    <w:rsid w:val="002A0379"/>
    <w:rsid w:val="002A0AD5"/>
    <w:rsid w:val="002A1346"/>
    <w:rsid w:val="002A226A"/>
    <w:rsid w:val="002A285E"/>
    <w:rsid w:val="002A2AD2"/>
    <w:rsid w:val="002A3145"/>
    <w:rsid w:val="002A3696"/>
    <w:rsid w:val="002A3FAC"/>
    <w:rsid w:val="002A41A2"/>
    <w:rsid w:val="002A4925"/>
    <w:rsid w:val="002A4AC1"/>
    <w:rsid w:val="002A4C8E"/>
    <w:rsid w:val="002A4F6B"/>
    <w:rsid w:val="002A54D3"/>
    <w:rsid w:val="002A558C"/>
    <w:rsid w:val="002A5914"/>
    <w:rsid w:val="002A69AE"/>
    <w:rsid w:val="002A724B"/>
    <w:rsid w:val="002A7962"/>
    <w:rsid w:val="002A7BB3"/>
    <w:rsid w:val="002B02A8"/>
    <w:rsid w:val="002B045E"/>
    <w:rsid w:val="002B08E1"/>
    <w:rsid w:val="002B0BA1"/>
    <w:rsid w:val="002B0BCE"/>
    <w:rsid w:val="002B11ED"/>
    <w:rsid w:val="002B183F"/>
    <w:rsid w:val="002B2115"/>
    <w:rsid w:val="002B212A"/>
    <w:rsid w:val="002B3817"/>
    <w:rsid w:val="002B3BAC"/>
    <w:rsid w:val="002B3D10"/>
    <w:rsid w:val="002B48B4"/>
    <w:rsid w:val="002B6D55"/>
    <w:rsid w:val="002B6DFB"/>
    <w:rsid w:val="002B6E74"/>
    <w:rsid w:val="002B7F98"/>
    <w:rsid w:val="002C0018"/>
    <w:rsid w:val="002C0107"/>
    <w:rsid w:val="002C0736"/>
    <w:rsid w:val="002C0BB8"/>
    <w:rsid w:val="002C1482"/>
    <w:rsid w:val="002C1680"/>
    <w:rsid w:val="002C1965"/>
    <w:rsid w:val="002C234C"/>
    <w:rsid w:val="002C2638"/>
    <w:rsid w:val="002C2769"/>
    <w:rsid w:val="002C3A3E"/>
    <w:rsid w:val="002C44EE"/>
    <w:rsid w:val="002C4591"/>
    <w:rsid w:val="002C4A10"/>
    <w:rsid w:val="002C4FE3"/>
    <w:rsid w:val="002C580C"/>
    <w:rsid w:val="002C6745"/>
    <w:rsid w:val="002C67C7"/>
    <w:rsid w:val="002C74B2"/>
    <w:rsid w:val="002C75D6"/>
    <w:rsid w:val="002C761C"/>
    <w:rsid w:val="002D02AE"/>
    <w:rsid w:val="002D02B8"/>
    <w:rsid w:val="002D0464"/>
    <w:rsid w:val="002D0C33"/>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172"/>
    <w:rsid w:val="002D7722"/>
    <w:rsid w:val="002E035A"/>
    <w:rsid w:val="002E04C2"/>
    <w:rsid w:val="002E0C67"/>
    <w:rsid w:val="002E1A26"/>
    <w:rsid w:val="002E1B9A"/>
    <w:rsid w:val="002E1DD0"/>
    <w:rsid w:val="002E20FB"/>
    <w:rsid w:val="002E2B6F"/>
    <w:rsid w:val="002E2FFD"/>
    <w:rsid w:val="002E3414"/>
    <w:rsid w:val="002E3EA8"/>
    <w:rsid w:val="002E3F64"/>
    <w:rsid w:val="002E41C9"/>
    <w:rsid w:val="002E426F"/>
    <w:rsid w:val="002E606F"/>
    <w:rsid w:val="002F01AD"/>
    <w:rsid w:val="002F0403"/>
    <w:rsid w:val="002F114F"/>
    <w:rsid w:val="002F12A8"/>
    <w:rsid w:val="002F13DE"/>
    <w:rsid w:val="002F2204"/>
    <w:rsid w:val="002F2225"/>
    <w:rsid w:val="002F28E1"/>
    <w:rsid w:val="002F2F1C"/>
    <w:rsid w:val="002F2F61"/>
    <w:rsid w:val="002F33B0"/>
    <w:rsid w:val="002F36C7"/>
    <w:rsid w:val="002F3E3F"/>
    <w:rsid w:val="002F41A0"/>
    <w:rsid w:val="002F543B"/>
    <w:rsid w:val="002F5E6B"/>
    <w:rsid w:val="002F67ED"/>
    <w:rsid w:val="002F6A1B"/>
    <w:rsid w:val="002F6BED"/>
    <w:rsid w:val="002F6E35"/>
    <w:rsid w:val="002F7523"/>
    <w:rsid w:val="002F791F"/>
    <w:rsid w:val="002F7975"/>
    <w:rsid w:val="00300262"/>
    <w:rsid w:val="00300AF2"/>
    <w:rsid w:val="00301120"/>
    <w:rsid w:val="00301542"/>
    <w:rsid w:val="003017BD"/>
    <w:rsid w:val="00301DA4"/>
    <w:rsid w:val="00302128"/>
    <w:rsid w:val="00302A7F"/>
    <w:rsid w:val="0030327C"/>
    <w:rsid w:val="003037F4"/>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25E3"/>
    <w:rsid w:val="00312894"/>
    <w:rsid w:val="003129F8"/>
    <w:rsid w:val="003139FA"/>
    <w:rsid w:val="00313C1B"/>
    <w:rsid w:val="00314296"/>
    <w:rsid w:val="003147D6"/>
    <w:rsid w:val="00314CD2"/>
    <w:rsid w:val="00316058"/>
    <w:rsid w:val="00317A69"/>
    <w:rsid w:val="00317FF2"/>
    <w:rsid w:val="003209FC"/>
    <w:rsid w:val="00320E17"/>
    <w:rsid w:val="00320FC4"/>
    <w:rsid w:val="00320FE2"/>
    <w:rsid w:val="003213D7"/>
    <w:rsid w:val="003216D1"/>
    <w:rsid w:val="00321F53"/>
    <w:rsid w:val="00321FD6"/>
    <w:rsid w:val="00322289"/>
    <w:rsid w:val="003225E1"/>
    <w:rsid w:val="0032282C"/>
    <w:rsid w:val="0032392B"/>
    <w:rsid w:val="00323A05"/>
    <w:rsid w:val="00323A35"/>
    <w:rsid w:val="00323EB5"/>
    <w:rsid w:val="003241F5"/>
    <w:rsid w:val="0032498E"/>
    <w:rsid w:val="00324EC0"/>
    <w:rsid w:val="003266C3"/>
    <w:rsid w:val="00326B92"/>
    <w:rsid w:val="00326F73"/>
    <w:rsid w:val="003270D7"/>
    <w:rsid w:val="0032710F"/>
    <w:rsid w:val="00327929"/>
    <w:rsid w:val="00327EC8"/>
    <w:rsid w:val="00330032"/>
    <w:rsid w:val="003302BE"/>
    <w:rsid w:val="00330760"/>
    <w:rsid w:val="003307AB"/>
    <w:rsid w:val="00331000"/>
    <w:rsid w:val="00331327"/>
    <w:rsid w:val="00331393"/>
    <w:rsid w:val="00331606"/>
    <w:rsid w:val="003320A7"/>
    <w:rsid w:val="003331F0"/>
    <w:rsid w:val="00334269"/>
    <w:rsid w:val="00334693"/>
    <w:rsid w:val="00334BBE"/>
    <w:rsid w:val="00334CAF"/>
    <w:rsid w:val="00334D67"/>
    <w:rsid w:val="003355D2"/>
    <w:rsid w:val="003358C4"/>
    <w:rsid w:val="00335C9F"/>
    <w:rsid w:val="0033763C"/>
    <w:rsid w:val="00337A37"/>
    <w:rsid w:val="003407EC"/>
    <w:rsid w:val="003407F3"/>
    <w:rsid w:val="00341153"/>
    <w:rsid w:val="0034145D"/>
    <w:rsid w:val="00341699"/>
    <w:rsid w:val="00341C3D"/>
    <w:rsid w:val="0034217F"/>
    <w:rsid w:val="00342481"/>
    <w:rsid w:val="00343258"/>
    <w:rsid w:val="0034397F"/>
    <w:rsid w:val="00344AF5"/>
    <w:rsid w:val="00344D3C"/>
    <w:rsid w:val="00344EDA"/>
    <w:rsid w:val="00345313"/>
    <w:rsid w:val="00345493"/>
    <w:rsid w:val="00345718"/>
    <w:rsid w:val="00345F0A"/>
    <w:rsid w:val="003460E0"/>
    <w:rsid w:val="00346264"/>
    <w:rsid w:val="00347024"/>
    <w:rsid w:val="003471C1"/>
    <w:rsid w:val="00347622"/>
    <w:rsid w:val="00347EB4"/>
    <w:rsid w:val="00350298"/>
    <w:rsid w:val="00351C42"/>
    <w:rsid w:val="00352426"/>
    <w:rsid w:val="00353336"/>
    <w:rsid w:val="003533E3"/>
    <w:rsid w:val="00353FA8"/>
    <w:rsid w:val="00355FD6"/>
    <w:rsid w:val="00356976"/>
    <w:rsid w:val="00356B52"/>
    <w:rsid w:val="003570A7"/>
    <w:rsid w:val="0035714E"/>
    <w:rsid w:val="003578FE"/>
    <w:rsid w:val="0035791F"/>
    <w:rsid w:val="0036027E"/>
    <w:rsid w:val="003613C0"/>
    <w:rsid w:val="00361662"/>
    <w:rsid w:val="00361964"/>
    <w:rsid w:val="003620D7"/>
    <w:rsid w:val="003621CB"/>
    <w:rsid w:val="003626E1"/>
    <w:rsid w:val="00362A05"/>
    <w:rsid w:val="00362C9A"/>
    <w:rsid w:val="00362EEE"/>
    <w:rsid w:val="00363674"/>
    <w:rsid w:val="00363DF3"/>
    <w:rsid w:val="003642B7"/>
    <w:rsid w:val="00365369"/>
    <w:rsid w:val="00365938"/>
    <w:rsid w:val="00365C1A"/>
    <w:rsid w:val="0036607F"/>
    <w:rsid w:val="00366930"/>
    <w:rsid w:val="00366A20"/>
    <w:rsid w:val="003670ED"/>
    <w:rsid w:val="0036712D"/>
    <w:rsid w:val="00367C97"/>
    <w:rsid w:val="003707A8"/>
    <w:rsid w:val="00370879"/>
    <w:rsid w:val="00370D5A"/>
    <w:rsid w:val="0037117E"/>
    <w:rsid w:val="00371936"/>
    <w:rsid w:val="00371AFB"/>
    <w:rsid w:val="00372B94"/>
    <w:rsid w:val="00372BCB"/>
    <w:rsid w:val="00373145"/>
    <w:rsid w:val="003732DE"/>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8C8"/>
    <w:rsid w:val="00380D37"/>
    <w:rsid w:val="00380FB1"/>
    <w:rsid w:val="003811D4"/>
    <w:rsid w:val="00381ABC"/>
    <w:rsid w:val="003820C4"/>
    <w:rsid w:val="0038411D"/>
    <w:rsid w:val="0038488E"/>
    <w:rsid w:val="00384989"/>
    <w:rsid w:val="00384CCD"/>
    <w:rsid w:val="00384DE4"/>
    <w:rsid w:val="00385ACC"/>
    <w:rsid w:val="00385CA0"/>
    <w:rsid w:val="0038681D"/>
    <w:rsid w:val="003876A1"/>
    <w:rsid w:val="00387735"/>
    <w:rsid w:val="00387A4D"/>
    <w:rsid w:val="00387AFA"/>
    <w:rsid w:val="00387FD0"/>
    <w:rsid w:val="003910A5"/>
    <w:rsid w:val="003917AB"/>
    <w:rsid w:val="00391C54"/>
    <w:rsid w:val="003926C4"/>
    <w:rsid w:val="003929D1"/>
    <w:rsid w:val="00392A14"/>
    <w:rsid w:val="00392BC1"/>
    <w:rsid w:val="00392D36"/>
    <w:rsid w:val="00392EED"/>
    <w:rsid w:val="00392FAC"/>
    <w:rsid w:val="00393209"/>
    <w:rsid w:val="003936A1"/>
    <w:rsid w:val="00393743"/>
    <w:rsid w:val="003938BA"/>
    <w:rsid w:val="003939DB"/>
    <w:rsid w:val="00393AFE"/>
    <w:rsid w:val="00394B88"/>
    <w:rsid w:val="003952CB"/>
    <w:rsid w:val="003956EE"/>
    <w:rsid w:val="00395F5C"/>
    <w:rsid w:val="00396540"/>
    <w:rsid w:val="003969D9"/>
    <w:rsid w:val="0039749E"/>
    <w:rsid w:val="00397ABD"/>
    <w:rsid w:val="003A0180"/>
    <w:rsid w:val="003A0E04"/>
    <w:rsid w:val="003A1093"/>
    <w:rsid w:val="003A10B8"/>
    <w:rsid w:val="003A1386"/>
    <w:rsid w:val="003A1A38"/>
    <w:rsid w:val="003A3196"/>
    <w:rsid w:val="003A31AB"/>
    <w:rsid w:val="003A3C5D"/>
    <w:rsid w:val="003A3FD8"/>
    <w:rsid w:val="003A57E5"/>
    <w:rsid w:val="003A62D0"/>
    <w:rsid w:val="003A68B1"/>
    <w:rsid w:val="003A6A32"/>
    <w:rsid w:val="003A799C"/>
    <w:rsid w:val="003A7C0A"/>
    <w:rsid w:val="003A7F6D"/>
    <w:rsid w:val="003B068E"/>
    <w:rsid w:val="003B0796"/>
    <w:rsid w:val="003B1851"/>
    <w:rsid w:val="003B21A3"/>
    <w:rsid w:val="003B28FE"/>
    <w:rsid w:val="003B299D"/>
    <w:rsid w:val="003B3133"/>
    <w:rsid w:val="003B31B4"/>
    <w:rsid w:val="003B3D69"/>
    <w:rsid w:val="003B3DFE"/>
    <w:rsid w:val="003B4EC4"/>
    <w:rsid w:val="003B5021"/>
    <w:rsid w:val="003B5457"/>
    <w:rsid w:val="003B590B"/>
    <w:rsid w:val="003B5E4A"/>
    <w:rsid w:val="003B5EF6"/>
    <w:rsid w:val="003B60A8"/>
    <w:rsid w:val="003B653E"/>
    <w:rsid w:val="003B6AB0"/>
    <w:rsid w:val="003C050B"/>
    <w:rsid w:val="003C09AC"/>
    <w:rsid w:val="003C0BAB"/>
    <w:rsid w:val="003C1087"/>
    <w:rsid w:val="003C1B71"/>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C4D"/>
    <w:rsid w:val="003C749A"/>
    <w:rsid w:val="003C7874"/>
    <w:rsid w:val="003C7D73"/>
    <w:rsid w:val="003C7FC5"/>
    <w:rsid w:val="003C7FC7"/>
    <w:rsid w:val="003D0CA2"/>
    <w:rsid w:val="003D20A7"/>
    <w:rsid w:val="003D2387"/>
    <w:rsid w:val="003D2A3F"/>
    <w:rsid w:val="003D2DFA"/>
    <w:rsid w:val="003D3283"/>
    <w:rsid w:val="003D350E"/>
    <w:rsid w:val="003D35FC"/>
    <w:rsid w:val="003D37AA"/>
    <w:rsid w:val="003D39E3"/>
    <w:rsid w:val="003D3D5A"/>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9D4"/>
    <w:rsid w:val="003E2240"/>
    <w:rsid w:val="003E259C"/>
    <w:rsid w:val="003E2CA2"/>
    <w:rsid w:val="003E351F"/>
    <w:rsid w:val="003E40AB"/>
    <w:rsid w:val="003E4610"/>
    <w:rsid w:val="003E4677"/>
    <w:rsid w:val="003E5555"/>
    <w:rsid w:val="003E5B56"/>
    <w:rsid w:val="003E667A"/>
    <w:rsid w:val="003E67CA"/>
    <w:rsid w:val="003E7399"/>
    <w:rsid w:val="003E7980"/>
    <w:rsid w:val="003E7D82"/>
    <w:rsid w:val="003E7ECD"/>
    <w:rsid w:val="003F059A"/>
    <w:rsid w:val="003F06F1"/>
    <w:rsid w:val="003F0A71"/>
    <w:rsid w:val="003F0C3D"/>
    <w:rsid w:val="003F0CB0"/>
    <w:rsid w:val="003F1B60"/>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6DE7"/>
    <w:rsid w:val="003F7990"/>
    <w:rsid w:val="003F7C15"/>
    <w:rsid w:val="003F7E61"/>
    <w:rsid w:val="004012E0"/>
    <w:rsid w:val="00401AE2"/>
    <w:rsid w:val="00401B68"/>
    <w:rsid w:val="00401EB0"/>
    <w:rsid w:val="004025C6"/>
    <w:rsid w:val="00402FE5"/>
    <w:rsid w:val="00404670"/>
    <w:rsid w:val="0040497D"/>
    <w:rsid w:val="00405960"/>
    <w:rsid w:val="00405D78"/>
    <w:rsid w:val="00406140"/>
    <w:rsid w:val="00406493"/>
    <w:rsid w:val="0040768B"/>
    <w:rsid w:val="004079FA"/>
    <w:rsid w:val="00410AD8"/>
    <w:rsid w:val="00411CE2"/>
    <w:rsid w:val="00411F0E"/>
    <w:rsid w:val="00412E4D"/>
    <w:rsid w:val="00412EB8"/>
    <w:rsid w:val="0041365E"/>
    <w:rsid w:val="00413EAB"/>
    <w:rsid w:val="00414067"/>
    <w:rsid w:val="004140EB"/>
    <w:rsid w:val="0041472E"/>
    <w:rsid w:val="004157AB"/>
    <w:rsid w:val="00416C7F"/>
    <w:rsid w:val="00416EB4"/>
    <w:rsid w:val="00416FC9"/>
    <w:rsid w:val="0041731D"/>
    <w:rsid w:val="00417AA0"/>
    <w:rsid w:val="00420011"/>
    <w:rsid w:val="004202A5"/>
    <w:rsid w:val="00420326"/>
    <w:rsid w:val="004204B6"/>
    <w:rsid w:val="0042092A"/>
    <w:rsid w:val="004212A8"/>
    <w:rsid w:val="004214F8"/>
    <w:rsid w:val="00421788"/>
    <w:rsid w:val="004218A7"/>
    <w:rsid w:val="00421E5B"/>
    <w:rsid w:val="00421FCE"/>
    <w:rsid w:val="00422070"/>
    <w:rsid w:val="00422539"/>
    <w:rsid w:val="00422A1D"/>
    <w:rsid w:val="00422B7A"/>
    <w:rsid w:val="00422F08"/>
    <w:rsid w:val="00423125"/>
    <w:rsid w:val="00423267"/>
    <w:rsid w:val="00424118"/>
    <w:rsid w:val="004241A5"/>
    <w:rsid w:val="00425338"/>
    <w:rsid w:val="004256F5"/>
    <w:rsid w:val="00427484"/>
    <w:rsid w:val="00427F10"/>
    <w:rsid w:val="0043019D"/>
    <w:rsid w:val="00430E9C"/>
    <w:rsid w:val="00431117"/>
    <w:rsid w:val="0043144C"/>
    <w:rsid w:val="00431A83"/>
    <w:rsid w:val="00432090"/>
    <w:rsid w:val="00432256"/>
    <w:rsid w:val="004323E2"/>
    <w:rsid w:val="00432B05"/>
    <w:rsid w:val="00432BDA"/>
    <w:rsid w:val="004333AD"/>
    <w:rsid w:val="00433761"/>
    <w:rsid w:val="00434E82"/>
    <w:rsid w:val="00434F9D"/>
    <w:rsid w:val="00435378"/>
    <w:rsid w:val="00435A91"/>
    <w:rsid w:val="00435FCE"/>
    <w:rsid w:val="00436C45"/>
    <w:rsid w:val="004373D6"/>
    <w:rsid w:val="004402BE"/>
    <w:rsid w:val="00440342"/>
    <w:rsid w:val="004404A9"/>
    <w:rsid w:val="00440627"/>
    <w:rsid w:val="004411D4"/>
    <w:rsid w:val="0044140B"/>
    <w:rsid w:val="00441416"/>
    <w:rsid w:val="00441960"/>
    <w:rsid w:val="00441E3A"/>
    <w:rsid w:val="004422DC"/>
    <w:rsid w:val="00442DDB"/>
    <w:rsid w:val="004435B0"/>
    <w:rsid w:val="00443894"/>
    <w:rsid w:val="004445AF"/>
    <w:rsid w:val="00445C20"/>
    <w:rsid w:val="004460E2"/>
    <w:rsid w:val="004467AB"/>
    <w:rsid w:val="004468CD"/>
    <w:rsid w:val="00447E7A"/>
    <w:rsid w:val="00447F3D"/>
    <w:rsid w:val="004504EF"/>
    <w:rsid w:val="00450B4B"/>
    <w:rsid w:val="0045131B"/>
    <w:rsid w:val="004515BF"/>
    <w:rsid w:val="00452F6C"/>
    <w:rsid w:val="004537C4"/>
    <w:rsid w:val="004537F1"/>
    <w:rsid w:val="00453D94"/>
    <w:rsid w:val="0045433E"/>
    <w:rsid w:val="00456733"/>
    <w:rsid w:val="00457780"/>
    <w:rsid w:val="00457A6E"/>
    <w:rsid w:val="00457BCE"/>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4FF5"/>
    <w:rsid w:val="00465710"/>
    <w:rsid w:val="00465F90"/>
    <w:rsid w:val="00466126"/>
    <w:rsid w:val="004668EC"/>
    <w:rsid w:val="00466E11"/>
    <w:rsid w:val="004670E9"/>
    <w:rsid w:val="00467670"/>
    <w:rsid w:val="0046768A"/>
    <w:rsid w:val="004679DE"/>
    <w:rsid w:val="00467B53"/>
    <w:rsid w:val="004703AF"/>
    <w:rsid w:val="004707C1"/>
    <w:rsid w:val="00470CA6"/>
    <w:rsid w:val="00471EE7"/>
    <w:rsid w:val="00472174"/>
    <w:rsid w:val="004730CB"/>
    <w:rsid w:val="004735BA"/>
    <w:rsid w:val="00473ABD"/>
    <w:rsid w:val="00473D1A"/>
    <w:rsid w:val="00473E91"/>
    <w:rsid w:val="004743C7"/>
    <w:rsid w:val="00474F13"/>
    <w:rsid w:val="004752B3"/>
    <w:rsid w:val="004755A2"/>
    <w:rsid w:val="004757F0"/>
    <w:rsid w:val="004758DA"/>
    <w:rsid w:val="00475939"/>
    <w:rsid w:val="00477683"/>
    <w:rsid w:val="00477704"/>
    <w:rsid w:val="00477DDC"/>
    <w:rsid w:val="0048022C"/>
    <w:rsid w:val="00480F4E"/>
    <w:rsid w:val="0048143A"/>
    <w:rsid w:val="004827CC"/>
    <w:rsid w:val="00483065"/>
    <w:rsid w:val="0048321A"/>
    <w:rsid w:val="00483517"/>
    <w:rsid w:val="0048363B"/>
    <w:rsid w:val="004836EC"/>
    <w:rsid w:val="00483715"/>
    <w:rsid w:val="004837D7"/>
    <w:rsid w:val="0048433B"/>
    <w:rsid w:val="00484D05"/>
    <w:rsid w:val="00485538"/>
    <w:rsid w:val="00485631"/>
    <w:rsid w:val="00485CCA"/>
    <w:rsid w:val="00485EA5"/>
    <w:rsid w:val="004866B3"/>
    <w:rsid w:val="00486BF5"/>
    <w:rsid w:val="004876FA"/>
    <w:rsid w:val="00487744"/>
    <w:rsid w:val="004877D9"/>
    <w:rsid w:val="00487820"/>
    <w:rsid w:val="004878A4"/>
    <w:rsid w:val="00487DD2"/>
    <w:rsid w:val="00487DDF"/>
    <w:rsid w:val="00487E1D"/>
    <w:rsid w:val="00487F19"/>
    <w:rsid w:val="00490267"/>
    <w:rsid w:val="00490878"/>
    <w:rsid w:val="00490E9F"/>
    <w:rsid w:val="00491929"/>
    <w:rsid w:val="0049252E"/>
    <w:rsid w:val="00492628"/>
    <w:rsid w:val="00492859"/>
    <w:rsid w:val="00492ADD"/>
    <w:rsid w:val="00492B4B"/>
    <w:rsid w:val="00492D9A"/>
    <w:rsid w:val="00493038"/>
    <w:rsid w:val="004931D0"/>
    <w:rsid w:val="004937E3"/>
    <w:rsid w:val="00493F0A"/>
    <w:rsid w:val="004946D6"/>
    <w:rsid w:val="0049539A"/>
    <w:rsid w:val="00495AE6"/>
    <w:rsid w:val="00496101"/>
    <w:rsid w:val="0049655D"/>
    <w:rsid w:val="004969F8"/>
    <w:rsid w:val="0049704E"/>
    <w:rsid w:val="004A0CBA"/>
    <w:rsid w:val="004A1423"/>
    <w:rsid w:val="004A1A8F"/>
    <w:rsid w:val="004A2036"/>
    <w:rsid w:val="004A27DA"/>
    <w:rsid w:val="004A3070"/>
    <w:rsid w:val="004A3077"/>
    <w:rsid w:val="004A3809"/>
    <w:rsid w:val="004A3834"/>
    <w:rsid w:val="004A3FE6"/>
    <w:rsid w:val="004A41AB"/>
    <w:rsid w:val="004A4862"/>
    <w:rsid w:val="004A527D"/>
    <w:rsid w:val="004A52EE"/>
    <w:rsid w:val="004A5488"/>
    <w:rsid w:val="004A5E79"/>
    <w:rsid w:val="004A6553"/>
    <w:rsid w:val="004A7340"/>
    <w:rsid w:val="004A76A9"/>
    <w:rsid w:val="004B003D"/>
    <w:rsid w:val="004B06C1"/>
    <w:rsid w:val="004B0D04"/>
    <w:rsid w:val="004B0EAC"/>
    <w:rsid w:val="004B1345"/>
    <w:rsid w:val="004B184E"/>
    <w:rsid w:val="004B198B"/>
    <w:rsid w:val="004B1F47"/>
    <w:rsid w:val="004B27F8"/>
    <w:rsid w:val="004B2A29"/>
    <w:rsid w:val="004B2C0D"/>
    <w:rsid w:val="004B35F5"/>
    <w:rsid w:val="004B50AF"/>
    <w:rsid w:val="004B56C5"/>
    <w:rsid w:val="004B5812"/>
    <w:rsid w:val="004B5937"/>
    <w:rsid w:val="004B6310"/>
    <w:rsid w:val="004B65B1"/>
    <w:rsid w:val="004B7743"/>
    <w:rsid w:val="004C0211"/>
    <w:rsid w:val="004C0791"/>
    <w:rsid w:val="004C08D1"/>
    <w:rsid w:val="004C0D55"/>
    <w:rsid w:val="004C2CFD"/>
    <w:rsid w:val="004C2DBC"/>
    <w:rsid w:val="004C2E84"/>
    <w:rsid w:val="004C39B5"/>
    <w:rsid w:val="004C4592"/>
    <w:rsid w:val="004C45AE"/>
    <w:rsid w:val="004C69C7"/>
    <w:rsid w:val="004C70F7"/>
    <w:rsid w:val="004C7985"/>
    <w:rsid w:val="004D0206"/>
    <w:rsid w:val="004D0BD7"/>
    <w:rsid w:val="004D101E"/>
    <w:rsid w:val="004D160B"/>
    <w:rsid w:val="004D1BB4"/>
    <w:rsid w:val="004D1CA6"/>
    <w:rsid w:val="004D216A"/>
    <w:rsid w:val="004D21C5"/>
    <w:rsid w:val="004D2854"/>
    <w:rsid w:val="004D2A26"/>
    <w:rsid w:val="004D2FF2"/>
    <w:rsid w:val="004D4730"/>
    <w:rsid w:val="004D4DA6"/>
    <w:rsid w:val="004D5368"/>
    <w:rsid w:val="004D58E2"/>
    <w:rsid w:val="004D6095"/>
    <w:rsid w:val="004D63DE"/>
    <w:rsid w:val="004D6504"/>
    <w:rsid w:val="004D66D5"/>
    <w:rsid w:val="004D6F93"/>
    <w:rsid w:val="004D71A7"/>
    <w:rsid w:val="004E0B4A"/>
    <w:rsid w:val="004E1CB0"/>
    <w:rsid w:val="004E25E6"/>
    <w:rsid w:val="004E2C29"/>
    <w:rsid w:val="004E3048"/>
    <w:rsid w:val="004E3526"/>
    <w:rsid w:val="004E496A"/>
    <w:rsid w:val="004E49EB"/>
    <w:rsid w:val="004E4EA3"/>
    <w:rsid w:val="004E5271"/>
    <w:rsid w:val="004E5C21"/>
    <w:rsid w:val="004E620E"/>
    <w:rsid w:val="004E6251"/>
    <w:rsid w:val="004E6D7F"/>
    <w:rsid w:val="004E6E38"/>
    <w:rsid w:val="004E70A3"/>
    <w:rsid w:val="004E7508"/>
    <w:rsid w:val="004E7AA5"/>
    <w:rsid w:val="004F014E"/>
    <w:rsid w:val="004F07F8"/>
    <w:rsid w:val="004F0BA4"/>
    <w:rsid w:val="004F0DFD"/>
    <w:rsid w:val="004F0FDA"/>
    <w:rsid w:val="004F1891"/>
    <w:rsid w:val="004F1C97"/>
    <w:rsid w:val="004F1D57"/>
    <w:rsid w:val="004F2100"/>
    <w:rsid w:val="004F2213"/>
    <w:rsid w:val="004F32FE"/>
    <w:rsid w:val="004F3A66"/>
    <w:rsid w:val="004F458F"/>
    <w:rsid w:val="004F4D33"/>
    <w:rsid w:val="004F5AFC"/>
    <w:rsid w:val="004F5F53"/>
    <w:rsid w:val="004F7130"/>
    <w:rsid w:val="004F7627"/>
    <w:rsid w:val="004F7754"/>
    <w:rsid w:val="004F7806"/>
    <w:rsid w:val="004F7DC8"/>
    <w:rsid w:val="00500014"/>
    <w:rsid w:val="00500798"/>
    <w:rsid w:val="00501BA8"/>
    <w:rsid w:val="00501DEE"/>
    <w:rsid w:val="00501F97"/>
    <w:rsid w:val="00502736"/>
    <w:rsid w:val="00503133"/>
    <w:rsid w:val="00503943"/>
    <w:rsid w:val="00503FEA"/>
    <w:rsid w:val="0050460B"/>
    <w:rsid w:val="005046A2"/>
    <w:rsid w:val="00504A64"/>
    <w:rsid w:val="00505009"/>
    <w:rsid w:val="00505053"/>
    <w:rsid w:val="0050525F"/>
    <w:rsid w:val="0050558C"/>
    <w:rsid w:val="00505C91"/>
    <w:rsid w:val="0050665B"/>
    <w:rsid w:val="00506BE7"/>
    <w:rsid w:val="00506C90"/>
    <w:rsid w:val="00506E67"/>
    <w:rsid w:val="00507350"/>
    <w:rsid w:val="0050749F"/>
    <w:rsid w:val="00510691"/>
    <w:rsid w:val="00510A5A"/>
    <w:rsid w:val="00511A8B"/>
    <w:rsid w:val="00511B03"/>
    <w:rsid w:val="00511B08"/>
    <w:rsid w:val="00512EC2"/>
    <w:rsid w:val="00513323"/>
    <w:rsid w:val="005135CD"/>
    <w:rsid w:val="00513710"/>
    <w:rsid w:val="00513974"/>
    <w:rsid w:val="00514462"/>
    <w:rsid w:val="00514CA3"/>
    <w:rsid w:val="005155F9"/>
    <w:rsid w:val="00515A59"/>
    <w:rsid w:val="005160C2"/>
    <w:rsid w:val="005166E4"/>
    <w:rsid w:val="00517A2B"/>
    <w:rsid w:val="00517E47"/>
    <w:rsid w:val="005200A8"/>
    <w:rsid w:val="00520484"/>
    <w:rsid w:val="00520BCB"/>
    <w:rsid w:val="00520D37"/>
    <w:rsid w:val="0052113E"/>
    <w:rsid w:val="00521223"/>
    <w:rsid w:val="0052156E"/>
    <w:rsid w:val="0052242C"/>
    <w:rsid w:val="00524613"/>
    <w:rsid w:val="0052606A"/>
    <w:rsid w:val="0052662B"/>
    <w:rsid w:val="0052759E"/>
    <w:rsid w:val="00527991"/>
    <w:rsid w:val="005300A2"/>
    <w:rsid w:val="0053045A"/>
    <w:rsid w:val="005307C7"/>
    <w:rsid w:val="00530936"/>
    <w:rsid w:val="00530AD6"/>
    <w:rsid w:val="00532641"/>
    <w:rsid w:val="00532668"/>
    <w:rsid w:val="005327C6"/>
    <w:rsid w:val="005331F3"/>
    <w:rsid w:val="005332E4"/>
    <w:rsid w:val="005334ED"/>
    <w:rsid w:val="00534491"/>
    <w:rsid w:val="00534817"/>
    <w:rsid w:val="005348B0"/>
    <w:rsid w:val="00534BD8"/>
    <w:rsid w:val="00534EE4"/>
    <w:rsid w:val="005356F7"/>
    <w:rsid w:val="00536733"/>
    <w:rsid w:val="00536AAF"/>
    <w:rsid w:val="00536ACB"/>
    <w:rsid w:val="00537026"/>
    <w:rsid w:val="005375BF"/>
    <w:rsid w:val="00537743"/>
    <w:rsid w:val="00540479"/>
    <w:rsid w:val="00540DC4"/>
    <w:rsid w:val="00540F19"/>
    <w:rsid w:val="00540FEF"/>
    <w:rsid w:val="00541085"/>
    <w:rsid w:val="00541D4C"/>
    <w:rsid w:val="005423EF"/>
    <w:rsid w:val="00542B69"/>
    <w:rsid w:val="00542C74"/>
    <w:rsid w:val="00542D99"/>
    <w:rsid w:val="0054332C"/>
    <w:rsid w:val="00543416"/>
    <w:rsid w:val="00544018"/>
    <w:rsid w:val="00545EC1"/>
    <w:rsid w:val="00547364"/>
    <w:rsid w:val="005475DD"/>
    <w:rsid w:val="005502F3"/>
    <w:rsid w:val="00550563"/>
    <w:rsid w:val="00550C78"/>
    <w:rsid w:val="00551B0C"/>
    <w:rsid w:val="00551DB1"/>
    <w:rsid w:val="0055205E"/>
    <w:rsid w:val="00552AD6"/>
    <w:rsid w:val="0055303C"/>
    <w:rsid w:val="00553536"/>
    <w:rsid w:val="00553B7C"/>
    <w:rsid w:val="00554450"/>
    <w:rsid w:val="00554C94"/>
    <w:rsid w:val="00555240"/>
    <w:rsid w:val="005558F8"/>
    <w:rsid w:val="00555A28"/>
    <w:rsid w:val="005565E5"/>
    <w:rsid w:val="005568FB"/>
    <w:rsid w:val="00556F46"/>
    <w:rsid w:val="00557F24"/>
    <w:rsid w:val="005610C7"/>
    <w:rsid w:val="005611B0"/>
    <w:rsid w:val="005619BD"/>
    <w:rsid w:val="005619D1"/>
    <w:rsid w:val="00561B9F"/>
    <w:rsid w:val="0056221F"/>
    <w:rsid w:val="005622B5"/>
    <w:rsid w:val="00563236"/>
    <w:rsid w:val="00563644"/>
    <w:rsid w:val="00564D8C"/>
    <w:rsid w:val="00565FD8"/>
    <w:rsid w:val="00567F85"/>
    <w:rsid w:val="0057018F"/>
    <w:rsid w:val="0057066A"/>
    <w:rsid w:val="00571712"/>
    <w:rsid w:val="00571B17"/>
    <w:rsid w:val="00572FAA"/>
    <w:rsid w:val="005731EF"/>
    <w:rsid w:val="005734E1"/>
    <w:rsid w:val="0057394F"/>
    <w:rsid w:val="00573ACB"/>
    <w:rsid w:val="005741D1"/>
    <w:rsid w:val="005743C2"/>
    <w:rsid w:val="0057455A"/>
    <w:rsid w:val="00574650"/>
    <w:rsid w:val="005749E7"/>
    <w:rsid w:val="00574EEF"/>
    <w:rsid w:val="0057554A"/>
    <w:rsid w:val="00575E1E"/>
    <w:rsid w:val="00576831"/>
    <w:rsid w:val="005769AE"/>
    <w:rsid w:val="00576FAE"/>
    <w:rsid w:val="005778AA"/>
    <w:rsid w:val="00577BE0"/>
    <w:rsid w:val="0058008C"/>
    <w:rsid w:val="005813BE"/>
    <w:rsid w:val="00581943"/>
    <w:rsid w:val="00581962"/>
    <w:rsid w:val="00581C20"/>
    <w:rsid w:val="005823C4"/>
    <w:rsid w:val="005827B4"/>
    <w:rsid w:val="005827BF"/>
    <w:rsid w:val="00582C17"/>
    <w:rsid w:val="00582DEB"/>
    <w:rsid w:val="00582FE1"/>
    <w:rsid w:val="00584258"/>
    <w:rsid w:val="00584512"/>
    <w:rsid w:val="00585307"/>
    <w:rsid w:val="00585FA4"/>
    <w:rsid w:val="00586654"/>
    <w:rsid w:val="005877E9"/>
    <w:rsid w:val="00587AAA"/>
    <w:rsid w:val="005900A7"/>
    <w:rsid w:val="005903BD"/>
    <w:rsid w:val="005906C8"/>
    <w:rsid w:val="00590C84"/>
    <w:rsid w:val="00590D43"/>
    <w:rsid w:val="00590F7C"/>
    <w:rsid w:val="00590F98"/>
    <w:rsid w:val="0059159F"/>
    <w:rsid w:val="00592624"/>
    <w:rsid w:val="005926CD"/>
    <w:rsid w:val="00593B4B"/>
    <w:rsid w:val="0059445A"/>
    <w:rsid w:val="005954D0"/>
    <w:rsid w:val="0059563F"/>
    <w:rsid w:val="005958C6"/>
    <w:rsid w:val="00596179"/>
    <w:rsid w:val="005962F3"/>
    <w:rsid w:val="00596339"/>
    <w:rsid w:val="005969C9"/>
    <w:rsid w:val="00596BC5"/>
    <w:rsid w:val="00597A89"/>
    <w:rsid w:val="005A007C"/>
    <w:rsid w:val="005A0FDE"/>
    <w:rsid w:val="005A1882"/>
    <w:rsid w:val="005A19A5"/>
    <w:rsid w:val="005A23A5"/>
    <w:rsid w:val="005A2502"/>
    <w:rsid w:val="005A2913"/>
    <w:rsid w:val="005A3315"/>
    <w:rsid w:val="005A341B"/>
    <w:rsid w:val="005A43FB"/>
    <w:rsid w:val="005A4834"/>
    <w:rsid w:val="005A48D0"/>
    <w:rsid w:val="005A57FA"/>
    <w:rsid w:val="005A5C8A"/>
    <w:rsid w:val="005A5D3B"/>
    <w:rsid w:val="005A63FB"/>
    <w:rsid w:val="005A6BB9"/>
    <w:rsid w:val="005A7272"/>
    <w:rsid w:val="005A73B7"/>
    <w:rsid w:val="005B0E28"/>
    <w:rsid w:val="005B1659"/>
    <w:rsid w:val="005B182B"/>
    <w:rsid w:val="005B1BF0"/>
    <w:rsid w:val="005B27B3"/>
    <w:rsid w:val="005B2817"/>
    <w:rsid w:val="005B2E6E"/>
    <w:rsid w:val="005B3145"/>
    <w:rsid w:val="005B4719"/>
    <w:rsid w:val="005B4902"/>
    <w:rsid w:val="005B555F"/>
    <w:rsid w:val="005B55BF"/>
    <w:rsid w:val="005B6BE7"/>
    <w:rsid w:val="005B770C"/>
    <w:rsid w:val="005C07DE"/>
    <w:rsid w:val="005C0B92"/>
    <w:rsid w:val="005C0F60"/>
    <w:rsid w:val="005C104C"/>
    <w:rsid w:val="005C12F9"/>
    <w:rsid w:val="005C17B5"/>
    <w:rsid w:val="005C20E6"/>
    <w:rsid w:val="005C2F71"/>
    <w:rsid w:val="005C4067"/>
    <w:rsid w:val="005C41A4"/>
    <w:rsid w:val="005C42D9"/>
    <w:rsid w:val="005C4458"/>
    <w:rsid w:val="005C46AC"/>
    <w:rsid w:val="005C4B04"/>
    <w:rsid w:val="005C51F9"/>
    <w:rsid w:val="005C6591"/>
    <w:rsid w:val="005C6DB6"/>
    <w:rsid w:val="005C6EB5"/>
    <w:rsid w:val="005C706A"/>
    <w:rsid w:val="005C728A"/>
    <w:rsid w:val="005C7D05"/>
    <w:rsid w:val="005D05F2"/>
    <w:rsid w:val="005D073A"/>
    <w:rsid w:val="005D1526"/>
    <w:rsid w:val="005D1631"/>
    <w:rsid w:val="005D1ABF"/>
    <w:rsid w:val="005D1FFC"/>
    <w:rsid w:val="005D219E"/>
    <w:rsid w:val="005D2534"/>
    <w:rsid w:val="005D3549"/>
    <w:rsid w:val="005D39D6"/>
    <w:rsid w:val="005D3FD5"/>
    <w:rsid w:val="005D3FDF"/>
    <w:rsid w:val="005D4982"/>
    <w:rsid w:val="005D4FE2"/>
    <w:rsid w:val="005D6888"/>
    <w:rsid w:val="005D693D"/>
    <w:rsid w:val="005D6EE0"/>
    <w:rsid w:val="005D6F24"/>
    <w:rsid w:val="005D7202"/>
    <w:rsid w:val="005D73A0"/>
    <w:rsid w:val="005D786C"/>
    <w:rsid w:val="005D7E0F"/>
    <w:rsid w:val="005D7FDE"/>
    <w:rsid w:val="005E056B"/>
    <w:rsid w:val="005E0A9B"/>
    <w:rsid w:val="005E0D8E"/>
    <w:rsid w:val="005E1768"/>
    <w:rsid w:val="005E1B4D"/>
    <w:rsid w:val="005E1FEC"/>
    <w:rsid w:val="005E2DB4"/>
    <w:rsid w:val="005E3531"/>
    <w:rsid w:val="005E361D"/>
    <w:rsid w:val="005E4CEF"/>
    <w:rsid w:val="005E5874"/>
    <w:rsid w:val="005E676A"/>
    <w:rsid w:val="005E690A"/>
    <w:rsid w:val="005E6AAE"/>
    <w:rsid w:val="005E6BF5"/>
    <w:rsid w:val="005E7167"/>
    <w:rsid w:val="005E7DFA"/>
    <w:rsid w:val="005E7F80"/>
    <w:rsid w:val="005F0112"/>
    <w:rsid w:val="005F0807"/>
    <w:rsid w:val="005F0810"/>
    <w:rsid w:val="005F1065"/>
    <w:rsid w:val="005F123A"/>
    <w:rsid w:val="005F1981"/>
    <w:rsid w:val="005F2517"/>
    <w:rsid w:val="005F2D4D"/>
    <w:rsid w:val="005F2E79"/>
    <w:rsid w:val="005F3526"/>
    <w:rsid w:val="005F3C79"/>
    <w:rsid w:val="005F3EAE"/>
    <w:rsid w:val="005F4997"/>
    <w:rsid w:val="005F5AEA"/>
    <w:rsid w:val="005F61F3"/>
    <w:rsid w:val="005F7851"/>
    <w:rsid w:val="005F7995"/>
    <w:rsid w:val="005F79A6"/>
    <w:rsid w:val="006009C0"/>
    <w:rsid w:val="00600A16"/>
    <w:rsid w:val="00600FF9"/>
    <w:rsid w:val="00601170"/>
    <w:rsid w:val="0060127B"/>
    <w:rsid w:val="00602804"/>
    <w:rsid w:val="00602D1B"/>
    <w:rsid w:val="0060328B"/>
    <w:rsid w:val="00603DCB"/>
    <w:rsid w:val="00604206"/>
    <w:rsid w:val="00604465"/>
    <w:rsid w:val="00604576"/>
    <w:rsid w:val="00604FEC"/>
    <w:rsid w:val="00605F01"/>
    <w:rsid w:val="006063F3"/>
    <w:rsid w:val="00606933"/>
    <w:rsid w:val="00606A96"/>
    <w:rsid w:val="00607528"/>
    <w:rsid w:val="00607906"/>
    <w:rsid w:val="0061032D"/>
    <w:rsid w:val="006109AC"/>
    <w:rsid w:val="00610EA6"/>
    <w:rsid w:val="006110BD"/>
    <w:rsid w:val="006113ED"/>
    <w:rsid w:val="00611465"/>
    <w:rsid w:val="00611945"/>
    <w:rsid w:val="00611EC6"/>
    <w:rsid w:val="006126D1"/>
    <w:rsid w:val="00613232"/>
    <w:rsid w:val="00613254"/>
    <w:rsid w:val="006137CC"/>
    <w:rsid w:val="00613A60"/>
    <w:rsid w:val="00613CD3"/>
    <w:rsid w:val="00613DD0"/>
    <w:rsid w:val="00613E82"/>
    <w:rsid w:val="00614AE9"/>
    <w:rsid w:val="00614B31"/>
    <w:rsid w:val="00615667"/>
    <w:rsid w:val="00616115"/>
    <w:rsid w:val="00617C3A"/>
    <w:rsid w:val="006200F7"/>
    <w:rsid w:val="0062080C"/>
    <w:rsid w:val="00620895"/>
    <w:rsid w:val="0062147A"/>
    <w:rsid w:val="006219BA"/>
    <w:rsid w:val="00621EF8"/>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C98"/>
    <w:rsid w:val="00631D3D"/>
    <w:rsid w:val="006327DC"/>
    <w:rsid w:val="00632AD5"/>
    <w:rsid w:val="00632D35"/>
    <w:rsid w:val="00632DC5"/>
    <w:rsid w:val="006334C1"/>
    <w:rsid w:val="00633BA5"/>
    <w:rsid w:val="00633CFF"/>
    <w:rsid w:val="006340AE"/>
    <w:rsid w:val="006346CF"/>
    <w:rsid w:val="006348C1"/>
    <w:rsid w:val="00634AEE"/>
    <w:rsid w:val="0063562F"/>
    <w:rsid w:val="00635F0E"/>
    <w:rsid w:val="00636530"/>
    <w:rsid w:val="00636AEE"/>
    <w:rsid w:val="006372A8"/>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5B2"/>
    <w:rsid w:val="00651C70"/>
    <w:rsid w:val="00651EB3"/>
    <w:rsid w:val="00652C22"/>
    <w:rsid w:val="00652DBC"/>
    <w:rsid w:val="00652E75"/>
    <w:rsid w:val="0065314D"/>
    <w:rsid w:val="006559EF"/>
    <w:rsid w:val="00655CA1"/>
    <w:rsid w:val="00656E02"/>
    <w:rsid w:val="0066064B"/>
    <w:rsid w:val="00660C4A"/>
    <w:rsid w:val="0066161C"/>
    <w:rsid w:val="006618FB"/>
    <w:rsid w:val="00661A2E"/>
    <w:rsid w:val="00661E38"/>
    <w:rsid w:val="006629A9"/>
    <w:rsid w:val="00662A57"/>
    <w:rsid w:val="006632AF"/>
    <w:rsid w:val="00663426"/>
    <w:rsid w:val="00663FDB"/>
    <w:rsid w:val="006654FE"/>
    <w:rsid w:val="00665AB1"/>
    <w:rsid w:val="00666643"/>
    <w:rsid w:val="0066723C"/>
    <w:rsid w:val="00667463"/>
    <w:rsid w:val="006674AE"/>
    <w:rsid w:val="0066779A"/>
    <w:rsid w:val="0067031D"/>
    <w:rsid w:val="006710B9"/>
    <w:rsid w:val="006716CF"/>
    <w:rsid w:val="00671DC6"/>
    <w:rsid w:val="00672A2E"/>
    <w:rsid w:val="00672AF8"/>
    <w:rsid w:val="00673DA2"/>
    <w:rsid w:val="006745D3"/>
    <w:rsid w:val="00674CC0"/>
    <w:rsid w:val="00675A11"/>
    <w:rsid w:val="00675BFD"/>
    <w:rsid w:val="0067607C"/>
    <w:rsid w:val="006772DD"/>
    <w:rsid w:val="006776A2"/>
    <w:rsid w:val="006801D8"/>
    <w:rsid w:val="006803B6"/>
    <w:rsid w:val="00681B48"/>
    <w:rsid w:val="00681E32"/>
    <w:rsid w:val="006824D3"/>
    <w:rsid w:val="00682C6C"/>
    <w:rsid w:val="00683B62"/>
    <w:rsid w:val="00684426"/>
    <w:rsid w:val="0068562C"/>
    <w:rsid w:val="0068626F"/>
    <w:rsid w:val="00686927"/>
    <w:rsid w:val="00686C73"/>
    <w:rsid w:val="006902C8"/>
    <w:rsid w:val="00690547"/>
    <w:rsid w:val="00690A30"/>
    <w:rsid w:val="00690A32"/>
    <w:rsid w:val="006910E5"/>
    <w:rsid w:val="006912D0"/>
    <w:rsid w:val="006917E2"/>
    <w:rsid w:val="00691F14"/>
    <w:rsid w:val="00692D42"/>
    <w:rsid w:val="0069320E"/>
    <w:rsid w:val="006937B2"/>
    <w:rsid w:val="00693BEF"/>
    <w:rsid w:val="00693ED9"/>
    <w:rsid w:val="0069437C"/>
    <w:rsid w:val="00694554"/>
    <w:rsid w:val="00694DAC"/>
    <w:rsid w:val="006950E6"/>
    <w:rsid w:val="006951FB"/>
    <w:rsid w:val="00695279"/>
    <w:rsid w:val="0069558B"/>
    <w:rsid w:val="00695668"/>
    <w:rsid w:val="006957C3"/>
    <w:rsid w:val="00695C09"/>
    <w:rsid w:val="00695DA7"/>
    <w:rsid w:val="00696307"/>
    <w:rsid w:val="00696581"/>
    <w:rsid w:val="00696D83"/>
    <w:rsid w:val="00697798"/>
    <w:rsid w:val="006978F1"/>
    <w:rsid w:val="006A07EC"/>
    <w:rsid w:val="006A09F7"/>
    <w:rsid w:val="006A0ACD"/>
    <w:rsid w:val="006A0D69"/>
    <w:rsid w:val="006A13F9"/>
    <w:rsid w:val="006A17CD"/>
    <w:rsid w:val="006A1944"/>
    <w:rsid w:val="006A1948"/>
    <w:rsid w:val="006A1AF8"/>
    <w:rsid w:val="006A253D"/>
    <w:rsid w:val="006A281D"/>
    <w:rsid w:val="006A2A70"/>
    <w:rsid w:val="006A2D85"/>
    <w:rsid w:val="006A3147"/>
    <w:rsid w:val="006A3245"/>
    <w:rsid w:val="006A3716"/>
    <w:rsid w:val="006A3791"/>
    <w:rsid w:val="006A389A"/>
    <w:rsid w:val="006A3B0B"/>
    <w:rsid w:val="006A3D83"/>
    <w:rsid w:val="006A448F"/>
    <w:rsid w:val="006A4FC4"/>
    <w:rsid w:val="006A5F20"/>
    <w:rsid w:val="006A6084"/>
    <w:rsid w:val="006A62E1"/>
    <w:rsid w:val="006A6310"/>
    <w:rsid w:val="006A6AFC"/>
    <w:rsid w:val="006A6B6F"/>
    <w:rsid w:val="006B0B06"/>
    <w:rsid w:val="006B0B98"/>
    <w:rsid w:val="006B123E"/>
    <w:rsid w:val="006B1888"/>
    <w:rsid w:val="006B20B3"/>
    <w:rsid w:val="006B21E4"/>
    <w:rsid w:val="006B31AD"/>
    <w:rsid w:val="006B33E7"/>
    <w:rsid w:val="006B3F16"/>
    <w:rsid w:val="006B432E"/>
    <w:rsid w:val="006B437F"/>
    <w:rsid w:val="006B478E"/>
    <w:rsid w:val="006B4924"/>
    <w:rsid w:val="006B4BF0"/>
    <w:rsid w:val="006B7797"/>
    <w:rsid w:val="006B7890"/>
    <w:rsid w:val="006B7A44"/>
    <w:rsid w:val="006C0022"/>
    <w:rsid w:val="006C0406"/>
    <w:rsid w:val="006C077A"/>
    <w:rsid w:val="006C0D57"/>
    <w:rsid w:val="006C1466"/>
    <w:rsid w:val="006C1893"/>
    <w:rsid w:val="006C1B7E"/>
    <w:rsid w:val="006C22F8"/>
    <w:rsid w:val="006C26AC"/>
    <w:rsid w:val="006C429F"/>
    <w:rsid w:val="006C4449"/>
    <w:rsid w:val="006C46B7"/>
    <w:rsid w:val="006C4CA9"/>
    <w:rsid w:val="006C5C38"/>
    <w:rsid w:val="006C6154"/>
    <w:rsid w:val="006C6316"/>
    <w:rsid w:val="006C654E"/>
    <w:rsid w:val="006C6E94"/>
    <w:rsid w:val="006C7897"/>
    <w:rsid w:val="006C78B4"/>
    <w:rsid w:val="006C7BF2"/>
    <w:rsid w:val="006D09BA"/>
    <w:rsid w:val="006D1868"/>
    <w:rsid w:val="006D18E4"/>
    <w:rsid w:val="006D1D78"/>
    <w:rsid w:val="006D274E"/>
    <w:rsid w:val="006D2795"/>
    <w:rsid w:val="006D27A0"/>
    <w:rsid w:val="006D29D9"/>
    <w:rsid w:val="006D2A29"/>
    <w:rsid w:val="006D2AF0"/>
    <w:rsid w:val="006D2AF3"/>
    <w:rsid w:val="006D2CED"/>
    <w:rsid w:val="006D3426"/>
    <w:rsid w:val="006D3A10"/>
    <w:rsid w:val="006D3D7A"/>
    <w:rsid w:val="006D3DDC"/>
    <w:rsid w:val="006D3E6F"/>
    <w:rsid w:val="006D488D"/>
    <w:rsid w:val="006D4CCE"/>
    <w:rsid w:val="006D4FDB"/>
    <w:rsid w:val="006D5458"/>
    <w:rsid w:val="006D5DB0"/>
    <w:rsid w:val="006D64FD"/>
    <w:rsid w:val="006D7115"/>
    <w:rsid w:val="006D72BE"/>
    <w:rsid w:val="006D7507"/>
    <w:rsid w:val="006D7652"/>
    <w:rsid w:val="006D7C6F"/>
    <w:rsid w:val="006E05A8"/>
    <w:rsid w:val="006E1955"/>
    <w:rsid w:val="006E2105"/>
    <w:rsid w:val="006E21B3"/>
    <w:rsid w:val="006E2E46"/>
    <w:rsid w:val="006E325E"/>
    <w:rsid w:val="006E32B7"/>
    <w:rsid w:val="006E45C5"/>
    <w:rsid w:val="006E617B"/>
    <w:rsid w:val="006E66EC"/>
    <w:rsid w:val="006E6E83"/>
    <w:rsid w:val="006E6FBB"/>
    <w:rsid w:val="006F1453"/>
    <w:rsid w:val="006F1C09"/>
    <w:rsid w:val="006F220C"/>
    <w:rsid w:val="006F264C"/>
    <w:rsid w:val="006F2A6F"/>
    <w:rsid w:val="006F3590"/>
    <w:rsid w:val="006F3885"/>
    <w:rsid w:val="006F38B8"/>
    <w:rsid w:val="006F4C30"/>
    <w:rsid w:val="006F555A"/>
    <w:rsid w:val="006F5EBE"/>
    <w:rsid w:val="006F60EE"/>
    <w:rsid w:val="006F624D"/>
    <w:rsid w:val="006F6391"/>
    <w:rsid w:val="006F70A5"/>
    <w:rsid w:val="006F7215"/>
    <w:rsid w:val="00700027"/>
    <w:rsid w:val="00700217"/>
    <w:rsid w:val="0070047D"/>
    <w:rsid w:val="00701297"/>
    <w:rsid w:val="00701996"/>
    <w:rsid w:val="00701C50"/>
    <w:rsid w:val="00703958"/>
    <w:rsid w:val="00703B90"/>
    <w:rsid w:val="007044FF"/>
    <w:rsid w:val="00704856"/>
    <w:rsid w:val="00704BB2"/>
    <w:rsid w:val="007056E4"/>
    <w:rsid w:val="00705B97"/>
    <w:rsid w:val="00706B66"/>
    <w:rsid w:val="0070780A"/>
    <w:rsid w:val="0071105A"/>
    <w:rsid w:val="007118FA"/>
    <w:rsid w:val="0071288E"/>
    <w:rsid w:val="00712B61"/>
    <w:rsid w:val="00712D31"/>
    <w:rsid w:val="00713118"/>
    <w:rsid w:val="00714D12"/>
    <w:rsid w:val="0071546E"/>
    <w:rsid w:val="007156DD"/>
    <w:rsid w:val="00715D06"/>
    <w:rsid w:val="007164A6"/>
    <w:rsid w:val="0071660E"/>
    <w:rsid w:val="00716715"/>
    <w:rsid w:val="007169B3"/>
    <w:rsid w:val="007174D4"/>
    <w:rsid w:val="00717767"/>
    <w:rsid w:val="0071792A"/>
    <w:rsid w:val="00717CA1"/>
    <w:rsid w:val="00720FD0"/>
    <w:rsid w:val="0072142A"/>
    <w:rsid w:val="00721D96"/>
    <w:rsid w:val="00722AE1"/>
    <w:rsid w:val="0072349E"/>
    <w:rsid w:val="0072392A"/>
    <w:rsid w:val="00723CC0"/>
    <w:rsid w:val="00723ECD"/>
    <w:rsid w:val="007240B2"/>
    <w:rsid w:val="00724B5D"/>
    <w:rsid w:val="007254AB"/>
    <w:rsid w:val="00725AB7"/>
    <w:rsid w:val="00726187"/>
    <w:rsid w:val="007264B2"/>
    <w:rsid w:val="007266CE"/>
    <w:rsid w:val="00726CC4"/>
    <w:rsid w:val="00726FD5"/>
    <w:rsid w:val="0072721D"/>
    <w:rsid w:val="00727785"/>
    <w:rsid w:val="00727B62"/>
    <w:rsid w:val="00730F28"/>
    <w:rsid w:val="0073290A"/>
    <w:rsid w:val="00732951"/>
    <w:rsid w:val="00732E0A"/>
    <w:rsid w:val="00733A19"/>
    <w:rsid w:val="00733B7C"/>
    <w:rsid w:val="007341BF"/>
    <w:rsid w:val="0073424F"/>
    <w:rsid w:val="00734DA2"/>
    <w:rsid w:val="007352B7"/>
    <w:rsid w:val="0073533D"/>
    <w:rsid w:val="0073548C"/>
    <w:rsid w:val="007365EA"/>
    <w:rsid w:val="00736945"/>
    <w:rsid w:val="00737C77"/>
    <w:rsid w:val="00737F84"/>
    <w:rsid w:val="00740590"/>
    <w:rsid w:val="00740A78"/>
    <w:rsid w:val="00740BC3"/>
    <w:rsid w:val="00740BC5"/>
    <w:rsid w:val="0074110F"/>
    <w:rsid w:val="00741130"/>
    <w:rsid w:val="007420C6"/>
    <w:rsid w:val="00742C94"/>
    <w:rsid w:val="00742F37"/>
    <w:rsid w:val="00743393"/>
    <w:rsid w:val="00743994"/>
    <w:rsid w:val="00744204"/>
    <w:rsid w:val="0074427F"/>
    <w:rsid w:val="007445DC"/>
    <w:rsid w:val="00744AB8"/>
    <w:rsid w:val="00744B79"/>
    <w:rsid w:val="007456C5"/>
    <w:rsid w:val="007458E1"/>
    <w:rsid w:val="00745982"/>
    <w:rsid w:val="00745BF5"/>
    <w:rsid w:val="00746FA3"/>
    <w:rsid w:val="0074782B"/>
    <w:rsid w:val="00747846"/>
    <w:rsid w:val="00750017"/>
    <w:rsid w:val="00750389"/>
    <w:rsid w:val="00750430"/>
    <w:rsid w:val="00750444"/>
    <w:rsid w:val="00750536"/>
    <w:rsid w:val="00750C81"/>
    <w:rsid w:val="00752318"/>
    <w:rsid w:val="00752AC5"/>
    <w:rsid w:val="00753722"/>
    <w:rsid w:val="0075372F"/>
    <w:rsid w:val="007537A6"/>
    <w:rsid w:val="00753A07"/>
    <w:rsid w:val="00753B6B"/>
    <w:rsid w:val="00753DAF"/>
    <w:rsid w:val="00754440"/>
    <w:rsid w:val="0075473B"/>
    <w:rsid w:val="007548DE"/>
    <w:rsid w:val="00754978"/>
    <w:rsid w:val="00755DFE"/>
    <w:rsid w:val="00756927"/>
    <w:rsid w:val="00756F17"/>
    <w:rsid w:val="00756F49"/>
    <w:rsid w:val="00757DDB"/>
    <w:rsid w:val="00757EBF"/>
    <w:rsid w:val="0076010A"/>
    <w:rsid w:val="00760156"/>
    <w:rsid w:val="007605F4"/>
    <w:rsid w:val="00760819"/>
    <w:rsid w:val="00760D81"/>
    <w:rsid w:val="00760DD9"/>
    <w:rsid w:val="00760F6C"/>
    <w:rsid w:val="007610FD"/>
    <w:rsid w:val="007619C7"/>
    <w:rsid w:val="00762B2E"/>
    <w:rsid w:val="00762B49"/>
    <w:rsid w:val="00763297"/>
    <w:rsid w:val="0076368D"/>
    <w:rsid w:val="007640CC"/>
    <w:rsid w:val="007641FE"/>
    <w:rsid w:val="00765863"/>
    <w:rsid w:val="00765ADD"/>
    <w:rsid w:val="00766E54"/>
    <w:rsid w:val="00767680"/>
    <w:rsid w:val="00767B10"/>
    <w:rsid w:val="00767B94"/>
    <w:rsid w:val="00770323"/>
    <w:rsid w:val="00770745"/>
    <w:rsid w:val="007707B8"/>
    <w:rsid w:val="0077087F"/>
    <w:rsid w:val="0077102D"/>
    <w:rsid w:val="007715AC"/>
    <w:rsid w:val="007715AE"/>
    <w:rsid w:val="0077292C"/>
    <w:rsid w:val="00774346"/>
    <w:rsid w:val="00775414"/>
    <w:rsid w:val="007758FA"/>
    <w:rsid w:val="007768F7"/>
    <w:rsid w:val="0077767E"/>
    <w:rsid w:val="007777A2"/>
    <w:rsid w:val="00780124"/>
    <w:rsid w:val="00780769"/>
    <w:rsid w:val="007807BD"/>
    <w:rsid w:val="00780CD2"/>
    <w:rsid w:val="0078180C"/>
    <w:rsid w:val="00782161"/>
    <w:rsid w:val="00782399"/>
    <w:rsid w:val="00782522"/>
    <w:rsid w:val="00782739"/>
    <w:rsid w:val="007836BB"/>
    <w:rsid w:val="00783771"/>
    <w:rsid w:val="00783C3C"/>
    <w:rsid w:val="00783CBB"/>
    <w:rsid w:val="00783FFE"/>
    <w:rsid w:val="00784CD2"/>
    <w:rsid w:val="00784CE3"/>
    <w:rsid w:val="00784EEF"/>
    <w:rsid w:val="0078529A"/>
    <w:rsid w:val="007852B5"/>
    <w:rsid w:val="00785835"/>
    <w:rsid w:val="007859B0"/>
    <w:rsid w:val="00785D37"/>
    <w:rsid w:val="00785D59"/>
    <w:rsid w:val="00785E19"/>
    <w:rsid w:val="007863D1"/>
    <w:rsid w:val="00786403"/>
    <w:rsid w:val="007868FC"/>
    <w:rsid w:val="00786ADB"/>
    <w:rsid w:val="00786D70"/>
    <w:rsid w:val="00787798"/>
    <w:rsid w:val="00790DE3"/>
    <w:rsid w:val="00791B34"/>
    <w:rsid w:val="007927F3"/>
    <w:rsid w:val="007928B9"/>
    <w:rsid w:val="00793751"/>
    <w:rsid w:val="00794CDF"/>
    <w:rsid w:val="007963FF"/>
    <w:rsid w:val="00796BF3"/>
    <w:rsid w:val="00796C76"/>
    <w:rsid w:val="00797E9A"/>
    <w:rsid w:val="007A05C4"/>
    <w:rsid w:val="007A1B70"/>
    <w:rsid w:val="007A282A"/>
    <w:rsid w:val="007A36BC"/>
    <w:rsid w:val="007A39DC"/>
    <w:rsid w:val="007A48F5"/>
    <w:rsid w:val="007A49D8"/>
    <w:rsid w:val="007A4ABA"/>
    <w:rsid w:val="007A4CBE"/>
    <w:rsid w:val="007A6917"/>
    <w:rsid w:val="007A6A59"/>
    <w:rsid w:val="007A6D2C"/>
    <w:rsid w:val="007A6D37"/>
    <w:rsid w:val="007A7080"/>
    <w:rsid w:val="007A7493"/>
    <w:rsid w:val="007A78E1"/>
    <w:rsid w:val="007A7EEC"/>
    <w:rsid w:val="007B01BC"/>
    <w:rsid w:val="007B0ABF"/>
    <w:rsid w:val="007B0B86"/>
    <w:rsid w:val="007B1300"/>
    <w:rsid w:val="007B15DA"/>
    <w:rsid w:val="007B19C1"/>
    <w:rsid w:val="007B1EB9"/>
    <w:rsid w:val="007B257E"/>
    <w:rsid w:val="007B3B4B"/>
    <w:rsid w:val="007B5490"/>
    <w:rsid w:val="007B58BB"/>
    <w:rsid w:val="007B5904"/>
    <w:rsid w:val="007B5DE6"/>
    <w:rsid w:val="007B5E8D"/>
    <w:rsid w:val="007B6758"/>
    <w:rsid w:val="007B67FE"/>
    <w:rsid w:val="007B7794"/>
    <w:rsid w:val="007B7B1B"/>
    <w:rsid w:val="007C030D"/>
    <w:rsid w:val="007C088D"/>
    <w:rsid w:val="007C0B2B"/>
    <w:rsid w:val="007C1811"/>
    <w:rsid w:val="007C260E"/>
    <w:rsid w:val="007C2668"/>
    <w:rsid w:val="007C2890"/>
    <w:rsid w:val="007C318A"/>
    <w:rsid w:val="007C32F2"/>
    <w:rsid w:val="007C341A"/>
    <w:rsid w:val="007C3A55"/>
    <w:rsid w:val="007C3C78"/>
    <w:rsid w:val="007C4322"/>
    <w:rsid w:val="007C4399"/>
    <w:rsid w:val="007C48FC"/>
    <w:rsid w:val="007C4FFA"/>
    <w:rsid w:val="007C5499"/>
    <w:rsid w:val="007C5C41"/>
    <w:rsid w:val="007C603A"/>
    <w:rsid w:val="007C6089"/>
    <w:rsid w:val="007C65EB"/>
    <w:rsid w:val="007C7FFD"/>
    <w:rsid w:val="007D06C9"/>
    <w:rsid w:val="007D0A62"/>
    <w:rsid w:val="007D0C82"/>
    <w:rsid w:val="007D20C8"/>
    <w:rsid w:val="007D220D"/>
    <w:rsid w:val="007D25B1"/>
    <w:rsid w:val="007D2AED"/>
    <w:rsid w:val="007D2E77"/>
    <w:rsid w:val="007D3251"/>
    <w:rsid w:val="007D3D8C"/>
    <w:rsid w:val="007D4433"/>
    <w:rsid w:val="007D4892"/>
    <w:rsid w:val="007D4D68"/>
    <w:rsid w:val="007D4ECF"/>
    <w:rsid w:val="007D564E"/>
    <w:rsid w:val="007D58E6"/>
    <w:rsid w:val="007D590D"/>
    <w:rsid w:val="007D598D"/>
    <w:rsid w:val="007D6167"/>
    <w:rsid w:val="007D6EBF"/>
    <w:rsid w:val="007E03CF"/>
    <w:rsid w:val="007E11A9"/>
    <w:rsid w:val="007E131C"/>
    <w:rsid w:val="007E1819"/>
    <w:rsid w:val="007E1B77"/>
    <w:rsid w:val="007E1D99"/>
    <w:rsid w:val="007E2A1C"/>
    <w:rsid w:val="007E2B24"/>
    <w:rsid w:val="007E2CDF"/>
    <w:rsid w:val="007E2D83"/>
    <w:rsid w:val="007E38AA"/>
    <w:rsid w:val="007E4756"/>
    <w:rsid w:val="007E4D68"/>
    <w:rsid w:val="007E51C1"/>
    <w:rsid w:val="007E5341"/>
    <w:rsid w:val="007E5DF0"/>
    <w:rsid w:val="007E5E22"/>
    <w:rsid w:val="007E6370"/>
    <w:rsid w:val="007E648D"/>
    <w:rsid w:val="007E6644"/>
    <w:rsid w:val="007E6710"/>
    <w:rsid w:val="007E6D72"/>
    <w:rsid w:val="007E6F27"/>
    <w:rsid w:val="007E7102"/>
    <w:rsid w:val="007E79AF"/>
    <w:rsid w:val="007F047A"/>
    <w:rsid w:val="007F07CA"/>
    <w:rsid w:val="007F1C6D"/>
    <w:rsid w:val="007F2312"/>
    <w:rsid w:val="007F2DB3"/>
    <w:rsid w:val="007F3885"/>
    <w:rsid w:val="007F3AB6"/>
    <w:rsid w:val="007F3E6F"/>
    <w:rsid w:val="007F48C9"/>
    <w:rsid w:val="007F4953"/>
    <w:rsid w:val="007F5D00"/>
    <w:rsid w:val="007F5D12"/>
    <w:rsid w:val="007F5D65"/>
    <w:rsid w:val="007F6351"/>
    <w:rsid w:val="007F7922"/>
    <w:rsid w:val="008002D8"/>
    <w:rsid w:val="008002EE"/>
    <w:rsid w:val="00800619"/>
    <w:rsid w:val="00800A42"/>
    <w:rsid w:val="00800C9D"/>
    <w:rsid w:val="00800CA6"/>
    <w:rsid w:val="00802327"/>
    <w:rsid w:val="00802F91"/>
    <w:rsid w:val="00803140"/>
    <w:rsid w:val="00803344"/>
    <w:rsid w:val="00803385"/>
    <w:rsid w:val="008039FF"/>
    <w:rsid w:val="00803EE6"/>
    <w:rsid w:val="00804C19"/>
    <w:rsid w:val="00806459"/>
    <w:rsid w:val="008069EC"/>
    <w:rsid w:val="00806AEC"/>
    <w:rsid w:val="00806FD4"/>
    <w:rsid w:val="008071B1"/>
    <w:rsid w:val="00807A02"/>
    <w:rsid w:val="00807EEA"/>
    <w:rsid w:val="00810145"/>
    <w:rsid w:val="0081118E"/>
    <w:rsid w:val="0081135F"/>
    <w:rsid w:val="00812B44"/>
    <w:rsid w:val="00812CE6"/>
    <w:rsid w:val="008138DD"/>
    <w:rsid w:val="00813FD2"/>
    <w:rsid w:val="00814012"/>
    <w:rsid w:val="00814434"/>
    <w:rsid w:val="00815110"/>
    <w:rsid w:val="0081558D"/>
    <w:rsid w:val="00815A80"/>
    <w:rsid w:val="00815DD6"/>
    <w:rsid w:val="00816403"/>
    <w:rsid w:val="00816615"/>
    <w:rsid w:val="0081673F"/>
    <w:rsid w:val="0081697A"/>
    <w:rsid w:val="008172B4"/>
    <w:rsid w:val="00817AA0"/>
    <w:rsid w:val="008202DD"/>
    <w:rsid w:val="008204A0"/>
    <w:rsid w:val="00822367"/>
    <w:rsid w:val="0082276C"/>
    <w:rsid w:val="00822842"/>
    <w:rsid w:val="00822FDC"/>
    <w:rsid w:val="008234F1"/>
    <w:rsid w:val="0082391B"/>
    <w:rsid w:val="008246E5"/>
    <w:rsid w:val="00825B69"/>
    <w:rsid w:val="00825D90"/>
    <w:rsid w:val="00827BBF"/>
    <w:rsid w:val="00827DA7"/>
    <w:rsid w:val="0083042E"/>
    <w:rsid w:val="00830553"/>
    <w:rsid w:val="00830AEB"/>
    <w:rsid w:val="00831650"/>
    <w:rsid w:val="00831DBF"/>
    <w:rsid w:val="00831FDF"/>
    <w:rsid w:val="008322AF"/>
    <w:rsid w:val="008322DA"/>
    <w:rsid w:val="008335E5"/>
    <w:rsid w:val="00833DA2"/>
    <w:rsid w:val="00834162"/>
    <w:rsid w:val="00834326"/>
    <w:rsid w:val="00834360"/>
    <w:rsid w:val="008349FB"/>
    <w:rsid w:val="00834AB1"/>
    <w:rsid w:val="00835641"/>
    <w:rsid w:val="00835F94"/>
    <w:rsid w:val="00836B5C"/>
    <w:rsid w:val="00836B75"/>
    <w:rsid w:val="00837250"/>
    <w:rsid w:val="00837574"/>
    <w:rsid w:val="00837A81"/>
    <w:rsid w:val="008411FA"/>
    <w:rsid w:val="00841222"/>
    <w:rsid w:val="008418DF"/>
    <w:rsid w:val="00841B71"/>
    <w:rsid w:val="00843320"/>
    <w:rsid w:val="008438DD"/>
    <w:rsid w:val="00843C32"/>
    <w:rsid w:val="00843F87"/>
    <w:rsid w:val="0084447E"/>
    <w:rsid w:val="00844B92"/>
    <w:rsid w:val="00844FC7"/>
    <w:rsid w:val="00845243"/>
    <w:rsid w:val="00845A86"/>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385D"/>
    <w:rsid w:val="00853BA8"/>
    <w:rsid w:val="00854832"/>
    <w:rsid w:val="00854F96"/>
    <w:rsid w:val="00855688"/>
    <w:rsid w:val="00855765"/>
    <w:rsid w:val="00855D74"/>
    <w:rsid w:val="00855FA9"/>
    <w:rsid w:val="008560F0"/>
    <w:rsid w:val="00856EAA"/>
    <w:rsid w:val="008573D1"/>
    <w:rsid w:val="00857A71"/>
    <w:rsid w:val="00860ACA"/>
    <w:rsid w:val="008613DE"/>
    <w:rsid w:val="00861414"/>
    <w:rsid w:val="0086152B"/>
    <w:rsid w:val="00861721"/>
    <w:rsid w:val="00862192"/>
    <w:rsid w:val="0086231A"/>
    <w:rsid w:val="00862A6B"/>
    <w:rsid w:val="00862C24"/>
    <w:rsid w:val="008637BA"/>
    <w:rsid w:val="00863A45"/>
    <w:rsid w:val="00864330"/>
    <w:rsid w:val="008645D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2465"/>
    <w:rsid w:val="008727F0"/>
    <w:rsid w:val="0087346A"/>
    <w:rsid w:val="00873563"/>
    <w:rsid w:val="00873A23"/>
    <w:rsid w:val="00873F4C"/>
    <w:rsid w:val="008746C9"/>
    <w:rsid w:val="00875052"/>
    <w:rsid w:val="00875395"/>
    <w:rsid w:val="008756AC"/>
    <w:rsid w:val="00875E78"/>
    <w:rsid w:val="00876BDD"/>
    <w:rsid w:val="00876F4C"/>
    <w:rsid w:val="00877076"/>
    <w:rsid w:val="00877DE4"/>
    <w:rsid w:val="008805A2"/>
    <w:rsid w:val="00880CE9"/>
    <w:rsid w:val="00880F7E"/>
    <w:rsid w:val="00880F8A"/>
    <w:rsid w:val="008810CE"/>
    <w:rsid w:val="0088126C"/>
    <w:rsid w:val="008816A4"/>
    <w:rsid w:val="00881FE8"/>
    <w:rsid w:val="0088225E"/>
    <w:rsid w:val="00882841"/>
    <w:rsid w:val="00882D09"/>
    <w:rsid w:val="0088383A"/>
    <w:rsid w:val="00883D71"/>
    <w:rsid w:val="00885291"/>
    <w:rsid w:val="008852B5"/>
    <w:rsid w:val="00885E52"/>
    <w:rsid w:val="0088612B"/>
    <w:rsid w:val="0088635F"/>
    <w:rsid w:val="008867FC"/>
    <w:rsid w:val="00886EC0"/>
    <w:rsid w:val="008873EF"/>
    <w:rsid w:val="00887B28"/>
    <w:rsid w:val="008904C1"/>
    <w:rsid w:val="00890ACF"/>
    <w:rsid w:val="00890DFB"/>
    <w:rsid w:val="00891448"/>
    <w:rsid w:val="00891641"/>
    <w:rsid w:val="00891693"/>
    <w:rsid w:val="008919A5"/>
    <w:rsid w:val="00891A15"/>
    <w:rsid w:val="00891A24"/>
    <w:rsid w:val="00891BA9"/>
    <w:rsid w:val="00891C39"/>
    <w:rsid w:val="0089244B"/>
    <w:rsid w:val="00892481"/>
    <w:rsid w:val="00892810"/>
    <w:rsid w:val="00892AF1"/>
    <w:rsid w:val="00893028"/>
    <w:rsid w:val="00893749"/>
    <w:rsid w:val="00893AFE"/>
    <w:rsid w:val="00893D0B"/>
    <w:rsid w:val="0089496F"/>
    <w:rsid w:val="00895277"/>
    <w:rsid w:val="008953EA"/>
    <w:rsid w:val="008955D9"/>
    <w:rsid w:val="00896107"/>
    <w:rsid w:val="0089648C"/>
    <w:rsid w:val="00896650"/>
    <w:rsid w:val="0089670E"/>
    <w:rsid w:val="00897310"/>
    <w:rsid w:val="0089780F"/>
    <w:rsid w:val="008A0E0D"/>
    <w:rsid w:val="008A0FD9"/>
    <w:rsid w:val="008A1247"/>
    <w:rsid w:val="008A12FB"/>
    <w:rsid w:val="008A158F"/>
    <w:rsid w:val="008A2E30"/>
    <w:rsid w:val="008A33BE"/>
    <w:rsid w:val="008A3C2A"/>
    <w:rsid w:val="008A3F4B"/>
    <w:rsid w:val="008A3F58"/>
    <w:rsid w:val="008A3F8F"/>
    <w:rsid w:val="008A5187"/>
    <w:rsid w:val="008A534D"/>
    <w:rsid w:val="008A6096"/>
    <w:rsid w:val="008A625F"/>
    <w:rsid w:val="008A630D"/>
    <w:rsid w:val="008A6353"/>
    <w:rsid w:val="008A6AAE"/>
    <w:rsid w:val="008A7056"/>
    <w:rsid w:val="008A7748"/>
    <w:rsid w:val="008A78A6"/>
    <w:rsid w:val="008A7A67"/>
    <w:rsid w:val="008A7AD7"/>
    <w:rsid w:val="008B0F4C"/>
    <w:rsid w:val="008B0FA3"/>
    <w:rsid w:val="008B14C5"/>
    <w:rsid w:val="008B156F"/>
    <w:rsid w:val="008B2699"/>
    <w:rsid w:val="008B3825"/>
    <w:rsid w:val="008B4B00"/>
    <w:rsid w:val="008B4EF8"/>
    <w:rsid w:val="008B4FF5"/>
    <w:rsid w:val="008B5A1A"/>
    <w:rsid w:val="008B5D7E"/>
    <w:rsid w:val="008B614A"/>
    <w:rsid w:val="008B6224"/>
    <w:rsid w:val="008B64A9"/>
    <w:rsid w:val="008B7452"/>
    <w:rsid w:val="008B75E7"/>
    <w:rsid w:val="008C0124"/>
    <w:rsid w:val="008C08EF"/>
    <w:rsid w:val="008C0ADE"/>
    <w:rsid w:val="008C1560"/>
    <w:rsid w:val="008C190C"/>
    <w:rsid w:val="008C2384"/>
    <w:rsid w:val="008C27F7"/>
    <w:rsid w:val="008C297D"/>
    <w:rsid w:val="008C2F70"/>
    <w:rsid w:val="008C352F"/>
    <w:rsid w:val="008C39B0"/>
    <w:rsid w:val="008C3CCD"/>
    <w:rsid w:val="008C467B"/>
    <w:rsid w:val="008C4776"/>
    <w:rsid w:val="008C4F83"/>
    <w:rsid w:val="008C51F7"/>
    <w:rsid w:val="008C52C9"/>
    <w:rsid w:val="008C57C1"/>
    <w:rsid w:val="008C6011"/>
    <w:rsid w:val="008C66CD"/>
    <w:rsid w:val="008C6C60"/>
    <w:rsid w:val="008C72AA"/>
    <w:rsid w:val="008C7ACA"/>
    <w:rsid w:val="008D0C95"/>
    <w:rsid w:val="008D1D44"/>
    <w:rsid w:val="008D26A7"/>
    <w:rsid w:val="008D2E95"/>
    <w:rsid w:val="008D3154"/>
    <w:rsid w:val="008D44FD"/>
    <w:rsid w:val="008D4B7C"/>
    <w:rsid w:val="008D4F80"/>
    <w:rsid w:val="008D5131"/>
    <w:rsid w:val="008D59A2"/>
    <w:rsid w:val="008D5E41"/>
    <w:rsid w:val="008D622F"/>
    <w:rsid w:val="008D6699"/>
    <w:rsid w:val="008D6B89"/>
    <w:rsid w:val="008D710C"/>
    <w:rsid w:val="008D7E46"/>
    <w:rsid w:val="008E1968"/>
    <w:rsid w:val="008E25C3"/>
    <w:rsid w:val="008E2ED4"/>
    <w:rsid w:val="008E2FA6"/>
    <w:rsid w:val="008E3098"/>
    <w:rsid w:val="008E35F8"/>
    <w:rsid w:val="008E3B56"/>
    <w:rsid w:val="008E47D7"/>
    <w:rsid w:val="008E52A3"/>
    <w:rsid w:val="008E53A2"/>
    <w:rsid w:val="008E556C"/>
    <w:rsid w:val="008E568F"/>
    <w:rsid w:val="008E56B5"/>
    <w:rsid w:val="008E56F0"/>
    <w:rsid w:val="008E57B9"/>
    <w:rsid w:val="008E5F82"/>
    <w:rsid w:val="008E69CC"/>
    <w:rsid w:val="008E7C95"/>
    <w:rsid w:val="008E7EDB"/>
    <w:rsid w:val="008F0D6E"/>
    <w:rsid w:val="008F0EB4"/>
    <w:rsid w:val="008F105F"/>
    <w:rsid w:val="008F1109"/>
    <w:rsid w:val="008F1E5B"/>
    <w:rsid w:val="008F26E1"/>
    <w:rsid w:val="008F304D"/>
    <w:rsid w:val="008F3105"/>
    <w:rsid w:val="008F32A8"/>
    <w:rsid w:val="008F363B"/>
    <w:rsid w:val="008F3A01"/>
    <w:rsid w:val="008F474E"/>
    <w:rsid w:val="008F4A5F"/>
    <w:rsid w:val="008F4DEC"/>
    <w:rsid w:val="008F5FDB"/>
    <w:rsid w:val="008F6AFD"/>
    <w:rsid w:val="008F6DA2"/>
    <w:rsid w:val="00900FF0"/>
    <w:rsid w:val="00902821"/>
    <w:rsid w:val="00903F7E"/>
    <w:rsid w:val="009042AC"/>
    <w:rsid w:val="0090440B"/>
    <w:rsid w:val="00905239"/>
    <w:rsid w:val="00905D0E"/>
    <w:rsid w:val="00905FDA"/>
    <w:rsid w:val="009063D6"/>
    <w:rsid w:val="009068AE"/>
    <w:rsid w:val="00906940"/>
    <w:rsid w:val="009069CD"/>
    <w:rsid w:val="00906CB3"/>
    <w:rsid w:val="00906E85"/>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4F65"/>
    <w:rsid w:val="0091527D"/>
    <w:rsid w:val="00915402"/>
    <w:rsid w:val="00916AD0"/>
    <w:rsid w:val="00917C6E"/>
    <w:rsid w:val="00920140"/>
    <w:rsid w:val="0092019E"/>
    <w:rsid w:val="00920DD3"/>
    <w:rsid w:val="0092136D"/>
    <w:rsid w:val="009215A5"/>
    <w:rsid w:val="0092196A"/>
    <w:rsid w:val="00921C09"/>
    <w:rsid w:val="00922944"/>
    <w:rsid w:val="009230B4"/>
    <w:rsid w:val="0092324B"/>
    <w:rsid w:val="00923AA2"/>
    <w:rsid w:val="00924098"/>
    <w:rsid w:val="00925398"/>
    <w:rsid w:val="009254FE"/>
    <w:rsid w:val="00925667"/>
    <w:rsid w:val="00925DF5"/>
    <w:rsid w:val="009264CC"/>
    <w:rsid w:val="00926F97"/>
    <w:rsid w:val="00927113"/>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3DDF"/>
    <w:rsid w:val="00934098"/>
    <w:rsid w:val="00934305"/>
    <w:rsid w:val="00934F97"/>
    <w:rsid w:val="009352B9"/>
    <w:rsid w:val="00935677"/>
    <w:rsid w:val="00935728"/>
    <w:rsid w:val="00935EEF"/>
    <w:rsid w:val="009360B9"/>
    <w:rsid w:val="00937C66"/>
    <w:rsid w:val="00937D88"/>
    <w:rsid w:val="0094063C"/>
    <w:rsid w:val="00940D42"/>
    <w:rsid w:val="009414D4"/>
    <w:rsid w:val="009423BB"/>
    <w:rsid w:val="00942603"/>
    <w:rsid w:val="009428DD"/>
    <w:rsid w:val="00942982"/>
    <w:rsid w:val="00942F2B"/>
    <w:rsid w:val="00943389"/>
    <w:rsid w:val="00943921"/>
    <w:rsid w:val="00943A36"/>
    <w:rsid w:val="00944720"/>
    <w:rsid w:val="00945BCA"/>
    <w:rsid w:val="00950788"/>
    <w:rsid w:val="0095143D"/>
    <w:rsid w:val="0095221A"/>
    <w:rsid w:val="009524D8"/>
    <w:rsid w:val="00952C9D"/>
    <w:rsid w:val="00953171"/>
    <w:rsid w:val="0095321F"/>
    <w:rsid w:val="009537B5"/>
    <w:rsid w:val="00954898"/>
    <w:rsid w:val="00954C9C"/>
    <w:rsid w:val="00954E21"/>
    <w:rsid w:val="00955043"/>
    <w:rsid w:val="009552BA"/>
    <w:rsid w:val="009552BB"/>
    <w:rsid w:val="009558F6"/>
    <w:rsid w:val="00955D16"/>
    <w:rsid w:val="00955DB9"/>
    <w:rsid w:val="00955FA2"/>
    <w:rsid w:val="009567B5"/>
    <w:rsid w:val="0095718F"/>
    <w:rsid w:val="00957C5F"/>
    <w:rsid w:val="00957F27"/>
    <w:rsid w:val="00960392"/>
    <w:rsid w:val="0096097E"/>
    <w:rsid w:val="00960AD3"/>
    <w:rsid w:val="00960BE3"/>
    <w:rsid w:val="00961350"/>
    <w:rsid w:val="009619B6"/>
    <w:rsid w:val="00961B4C"/>
    <w:rsid w:val="00962211"/>
    <w:rsid w:val="00964F07"/>
    <w:rsid w:val="00965651"/>
    <w:rsid w:val="009656C6"/>
    <w:rsid w:val="00965B17"/>
    <w:rsid w:val="009667D7"/>
    <w:rsid w:val="009667F8"/>
    <w:rsid w:val="0096705D"/>
    <w:rsid w:val="00967F56"/>
    <w:rsid w:val="00970106"/>
    <w:rsid w:val="009706D9"/>
    <w:rsid w:val="00970DBD"/>
    <w:rsid w:val="00972796"/>
    <w:rsid w:val="00973C50"/>
    <w:rsid w:val="00974638"/>
    <w:rsid w:val="009756FE"/>
    <w:rsid w:val="00975D6E"/>
    <w:rsid w:val="00976012"/>
    <w:rsid w:val="00976101"/>
    <w:rsid w:val="00976755"/>
    <w:rsid w:val="0097690A"/>
    <w:rsid w:val="00976BDA"/>
    <w:rsid w:val="00976CA7"/>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C61"/>
    <w:rsid w:val="00982D59"/>
    <w:rsid w:val="00982EF1"/>
    <w:rsid w:val="009831C8"/>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90238"/>
    <w:rsid w:val="00990784"/>
    <w:rsid w:val="009910B0"/>
    <w:rsid w:val="009910E4"/>
    <w:rsid w:val="00991704"/>
    <w:rsid w:val="00991877"/>
    <w:rsid w:val="00991D34"/>
    <w:rsid w:val="00992172"/>
    <w:rsid w:val="00992A96"/>
    <w:rsid w:val="00992C67"/>
    <w:rsid w:val="00993071"/>
    <w:rsid w:val="0099334D"/>
    <w:rsid w:val="00993506"/>
    <w:rsid w:val="00993AD4"/>
    <w:rsid w:val="00993D7D"/>
    <w:rsid w:val="00993E2F"/>
    <w:rsid w:val="0099414D"/>
    <w:rsid w:val="0099437E"/>
    <w:rsid w:val="00994C1B"/>
    <w:rsid w:val="00994C31"/>
    <w:rsid w:val="009957B8"/>
    <w:rsid w:val="009966DC"/>
    <w:rsid w:val="00996B3D"/>
    <w:rsid w:val="0099755E"/>
    <w:rsid w:val="00997882"/>
    <w:rsid w:val="00997924"/>
    <w:rsid w:val="00997DF9"/>
    <w:rsid w:val="00997E96"/>
    <w:rsid w:val="009A0A60"/>
    <w:rsid w:val="009A0E77"/>
    <w:rsid w:val="009A129B"/>
    <w:rsid w:val="009A15F4"/>
    <w:rsid w:val="009A215C"/>
    <w:rsid w:val="009A2488"/>
    <w:rsid w:val="009A26BF"/>
    <w:rsid w:val="009A279C"/>
    <w:rsid w:val="009A2984"/>
    <w:rsid w:val="009A2B2E"/>
    <w:rsid w:val="009A2C7F"/>
    <w:rsid w:val="009A2F77"/>
    <w:rsid w:val="009A31B5"/>
    <w:rsid w:val="009A3A02"/>
    <w:rsid w:val="009A41C3"/>
    <w:rsid w:val="009A4C56"/>
    <w:rsid w:val="009A58DC"/>
    <w:rsid w:val="009A59C4"/>
    <w:rsid w:val="009A6281"/>
    <w:rsid w:val="009A62DF"/>
    <w:rsid w:val="009A67D0"/>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4B1D"/>
    <w:rsid w:val="009B4B7E"/>
    <w:rsid w:val="009B6A8E"/>
    <w:rsid w:val="009B77D8"/>
    <w:rsid w:val="009B7ECE"/>
    <w:rsid w:val="009C00E1"/>
    <w:rsid w:val="009C1019"/>
    <w:rsid w:val="009C1129"/>
    <w:rsid w:val="009C1490"/>
    <w:rsid w:val="009C14C3"/>
    <w:rsid w:val="009C1729"/>
    <w:rsid w:val="009C19C1"/>
    <w:rsid w:val="009C1F3E"/>
    <w:rsid w:val="009C238B"/>
    <w:rsid w:val="009C2D4D"/>
    <w:rsid w:val="009C2DAD"/>
    <w:rsid w:val="009C3309"/>
    <w:rsid w:val="009C3618"/>
    <w:rsid w:val="009C3A53"/>
    <w:rsid w:val="009C3B6B"/>
    <w:rsid w:val="009C3C98"/>
    <w:rsid w:val="009C4051"/>
    <w:rsid w:val="009C41B8"/>
    <w:rsid w:val="009C42B4"/>
    <w:rsid w:val="009C44E2"/>
    <w:rsid w:val="009C48C5"/>
    <w:rsid w:val="009C4B86"/>
    <w:rsid w:val="009C5BD9"/>
    <w:rsid w:val="009C615B"/>
    <w:rsid w:val="009C641A"/>
    <w:rsid w:val="009C66E8"/>
    <w:rsid w:val="009C7762"/>
    <w:rsid w:val="009D076F"/>
    <w:rsid w:val="009D0A3D"/>
    <w:rsid w:val="009D0BE3"/>
    <w:rsid w:val="009D0CDF"/>
    <w:rsid w:val="009D1051"/>
    <w:rsid w:val="009D14C5"/>
    <w:rsid w:val="009D2A34"/>
    <w:rsid w:val="009D2C1C"/>
    <w:rsid w:val="009D2DCD"/>
    <w:rsid w:val="009D2E0E"/>
    <w:rsid w:val="009D2F1C"/>
    <w:rsid w:val="009D3816"/>
    <w:rsid w:val="009D434C"/>
    <w:rsid w:val="009D4403"/>
    <w:rsid w:val="009D5300"/>
    <w:rsid w:val="009D5512"/>
    <w:rsid w:val="009D55F0"/>
    <w:rsid w:val="009D56BE"/>
    <w:rsid w:val="009D57E5"/>
    <w:rsid w:val="009D6A96"/>
    <w:rsid w:val="009D6C5D"/>
    <w:rsid w:val="009D7513"/>
    <w:rsid w:val="009D7BB9"/>
    <w:rsid w:val="009D7EE7"/>
    <w:rsid w:val="009D7F23"/>
    <w:rsid w:val="009E0574"/>
    <w:rsid w:val="009E0C87"/>
    <w:rsid w:val="009E0EF1"/>
    <w:rsid w:val="009E0F1B"/>
    <w:rsid w:val="009E1BC7"/>
    <w:rsid w:val="009E1EA5"/>
    <w:rsid w:val="009E20E0"/>
    <w:rsid w:val="009E2578"/>
    <w:rsid w:val="009E28FB"/>
    <w:rsid w:val="009E2A1A"/>
    <w:rsid w:val="009E2DA9"/>
    <w:rsid w:val="009E2E23"/>
    <w:rsid w:val="009E34EB"/>
    <w:rsid w:val="009E4118"/>
    <w:rsid w:val="009E42BD"/>
    <w:rsid w:val="009E473B"/>
    <w:rsid w:val="009E4A47"/>
    <w:rsid w:val="009E553B"/>
    <w:rsid w:val="009E573D"/>
    <w:rsid w:val="009E6348"/>
    <w:rsid w:val="009E66EC"/>
    <w:rsid w:val="009E6F9E"/>
    <w:rsid w:val="009F0338"/>
    <w:rsid w:val="009F095F"/>
    <w:rsid w:val="009F0FDC"/>
    <w:rsid w:val="009F191E"/>
    <w:rsid w:val="009F1B63"/>
    <w:rsid w:val="009F284F"/>
    <w:rsid w:val="009F2BFC"/>
    <w:rsid w:val="009F2C43"/>
    <w:rsid w:val="009F3DA7"/>
    <w:rsid w:val="009F3FCF"/>
    <w:rsid w:val="009F4617"/>
    <w:rsid w:val="009F4DA3"/>
    <w:rsid w:val="009F4ED6"/>
    <w:rsid w:val="009F552B"/>
    <w:rsid w:val="009F58A7"/>
    <w:rsid w:val="009F69AA"/>
    <w:rsid w:val="009F6B59"/>
    <w:rsid w:val="009F73B5"/>
    <w:rsid w:val="009F79CF"/>
    <w:rsid w:val="009F7C52"/>
    <w:rsid w:val="009F7D45"/>
    <w:rsid w:val="00A003C0"/>
    <w:rsid w:val="00A0081F"/>
    <w:rsid w:val="00A00D68"/>
    <w:rsid w:val="00A019C5"/>
    <w:rsid w:val="00A01DA6"/>
    <w:rsid w:val="00A025B7"/>
    <w:rsid w:val="00A0270D"/>
    <w:rsid w:val="00A028AF"/>
    <w:rsid w:val="00A02E66"/>
    <w:rsid w:val="00A03361"/>
    <w:rsid w:val="00A035AB"/>
    <w:rsid w:val="00A0385F"/>
    <w:rsid w:val="00A042CF"/>
    <w:rsid w:val="00A04992"/>
    <w:rsid w:val="00A04B88"/>
    <w:rsid w:val="00A051F0"/>
    <w:rsid w:val="00A058D3"/>
    <w:rsid w:val="00A05DC2"/>
    <w:rsid w:val="00A06198"/>
    <w:rsid w:val="00A063E9"/>
    <w:rsid w:val="00A067A7"/>
    <w:rsid w:val="00A06C9B"/>
    <w:rsid w:val="00A1077D"/>
    <w:rsid w:val="00A10A90"/>
    <w:rsid w:val="00A10ED3"/>
    <w:rsid w:val="00A1171E"/>
    <w:rsid w:val="00A1192F"/>
    <w:rsid w:val="00A122A5"/>
    <w:rsid w:val="00A128E0"/>
    <w:rsid w:val="00A12990"/>
    <w:rsid w:val="00A12B2A"/>
    <w:rsid w:val="00A12E56"/>
    <w:rsid w:val="00A1372A"/>
    <w:rsid w:val="00A14A71"/>
    <w:rsid w:val="00A14AF6"/>
    <w:rsid w:val="00A14D7B"/>
    <w:rsid w:val="00A1529F"/>
    <w:rsid w:val="00A15879"/>
    <w:rsid w:val="00A15B0B"/>
    <w:rsid w:val="00A15B82"/>
    <w:rsid w:val="00A16048"/>
    <w:rsid w:val="00A1716E"/>
    <w:rsid w:val="00A17332"/>
    <w:rsid w:val="00A1774E"/>
    <w:rsid w:val="00A177C1"/>
    <w:rsid w:val="00A22193"/>
    <w:rsid w:val="00A221A3"/>
    <w:rsid w:val="00A235C7"/>
    <w:rsid w:val="00A2375F"/>
    <w:rsid w:val="00A23AFF"/>
    <w:rsid w:val="00A25328"/>
    <w:rsid w:val="00A26257"/>
    <w:rsid w:val="00A26A44"/>
    <w:rsid w:val="00A26D0B"/>
    <w:rsid w:val="00A27581"/>
    <w:rsid w:val="00A27C58"/>
    <w:rsid w:val="00A303A2"/>
    <w:rsid w:val="00A303D7"/>
    <w:rsid w:val="00A30D08"/>
    <w:rsid w:val="00A31229"/>
    <w:rsid w:val="00A31531"/>
    <w:rsid w:val="00A3182E"/>
    <w:rsid w:val="00A325E1"/>
    <w:rsid w:val="00A333C1"/>
    <w:rsid w:val="00A33F29"/>
    <w:rsid w:val="00A344A5"/>
    <w:rsid w:val="00A35543"/>
    <w:rsid w:val="00A35957"/>
    <w:rsid w:val="00A35D54"/>
    <w:rsid w:val="00A3611D"/>
    <w:rsid w:val="00A36157"/>
    <w:rsid w:val="00A367D9"/>
    <w:rsid w:val="00A3695B"/>
    <w:rsid w:val="00A37A12"/>
    <w:rsid w:val="00A37CC9"/>
    <w:rsid w:val="00A37DEF"/>
    <w:rsid w:val="00A40E81"/>
    <w:rsid w:val="00A41001"/>
    <w:rsid w:val="00A41702"/>
    <w:rsid w:val="00A420F5"/>
    <w:rsid w:val="00A42124"/>
    <w:rsid w:val="00A425B4"/>
    <w:rsid w:val="00A4300F"/>
    <w:rsid w:val="00A43A6C"/>
    <w:rsid w:val="00A465BC"/>
    <w:rsid w:val="00A46776"/>
    <w:rsid w:val="00A46ED3"/>
    <w:rsid w:val="00A47484"/>
    <w:rsid w:val="00A476D1"/>
    <w:rsid w:val="00A476DA"/>
    <w:rsid w:val="00A47EAB"/>
    <w:rsid w:val="00A51DBD"/>
    <w:rsid w:val="00A52441"/>
    <w:rsid w:val="00A52678"/>
    <w:rsid w:val="00A52AA5"/>
    <w:rsid w:val="00A52D7E"/>
    <w:rsid w:val="00A53194"/>
    <w:rsid w:val="00A53606"/>
    <w:rsid w:val="00A537B3"/>
    <w:rsid w:val="00A53D34"/>
    <w:rsid w:val="00A55AD6"/>
    <w:rsid w:val="00A56299"/>
    <w:rsid w:val="00A562B7"/>
    <w:rsid w:val="00A565A8"/>
    <w:rsid w:val="00A56885"/>
    <w:rsid w:val="00A56EFA"/>
    <w:rsid w:val="00A57146"/>
    <w:rsid w:val="00A57CB5"/>
    <w:rsid w:val="00A57D20"/>
    <w:rsid w:val="00A607D9"/>
    <w:rsid w:val="00A60FC8"/>
    <w:rsid w:val="00A6148B"/>
    <w:rsid w:val="00A6153C"/>
    <w:rsid w:val="00A61CA9"/>
    <w:rsid w:val="00A61E0E"/>
    <w:rsid w:val="00A62131"/>
    <w:rsid w:val="00A6228D"/>
    <w:rsid w:val="00A62637"/>
    <w:rsid w:val="00A62A66"/>
    <w:rsid w:val="00A62B34"/>
    <w:rsid w:val="00A631BA"/>
    <w:rsid w:val="00A63805"/>
    <w:rsid w:val="00A64266"/>
    <w:rsid w:val="00A64B09"/>
    <w:rsid w:val="00A654E3"/>
    <w:rsid w:val="00A659D0"/>
    <w:rsid w:val="00A6600D"/>
    <w:rsid w:val="00A6638C"/>
    <w:rsid w:val="00A66981"/>
    <w:rsid w:val="00A67584"/>
    <w:rsid w:val="00A67849"/>
    <w:rsid w:val="00A6799D"/>
    <w:rsid w:val="00A67D9B"/>
    <w:rsid w:val="00A70040"/>
    <w:rsid w:val="00A709D8"/>
    <w:rsid w:val="00A712C3"/>
    <w:rsid w:val="00A71742"/>
    <w:rsid w:val="00A717FF"/>
    <w:rsid w:val="00A71A4C"/>
    <w:rsid w:val="00A71E32"/>
    <w:rsid w:val="00A72DF0"/>
    <w:rsid w:val="00A73276"/>
    <w:rsid w:val="00A73D50"/>
    <w:rsid w:val="00A74201"/>
    <w:rsid w:val="00A74490"/>
    <w:rsid w:val="00A74F93"/>
    <w:rsid w:val="00A75697"/>
    <w:rsid w:val="00A7576B"/>
    <w:rsid w:val="00A75DE8"/>
    <w:rsid w:val="00A76984"/>
    <w:rsid w:val="00A76A6F"/>
    <w:rsid w:val="00A77C1E"/>
    <w:rsid w:val="00A77C58"/>
    <w:rsid w:val="00A802C9"/>
    <w:rsid w:val="00A80595"/>
    <w:rsid w:val="00A809C0"/>
    <w:rsid w:val="00A80AD6"/>
    <w:rsid w:val="00A80FBB"/>
    <w:rsid w:val="00A81A94"/>
    <w:rsid w:val="00A83343"/>
    <w:rsid w:val="00A845D1"/>
    <w:rsid w:val="00A8487B"/>
    <w:rsid w:val="00A84AF0"/>
    <w:rsid w:val="00A84DB4"/>
    <w:rsid w:val="00A84E50"/>
    <w:rsid w:val="00A851C9"/>
    <w:rsid w:val="00A852CA"/>
    <w:rsid w:val="00A852F3"/>
    <w:rsid w:val="00A869E7"/>
    <w:rsid w:val="00A87287"/>
    <w:rsid w:val="00A8735C"/>
    <w:rsid w:val="00A87A32"/>
    <w:rsid w:val="00A87C1E"/>
    <w:rsid w:val="00A901DC"/>
    <w:rsid w:val="00A90A43"/>
    <w:rsid w:val="00A90E81"/>
    <w:rsid w:val="00A910AA"/>
    <w:rsid w:val="00A912CD"/>
    <w:rsid w:val="00A91589"/>
    <w:rsid w:val="00A9159C"/>
    <w:rsid w:val="00A91657"/>
    <w:rsid w:val="00A925F5"/>
    <w:rsid w:val="00A92EA0"/>
    <w:rsid w:val="00A92F51"/>
    <w:rsid w:val="00A9328B"/>
    <w:rsid w:val="00A9346E"/>
    <w:rsid w:val="00A93630"/>
    <w:rsid w:val="00A93732"/>
    <w:rsid w:val="00A93AE0"/>
    <w:rsid w:val="00A9499C"/>
    <w:rsid w:val="00A94A2D"/>
    <w:rsid w:val="00A94D3F"/>
    <w:rsid w:val="00A95C0C"/>
    <w:rsid w:val="00A95C5C"/>
    <w:rsid w:val="00A95C95"/>
    <w:rsid w:val="00A96CF6"/>
    <w:rsid w:val="00A96D9F"/>
    <w:rsid w:val="00A9725A"/>
    <w:rsid w:val="00A9727A"/>
    <w:rsid w:val="00A97655"/>
    <w:rsid w:val="00A978B3"/>
    <w:rsid w:val="00A97EBD"/>
    <w:rsid w:val="00AA0094"/>
    <w:rsid w:val="00AA0A99"/>
    <w:rsid w:val="00AA12FA"/>
    <w:rsid w:val="00AA1494"/>
    <w:rsid w:val="00AA1E58"/>
    <w:rsid w:val="00AA2615"/>
    <w:rsid w:val="00AA310F"/>
    <w:rsid w:val="00AA3B78"/>
    <w:rsid w:val="00AA4324"/>
    <w:rsid w:val="00AA43E7"/>
    <w:rsid w:val="00AA45A1"/>
    <w:rsid w:val="00AA4FCA"/>
    <w:rsid w:val="00AA5D15"/>
    <w:rsid w:val="00AA6287"/>
    <w:rsid w:val="00AA6579"/>
    <w:rsid w:val="00AA6F0E"/>
    <w:rsid w:val="00AA727A"/>
    <w:rsid w:val="00AA7494"/>
    <w:rsid w:val="00AB0CB2"/>
    <w:rsid w:val="00AB0DF9"/>
    <w:rsid w:val="00AB1004"/>
    <w:rsid w:val="00AB121E"/>
    <w:rsid w:val="00AB1230"/>
    <w:rsid w:val="00AB13E4"/>
    <w:rsid w:val="00AB2757"/>
    <w:rsid w:val="00AB2B73"/>
    <w:rsid w:val="00AB2E61"/>
    <w:rsid w:val="00AB2ECF"/>
    <w:rsid w:val="00AB3135"/>
    <w:rsid w:val="00AB3478"/>
    <w:rsid w:val="00AB3E64"/>
    <w:rsid w:val="00AB3FC7"/>
    <w:rsid w:val="00AB4456"/>
    <w:rsid w:val="00AB4ED7"/>
    <w:rsid w:val="00AB5583"/>
    <w:rsid w:val="00AB646E"/>
    <w:rsid w:val="00AB65C1"/>
    <w:rsid w:val="00AB67D7"/>
    <w:rsid w:val="00AB6942"/>
    <w:rsid w:val="00AB69AD"/>
    <w:rsid w:val="00AB6A78"/>
    <w:rsid w:val="00AB7000"/>
    <w:rsid w:val="00AB78D3"/>
    <w:rsid w:val="00AB7A3A"/>
    <w:rsid w:val="00AB7C81"/>
    <w:rsid w:val="00AC010A"/>
    <w:rsid w:val="00AC104B"/>
    <w:rsid w:val="00AC32E7"/>
    <w:rsid w:val="00AC3390"/>
    <w:rsid w:val="00AC37FF"/>
    <w:rsid w:val="00AC3824"/>
    <w:rsid w:val="00AC3886"/>
    <w:rsid w:val="00AC3B27"/>
    <w:rsid w:val="00AC45AF"/>
    <w:rsid w:val="00AC4AEA"/>
    <w:rsid w:val="00AC4AEE"/>
    <w:rsid w:val="00AC5A06"/>
    <w:rsid w:val="00AC5DE7"/>
    <w:rsid w:val="00AC6A55"/>
    <w:rsid w:val="00AD01A5"/>
    <w:rsid w:val="00AD03A8"/>
    <w:rsid w:val="00AD07EE"/>
    <w:rsid w:val="00AD0F4B"/>
    <w:rsid w:val="00AD1253"/>
    <w:rsid w:val="00AD1425"/>
    <w:rsid w:val="00AD1A74"/>
    <w:rsid w:val="00AD1B78"/>
    <w:rsid w:val="00AD25E4"/>
    <w:rsid w:val="00AD3FAB"/>
    <w:rsid w:val="00AD470A"/>
    <w:rsid w:val="00AD47F9"/>
    <w:rsid w:val="00AD4A43"/>
    <w:rsid w:val="00AD6508"/>
    <w:rsid w:val="00AD6ED9"/>
    <w:rsid w:val="00AD796D"/>
    <w:rsid w:val="00AD7FAC"/>
    <w:rsid w:val="00AE10C8"/>
    <w:rsid w:val="00AE2164"/>
    <w:rsid w:val="00AE245B"/>
    <w:rsid w:val="00AE356B"/>
    <w:rsid w:val="00AE39A5"/>
    <w:rsid w:val="00AE39DB"/>
    <w:rsid w:val="00AE3C4E"/>
    <w:rsid w:val="00AE4BD2"/>
    <w:rsid w:val="00AE54DF"/>
    <w:rsid w:val="00AE5BC5"/>
    <w:rsid w:val="00AE60F1"/>
    <w:rsid w:val="00AE7C06"/>
    <w:rsid w:val="00AE7C63"/>
    <w:rsid w:val="00AF01C2"/>
    <w:rsid w:val="00AF0472"/>
    <w:rsid w:val="00AF06BC"/>
    <w:rsid w:val="00AF1A32"/>
    <w:rsid w:val="00AF1FE5"/>
    <w:rsid w:val="00AF21F2"/>
    <w:rsid w:val="00AF2499"/>
    <w:rsid w:val="00AF28BA"/>
    <w:rsid w:val="00AF3ABC"/>
    <w:rsid w:val="00AF3E1B"/>
    <w:rsid w:val="00AF4E9A"/>
    <w:rsid w:val="00AF5741"/>
    <w:rsid w:val="00AF5B8D"/>
    <w:rsid w:val="00AF5C13"/>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E9B"/>
    <w:rsid w:val="00B10C99"/>
    <w:rsid w:val="00B10E3E"/>
    <w:rsid w:val="00B11A37"/>
    <w:rsid w:val="00B11D5E"/>
    <w:rsid w:val="00B135EC"/>
    <w:rsid w:val="00B1363C"/>
    <w:rsid w:val="00B13903"/>
    <w:rsid w:val="00B13AA5"/>
    <w:rsid w:val="00B1407B"/>
    <w:rsid w:val="00B15B89"/>
    <w:rsid w:val="00B15BC8"/>
    <w:rsid w:val="00B1631D"/>
    <w:rsid w:val="00B16A55"/>
    <w:rsid w:val="00B17041"/>
    <w:rsid w:val="00B17AE5"/>
    <w:rsid w:val="00B17B91"/>
    <w:rsid w:val="00B17D8E"/>
    <w:rsid w:val="00B216CB"/>
    <w:rsid w:val="00B2190A"/>
    <w:rsid w:val="00B21A42"/>
    <w:rsid w:val="00B21E05"/>
    <w:rsid w:val="00B22A06"/>
    <w:rsid w:val="00B230C5"/>
    <w:rsid w:val="00B2323B"/>
    <w:rsid w:val="00B233ED"/>
    <w:rsid w:val="00B235C4"/>
    <w:rsid w:val="00B239E5"/>
    <w:rsid w:val="00B23E40"/>
    <w:rsid w:val="00B2413F"/>
    <w:rsid w:val="00B24566"/>
    <w:rsid w:val="00B246FF"/>
    <w:rsid w:val="00B24E19"/>
    <w:rsid w:val="00B24E1F"/>
    <w:rsid w:val="00B26AD4"/>
    <w:rsid w:val="00B26B0D"/>
    <w:rsid w:val="00B27136"/>
    <w:rsid w:val="00B276A8"/>
    <w:rsid w:val="00B27A53"/>
    <w:rsid w:val="00B27AF3"/>
    <w:rsid w:val="00B30DA1"/>
    <w:rsid w:val="00B31FBD"/>
    <w:rsid w:val="00B32177"/>
    <w:rsid w:val="00B338A2"/>
    <w:rsid w:val="00B33F95"/>
    <w:rsid w:val="00B346A0"/>
    <w:rsid w:val="00B34728"/>
    <w:rsid w:val="00B34C98"/>
    <w:rsid w:val="00B34D3B"/>
    <w:rsid w:val="00B34F39"/>
    <w:rsid w:val="00B35420"/>
    <w:rsid w:val="00B356E6"/>
    <w:rsid w:val="00B35B05"/>
    <w:rsid w:val="00B35CCD"/>
    <w:rsid w:val="00B360E4"/>
    <w:rsid w:val="00B362AB"/>
    <w:rsid w:val="00B3662E"/>
    <w:rsid w:val="00B3663D"/>
    <w:rsid w:val="00B37E34"/>
    <w:rsid w:val="00B4122A"/>
    <w:rsid w:val="00B41668"/>
    <w:rsid w:val="00B420AC"/>
    <w:rsid w:val="00B423C6"/>
    <w:rsid w:val="00B42A97"/>
    <w:rsid w:val="00B42DB5"/>
    <w:rsid w:val="00B438FB"/>
    <w:rsid w:val="00B447CA"/>
    <w:rsid w:val="00B457E1"/>
    <w:rsid w:val="00B45DDA"/>
    <w:rsid w:val="00B462FE"/>
    <w:rsid w:val="00B4678F"/>
    <w:rsid w:val="00B46B76"/>
    <w:rsid w:val="00B46E2D"/>
    <w:rsid w:val="00B474B6"/>
    <w:rsid w:val="00B47540"/>
    <w:rsid w:val="00B4758D"/>
    <w:rsid w:val="00B47A41"/>
    <w:rsid w:val="00B47BE7"/>
    <w:rsid w:val="00B47F23"/>
    <w:rsid w:val="00B50862"/>
    <w:rsid w:val="00B50D68"/>
    <w:rsid w:val="00B513AF"/>
    <w:rsid w:val="00B514FF"/>
    <w:rsid w:val="00B51CAC"/>
    <w:rsid w:val="00B52310"/>
    <w:rsid w:val="00B53AC5"/>
    <w:rsid w:val="00B540AC"/>
    <w:rsid w:val="00B54341"/>
    <w:rsid w:val="00B5500D"/>
    <w:rsid w:val="00B550C2"/>
    <w:rsid w:val="00B551AF"/>
    <w:rsid w:val="00B55380"/>
    <w:rsid w:val="00B5547F"/>
    <w:rsid w:val="00B55752"/>
    <w:rsid w:val="00B55B8A"/>
    <w:rsid w:val="00B56411"/>
    <w:rsid w:val="00B56A2A"/>
    <w:rsid w:val="00B56A58"/>
    <w:rsid w:val="00B56F85"/>
    <w:rsid w:val="00B57494"/>
    <w:rsid w:val="00B57F51"/>
    <w:rsid w:val="00B60346"/>
    <w:rsid w:val="00B60D5F"/>
    <w:rsid w:val="00B60F9D"/>
    <w:rsid w:val="00B61724"/>
    <w:rsid w:val="00B6187A"/>
    <w:rsid w:val="00B61CFC"/>
    <w:rsid w:val="00B61EE2"/>
    <w:rsid w:val="00B6238B"/>
    <w:rsid w:val="00B6374D"/>
    <w:rsid w:val="00B641D4"/>
    <w:rsid w:val="00B651D8"/>
    <w:rsid w:val="00B665A1"/>
    <w:rsid w:val="00B6680C"/>
    <w:rsid w:val="00B67C68"/>
    <w:rsid w:val="00B700E6"/>
    <w:rsid w:val="00B718EE"/>
    <w:rsid w:val="00B72341"/>
    <w:rsid w:val="00B7285E"/>
    <w:rsid w:val="00B72FAD"/>
    <w:rsid w:val="00B73E87"/>
    <w:rsid w:val="00B7495A"/>
    <w:rsid w:val="00B7545F"/>
    <w:rsid w:val="00B75D61"/>
    <w:rsid w:val="00B76372"/>
    <w:rsid w:val="00B77178"/>
    <w:rsid w:val="00B77C41"/>
    <w:rsid w:val="00B80CDE"/>
    <w:rsid w:val="00B813A0"/>
    <w:rsid w:val="00B81AAF"/>
    <w:rsid w:val="00B81F63"/>
    <w:rsid w:val="00B826F8"/>
    <w:rsid w:val="00B82CC3"/>
    <w:rsid w:val="00B82DB2"/>
    <w:rsid w:val="00B82F90"/>
    <w:rsid w:val="00B83AA6"/>
    <w:rsid w:val="00B83C47"/>
    <w:rsid w:val="00B83DEA"/>
    <w:rsid w:val="00B841D4"/>
    <w:rsid w:val="00B8562E"/>
    <w:rsid w:val="00B85960"/>
    <w:rsid w:val="00B85CD7"/>
    <w:rsid w:val="00B861D4"/>
    <w:rsid w:val="00B8657A"/>
    <w:rsid w:val="00B86612"/>
    <w:rsid w:val="00B87413"/>
    <w:rsid w:val="00B875E8"/>
    <w:rsid w:val="00B90C11"/>
    <w:rsid w:val="00B90D56"/>
    <w:rsid w:val="00B90FED"/>
    <w:rsid w:val="00B92F87"/>
    <w:rsid w:val="00B9321E"/>
    <w:rsid w:val="00B93F59"/>
    <w:rsid w:val="00B94245"/>
    <w:rsid w:val="00B94307"/>
    <w:rsid w:val="00B948BC"/>
    <w:rsid w:val="00B95CB0"/>
    <w:rsid w:val="00B96455"/>
    <w:rsid w:val="00B967CE"/>
    <w:rsid w:val="00B96D68"/>
    <w:rsid w:val="00B97451"/>
    <w:rsid w:val="00B9766E"/>
    <w:rsid w:val="00BA042F"/>
    <w:rsid w:val="00BA1FEA"/>
    <w:rsid w:val="00BA2199"/>
    <w:rsid w:val="00BA22E4"/>
    <w:rsid w:val="00BA2A5B"/>
    <w:rsid w:val="00BA2B3F"/>
    <w:rsid w:val="00BA2CA7"/>
    <w:rsid w:val="00BA444D"/>
    <w:rsid w:val="00BA61B6"/>
    <w:rsid w:val="00BA6341"/>
    <w:rsid w:val="00BA64E6"/>
    <w:rsid w:val="00BA6647"/>
    <w:rsid w:val="00BA7E6D"/>
    <w:rsid w:val="00BB0025"/>
    <w:rsid w:val="00BB0237"/>
    <w:rsid w:val="00BB05D6"/>
    <w:rsid w:val="00BB0A32"/>
    <w:rsid w:val="00BB0AD7"/>
    <w:rsid w:val="00BB0C2E"/>
    <w:rsid w:val="00BB19F2"/>
    <w:rsid w:val="00BB2EA7"/>
    <w:rsid w:val="00BB33CC"/>
    <w:rsid w:val="00BB3DA8"/>
    <w:rsid w:val="00BB41B6"/>
    <w:rsid w:val="00BB43C6"/>
    <w:rsid w:val="00BB475F"/>
    <w:rsid w:val="00BB5B9D"/>
    <w:rsid w:val="00BB5BC5"/>
    <w:rsid w:val="00BB7544"/>
    <w:rsid w:val="00BC058B"/>
    <w:rsid w:val="00BC059E"/>
    <w:rsid w:val="00BC081E"/>
    <w:rsid w:val="00BC14A3"/>
    <w:rsid w:val="00BC17F9"/>
    <w:rsid w:val="00BC24E3"/>
    <w:rsid w:val="00BC2829"/>
    <w:rsid w:val="00BC3572"/>
    <w:rsid w:val="00BC3783"/>
    <w:rsid w:val="00BC399A"/>
    <w:rsid w:val="00BC4C41"/>
    <w:rsid w:val="00BC4D59"/>
    <w:rsid w:val="00BC4E6C"/>
    <w:rsid w:val="00BC4EFB"/>
    <w:rsid w:val="00BC54CE"/>
    <w:rsid w:val="00BC6135"/>
    <w:rsid w:val="00BC6171"/>
    <w:rsid w:val="00BC67E5"/>
    <w:rsid w:val="00BC6C92"/>
    <w:rsid w:val="00BC6D55"/>
    <w:rsid w:val="00BC7538"/>
    <w:rsid w:val="00BC7C22"/>
    <w:rsid w:val="00BC7FEF"/>
    <w:rsid w:val="00BD0550"/>
    <w:rsid w:val="00BD0C6D"/>
    <w:rsid w:val="00BD1367"/>
    <w:rsid w:val="00BD1384"/>
    <w:rsid w:val="00BD15FF"/>
    <w:rsid w:val="00BD1843"/>
    <w:rsid w:val="00BD1C61"/>
    <w:rsid w:val="00BD2FE2"/>
    <w:rsid w:val="00BD36C3"/>
    <w:rsid w:val="00BD46B9"/>
    <w:rsid w:val="00BD46D8"/>
    <w:rsid w:val="00BD56D5"/>
    <w:rsid w:val="00BD5D32"/>
    <w:rsid w:val="00BD5F03"/>
    <w:rsid w:val="00BD6BEA"/>
    <w:rsid w:val="00BD7427"/>
    <w:rsid w:val="00BD7496"/>
    <w:rsid w:val="00BD751C"/>
    <w:rsid w:val="00BE03E4"/>
    <w:rsid w:val="00BE07D3"/>
    <w:rsid w:val="00BE086F"/>
    <w:rsid w:val="00BE0990"/>
    <w:rsid w:val="00BE1349"/>
    <w:rsid w:val="00BE1B6A"/>
    <w:rsid w:val="00BE1BE6"/>
    <w:rsid w:val="00BE24BC"/>
    <w:rsid w:val="00BE26F3"/>
    <w:rsid w:val="00BE3953"/>
    <w:rsid w:val="00BE432A"/>
    <w:rsid w:val="00BE4E4C"/>
    <w:rsid w:val="00BE4ED6"/>
    <w:rsid w:val="00BE5F11"/>
    <w:rsid w:val="00BE650E"/>
    <w:rsid w:val="00BE6CB7"/>
    <w:rsid w:val="00BF088B"/>
    <w:rsid w:val="00BF0E27"/>
    <w:rsid w:val="00BF154B"/>
    <w:rsid w:val="00BF1A02"/>
    <w:rsid w:val="00BF1A72"/>
    <w:rsid w:val="00BF206E"/>
    <w:rsid w:val="00BF2C81"/>
    <w:rsid w:val="00BF2F12"/>
    <w:rsid w:val="00BF39FF"/>
    <w:rsid w:val="00BF3AC9"/>
    <w:rsid w:val="00BF514D"/>
    <w:rsid w:val="00BF53CD"/>
    <w:rsid w:val="00BF54F9"/>
    <w:rsid w:val="00BF5D55"/>
    <w:rsid w:val="00BF66BC"/>
    <w:rsid w:val="00BF7CF0"/>
    <w:rsid w:val="00C0056E"/>
    <w:rsid w:val="00C00C35"/>
    <w:rsid w:val="00C0119A"/>
    <w:rsid w:val="00C012BF"/>
    <w:rsid w:val="00C013AA"/>
    <w:rsid w:val="00C01DC4"/>
    <w:rsid w:val="00C03A32"/>
    <w:rsid w:val="00C0409A"/>
    <w:rsid w:val="00C04ADD"/>
    <w:rsid w:val="00C0528F"/>
    <w:rsid w:val="00C0533F"/>
    <w:rsid w:val="00C057FC"/>
    <w:rsid w:val="00C059E7"/>
    <w:rsid w:val="00C05D35"/>
    <w:rsid w:val="00C06093"/>
    <w:rsid w:val="00C06B66"/>
    <w:rsid w:val="00C06CDA"/>
    <w:rsid w:val="00C07310"/>
    <w:rsid w:val="00C074AB"/>
    <w:rsid w:val="00C07530"/>
    <w:rsid w:val="00C10845"/>
    <w:rsid w:val="00C1105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6BB9"/>
    <w:rsid w:val="00C179BE"/>
    <w:rsid w:val="00C17ABB"/>
    <w:rsid w:val="00C17F11"/>
    <w:rsid w:val="00C20B12"/>
    <w:rsid w:val="00C20DCC"/>
    <w:rsid w:val="00C2266E"/>
    <w:rsid w:val="00C22A92"/>
    <w:rsid w:val="00C22B8D"/>
    <w:rsid w:val="00C2321C"/>
    <w:rsid w:val="00C2382A"/>
    <w:rsid w:val="00C24474"/>
    <w:rsid w:val="00C24993"/>
    <w:rsid w:val="00C24BE0"/>
    <w:rsid w:val="00C24E47"/>
    <w:rsid w:val="00C24F5B"/>
    <w:rsid w:val="00C25222"/>
    <w:rsid w:val="00C257E2"/>
    <w:rsid w:val="00C25815"/>
    <w:rsid w:val="00C26419"/>
    <w:rsid w:val="00C268CB"/>
    <w:rsid w:val="00C26EBA"/>
    <w:rsid w:val="00C2747A"/>
    <w:rsid w:val="00C306CB"/>
    <w:rsid w:val="00C30854"/>
    <w:rsid w:val="00C30AE5"/>
    <w:rsid w:val="00C30C3A"/>
    <w:rsid w:val="00C30DFC"/>
    <w:rsid w:val="00C3114E"/>
    <w:rsid w:val="00C329A9"/>
    <w:rsid w:val="00C34C02"/>
    <w:rsid w:val="00C34ECB"/>
    <w:rsid w:val="00C34F7E"/>
    <w:rsid w:val="00C353BF"/>
    <w:rsid w:val="00C354B2"/>
    <w:rsid w:val="00C35B67"/>
    <w:rsid w:val="00C374A7"/>
    <w:rsid w:val="00C37705"/>
    <w:rsid w:val="00C37DA9"/>
    <w:rsid w:val="00C40440"/>
    <w:rsid w:val="00C408F3"/>
    <w:rsid w:val="00C40993"/>
    <w:rsid w:val="00C41207"/>
    <w:rsid w:val="00C421BA"/>
    <w:rsid w:val="00C42204"/>
    <w:rsid w:val="00C42257"/>
    <w:rsid w:val="00C42756"/>
    <w:rsid w:val="00C42B9B"/>
    <w:rsid w:val="00C42E5D"/>
    <w:rsid w:val="00C42F94"/>
    <w:rsid w:val="00C43180"/>
    <w:rsid w:val="00C43281"/>
    <w:rsid w:val="00C432BD"/>
    <w:rsid w:val="00C43661"/>
    <w:rsid w:val="00C43F45"/>
    <w:rsid w:val="00C44119"/>
    <w:rsid w:val="00C44130"/>
    <w:rsid w:val="00C44296"/>
    <w:rsid w:val="00C4599A"/>
    <w:rsid w:val="00C45D1D"/>
    <w:rsid w:val="00C46CF2"/>
    <w:rsid w:val="00C47B40"/>
    <w:rsid w:val="00C51376"/>
    <w:rsid w:val="00C51E44"/>
    <w:rsid w:val="00C52B3B"/>
    <w:rsid w:val="00C5305F"/>
    <w:rsid w:val="00C53827"/>
    <w:rsid w:val="00C546F7"/>
    <w:rsid w:val="00C550AA"/>
    <w:rsid w:val="00C55195"/>
    <w:rsid w:val="00C55656"/>
    <w:rsid w:val="00C558EA"/>
    <w:rsid w:val="00C564AE"/>
    <w:rsid w:val="00C56C2D"/>
    <w:rsid w:val="00C56FB5"/>
    <w:rsid w:val="00C57714"/>
    <w:rsid w:val="00C60298"/>
    <w:rsid w:val="00C62627"/>
    <w:rsid w:val="00C629F8"/>
    <w:rsid w:val="00C62A3B"/>
    <w:rsid w:val="00C62A69"/>
    <w:rsid w:val="00C62CBD"/>
    <w:rsid w:val="00C62F17"/>
    <w:rsid w:val="00C63A5F"/>
    <w:rsid w:val="00C63CFA"/>
    <w:rsid w:val="00C63D7B"/>
    <w:rsid w:val="00C640E2"/>
    <w:rsid w:val="00C647F1"/>
    <w:rsid w:val="00C65689"/>
    <w:rsid w:val="00C661FE"/>
    <w:rsid w:val="00C6654C"/>
    <w:rsid w:val="00C666A4"/>
    <w:rsid w:val="00C6691C"/>
    <w:rsid w:val="00C66E97"/>
    <w:rsid w:val="00C66FC0"/>
    <w:rsid w:val="00C67209"/>
    <w:rsid w:val="00C672EB"/>
    <w:rsid w:val="00C6798B"/>
    <w:rsid w:val="00C7000E"/>
    <w:rsid w:val="00C70186"/>
    <w:rsid w:val="00C70B26"/>
    <w:rsid w:val="00C70B39"/>
    <w:rsid w:val="00C70FA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5CB2"/>
    <w:rsid w:val="00C75E88"/>
    <w:rsid w:val="00C75F1B"/>
    <w:rsid w:val="00C761FD"/>
    <w:rsid w:val="00C7693B"/>
    <w:rsid w:val="00C76C77"/>
    <w:rsid w:val="00C76C92"/>
    <w:rsid w:val="00C779A9"/>
    <w:rsid w:val="00C77B6B"/>
    <w:rsid w:val="00C77C20"/>
    <w:rsid w:val="00C8057C"/>
    <w:rsid w:val="00C8119D"/>
    <w:rsid w:val="00C8122D"/>
    <w:rsid w:val="00C81580"/>
    <w:rsid w:val="00C81A70"/>
    <w:rsid w:val="00C81B5E"/>
    <w:rsid w:val="00C81F73"/>
    <w:rsid w:val="00C8261B"/>
    <w:rsid w:val="00C834AF"/>
    <w:rsid w:val="00C83682"/>
    <w:rsid w:val="00C83FF5"/>
    <w:rsid w:val="00C8402E"/>
    <w:rsid w:val="00C84125"/>
    <w:rsid w:val="00C8440F"/>
    <w:rsid w:val="00C853C1"/>
    <w:rsid w:val="00C85592"/>
    <w:rsid w:val="00C86411"/>
    <w:rsid w:val="00C86868"/>
    <w:rsid w:val="00C868D4"/>
    <w:rsid w:val="00C86FFE"/>
    <w:rsid w:val="00C872E2"/>
    <w:rsid w:val="00C87760"/>
    <w:rsid w:val="00C8795D"/>
    <w:rsid w:val="00C87AF3"/>
    <w:rsid w:val="00C9096F"/>
    <w:rsid w:val="00C91B8A"/>
    <w:rsid w:val="00C91CA1"/>
    <w:rsid w:val="00C91FE9"/>
    <w:rsid w:val="00C926F9"/>
    <w:rsid w:val="00C92AFF"/>
    <w:rsid w:val="00C92CAB"/>
    <w:rsid w:val="00C9347B"/>
    <w:rsid w:val="00C93B65"/>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66B"/>
    <w:rsid w:val="00CA1D9F"/>
    <w:rsid w:val="00CA25AF"/>
    <w:rsid w:val="00CA2C0D"/>
    <w:rsid w:val="00CA336B"/>
    <w:rsid w:val="00CA3735"/>
    <w:rsid w:val="00CA3BB8"/>
    <w:rsid w:val="00CA48B3"/>
    <w:rsid w:val="00CA53AC"/>
    <w:rsid w:val="00CA55B2"/>
    <w:rsid w:val="00CA60DB"/>
    <w:rsid w:val="00CA615F"/>
    <w:rsid w:val="00CA62B0"/>
    <w:rsid w:val="00CA64AD"/>
    <w:rsid w:val="00CA6807"/>
    <w:rsid w:val="00CA68AC"/>
    <w:rsid w:val="00CA6A2D"/>
    <w:rsid w:val="00CA6E4C"/>
    <w:rsid w:val="00CA6E4E"/>
    <w:rsid w:val="00CA6EB5"/>
    <w:rsid w:val="00CA7333"/>
    <w:rsid w:val="00CA7CDB"/>
    <w:rsid w:val="00CB0AA1"/>
    <w:rsid w:val="00CB0E65"/>
    <w:rsid w:val="00CB1009"/>
    <w:rsid w:val="00CB105C"/>
    <w:rsid w:val="00CB17FD"/>
    <w:rsid w:val="00CB1C2A"/>
    <w:rsid w:val="00CB1D27"/>
    <w:rsid w:val="00CB2241"/>
    <w:rsid w:val="00CB2277"/>
    <w:rsid w:val="00CB2AE3"/>
    <w:rsid w:val="00CB2D3E"/>
    <w:rsid w:val="00CB3065"/>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55C"/>
    <w:rsid w:val="00CC0B01"/>
    <w:rsid w:val="00CC0C59"/>
    <w:rsid w:val="00CC0DC5"/>
    <w:rsid w:val="00CC0F0E"/>
    <w:rsid w:val="00CC131E"/>
    <w:rsid w:val="00CC16CC"/>
    <w:rsid w:val="00CC1FF1"/>
    <w:rsid w:val="00CC2560"/>
    <w:rsid w:val="00CC2609"/>
    <w:rsid w:val="00CC3B26"/>
    <w:rsid w:val="00CC3CE5"/>
    <w:rsid w:val="00CC4671"/>
    <w:rsid w:val="00CC4AB9"/>
    <w:rsid w:val="00CC4F1D"/>
    <w:rsid w:val="00CC51C4"/>
    <w:rsid w:val="00CC58FA"/>
    <w:rsid w:val="00CC5B9B"/>
    <w:rsid w:val="00CC5C28"/>
    <w:rsid w:val="00CC6DDA"/>
    <w:rsid w:val="00CC7453"/>
    <w:rsid w:val="00CC7B41"/>
    <w:rsid w:val="00CC7C9B"/>
    <w:rsid w:val="00CC7F18"/>
    <w:rsid w:val="00CC7F64"/>
    <w:rsid w:val="00CD0074"/>
    <w:rsid w:val="00CD01C3"/>
    <w:rsid w:val="00CD0251"/>
    <w:rsid w:val="00CD0904"/>
    <w:rsid w:val="00CD126E"/>
    <w:rsid w:val="00CD20D0"/>
    <w:rsid w:val="00CD3493"/>
    <w:rsid w:val="00CD34D3"/>
    <w:rsid w:val="00CD3CBB"/>
    <w:rsid w:val="00CD3E29"/>
    <w:rsid w:val="00CD4080"/>
    <w:rsid w:val="00CD4647"/>
    <w:rsid w:val="00CD49FA"/>
    <w:rsid w:val="00CD4C4D"/>
    <w:rsid w:val="00CD4F0D"/>
    <w:rsid w:val="00CD53EC"/>
    <w:rsid w:val="00CD54C7"/>
    <w:rsid w:val="00CD5C7A"/>
    <w:rsid w:val="00CD664D"/>
    <w:rsid w:val="00CD6D66"/>
    <w:rsid w:val="00CD76A9"/>
    <w:rsid w:val="00CD7940"/>
    <w:rsid w:val="00CE0032"/>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3AE"/>
    <w:rsid w:val="00CE4AF5"/>
    <w:rsid w:val="00CE4DB3"/>
    <w:rsid w:val="00CE530F"/>
    <w:rsid w:val="00CE5496"/>
    <w:rsid w:val="00CE5877"/>
    <w:rsid w:val="00CE6B7A"/>
    <w:rsid w:val="00CE7CE7"/>
    <w:rsid w:val="00CF00F8"/>
    <w:rsid w:val="00CF03FF"/>
    <w:rsid w:val="00CF08A8"/>
    <w:rsid w:val="00CF0B6A"/>
    <w:rsid w:val="00CF1E4D"/>
    <w:rsid w:val="00CF2D3D"/>
    <w:rsid w:val="00CF3257"/>
    <w:rsid w:val="00CF3437"/>
    <w:rsid w:val="00CF35FA"/>
    <w:rsid w:val="00CF5116"/>
    <w:rsid w:val="00CF51D2"/>
    <w:rsid w:val="00CF55D8"/>
    <w:rsid w:val="00CF5CED"/>
    <w:rsid w:val="00CF640E"/>
    <w:rsid w:val="00CF69C0"/>
    <w:rsid w:val="00CF6B6A"/>
    <w:rsid w:val="00CF6F61"/>
    <w:rsid w:val="00CF70A6"/>
    <w:rsid w:val="00CF7218"/>
    <w:rsid w:val="00CF737E"/>
    <w:rsid w:val="00CF7667"/>
    <w:rsid w:val="00D002A8"/>
    <w:rsid w:val="00D0078E"/>
    <w:rsid w:val="00D00880"/>
    <w:rsid w:val="00D010C7"/>
    <w:rsid w:val="00D01859"/>
    <w:rsid w:val="00D02393"/>
    <w:rsid w:val="00D03278"/>
    <w:rsid w:val="00D03974"/>
    <w:rsid w:val="00D044A7"/>
    <w:rsid w:val="00D05338"/>
    <w:rsid w:val="00D053B6"/>
    <w:rsid w:val="00D05919"/>
    <w:rsid w:val="00D05948"/>
    <w:rsid w:val="00D05D2C"/>
    <w:rsid w:val="00D05E4D"/>
    <w:rsid w:val="00D0654B"/>
    <w:rsid w:val="00D06620"/>
    <w:rsid w:val="00D06B2A"/>
    <w:rsid w:val="00D10278"/>
    <w:rsid w:val="00D10392"/>
    <w:rsid w:val="00D108FF"/>
    <w:rsid w:val="00D10AF4"/>
    <w:rsid w:val="00D11EAB"/>
    <w:rsid w:val="00D12521"/>
    <w:rsid w:val="00D12F32"/>
    <w:rsid w:val="00D13C86"/>
    <w:rsid w:val="00D13CEC"/>
    <w:rsid w:val="00D13E0A"/>
    <w:rsid w:val="00D1403F"/>
    <w:rsid w:val="00D1407C"/>
    <w:rsid w:val="00D15517"/>
    <w:rsid w:val="00D15A51"/>
    <w:rsid w:val="00D16205"/>
    <w:rsid w:val="00D169E9"/>
    <w:rsid w:val="00D16A8E"/>
    <w:rsid w:val="00D1784A"/>
    <w:rsid w:val="00D17BE0"/>
    <w:rsid w:val="00D17C9B"/>
    <w:rsid w:val="00D17D48"/>
    <w:rsid w:val="00D20C48"/>
    <w:rsid w:val="00D21850"/>
    <w:rsid w:val="00D2221C"/>
    <w:rsid w:val="00D230D9"/>
    <w:rsid w:val="00D23E98"/>
    <w:rsid w:val="00D24B1E"/>
    <w:rsid w:val="00D24E1D"/>
    <w:rsid w:val="00D2516B"/>
    <w:rsid w:val="00D25B7A"/>
    <w:rsid w:val="00D26202"/>
    <w:rsid w:val="00D263D3"/>
    <w:rsid w:val="00D26B23"/>
    <w:rsid w:val="00D26CA7"/>
    <w:rsid w:val="00D26CE0"/>
    <w:rsid w:val="00D26CFB"/>
    <w:rsid w:val="00D26E69"/>
    <w:rsid w:val="00D27839"/>
    <w:rsid w:val="00D278A4"/>
    <w:rsid w:val="00D30FC6"/>
    <w:rsid w:val="00D31456"/>
    <w:rsid w:val="00D3148F"/>
    <w:rsid w:val="00D33D6D"/>
    <w:rsid w:val="00D348E7"/>
    <w:rsid w:val="00D34941"/>
    <w:rsid w:val="00D34CD8"/>
    <w:rsid w:val="00D34D48"/>
    <w:rsid w:val="00D3577C"/>
    <w:rsid w:val="00D35AD6"/>
    <w:rsid w:val="00D360ED"/>
    <w:rsid w:val="00D36764"/>
    <w:rsid w:val="00D36F53"/>
    <w:rsid w:val="00D36FC9"/>
    <w:rsid w:val="00D37741"/>
    <w:rsid w:val="00D37CB9"/>
    <w:rsid w:val="00D37D9C"/>
    <w:rsid w:val="00D4036A"/>
    <w:rsid w:val="00D42D77"/>
    <w:rsid w:val="00D437D6"/>
    <w:rsid w:val="00D4421C"/>
    <w:rsid w:val="00D443F6"/>
    <w:rsid w:val="00D448B7"/>
    <w:rsid w:val="00D44ED1"/>
    <w:rsid w:val="00D450F4"/>
    <w:rsid w:val="00D46602"/>
    <w:rsid w:val="00D46E89"/>
    <w:rsid w:val="00D4765A"/>
    <w:rsid w:val="00D47BC3"/>
    <w:rsid w:val="00D5011E"/>
    <w:rsid w:val="00D504ED"/>
    <w:rsid w:val="00D5098B"/>
    <w:rsid w:val="00D50B3F"/>
    <w:rsid w:val="00D51538"/>
    <w:rsid w:val="00D519F6"/>
    <w:rsid w:val="00D51EF2"/>
    <w:rsid w:val="00D5386E"/>
    <w:rsid w:val="00D539A9"/>
    <w:rsid w:val="00D53C19"/>
    <w:rsid w:val="00D54470"/>
    <w:rsid w:val="00D547E2"/>
    <w:rsid w:val="00D54ADD"/>
    <w:rsid w:val="00D54CC1"/>
    <w:rsid w:val="00D5517F"/>
    <w:rsid w:val="00D55675"/>
    <w:rsid w:val="00D55DA2"/>
    <w:rsid w:val="00D560F4"/>
    <w:rsid w:val="00D56D5A"/>
    <w:rsid w:val="00D57BB4"/>
    <w:rsid w:val="00D57C72"/>
    <w:rsid w:val="00D60267"/>
    <w:rsid w:val="00D60522"/>
    <w:rsid w:val="00D609E5"/>
    <w:rsid w:val="00D6127C"/>
    <w:rsid w:val="00D613FA"/>
    <w:rsid w:val="00D62837"/>
    <w:rsid w:val="00D628A1"/>
    <w:rsid w:val="00D63045"/>
    <w:rsid w:val="00D63314"/>
    <w:rsid w:val="00D636D1"/>
    <w:rsid w:val="00D6444E"/>
    <w:rsid w:val="00D646C6"/>
    <w:rsid w:val="00D64B4F"/>
    <w:rsid w:val="00D64CC5"/>
    <w:rsid w:val="00D65DE4"/>
    <w:rsid w:val="00D661C8"/>
    <w:rsid w:val="00D67603"/>
    <w:rsid w:val="00D67C6A"/>
    <w:rsid w:val="00D67CCF"/>
    <w:rsid w:val="00D67F60"/>
    <w:rsid w:val="00D706DC"/>
    <w:rsid w:val="00D70E30"/>
    <w:rsid w:val="00D7109A"/>
    <w:rsid w:val="00D723BD"/>
    <w:rsid w:val="00D72558"/>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F2"/>
    <w:rsid w:val="00D81D29"/>
    <w:rsid w:val="00D82524"/>
    <w:rsid w:val="00D83146"/>
    <w:rsid w:val="00D83A5E"/>
    <w:rsid w:val="00D84E74"/>
    <w:rsid w:val="00D85756"/>
    <w:rsid w:val="00D85888"/>
    <w:rsid w:val="00D85DC7"/>
    <w:rsid w:val="00D87E74"/>
    <w:rsid w:val="00D87FF8"/>
    <w:rsid w:val="00D9001D"/>
    <w:rsid w:val="00D90301"/>
    <w:rsid w:val="00D90A44"/>
    <w:rsid w:val="00D90A6F"/>
    <w:rsid w:val="00D916EB"/>
    <w:rsid w:val="00D9330A"/>
    <w:rsid w:val="00D937A6"/>
    <w:rsid w:val="00D93FDF"/>
    <w:rsid w:val="00D942B3"/>
    <w:rsid w:val="00D94ADD"/>
    <w:rsid w:val="00D95175"/>
    <w:rsid w:val="00D9588A"/>
    <w:rsid w:val="00D959CA"/>
    <w:rsid w:val="00D95D41"/>
    <w:rsid w:val="00D95F4E"/>
    <w:rsid w:val="00D95F68"/>
    <w:rsid w:val="00D95F83"/>
    <w:rsid w:val="00D9600C"/>
    <w:rsid w:val="00D96206"/>
    <w:rsid w:val="00D96DBD"/>
    <w:rsid w:val="00D9734A"/>
    <w:rsid w:val="00D974A3"/>
    <w:rsid w:val="00D97AFD"/>
    <w:rsid w:val="00DA00F8"/>
    <w:rsid w:val="00DA02A5"/>
    <w:rsid w:val="00DA04A5"/>
    <w:rsid w:val="00DA083B"/>
    <w:rsid w:val="00DA0C06"/>
    <w:rsid w:val="00DA2AB5"/>
    <w:rsid w:val="00DA2F6E"/>
    <w:rsid w:val="00DA32C4"/>
    <w:rsid w:val="00DA3309"/>
    <w:rsid w:val="00DA34E4"/>
    <w:rsid w:val="00DA43C6"/>
    <w:rsid w:val="00DA4AAC"/>
    <w:rsid w:val="00DA53DC"/>
    <w:rsid w:val="00DA589B"/>
    <w:rsid w:val="00DA5FB7"/>
    <w:rsid w:val="00DA5FF6"/>
    <w:rsid w:val="00DA62D8"/>
    <w:rsid w:val="00DA63A9"/>
    <w:rsid w:val="00DA6C4C"/>
    <w:rsid w:val="00DA76E1"/>
    <w:rsid w:val="00DA7A77"/>
    <w:rsid w:val="00DB1BF3"/>
    <w:rsid w:val="00DB1DFF"/>
    <w:rsid w:val="00DB2BA3"/>
    <w:rsid w:val="00DB2DBC"/>
    <w:rsid w:val="00DB2ECD"/>
    <w:rsid w:val="00DB342E"/>
    <w:rsid w:val="00DB363C"/>
    <w:rsid w:val="00DB3705"/>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1114"/>
    <w:rsid w:val="00DC143F"/>
    <w:rsid w:val="00DC2507"/>
    <w:rsid w:val="00DC2567"/>
    <w:rsid w:val="00DC3351"/>
    <w:rsid w:val="00DC3494"/>
    <w:rsid w:val="00DC3FF5"/>
    <w:rsid w:val="00DC4716"/>
    <w:rsid w:val="00DC4F7C"/>
    <w:rsid w:val="00DC5682"/>
    <w:rsid w:val="00DC5E1D"/>
    <w:rsid w:val="00DC6320"/>
    <w:rsid w:val="00DC65B6"/>
    <w:rsid w:val="00DC673E"/>
    <w:rsid w:val="00DC6CA1"/>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B5A"/>
    <w:rsid w:val="00DD3B92"/>
    <w:rsid w:val="00DD440D"/>
    <w:rsid w:val="00DD44DF"/>
    <w:rsid w:val="00DD4855"/>
    <w:rsid w:val="00DD4976"/>
    <w:rsid w:val="00DD4B83"/>
    <w:rsid w:val="00DD4D19"/>
    <w:rsid w:val="00DD5F87"/>
    <w:rsid w:val="00DD6C6E"/>
    <w:rsid w:val="00DD7A52"/>
    <w:rsid w:val="00DE02FE"/>
    <w:rsid w:val="00DE16BB"/>
    <w:rsid w:val="00DE22A3"/>
    <w:rsid w:val="00DE2F13"/>
    <w:rsid w:val="00DE373D"/>
    <w:rsid w:val="00DE3D95"/>
    <w:rsid w:val="00DE578F"/>
    <w:rsid w:val="00DE65B2"/>
    <w:rsid w:val="00DE681F"/>
    <w:rsid w:val="00DE6825"/>
    <w:rsid w:val="00DF0CDE"/>
    <w:rsid w:val="00DF186D"/>
    <w:rsid w:val="00DF1A91"/>
    <w:rsid w:val="00DF23E4"/>
    <w:rsid w:val="00DF258C"/>
    <w:rsid w:val="00DF287E"/>
    <w:rsid w:val="00DF30B5"/>
    <w:rsid w:val="00DF4435"/>
    <w:rsid w:val="00DF44DB"/>
    <w:rsid w:val="00DF47E5"/>
    <w:rsid w:val="00DF4B05"/>
    <w:rsid w:val="00DF4BE0"/>
    <w:rsid w:val="00DF4FE8"/>
    <w:rsid w:val="00DF56A1"/>
    <w:rsid w:val="00DF62F0"/>
    <w:rsid w:val="00DF6DA7"/>
    <w:rsid w:val="00DF72EE"/>
    <w:rsid w:val="00DF739B"/>
    <w:rsid w:val="00DF764A"/>
    <w:rsid w:val="00DF79DC"/>
    <w:rsid w:val="00DF7BE9"/>
    <w:rsid w:val="00E00A8E"/>
    <w:rsid w:val="00E00C0E"/>
    <w:rsid w:val="00E00C26"/>
    <w:rsid w:val="00E00C55"/>
    <w:rsid w:val="00E00E09"/>
    <w:rsid w:val="00E01019"/>
    <w:rsid w:val="00E01954"/>
    <w:rsid w:val="00E03595"/>
    <w:rsid w:val="00E03F5E"/>
    <w:rsid w:val="00E043A4"/>
    <w:rsid w:val="00E04ED7"/>
    <w:rsid w:val="00E0514C"/>
    <w:rsid w:val="00E05898"/>
    <w:rsid w:val="00E05D63"/>
    <w:rsid w:val="00E05EFA"/>
    <w:rsid w:val="00E07307"/>
    <w:rsid w:val="00E0733E"/>
    <w:rsid w:val="00E076CB"/>
    <w:rsid w:val="00E07B27"/>
    <w:rsid w:val="00E07CAF"/>
    <w:rsid w:val="00E10628"/>
    <w:rsid w:val="00E11222"/>
    <w:rsid w:val="00E113F6"/>
    <w:rsid w:val="00E11A21"/>
    <w:rsid w:val="00E11BC8"/>
    <w:rsid w:val="00E11F7B"/>
    <w:rsid w:val="00E1255F"/>
    <w:rsid w:val="00E133A1"/>
    <w:rsid w:val="00E13520"/>
    <w:rsid w:val="00E1390D"/>
    <w:rsid w:val="00E13DA9"/>
    <w:rsid w:val="00E145D5"/>
    <w:rsid w:val="00E14D77"/>
    <w:rsid w:val="00E153D1"/>
    <w:rsid w:val="00E165DC"/>
    <w:rsid w:val="00E1660D"/>
    <w:rsid w:val="00E1713A"/>
    <w:rsid w:val="00E17729"/>
    <w:rsid w:val="00E17B2F"/>
    <w:rsid w:val="00E17BC0"/>
    <w:rsid w:val="00E2029E"/>
    <w:rsid w:val="00E203B9"/>
    <w:rsid w:val="00E2158D"/>
    <w:rsid w:val="00E23297"/>
    <w:rsid w:val="00E233DB"/>
    <w:rsid w:val="00E23DD2"/>
    <w:rsid w:val="00E23F40"/>
    <w:rsid w:val="00E24595"/>
    <w:rsid w:val="00E24B9C"/>
    <w:rsid w:val="00E255A2"/>
    <w:rsid w:val="00E25AF2"/>
    <w:rsid w:val="00E262CC"/>
    <w:rsid w:val="00E26813"/>
    <w:rsid w:val="00E2772D"/>
    <w:rsid w:val="00E27960"/>
    <w:rsid w:val="00E279FE"/>
    <w:rsid w:val="00E27CB7"/>
    <w:rsid w:val="00E3043B"/>
    <w:rsid w:val="00E307F5"/>
    <w:rsid w:val="00E30DF3"/>
    <w:rsid w:val="00E30F19"/>
    <w:rsid w:val="00E3109A"/>
    <w:rsid w:val="00E31417"/>
    <w:rsid w:val="00E3147A"/>
    <w:rsid w:val="00E32D3B"/>
    <w:rsid w:val="00E331EC"/>
    <w:rsid w:val="00E33CDC"/>
    <w:rsid w:val="00E33D65"/>
    <w:rsid w:val="00E35260"/>
    <w:rsid w:val="00E365E9"/>
    <w:rsid w:val="00E37283"/>
    <w:rsid w:val="00E40521"/>
    <w:rsid w:val="00E4054E"/>
    <w:rsid w:val="00E4063E"/>
    <w:rsid w:val="00E40739"/>
    <w:rsid w:val="00E407F2"/>
    <w:rsid w:val="00E40925"/>
    <w:rsid w:val="00E413F6"/>
    <w:rsid w:val="00E41426"/>
    <w:rsid w:val="00E41A68"/>
    <w:rsid w:val="00E42375"/>
    <w:rsid w:val="00E42A85"/>
    <w:rsid w:val="00E42C41"/>
    <w:rsid w:val="00E438D2"/>
    <w:rsid w:val="00E43B5A"/>
    <w:rsid w:val="00E445E6"/>
    <w:rsid w:val="00E44D48"/>
    <w:rsid w:val="00E45049"/>
    <w:rsid w:val="00E46090"/>
    <w:rsid w:val="00E466AC"/>
    <w:rsid w:val="00E46DD9"/>
    <w:rsid w:val="00E47D2B"/>
    <w:rsid w:val="00E47EF4"/>
    <w:rsid w:val="00E50333"/>
    <w:rsid w:val="00E50611"/>
    <w:rsid w:val="00E50DE4"/>
    <w:rsid w:val="00E51746"/>
    <w:rsid w:val="00E51D1B"/>
    <w:rsid w:val="00E51E49"/>
    <w:rsid w:val="00E528D9"/>
    <w:rsid w:val="00E5293B"/>
    <w:rsid w:val="00E53360"/>
    <w:rsid w:val="00E53639"/>
    <w:rsid w:val="00E553B2"/>
    <w:rsid w:val="00E555FD"/>
    <w:rsid w:val="00E565A3"/>
    <w:rsid w:val="00E5748C"/>
    <w:rsid w:val="00E57F6A"/>
    <w:rsid w:val="00E60898"/>
    <w:rsid w:val="00E60CE8"/>
    <w:rsid w:val="00E60F2A"/>
    <w:rsid w:val="00E61139"/>
    <w:rsid w:val="00E61167"/>
    <w:rsid w:val="00E61B5E"/>
    <w:rsid w:val="00E61D29"/>
    <w:rsid w:val="00E62697"/>
    <w:rsid w:val="00E6287D"/>
    <w:rsid w:val="00E62B77"/>
    <w:rsid w:val="00E63429"/>
    <w:rsid w:val="00E64075"/>
    <w:rsid w:val="00E6494E"/>
    <w:rsid w:val="00E64F97"/>
    <w:rsid w:val="00E657B3"/>
    <w:rsid w:val="00E65841"/>
    <w:rsid w:val="00E664DE"/>
    <w:rsid w:val="00E6688B"/>
    <w:rsid w:val="00E668EE"/>
    <w:rsid w:val="00E674B2"/>
    <w:rsid w:val="00E67503"/>
    <w:rsid w:val="00E67DDC"/>
    <w:rsid w:val="00E67FC7"/>
    <w:rsid w:val="00E70D5A"/>
    <w:rsid w:val="00E71106"/>
    <w:rsid w:val="00E7114A"/>
    <w:rsid w:val="00E71D37"/>
    <w:rsid w:val="00E72163"/>
    <w:rsid w:val="00E72E9E"/>
    <w:rsid w:val="00E72FCB"/>
    <w:rsid w:val="00E72FF6"/>
    <w:rsid w:val="00E73B00"/>
    <w:rsid w:val="00E73C2E"/>
    <w:rsid w:val="00E75006"/>
    <w:rsid w:val="00E77319"/>
    <w:rsid w:val="00E77414"/>
    <w:rsid w:val="00E77556"/>
    <w:rsid w:val="00E808FA"/>
    <w:rsid w:val="00E81013"/>
    <w:rsid w:val="00E81354"/>
    <w:rsid w:val="00E8156C"/>
    <w:rsid w:val="00E8173D"/>
    <w:rsid w:val="00E823BB"/>
    <w:rsid w:val="00E8269E"/>
    <w:rsid w:val="00E82F0E"/>
    <w:rsid w:val="00E82F47"/>
    <w:rsid w:val="00E842F2"/>
    <w:rsid w:val="00E846FC"/>
    <w:rsid w:val="00E8494D"/>
    <w:rsid w:val="00E84A42"/>
    <w:rsid w:val="00E85326"/>
    <w:rsid w:val="00E8626E"/>
    <w:rsid w:val="00E86730"/>
    <w:rsid w:val="00E867C2"/>
    <w:rsid w:val="00E8698F"/>
    <w:rsid w:val="00E86FA2"/>
    <w:rsid w:val="00E87050"/>
    <w:rsid w:val="00E876FA"/>
    <w:rsid w:val="00E87FD7"/>
    <w:rsid w:val="00E90178"/>
    <w:rsid w:val="00E905AF"/>
    <w:rsid w:val="00E909AB"/>
    <w:rsid w:val="00E90ED7"/>
    <w:rsid w:val="00E91078"/>
    <w:rsid w:val="00E9117F"/>
    <w:rsid w:val="00E91973"/>
    <w:rsid w:val="00E91999"/>
    <w:rsid w:val="00E91CCE"/>
    <w:rsid w:val="00E91CD0"/>
    <w:rsid w:val="00E91DD5"/>
    <w:rsid w:val="00E91FD1"/>
    <w:rsid w:val="00E92791"/>
    <w:rsid w:val="00E927E6"/>
    <w:rsid w:val="00E927F1"/>
    <w:rsid w:val="00E939D8"/>
    <w:rsid w:val="00E94445"/>
    <w:rsid w:val="00E9488A"/>
    <w:rsid w:val="00E950DB"/>
    <w:rsid w:val="00E953B7"/>
    <w:rsid w:val="00E95DB3"/>
    <w:rsid w:val="00E9675E"/>
    <w:rsid w:val="00E96951"/>
    <w:rsid w:val="00E97163"/>
    <w:rsid w:val="00E974AB"/>
    <w:rsid w:val="00E97504"/>
    <w:rsid w:val="00E9794A"/>
    <w:rsid w:val="00E97F91"/>
    <w:rsid w:val="00EA019B"/>
    <w:rsid w:val="00EA053A"/>
    <w:rsid w:val="00EA12DF"/>
    <w:rsid w:val="00EA247B"/>
    <w:rsid w:val="00EA307C"/>
    <w:rsid w:val="00EA322B"/>
    <w:rsid w:val="00EA36D1"/>
    <w:rsid w:val="00EA3868"/>
    <w:rsid w:val="00EA3CD7"/>
    <w:rsid w:val="00EA4479"/>
    <w:rsid w:val="00EA4BDD"/>
    <w:rsid w:val="00EA5A3E"/>
    <w:rsid w:val="00EA627F"/>
    <w:rsid w:val="00EA6D2B"/>
    <w:rsid w:val="00EA7A35"/>
    <w:rsid w:val="00EB0479"/>
    <w:rsid w:val="00EB08AB"/>
    <w:rsid w:val="00EB09AB"/>
    <w:rsid w:val="00EB09DE"/>
    <w:rsid w:val="00EB0E44"/>
    <w:rsid w:val="00EB1CBA"/>
    <w:rsid w:val="00EB1DDF"/>
    <w:rsid w:val="00EB2135"/>
    <w:rsid w:val="00EB22D2"/>
    <w:rsid w:val="00EB27F2"/>
    <w:rsid w:val="00EB2E3A"/>
    <w:rsid w:val="00EB3237"/>
    <w:rsid w:val="00EB363F"/>
    <w:rsid w:val="00EB3766"/>
    <w:rsid w:val="00EB3C02"/>
    <w:rsid w:val="00EB4D4B"/>
    <w:rsid w:val="00EB4E6D"/>
    <w:rsid w:val="00EB5E67"/>
    <w:rsid w:val="00EB66E7"/>
    <w:rsid w:val="00EB6E70"/>
    <w:rsid w:val="00EB7407"/>
    <w:rsid w:val="00EB793A"/>
    <w:rsid w:val="00EB7CF7"/>
    <w:rsid w:val="00EC1498"/>
    <w:rsid w:val="00EC1CAA"/>
    <w:rsid w:val="00EC1F7A"/>
    <w:rsid w:val="00EC2205"/>
    <w:rsid w:val="00EC2369"/>
    <w:rsid w:val="00EC2A46"/>
    <w:rsid w:val="00EC2CFB"/>
    <w:rsid w:val="00EC2F8A"/>
    <w:rsid w:val="00EC3393"/>
    <w:rsid w:val="00EC434D"/>
    <w:rsid w:val="00EC4C26"/>
    <w:rsid w:val="00EC53FF"/>
    <w:rsid w:val="00EC5AC0"/>
    <w:rsid w:val="00EC61B6"/>
    <w:rsid w:val="00EC6FCD"/>
    <w:rsid w:val="00EC7997"/>
    <w:rsid w:val="00EC7D14"/>
    <w:rsid w:val="00EC7D9C"/>
    <w:rsid w:val="00EC7F9B"/>
    <w:rsid w:val="00EC7FE9"/>
    <w:rsid w:val="00ED09D2"/>
    <w:rsid w:val="00ED15B2"/>
    <w:rsid w:val="00ED1D9D"/>
    <w:rsid w:val="00ED2103"/>
    <w:rsid w:val="00ED26CF"/>
    <w:rsid w:val="00ED27FC"/>
    <w:rsid w:val="00ED28B3"/>
    <w:rsid w:val="00ED29C8"/>
    <w:rsid w:val="00ED2BBB"/>
    <w:rsid w:val="00ED2C63"/>
    <w:rsid w:val="00ED3094"/>
    <w:rsid w:val="00ED4E84"/>
    <w:rsid w:val="00ED5898"/>
    <w:rsid w:val="00ED5B3A"/>
    <w:rsid w:val="00ED5BF3"/>
    <w:rsid w:val="00ED5E20"/>
    <w:rsid w:val="00ED66B2"/>
    <w:rsid w:val="00ED6880"/>
    <w:rsid w:val="00ED6CB1"/>
    <w:rsid w:val="00ED6E59"/>
    <w:rsid w:val="00ED7722"/>
    <w:rsid w:val="00ED7E81"/>
    <w:rsid w:val="00EE019A"/>
    <w:rsid w:val="00EE025D"/>
    <w:rsid w:val="00EE02AD"/>
    <w:rsid w:val="00EE0640"/>
    <w:rsid w:val="00EE15B1"/>
    <w:rsid w:val="00EE1C78"/>
    <w:rsid w:val="00EE2E45"/>
    <w:rsid w:val="00EE34DD"/>
    <w:rsid w:val="00EE35F8"/>
    <w:rsid w:val="00EE3B05"/>
    <w:rsid w:val="00EE4567"/>
    <w:rsid w:val="00EE4695"/>
    <w:rsid w:val="00EE4759"/>
    <w:rsid w:val="00EE4B2D"/>
    <w:rsid w:val="00EE579E"/>
    <w:rsid w:val="00EE5F7E"/>
    <w:rsid w:val="00EE6570"/>
    <w:rsid w:val="00EE65D0"/>
    <w:rsid w:val="00EE6AD0"/>
    <w:rsid w:val="00EE6F9D"/>
    <w:rsid w:val="00EF0FDE"/>
    <w:rsid w:val="00EF1562"/>
    <w:rsid w:val="00EF1AD5"/>
    <w:rsid w:val="00EF1C23"/>
    <w:rsid w:val="00EF25E8"/>
    <w:rsid w:val="00EF2B43"/>
    <w:rsid w:val="00EF5B9E"/>
    <w:rsid w:val="00EF6866"/>
    <w:rsid w:val="00EF68A5"/>
    <w:rsid w:val="00EF7084"/>
    <w:rsid w:val="00EF7311"/>
    <w:rsid w:val="00EF7D54"/>
    <w:rsid w:val="00EF7FEC"/>
    <w:rsid w:val="00F00342"/>
    <w:rsid w:val="00F00D64"/>
    <w:rsid w:val="00F00E4F"/>
    <w:rsid w:val="00F019F4"/>
    <w:rsid w:val="00F022FD"/>
    <w:rsid w:val="00F02371"/>
    <w:rsid w:val="00F02872"/>
    <w:rsid w:val="00F034A0"/>
    <w:rsid w:val="00F03561"/>
    <w:rsid w:val="00F03CA9"/>
    <w:rsid w:val="00F055CA"/>
    <w:rsid w:val="00F068D7"/>
    <w:rsid w:val="00F06A03"/>
    <w:rsid w:val="00F07CBB"/>
    <w:rsid w:val="00F07DBA"/>
    <w:rsid w:val="00F07FB4"/>
    <w:rsid w:val="00F101EA"/>
    <w:rsid w:val="00F1096A"/>
    <w:rsid w:val="00F111CA"/>
    <w:rsid w:val="00F132F5"/>
    <w:rsid w:val="00F136BA"/>
    <w:rsid w:val="00F13CF1"/>
    <w:rsid w:val="00F13F4F"/>
    <w:rsid w:val="00F143BC"/>
    <w:rsid w:val="00F14912"/>
    <w:rsid w:val="00F14A0A"/>
    <w:rsid w:val="00F14CF3"/>
    <w:rsid w:val="00F14D8F"/>
    <w:rsid w:val="00F151ED"/>
    <w:rsid w:val="00F1613A"/>
    <w:rsid w:val="00F1649A"/>
    <w:rsid w:val="00F16630"/>
    <w:rsid w:val="00F16B8B"/>
    <w:rsid w:val="00F16BE6"/>
    <w:rsid w:val="00F16CEE"/>
    <w:rsid w:val="00F17FAD"/>
    <w:rsid w:val="00F20223"/>
    <w:rsid w:val="00F20EC0"/>
    <w:rsid w:val="00F238AE"/>
    <w:rsid w:val="00F2584B"/>
    <w:rsid w:val="00F25E1F"/>
    <w:rsid w:val="00F278B0"/>
    <w:rsid w:val="00F27BC0"/>
    <w:rsid w:val="00F30A8C"/>
    <w:rsid w:val="00F30C54"/>
    <w:rsid w:val="00F31013"/>
    <w:rsid w:val="00F3122F"/>
    <w:rsid w:val="00F32AD9"/>
    <w:rsid w:val="00F32E4D"/>
    <w:rsid w:val="00F33693"/>
    <w:rsid w:val="00F33777"/>
    <w:rsid w:val="00F33F2B"/>
    <w:rsid w:val="00F342FD"/>
    <w:rsid w:val="00F3435A"/>
    <w:rsid w:val="00F34867"/>
    <w:rsid w:val="00F348CC"/>
    <w:rsid w:val="00F34C94"/>
    <w:rsid w:val="00F35B4D"/>
    <w:rsid w:val="00F35DC1"/>
    <w:rsid w:val="00F35F07"/>
    <w:rsid w:val="00F364B7"/>
    <w:rsid w:val="00F36EB7"/>
    <w:rsid w:val="00F370EC"/>
    <w:rsid w:val="00F37132"/>
    <w:rsid w:val="00F371F3"/>
    <w:rsid w:val="00F37967"/>
    <w:rsid w:val="00F37D51"/>
    <w:rsid w:val="00F4058F"/>
    <w:rsid w:val="00F40DBE"/>
    <w:rsid w:val="00F41507"/>
    <w:rsid w:val="00F41A6C"/>
    <w:rsid w:val="00F42006"/>
    <w:rsid w:val="00F42420"/>
    <w:rsid w:val="00F42616"/>
    <w:rsid w:val="00F4290F"/>
    <w:rsid w:val="00F430F8"/>
    <w:rsid w:val="00F4437E"/>
    <w:rsid w:val="00F44C75"/>
    <w:rsid w:val="00F45B08"/>
    <w:rsid w:val="00F46733"/>
    <w:rsid w:val="00F46E6F"/>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D"/>
    <w:rsid w:val="00F53770"/>
    <w:rsid w:val="00F53952"/>
    <w:rsid w:val="00F53B24"/>
    <w:rsid w:val="00F53BE4"/>
    <w:rsid w:val="00F54003"/>
    <w:rsid w:val="00F54548"/>
    <w:rsid w:val="00F554CF"/>
    <w:rsid w:val="00F55622"/>
    <w:rsid w:val="00F56960"/>
    <w:rsid w:val="00F56E91"/>
    <w:rsid w:val="00F575F1"/>
    <w:rsid w:val="00F576DE"/>
    <w:rsid w:val="00F57C4A"/>
    <w:rsid w:val="00F57D1E"/>
    <w:rsid w:val="00F60552"/>
    <w:rsid w:val="00F61151"/>
    <w:rsid w:val="00F61569"/>
    <w:rsid w:val="00F61646"/>
    <w:rsid w:val="00F61831"/>
    <w:rsid w:val="00F61B37"/>
    <w:rsid w:val="00F61DA9"/>
    <w:rsid w:val="00F61F4A"/>
    <w:rsid w:val="00F6275D"/>
    <w:rsid w:val="00F62A97"/>
    <w:rsid w:val="00F63582"/>
    <w:rsid w:val="00F64179"/>
    <w:rsid w:val="00F64212"/>
    <w:rsid w:val="00F656BC"/>
    <w:rsid w:val="00F66405"/>
    <w:rsid w:val="00F6656C"/>
    <w:rsid w:val="00F6673F"/>
    <w:rsid w:val="00F66E4D"/>
    <w:rsid w:val="00F67DFB"/>
    <w:rsid w:val="00F70039"/>
    <w:rsid w:val="00F72071"/>
    <w:rsid w:val="00F721ED"/>
    <w:rsid w:val="00F7278E"/>
    <w:rsid w:val="00F7290F"/>
    <w:rsid w:val="00F73BE8"/>
    <w:rsid w:val="00F74244"/>
    <w:rsid w:val="00F74667"/>
    <w:rsid w:val="00F74932"/>
    <w:rsid w:val="00F74DFD"/>
    <w:rsid w:val="00F74FFA"/>
    <w:rsid w:val="00F752E7"/>
    <w:rsid w:val="00F752F7"/>
    <w:rsid w:val="00F75338"/>
    <w:rsid w:val="00F769EA"/>
    <w:rsid w:val="00F76BEF"/>
    <w:rsid w:val="00F77A54"/>
    <w:rsid w:val="00F80139"/>
    <w:rsid w:val="00F80F02"/>
    <w:rsid w:val="00F819F1"/>
    <w:rsid w:val="00F81C01"/>
    <w:rsid w:val="00F8208B"/>
    <w:rsid w:val="00F82342"/>
    <w:rsid w:val="00F82865"/>
    <w:rsid w:val="00F82F26"/>
    <w:rsid w:val="00F82FDD"/>
    <w:rsid w:val="00F839B6"/>
    <w:rsid w:val="00F85AC9"/>
    <w:rsid w:val="00F85AD8"/>
    <w:rsid w:val="00F85BF1"/>
    <w:rsid w:val="00F85C57"/>
    <w:rsid w:val="00F85F29"/>
    <w:rsid w:val="00F85F4D"/>
    <w:rsid w:val="00F862CA"/>
    <w:rsid w:val="00F86A51"/>
    <w:rsid w:val="00F86A6B"/>
    <w:rsid w:val="00F86F38"/>
    <w:rsid w:val="00F870B6"/>
    <w:rsid w:val="00F873B1"/>
    <w:rsid w:val="00F90212"/>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28F"/>
    <w:rsid w:val="00F97274"/>
    <w:rsid w:val="00F9754A"/>
    <w:rsid w:val="00F97A0E"/>
    <w:rsid w:val="00FA0C17"/>
    <w:rsid w:val="00FA10A1"/>
    <w:rsid w:val="00FA1606"/>
    <w:rsid w:val="00FA17DC"/>
    <w:rsid w:val="00FA2AF4"/>
    <w:rsid w:val="00FA337A"/>
    <w:rsid w:val="00FA3975"/>
    <w:rsid w:val="00FA3A03"/>
    <w:rsid w:val="00FA4959"/>
    <w:rsid w:val="00FA4ADD"/>
    <w:rsid w:val="00FA4B59"/>
    <w:rsid w:val="00FA4C12"/>
    <w:rsid w:val="00FA5725"/>
    <w:rsid w:val="00FA6F68"/>
    <w:rsid w:val="00FA739A"/>
    <w:rsid w:val="00FA7522"/>
    <w:rsid w:val="00FA78F9"/>
    <w:rsid w:val="00FA79E2"/>
    <w:rsid w:val="00FA7ED3"/>
    <w:rsid w:val="00FB03DC"/>
    <w:rsid w:val="00FB04F8"/>
    <w:rsid w:val="00FB0670"/>
    <w:rsid w:val="00FB09C0"/>
    <w:rsid w:val="00FB0C1C"/>
    <w:rsid w:val="00FB0F3D"/>
    <w:rsid w:val="00FB180D"/>
    <w:rsid w:val="00FB1879"/>
    <w:rsid w:val="00FB1E6B"/>
    <w:rsid w:val="00FB213D"/>
    <w:rsid w:val="00FB2431"/>
    <w:rsid w:val="00FB2B2A"/>
    <w:rsid w:val="00FB3301"/>
    <w:rsid w:val="00FB38C1"/>
    <w:rsid w:val="00FB39CC"/>
    <w:rsid w:val="00FB4D60"/>
    <w:rsid w:val="00FB54A7"/>
    <w:rsid w:val="00FB5A3F"/>
    <w:rsid w:val="00FB5B63"/>
    <w:rsid w:val="00FB5B8D"/>
    <w:rsid w:val="00FB5EBF"/>
    <w:rsid w:val="00FB62E0"/>
    <w:rsid w:val="00FB6875"/>
    <w:rsid w:val="00FB6DA4"/>
    <w:rsid w:val="00FC0098"/>
    <w:rsid w:val="00FC087A"/>
    <w:rsid w:val="00FC092E"/>
    <w:rsid w:val="00FC10AF"/>
    <w:rsid w:val="00FC170E"/>
    <w:rsid w:val="00FC20CD"/>
    <w:rsid w:val="00FC2152"/>
    <w:rsid w:val="00FC3515"/>
    <w:rsid w:val="00FC39AB"/>
    <w:rsid w:val="00FC42C6"/>
    <w:rsid w:val="00FC5349"/>
    <w:rsid w:val="00FC67BC"/>
    <w:rsid w:val="00FC6BC6"/>
    <w:rsid w:val="00FC710C"/>
    <w:rsid w:val="00FC79BD"/>
    <w:rsid w:val="00FC7CC9"/>
    <w:rsid w:val="00FC7DB1"/>
    <w:rsid w:val="00FC7EA4"/>
    <w:rsid w:val="00FD0E2C"/>
    <w:rsid w:val="00FD0F2A"/>
    <w:rsid w:val="00FD1238"/>
    <w:rsid w:val="00FD13AA"/>
    <w:rsid w:val="00FD15CB"/>
    <w:rsid w:val="00FD194A"/>
    <w:rsid w:val="00FD1C54"/>
    <w:rsid w:val="00FD1CBF"/>
    <w:rsid w:val="00FD2448"/>
    <w:rsid w:val="00FD33CC"/>
    <w:rsid w:val="00FD3569"/>
    <w:rsid w:val="00FD612B"/>
    <w:rsid w:val="00FD64D4"/>
    <w:rsid w:val="00FD7200"/>
    <w:rsid w:val="00FD7261"/>
    <w:rsid w:val="00FD745C"/>
    <w:rsid w:val="00FE04D9"/>
    <w:rsid w:val="00FE0579"/>
    <w:rsid w:val="00FE1136"/>
    <w:rsid w:val="00FE2C1C"/>
    <w:rsid w:val="00FE2FFB"/>
    <w:rsid w:val="00FE314A"/>
    <w:rsid w:val="00FE3180"/>
    <w:rsid w:val="00FE3598"/>
    <w:rsid w:val="00FE35A2"/>
    <w:rsid w:val="00FE45C2"/>
    <w:rsid w:val="00FE5A38"/>
    <w:rsid w:val="00FE5C7A"/>
    <w:rsid w:val="00FE65B7"/>
    <w:rsid w:val="00FE6CF8"/>
    <w:rsid w:val="00FE719E"/>
    <w:rsid w:val="00FE72CD"/>
    <w:rsid w:val="00FE7554"/>
    <w:rsid w:val="00FF01DD"/>
    <w:rsid w:val="00FF085A"/>
    <w:rsid w:val="00FF08F0"/>
    <w:rsid w:val="00FF094D"/>
    <w:rsid w:val="00FF0BE8"/>
    <w:rsid w:val="00FF0D0A"/>
    <w:rsid w:val="00FF2148"/>
    <w:rsid w:val="00FF2443"/>
    <w:rsid w:val="00FF3487"/>
    <w:rsid w:val="00FF3AE7"/>
    <w:rsid w:val="00FF3EA5"/>
    <w:rsid w:val="00FF4E9A"/>
    <w:rsid w:val="00FF507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87BE8"/>
  <w15:chartTrackingRefBased/>
  <w15:docId w15:val="{FC7DDE1D-3CE7-46C8-B843-B4815D362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1"/>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1"/>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1"/>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 w:type="numbering" w:customStyle="1" w:styleId="NoList1">
    <w:name w:val="No List1"/>
    <w:next w:val="NoList"/>
    <w:uiPriority w:val="99"/>
    <w:semiHidden/>
    <w:unhideWhenUsed/>
    <w:rsid w:val="006F62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85533410">
      <w:bodyDiv w:val="1"/>
      <w:marLeft w:val="0"/>
      <w:marRight w:val="0"/>
      <w:marTop w:val="0"/>
      <w:marBottom w:val="0"/>
      <w:divBdr>
        <w:top w:val="none" w:sz="0" w:space="0" w:color="auto"/>
        <w:left w:val="none" w:sz="0" w:space="0" w:color="auto"/>
        <w:bottom w:val="none" w:sz="0" w:space="0" w:color="auto"/>
        <w:right w:val="none" w:sz="0" w:space="0" w:color="auto"/>
      </w:divBdr>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089962593">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3938</Words>
  <Characters>22450</Characters>
  <Application>Microsoft Office Word</Application>
  <DocSecurity>0</DocSecurity>
  <Lines>187</Lines>
  <Paragraphs>52</Paragraphs>
  <ScaleCrop>false</ScaleCrop>
  <Company/>
  <LinksUpToDate>false</LinksUpToDate>
  <CharactersWithSpaces>26336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R0</cp:lastModifiedBy>
  <cp:revision>3</cp:revision>
  <dcterms:created xsi:type="dcterms:W3CDTF">2021-09-28T06:27:00Z</dcterms:created>
  <dcterms:modified xsi:type="dcterms:W3CDTF">2021-09-28T06:29:00Z</dcterms:modified>
</cp:coreProperties>
</file>