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054AC819" w:rsidR="008717CE" w:rsidRPr="00183F4C" w:rsidRDefault="0080510E" w:rsidP="00B57C88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CC3</w:t>
            </w:r>
            <w:r w:rsidR="008045A6">
              <w:rPr>
                <w:lang w:eastAsia="ko-KR"/>
              </w:rPr>
              <w:t>6</w:t>
            </w:r>
            <w:r>
              <w:rPr>
                <w:lang w:eastAsia="ko-KR"/>
              </w:rPr>
              <w:t xml:space="preserve"> Comment Resolution </w:t>
            </w:r>
            <w:r w:rsidR="008045A6">
              <w:rPr>
                <w:lang w:eastAsia="ko-KR"/>
              </w:rPr>
              <w:t>CID 7888</w:t>
            </w:r>
            <w:r w:rsidR="000023E8">
              <w:rPr>
                <w:lang w:eastAsia="ko-KR"/>
              </w:rPr>
              <w:t xml:space="preserve"> 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45F73C7F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</w:t>
            </w:r>
            <w:r w:rsidR="000835C1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8045A6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8045A6">
              <w:rPr>
                <w:b w:val="0"/>
                <w:sz w:val="20"/>
                <w:lang w:eastAsia="ko-KR"/>
              </w:rPr>
              <w:t>3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687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60C14512" w14:textId="3B5D43DC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7183A385" w14:textId="57722065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61DFF" w14:paraId="06BCFE3F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10C6D20" w14:textId="3D517DD2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44C34163" w14:textId="040134C1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318A2E4C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2D2E10">
        <w:rPr>
          <w:sz w:val="20"/>
          <w:szCs w:val="22"/>
          <w:lang w:eastAsia="ko-KR"/>
        </w:rPr>
        <w:t>comment resolution</w:t>
      </w:r>
      <w:r w:rsidR="00C814DF">
        <w:rPr>
          <w:sz w:val="20"/>
          <w:szCs w:val="22"/>
          <w:lang w:eastAsia="ko-KR"/>
        </w:rPr>
        <w:t>(</w:t>
      </w:r>
      <w:r w:rsidR="002D2E10">
        <w:rPr>
          <w:sz w:val="20"/>
          <w:szCs w:val="22"/>
          <w:lang w:eastAsia="ko-KR"/>
        </w:rPr>
        <w:t>s</w:t>
      </w:r>
      <w:r w:rsidR="00C814DF">
        <w:rPr>
          <w:sz w:val="20"/>
          <w:szCs w:val="22"/>
          <w:lang w:eastAsia="ko-KR"/>
        </w:rPr>
        <w:t>)</w:t>
      </w:r>
      <w:r w:rsidR="002D2E10">
        <w:rPr>
          <w:sz w:val="20"/>
          <w:szCs w:val="22"/>
          <w:lang w:eastAsia="ko-KR"/>
        </w:rPr>
        <w:t xml:space="preserve"> for the following CID</w:t>
      </w:r>
      <w:r w:rsidR="00C814DF">
        <w:rPr>
          <w:sz w:val="20"/>
          <w:szCs w:val="22"/>
          <w:lang w:eastAsia="ko-KR"/>
        </w:rPr>
        <w:t>(</w:t>
      </w:r>
      <w:r w:rsidR="002D2E10">
        <w:rPr>
          <w:sz w:val="20"/>
          <w:szCs w:val="22"/>
          <w:lang w:eastAsia="ko-KR"/>
        </w:rPr>
        <w:t>s</w:t>
      </w:r>
      <w:r w:rsidR="00C814DF">
        <w:rPr>
          <w:sz w:val="20"/>
          <w:szCs w:val="22"/>
          <w:lang w:eastAsia="ko-KR"/>
        </w:rPr>
        <w:t>)</w:t>
      </w:r>
      <w:r w:rsidR="00FC4B9D">
        <w:rPr>
          <w:sz w:val="20"/>
          <w:szCs w:val="22"/>
          <w:lang w:eastAsia="ko-KR"/>
        </w:rPr>
        <w:t xml:space="preserve"> received in CC36</w:t>
      </w:r>
      <w:r w:rsidR="002D2E10">
        <w:rPr>
          <w:sz w:val="20"/>
          <w:szCs w:val="22"/>
          <w:lang w:eastAsia="ko-KR"/>
        </w:rPr>
        <w:t xml:space="preserve"> </w:t>
      </w:r>
      <w:r w:rsidR="0080510E">
        <w:rPr>
          <w:sz w:val="20"/>
          <w:szCs w:val="22"/>
          <w:lang w:eastAsia="ko-KR"/>
        </w:rPr>
        <w:t xml:space="preserve">related to </w:t>
      </w:r>
      <w:r w:rsidR="00FC4B9D">
        <w:rPr>
          <w:sz w:val="20"/>
          <w:szCs w:val="22"/>
          <w:lang w:eastAsia="ko-KR"/>
        </w:rPr>
        <w:t>EMLSR operation for group address frames</w:t>
      </w:r>
      <w:r w:rsidR="006C6E5B" w:rsidRPr="006C6E5B">
        <w:rPr>
          <w:sz w:val="20"/>
          <w:szCs w:val="22"/>
          <w:lang w:eastAsia="ko-KR"/>
        </w:rPr>
        <w:t>:</w:t>
      </w:r>
    </w:p>
    <w:p w14:paraId="4984B5EB" w14:textId="3DBE7F96" w:rsidR="00E920E1" w:rsidRDefault="00C814DF" w:rsidP="002D2E10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>
        <w:rPr>
          <w:sz w:val="20"/>
          <w:szCs w:val="22"/>
          <w:lang w:eastAsia="ko-KR"/>
        </w:rPr>
        <w:t>7888</w:t>
      </w:r>
    </w:p>
    <w:p w14:paraId="7CD7A4AD" w14:textId="237C52CA" w:rsidR="005B5487" w:rsidRPr="006C6E5B" w:rsidRDefault="005B5487" w:rsidP="005B5487">
      <w:pPr>
        <w:jc w:val="both"/>
        <w:rPr>
          <w:sz w:val="20"/>
          <w:szCs w:val="22"/>
        </w:rPr>
      </w:pP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5D83D4F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46536DFC" w14:textId="77777777" w:rsidR="005E768D" w:rsidRPr="004D2D75" w:rsidRDefault="005E768D">
      <w:pPr>
        <w:pStyle w:val="T1"/>
        <w:spacing w:after="120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tbl>
      <w:tblPr>
        <w:tblStyle w:val="TableGrid"/>
        <w:tblW w:w="10077" w:type="dxa"/>
        <w:tblLayout w:type="fixed"/>
        <w:tblLook w:val="04A0" w:firstRow="1" w:lastRow="0" w:firstColumn="1" w:lastColumn="0" w:noHBand="0" w:noVBand="1"/>
      </w:tblPr>
      <w:tblGrid>
        <w:gridCol w:w="623"/>
        <w:gridCol w:w="1262"/>
        <w:gridCol w:w="900"/>
        <w:gridCol w:w="810"/>
        <w:gridCol w:w="2340"/>
        <w:gridCol w:w="2070"/>
        <w:gridCol w:w="2072"/>
      </w:tblGrid>
      <w:tr w:rsidR="009B7321" w:rsidRPr="009B7321" w14:paraId="33AF6CA5" w14:textId="77777777" w:rsidTr="002D2E10">
        <w:tc>
          <w:tcPr>
            <w:tcW w:w="623" w:type="dxa"/>
          </w:tcPr>
          <w:p w14:paraId="2F22C8E2" w14:textId="77777777" w:rsidR="009B7321" w:rsidRPr="009B7321" w:rsidRDefault="009B7321" w:rsidP="00CD3407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9B7321">
              <w:rPr>
                <w:rFonts w:ascii="Arial" w:hAnsi="Arial" w:cs="Arial"/>
                <w:b/>
                <w:bCs/>
                <w:szCs w:val="18"/>
              </w:rPr>
              <w:lastRenderedPageBreak/>
              <w:t>CID</w:t>
            </w:r>
          </w:p>
        </w:tc>
        <w:tc>
          <w:tcPr>
            <w:tcW w:w="1262" w:type="dxa"/>
          </w:tcPr>
          <w:p w14:paraId="6481572C" w14:textId="77777777" w:rsidR="009B7321" w:rsidRPr="009B7321" w:rsidRDefault="009B7321" w:rsidP="00CD3407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9B7321">
              <w:rPr>
                <w:rFonts w:ascii="Arial" w:hAnsi="Arial" w:cs="Arial"/>
                <w:b/>
                <w:bCs/>
                <w:szCs w:val="18"/>
              </w:rPr>
              <w:t>Commenter</w:t>
            </w:r>
          </w:p>
        </w:tc>
        <w:tc>
          <w:tcPr>
            <w:tcW w:w="900" w:type="dxa"/>
          </w:tcPr>
          <w:p w14:paraId="50FA215A" w14:textId="77777777" w:rsidR="009B7321" w:rsidRPr="009B7321" w:rsidRDefault="009B7321" w:rsidP="00CD3407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9B7321">
              <w:rPr>
                <w:rFonts w:ascii="Arial" w:hAnsi="Arial" w:cs="Arial"/>
                <w:b/>
                <w:bCs/>
                <w:szCs w:val="18"/>
              </w:rPr>
              <w:t>Clause Number</w:t>
            </w:r>
          </w:p>
        </w:tc>
        <w:tc>
          <w:tcPr>
            <w:tcW w:w="810" w:type="dxa"/>
          </w:tcPr>
          <w:p w14:paraId="26DE68E4" w14:textId="77777777" w:rsidR="009B7321" w:rsidRPr="009B7321" w:rsidRDefault="009B7321" w:rsidP="00CD3407">
            <w:pPr>
              <w:rPr>
                <w:rFonts w:ascii="Arial" w:hAnsi="Arial" w:cs="Arial"/>
                <w:b/>
                <w:bCs/>
                <w:szCs w:val="18"/>
              </w:rPr>
            </w:pPr>
            <w:r w:rsidRPr="009B7321">
              <w:rPr>
                <w:rFonts w:ascii="Arial" w:hAnsi="Arial" w:cs="Arial"/>
                <w:b/>
                <w:bCs/>
                <w:szCs w:val="18"/>
              </w:rPr>
              <w:t>Page.</w:t>
            </w:r>
          </w:p>
          <w:p w14:paraId="3D6ABB95" w14:textId="77777777" w:rsidR="009B7321" w:rsidRPr="009B7321" w:rsidRDefault="009B7321" w:rsidP="00CD3407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9B7321">
              <w:rPr>
                <w:rFonts w:ascii="Arial" w:hAnsi="Arial" w:cs="Arial"/>
                <w:b/>
                <w:bCs/>
                <w:szCs w:val="18"/>
              </w:rPr>
              <w:t>Line</w:t>
            </w:r>
          </w:p>
        </w:tc>
        <w:tc>
          <w:tcPr>
            <w:tcW w:w="2340" w:type="dxa"/>
          </w:tcPr>
          <w:p w14:paraId="42AB2B48" w14:textId="77777777" w:rsidR="009B7321" w:rsidRPr="009B7321" w:rsidRDefault="009B7321" w:rsidP="00CD3407">
            <w:pPr>
              <w:rPr>
                <w:rFonts w:ascii="Arial" w:hAnsi="Arial" w:cs="Arial"/>
                <w:b/>
                <w:bCs/>
                <w:szCs w:val="18"/>
              </w:rPr>
            </w:pPr>
            <w:r w:rsidRPr="009B7321">
              <w:rPr>
                <w:rFonts w:ascii="Arial" w:hAnsi="Arial" w:cs="Arial"/>
                <w:b/>
                <w:bCs/>
                <w:szCs w:val="18"/>
              </w:rPr>
              <w:t>Comment</w:t>
            </w:r>
          </w:p>
        </w:tc>
        <w:tc>
          <w:tcPr>
            <w:tcW w:w="2070" w:type="dxa"/>
          </w:tcPr>
          <w:p w14:paraId="3BA82F11" w14:textId="77777777" w:rsidR="009B7321" w:rsidRPr="009B7321" w:rsidRDefault="009B7321" w:rsidP="00CD3407">
            <w:pPr>
              <w:rPr>
                <w:rFonts w:ascii="Arial" w:hAnsi="Arial" w:cs="Arial"/>
                <w:b/>
                <w:bCs/>
                <w:szCs w:val="18"/>
              </w:rPr>
            </w:pPr>
            <w:r w:rsidRPr="009B7321">
              <w:rPr>
                <w:rFonts w:ascii="Arial" w:hAnsi="Arial" w:cs="Arial"/>
                <w:b/>
                <w:bCs/>
                <w:szCs w:val="18"/>
              </w:rPr>
              <w:t>Proposed Change</w:t>
            </w:r>
          </w:p>
        </w:tc>
        <w:tc>
          <w:tcPr>
            <w:tcW w:w="2072" w:type="dxa"/>
          </w:tcPr>
          <w:p w14:paraId="3E2264B6" w14:textId="77777777" w:rsidR="009B7321" w:rsidRPr="009B7321" w:rsidRDefault="009B7321" w:rsidP="00CD3407">
            <w:pPr>
              <w:rPr>
                <w:rFonts w:ascii="Arial" w:hAnsi="Arial" w:cs="Arial"/>
                <w:b/>
                <w:bCs/>
                <w:szCs w:val="18"/>
              </w:rPr>
            </w:pPr>
            <w:r w:rsidRPr="009B7321">
              <w:rPr>
                <w:rFonts w:ascii="Arial" w:hAnsi="Arial" w:cs="Arial"/>
                <w:b/>
                <w:bCs/>
                <w:szCs w:val="18"/>
              </w:rPr>
              <w:t>Resolution</w:t>
            </w:r>
          </w:p>
          <w:p w14:paraId="487E632C" w14:textId="77777777" w:rsidR="009B7321" w:rsidRPr="009B7321" w:rsidRDefault="009B7321" w:rsidP="00CD3407">
            <w:pPr>
              <w:rPr>
                <w:rFonts w:ascii="Arial" w:hAnsi="Arial" w:cs="Arial"/>
                <w:b/>
                <w:bCs/>
                <w:szCs w:val="18"/>
              </w:rPr>
            </w:pPr>
          </w:p>
        </w:tc>
      </w:tr>
      <w:tr w:rsidR="00BD7C07" w:rsidRPr="009B7321" w14:paraId="48AA80D0" w14:textId="77777777" w:rsidTr="002D2E10">
        <w:tc>
          <w:tcPr>
            <w:tcW w:w="623" w:type="dxa"/>
          </w:tcPr>
          <w:p w14:paraId="6BE7D1BA" w14:textId="1B1098EF" w:rsidR="00BD7C07" w:rsidRPr="00711E78" w:rsidRDefault="00BD7C07" w:rsidP="00BD7C07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711E78">
              <w:rPr>
                <w:rFonts w:ascii="Arial" w:hAnsi="Arial" w:cs="Arial"/>
                <w:szCs w:val="18"/>
              </w:rPr>
              <w:t>7888</w:t>
            </w:r>
          </w:p>
        </w:tc>
        <w:tc>
          <w:tcPr>
            <w:tcW w:w="1262" w:type="dxa"/>
          </w:tcPr>
          <w:p w14:paraId="3765B9F7" w14:textId="66C7C42A" w:rsidR="00BD7C07" w:rsidRPr="00711E78" w:rsidRDefault="00BD7C07" w:rsidP="00BD7C07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711E78">
              <w:rPr>
                <w:rFonts w:ascii="Arial" w:hAnsi="Arial" w:cs="Arial"/>
                <w:szCs w:val="18"/>
              </w:rPr>
              <w:t>Yongho Seok</w:t>
            </w:r>
          </w:p>
        </w:tc>
        <w:tc>
          <w:tcPr>
            <w:tcW w:w="900" w:type="dxa"/>
          </w:tcPr>
          <w:p w14:paraId="549C1A10" w14:textId="371D4A59" w:rsidR="00BD7C07" w:rsidRPr="00711E78" w:rsidRDefault="00BD7C07" w:rsidP="00BD7C07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711E78">
              <w:rPr>
                <w:rFonts w:ascii="Arial" w:hAnsi="Arial" w:cs="Arial"/>
                <w:szCs w:val="18"/>
              </w:rPr>
              <w:t>35.3.15</w:t>
            </w:r>
          </w:p>
        </w:tc>
        <w:tc>
          <w:tcPr>
            <w:tcW w:w="810" w:type="dxa"/>
          </w:tcPr>
          <w:p w14:paraId="03A0AFC8" w14:textId="79BA1949" w:rsidR="00BD7C07" w:rsidRPr="00711E78" w:rsidRDefault="00BD7C07" w:rsidP="00BD7C07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711E78">
              <w:rPr>
                <w:rFonts w:ascii="Arial" w:hAnsi="Arial" w:cs="Arial"/>
                <w:szCs w:val="18"/>
              </w:rPr>
              <w:t>281.47</w:t>
            </w:r>
          </w:p>
        </w:tc>
        <w:tc>
          <w:tcPr>
            <w:tcW w:w="2340" w:type="dxa"/>
          </w:tcPr>
          <w:p w14:paraId="46844893" w14:textId="1B0CA192" w:rsidR="00BD7C07" w:rsidRPr="00711E78" w:rsidRDefault="00BD7C07" w:rsidP="00BD7C07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711E78">
              <w:rPr>
                <w:rFonts w:ascii="Arial" w:hAnsi="Arial" w:cs="Arial"/>
                <w:szCs w:val="18"/>
              </w:rPr>
              <w:t>"The AP MLD shall initiate a frame exchange sequence with the non-AP MLD on one of the enabled links by transmitting an initial Control frame to the non-AP MLD with the limitations specified above."</w:t>
            </w:r>
            <w:r w:rsidRPr="00711E78">
              <w:rPr>
                <w:rFonts w:ascii="Arial" w:hAnsi="Arial" w:cs="Arial"/>
                <w:szCs w:val="18"/>
              </w:rPr>
              <w:br/>
              <w:t xml:space="preserve">This should be limited to an individually addressed frame exchange sequence. </w:t>
            </w:r>
            <w:proofErr w:type="gramStart"/>
            <w:r w:rsidRPr="00711E78">
              <w:rPr>
                <w:rFonts w:ascii="Arial" w:hAnsi="Arial" w:cs="Arial"/>
                <w:szCs w:val="18"/>
              </w:rPr>
              <w:t>And,</w:t>
            </w:r>
            <w:proofErr w:type="gramEnd"/>
            <w:r w:rsidRPr="00711E78">
              <w:rPr>
                <w:rFonts w:ascii="Arial" w:hAnsi="Arial" w:cs="Arial"/>
                <w:szCs w:val="18"/>
              </w:rPr>
              <w:t xml:space="preserve"> clarify the reception of the group addressed frame in the EMLSR mode.</w:t>
            </w:r>
          </w:p>
        </w:tc>
        <w:tc>
          <w:tcPr>
            <w:tcW w:w="2070" w:type="dxa"/>
          </w:tcPr>
          <w:p w14:paraId="5BE0FCBA" w14:textId="4E9F169C" w:rsidR="00BD7C07" w:rsidRPr="00711E78" w:rsidRDefault="00BD7C07" w:rsidP="00BD7C07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711E78">
              <w:rPr>
                <w:rFonts w:ascii="Arial" w:hAnsi="Arial" w:cs="Arial"/>
                <w:szCs w:val="18"/>
              </w:rPr>
              <w:t>As in the comment.</w:t>
            </w:r>
          </w:p>
        </w:tc>
        <w:tc>
          <w:tcPr>
            <w:tcW w:w="2072" w:type="dxa"/>
          </w:tcPr>
          <w:p w14:paraId="42B6C3A0" w14:textId="77777777" w:rsidR="00BD7C07" w:rsidRDefault="00711E78" w:rsidP="00BD7C07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3D06E422" w14:textId="77777777" w:rsidR="00711E78" w:rsidRDefault="00711E78" w:rsidP="00BD7C07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30495340" w14:textId="77777777" w:rsidR="00711E78" w:rsidRDefault="009957EC" w:rsidP="00BD7C07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Agree with the commenter. </w:t>
            </w:r>
            <w:r w:rsidR="00480007">
              <w:rPr>
                <w:rFonts w:ascii="Arial-BoldMT" w:hAnsi="Arial-BoldMT"/>
                <w:color w:val="000000"/>
                <w:szCs w:val="18"/>
              </w:rPr>
              <w:t xml:space="preserve">A procedure for a group addressed frame for a non-AP MLD operating in the </w:t>
            </w:r>
            <w:r w:rsidR="00231B26">
              <w:rPr>
                <w:rFonts w:ascii="Arial-BoldMT" w:hAnsi="Arial-BoldMT"/>
                <w:color w:val="000000"/>
                <w:szCs w:val="18"/>
              </w:rPr>
              <w:t>EMLSR mode has been added.</w:t>
            </w:r>
          </w:p>
          <w:p w14:paraId="409FB2FA" w14:textId="77777777" w:rsidR="00231B26" w:rsidRDefault="00231B26" w:rsidP="00BD7C07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4FAE824" w14:textId="07A12501" w:rsidR="00A2693A" w:rsidRPr="00A2693A" w:rsidRDefault="00A2693A" w:rsidP="00A2693A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A2693A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A2693A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7888</w:t>
            </w:r>
            <w:r w:rsidRPr="00A2693A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213281018"/>
                <w:placeholder>
                  <w:docPart w:val="55FF57ACEFA94FDDB94EC99A1438EAD5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E42B81">
                  <w:rPr>
                    <w:rFonts w:ascii="Arial-BoldMT" w:hAnsi="Arial-BoldMT"/>
                    <w:color w:val="000000"/>
                    <w:szCs w:val="18"/>
                  </w:rPr>
                  <w:t>doc.: IEEE 802.11-21/1483r0</w:t>
                </w:r>
              </w:sdtContent>
            </w:sdt>
          </w:p>
          <w:p w14:paraId="614C56CA" w14:textId="0EB0332E" w:rsidR="00231B26" w:rsidRPr="00711E78" w:rsidRDefault="00E266C7" w:rsidP="00A2693A">
            <w:pPr>
              <w:rPr>
                <w:rFonts w:ascii="Arial-BoldMT" w:hAnsi="Arial-BoldMT" w:hint="eastAsia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1042488757"/>
                <w:placeholder>
                  <w:docPart w:val="A412DC7101484D16B64CF4628044A6B1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E42B81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[https://mentor.ieee.org/802.11/dcn/21/11-21-1483-00-00be-cc36-cr-cid 7888.docx]</w:t>
                </w:r>
              </w:sdtContent>
            </w:sdt>
          </w:p>
        </w:tc>
      </w:tr>
    </w:tbl>
    <w:p w14:paraId="034B40A2" w14:textId="76B3C1D8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38B5BD0F" w14:textId="0635B701" w:rsidR="009B7321" w:rsidRDefault="009B7321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55BA4D1F" w14:textId="06566191" w:rsidR="001B6006" w:rsidRDefault="00013E57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>
        <w:rPr>
          <w:rFonts w:ascii="Arial-BoldMT" w:hAnsi="Arial-BoldMT"/>
          <w:b/>
          <w:bCs/>
          <w:color w:val="000000"/>
          <w:sz w:val="20"/>
        </w:rPr>
        <w:t>Discussion:</w:t>
      </w:r>
    </w:p>
    <w:p w14:paraId="3AE9A409" w14:textId="3046B521" w:rsidR="00013E57" w:rsidRDefault="00013E57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7D4706C7" w14:textId="2AECE7FE" w:rsidR="00AB3645" w:rsidRDefault="00F93542" w:rsidP="00CE4BAA">
      <w:pPr>
        <w:rPr>
          <w:rFonts w:ascii="Arial-BoldMT" w:hAnsi="Arial-BoldMT" w:hint="eastAsia"/>
          <w:color w:val="000000"/>
          <w:sz w:val="20"/>
        </w:rPr>
      </w:pPr>
      <w:r>
        <w:rPr>
          <w:rFonts w:ascii="Arial-BoldMT" w:hAnsi="Arial-BoldMT"/>
          <w:color w:val="000000"/>
          <w:sz w:val="20"/>
        </w:rPr>
        <w:t xml:space="preserve">When a non-AP MLD is operating </w:t>
      </w:r>
      <w:r w:rsidR="007C7B4E">
        <w:rPr>
          <w:rFonts w:ascii="Arial-BoldMT" w:hAnsi="Arial-BoldMT"/>
          <w:color w:val="000000"/>
          <w:sz w:val="20"/>
        </w:rPr>
        <w:t xml:space="preserve">in EMLSR mode, </w:t>
      </w:r>
      <w:r w:rsidR="002803E5">
        <w:rPr>
          <w:rFonts w:ascii="Arial-BoldMT" w:hAnsi="Arial-BoldMT"/>
          <w:color w:val="000000"/>
          <w:sz w:val="20"/>
        </w:rPr>
        <w:t xml:space="preserve">an AP affiliated with an AP MLD initiates frame exchange sequences </w:t>
      </w:r>
      <w:r w:rsidR="00311D52">
        <w:rPr>
          <w:rFonts w:ascii="Arial-BoldMT" w:hAnsi="Arial-BoldMT"/>
          <w:color w:val="000000"/>
          <w:sz w:val="20"/>
        </w:rPr>
        <w:t xml:space="preserve">by transmitting a MU-RTS or BSRP frame </w:t>
      </w:r>
      <w:r w:rsidR="00761C68">
        <w:rPr>
          <w:rFonts w:ascii="Arial-BoldMT" w:hAnsi="Arial-BoldMT"/>
          <w:color w:val="000000"/>
          <w:sz w:val="20"/>
        </w:rPr>
        <w:t>addressed to one of the STAs affiliated with the non-AP MLD.</w:t>
      </w:r>
      <w:r w:rsidR="00F74219">
        <w:rPr>
          <w:rFonts w:ascii="Arial-BoldMT" w:hAnsi="Arial-BoldMT"/>
          <w:color w:val="000000"/>
          <w:sz w:val="20"/>
        </w:rPr>
        <w:t xml:space="preserve"> </w:t>
      </w:r>
      <w:r w:rsidR="00E022E2">
        <w:rPr>
          <w:rFonts w:ascii="Arial-BoldMT" w:hAnsi="Arial-BoldMT"/>
          <w:color w:val="000000"/>
          <w:sz w:val="20"/>
        </w:rPr>
        <w:t>However, t</w:t>
      </w:r>
      <w:r w:rsidR="00777ECC">
        <w:rPr>
          <w:rFonts w:ascii="Arial-BoldMT" w:hAnsi="Arial-BoldMT"/>
          <w:color w:val="000000"/>
          <w:sz w:val="20"/>
        </w:rPr>
        <w:t>his is not applicable for a group address frame</w:t>
      </w:r>
      <w:r w:rsidR="00547266">
        <w:rPr>
          <w:rFonts w:ascii="Arial-BoldMT" w:hAnsi="Arial-BoldMT"/>
          <w:color w:val="000000"/>
          <w:sz w:val="20"/>
        </w:rPr>
        <w:t xml:space="preserve"> because the group address frame is for all associated non-AP MLDs</w:t>
      </w:r>
      <w:r w:rsidR="009437A4">
        <w:rPr>
          <w:rFonts w:ascii="Arial-BoldMT" w:hAnsi="Arial-BoldMT"/>
          <w:color w:val="000000"/>
          <w:sz w:val="20"/>
        </w:rPr>
        <w:t>.</w:t>
      </w:r>
    </w:p>
    <w:p w14:paraId="5D8CC2AE" w14:textId="7C156B05" w:rsidR="00B66179" w:rsidRDefault="00B66179" w:rsidP="00CE4BAA">
      <w:pPr>
        <w:rPr>
          <w:rFonts w:ascii="Arial-BoldMT" w:hAnsi="Arial-BoldMT" w:hint="eastAsia"/>
          <w:color w:val="000000"/>
          <w:sz w:val="20"/>
        </w:rPr>
      </w:pPr>
    </w:p>
    <w:p w14:paraId="5CB7888A" w14:textId="00CDD959" w:rsidR="00B66179" w:rsidRDefault="00B66179" w:rsidP="00CE4BAA">
      <w:pPr>
        <w:rPr>
          <w:rFonts w:ascii="Arial-BoldMT" w:hAnsi="Arial-BoldMT" w:hint="eastAsia"/>
          <w:color w:val="000000"/>
          <w:sz w:val="20"/>
        </w:rPr>
      </w:pPr>
      <w:r>
        <w:rPr>
          <w:rFonts w:ascii="Arial-BoldMT" w:hAnsi="Arial-BoldMT"/>
          <w:color w:val="000000"/>
          <w:sz w:val="20"/>
        </w:rPr>
        <w:t xml:space="preserve">A simple </w:t>
      </w:r>
      <w:r w:rsidR="00F54A5F">
        <w:rPr>
          <w:rFonts w:ascii="Arial-BoldMT" w:hAnsi="Arial-BoldMT"/>
          <w:color w:val="000000"/>
          <w:sz w:val="20"/>
        </w:rPr>
        <w:t>solution</w:t>
      </w:r>
      <w:r>
        <w:rPr>
          <w:rFonts w:ascii="Arial-BoldMT" w:hAnsi="Arial-BoldMT"/>
          <w:color w:val="000000"/>
          <w:sz w:val="20"/>
        </w:rPr>
        <w:t xml:space="preserve"> to this problem is to </w:t>
      </w:r>
      <w:r w:rsidR="001D19A3">
        <w:rPr>
          <w:rFonts w:ascii="Arial-BoldMT" w:hAnsi="Arial-BoldMT"/>
          <w:color w:val="000000"/>
          <w:sz w:val="20"/>
        </w:rPr>
        <w:t>transmit</w:t>
      </w:r>
      <w:r>
        <w:rPr>
          <w:rFonts w:ascii="Arial-BoldMT" w:hAnsi="Arial-BoldMT"/>
          <w:color w:val="000000"/>
          <w:sz w:val="20"/>
        </w:rPr>
        <w:t xml:space="preserve"> group addressed frames immediately following </w:t>
      </w:r>
      <w:r w:rsidR="001D19A3">
        <w:rPr>
          <w:rFonts w:ascii="Arial-BoldMT" w:hAnsi="Arial-BoldMT"/>
          <w:color w:val="000000"/>
          <w:sz w:val="20"/>
        </w:rPr>
        <w:t>a Beacon frame containing DTIM</w:t>
      </w:r>
      <w:r w:rsidR="00F13C2B">
        <w:rPr>
          <w:rFonts w:ascii="Arial-BoldMT" w:hAnsi="Arial-BoldMT"/>
          <w:color w:val="000000"/>
          <w:sz w:val="20"/>
        </w:rPr>
        <w:t xml:space="preserve"> transmission</w:t>
      </w:r>
      <w:r w:rsidR="00AF3928">
        <w:rPr>
          <w:rFonts w:ascii="Arial-BoldMT" w:hAnsi="Arial-BoldMT"/>
          <w:color w:val="000000"/>
          <w:sz w:val="20"/>
        </w:rPr>
        <w:t>. A</w:t>
      </w:r>
      <w:r w:rsidR="00B57F3B">
        <w:rPr>
          <w:rFonts w:ascii="Arial-BoldMT" w:hAnsi="Arial-BoldMT"/>
          <w:color w:val="000000"/>
          <w:sz w:val="20"/>
        </w:rPr>
        <w:t xml:space="preserve"> non-AP MLD in the EMLSR mode</w:t>
      </w:r>
      <w:r w:rsidR="008711A7">
        <w:rPr>
          <w:rFonts w:ascii="Arial-BoldMT" w:hAnsi="Arial-BoldMT"/>
          <w:color w:val="000000"/>
          <w:sz w:val="20"/>
        </w:rPr>
        <w:t xml:space="preserve"> </w:t>
      </w:r>
      <w:r w:rsidR="00F44265">
        <w:rPr>
          <w:rFonts w:ascii="Arial-BoldMT" w:hAnsi="Arial-BoldMT"/>
          <w:color w:val="000000"/>
          <w:sz w:val="20"/>
        </w:rPr>
        <w:t xml:space="preserve">knows when </w:t>
      </w:r>
      <w:r w:rsidR="004B50B3">
        <w:rPr>
          <w:rFonts w:ascii="Arial-BoldMT" w:hAnsi="Arial-BoldMT"/>
          <w:color w:val="000000"/>
          <w:sz w:val="20"/>
        </w:rPr>
        <w:t>DTIM beacon will be transmitted so can receive group addressed frames following the DTIM beacon.</w:t>
      </w:r>
      <w:r w:rsidR="00AF3928">
        <w:rPr>
          <w:rFonts w:ascii="Arial-BoldMT" w:hAnsi="Arial-BoldMT"/>
          <w:color w:val="000000"/>
          <w:sz w:val="20"/>
        </w:rPr>
        <w:t xml:space="preserve"> </w:t>
      </w:r>
    </w:p>
    <w:p w14:paraId="1D11429B" w14:textId="77777777" w:rsidR="00AB3645" w:rsidRDefault="00AB3645" w:rsidP="00CE4BAA">
      <w:pPr>
        <w:rPr>
          <w:rFonts w:ascii="Arial-BoldMT" w:hAnsi="Arial-BoldMT" w:hint="eastAsia"/>
          <w:color w:val="000000"/>
          <w:sz w:val="20"/>
        </w:rPr>
      </w:pPr>
    </w:p>
    <w:p w14:paraId="239F6DE2" w14:textId="3007EDAF" w:rsidR="00013E57" w:rsidRPr="00F93542" w:rsidRDefault="00013E57" w:rsidP="00CE4BAA">
      <w:pPr>
        <w:rPr>
          <w:rFonts w:ascii="Arial-BoldMT" w:hAnsi="Arial-BoldMT" w:hint="eastAsia"/>
          <w:color w:val="000000"/>
          <w:sz w:val="20"/>
        </w:rPr>
      </w:pPr>
    </w:p>
    <w:p w14:paraId="02D92F10" w14:textId="60EF368D" w:rsidR="001B6006" w:rsidRDefault="001B6006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540CB2D7" w14:textId="77777777" w:rsidR="001B6006" w:rsidRDefault="001B6006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38952AB4" w14:textId="153BCEC1" w:rsidR="008A3EB5" w:rsidRDefault="008D578C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8D578C">
        <w:rPr>
          <w:rFonts w:ascii="Arial-BoldMT" w:hAnsi="Arial-BoldMT"/>
          <w:b/>
          <w:bCs/>
          <w:color w:val="000000"/>
          <w:sz w:val="20"/>
        </w:rPr>
        <w:t>35.3.16 Enhanced multi-link single radio operation</w:t>
      </w:r>
    </w:p>
    <w:p w14:paraId="6D20D6E0" w14:textId="3F884E4B" w:rsidR="008D578C" w:rsidRDefault="008D578C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6B306F41" w14:textId="534CC5B5" w:rsidR="00B0683D" w:rsidRDefault="00B0683D" w:rsidP="00CE4BAA">
      <w:pPr>
        <w:rPr>
          <w:rFonts w:ascii="TimesNewRomanPSMT" w:hAnsi="TimesNewRomanPSMT"/>
          <w:color w:val="000000"/>
          <w:sz w:val="20"/>
        </w:rPr>
      </w:pPr>
      <w:r w:rsidRPr="00B0683D">
        <w:rPr>
          <w:rFonts w:ascii="TimesNewRomanPSMT" w:hAnsi="TimesNewRomanPSMT"/>
          <w:color w:val="000000"/>
          <w:sz w:val="20"/>
        </w:rPr>
        <w:t>When a non-AP MLD is operating in the EMLSR mode with an AP MLD supporting the EMLSR mode the</w:t>
      </w:r>
      <w:r w:rsidRPr="00B0683D">
        <w:rPr>
          <w:rFonts w:ascii="TimesNewRomanPSMT" w:hAnsi="TimesNewRomanPSMT"/>
          <w:color w:val="000000"/>
          <w:sz w:val="20"/>
        </w:rPr>
        <w:br/>
        <w:t>following applies:</w:t>
      </w:r>
    </w:p>
    <w:p w14:paraId="43498619" w14:textId="384AC1EB" w:rsidR="00B0683D" w:rsidRDefault="00B0683D" w:rsidP="00CE4BAA">
      <w:pPr>
        <w:rPr>
          <w:rFonts w:ascii="TimesNewRomanPSMT" w:hAnsi="TimesNewRomanPSMT"/>
          <w:color w:val="000000"/>
          <w:sz w:val="20"/>
        </w:rPr>
      </w:pPr>
      <w:r>
        <w:rPr>
          <w:rFonts w:ascii="TimesNewRomanPSMT" w:hAnsi="TimesNewRomanPSMT"/>
          <w:color w:val="000000"/>
          <w:sz w:val="20"/>
        </w:rPr>
        <w:t>…</w:t>
      </w:r>
    </w:p>
    <w:p w14:paraId="26FE1423" w14:textId="657633C6" w:rsidR="00B0683D" w:rsidRDefault="00B0683D" w:rsidP="00CE4BAA">
      <w:pPr>
        <w:rPr>
          <w:rFonts w:ascii="TimesNewRomanPSMT" w:hAnsi="TimesNewRomanPSMT"/>
          <w:color w:val="000000"/>
          <w:sz w:val="20"/>
        </w:rPr>
      </w:pPr>
      <w:r w:rsidRPr="00B0683D">
        <w:rPr>
          <w:rFonts w:ascii="TimesNewRomanPSMT" w:hAnsi="TimesNewRomanPSMT"/>
          <w:color w:val="000000"/>
          <w:sz w:val="20"/>
        </w:rPr>
        <w:t>— The AP MLD shall initiate a frame exchange sequence with the non-AP MLD on one of the enabled</w:t>
      </w:r>
      <w:r w:rsidRPr="00B0683D">
        <w:rPr>
          <w:rFonts w:ascii="TimesNewRomanPSMT" w:hAnsi="TimesNewRomanPSMT"/>
          <w:color w:val="000000"/>
          <w:sz w:val="20"/>
        </w:rPr>
        <w:br/>
        <w:t>links by transmitting an initial Control frame to the non-AP MLD with the limitations specified</w:t>
      </w:r>
      <w:r w:rsidRPr="00B0683D">
        <w:rPr>
          <w:rFonts w:ascii="TimesNewRomanPSMT" w:hAnsi="TimesNewRomanPSMT"/>
          <w:color w:val="000000"/>
          <w:sz w:val="20"/>
        </w:rPr>
        <w:br/>
        <w:t>above.</w:t>
      </w:r>
    </w:p>
    <w:p w14:paraId="02AD2F9D" w14:textId="0689DE57" w:rsidR="00DC6658" w:rsidRDefault="00170ADC" w:rsidP="00CE4BAA">
      <w:pPr>
        <w:rPr>
          <w:rFonts w:ascii="TimesNewRomanPSMT" w:hAnsi="TimesNewRomanPSMT"/>
          <w:color w:val="000000"/>
          <w:sz w:val="20"/>
        </w:rPr>
      </w:pPr>
      <w:ins w:id="0" w:author="Park, Minyoung" w:date="2021-09-03T15:52:00Z">
        <w:r>
          <w:rPr>
            <w:rFonts w:ascii="TimesNewRomanPSMT" w:hAnsi="TimesNewRomanPSMT"/>
            <w:color w:val="000000"/>
            <w:sz w:val="20"/>
          </w:rPr>
          <w:t>(#7888)</w:t>
        </w:r>
      </w:ins>
      <w:ins w:id="1" w:author="Park, Minyoung" w:date="2021-09-03T15:18:00Z">
        <w:r w:rsidR="00DC6658" w:rsidRPr="00B0683D">
          <w:rPr>
            <w:rFonts w:ascii="TimesNewRomanPSMT" w:hAnsi="TimesNewRomanPSMT"/>
            <w:color w:val="000000"/>
            <w:sz w:val="20"/>
          </w:rPr>
          <w:t xml:space="preserve">— </w:t>
        </w:r>
      </w:ins>
      <w:ins w:id="2" w:author="Park, Minyoung" w:date="2021-09-03T15:19:00Z">
        <w:r w:rsidR="00A24252">
          <w:rPr>
            <w:rFonts w:ascii="TimesNewRomanPSMT" w:hAnsi="TimesNewRomanPSMT"/>
            <w:color w:val="000000"/>
            <w:sz w:val="20"/>
          </w:rPr>
          <w:t>A</w:t>
        </w:r>
      </w:ins>
      <w:ins w:id="3" w:author="Park, Minyoung" w:date="2021-09-03T15:18:00Z">
        <w:r w:rsidR="00DC6658" w:rsidRPr="00DC6658">
          <w:rPr>
            <w:rFonts w:ascii="TimesNewRomanPSMT" w:hAnsi="TimesNewRomanPSMT"/>
            <w:color w:val="000000"/>
            <w:sz w:val="20"/>
          </w:rPr>
          <w:t xml:space="preserve">n AP affiliated with the AP MLD shall transmit group addressed BUs immediately following </w:t>
        </w:r>
      </w:ins>
      <w:ins w:id="4" w:author="Park, Minyoung" w:date="2021-09-03T15:53:00Z">
        <w:r w:rsidR="00B16955">
          <w:rPr>
            <w:rFonts w:ascii="TimesNewRomanPSMT" w:hAnsi="TimesNewRomanPSMT"/>
            <w:color w:val="000000"/>
            <w:sz w:val="20"/>
          </w:rPr>
          <w:t>a</w:t>
        </w:r>
      </w:ins>
      <w:ins w:id="5" w:author="Park, Minyoung" w:date="2021-09-03T15:18:00Z">
        <w:r w:rsidR="00DC6658" w:rsidRPr="00DC6658">
          <w:rPr>
            <w:rFonts w:ascii="TimesNewRomanPSMT" w:hAnsi="TimesNewRomanPSMT"/>
            <w:color w:val="000000"/>
            <w:sz w:val="20"/>
          </w:rPr>
          <w:t xml:space="preserve"> Beacon frame containing a DTIM transmission.</w:t>
        </w:r>
      </w:ins>
    </w:p>
    <w:p w14:paraId="1D797E8C" w14:textId="77777777" w:rsidR="00B0683D" w:rsidRDefault="00B0683D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0EF8FF3D" w14:textId="098F9C92" w:rsidR="00166343" w:rsidRPr="008A3EB5" w:rsidRDefault="00166343" w:rsidP="00CE4BAA">
      <w:pPr>
        <w:rPr>
          <w:rFonts w:ascii="Arial-BoldMT" w:hAnsi="Arial-BoldMT" w:hint="eastAsia"/>
          <w:color w:val="000000"/>
          <w:sz w:val="20"/>
        </w:rPr>
      </w:pPr>
    </w:p>
    <w:p w14:paraId="2677BCC8" w14:textId="77777777" w:rsidR="00743F9C" w:rsidRPr="00DC6658" w:rsidRDefault="00743F9C" w:rsidP="00860DF1">
      <w:pPr>
        <w:rPr>
          <w:sz w:val="20"/>
          <w:szCs w:val="22"/>
          <w:rPrChange w:id="6" w:author="Park, Minyoung" w:date="2021-09-03T15:18:00Z">
            <w:rPr>
              <w:sz w:val="20"/>
              <w:szCs w:val="22"/>
              <w:lang w:val="en-US"/>
            </w:rPr>
          </w:rPrChange>
        </w:rPr>
      </w:pPr>
    </w:p>
    <w:sectPr w:rsidR="00743F9C" w:rsidRPr="00DC6658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179669" w14:textId="77777777" w:rsidR="00E266C7" w:rsidRDefault="00E266C7">
      <w:r>
        <w:separator/>
      </w:r>
    </w:p>
  </w:endnote>
  <w:endnote w:type="continuationSeparator" w:id="0">
    <w:p w14:paraId="57C92DAA" w14:textId="77777777" w:rsidR="00E266C7" w:rsidRDefault="00E2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B6CE1" w14:textId="4EB530AD" w:rsidR="00376515" w:rsidRDefault="00743F9C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76515">
        <w:t>Submission</w:t>
      </w:r>
    </w:fldSimple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44F316" w14:textId="77777777" w:rsidR="00E266C7" w:rsidRDefault="00E266C7">
      <w:r>
        <w:separator/>
      </w:r>
    </w:p>
  </w:footnote>
  <w:footnote w:type="continuationSeparator" w:id="0">
    <w:p w14:paraId="261A6D28" w14:textId="77777777" w:rsidR="00E266C7" w:rsidRDefault="00E26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6A876" w14:textId="6AB38B72" w:rsidR="00376515" w:rsidRDefault="00FD7C05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376515">
      <w:rPr>
        <w:lang w:eastAsia="ko-KR"/>
      </w:rPr>
      <w:t xml:space="preserve"> 20</w:t>
    </w:r>
    <w:r w:rsidR="00CB4B47">
      <w:rPr>
        <w:lang w:eastAsia="ko-KR"/>
      </w:rPr>
      <w:t>2</w:t>
    </w:r>
    <w:r w:rsidR="000835C1">
      <w:rPr>
        <w:lang w:eastAsia="ko-KR"/>
      </w:rPr>
      <w:t>1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42B81">
          <w:t>doc.: IEEE 802.11-21/1483r0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A4D42E2"/>
    <w:multiLevelType w:val="hybridMultilevel"/>
    <w:tmpl w:val="DD1E463E"/>
    <w:lvl w:ilvl="0" w:tplc="AA2A840A">
      <w:start w:val="1"/>
      <w:numFmt w:val="lowerLetter"/>
      <w:lvlText w:val="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830D7"/>
    <w:multiLevelType w:val="hybridMultilevel"/>
    <w:tmpl w:val="C90C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147B66">
      <w:numFmt w:val="bullet"/>
      <w:lvlText w:val="—"/>
      <w:lvlJc w:val="left"/>
      <w:pPr>
        <w:ind w:left="144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455F0"/>
    <w:multiLevelType w:val="hybridMultilevel"/>
    <w:tmpl w:val="2A0670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3050F"/>
    <w:multiLevelType w:val="hybridMultilevel"/>
    <w:tmpl w:val="7C00A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74265"/>
    <w:multiLevelType w:val="hybridMultilevel"/>
    <w:tmpl w:val="1C703B84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B01F93"/>
    <w:multiLevelType w:val="hybridMultilevel"/>
    <w:tmpl w:val="51905294"/>
    <w:lvl w:ilvl="0" w:tplc="FF6C6ACA">
      <w:start w:val="1"/>
      <w:numFmt w:val="lowerLetter"/>
      <w:lvlText w:val="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2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8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6"/>
  </w:num>
  <w:num w:numId="14">
    <w:abstractNumId w:val="10"/>
  </w:num>
  <w:num w:numId="15">
    <w:abstractNumId w:val="5"/>
  </w:num>
  <w:num w:numId="16">
    <w:abstractNumId w:val="3"/>
  </w:num>
  <w:num w:numId="17">
    <w:abstractNumId w:val="4"/>
  </w:num>
  <w:num w:numId="18">
    <w:abstractNumId w:val="9"/>
  </w:num>
  <w:num w:numId="19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3E8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C23"/>
    <w:rsid w:val="00010F98"/>
    <w:rsid w:val="00012B88"/>
    <w:rsid w:val="00012EC4"/>
    <w:rsid w:val="00013196"/>
    <w:rsid w:val="000137AD"/>
    <w:rsid w:val="00013E57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CD8"/>
    <w:rsid w:val="00024344"/>
    <w:rsid w:val="00024487"/>
    <w:rsid w:val="00026E13"/>
    <w:rsid w:val="00026F6E"/>
    <w:rsid w:val="00027D05"/>
    <w:rsid w:val="00031E68"/>
    <w:rsid w:val="000326D8"/>
    <w:rsid w:val="00033B0A"/>
    <w:rsid w:val="000341CB"/>
    <w:rsid w:val="00034E6F"/>
    <w:rsid w:val="0003542F"/>
    <w:rsid w:val="000358B3"/>
    <w:rsid w:val="000405C4"/>
    <w:rsid w:val="00043946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5F"/>
    <w:rsid w:val="0007129C"/>
    <w:rsid w:val="00071971"/>
    <w:rsid w:val="0007214C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5C1"/>
    <w:rsid w:val="000837D8"/>
    <w:rsid w:val="00083EBE"/>
    <w:rsid w:val="00084297"/>
    <w:rsid w:val="00084354"/>
    <w:rsid w:val="00084462"/>
    <w:rsid w:val="00085114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A051F"/>
    <w:rsid w:val="000A1C31"/>
    <w:rsid w:val="000A1F25"/>
    <w:rsid w:val="000A3567"/>
    <w:rsid w:val="000A3C85"/>
    <w:rsid w:val="000A3CB1"/>
    <w:rsid w:val="000A671D"/>
    <w:rsid w:val="000A7680"/>
    <w:rsid w:val="000B01EA"/>
    <w:rsid w:val="000B041A"/>
    <w:rsid w:val="000B083E"/>
    <w:rsid w:val="000B0DAF"/>
    <w:rsid w:val="000B59FE"/>
    <w:rsid w:val="000B5D19"/>
    <w:rsid w:val="000B5F39"/>
    <w:rsid w:val="000B6758"/>
    <w:rsid w:val="000B689A"/>
    <w:rsid w:val="000C01B0"/>
    <w:rsid w:val="000C0FBE"/>
    <w:rsid w:val="000C27D0"/>
    <w:rsid w:val="000C345D"/>
    <w:rsid w:val="000C3C16"/>
    <w:rsid w:val="000C451D"/>
    <w:rsid w:val="000C4755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6539"/>
    <w:rsid w:val="000E69CC"/>
    <w:rsid w:val="000E720C"/>
    <w:rsid w:val="000E752D"/>
    <w:rsid w:val="000E7644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1851"/>
    <w:rsid w:val="0010469F"/>
    <w:rsid w:val="001049C5"/>
    <w:rsid w:val="00104C98"/>
    <w:rsid w:val="0010550E"/>
    <w:rsid w:val="00105918"/>
    <w:rsid w:val="001101C2"/>
    <w:rsid w:val="001109AA"/>
    <w:rsid w:val="00112C6A"/>
    <w:rsid w:val="0011302D"/>
    <w:rsid w:val="00113408"/>
    <w:rsid w:val="00113B5F"/>
    <w:rsid w:val="001143A0"/>
    <w:rsid w:val="00114FCA"/>
    <w:rsid w:val="00115A75"/>
    <w:rsid w:val="00115B7B"/>
    <w:rsid w:val="001165C6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5FC"/>
    <w:rsid w:val="0014198F"/>
    <w:rsid w:val="00141C64"/>
    <w:rsid w:val="00141EEF"/>
    <w:rsid w:val="001423A2"/>
    <w:rsid w:val="00142918"/>
    <w:rsid w:val="00143833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4791"/>
    <w:rsid w:val="00154B26"/>
    <w:rsid w:val="001557CB"/>
    <w:rsid w:val="001559BB"/>
    <w:rsid w:val="00162228"/>
    <w:rsid w:val="0016234C"/>
    <w:rsid w:val="0016428D"/>
    <w:rsid w:val="00165343"/>
    <w:rsid w:val="00165BE6"/>
    <w:rsid w:val="00166343"/>
    <w:rsid w:val="00167666"/>
    <w:rsid w:val="001702F1"/>
    <w:rsid w:val="00170ADC"/>
    <w:rsid w:val="00172203"/>
    <w:rsid w:val="00172489"/>
    <w:rsid w:val="00172644"/>
    <w:rsid w:val="00172DD9"/>
    <w:rsid w:val="001738FD"/>
    <w:rsid w:val="00175B2C"/>
    <w:rsid w:val="00175CDF"/>
    <w:rsid w:val="0017659B"/>
    <w:rsid w:val="00177BCE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36B"/>
    <w:rsid w:val="00187ACA"/>
    <w:rsid w:val="001903AB"/>
    <w:rsid w:val="001912D7"/>
    <w:rsid w:val="0019164F"/>
    <w:rsid w:val="00191D8F"/>
    <w:rsid w:val="00192C6E"/>
    <w:rsid w:val="00193C39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65CE"/>
    <w:rsid w:val="001A77FD"/>
    <w:rsid w:val="001B0001"/>
    <w:rsid w:val="001B0C7C"/>
    <w:rsid w:val="001B194C"/>
    <w:rsid w:val="001B1E98"/>
    <w:rsid w:val="001B252D"/>
    <w:rsid w:val="001B27A9"/>
    <w:rsid w:val="001B2904"/>
    <w:rsid w:val="001B3D3C"/>
    <w:rsid w:val="001B4387"/>
    <w:rsid w:val="001B5F15"/>
    <w:rsid w:val="001B6006"/>
    <w:rsid w:val="001B63BC"/>
    <w:rsid w:val="001B664B"/>
    <w:rsid w:val="001C20E9"/>
    <w:rsid w:val="001C3850"/>
    <w:rsid w:val="001C3FCE"/>
    <w:rsid w:val="001C4460"/>
    <w:rsid w:val="001C45FA"/>
    <w:rsid w:val="001C47A5"/>
    <w:rsid w:val="001C501D"/>
    <w:rsid w:val="001C7CCE"/>
    <w:rsid w:val="001D15ED"/>
    <w:rsid w:val="001D19A3"/>
    <w:rsid w:val="001D2A6C"/>
    <w:rsid w:val="001D328B"/>
    <w:rsid w:val="001D3CA6"/>
    <w:rsid w:val="001D4A93"/>
    <w:rsid w:val="001D59DB"/>
    <w:rsid w:val="001D5F28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2C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685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4CBE"/>
    <w:rsid w:val="00225211"/>
    <w:rsid w:val="00225508"/>
    <w:rsid w:val="00225570"/>
    <w:rsid w:val="002308A4"/>
    <w:rsid w:val="00231B26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5C6E"/>
    <w:rsid w:val="0024637A"/>
    <w:rsid w:val="002470AC"/>
    <w:rsid w:val="0024720B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3E5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983"/>
    <w:rsid w:val="002B0B91"/>
    <w:rsid w:val="002B0CF5"/>
    <w:rsid w:val="002B1231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1B5C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2E10"/>
    <w:rsid w:val="002D3073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1776"/>
    <w:rsid w:val="00311D52"/>
    <w:rsid w:val="00312542"/>
    <w:rsid w:val="00312E87"/>
    <w:rsid w:val="00315B52"/>
    <w:rsid w:val="00315DE7"/>
    <w:rsid w:val="0031627D"/>
    <w:rsid w:val="00317A7D"/>
    <w:rsid w:val="00320ED2"/>
    <w:rsid w:val="003214E2"/>
    <w:rsid w:val="003218E7"/>
    <w:rsid w:val="00321D2E"/>
    <w:rsid w:val="003222DD"/>
    <w:rsid w:val="00324598"/>
    <w:rsid w:val="00324BB2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20A5"/>
    <w:rsid w:val="00332A81"/>
    <w:rsid w:val="00334DEA"/>
    <w:rsid w:val="00336C04"/>
    <w:rsid w:val="00336F5F"/>
    <w:rsid w:val="00341BDD"/>
    <w:rsid w:val="00342C68"/>
    <w:rsid w:val="00342C7D"/>
    <w:rsid w:val="00343554"/>
    <w:rsid w:val="00343E62"/>
    <w:rsid w:val="003449F9"/>
    <w:rsid w:val="00344B2C"/>
    <w:rsid w:val="00344DA5"/>
    <w:rsid w:val="0034581F"/>
    <w:rsid w:val="0034592B"/>
    <w:rsid w:val="003479E4"/>
    <w:rsid w:val="00347C43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F49"/>
    <w:rsid w:val="003644FB"/>
    <w:rsid w:val="00366037"/>
    <w:rsid w:val="003663B1"/>
    <w:rsid w:val="00366437"/>
    <w:rsid w:val="00366AF0"/>
    <w:rsid w:val="00366B5F"/>
    <w:rsid w:val="0036705A"/>
    <w:rsid w:val="003713CA"/>
    <w:rsid w:val="0037201A"/>
    <w:rsid w:val="003729FC"/>
    <w:rsid w:val="00372FCA"/>
    <w:rsid w:val="0037324A"/>
    <w:rsid w:val="00374C87"/>
    <w:rsid w:val="00374CBC"/>
    <w:rsid w:val="00374EA6"/>
    <w:rsid w:val="003759F9"/>
    <w:rsid w:val="00376515"/>
    <w:rsid w:val="003766B9"/>
    <w:rsid w:val="00381F98"/>
    <w:rsid w:val="0038258D"/>
    <w:rsid w:val="00382A51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4BF5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975"/>
    <w:rsid w:val="003A6AC1"/>
    <w:rsid w:val="003A74EB"/>
    <w:rsid w:val="003A7B64"/>
    <w:rsid w:val="003B03CE"/>
    <w:rsid w:val="003B04CC"/>
    <w:rsid w:val="003B0DA9"/>
    <w:rsid w:val="003B2B08"/>
    <w:rsid w:val="003B35EC"/>
    <w:rsid w:val="003B4DAD"/>
    <w:rsid w:val="003B52F2"/>
    <w:rsid w:val="003B57AE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9C3"/>
    <w:rsid w:val="003D7652"/>
    <w:rsid w:val="003D77A3"/>
    <w:rsid w:val="003D78F7"/>
    <w:rsid w:val="003D79C9"/>
    <w:rsid w:val="003E03AD"/>
    <w:rsid w:val="003E0589"/>
    <w:rsid w:val="003E19D0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F99"/>
    <w:rsid w:val="003F0C10"/>
    <w:rsid w:val="003F1281"/>
    <w:rsid w:val="003F1B36"/>
    <w:rsid w:val="003F2AEA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DF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6FF3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59B"/>
    <w:rsid w:val="0043677F"/>
    <w:rsid w:val="00436C08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507E7"/>
    <w:rsid w:val="00450CC0"/>
    <w:rsid w:val="0045123A"/>
    <w:rsid w:val="0045288D"/>
    <w:rsid w:val="00453A44"/>
    <w:rsid w:val="00453E8C"/>
    <w:rsid w:val="00457028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007"/>
    <w:rsid w:val="004804A4"/>
    <w:rsid w:val="00481659"/>
    <w:rsid w:val="00481D20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50B3"/>
    <w:rsid w:val="004B50D6"/>
    <w:rsid w:val="004B542F"/>
    <w:rsid w:val="004B653C"/>
    <w:rsid w:val="004B6BB5"/>
    <w:rsid w:val="004B6D8E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4ABC"/>
    <w:rsid w:val="004C4C9A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F8"/>
    <w:rsid w:val="005004EC"/>
    <w:rsid w:val="00500824"/>
    <w:rsid w:val="0050128F"/>
    <w:rsid w:val="00501E52"/>
    <w:rsid w:val="00501FA1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151C"/>
    <w:rsid w:val="00521B26"/>
    <w:rsid w:val="00522A49"/>
    <w:rsid w:val="005233DD"/>
    <w:rsid w:val="005235B6"/>
    <w:rsid w:val="005243B4"/>
    <w:rsid w:val="00524E10"/>
    <w:rsid w:val="00527489"/>
    <w:rsid w:val="00527BB3"/>
    <w:rsid w:val="00531734"/>
    <w:rsid w:val="0053254A"/>
    <w:rsid w:val="0053382C"/>
    <w:rsid w:val="00533BAF"/>
    <w:rsid w:val="0053435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1C0"/>
    <w:rsid w:val="0054425D"/>
    <w:rsid w:val="005442D3"/>
    <w:rsid w:val="00544B61"/>
    <w:rsid w:val="00545A1F"/>
    <w:rsid w:val="00546506"/>
    <w:rsid w:val="0054683D"/>
    <w:rsid w:val="00547266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632C"/>
    <w:rsid w:val="00556A7F"/>
    <w:rsid w:val="00557D96"/>
    <w:rsid w:val="0056081A"/>
    <w:rsid w:val="00562627"/>
    <w:rsid w:val="0056327A"/>
    <w:rsid w:val="00563624"/>
    <w:rsid w:val="00563B85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12BF"/>
    <w:rsid w:val="00571574"/>
    <w:rsid w:val="00571583"/>
    <w:rsid w:val="00572BF3"/>
    <w:rsid w:val="00572E7A"/>
    <w:rsid w:val="00573E27"/>
    <w:rsid w:val="00574533"/>
    <w:rsid w:val="00574757"/>
    <w:rsid w:val="005752E0"/>
    <w:rsid w:val="00575AD0"/>
    <w:rsid w:val="00575CF4"/>
    <w:rsid w:val="00575F59"/>
    <w:rsid w:val="00577E11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2D7F"/>
    <w:rsid w:val="00592EEB"/>
    <w:rsid w:val="00596243"/>
    <w:rsid w:val="00596413"/>
    <w:rsid w:val="00596B6A"/>
    <w:rsid w:val="005A16CF"/>
    <w:rsid w:val="005A19C4"/>
    <w:rsid w:val="005A1A3D"/>
    <w:rsid w:val="005A23DB"/>
    <w:rsid w:val="005A2ECA"/>
    <w:rsid w:val="005A3139"/>
    <w:rsid w:val="005A32D5"/>
    <w:rsid w:val="005A32F8"/>
    <w:rsid w:val="005A3320"/>
    <w:rsid w:val="005A4504"/>
    <w:rsid w:val="005A553E"/>
    <w:rsid w:val="005A6BC3"/>
    <w:rsid w:val="005A7EB4"/>
    <w:rsid w:val="005A7F25"/>
    <w:rsid w:val="005B151D"/>
    <w:rsid w:val="005B2B4E"/>
    <w:rsid w:val="005B2BA0"/>
    <w:rsid w:val="005B30DD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2C38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1A43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69F8"/>
    <w:rsid w:val="00610293"/>
    <w:rsid w:val="006104BB"/>
    <w:rsid w:val="006106B9"/>
    <w:rsid w:val="006111B6"/>
    <w:rsid w:val="00611653"/>
    <w:rsid w:val="006117D4"/>
    <w:rsid w:val="00612605"/>
    <w:rsid w:val="006145ED"/>
    <w:rsid w:val="00615E8C"/>
    <w:rsid w:val="00616288"/>
    <w:rsid w:val="006172CB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C0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DBE"/>
    <w:rsid w:val="00635E5B"/>
    <w:rsid w:val="006362D2"/>
    <w:rsid w:val="00636633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617E"/>
    <w:rsid w:val="00646871"/>
    <w:rsid w:val="00646DA5"/>
    <w:rsid w:val="00647186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18"/>
    <w:rsid w:val="00654B3B"/>
    <w:rsid w:val="0065575C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5241"/>
    <w:rsid w:val="00665FC2"/>
    <w:rsid w:val="006672E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D44"/>
    <w:rsid w:val="00680308"/>
    <w:rsid w:val="006813E4"/>
    <w:rsid w:val="00681924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459B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4E7"/>
    <w:rsid w:val="006A7A77"/>
    <w:rsid w:val="006A7F86"/>
    <w:rsid w:val="006B000F"/>
    <w:rsid w:val="006B06F0"/>
    <w:rsid w:val="006B4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13A"/>
    <w:rsid w:val="006E0CCF"/>
    <w:rsid w:val="006E122E"/>
    <w:rsid w:val="006E181A"/>
    <w:rsid w:val="006E21CA"/>
    <w:rsid w:val="006E253F"/>
    <w:rsid w:val="006E2A5A"/>
    <w:rsid w:val="006E2D44"/>
    <w:rsid w:val="006E3B80"/>
    <w:rsid w:val="006E47CA"/>
    <w:rsid w:val="006E753D"/>
    <w:rsid w:val="006F1015"/>
    <w:rsid w:val="006F14CD"/>
    <w:rsid w:val="006F36A8"/>
    <w:rsid w:val="006F3DD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70F"/>
    <w:rsid w:val="007119CB"/>
    <w:rsid w:val="00711E05"/>
    <w:rsid w:val="00711E78"/>
    <w:rsid w:val="007121E9"/>
    <w:rsid w:val="007122F0"/>
    <w:rsid w:val="0071245A"/>
    <w:rsid w:val="0071493D"/>
    <w:rsid w:val="00714DE0"/>
    <w:rsid w:val="00715148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4F47"/>
    <w:rsid w:val="007358F9"/>
    <w:rsid w:val="00736065"/>
    <w:rsid w:val="00736C8F"/>
    <w:rsid w:val="0074006F"/>
    <w:rsid w:val="00740CE5"/>
    <w:rsid w:val="00741D75"/>
    <w:rsid w:val="007421CA"/>
    <w:rsid w:val="00743F9C"/>
    <w:rsid w:val="00745DA8"/>
    <w:rsid w:val="0074621F"/>
    <w:rsid w:val="007463FB"/>
    <w:rsid w:val="00746717"/>
    <w:rsid w:val="007513CD"/>
    <w:rsid w:val="00751B3A"/>
    <w:rsid w:val="00751F14"/>
    <w:rsid w:val="0075206B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1C68"/>
    <w:rsid w:val="00762C0B"/>
    <w:rsid w:val="00763C7C"/>
    <w:rsid w:val="00763F94"/>
    <w:rsid w:val="00765B28"/>
    <w:rsid w:val="007667EB"/>
    <w:rsid w:val="00766B1A"/>
    <w:rsid w:val="00766DFE"/>
    <w:rsid w:val="00766F5C"/>
    <w:rsid w:val="00767C65"/>
    <w:rsid w:val="00771B5A"/>
    <w:rsid w:val="00772027"/>
    <w:rsid w:val="0077249C"/>
    <w:rsid w:val="00772B7A"/>
    <w:rsid w:val="0077392B"/>
    <w:rsid w:val="0077584D"/>
    <w:rsid w:val="007773EF"/>
    <w:rsid w:val="0077797F"/>
    <w:rsid w:val="00777ECC"/>
    <w:rsid w:val="00780608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2EDE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77FC"/>
    <w:rsid w:val="007B058E"/>
    <w:rsid w:val="007B0864"/>
    <w:rsid w:val="007B0E05"/>
    <w:rsid w:val="007B10ED"/>
    <w:rsid w:val="007B2BDF"/>
    <w:rsid w:val="007B53D9"/>
    <w:rsid w:val="007B5DB4"/>
    <w:rsid w:val="007B6790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3BE7"/>
    <w:rsid w:val="007C40A3"/>
    <w:rsid w:val="007C4476"/>
    <w:rsid w:val="007C6C61"/>
    <w:rsid w:val="007C7B4E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B90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1C31"/>
    <w:rsid w:val="008029D8"/>
    <w:rsid w:val="00802C13"/>
    <w:rsid w:val="00802FC5"/>
    <w:rsid w:val="00803E94"/>
    <w:rsid w:val="008045A6"/>
    <w:rsid w:val="0080510E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2A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1BF2"/>
    <w:rsid w:val="00841E06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221"/>
    <w:rsid w:val="008549DA"/>
    <w:rsid w:val="00854ECD"/>
    <w:rsid w:val="00855910"/>
    <w:rsid w:val="00855B3D"/>
    <w:rsid w:val="0085795D"/>
    <w:rsid w:val="008606F2"/>
    <w:rsid w:val="00860DF1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1A7"/>
    <w:rsid w:val="008716D8"/>
    <w:rsid w:val="008717CE"/>
    <w:rsid w:val="00872AF7"/>
    <w:rsid w:val="0087408A"/>
    <w:rsid w:val="00875ABA"/>
    <w:rsid w:val="008771D6"/>
    <w:rsid w:val="008776B0"/>
    <w:rsid w:val="0088012D"/>
    <w:rsid w:val="00880858"/>
    <w:rsid w:val="00880D64"/>
    <w:rsid w:val="00880FBB"/>
    <w:rsid w:val="00881C47"/>
    <w:rsid w:val="00882586"/>
    <w:rsid w:val="008829E3"/>
    <w:rsid w:val="008831D9"/>
    <w:rsid w:val="00883E1F"/>
    <w:rsid w:val="00884237"/>
    <w:rsid w:val="008851AC"/>
    <w:rsid w:val="00886DEF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17F"/>
    <w:rsid w:val="00897183"/>
    <w:rsid w:val="008A1B17"/>
    <w:rsid w:val="008A2528"/>
    <w:rsid w:val="008A2992"/>
    <w:rsid w:val="008A3EB5"/>
    <w:rsid w:val="008A4CB5"/>
    <w:rsid w:val="008A5AFD"/>
    <w:rsid w:val="008A6645"/>
    <w:rsid w:val="008A6CD4"/>
    <w:rsid w:val="008A788A"/>
    <w:rsid w:val="008A7AE9"/>
    <w:rsid w:val="008B1164"/>
    <w:rsid w:val="008B47B4"/>
    <w:rsid w:val="008B5396"/>
    <w:rsid w:val="008B581F"/>
    <w:rsid w:val="008B6663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7E5"/>
    <w:rsid w:val="008C5AD6"/>
    <w:rsid w:val="008C5D4E"/>
    <w:rsid w:val="008C607E"/>
    <w:rsid w:val="008C7A4B"/>
    <w:rsid w:val="008D0C05"/>
    <w:rsid w:val="008D1988"/>
    <w:rsid w:val="008D4031"/>
    <w:rsid w:val="008D578C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44B"/>
    <w:rsid w:val="008E4C45"/>
    <w:rsid w:val="008E556B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CB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07599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7E88"/>
    <w:rsid w:val="00920173"/>
    <w:rsid w:val="00920677"/>
    <w:rsid w:val="00920771"/>
    <w:rsid w:val="00920C8A"/>
    <w:rsid w:val="00921888"/>
    <w:rsid w:val="009218C5"/>
    <w:rsid w:val="00921E02"/>
    <w:rsid w:val="009225A7"/>
    <w:rsid w:val="0092354F"/>
    <w:rsid w:val="009235F0"/>
    <w:rsid w:val="00924D61"/>
    <w:rsid w:val="009278D5"/>
    <w:rsid w:val="00927FEB"/>
    <w:rsid w:val="00931775"/>
    <w:rsid w:val="00932F94"/>
    <w:rsid w:val="00933E87"/>
    <w:rsid w:val="00934BB2"/>
    <w:rsid w:val="009362D1"/>
    <w:rsid w:val="00936D66"/>
    <w:rsid w:val="0094033A"/>
    <w:rsid w:val="0094091B"/>
    <w:rsid w:val="00940978"/>
    <w:rsid w:val="009409F4"/>
    <w:rsid w:val="00940EA4"/>
    <w:rsid w:val="00941581"/>
    <w:rsid w:val="00941A27"/>
    <w:rsid w:val="00943027"/>
    <w:rsid w:val="009437A4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265"/>
    <w:rsid w:val="00961347"/>
    <w:rsid w:val="00961A79"/>
    <w:rsid w:val="00962377"/>
    <w:rsid w:val="00962886"/>
    <w:rsid w:val="00963507"/>
    <w:rsid w:val="00963936"/>
    <w:rsid w:val="00963B87"/>
    <w:rsid w:val="00964681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199"/>
    <w:rsid w:val="009824DF"/>
    <w:rsid w:val="0098335A"/>
    <w:rsid w:val="0098358E"/>
    <w:rsid w:val="0098405A"/>
    <w:rsid w:val="0098426F"/>
    <w:rsid w:val="009877D2"/>
    <w:rsid w:val="00987845"/>
    <w:rsid w:val="00990419"/>
    <w:rsid w:val="00991A93"/>
    <w:rsid w:val="009948C1"/>
    <w:rsid w:val="009957EC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EC3"/>
    <w:rsid w:val="009B4356"/>
    <w:rsid w:val="009B4EE3"/>
    <w:rsid w:val="009B5A5E"/>
    <w:rsid w:val="009B6BA2"/>
    <w:rsid w:val="009B7321"/>
    <w:rsid w:val="009C0566"/>
    <w:rsid w:val="009C23A8"/>
    <w:rsid w:val="009C2AC9"/>
    <w:rsid w:val="009C2CEF"/>
    <w:rsid w:val="009C30AA"/>
    <w:rsid w:val="009C43D1"/>
    <w:rsid w:val="009C461E"/>
    <w:rsid w:val="009C46A4"/>
    <w:rsid w:val="009C5608"/>
    <w:rsid w:val="009C59A6"/>
    <w:rsid w:val="009C69CD"/>
    <w:rsid w:val="009C6A52"/>
    <w:rsid w:val="009C6C4B"/>
    <w:rsid w:val="009D0A30"/>
    <w:rsid w:val="009D0AB2"/>
    <w:rsid w:val="009D0C1F"/>
    <w:rsid w:val="009D3276"/>
    <w:rsid w:val="009D3FC3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E68"/>
    <w:rsid w:val="00A049C0"/>
    <w:rsid w:val="00A049E2"/>
    <w:rsid w:val="00A05AE8"/>
    <w:rsid w:val="00A05EB9"/>
    <w:rsid w:val="00A06AE1"/>
    <w:rsid w:val="00A070C0"/>
    <w:rsid w:val="00A077D4"/>
    <w:rsid w:val="00A11EE3"/>
    <w:rsid w:val="00A1219B"/>
    <w:rsid w:val="00A13337"/>
    <w:rsid w:val="00A1344B"/>
    <w:rsid w:val="00A13908"/>
    <w:rsid w:val="00A16A55"/>
    <w:rsid w:val="00A170C6"/>
    <w:rsid w:val="00A17B98"/>
    <w:rsid w:val="00A20076"/>
    <w:rsid w:val="00A2131A"/>
    <w:rsid w:val="00A219A9"/>
    <w:rsid w:val="00A219E7"/>
    <w:rsid w:val="00A21FD2"/>
    <w:rsid w:val="00A2290B"/>
    <w:rsid w:val="00A229E4"/>
    <w:rsid w:val="00A23AC0"/>
    <w:rsid w:val="00A2417A"/>
    <w:rsid w:val="00A24252"/>
    <w:rsid w:val="00A246C2"/>
    <w:rsid w:val="00A256BB"/>
    <w:rsid w:val="00A2693A"/>
    <w:rsid w:val="00A26D8D"/>
    <w:rsid w:val="00A27200"/>
    <w:rsid w:val="00A27692"/>
    <w:rsid w:val="00A277DA"/>
    <w:rsid w:val="00A304FC"/>
    <w:rsid w:val="00A315C2"/>
    <w:rsid w:val="00A33FD1"/>
    <w:rsid w:val="00A3560F"/>
    <w:rsid w:val="00A35A47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4CED"/>
    <w:rsid w:val="00A45963"/>
    <w:rsid w:val="00A45C7E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E09"/>
    <w:rsid w:val="00A75655"/>
    <w:rsid w:val="00A77E8E"/>
    <w:rsid w:val="00A809AC"/>
    <w:rsid w:val="00A80A1E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645"/>
    <w:rsid w:val="00AB3DCB"/>
    <w:rsid w:val="00AB3F09"/>
    <w:rsid w:val="00AB4292"/>
    <w:rsid w:val="00AB4411"/>
    <w:rsid w:val="00AB4E03"/>
    <w:rsid w:val="00AB4F31"/>
    <w:rsid w:val="00AB606F"/>
    <w:rsid w:val="00AB6DCA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4D8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6B31"/>
    <w:rsid w:val="00AE7BCF"/>
    <w:rsid w:val="00AE7D6D"/>
    <w:rsid w:val="00AF1156"/>
    <w:rsid w:val="00AF1B15"/>
    <w:rsid w:val="00AF1C91"/>
    <w:rsid w:val="00AF1D18"/>
    <w:rsid w:val="00AF3928"/>
    <w:rsid w:val="00AF476B"/>
    <w:rsid w:val="00AF56C9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683D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6955"/>
    <w:rsid w:val="00B17F46"/>
    <w:rsid w:val="00B20519"/>
    <w:rsid w:val="00B205C7"/>
    <w:rsid w:val="00B22C00"/>
    <w:rsid w:val="00B22F18"/>
    <w:rsid w:val="00B2361F"/>
    <w:rsid w:val="00B23C2E"/>
    <w:rsid w:val="00B259AF"/>
    <w:rsid w:val="00B26572"/>
    <w:rsid w:val="00B2692B"/>
    <w:rsid w:val="00B2718B"/>
    <w:rsid w:val="00B3030F"/>
    <w:rsid w:val="00B303A0"/>
    <w:rsid w:val="00B3040A"/>
    <w:rsid w:val="00B348D8"/>
    <w:rsid w:val="00B350FD"/>
    <w:rsid w:val="00B35ECD"/>
    <w:rsid w:val="00B36EE9"/>
    <w:rsid w:val="00B400C2"/>
    <w:rsid w:val="00B40221"/>
    <w:rsid w:val="00B41ADF"/>
    <w:rsid w:val="00B41C74"/>
    <w:rsid w:val="00B41FC5"/>
    <w:rsid w:val="00B422A1"/>
    <w:rsid w:val="00B43A65"/>
    <w:rsid w:val="00B447D8"/>
    <w:rsid w:val="00B45A5E"/>
    <w:rsid w:val="00B51003"/>
    <w:rsid w:val="00B51194"/>
    <w:rsid w:val="00B5142C"/>
    <w:rsid w:val="00B51C95"/>
    <w:rsid w:val="00B52374"/>
    <w:rsid w:val="00B5292B"/>
    <w:rsid w:val="00B54904"/>
    <w:rsid w:val="00B5499F"/>
    <w:rsid w:val="00B54B9B"/>
    <w:rsid w:val="00B54BCB"/>
    <w:rsid w:val="00B554D4"/>
    <w:rsid w:val="00B56B13"/>
    <w:rsid w:val="00B5710E"/>
    <w:rsid w:val="00B5776D"/>
    <w:rsid w:val="00B57968"/>
    <w:rsid w:val="00B579EE"/>
    <w:rsid w:val="00B57C88"/>
    <w:rsid w:val="00B57E9D"/>
    <w:rsid w:val="00B57F3B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79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42B"/>
    <w:rsid w:val="00B83455"/>
    <w:rsid w:val="00B834B6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B98"/>
    <w:rsid w:val="00B94CAC"/>
    <w:rsid w:val="00B957CB"/>
    <w:rsid w:val="00B96C04"/>
    <w:rsid w:val="00B979A3"/>
    <w:rsid w:val="00BA06B3"/>
    <w:rsid w:val="00BA32BA"/>
    <w:rsid w:val="00BA32CA"/>
    <w:rsid w:val="00BA477A"/>
    <w:rsid w:val="00BA6C7C"/>
    <w:rsid w:val="00BA6C96"/>
    <w:rsid w:val="00BA7016"/>
    <w:rsid w:val="00BA7736"/>
    <w:rsid w:val="00BA787B"/>
    <w:rsid w:val="00BA7CE3"/>
    <w:rsid w:val="00BB14F5"/>
    <w:rsid w:val="00BB20F2"/>
    <w:rsid w:val="00BB2903"/>
    <w:rsid w:val="00BB2D42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896"/>
    <w:rsid w:val="00BC1B54"/>
    <w:rsid w:val="00BC3609"/>
    <w:rsid w:val="00BC465F"/>
    <w:rsid w:val="00BC559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6AD7"/>
    <w:rsid w:val="00BD73E6"/>
    <w:rsid w:val="00BD7C07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3BB0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021E"/>
    <w:rsid w:val="00C31531"/>
    <w:rsid w:val="00C317AA"/>
    <w:rsid w:val="00C31EF2"/>
    <w:rsid w:val="00C325C5"/>
    <w:rsid w:val="00C328F2"/>
    <w:rsid w:val="00C34A7D"/>
    <w:rsid w:val="00C34B1A"/>
    <w:rsid w:val="00C352BA"/>
    <w:rsid w:val="00C35570"/>
    <w:rsid w:val="00C3581E"/>
    <w:rsid w:val="00C3596F"/>
    <w:rsid w:val="00C36247"/>
    <w:rsid w:val="00C3671A"/>
    <w:rsid w:val="00C373F2"/>
    <w:rsid w:val="00C40424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50E"/>
    <w:rsid w:val="00C57CDB"/>
    <w:rsid w:val="00C57F04"/>
    <w:rsid w:val="00C60A9B"/>
    <w:rsid w:val="00C60F8E"/>
    <w:rsid w:val="00C6108B"/>
    <w:rsid w:val="00C62F58"/>
    <w:rsid w:val="00C633AB"/>
    <w:rsid w:val="00C64E69"/>
    <w:rsid w:val="00C6522B"/>
    <w:rsid w:val="00C66B2F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4DF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7CF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2352"/>
    <w:rsid w:val="00D2694A"/>
    <w:rsid w:val="00D26B31"/>
    <w:rsid w:val="00D277CF"/>
    <w:rsid w:val="00D30761"/>
    <w:rsid w:val="00D3079C"/>
    <w:rsid w:val="00D307A6"/>
    <w:rsid w:val="00D312F2"/>
    <w:rsid w:val="00D33692"/>
    <w:rsid w:val="00D33C85"/>
    <w:rsid w:val="00D35EFF"/>
    <w:rsid w:val="00D36C35"/>
    <w:rsid w:val="00D36ED0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038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056"/>
    <w:rsid w:val="00D755EE"/>
    <w:rsid w:val="00D7707D"/>
    <w:rsid w:val="00D77E65"/>
    <w:rsid w:val="00D8077C"/>
    <w:rsid w:val="00D8147A"/>
    <w:rsid w:val="00D826B4"/>
    <w:rsid w:val="00D84566"/>
    <w:rsid w:val="00D853F4"/>
    <w:rsid w:val="00D86197"/>
    <w:rsid w:val="00D86499"/>
    <w:rsid w:val="00D8752F"/>
    <w:rsid w:val="00D87BD6"/>
    <w:rsid w:val="00D90A75"/>
    <w:rsid w:val="00D91970"/>
    <w:rsid w:val="00D91FA4"/>
    <w:rsid w:val="00D92951"/>
    <w:rsid w:val="00D929ED"/>
    <w:rsid w:val="00D92C11"/>
    <w:rsid w:val="00D93586"/>
    <w:rsid w:val="00D9485C"/>
    <w:rsid w:val="00D94B05"/>
    <w:rsid w:val="00D95BF4"/>
    <w:rsid w:val="00D9667F"/>
    <w:rsid w:val="00D97318"/>
    <w:rsid w:val="00D97DF1"/>
    <w:rsid w:val="00DA122F"/>
    <w:rsid w:val="00DA161E"/>
    <w:rsid w:val="00DA1EAF"/>
    <w:rsid w:val="00DA27C0"/>
    <w:rsid w:val="00DA354F"/>
    <w:rsid w:val="00DA3576"/>
    <w:rsid w:val="00DA3D06"/>
    <w:rsid w:val="00DA3D0C"/>
    <w:rsid w:val="00DA3EDB"/>
    <w:rsid w:val="00DA63CC"/>
    <w:rsid w:val="00DA6C4E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5E4C"/>
    <w:rsid w:val="00DC6658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2E19"/>
    <w:rsid w:val="00DE3143"/>
    <w:rsid w:val="00DE35F8"/>
    <w:rsid w:val="00DE385C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2E2"/>
    <w:rsid w:val="00E02800"/>
    <w:rsid w:val="00E02AAD"/>
    <w:rsid w:val="00E02D4E"/>
    <w:rsid w:val="00E03A4B"/>
    <w:rsid w:val="00E03C85"/>
    <w:rsid w:val="00E04621"/>
    <w:rsid w:val="00E051FD"/>
    <w:rsid w:val="00E07540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6238"/>
    <w:rsid w:val="00E266C7"/>
    <w:rsid w:val="00E318FB"/>
    <w:rsid w:val="00E31C35"/>
    <w:rsid w:val="00E328D5"/>
    <w:rsid w:val="00E3319F"/>
    <w:rsid w:val="00E332E8"/>
    <w:rsid w:val="00E33B8F"/>
    <w:rsid w:val="00E34CFD"/>
    <w:rsid w:val="00E36B08"/>
    <w:rsid w:val="00E37786"/>
    <w:rsid w:val="00E40624"/>
    <w:rsid w:val="00E408BF"/>
    <w:rsid w:val="00E40DBF"/>
    <w:rsid w:val="00E410E9"/>
    <w:rsid w:val="00E42AAF"/>
    <w:rsid w:val="00E42B81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70206"/>
    <w:rsid w:val="00E70E67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19CB"/>
    <w:rsid w:val="00E82736"/>
    <w:rsid w:val="00E827FE"/>
    <w:rsid w:val="00E82AE4"/>
    <w:rsid w:val="00E83067"/>
    <w:rsid w:val="00E83DF3"/>
    <w:rsid w:val="00E840E7"/>
    <w:rsid w:val="00E85FDE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E6B"/>
    <w:rsid w:val="00E94720"/>
    <w:rsid w:val="00E94A6B"/>
    <w:rsid w:val="00E9535F"/>
    <w:rsid w:val="00E95B0F"/>
    <w:rsid w:val="00E95CC4"/>
    <w:rsid w:val="00E96E8E"/>
    <w:rsid w:val="00EA0A2D"/>
    <w:rsid w:val="00EA0BB5"/>
    <w:rsid w:val="00EA1F2A"/>
    <w:rsid w:val="00EA2CE4"/>
    <w:rsid w:val="00EA38BD"/>
    <w:rsid w:val="00EA48C1"/>
    <w:rsid w:val="00EA48D0"/>
    <w:rsid w:val="00EA525E"/>
    <w:rsid w:val="00EA678C"/>
    <w:rsid w:val="00EA6A6E"/>
    <w:rsid w:val="00EA6DCB"/>
    <w:rsid w:val="00EA6F87"/>
    <w:rsid w:val="00EA775A"/>
    <w:rsid w:val="00EA7980"/>
    <w:rsid w:val="00EB2E0D"/>
    <w:rsid w:val="00EB41AE"/>
    <w:rsid w:val="00EB4878"/>
    <w:rsid w:val="00EB4A61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8AE"/>
    <w:rsid w:val="00EC185B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42C7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4D8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00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C2B"/>
    <w:rsid w:val="00F13D95"/>
    <w:rsid w:val="00F154AA"/>
    <w:rsid w:val="00F15834"/>
    <w:rsid w:val="00F15BA6"/>
    <w:rsid w:val="00F16057"/>
    <w:rsid w:val="00F1619A"/>
    <w:rsid w:val="00F162AA"/>
    <w:rsid w:val="00F16324"/>
    <w:rsid w:val="00F170DA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E9E"/>
    <w:rsid w:val="00F36D46"/>
    <w:rsid w:val="00F36DC0"/>
    <w:rsid w:val="00F36DEA"/>
    <w:rsid w:val="00F377F9"/>
    <w:rsid w:val="00F37E60"/>
    <w:rsid w:val="00F37ECD"/>
    <w:rsid w:val="00F400A1"/>
    <w:rsid w:val="00F41684"/>
    <w:rsid w:val="00F418ED"/>
    <w:rsid w:val="00F41B1A"/>
    <w:rsid w:val="00F42EFD"/>
    <w:rsid w:val="00F44265"/>
    <w:rsid w:val="00F445B8"/>
    <w:rsid w:val="00F44755"/>
    <w:rsid w:val="00F44A96"/>
    <w:rsid w:val="00F451CD"/>
    <w:rsid w:val="00F455E0"/>
    <w:rsid w:val="00F45822"/>
    <w:rsid w:val="00F45E7C"/>
    <w:rsid w:val="00F46E98"/>
    <w:rsid w:val="00F51CCB"/>
    <w:rsid w:val="00F520A7"/>
    <w:rsid w:val="00F52E16"/>
    <w:rsid w:val="00F541C1"/>
    <w:rsid w:val="00F5437C"/>
    <w:rsid w:val="00F5458D"/>
    <w:rsid w:val="00F54A5F"/>
    <w:rsid w:val="00F54F3A"/>
    <w:rsid w:val="00F55028"/>
    <w:rsid w:val="00F5550B"/>
    <w:rsid w:val="00F55C25"/>
    <w:rsid w:val="00F5670E"/>
    <w:rsid w:val="00F572F6"/>
    <w:rsid w:val="00F6065B"/>
    <w:rsid w:val="00F606AC"/>
    <w:rsid w:val="00F60892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4219"/>
    <w:rsid w:val="00F75244"/>
    <w:rsid w:val="00F75FEE"/>
    <w:rsid w:val="00F76241"/>
    <w:rsid w:val="00F7677E"/>
    <w:rsid w:val="00F768C5"/>
    <w:rsid w:val="00F76F3C"/>
    <w:rsid w:val="00F77A82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3542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4B9D"/>
    <w:rsid w:val="00FC5A1A"/>
    <w:rsid w:val="00FC5CFA"/>
    <w:rsid w:val="00FC64E4"/>
    <w:rsid w:val="00FC6FAC"/>
    <w:rsid w:val="00FD31D4"/>
    <w:rsid w:val="00FD554D"/>
    <w:rsid w:val="00FD5B24"/>
    <w:rsid w:val="00FD5FE4"/>
    <w:rsid w:val="00FD7C05"/>
    <w:rsid w:val="00FE04C8"/>
    <w:rsid w:val="00FE05E8"/>
    <w:rsid w:val="00FE1231"/>
    <w:rsid w:val="00FE1C68"/>
    <w:rsid w:val="00FE30C5"/>
    <w:rsid w:val="00FE31E9"/>
    <w:rsid w:val="00FE362B"/>
    <w:rsid w:val="00FE37EF"/>
    <w:rsid w:val="00FE38BD"/>
    <w:rsid w:val="00FE4237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semiHidden/>
    <w:unhideWhenUsed/>
    <w:rsid w:val="001B664B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1B664B"/>
    <w:rPr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  <w:docPart>
      <w:docPartPr>
        <w:name w:val="55FF57ACEFA94FDDB94EC99A1438E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45742-4428-4FF3-B564-8AB56EDF911C}"/>
      </w:docPartPr>
      <w:docPartBody>
        <w:p w:rsidR="008F5749" w:rsidRDefault="0012602B">
          <w:r w:rsidRPr="00E87099">
            <w:rPr>
              <w:rStyle w:val="PlaceholderText"/>
            </w:rPr>
            <w:t>[Title]</w:t>
          </w:r>
        </w:p>
      </w:docPartBody>
    </w:docPart>
    <w:docPart>
      <w:docPartPr>
        <w:name w:val="A412DC7101484D16B64CF4628044A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9625F-FC0F-4C86-B10B-15564A605CAB}"/>
      </w:docPartPr>
      <w:docPartBody>
        <w:p w:rsidR="008F5749" w:rsidRDefault="0012602B">
          <w:r w:rsidRPr="00E87099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2602B"/>
    <w:rsid w:val="001A0139"/>
    <w:rsid w:val="00272637"/>
    <w:rsid w:val="0028322A"/>
    <w:rsid w:val="00332318"/>
    <w:rsid w:val="00396534"/>
    <w:rsid w:val="003B480F"/>
    <w:rsid w:val="00454D97"/>
    <w:rsid w:val="00481F5D"/>
    <w:rsid w:val="004B3E91"/>
    <w:rsid w:val="004E211E"/>
    <w:rsid w:val="005A4634"/>
    <w:rsid w:val="006052A1"/>
    <w:rsid w:val="00613E02"/>
    <w:rsid w:val="00653AF0"/>
    <w:rsid w:val="00690277"/>
    <w:rsid w:val="008561A6"/>
    <w:rsid w:val="00862B13"/>
    <w:rsid w:val="008E3059"/>
    <w:rsid w:val="008F5749"/>
    <w:rsid w:val="009203B1"/>
    <w:rsid w:val="00965608"/>
    <w:rsid w:val="00A43775"/>
    <w:rsid w:val="00B3759C"/>
    <w:rsid w:val="00C21573"/>
    <w:rsid w:val="00C81BE1"/>
    <w:rsid w:val="00CD3A86"/>
    <w:rsid w:val="00DE4343"/>
    <w:rsid w:val="00E60AF1"/>
    <w:rsid w:val="00E74829"/>
    <w:rsid w:val="00E82DBD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602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F7DC40-B735-40FD-A64E-6C815B56D0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802.11-21/1483r0</vt:lpstr>
    </vt:vector>
  </TitlesOfParts>
  <Company>Intel Corporation</Company>
  <LinksUpToDate>false</LinksUpToDate>
  <CharactersWithSpaces>2354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802.11-21/1483r0</dc:title>
  <dc:subject>Submission</dc:subject>
  <dc:creator>minyoung.park@intel.com</dc:creator>
  <cp:keywords>CTPClassification=CTP_NT</cp:keywords>
  <dc:description>[https://mentor.ieee.org/802.11/dcn/21/11-21-1483-00-00be-cc36-cr-cid 7888.docx]</dc:description>
  <cp:lastModifiedBy>Park, Minyoung</cp:lastModifiedBy>
  <cp:revision>133</cp:revision>
  <cp:lastPrinted>2010-05-04T02:47:00Z</cp:lastPrinted>
  <dcterms:created xsi:type="dcterms:W3CDTF">2021-05-04T21:41:00Z</dcterms:created>
  <dcterms:modified xsi:type="dcterms:W3CDTF">2021-09-10T16:19:00Z</dcterms:modified>
  <cp:category>EMLSR - group address frame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