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A35D8" w14:textId="77777777" w:rsidR="00B72FD2" w:rsidRPr="00140D2B" w:rsidRDefault="00B72FD2" w:rsidP="00B72FD2">
      <w:pPr>
        <w:pStyle w:val="T1"/>
        <w:pBdr>
          <w:bottom w:val="single" w:sz="6" w:space="0" w:color="auto"/>
        </w:pBdr>
        <w:spacing w:after="240"/>
        <w:rPr>
          <w:lang w:val="en-US" w:eastAsia="ko-KR"/>
        </w:rPr>
      </w:pPr>
      <w:r w:rsidRPr="00140D2B">
        <w:rPr>
          <w:lang w:val="en-US"/>
        </w:rPr>
        <w:t xml:space="preserve">IEEE </w:t>
      </w:r>
      <w:r w:rsidRPr="00EB2233">
        <w:rPr>
          <w:lang w:val="en-US"/>
        </w:rPr>
        <w:t>P</w:t>
      </w:r>
      <w:r w:rsidRPr="0021096F">
        <w:rPr>
          <w:lang w:val="en-US"/>
        </w:rPr>
        <w:t>802.11</w:t>
      </w:r>
      <w:r w:rsidRPr="0021096F">
        <w:rPr>
          <w:lang w:val="en-US"/>
        </w:rPr>
        <w:br/>
      </w:r>
      <w:r w:rsidRPr="00140D2B">
        <w:rPr>
          <w:lang w:val="en-US" w:eastAsia="ko-KR"/>
        </w:rP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641"/>
        <w:gridCol w:w="2229"/>
        <w:gridCol w:w="2165"/>
        <w:gridCol w:w="1926"/>
      </w:tblGrid>
      <w:tr w:rsidR="00B72FD2" w:rsidRPr="00140D2B" w14:paraId="57089526" w14:textId="77777777" w:rsidTr="00B20C1C">
        <w:trPr>
          <w:trHeight w:val="485"/>
          <w:jc w:val="center"/>
        </w:trPr>
        <w:tc>
          <w:tcPr>
            <w:tcW w:w="9576" w:type="dxa"/>
            <w:gridSpan w:val="5"/>
            <w:vAlign w:val="center"/>
          </w:tcPr>
          <w:p w14:paraId="3A90909C" w14:textId="5F5903B3" w:rsidR="00B72FD2" w:rsidRPr="00140D2B" w:rsidRDefault="00F72145" w:rsidP="00B20C1C">
            <w:pPr>
              <w:pStyle w:val="T2"/>
              <w:rPr>
                <w:lang w:val="en-US" w:eastAsia="ko-KR"/>
              </w:rPr>
            </w:pPr>
            <w:r w:rsidRPr="00F72145">
              <w:rPr>
                <w:lang w:val="en-US" w:eastAsia="ko-KR"/>
              </w:rPr>
              <w:t>Possible edits to 11-20/0013r14</w:t>
            </w:r>
          </w:p>
        </w:tc>
      </w:tr>
      <w:tr w:rsidR="00B72FD2" w:rsidRPr="00140D2B" w14:paraId="0B97C135" w14:textId="77777777" w:rsidTr="00B20C1C">
        <w:trPr>
          <w:trHeight w:val="359"/>
          <w:jc w:val="center"/>
        </w:trPr>
        <w:tc>
          <w:tcPr>
            <w:tcW w:w="9576" w:type="dxa"/>
            <w:gridSpan w:val="5"/>
            <w:vAlign w:val="center"/>
          </w:tcPr>
          <w:p w14:paraId="7F4EC2E5" w14:textId="6A163805" w:rsidR="00B72FD2" w:rsidRPr="00140D2B" w:rsidRDefault="00B72FD2" w:rsidP="00B20C1C">
            <w:pPr>
              <w:pStyle w:val="T2"/>
              <w:ind w:left="0"/>
              <w:rPr>
                <w:sz w:val="20"/>
                <w:lang w:val="en-US" w:eastAsia="ko-KR"/>
              </w:rPr>
            </w:pPr>
            <w:r w:rsidRPr="00140D2B">
              <w:rPr>
                <w:sz w:val="20"/>
                <w:lang w:val="en-US"/>
              </w:rPr>
              <w:t>Date:</w:t>
            </w:r>
            <w:r>
              <w:rPr>
                <w:b w:val="0"/>
                <w:sz w:val="20"/>
                <w:lang w:val="en-US"/>
              </w:rPr>
              <w:t xml:space="preserve"> </w:t>
            </w:r>
            <w:r w:rsidRPr="00140D2B">
              <w:rPr>
                <w:b w:val="0"/>
                <w:sz w:val="20"/>
                <w:lang w:val="en-US"/>
              </w:rPr>
              <w:t>20</w:t>
            </w:r>
            <w:r w:rsidRPr="00140D2B">
              <w:rPr>
                <w:b w:val="0"/>
                <w:sz w:val="20"/>
                <w:lang w:val="en-US" w:eastAsia="ko-KR"/>
              </w:rPr>
              <w:t>2</w:t>
            </w:r>
            <w:r>
              <w:rPr>
                <w:b w:val="0"/>
                <w:sz w:val="20"/>
                <w:lang w:val="en-US" w:eastAsia="ko-KR"/>
              </w:rPr>
              <w:t>1</w:t>
            </w:r>
            <w:r w:rsidRPr="00140D2B">
              <w:rPr>
                <w:b w:val="0"/>
                <w:sz w:val="20"/>
                <w:lang w:val="en-US"/>
              </w:rPr>
              <w:t>-</w:t>
            </w:r>
            <w:r>
              <w:rPr>
                <w:b w:val="0"/>
                <w:sz w:val="20"/>
                <w:lang w:val="en-US"/>
              </w:rPr>
              <w:t>0</w:t>
            </w:r>
            <w:r w:rsidR="00EE25F4">
              <w:rPr>
                <w:b w:val="0"/>
                <w:sz w:val="20"/>
                <w:lang w:val="en-US"/>
              </w:rPr>
              <w:t>8</w:t>
            </w:r>
            <w:r w:rsidRPr="00140D2B">
              <w:rPr>
                <w:b w:val="0"/>
                <w:sz w:val="20"/>
                <w:lang w:val="en-US"/>
              </w:rPr>
              <w:t>-</w:t>
            </w:r>
            <w:r w:rsidR="00EE25F4">
              <w:rPr>
                <w:b w:val="0"/>
                <w:sz w:val="20"/>
                <w:lang w:val="en-US"/>
              </w:rPr>
              <w:t>2</w:t>
            </w:r>
            <w:r w:rsidR="00BA3B40">
              <w:rPr>
                <w:b w:val="0"/>
                <w:sz w:val="20"/>
                <w:lang w:val="en-US"/>
              </w:rPr>
              <w:t>4</w:t>
            </w:r>
          </w:p>
        </w:tc>
      </w:tr>
      <w:tr w:rsidR="00B72FD2" w:rsidRPr="00140D2B" w14:paraId="25226EEB" w14:textId="77777777" w:rsidTr="00B20C1C">
        <w:trPr>
          <w:cantSplit/>
          <w:jc w:val="center"/>
        </w:trPr>
        <w:tc>
          <w:tcPr>
            <w:tcW w:w="9576" w:type="dxa"/>
            <w:gridSpan w:val="5"/>
            <w:vAlign w:val="center"/>
          </w:tcPr>
          <w:p w14:paraId="57DBC506" w14:textId="77777777" w:rsidR="00B72FD2" w:rsidRPr="00140D2B" w:rsidRDefault="00B72FD2" w:rsidP="00B20C1C">
            <w:pPr>
              <w:pStyle w:val="T2"/>
              <w:spacing w:after="0"/>
              <w:ind w:left="0" w:right="0"/>
              <w:jc w:val="left"/>
              <w:rPr>
                <w:sz w:val="20"/>
                <w:lang w:val="en-US"/>
              </w:rPr>
            </w:pPr>
            <w:r w:rsidRPr="00140D2B">
              <w:rPr>
                <w:sz w:val="20"/>
                <w:lang w:val="en-US"/>
              </w:rPr>
              <w:t>Author(s):</w:t>
            </w:r>
          </w:p>
        </w:tc>
      </w:tr>
      <w:tr w:rsidR="00B72FD2" w:rsidRPr="00140D2B" w14:paraId="16F17F5D" w14:textId="77777777" w:rsidTr="00DF57C6">
        <w:trPr>
          <w:jc w:val="center"/>
        </w:trPr>
        <w:tc>
          <w:tcPr>
            <w:tcW w:w="1615" w:type="dxa"/>
            <w:vAlign w:val="center"/>
          </w:tcPr>
          <w:p w14:paraId="3505EAE3" w14:textId="77777777" w:rsidR="00B72FD2" w:rsidRPr="00140D2B" w:rsidRDefault="00B72FD2" w:rsidP="00B20C1C">
            <w:pPr>
              <w:pStyle w:val="T2"/>
              <w:spacing w:after="0"/>
              <w:ind w:left="0" w:right="0"/>
              <w:jc w:val="left"/>
              <w:rPr>
                <w:sz w:val="20"/>
                <w:lang w:val="en-US"/>
              </w:rPr>
            </w:pPr>
            <w:r w:rsidRPr="00140D2B">
              <w:rPr>
                <w:sz w:val="20"/>
                <w:lang w:val="en-US"/>
              </w:rPr>
              <w:t>Name</w:t>
            </w:r>
          </w:p>
        </w:tc>
        <w:tc>
          <w:tcPr>
            <w:tcW w:w="1641" w:type="dxa"/>
            <w:vAlign w:val="center"/>
          </w:tcPr>
          <w:p w14:paraId="3F10E52D" w14:textId="77777777" w:rsidR="00B72FD2" w:rsidRPr="00140D2B" w:rsidRDefault="00B72FD2" w:rsidP="00B20C1C">
            <w:pPr>
              <w:pStyle w:val="T2"/>
              <w:spacing w:after="0"/>
              <w:ind w:left="0" w:right="0"/>
              <w:jc w:val="left"/>
              <w:rPr>
                <w:sz w:val="20"/>
                <w:lang w:val="en-US"/>
              </w:rPr>
            </w:pPr>
            <w:r w:rsidRPr="00140D2B">
              <w:rPr>
                <w:sz w:val="20"/>
                <w:lang w:val="en-US"/>
              </w:rPr>
              <w:t>Affiliation</w:t>
            </w:r>
          </w:p>
        </w:tc>
        <w:tc>
          <w:tcPr>
            <w:tcW w:w="2229" w:type="dxa"/>
            <w:vAlign w:val="center"/>
          </w:tcPr>
          <w:p w14:paraId="0634B99B" w14:textId="77777777" w:rsidR="00B72FD2" w:rsidRPr="00140D2B" w:rsidRDefault="00B72FD2" w:rsidP="00B20C1C">
            <w:pPr>
              <w:pStyle w:val="T2"/>
              <w:spacing w:after="0"/>
              <w:ind w:left="0" w:right="0"/>
              <w:jc w:val="left"/>
              <w:rPr>
                <w:sz w:val="20"/>
                <w:lang w:val="en-US"/>
              </w:rPr>
            </w:pPr>
            <w:r w:rsidRPr="00140D2B">
              <w:rPr>
                <w:sz w:val="20"/>
                <w:lang w:val="en-US"/>
              </w:rPr>
              <w:t>Address</w:t>
            </w:r>
          </w:p>
        </w:tc>
        <w:tc>
          <w:tcPr>
            <w:tcW w:w="2165" w:type="dxa"/>
            <w:vAlign w:val="center"/>
          </w:tcPr>
          <w:p w14:paraId="2FC12303" w14:textId="77777777" w:rsidR="00B72FD2" w:rsidRPr="00140D2B" w:rsidRDefault="00B72FD2" w:rsidP="00B20C1C">
            <w:pPr>
              <w:pStyle w:val="T2"/>
              <w:spacing w:after="0"/>
              <w:ind w:left="0" w:right="0"/>
              <w:jc w:val="left"/>
              <w:rPr>
                <w:sz w:val="20"/>
                <w:lang w:val="en-US"/>
              </w:rPr>
            </w:pPr>
            <w:r w:rsidRPr="00140D2B">
              <w:rPr>
                <w:sz w:val="20"/>
                <w:lang w:val="en-US"/>
              </w:rPr>
              <w:t>Phone</w:t>
            </w:r>
          </w:p>
        </w:tc>
        <w:tc>
          <w:tcPr>
            <w:tcW w:w="1926" w:type="dxa"/>
            <w:vAlign w:val="center"/>
          </w:tcPr>
          <w:p w14:paraId="1F68EA4E" w14:textId="77777777" w:rsidR="00B72FD2" w:rsidRPr="00140D2B" w:rsidRDefault="00B72FD2" w:rsidP="00B20C1C">
            <w:pPr>
              <w:pStyle w:val="T2"/>
              <w:spacing w:after="0"/>
              <w:ind w:left="0" w:right="0"/>
              <w:jc w:val="left"/>
              <w:rPr>
                <w:sz w:val="20"/>
                <w:lang w:val="en-US"/>
              </w:rPr>
            </w:pPr>
            <w:r w:rsidRPr="00140D2B">
              <w:rPr>
                <w:sz w:val="20"/>
                <w:lang w:val="en-US"/>
              </w:rPr>
              <w:t>email</w:t>
            </w:r>
          </w:p>
        </w:tc>
      </w:tr>
      <w:tr w:rsidR="00860078" w:rsidRPr="00140D2B" w14:paraId="5F9FA836" w14:textId="77777777" w:rsidTr="00DF57C6">
        <w:trPr>
          <w:jc w:val="center"/>
        </w:trPr>
        <w:tc>
          <w:tcPr>
            <w:tcW w:w="1615" w:type="dxa"/>
          </w:tcPr>
          <w:p w14:paraId="49AFE222" w14:textId="0D062685" w:rsidR="00860078" w:rsidRPr="00140D2B" w:rsidRDefault="00860078" w:rsidP="00860078">
            <w:pPr>
              <w:pStyle w:val="T2"/>
              <w:spacing w:after="0"/>
              <w:ind w:left="0" w:right="0"/>
              <w:rPr>
                <w:b w:val="0"/>
                <w:sz w:val="20"/>
                <w:lang w:val="en-US" w:eastAsia="ko-KR"/>
              </w:rPr>
            </w:pPr>
            <w:r w:rsidRPr="00DF57C6">
              <w:rPr>
                <w:b w:val="0"/>
                <w:sz w:val="20"/>
                <w:lang w:val="en-US" w:eastAsia="ko-KR"/>
              </w:rPr>
              <w:t>Joseph LEVY</w:t>
            </w:r>
          </w:p>
        </w:tc>
        <w:tc>
          <w:tcPr>
            <w:tcW w:w="1641" w:type="dxa"/>
          </w:tcPr>
          <w:p w14:paraId="7B8319E6" w14:textId="4000618E" w:rsidR="00860078" w:rsidRPr="00140D2B" w:rsidRDefault="00860078" w:rsidP="00860078">
            <w:pPr>
              <w:pStyle w:val="T2"/>
              <w:spacing w:after="0"/>
              <w:ind w:left="0" w:right="0"/>
              <w:rPr>
                <w:b w:val="0"/>
                <w:sz w:val="20"/>
                <w:lang w:val="en-US" w:eastAsia="ko-KR"/>
              </w:rPr>
            </w:pPr>
            <w:r w:rsidRPr="00DF57C6">
              <w:rPr>
                <w:b w:val="0"/>
                <w:sz w:val="20"/>
                <w:lang w:val="en-US" w:eastAsia="ko-KR"/>
              </w:rPr>
              <w:t>InterDigital, Inc.</w:t>
            </w:r>
          </w:p>
        </w:tc>
        <w:tc>
          <w:tcPr>
            <w:tcW w:w="2229" w:type="dxa"/>
          </w:tcPr>
          <w:p w14:paraId="719DFE69" w14:textId="3AF69F75" w:rsidR="00860078" w:rsidRPr="00140D2B" w:rsidRDefault="00860078" w:rsidP="00860078">
            <w:pPr>
              <w:pStyle w:val="T2"/>
              <w:spacing w:after="0"/>
              <w:ind w:left="0" w:right="0"/>
              <w:rPr>
                <w:b w:val="0"/>
                <w:sz w:val="20"/>
                <w:lang w:val="en-US" w:eastAsia="ko-KR"/>
              </w:rPr>
            </w:pPr>
            <w:r w:rsidRPr="00DF57C6">
              <w:rPr>
                <w:b w:val="0"/>
                <w:sz w:val="20"/>
                <w:lang w:val="en-US" w:eastAsia="ko-KR"/>
              </w:rPr>
              <w:t>111 W 33rd Street</w:t>
            </w:r>
          </w:p>
        </w:tc>
        <w:tc>
          <w:tcPr>
            <w:tcW w:w="2165" w:type="dxa"/>
          </w:tcPr>
          <w:p w14:paraId="5535F59C" w14:textId="75EF4712" w:rsidR="00860078" w:rsidRPr="00140D2B" w:rsidRDefault="006F3633" w:rsidP="00860078">
            <w:pPr>
              <w:pStyle w:val="T2"/>
              <w:spacing w:after="0"/>
              <w:ind w:left="0" w:right="0"/>
              <w:rPr>
                <w:b w:val="0"/>
                <w:sz w:val="20"/>
                <w:lang w:val="en-US" w:eastAsia="ko-KR"/>
              </w:rPr>
            </w:pPr>
            <w:r>
              <w:rPr>
                <w:b w:val="0"/>
                <w:sz w:val="20"/>
                <w:lang w:val="en-US" w:eastAsia="ko-KR"/>
              </w:rPr>
              <w:t>+1 632 622 4139</w:t>
            </w:r>
          </w:p>
        </w:tc>
        <w:tc>
          <w:tcPr>
            <w:tcW w:w="1926" w:type="dxa"/>
          </w:tcPr>
          <w:p w14:paraId="121C3811" w14:textId="7D59365A" w:rsidR="00860078" w:rsidRPr="00DF57C6" w:rsidRDefault="006F3633" w:rsidP="00860078">
            <w:pPr>
              <w:pStyle w:val="T2"/>
              <w:spacing w:after="0"/>
              <w:ind w:left="0" w:right="0"/>
              <w:rPr>
                <w:b w:val="0"/>
                <w:sz w:val="20"/>
                <w:lang w:val="en-US" w:eastAsia="ko-KR"/>
              </w:rPr>
            </w:pPr>
            <w:r>
              <w:rPr>
                <w:b w:val="0"/>
                <w:sz w:val="20"/>
                <w:lang w:val="en-US" w:eastAsia="ko-KR"/>
              </w:rPr>
              <w:t>jslevy@ieee.org</w:t>
            </w:r>
          </w:p>
        </w:tc>
      </w:tr>
    </w:tbl>
    <w:p w14:paraId="19005577" w14:textId="77777777" w:rsidR="001B4889" w:rsidRDefault="001B4889" w:rsidP="00143B3F">
      <w:pPr>
        <w:rPr>
          <w:lang w:val="en-US" w:eastAsia="ko-KR"/>
        </w:rPr>
      </w:pPr>
    </w:p>
    <w:p w14:paraId="6D58B655" w14:textId="5A2FD7B6" w:rsidR="00735E9D" w:rsidRDefault="001B4889" w:rsidP="00143B3F">
      <w:pPr>
        <w:rPr>
          <w:lang w:val="en-US" w:eastAsia="ko-KR"/>
        </w:rPr>
      </w:pPr>
      <w:r>
        <w:rPr>
          <w:lang w:val="en-US" w:eastAsia="ko-KR"/>
        </w:rPr>
        <w:t xml:space="preserve">r0 </w:t>
      </w:r>
      <w:r w:rsidR="00A96918">
        <w:rPr>
          <w:lang w:val="en-US" w:eastAsia="ko-KR"/>
        </w:rPr>
        <w:t xml:space="preserve">- </w:t>
      </w:r>
      <w:r w:rsidR="001F00EA">
        <w:rPr>
          <w:lang w:val="en-US" w:eastAsia="ko-KR"/>
        </w:rPr>
        <w:t xml:space="preserve">This </w:t>
      </w:r>
      <w:r>
        <w:rPr>
          <w:lang w:val="en-US" w:eastAsia="ko-KR"/>
        </w:rPr>
        <w:t xml:space="preserve">document contains red line mark-ups of </w:t>
      </w:r>
      <w:r w:rsidR="00A96918">
        <w:rPr>
          <w:lang w:val="en-US" w:eastAsia="ko-KR"/>
        </w:rPr>
        <w:t xml:space="preserve">document </w:t>
      </w:r>
      <w:hyperlink r:id="rId8" w:history="1">
        <w:r w:rsidR="00A96918" w:rsidRPr="00A60333">
          <w:rPr>
            <w:rStyle w:val="Hyperlink"/>
            <w:lang w:val="en-US" w:eastAsia="ko-KR"/>
          </w:rPr>
          <w:t>11-20/0013r14</w:t>
        </w:r>
      </w:hyperlink>
      <w:r w:rsidR="00A96918">
        <w:rPr>
          <w:lang w:val="en-US" w:eastAsia="ko-KR"/>
        </w:rPr>
        <w:t xml:space="preserve"> that </w:t>
      </w:r>
      <w:r w:rsidR="00E00C09">
        <w:rPr>
          <w:lang w:val="en-US" w:eastAsia="ko-KR"/>
        </w:rPr>
        <w:t xml:space="preserve">modify the introduction and conclusion of the </w:t>
      </w:r>
      <w:r w:rsidR="00447CFB">
        <w:rPr>
          <w:lang w:val="en-US" w:eastAsia="ko-KR"/>
        </w:rPr>
        <w:t xml:space="preserve">document to “better” target </w:t>
      </w:r>
      <w:r>
        <w:rPr>
          <w:lang w:val="en-US" w:eastAsia="ko-KR"/>
        </w:rPr>
        <w:t>the</w:t>
      </w:r>
      <w:r w:rsidR="00447CFB">
        <w:rPr>
          <w:lang w:val="en-US" w:eastAsia="ko-KR"/>
        </w:rPr>
        <w:t xml:space="preserve"> “intended </w:t>
      </w:r>
      <w:r w:rsidR="00D116D5">
        <w:rPr>
          <w:lang w:val="en-US" w:eastAsia="ko-KR"/>
        </w:rPr>
        <w:t>audience”</w:t>
      </w:r>
      <w:r w:rsidR="001D2C8C">
        <w:rPr>
          <w:lang w:val="en-US" w:eastAsia="ko-KR"/>
        </w:rPr>
        <w:t xml:space="preserve"> and some editorial changes</w:t>
      </w:r>
      <w:r w:rsidR="00D116D5">
        <w:rPr>
          <w:lang w:val="en-US" w:eastAsia="ko-KR"/>
        </w:rPr>
        <w:t xml:space="preserve">.  Based on a straw poll taken at the </w:t>
      </w:r>
      <w:r w:rsidR="002C14CF">
        <w:rPr>
          <w:lang w:val="en-US" w:eastAsia="ko-KR"/>
        </w:rPr>
        <w:t xml:space="preserve">10 August AANI SC teleconference </w:t>
      </w:r>
      <w:r w:rsidR="007A2920">
        <w:rPr>
          <w:lang w:val="en-US" w:eastAsia="ko-KR"/>
        </w:rPr>
        <w:t xml:space="preserve">(see </w:t>
      </w:r>
      <w:hyperlink r:id="rId9" w:history="1">
        <w:r w:rsidR="007A2920" w:rsidRPr="00762ADE">
          <w:rPr>
            <w:rStyle w:val="Hyperlink"/>
            <w:lang w:val="en-US" w:eastAsia="ko-KR"/>
          </w:rPr>
          <w:t>11-21/</w:t>
        </w:r>
        <w:r w:rsidR="00B13498" w:rsidRPr="00762ADE">
          <w:rPr>
            <w:rStyle w:val="Hyperlink"/>
            <w:lang w:val="en-US" w:eastAsia="ko-KR"/>
          </w:rPr>
          <w:t>1310</w:t>
        </w:r>
        <w:r w:rsidR="00762ADE" w:rsidRPr="00762ADE">
          <w:rPr>
            <w:rStyle w:val="Hyperlink"/>
            <w:lang w:val="en-US" w:eastAsia="ko-KR"/>
          </w:rPr>
          <w:t>r1</w:t>
        </w:r>
      </w:hyperlink>
      <w:r w:rsidR="00762ADE">
        <w:rPr>
          <w:lang w:val="en-US" w:eastAsia="ko-KR"/>
        </w:rPr>
        <w:t>)</w:t>
      </w:r>
      <w:r w:rsidR="00A60333">
        <w:rPr>
          <w:lang w:val="en-US" w:eastAsia="ko-KR"/>
        </w:rPr>
        <w:t xml:space="preserve"> – which suggest the target audience is 3GPP.</w:t>
      </w:r>
      <w:r w:rsidR="006B4E6C">
        <w:rPr>
          <w:lang w:val="en-US" w:eastAsia="ko-KR"/>
        </w:rPr>
        <w:t xml:space="preserve">  Please note the </w:t>
      </w:r>
      <w:r w:rsidR="00651C02">
        <w:rPr>
          <w:lang w:val="en-US" w:eastAsia="ko-KR"/>
        </w:rPr>
        <w:t>attendance of the teleconference was light</w:t>
      </w:r>
      <w:r w:rsidR="008831B7">
        <w:rPr>
          <w:lang w:val="en-US" w:eastAsia="ko-KR"/>
        </w:rPr>
        <w:t>, and the results of the straw poll where not unanim</w:t>
      </w:r>
      <w:r w:rsidR="00BD63C2">
        <w:rPr>
          <w:lang w:val="en-US" w:eastAsia="ko-KR"/>
        </w:rPr>
        <w:t xml:space="preserve">ous, but </w:t>
      </w:r>
      <w:proofErr w:type="gramStart"/>
      <w:r w:rsidR="00BD63C2">
        <w:rPr>
          <w:lang w:val="en-US" w:eastAsia="ko-KR"/>
        </w:rPr>
        <w:t>at this point in time</w:t>
      </w:r>
      <w:proofErr w:type="gramEnd"/>
      <w:r w:rsidR="00BD63C2">
        <w:rPr>
          <w:lang w:val="en-US" w:eastAsia="ko-KR"/>
        </w:rPr>
        <w:t xml:space="preserve"> th</w:t>
      </w:r>
      <w:r w:rsidR="0010732B">
        <w:rPr>
          <w:lang w:val="en-US" w:eastAsia="ko-KR"/>
        </w:rPr>
        <w:t>is poll</w:t>
      </w:r>
      <w:r w:rsidR="00BD63C2">
        <w:rPr>
          <w:lang w:val="en-US" w:eastAsia="ko-KR"/>
        </w:rPr>
        <w:t xml:space="preserve"> is the</w:t>
      </w:r>
      <w:r w:rsidR="0010732B">
        <w:rPr>
          <w:lang w:val="en-US" w:eastAsia="ko-KR"/>
        </w:rPr>
        <w:t xml:space="preserve"> best available</w:t>
      </w:r>
      <w:r w:rsidR="00BD63C2">
        <w:rPr>
          <w:lang w:val="en-US" w:eastAsia="ko-KR"/>
        </w:rPr>
        <w:t xml:space="preserve"> indication as to what the </w:t>
      </w:r>
      <w:r w:rsidR="00CB3438">
        <w:rPr>
          <w:lang w:val="en-US" w:eastAsia="ko-KR"/>
        </w:rPr>
        <w:t xml:space="preserve">“will” of the 802.11 WG </w:t>
      </w:r>
      <w:r w:rsidR="007C0C80">
        <w:rPr>
          <w:lang w:val="en-US" w:eastAsia="ko-KR"/>
        </w:rPr>
        <w:t xml:space="preserve">is.  </w:t>
      </w:r>
      <w:r w:rsidR="00670164">
        <w:rPr>
          <w:lang w:val="en-US" w:eastAsia="ko-KR"/>
        </w:rPr>
        <w:t xml:space="preserve">Hence, these edits attempt to target the introduction </w:t>
      </w:r>
      <w:r w:rsidR="003D4363">
        <w:rPr>
          <w:lang w:val="en-US" w:eastAsia="ko-KR"/>
        </w:rPr>
        <w:t xml:space="preserve">and the conclusion to </w:t>
      </w:r>
      <w:r w:rsidR="008D2750">
        <w:rPr>
          <w:lang w:val="en-US" w:eastAsia="ko-KR"/>
        </w:rPr>
        <w:t>the 3GPP audience.  These edits were proposed by the author and were disc</w:t>
      </w:r>
      <w:r w:rsidR="00213AAD">
        <w:rPr>
          <w:lang w:val="en-US" w:eastAsia="ko-KR"/>
        </w:rPr>
        <w:t xml:space="preserve">ussed and modified </w:t>
      </w:r>
      <w:r w:rsidR="00377DD8">
        <w:rPr>
          <w:lang w:val="en-US" w:eastAsia="ko-KR"/>
        </w:rPr>
        <w:t xml:space="preserve">during </w:t>
      </w:r>
      <w:r w:rsidR="00213AAD">
        <w:rPr>
          <w:lang w:val="en-US" w:eastAsia="ko-KR"/>
        </w:rPr>
        <w:t xml:space="preserve">the 24 August AANI SC teleconference (see </w:t>
      </w:r>
      <w:hyperlink r:id="rId10" w:history="1">
        <w:r w:rsidR="007535B9" w:rsidRPr="00AA162F">
          <w:rPr>
            <w:rStyle w:val="Hyperlink"/>
            <w:lang w:val="en-US" w:eastAsia="ko-KR"/>
          </w:rPr>
          <w:t>11-21/1392</w:t>
        </w:r>
        <w:r w:rsidR="00AA162F" w:rsidRPr="00AA162F">
          <w:rPr>
            <w:rStyle w:val="Hyperlink"/>
            <w:lang w:val="en-US" w:eastAsia="ko-KR"/>
          </w:rPr>
          <w:t>r0</w:t>
        </w:r>
      </w:hyperlink>
      <w:r w:rsidR="00AA162F">
        <w:rPr>
          <w:lang w:val="en-US" w:eastAsia="ko-KR"/>
        </w:rPr>
        <w:t>)</w:t>
      </w:r>
      <w:r>
        <w:rPr>
          <w:lang w:val="en-US" w:eastAsia="ko-KR"/>
        </w:rPr>
        <w:t xml:space="preserve"> </w:t>
      </w:r>
      <w:r w:rsidR="002535C6">
        <w:rPr>
          <w:lang w:val="en-US" w:eastAsia="ko-KR"/>
        </w:rPr>
        <w:t xml:space="preserve">based on discussion.  </w:t>
      </w:r>
    </w:p>
    <w:p w14:paraId="69B62CB5" w14:textId="77777777" w:rsidR="00735E9D" w:rsidRDefault="00735E9D" w:rsidP="00143B3F">
      <w:pPr>
        <w:rPr>
          <w:lang w:val="en-US" w:eastAsia="ko-KR"/>
        </w:rPr>
      </w:pPr>
    </w:p>
    <w:p w14:paraId="59F6C570" w14:textId="4B64725E" w:rsidR="00143053" w:rsidRPr="00DF57C6" w:rsidRDefault="002535C6" w:rsidP="00143B3F">
      <w:pPr>
        <w:rPr>
          <w:b/>
          <w:bCs/>
          <w:lang w:val="en-US" w:eastAsia="ko-KR"/>
        </w:rPr>
      </w:pPr>
      <w:r w:rsidRPr="00DF57C6">
        <w:rPr>
          <w:b/>
          <w:bCs/>
          <w:lang w:val="en-US" w:eastAsia="ko-KR"/>
        </w:rPr>
        <w:t xml:space="preserve">This document is intended as a </w:t>
      </w:r>
      <w:r w:rsidRPr="00DF57C6">
        <w:rPr>
          <w:b/>
          <w:bCs/>
          <w:u w:val="single"/>
          <w:lang w:val="en-US" w:eastAsia="ko-KR"/>
        </w:rPr>
        <w:t>working</w:t>
      </w:r>
      <w:r w:rsidRPr="00DF57C6">
        <w:rPr>
          <w:b/>
          <w:bCs/>
          <w:lang w:val="en-US" w:eastAsia="ko-KR"/>
        </w:rPr>
        <w:t xml:space="preserve"> document to a</w:t>
      </w:r>
      <w:r w:rsidR="00694D5A" w:rsidRPr="00DF57C6">
        <w:rPr>
          <w:b/>
          <w:bCs/>
          <w:lang w:val="en-US" w:eastAsia="ko-KR"/>
        </w:rPr>
        <w:t xml:space="preserve"> progress the editing of the introduction and conclusion of the technical report.  </w:t>
      </w:r>
      <w:r w:rsidR="009727F8" w:rsidRPr="00DF57C6">
        <w:rPr>
          <w:b/>
          <w:bCs/>
          <w:lang w:val="en-US" w:eastAsia="ko-KR"/>
        </w:rPr>
        <w:t xml:space="preserve">Interested parties are invited to </w:t>
      </w:r>
      <w:r w:rsidR="00152D6E" w:rsidRPr="00DF57C6">
        <w:rPr>
          <w:b/>
          <w:bCs/>
          <w:lang w:val="en-US" w:eastAsia="ko-KR"/>
        </w:rPr>
        <w:t>discuss</w:t>
      </w:r>
      <w:r w:rsidR="00E807E9" w:rsidRPr="00DF57C6">
        <w:rPr>
          <w:b/>
          <w:bCs/>
          <w:lang w:val="en-US" w:eastAsia="ko-KR"/>
        </w:rPr>
        <w:t>/provide suggestion for additional e</w:t>
      </w:r>
      <w:r w:rsidR="00152D6E" w:rsidRPr="00DF57C6">
        <w:rPr>
          <w:b/>
          <w:bCs/>
          <w:lang w:val="en-US" w:eastAsia="ko-KR"/>
        </w:rPr>
        <w:t xml:space="preserve">dits on the AANI </w:t>
      </w:r>
      <w:r w:rsidR="00A01A0B" w:rsidRPr="00DF57C6">
        <w:rPr>
          <w:b/>
          <w:bCs/>
          <w:lang w:val="en-US" w:eastAsia="ko-KR"/>
        </w:rPr>
        <w:t>reflector</w:t>
      </w:r>
      <w:r w:rsidR="00E807E9" w:rsidRPr="00DF57C6">
        <w:rPr>
          <w:b/>
          <w:bCs/>
          <w:lang w:val="en-US" w:eastAsia="ko-KR"/>
        </w:rPr>
        <w:t xml:space="preserve"> and/or </w:t>
      </w:r>
      <w:r w:rsidR="00391F55" w:rsidRPr="00DF57C6">
        <w:rPr>
          <w:b/>
          <w:bCs/>
          <w:lang w:val="en-US" w:eastAsia="ko-KR"/>
        </w:rPr>
        <w:t>modify this</w:t>
      </w:r>
      <w:r w:rsidR="00A01A0B" w:rsidRPr="00DF57C6">
        <w:rPr>
          <w:b/>
          <w:bCs/>
          <w:lang w:val="en-US" w:eastAsia="ko-KR"/>
        </w:rPr>
        <w:t xml:space="preserve"> document as </w:t>
      </w:r>
      <w:r w:rsidR="00391F55" w:rsidRPr="00DF57C6">
        <w:rPr>
          <w:b/>
          <w:bCs/>
          <w:lang w:val="en-US" w:eastAsia="ko-KR"/>
        </w:rPr>
        <w:t xml:space="preserve">they wish and post the </w:t>
      </w:r>
      <w:r w:rsidR="004F1E93" w:rsidRPr="00DF57C6">
        <w:rPr>
          <w:b/>
          <w:bCs/>
          <w:lang w:val="en-US" w:eastAsia="ko-KR"/>
        </w:rPr>
        <w:t xml:space="preserve">modified </w:t>
      </w:r>
      <w:r w:rsidR="00391F55" w:rsidRPr="00DF57C6">
        <w:rPr>
          <w:b/>
          <w:bCs/>
          <w:lang w:val="en-US" w:eastAsia="ko-KR"/>
        </w:rPr>
        <w:t xml:space="preserve">document </w:t>
      </w:r>
      <w:r w:rsidR="004F1E93" w:rsidRPr="00DF57C6">
        <w:rPr>
          <w:b/>
          <w:bCs/>
          <w:lang w:val="en-US" w:eastAsia="ko-KR"/>
        </w:rPr>
        <w:t>t</w:t>
      </w:r>
      <w:r w:rsidR="00A01A0B" w:rsidRPr="00DF57C6">
        <w:rPr>
          <w:b/>
          <w:bCs/>
          <w:lang w:val="en-US" w:eastAsia="ko-KR"/>
        </w:rPr>
        <w:t>o mentor</w:t>
      </w:r>
      <w:r w:rsidR="004F1E93" w:rsidRPr="00DF57C6">
        <w:rPr>
          <w:b/>
          <w:bCs/>
          <w:lang w:val="en-US" w:eastAsia="ko-KR"/>
        </w:rPr>
        <w:t xml:space="preserve"> (</w:t>
      </w:r>
      <w:r w:rsidR="00C40F05">
        <w:rPr>
          <w:b/>
          <w:bCs/>
          <w:lang w:val="en-US" w:eastAsia="ko-KR"/>
        </w:rPr>
        <w:t>interested parties should post the docum</w:t>
      </w:r>
      <w:r w:rsidR="00B134BF">
        <w:rPr>
          <w:b/>
          <w:bCs/>
          <w:lang w:val="en-US" w:eastAsia="ko-KR"/>
        </w:rPr>
        <w:t>ent in their</w:t>
      </w:r>
      <w:r w:rsidR="008D01EC" w:rsidRPr="00DF57C6">
        <w:rPr>
          <w:b/>
          <w:bCs/>
          <w:lang w:val="en-US" w:eastAsia="ko-KR"/>
        </w:rPr>
        <w:t xml:space="preserve"> own name)</w:t>
      </w:r>
      <w:r w:rsidR="00A01A0B" w:rsidRPr="00DF57C6">
        <w:rPr>
          <w:b/>
          <w:bCs/>
          <w:lang w:val="en-US" w:eastAsia="ko-KR"/>
        </w:rPr>
        <w:t>.</w:t>
      </w:r>
      <w:r w:rsidR="004F1E93" w:rsidRPr="00DF57C6">
        <w:rPr>
          <w:b/>
          <w:bCs/>
          <w:lang w:val="en-US" w:eastAsia="ko-KR"/>
        </w:rPr>
        <w:t xml:space="preserve">  </w:t>
      </w:r>
      <w:r w:rsidR="00A01A0B" w:rsidRPr="00DF57C6">
        <w:rPr>
          <w:b/>
          <w:bCs/>
          <w:lang w:val="en-US" w:eastAsia="ko-KR"/>
        </w:rPr>
        <w:t xml:space="preserve">  </w:t>
      </w:r>
    </w:p>
    <w:p w14:paraId="7F85CEBB" w14:textId="0389D681" w:rsidR="00293293" w:rsidRPr="007B7D20" w:rsidRDefault="00143B3F" w:rsidP="00143B3F">
      <w:pPr>
        <w:rPr>
          <w:lang w:val="en-US" w:eastAsia="ko-KR"/>
        </w:rPr>
      </w:pPr>
      <w:r>
        <w:rPr>
          <w:lang w:val="en-US" w:eastAsia="ko-KR"/>
        </w:rPr>
        <w:br w:type="page"/>
      </w:r>
    </w:p>
    <w:p w14:paraId="37AD071B" w14:textId="2FFF70D3" w:rsidR="00CA09B2" w:rsidRPr="00140D2B" w:rsidRDefault="004F624D" w:rsidP="009267D7">
      <w:pPr>
        <w:pStyle w:val="T1"/>
        <w:pBdr>
          <w:bottom w:val="single" w:sz="6" w:space="0" w:color="auto"/>
        </w:pBdr>
        <w:spacing w:after="240"/>
        <w:rPr>
          <w:lang w:val="en-US" w:eastAsia="ko-KR"/>
        </w:rPr>
      </w:pPr>
      <w:r w:rsidRPr="00140D2B">
        <w:rPr>
          <w:lang w:val="en-US"/>
        </w:rPr>
        <w:lastRenderedPageBreak/>
        <w:t xml:space="preserve">IEEE </w:t>
      </w:r>
      <w:r w:rsidR="00216D08" w:rsidRPr="00EB2233">
        <w:rPr>
          <w:lang w:val="en-US"/>
        </w:rPr>
        <w:t>P</w:t>
      </w:r>
      <w:r w:rsidRPr="0021096F">
        <w:rPr>
          <w:lang w:val="en-US"/>
        </w:rPr>
        <w:t>802.11</w:t>
      </w:r>
      <w:r w:rsidRPr="0021096F">
        <w:rPr>
          <w:lang w:val="en-US"/>
        </w:rPr>
        <w:br/>
      </w:r>
      <w:r w:rsidR="00216D08" w:rsidRPr="00140D2B">
        <w:rPr>
          <w:lang w:val="en-US" w:eastAsia="ko-KR"/>
        </w:rP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641"/>
        <w:gridCol w:w="2835"/>
        <w:gridCol w:w="1559"/>
        <w:gridCol w:w="1926"/>
      </w:tblGrid>
      <w:tr w:rsidR="00CA09B2" w:rsidRPr="00140D2B" w14:paraId="1C447068" w14:textId="77777777" w:rsidTr="00ED3D62">
        <w:trPr>
          <w:trHeight w:val="485"/>
          <w:jc w:val="center"/>
        </w:trPr>
        <w:tc>
          <w:tcPr>
            <w:tcW w:w="9576" w:type="dxa"/>
            <w:gridSpan w:val="5"/>
            <w:vAlign w:val="center"/>
          </w:tcPr>
          <w:p w14:paraId="03F655C1" w14:textId="7622DCDC" w:rsidR="00CA09B2" w:rsidRPr="00140D2B" w:rsidRDefault="002A158F" w:rsidP="00991A65">
            <w:pPr>
              <w:pStyle w:val="T2"/>
              <w:rPr>
                <w:lang w:val="en-US" w:eastAsia="ko-KR"/>
              </w:rPr>
            </w:pPr>
            <w:r w:rsidRPr="00140D2B">
              <w:rPr>
                <w:lang w:val="en-US" w:eastAsia="ko-KR"/>
              </w:rPr>
              <w:t>Draft t</w:t>
            </w:r>
            <w:r w:rsidR="006F5528" w:rsidRPr="00140D2B">
              <w:rPr>
                <w:lang w:val="en-US" w:eastAsia="ko-KR"/>
              </w:rPr>
              <w:t xml:space="preserve">echnical report on </w:t>
            </w:r>
            <w:r w:rsidR="00991A65" w:rsidRPr="00140D2B">
              <w:rPr>
                <w:lang w:val="en-US" w:eastAsia="ko-KR"/>
              </w:rPr>
              <w:t xml:space="preserve">interworking </w:t>
            </w:r>
            <w:r w:rsidR="00805E44" w:rsidRPr="00140D2B">
              <w:rPr>
                <w:lang w:val="en-US" w:eastAsia="ko-KR"/>
              </w:rPr>
              <w:t xml:space="preserve">between </w:t>
            </w:r>
            <w:r w:rsidR="00E646C1" w:rsidRPr="00140D2B">
              <w:rPr>
                <w:lang w:val="en-US" w:eastAsia="ko-KR"/>
              </w:rPr>
              <w:t xml:space="preserve">3GPP </w:t>
            </w:r>
            <w:r w:rsidR="00845CE6" w:rsidRPr="00140D2B">
              <w:rPr>
                <w:lang w:val="en-US" w:eastAsia="ko-KR"/>
              </w:rPr>
              <w:t xml:space="preserve">5G </w:t>
            </w:r>
            <w:r w:rsidR="00805E44" w:rsidRPr="00140D2B">
              <w:rPr>
                <w:lang w:val="en-US" w:eastAsia="ko-KR"/>
              </w:rPr>
              <w:t>n</w:t>
            </w:r>
            <w:r w:rsidR="004F624D" w:rsidRPr="00140D2B">
              <w:rPr>
                <w:lang w:val="en-US" w:eastAsia="ko-KR"/>
              </w:rPr>
              <w:t>etwork &amp; WLAN</w:t>
            </w:r>
          </w:p>
        </w:tc>
      </w:tr>
      <w:tr w:rsidR="00CA09B2" w:rsidRPr="00140D2B" w14:paraId="72CCA60C" w14:textId="77777777" w:rsidTr="00ED3D62">
        <w:trPr>
          <w:trHeight w:val="359"/>
          <w:jc w:val="center"/>
        </w:trPr>
        <w:tc>
          <w:tcPr>
            <w:tcW w:w="9576" w:type="dxa"/>
            <w:gridSpan w:val="5"/>
            <w:vAlign w:val="center"/>
          </w:tcPr>
          <w:p w14:paraId="08990E77" w14:textId="3F069B30" w:rsidR="00CA09B2" w:rsidRPr="00140D2B" w:rsidRDefault="00CA09B2" w:rsidP="00FD34B0">
            <w:pPr>
              <w:pStyle w:val="T2"/>
              <w:ind w:left="0"/>
              <w:rPr>
                <w:sz w:val="20"/>
                <w:lang w:val="en-US" w:eastAsia="ko-KR"/>
              </w:rPr>
            </w:pPr>
            <w:r w:rsidRPr="00140D2B">
              <w:rPr>
                <w:sz w:val="20"/>
                <w:lang w:val="en-US"/>
              </w:rPr>
              <w:t>Date:</w:t>
            </w:r>
            <w:r w:rsidR="000255C5">
              <w:rPr>
                <w:b w:val="0"/>
                <w:sz w:val="20"/>
                <w:lang w:val="en-US"/>
              </w:rPr>
              <w:t xml:space="preserve"> </w:t>
            </w:r>
            <w:r w:rsidR="00EF498D" w:rsidRPr="00140D2B">
              <w:rPr>
                <w:b w:val="0"/>
                <w:sz w:val="20"/>
                <w:lang w:val="en-US"/>
              </w:rPr>
              <w:t>20</w:t>
            </w:r>
            <w:r w:rsidR="00D3302B" w:rsidRPr="00140D2B">
              <w:rPr>
                <w:b w:val="0"/>
                <w:sz w:val="20"/>
                <w:lang w:val="en-US" w:eastAsia="ko-KR"/>
              </w:rPr>
              <w:t>2</w:t>
            </w:r>
            <w:r w:rsidR="00C277D0">
              <w:rPr>
                <w:b w:val="0"/>
                <w:sz w:val="20"/>
                <w:lang w:val="en-US" w:eastAsia="ko-KR"/>
              </w:rPr>
              <w:t>1</w:t>
            </w:r>
            <w:r w:rsidR="00845CE6" w:rsidRPr="00140D2B">
              <w:rPr>
                <w:b w:val="0"/>
                <w:sz w:val="20"/>
                <w:lang w:val="en-US"/>
              </w:rPr>
              <w:t>-</w:t>
            </w:r>
            <w:r w:rsidR="00123842">
              <w:rPr>
                <w:b w:val="0"/>
                <w:sz w:val="20"/>
                <w:lang w:val="en-US"/>
              </w:rPr>
              <w:t>0</w:t>
            </w:r>
            <w:r w:rsidR="00AE7841">
              <w:rPr>
                <w:b w:val="0"/>
                <w:sz w:val="20"/>
                <w:lang w:val="en-US"/>
              </w:rPr>
              <w:t>7</w:t>
            </w:r>
            <w:r w:rsidR="00BA4A20" w:rsidRPr="00140D2B">
              <w:rPr>
                <w:b w:val="0"/>
                <w:sz w:val="20"/>
                <w:lang w:val="en-US"/>
              </w:rPr>
              <w:t>-</w:t>
            </w:r>
            <w:r w:rsidR="00AE7841">
              <w:rPr>
                <w:b w:val="0"/>
                <w:sz w:val="20"/>
                <w:lang w:val="en-US"/>
              </w:rPr>
              <w:t>14</w:t>
            </w:r>
          </w:p>
        </w:tc>
      </w:tr>
      <w:tr w:rsidR="00CA09B2" w:rsidRPr="00140D2B" w14:paraId="32A85346" w14:textId="77777777" w:rsidTr="00ED3D62">
        <w:trPr>
          <w:cantSplit/>
          <w:jc w:val="center"/>
        </w:trPr>
        <w:tc>
          <w:tcPr>
            <w:tcW w:w="9576" w:type="dxa"/>
            <w:gridSpan w:val="5"/>
            <w:vAlign w:val="center"/>
          </w:tcPr>
          <w:p w14:paraId="300B0AC1" w14:textId="53F51B69" w:rsidR="00CA09B2" w:rsidRPr="00140D2B" w:rsidRDefault="00F9186A">
            <w:pPr>
              <w:pStyle w:val="T2"/>
              <w:spacing w:after="0"/>
              <w:ind w:left="0" w:right="0"/>
              <w:jc w:val="left"/>
              <w:rPr>
                <w:sz w:val="20"/>
                <w:lang w:val="en-US"/>
              </w:rPr>
            </w:pPr>
            <w:r w:rsidRPr="00140D2B">
              <w:rPr>
                <w:sz w:val="20"/>
                <w:lang w:val="en-US"/>
              </w:rPr>
              <w:t>A</w:t>
            </w:r>
            <w:r w:rsidR="00CA09B2" w:rsidRPr="00140D2B">
              <w:rPr>
                <w:sz w:val="20"/>
                <w:lang w:val="en-US"/>
              </w:rPr>
              <w:t>uthor(s):</w:t>
            </w:r>
          </w:p>
        </w:tc>
      </w:tr>
      <w:tr w:rsidR="00CA09B2" w:rsidRPr="00140D2B" w14:paraId="356C94B9" w14:textId="77777777" w:rsidTr="00FD34B0">
        <w:trPr>
          <w:jc w:val="center"/>
        </w:trPr>
        <w:tc>
          <w:tcPr>
            <w:tcW w:w="1615" w:type="dxa"/>
            <w:vAlign w:val="center"/>
          </w:tcPr>
          <w:p w14:paraId="7E8F7101" w14:textId="77777777" w:rsidR="00CA09B2" w:rsidRPr="00140D2B" w:rsidRDefault="00CA09B2">
            <w:pPr>
              <w:pStyle w:val="T2"/>
              <w:spacing w:after="0"/>
              <w:ind w:left="0" w:right="0"/>
              <w:jc w:val="left"/>
              <w:rPr>
                <w:sz w:val="20"/>
                <w:lang w:val="en-US"/>
              </w:rPr>
            </w:pPr>
            <w:r w:rsidRPr="00140D2B">
              <w:rPr>
                <w:sz w:val="20"/>
                <w:lang w:val="en-US"/>
              </w:rPr>
              <w:t>Name</w:t>
            </w:r>
          </w:p>
        </w:tc>
        <w:tc>
          <w:tcPr>
            <w:tcW w:w="1641" w:type="dxa"/>
            <w:vAlign w:val="center"/>
          </w:tcPr>
          <w:p w14:paraId="5FEF25A1" w14:textId="77777777" w:rsidR="00CA09B2" w:rsidRPr="00140D2B" w:rsidRDefault="0062440B">
            <w:pPr>
              <w:pStyle w:val="T2"/>
              <w:spacing w:after="0"/>
              <w:ind w:left="0" w:right="0"/>
              <w:jc w:val="left"/>
              <w:rPr>
                <w:sz w:val="20"/>
                <w:lang w:val="en-US"/>
              </w:rPr>
            </w:pPr>
            <w:r w:rsidRPr="00140D2B">
              <w:rPr>
                <w:sz w:val="20"/>
                <w:lang w:val="en-US"/>
              </w:rPr>
              <w:t>Affiliation</w:t>
            </w:r>
          </w:p>
        </w:tc>
        <w:tc>
          <w:tcPr>
            <w:tcW w:w="2835" w:type="dxa"/>
            <w:vAlign w:val="center"/>
          </w:tcPr>
          <w:p w14:paraId="74836B79" w14:textId="77777777" w:rsidR="00CA09B2" w:rsidRPr="00140D2B" w:rsidRDefault="00CA09B2">
            <w:pPr>
              <w:pStyle w:val="T2"/>
              <w:spacing w:after="0"/>
              <w:ind w:left="0" w:right="0"/>
              <w:jc w:val="left"/>
              <w:rPr>
                <w:sz w:val="20"/>
                <w:lang w:val="en-US"/>
              </w:rPr>
            </w:pPr>
            <w:r w:rsidRPr="00140D2B">
              <w:rPr>
                <w:sz w:val="20"/>
                <w:lang w:val="en-US"/>
              </w:rPr>
              <w:t>Address</w:t>
            </w:r>
          </w:p>
        </w:tc>
        <w:tc>
          <w:tcPr>
            <w:tcW w:w="1559" w:type="dxa"/>
            <w:vAlign w:val="center"/>
          </w:tcPr>
          <w:p w14:paraId="70BF06ED" w14:textId="77777777" w:rsidR="00CA09B2" w:rsidRPr="00140D2B" w:rsidRDefault="00CA09B2">
            <w:pPr>
              <w:pStyle w:val="T2"/>
              <w:spacing w:after="0"/>
              <w:ind w:left="0" w:right="0"/>
              <w:jc w:val="left"/>
              <w:rPr>
                <w:sz w:val="20"/>
                <w:lang w:val="en-US"/>
              </w:rPr>
            </w:pPr>
            <w:r w:rsidRPr="00140D2B">
              <w:rPr>
                <w:sz w:val="20"/>
                <w:lang w:val="en-US"/>
              </w:rPr>
              <w:t>Phone</w:t>
            </w:r>
          </w:p>
        </w:tc>
        <w:tc>
          <w:tcPr>
            <w:tcW w:w="1926" w:type="dxa"/>
            <w:vAlign w:val="center"/>
          </w:tcPr>
          <w:p w14:paraId="6B79A99B" w14:textId="77777777" w:rsidR="00CA09B2" w:rsidRPr="00140D2B" w:rsidRDefault="00CA09B2">
            <w:pPr>
              <w:pStyle w:val="T2"/>
              <w:spacing w:after="0"/>
              <w:ind w:left="0" w:right="0"/>
              <w:jc w:val="left"/>
              <w:rPr>
                <w:sz w:val="20"/>
                <w:lang w:val="en-US"/>
              </w:rPr>
            </w:pPr>
            <w:r w:rsidRPr="00140D2B">
              <w:rPr>
                <w:sz w:val="20"/>
                <w:lang w:val="en-US"/>
              </w:rPr>
              <w:t>email</w:t>
            </w:r>
          </w:p>
        </w:tc>
      </w:tr>
      <w:tr w:rsidR="00CA09B2" w:rsidRPr="00140D2B" w14:paraId="74D238B3" w14:textId="77777777" w:rsidTr="00FD34B0">
        <w:trPr>
          <w:jc w:val="center"/>
        </w:trPr>
        <w:tc>
          <w:tcPr>
            <w:tcW w:w="1615" w:type="dxa"/>
            <w:vAlign w:val="center"/>
          </w:tcPr>
          <w:p w14:paraId="219248F6" w14:textId="126FD0C3" w:rsidR="00CA09B2" w:rsidRPr="00140D2B" w:rsidRDefault="004F624D" w:rsidP="00D37B0A">
            <w:pPr>
              <w:pStyle w:val="T2"/>
              <w:spacing w:after="0"/>
              <w:ind w:left="0" w:right="0"/>
              <w:rPr>
                <w:b w:val="0"/>
                <w:sz w:val="20"/>
                <w:lang w:val="en-US" w:eastAsia="ko-KR"/>
              </w:rPr>
            </w:pPr>
            <w:r w:rsidRPr="00140D2B">
              <w:rPr>
                <w:b w:val="0"/>
                <w:sz w:val="20"/>
                <w:lang w:val="en-US" w:eastAsia="ko-KR"/>
              </w:rPr>
              <w:t>Hyun Seo O</w:t>
            </w:r>
            <w:r w:rsidR="00B025EC" w:rsidRPr="00140D2B">
              <w:rPr>
                <w:b w:val="0"/>
                <w:sz w:val="20"/>
                <w:lang w:val="en-US" w:eastAsia="ko-KR"/>
              </w:rPr>
              <w:t>H</w:t>
            </w:r>
          </w:p>
        </w:tc>
        <w:tc>
          <w:tcPr>
            <w:tcW w:w="1641" w:type="dxa"/>
            <w:vAlign w:val="center"/>
          </w:tcPr>
          <w:p w14:paraId="0405D159" w14:textId="0F762332" w:rsidR="00CA09B2" w:rsidRPr="00140D2B" w:rsidRDefault="004F624D" w:rsidP="00D37B0A">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4A896393" w14:textId="77777777" w:rsidR="00CA09B2" w:rsidRPr="00140D2B" w:rsidRDefault="005C14DD" w:rsidP="00D37B0A">
            <w:pPr>
              <w:pStyle w:val="T2"/>
              <w:spacing w:after="0"/>
              <w:ind w:left="0" w:right="0"/>
              <w:rPr>
                <w:b w:val="0"/>
                <w:sz w:val="20"/>
                <w:lang w:val="en-US" w:eastAsia="ko-KR"/>
              </w:rPr>
            </w:pPr>
            <w:r w:rsidRPr="00140D2B">
              <w:rPr>
                <w:b w:val="0"/>
                <w:sz w:val="20"/>
                <w:lang w:val="en-US" w:eastAsia="ko-KR"/>
              </w:rPr>
              <w:t>Gajeongro 218 Yusunggu</w:t>
            </w:r>
          </w:p>
          <w:p w14:paraId="6E3CFDD9" w14:textId="74DB772B" w:rsidR="005C14DD" w:rsidRPr="00140D2B" w:rsidRDefault="005C14DD" w:rsidP="00D37B0A">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34E368B7" w14:textId="01A9F867" w:rsidR="00CA09B2" w:rsidRPr="00140D2B" w:rsidRDefault="00F033C9" w:rsidP="00D37B0A">
            <w:pPr>
              <w:pStyle w:val="T2"/>
              <w:spacing w:after="0"/>
              <w:ind w:left="0" w:right="0"/>
              <w:rPr>
                <w:b w:val="0"/>
                <w:sz w:val="20"/>
                <w:lang w:val="en-US" w:eastAsia="ko-KR"/>
              </w:rPr>
            </w:pPr>
            <w:r w:rsidRPr="00140D2B">
              <w:rPr>
                <w:b w:val="0"/>
                <w:sz w:val="20"/>
                <w:lang w:val="en-US" w:eastAsia="ko-KR"/>
              </w:rPr>
              <w:t>+82.42.860.</w:t>
            </w:r>
            <w:r w:rsidR="005C14DD" w:rsidRPr="00140D2B">
              <w:rPr>
                <w:b w:val="0"/>
                <w:sz w:val="20"/>
                <w:lang w:val="en-US" w:eastAsia="ko-KR"/>
              </w:rPr>
              <w:t>5659</w:t>
            </w:r>
          </w:p>
        </w:tc>
        <w:tc>
          <w:tcPr>
            <w:tcW w:w="1926" w:type="dxa"/>
            <w:vAlign w:val="center"/>
          </w:tcPr>
          <w:p w14:paraId="13350A20" w14:textId="6A5F2DED" w:rsidR="00CA09B2" w:rsidRPr="00140D2B" w:rsidRDefault="006544B1" w:rsidP="00D37B0A">
            <w:pPr>
              <w:pStyle w:val="T2"/>
              <w:spacing w:after="0"/>
              <w:ind w:left="0" w:right="0"/>
              <w:rPr>
                <w:b w:val="0"/>
                <w:sz w:val="16"/>
                <w:lang w:val="en-US" w:eastAsia="ko-KR"/>
              </w:rPr>
            </w:pPr>
            <w:r w:rsidRPr="00140D2B">
              <w:rPr>
                <w:b w:val="0"/>
                <w:sz w:val="16"/>
                <w:lang w:val="en-US" w:eastAsia="ko-KR"/>
              </w:rPr>
              <w:t>h</w:t>
            </w:r>
            <w:r w:rsidR="004F624D" w:rsidRPr="00140D2B">
              <w:rPr>
                <w:b w:val="0"/>
                <w:sz w:val="16"/>
                <w:lang w:val="en-US" w:eastAsia="ko-KR"/>
              </w:rPr>
              <w:t>soh5@etri.re.kr</w:t>
            </w:r>
          </w:p>
        </w:tc>
      </w:tr>
      <w:tr w:rsidR="006544B1" w:rsidRPr="00140D2B" w14:paraId="5CBFFC7B" w14:textId="77777777" w:rsidTr="00FD34B0">
        <w:trPr>
          <w:jc w:val="center"/>
        </w:trPr>
        <w:tc>
          <w:tcPr>
            <w:tcW w:w="1615" w:type="dxa"/>
            <w:vAlign w:val="center"/>
          </w:tcPr>
          <w:p w14:paraId="5CE57E19" w14:textId="71DC6B35" w:rsidR="006544B1" w:rsidRPr="00140D2B" w:rsidRDefault="006544B1" w:rsidP="00D37B0A">
            <w:pPr>
              <w:pStyle w:val="T2"/>
              <w:spacing w:after="0"/>
              <w:ind w:left="0" w:right="0"/>
              <w:rPr>
                <w:b w:val="0"/>
                <w:sz w:val="20"/>
                <w:lang w:val="en-US" w:eastAsia="ko-KR"/>
              </w:rPr>
            </w:pPr>
            <w:r w:rsidRPr="00140D2B">
              <w:rPr>
                <w:b w:val="0"/>
                <w:sz w:val="20"/>
                <w:lang w:val="en-US" w:eastAsia="ko-KR"/>
              </w:rPr>
              <w:t>Hanbyeog CHO</w:t>
            </w:r>
          </w:p>
        </w:tc>
        <w:tc>
          <w:tcPr>
            <w:tcW w:w="1641" w:type="dxa"/>
            <w:vAlign w:val="center"/>
          </w:tcPr>
          <w:p w14:paraId="6B236298" w14:textId="3009C777" w:rsidR="006544B1" w:rsidRPr="00140D2B" w:rsidRDefault="006544B1" w:rsidP="00D37B0A">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0235F9C6" w14:textId="77777777" w:rsidR="006544B1" w:rsidRPr="00140D2B" w:rsidRDefault="006544B1" w:rsidP="00D37B0A">
            <w:pPr>
              <w:pStyle w:val="T2"/>
              <w:spacing w:after="0"/>
              <w:ind w:left="0" w:right="0"/>
              <w:rPr>
                <w:b w:val="0"/>
                <w:sz w:val="20"/>
                <w:lang w:val="en-US" w:eastAsia="ko-KR"/>
              </w:rPr>
            </w:pPr>
            <w:r w:rsidRPr="00140D2B">
              <w:rPr>
                <w:b w:val="0"/>
                <w:sz w:val="20"/>
                <w:lang w:val="en-US" w:eastAsia="ko-KR"/>
              </w:rPr>
              <w:t>Gajeongro 218 Yusunggu</w:t>
            </w:r>
          </w:p>
          <w:p w14:paraId="478A4612" w14:textId="6BBBD6BA" w:rsidR="006544B1" w:rsidRPr="00140D2B" w:rsidRDefault="006544B1" w:rsidP="00D37B0A">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1EAF0D43" w14:textId="20298773" w:rsidR="006544B1" w:rsidRPr="00140D2B" w:rsidRDefault="006544B1" w:rsidP="00D37B0A">
            <w:pPr>
              <w:pStyle w:val="T2"/>
              <w:spacing w:after="0"/>
              <w:ind w:left="0" w:right="0"/>
              <w:rPr>
                <w:b w:val="0"/>
                <w:sz w:val="20"/>
                <w:lang w:val="en-US" w:eastAsia="ko-KR"/>
              </w:rPr>
            </w:pPr>
            <w:r w:rsidRPr="00140D2B">
              <w:rPr>
                <w:b w:val="0"/>
                <w:sz w:val="20"/>
                <w:lang w:val="en-US" w:eastAsia="ko-KR"/>
              </w:rPr>
              <w:t>+82.42.860.5531</w:t>
            </w:r>
          </w:p>
        </w:tc>
        <w:tc>
          <w:tcPr>
            <w:tcW w:w="1926" w:type="dxa"/>
            <w:vAlign w:val="center"/>
          </w:tcPr>
          <w:p w14:paraId="3C9C8C52" w14:textId="66BADFDF" w:rsidR="006544B1" w:rsidRPr="00140D2B" w:rsidRDefault="006544B1" w:rsidP="00D37B0A">
            <w:pPr>
              <w:pStyle w:val="T2"/>
              <w:spacing w:after="0"/>
              <w:ind w:left="0" w:right="0"/>
              <w:rPr>
                <w:b w:val="0"/>
                <w:sz w:val="16"/>
                <w:lang w:val="en-US" w:eastAsia="ko-KR"/>
              </w:rPr>
            </w:pPr>
            <w:r w:rsidRPr="00140D2B">
              <w:rPr>
                <w:b w:val="0"/>
                <w:sz w:val="16"/>
                <w:lang w:val="en-US" w:eastAsia="ko-KR"/>
              </w:rPr>
              <w:t>hbcho@etri.re.kr</w:t>
            </w:r>
          </w:p>
        </w:tc>
      </w:tr>
      <w:tr w:rsidR="006B3748" w:rsidRPr="00140D2B" w14:paraId="680C2F1F" w14:textId="77777777" w:rsidTr="00FD34B0">
        <w:trPr>
          <w:jc w:val="center"/>
        </w:trPr>
        <w:tc>
          <w:tcPr>
            <w:tcW w:w="1615" w:type="dxa"/>
            <w:vAlign w:val="center"/>
          </w:tcPr>
          <w:p w14:paraId="068F35E8" w14:textId="790EB424" w:rsidR="006B3748" w:rsidRPr="00140D2B" w:rsidRDefault="006B3748" w:rsidP="006B3748">
            <w:pPr>
              <w:pStyle w:val="T2"/>
              <w:spacing w:after="0"/>
              <w:ind w:left="0" w:right="0"/>
              <w:rPr>
                <w:b w:val="0"/>
                <w:sz w:val="20"/>
                <w:lang w:val="en-US" w:eastAsia="ko-KR"/>
              </w:rPr>
            </w:pPr>
            <w:r w:rsidRPr="00140D2B">
              <w:rPr>
                <w:b w:val="0"/>
                <w:sz w:val="20"/>
                <w:lang w:val="en-US" w:eastAsia="ko-KR"/>
              </w:rPr>
              <w:t>Yoohwa Kang</w:t>
            </w:r>
          </w:p>
        </w:tc>
        <w:tc>
          <w:tcPr>
            <w:tcW w:w="1641" w:type="dxa"/>
            <w:vAlign w:val="center"/>
          </w:tcPr>
          <w:p w14:paraId="3F13B383" w14:textId="4421C7C8" w:rsidR="006B3748" w:rsidRPr="00140D2B" w:rsidRDefault="006B3748" w:rsidP="006B3748">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5EFA237D" w14:textId="77777777" w:rsidR="006B3748" w:rsidRPr="00140D2B" w:rsidRDefault="006B3748" w:rsidP="006B3748">
            <w:pPr>
              <w:pStyle w:val="T2"/>
              <w:spacing w:after="0"/>
              <w:ind w:left="0" w:right="0"/>
              <w:rPr>
                <w:b w:val="0"/>
                <w:sz w:val="20"/>
                <w:lang w:val="en-US" w:eastAsia="ko-KR"/>
              </w:rPr>
            </w:pPr>
            <w:r w:rsidRPr="00140D2B">
              <w:rPr>
                <w:b w:val="0"/>
                <w:sz w:val="20"/>
                <w:lang w:val="en-US" w:eastAsia="ko-KR"/>
              </w:rPr>
              <w:t>Gajeongro 218 Yusunggu</w:t>
            </w:r>
          </w:p>
          <w:p w14:paraId="71DA8533" w14:textId="3D305877" w:rsidR="006B3748" w:rsidRPr="00140D2B" w:rsidRDefault="006B3748" w:rsidP="006B3748">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6734E2D8" w14:textId="02BE8FD9" w:rsidR="006B3748" w:rsidRPr="00140D2B" w:rsidRDefault="006B3748" w:rsidP="006B3748">
            <w:pPr>
              <w:pStyle w:val="T2"/>
              <w:spacing w:after="0"/>
              <w:ind w:left="0" w:right="0"/>
              <w:rPr>
                <w:b w:val="0"/>
                <w:sz w:val="20"/>
                <w:lang w:val="en-US" w:eastAsia="ko-KR"/>
              </w:rPr>
            </w:pPr>
            <w:r w:rsidRPr="00140D2B">
              <w:rPr>
                <w:b w:val="0"/>
                <w:sz w:val="20"/>
                <w:lang w:val="en-US" w:eastAsia="ko-KR"/>
              </w:rPr>
              <w:t>+82.42.860.6364</w:t>
            </w:r>
          </w:p>
        </w:tc>
        <w:tc>
          <w:tcPr>
            <w:tcW w:w="1926" w:type="dxa"/>
            <w:vAlign w:val="center"/>
          </w:tcPr>
          <w:p w14:paraId="72EF7945" w14:textId="63A1174D" w:rsidR="006B3748" w:rsidRPr="00140D2B" w:rsidRDefault="006B3748" w:rsidP="006B3748">
            <w:pPr>
              <w:pStyle w:val="T2"/>
              <w:spacing w:after="0"/>
              <w:ind w:left="0" w:right="0"/>
              <w:rPr>
                <w:b w:val="0"/>
                <w:sz w:val="16"/>
                <w:lang w:val="en-US" w:eastAsia="ko-KR"/>
              </w:rPr>
            </w:pPr>
            <w:r w:rsidRPr="00140D2B">
              <w:rPr>
                <w:b w:val="0"/>
                <w:sz w:val="16"/>
                <w:lang w:val="en-US" w:eastAsia="ko-KR"/>
              </w:rPr>
              <w:t>yhkang@etri.re.kr</w:t>
            </w:r>
          </w:p>
        </w:tc>
      </w:tr>
      <w:tr w:rsidR="006B3748" w:rsidRPr="00140D2B" w14:paraId="7E63BE2D" w14:textId="77777777" w:rsidTr="00FD34B0">
        <w:trPr>
          <w:jc w:val="center"/>
        </w:trPr>
        <w:tc>
          <w:tcPr>
            <w:tcW w:w="1615" w:type="dxa"/>
            <w:vAlign w:val="center"/>
          </w:tcPr>
          <w:p w14:paraId="71D7B22E" w14:textId="340DA0A1" w:rsidR="006B3748" w:rsidRPr="00140D2B" w:rsidRDefault="006B3748" w:rsidP="006B3748">
            <w:pPr>
              <w:pStyle w:val="T2"/>
              <w:spacing w:after="0"/>
              <w:ind w:left="0" w:right="0"/>
              <w:rPr>
                <w:b w:val="0"/>
                <w:sz w:val="20"/>
                <w:lang w:val="en-US" w:eastAsia="ko-KR"/>
              </w:rPr>
            </w:pPr>
            <w:r w:rsidRPr="00140D2B">
              <w:rPr>
                <w:b w:val="0"/>
                <w:sz w:val="20"/>
                <w:lang w:val="en-US" w:eastAsia="ko-KR"/>
              </w:rPr>
              <w:t>Chang Han OH</w:t>
            </w:r>
          </w:p>
        </w:tc>
        <w:tc>
          <w:tcPr>
            <w:tcW w:w="1641" w:type="dxa"/>
            <w:vAlign w:val="center"/>
          </w:tcPr>
          <w:p w14:paraId="7ADB77D5" w14:textId="3EB9A541" w:rsidR="006B3748" w:rsidRPr="00140D2B" w:rsidRDefault="006B3748" w:rsidP="006B3748">
            <w:pPr>
              <w:pStyle w:val="T2"/>
              <w:spacing w:after="0"/>
              <w:ind w:left="0" w:right="0"/>
              <w:rPr>
                <w:b w:val="0"/>
                <w:sz w:val="20"/>
                <w:lang w:val="en-US" w:eastAsia="ko-KR"/>
              </w:rPr>
            </w:pPr>
            <w:r w:rsidRPr="00140D2B">
              <w:rPr>
                <w:b w:val="0"/>
                <w:sz w:val="20"/>
                <w:lang w:val="en-US" w:eastAsia="ko-KR"/>
              </w:rPr>
              <w:t>allRadio Co. Ltd</w:t>
            </w:r>
          </w:p>
        </w:tc>
        <w:tc>
          <w:tcPr>
            <w:tcW w:w="2835" w:type="dxa"/>
            <w:vAlign w:val="center"/>
          </w:tcPr>
          <w:p w14:paraId="50912096" w14:textId="73057F3C" w:rsidR="006B3748" w:rsidRPr="00140D2B" w:rsidRDefault="006B3748" w:rsidP="006B3748">
            <w:pPr>
              <w:pStyle w:val="T2"/>
              <w:spacing w:after="0"/>
              <w:ind w:left="0" w:right="0"/>
              <w:rPr>
                <w:b w:val="0"/>
                <w:sz w:val="20"/>
                <w:lang w:val="en-US" w:eastAsia="ko-KR"/>
              </w:rPr>
            </w:pPr>
            <w:r w:rsidRPr="00140D2B">
              <w:rPr>
                <w:b w:val="0"/>
                <w:sz w:val="20"/>
                <w:lang w:val="en-US" w:eastAsia="ko-KR"/>
              </w:rPr>
              <w:t>280, Seobusaet-gil, Geumcheon-gu, Seoul, Korea</w:t>
            </w:r>
          </w:p>
        </w:tc>
        <w:tc>
          <w:tcPr>
            <w:tcW w:w="1559" w:type="dxa"/>
            <w:vAlign w:val="center"/>
          </w:tcPr>
          <w:p w14:paraId="6A9BFE38" w14:textId="51A17379" w:rsidR="006B3748" w:rsidRPr="00140D2B" w:rsidRDefault="006B3748" w:rsidP="006B3748">
            <w:pPr>
              <w:pStyle w:val="T2"/>
              <w:spacing w:after="0"/>
              <w:ind w:left="0" w:right="0"/>
              <w:rPr>
                <w:b w:val="0"/>
                <w:sz w:val="20"/>
                <w:lang w:val="en-US" w:eastAsia="ko-KR"/>
              </w:rPr>
            </w:pPr>
            <w:r w:rsidRPr="00140D2B">
              <w:rPr>
                <w:b w:val="0"/>
                <w:sz w:val="20"/>
                <w:lang w:val="en-US" w:eastAsia="ko-KR"/>
              </w:rPr>
              <w:t>+82.2.801.1310</w:t>
            </w:r>
          </w:p>
        </w:tc>
        <w:tc>
          <w:tcPr>
            <w:tcW w:w="1926" w:type="dxa"/>
            <w:vAlign w:val="center"/>
          </w:tcPr>
          <w:p w14:paraId="7D74A17A" w14:textId="293E50E8" w:rsidR="006B3748" w:rsidRPr="00140D2B" w:rsidRDefault="006B3748" w:rsidP="006B3748">
            <w:pPr>
              <w:pStyle w:val="T2"/>
              <w:spacing w:after="0"/>
              <w:ind w:left="0" w:right="0"/>
              <w:rPr>
                <w:b w:val="0"/>
                <w:sz w:val="16"/>
                <w:lang w:val="en-US" w:eastAsia="ko-KR"/>
              </w:rPr>
            </w:pPr>
            <w:r w:rsidRPr="00140D2B">
              <w:rPr>
                <w:b w:val="0"/>
                <w:sz w:val="16"/>
                <w:lang w:val="en-US" w:eastAsia="ko-KR"/>
              </w:rPr>
              <w:t>choh@allradio.co.kr</w:t>
            </w:r>
          </w:p>
        </w:tc>
      </w:tr>
      <w:tr w:rsidR="006B3748" w:rsidRPr="00140D2B" w14:paraId="1B395D03" w14:textId="77777777" w:rsidTr="00FD34B0">
        <w:trPr>
          <w:jc w:val="center"/>
        </w:trPr>
        <w:tc>
          <w:tcPr>
            <w:tcW w:w="1615" w:type="dxa"/>
            <w:vAlign w:val="center"/>
          </w:tcPr>
          <w:p w14:paraId="122855F0" w14:textId="00E5B9E8" w:rsidR="006B3748" w:rsidRPr="00140D2B" w:rsidRDefault="006B3748" w:rsidP="006B3748">
            <w:pPr>
              <w:pStyle w:val="T2"/>
              <w:spacing w:after="0"/>
              <w:ind w:left="0" w:right="0"/>
              <w:rPr>
                <w:b w:val="0"/>
                <w:sz w:val="20"/>
                <w:lang w:val="en-US" w:eastAsia="ko-KR"/>
              </w:rPr>
            </w:pPr>
            <w:r w:rsidRPr="00140D2B">
              <w:rPr>
                <w:rFonts w:eastAsia="Malgun Gothic"/>
                <w:b w:val="0"/>
                <w:sz w:val="20"/>
                <w:lang w:val="en-US"/>
              </w:rPr>
              <w:t>Shinho CHO</w:t>
            </w:r>
          </w:p>
        </w:tc>
        <w:tc>
          <w:tcPr>
            <w:tcW w:w="1641" w:type="dxa"/>
            <w:vAlign w:val="center"/>
          </w:tcPr>
          <w:p w14:paraId="30758B5D" w14:textId="75E9116C" w:rsidR="006B3748" w:rsidRPr="00140D2B" w:rsidRDefault="006B3748" w:rsidP="006B3748">
            <w:pPr>
              <w:pStyle w:val="T2"/>
              <w:spacing w:after="0"/>
              <w:ind w:left="0" w:right="0"/>
              <w:rPr>
                <w:b w:val="0"/>
                <w:sz w:val="20"/>
                <w:lang w:val="en-US" w:eastAsia="ko-KR"/>
              </w:rPr>
            </w:pPr>
            <w:r w:rsidRPr="00140D2B">
              <w:rPr>
                <w:b w:val="0"/>
                <w:sz w:val="20"/>
                <w:lang w:val="en-US" w:eastAsia="ko-KR"/>
              </w:rPr>
              <w:t>allRadio Co. Ltd</w:t>
            </w:r>
          </w:p>
        </w:tc>
        <w:tc>
          <w:tcPr>
            <w:tcW w:w="2835" w:type="dxa"/>
            <w:vAlign w:val="center"/>
          </w:tcPr>
          <w:p w14:paraId="28704AF3" w14:textId="094E6296" w:rsidR="006B3748" w:rsidRPr="00140D2B" w:rsidRDefault="006B3748" w:rsidP="006B3748">
            <w:pPr>
              <w:pStyle w:val="T2"/>
              <w:spacing w:after="0"/>
              <w:ind w:left="0" w:right="0"/>
              <w:rPr>
                <w:b w:val="0"/>
                <w:sz w:val="20"/>
                <w:lang w:val="en-US" w:eastAsia="ko-KR"/>
              </w:rPr>
            </w:pPr>
            <w:r w:rsidRPr="00140D2B">
              <w:rPr>
                <w:b w:val="0"/>
                <w:sz w:val="20"/>
                <w:lang w:val="en-US" w:eastAsia="ko-KR"/>
              </w:rPr>
              <w:t>280, Seobusaet-gil, Geumcheon-gu, Seoul, Korea</w:t>
            </w:r>
          </w:p>
        </w:tc>
        <w:tc>
          <w:tcPr>
            <w:tcW w:w="1559" w:type="dxa"/>
            <w:vAlign w:val="center"/>
          </w:tcPr>
          <w:p w14:paraId="76F80FC9" w14:textId="172C6DA0" w:rsidR="006B3748" w:rsidRPr="00140D2B" w:rsidRDefault="006B3748" w:rsidP="006B3748">
            <w:pPr>
              <w:pStyle w:val="T2"/>
              <w:spacing w:after="0"/>
              <w:ind w:left="0" w:right="0"/>
              <w:rPr>
                <w:b w:val="0"/>
                <w:sz w:val="20"/>
                <w:lang w:val="en-US" w:eastAsia="ko-KR"/>
              </w:rPr>
            </w:pPr>
            <w:r w:rsidRPr="00140D2B">
              <w:rPr>
                <w:b w:val="0"/>
                <w:sz w:val="20"/>
                <w:lang w:val="en-US" w:eastAsia="ko-KR"/>
              </w:rPr>
              <w:t>+82.10.3351.8424</w:t>
            </w:r>
          </w:p>
        </w:tc>
        <w:tc>
          <w:tcPr>
            <w:tcW w:w="1926" w:type="dxa"/>
            <w:vAlign w:val="center"/>
          </w:tcPr>
          <w:p w14:paraId="2582851C" w14:textId="736D9C1A" w:rsidR="006B3748" w:rsidRPr="00140D2B" w:rsidRDefault="006B3748" w:rsidP="006B3748">
            <w:pPr>
              <w:pStyle w:val="T2"/>
              <w:spacing w:after="0"/>
              <w:ind w:left="0" w:right="0"/>
              <w:rPr>
                <w:b w:val="0"/>
                <w:sz w:val="16"/>
                <w:lang w:val="en-US" w:eastAsia="ko-KR"/>
              </w:rPr>
            </w:pPr>
            <w:r w:rsidRPr="00140D2B">
              <w:rPr>
                <w:b w:val="0"/>
                <w:sz w:val="16"/>
                <w:lang w:val="en-US" w:eastAsia="ko-KR"/>
              </w:rPr>
              <w:t>shcho@allradio.co.kr</w:t>
            </w:r>
          </w:p>
        </w:tc>
      </w:tr>
      <w:tr w:rsidR="006B3748" w:rsidRPr="00140D2B" w14:paraId="64C312E4" w14:textId="77777777" w:rsidTr="00FD34B0">
        <w:trPr>
          <w:jc w:val="center"/>
        </w:trPr>
        <w:tc>
          <w:tcPr>
            <w:tcW w:w="1615" w:type="dxa"/>
            <w:vAlign w:val="center"/>
          </w:tcPr>
          <w:p w14:paraId="6AE0697A" w14:textId="365EACCD" w:rsidR="006B3748" w:rsidRPr="00140D2B" w:rsidRDefault="006B3748" w:rsidP="006B3748">
            <w:pPr>
              <w:pStyle w:val="T2"/>
              <w:spacing w:after="0"/>
              <w:ind w:left="0" w:right="0"/>
              <w:rPr>
                <w:b w:val="0"/>
                <w:sz w:val="20"/>
                <w:lang w:val="en-US" w:eastAsia="ko-KR"/>
              </w:rPr>
            </w:pPr>
            <w:r w:rsidRPr="00140D2B">
              <w:rPr>
                <w:rFonts w:eastAsia="Malgun Gothic"/>
                <w:b w:val="0"/>
                <w:sz w:val="20"/>
                <w:lang w:val="en-US"/>
              </w:rPr>
              <w:t>Raeman KIM</w:t>
            </w:r>
          </w:p>
        </w:tc>
        <w:tc>
          <w:tcPr>
            <w:tcW w:w="1641" w:type="dxa"/>
            <w:vAlign w:val="center"/>
          </w:tcPr>
          <w:p w14:paraId="3E3B7072" w14:textId="29F4A44F" w:rsidR="006B3748" w:rsidRPr="00140D2B" w:rsidRDefault="006B3748" w:rsidP="006B3748">
            <w:pPr>
              <w:pStyle w:val="T2"/>
              <w:spacing w:after="0"/>
              <w:ind w:left="0" w:right="0"/>
              <w:rPr>
                <w:b w:val="0"/>
                <w:sz w:val="20"/>
                <w:lang w:val="en-US" w:eastAsia="ko-KR"/>
              </w:rPr>
            </w:pPr>
            <w:r w:rsidRPr="00140D2B">
              <w:rPr>
                <w:b w:val="0"/>
                <w:sz w:val="20"/>
                <w:lang w:val="en-US" w:eastAsia="ko-KR"/>
              </w:rPr>
              <w:t>allRadio Co. Ltd</w:t>
            </w:r>
          </w:p>
        </w:tc>
        <w:tc>
          <w:tcPr>
            <w:tcW w:w="2835" w:type="dxa"/>
            <w:vAlign w:val="center"/>
          </w:tcPr>
          <w:p w14:paraId="09559A76" w14:textId="295022AC" w:rsidR="006B3748" w:rsidRPr="00140D2B" w:rsidRDefault="006B3748" w:rsidP="006B3748">
            <w:pPr>
              <w:pStyle w:val="T2"/>
              <w:spacing w:after="0"/>
              <w:ind w:left="0" w:right="0"/>
              <w:rPr>
                <w:b w:val="0"/>
                <w:sz w:val="20"/>
                <w:lang w:val="en-US" w:eastAsia="ko-KR"/>
              </w:rPr>
            </w:pPr>
            <w:r w:rsidRPr="00140D2B">
              <w:rPr>
                <w:b w:val="0"/>
                <w:sz w:val="20"/>
                <w:lang w:val="en-US" w:eastAsia="ko-KR"/>
              </w:rPr>
              <w:t>280, Seobusaet-gil, Geumcheon-gu, Seoul, Korea</w:t>
            </w:r>
          </w:p>
        </w:tc>
        <w:tc>
          <w:tcPr>
            <w:tcW w:w="1559" w:type="dxa"/>
            <w:vAlign w:val="center"/>
          </w:tcPr>
          <w:p w14:paraId="34135A90" w14:textId="368D403B" w:rsidR="006B3748" w:rsidRPr="00140D2B" w:rsidRDefault="006B3748" w:rsidP="006B3748">
            <w:pPr>
              <w:pStyle w:val="T2"/>
              <w:spacing w:after="0"/>
              <w:ind w:left="0" w:right="0"/>
              <w:rPr>
                <w:b w:val="0"/>
                <w:sz w:val="20"/>
                <w:lang w:val="en-US" w:eastAsia="ko-KR"/>
              </w:rPr>
            </w:pPr>
            <w:r w:rsidRPr="00140D2B">
              <w:rPr>
                <w:b w:val="0"/>
                <w:sz w:val="20"/>
                <w:lang w:val="en-US" w:eastAsia="ko-KR"/>
              </w:rPr>
              <w:t>+82.10.5512.9390</w:t>
            </w:r>
          </w:p>
        </w:tc>
        <w:tc>
          <w:tcPr>
            <w:tcW w:w="1926" w:type="dxa"/>
            <w:vAlign w:val="center"/>
          </w:tcPr>
          <w:p w14:paraId="65861AE8" w14:textId="65A8FC5D" w:rsidR="006B3748" w:rsidRPr="00140D2B" w:rsidRDefault="006B3748" w:rsidP="006B3748">
            <w:pPr>
              <w:pStyle w:val="T2"/>
              <w:spacing w:after="0"/>
              <w:ind w:left="0" w:right="0"/>
              <w:rPr>
                <w:b w:val="0"/>
                <w:sz w:val="16"/>
                <w:lang w:val="en-US" w:eastAsia="ko-KR"/>
              </w:rPr>
            </w:pPr>
            <w:r w:rsidRPr="00140D2B">
              <w:rPr>
                <w:b w:val="0"/>
                <w:sz w:val="16"/>
                <w:lang w:val="en-US" w:eastAsia="ko-KR"/>
              </w:rPr>
              <w:t>rmkim01@allradio.co.kr</w:t>
            </w:r>
          </w:p>
        </w:tc>
      </w:tr>
      <w:tr w:rsidR="006B3748" w:rsidRPr="00140D2B" w14:paraId="09EBF28B" w14:textId="77777777" w:rsidTr="00FD34B0">
        <w:trPr>
          <w:jc w:val="center"/>
        </w:trPr>
        <w:tc>
          <w:tcPr>
            <w:tcW w:w="1615" w:type="dxa"/>
            <w:vAlign w:val="center"/>
          </w:tcPr>
          <w:p w14:paraId="4169178B" w14:textId="24EC49BC" w:rsidR="006B3748" w:rsidRPr="00140D2B" w:rsidRDefault="006B3748" w:rsidP="006B3748">
            <w:pPr>
              <w:pStyle w:val="T2"/>
              <w:spacing w:after="0"/>
              <w:ind w:left="0" w:right="0"/>
              <w:rPr>
                <w:b w:val="0"/>
                <w:sz w:val="20"/>
                <w:lang w:val="en-US" w:eastAsia="ko-KR"/>
              </w:rPr>
            </w:pPr>
            <w:r w:rsidRPr="00140D2B">
              <w:rPr>
                <w:b w:val="0"/>
                <w:sz w:val="20"/>
                <w:lang w:val="en-US" w:eastAsia="ko-KR"/>
              </w:rPr>
              <w:t>Si Young HEO</w:t>
            </w:r>
          </w:p>
        </w:tc>
        <w:tc>
          <w:tcPr>
            <w:tcW w:w="1641" w:type="dxa"/>
            <w:vAlign w:val="center"/>
          </w:tcPr>
          <w:p w14:paraId="77B9177E" w14:textId="7717FDC7" w:rsidR="006B3748" w:rsidRPr="00140D2B" w:rsidRDefault="006B3748" w:rsidP="006B3748">
            <w:pPr>
              <w:pStyle w:val="T2"/>
              <w:spacing w:after="0"/>
              <w:ind w:left="0" w:right="0"/>
              <w:rPr>
                <w:b w:val="0"/>
                <w:sz w:val="20"/>
                <w:lang w:val="en-US" w:eastAsia="ko-KR"/>
              </w:rPr>
            </w:pPr>
            <w:r w:rsidRPr="00140D2B">
              <w:rPr>
                <w:b w:val="0"/>
                <w:sz w:val="20"/>
                <w:lang w:val="en-US" w:eastAsia="ko-KR"/>
              </w:rPr>
              <w:t>KT</w:t>
            </w:r>
          </w:p>
        </w:tc>
        <w:tc>
          <w:tcPr>
            <w:tcW w:w="2835" w:type="dxa"/>
            <w:vAlign w:val="center"/>
          </w:tcPr>
          <w:p w14:paraId="12C74179" w14:textId="6DBC17BA" w:rsidR="006B3748" w:rsidRPr="00140D2B" w:rsidRDefault="006B3748" w:rsidP="006B3748">
            <w:pPr>
              <w:pStyle w:val="T2"/>
              <w:spacing w:after="0"/>
              <w:ind w:left="0" w:right="0"/>
              <w:rPr>
                <w:b w:val="0"/>
                <w:sz w:val="20"/>
                <w:lang w:val="en-US" w:eastAsia="ko-KR"/>
              </w:rPr>
            </w:pPr>
            <w:r w:rsidRPr="00140D2B">
              <w:rPr>
                <w:b w:val="0"/>
                <w:sz w:val="20"/>
                <w:lang w:val="en-US" w:eastAsia="ko-KR"/>
              </w:rPr>
              <w:t>KT R&amp;D Center, 151, Taebong-ro, Seocho-gu, Seoul, Korea</w:t>
            </w:r>
          </w:p>
        </w:tc>
        <w:tc>
          <w:tcPr>
            <w:tcW w:w="1559" w:type="dxa"/>
            <w:vAlign w:val="center"/>
          </w:tcPr>
          <w:p w14:paraId="01278CD0" w14:textId="672A4B2B" w:rsidR="006B3748" w:rsidRPr="00140D2B" w:rsidRDefault="006B3748" w:rsidP="006B3748">
            <w:pPr>
              <w:pStyle w:val="T2"/>
              <w:spacing w:after="0"/>
              <w:ind w:left="0" w:right="0"/>
              <w:rPr>
                <w:b w:val="0"/>
                <w:sz w:val="20"/>
                <w:lang w:val="en-US" w:eastAsia="ko-KR"/>
              </w:rPr>
            </w:pPr>
            <w:r w:rsidRPr="00140D2B">
              <w:rPr>
                <w:b w:val="0"/>
                <w:sz w:val="20"/>
                <w:lang w:val="en-US" w:eastAsia="ko-KR"/>
              </w:rPr>
              <w:t>+82.10.266.4569</w:t>
            </w:r>
          </w:p>
        </w:tc>
        <w:tc>
          <w:tcPr>
            <w:tcW w:w="1926" w:type="dxa"/>
            <w:vAlign w:val="center"/>
          </w:tcPr>
          <w:p w14:paraId="6551B079" w14:textId="43F0C35B" w:rsidR="006B3748" w:rsidRPr="00140D2B" w:rsidRDefault="006B3748" w:rsidP="006B3748">
            <w:pPr>
              <w:pStyle w:val="T2"/>
              <w:spacing w:after="0"/>
              <w:ind w:left="0" w:right="0"/>
              <w:rPr>
                <w:b w:val="0"/>
                <w:sz w:val="16"/>
                <w:lang w:val="en-US" w:eastAsia="ko-KR"/>
              </w:rPr>
            </w:pPr>
            <w:r w:rsidRPr="00140D2B">
              <w:rPr>
                <w:b w:val="0"/>
                <w:sz w:val="16"/>
                <w:lang w:val="en-US" w:eastAsia="ko-KR"/>
              </w:rPr>
              <w:t>siyoung.heo@kt.com</w:t>
            </w:r>
          </w:p>
        </w:tc>
      </w:tr>
      <w:tr w:rsidR="006B3748" w:rsidRPr="00140D2B" w14:paraId="0816C458" w14:textId="77777777" w:rsidTr="00FD34B0">
        <w:trPr>
          <w:jc w:val="center"/>
        </w:trPr>
        <w:tc>
          <w:tcPr>
            <w:tcW w:w="1615" w:type="dxa"/>
            <w:vAlign w:val="center"/>
          </w:tcPr>
          <w:p w14:paraId="3AA9C9BC" w14:textId="280257FE" w:rsidR="006B3748" w:rsidRPr="00140D2B" w:rsidRDefault="006B3748" w:rsidP="006B3748">
            <w:pPr>
              <w:pStyle w:val="T2"/>
              <w:spacing w:after="0"/>
              <w:ind w:left="0" w:right="0"/>
              <w:rPr>
                <w:b w:val="0"/>
                <w:sz w:val="20"/>
                <w:lang w:val="en-US" w:eastAsia="ko-KR"/>
              </w:rPr>
            </w:pPr>
            <w:r w:rsidRPr="00140D2B">
              <w:rPr>
                <w:b w:val="0"/>
                <w:sz w:val="20"/>
                <w:lang w:val="en-US" w:eastAsia="ko-KR"/>
              </w:rPr>
              <w:t>Yangseok Jeong</w:t>
            </w:r>
          </w:p>
        </w:tc>
        <w:tc>
          <w:tcPr>
            <w:tcW w:w="1641" w:type="dxa"/>
            <w:vAlign w:val="center"/>
          </w:tcPr>
          <w:p w14:paraId="1EAD0272" w14:textId="633A3D65" w:rsidR="006B3748" w:rsidRPr="00140D2B" w:rsidRDefault="006B3748" w:rsidP="006B3748">
            <w:pPr>
              <w:pStyle w:val="T2"/>
              <w:spacing w:after="0"/>
              <w:ind w:left="0" w:right="0"/>
              <w:rPr>
                <w:b w:val="0"/>
                <w:sz w:val="20"/>
                <w:lang w:val="en-US" w:eastAsia="ko-KR"/>
              </w:rPr>
            </w:pPr>
            <w:r w:rsidRPr="00140D2B">
              <w:rPr>
                <w:b w:val="0"/>
                <w:sz w:val="20"/>
                <w:lang w:val="en-US" w:eastAsia="ko-KR"/>
              </w:rPr>
              <w:t>KT</w:t>
            </w:r>
          </w:p>
        </w:tc>
        <w:tc>
          <w:tcPr>
            <w:tcW w:w="2835" w:type="dxa"/>
            <w:vAlign w:val="center"/>
          </w:tcPr>
          <w:p w14:paraId="6E439E63" w14:textId="4C52497F" w:rsidR="006B3748" w:rsidRPr="00140D2B" w:rsidRDefault="006B3748" w:rsidP="006B3748">
            <w:pPr>
              <w:pStyle w:val="T2"/>
              <w:spacing w:after="0"/>
              <w:ind w:left="0" w:right="0"/>
              <w:rPr>
                <w:b w:val="0"/>
                <w:sz w:val="20"/>
                <w:lang w:val="en-US" w:eastAsia="ko-KR"/>
              </w:rPr>
            </w:pPr>
            <w:r w:rsidRPr="00140D2B">
              <w:rPr>
                <w:b w:val="0"/>
                <w:sz w:val="20"/>
                <w:lang w:val="en-US" w:eastAsia="ko-KR"/>
              </w:rPr>
              <w:t>KT R&amp;D Center, 151, Taebong-ro, Seocho-gu, Seoul, Korea</w:t>
            </w:r>
          </w:p>
        </w:tc>
        <w:tc>
          <w:tcPr>
            <w:tcW w:w="1559" w:type="dxa"/>
            <w:vAlign w:val="center"/>
          </w:tcPr>
          <w:p w14:paraId="3320270A" w14:textId="2BED44FA" w:rsidR="006B3748" w:rsidRPr="00140D2B" w:rsidRDefault="006B3748" w:rsidP="006B3748">
            <w:pPr>
              <w:pStyle w:val="T2"/>
              <w:spacing w:after="0"/>
              <w:ind w:left="0" w:right="0"/>
              <w:rPr>
                <w:b w:val="0"/>
                <w:sz w:val="20"/>
                <w:lang w:val="en-US" w:eastAsia="ko-KR"/>
              </w:rPr>
            </w:pPr>
            <w:r w:rsidRPr="00140D2B">
              <w:rPr>
                <w:b w:val="0"/>
                <w:sz w:val="20"/>
                <w:lang w:val="en-US" w:eastAsia="ko-KR"/>
              </w:rPr>
              <w:t>+82.10.9530.0856</w:t>
            </w:r>
          </w:p>
        </w:tc>
        <w:tc>
          <w:tcPr>
            <w:tcW w:w="1926" w:type="dxa"/>
            <w:vAlign w:val="center"/>
          </w:tcPr>
          <w:p w14:paraId="166245A4" w14:textId="77777777" w:rsidR="006B3748" w:rsidRPr="00140D2B" w:rsidRDefault="006B3748" w:rsidP="006B3748">
            <w:pPr>
              <w:pStyle w:val="T2"/>
              <w:spacing w:after="0"/>
              <w:ind w:left="0" w:right="0"/>
              <w:rPr>
                <w:b w:val="0"/>
                <w:sz w:val="16"/>
                <w:lang w:val="en-US" w:eastAsia="ko-KR"/>
              </w:rPr>
            </w:pPr>
            <w:r w:rsidRPr="00140D2B">
              <w:rPr>
                <w:b w:val="0"/>
                <w:sz w:val="16"/>
                <w:lang w:val="en-US" w:eastAsia="ko-KR"/>
              </w:rPr>
              <w:t>Yangseok.jeong@</w:t>
            </w:r>
          </w:p>
          <w:p w14:paraId="738673D6" w14:textId="43971736" w:rsidR="006B3748" w:rsidRPr="00140D2B" w:rsidRDefault="006B3748" w:rsidP="006B3748">
            <w:pPr>
              <w:pStyle w:val="T2"/>
              <w:spacing w:after="0"/>
              <w:ind w:left="0" w:right="0"/>
              <w:rPr>
                <w:b w:val="0"/>
                <w:sz w:val="16"/>
                <w:lang w:val="en-US" w:eastAsia="ko-KR"/>
              </w:rPr>
            </w:pPr>
            <w:r w:rsidRPr="00140D2B">
              <w:rPr>
                <w:b w:val="0"/>
                <w:sz w:val="16"/>
                <w:lang w:val="en-US" w:eastAsia="ko-KR"/>
              </w:rPr>
              <w:t>kt.com</w:t>
            </w:r>
          </w:p>
        </w:tc>
      </w:tr>
      <w:tr w:rsidR="006B3748" w:rsidRPr="00140D2B" w14:paraId="5171B443" w14:textId="77777777" w:rsidTr="00FD34B0">
        <w:trPr>
          <w:jc w:val="center"/>
        </w:trPr>
        <w:tc>
          <w:tcPr>
            <w:tcW w:w="1615" w:type="dxa"/>
            <w:vAlign w:val="center"/>
          </w:tcPr>
          <w:p w14:paraId="2E5F6DD6" w14:textId="3D8BB987" w:rsidR="006B3748" w:rsidRPr="00140D2B" w:rsidRDefault="006B3748" w:rsidP="006B3748">
            <w:pPr>
              <w:pStyle w:val="T2"/>
              <w:spacing w:after="0"/>
              <w:ind w:left="0" w:right="0"/>
              <w:rPr>
                <w:b w:val="0"/>
                <w:sz w:val="20"/>
                <w:lang w:val="en-US" w:eastAsia="ko-KR"/>
              </w:rPr>
            </w:pPr>
            <w:r w:rsidRPr="00140D2B">
              <w:rPr>
                <w:b w:val="0"/>
                <w:sz w:val="20"/>
                <w:lang w:val="en-US" w:eastAsia="ko-KR"/>
              </w:rPr>
              <w:t>Hyeong Ho LEE</w:t>
            </w:r>
          </w:p>
        </w:tc>
        <w:tc>
          <w:tcPr>
            <w:tcW w:w="1641" w:type="dxa"/>
            <w:vAlign w:val="center"/>
          </w:tcPr>
          <w:p w14:paraId="1E0584F5" w14:textId="044E4A19"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Nevision Telecom Inc., </w:t>
            </w:r>
            <w:r w:rsidR="00DB3BC5">
              <w:rPr>
                <w:rFonts w:hint="eastAsia"/>
                <w:b w:val="0"/>
                <w:sz w:val="20"/>
                <w:lang w:val="en-US" w:eastAsia="ko-KR"/>
              </w:rPr>
              <w:t>S</w:t>
            </w:r>
            <w:r w:rsidR="00DB3BC5">
              <w:rPr>
                <w:b w:val="0"/>
                <w:sz w:val="20"/>
                <w:lang w:val="en-US" w:eastAsia="ko-KR"/>
              </w:rPr>
              <w:t>NUST</w:t>
            </w:r>
          </w:p>
        </w:tc>
        <w:tc>
          <w:tcPr>
            <w:tcW w:w="2835" w:type="dxa"/>
            <w:vAlign w:val="center"/>
          </w:tcPr>
          <w:p w14:paraId="54CA7927" w14:textId="5D88D666" w:rsidR="006B3748" w:rsidRPr="00140D2B" w:rsidRDefault="006B3748" w:rsidP="006B3748">
            <w:pPr>
              <w:pStyle w:val="T2"/>
              <w:spacing w:after="0"/>
              <w:ind w:left="0" w:right="0"/>
              <w:rPr>
                <w:b w:val="0"/>
                <w:sz w:val="20"/>
                <w:lang w:val="en-US" w:eastAsia="ko-KR"/>
              </w:rPr>
            </w:pPr>
            <w:r w:rsidRPr="00140D2B">
              <w:rPr>
                <w:b w:val="0"/>
                <w:sz w:val="20"/>
                <w:lang w:val="en-US" w:eastAsia="ko-KR"/>
              </w:rPr>
              <w:t>412, 199, Techno2-ro, Yuseong-Gu, Daejeon, 34025, Korea</w:t>
            </w:r>
          </w:p>
        </w:tc>
        <w:tc>
          <w:tcPr>
            <w:tcW w:w="1559" w:type="dxa"/>
            <w:vAlign w:val="center"/>
          </w:tcPr>
          <w:p w14:paraId="7696B850" w14:textId="6595DDBF" w:rsidR="006B3748" w:rsidRPr="00140D2B" w:rsidRDefault="006B3748" w:rsidP="006B3748">
            <w:pPr>
              <w:pStyle w:val="T2"/>
              <w:spacing w:after="0"/>
              <w:ind w:left="0" w:right="0"/>
              <w:rPr>
                <w:b w:val="0"/>
                <w:sz w:val="20"/>
                <w:lang w:val="en-US" w:eastAsia="ko-KR"/>
              </w:rPr>
            </w:pPr>
            <w:r w:rsidRPr="00140D2B">
              <w:rPr>
                <w:b w:val="0"/>
                <w:sz w:val="20"/>
                <w:lang w:val="en-US" w:eastAsia="ko-KR"/>
              </w:rPr>
              <w:t>+82.42.931.4130</w:t>
            </w:r>
          </w:p>
        </w:tc>
        <w:tc>
          <w:tcPr>
            <w:tcW w:w="1926" w:type="dxa"/>
            <w:vAlign w:val="center"/>
          </w:tcPr>
          <w:p w14:paraId="0F29CB87" w14:textId="4168C84C" w:rsidR="006B3748" w:rsidRPr="00140D2B" w:rsidRDefault="006B3748" w:rsidP="006B3748">
            <w:pPr>
              <w:pStyle w:val="T2"/>
              <w:spacing w:after="0"/>
              <w:ind w:left="0" w:right="0"/>
              <w:rPr>
                <w:b w:val="0"/>
                <w:sz w:val="16"/>
                <w:lang w:val="en-US" w:eastAsia="ko-KR"/>
              </w:rPr>
            </w:pPr>
            <w:r w:rsidRPr="00140D2B">
              <w:rPr>
                <w:b w:val="0"/>
                <w:sz w:val="16"/>
                <w:lang w:val="en-US" w:eastAsia="ko-KR"/>
              </w:rPr>
              <w:t>hhlee@netvisiontel.com</w:t>
            </w:r>
          </w:p>
        </w:tc>
      </w:tr>
      <w:tr w:rsidR="006B3748" w:rsidRPr="00140D2B" w14:paraId="3C33DEFD" w14:textId="77777777" w:rsidTr="00FD34B0">
        <w:trPr>
          <w:jc w:val="center"/>
        </w:trPr>
        <w:tc>
          <w:tcPr>
            <w:tcW w:w="1615" w:type="dxa"/>
            <w:vAlign w:val="center"/>
          </w:tcPr>
          <w:p w14:paraId="151BA37A" w14:textId="0CF068E5" w:rsidR="006B3748" w:rsidRPr="00140D2B" w:rsidRDefault="006B3748" w:rsidP="006B3748">
            <w:pPr>
              <w:pStyle w:val="T2"/>
              <w:spacing w:after="0"/>
              <w:ind w:left="0" w:right="0"/>
              <w:rPr>
                <w:b w:val="0"/>
                <w:sz w:val="20"/>
                <w:lang w:val="en-US" w:eastAsia="ko-KR"/>
              </w:rPr>
            </w:pPr>
            <w:r w:rsidRPr="00140D2B">
              <w:rPr>
                <w:b w:val="0"/>
                <w:sz w:val="20"/>
                <w:lang w:val="en-US"/>
              </w:rPr>
              <w:t>Youngjae KIM </w:t>
            </w:r>
          </w:p>
        </w:tc>
        <w:tc>
          <w:tcPr>
            <w:tcW w:w="1641" w:type="dxa"/>
            <w:vAlign w:val="center"/>
          </w:tcPr>
          <w:p w14:paraId="605B2CA6" w14:textId="69D84870" w:rsidR="006B3748" w:rsidRPr="00140D2B" w:rsidRDefault="006B3748" w:rsidP="006B3748">
            <w:pPr>
              <w:pStyle w:val="T2"/>
              <w:spacing w:after="0"/>
              <w:ind w:left="0" w:right="0"/>
              <w:rPr>
                <w:b w:val="0"/>
                <w:sz w:val="20"/>
                <w:lang w:val="en-US" w:eastAsia="ko-KR"/>
              </w:rPr>
            </w:pPr>
            <w:r w:rsidRPr="00140D2B">
              <w:rPr>
                <w:b w:val="0"/>
                <w:sz w:val="20"/>
                <w:lang w:val="en-US" w:eastAsia="ko-KR"/>
              </w:rPr>
              <w:t>TTA</w:t>
            </w:r>
          </w:p>
        </w:tc>
        <w:tc>
          <w:tcPr>
            <w:tcW w:w="2835" w:type="dxa"/>
            <w:vAlign w:val="center"/>
          </w:tcPr>
          <w:p w14:paraId="24CCD863" w14:textId="0CCC1023" w:rsidR="006B3748" w:rsidRPr="00140D2B" w:rsidRDefault="006B3748" w:rsidP="006B3748">
            <w:pPr>
              <w:pStyle w:val="T2"/>
              <w:spacing w:after="0"/>
              <w:ind w:left="0" w:right="0"/>
              <w:rPr>
                <w:b w:val="0"/>
                <w:sz w:val="20"/>
                <w:lang w:val="en-US" w:eastAsia="ko-KR"/>
              </w:rPr>
            </w:pPr>
            <w:r w:rsidRPr="00140D2B">
              <w:rPr>
                <w:b w:val="0"/>
                <w:sz w:val="20"/>
                <w:lang w:val="en-US" w:eastAsia="ko-KR"/>
              </w:rPr>
              <w:t>47, Bundang-ro, Bundang-gu, Seongnam-city, Gyeonggi-do, 13591, Korea</w:t>
            </w:r>
          </w:p>
        </w:tc>
        <w:tc>
          <w:tcPr>
            <w:tcW w:w="1559" w:type="dxa"/>
            <w:vAlign w:val="center"/>
          </w:tcPr>
          <w:p w14:paraId="61962002" w14:textId="34C4802F" w:rsidR="006B3748" w:rsidRPr="00140D2B" w:rsidRDefault="006B3748" w:rsidP="006B3748">
            <w:pPr>
              <w:pStyle w:val="T2"/>
              <w:spacing w:after="0"/>
              <w:ind w:left="0" w:right="0"/>
              <w:rPr>
                <w:b w:val="0"/>
                <w:sz w:val="20"/>
                <w:lang w:val="en-US" w:eastAsia="ko-KR"/>
              </w:rPr>
            </w:pPr>
            <w:r w:rsidRPr="00140D2B">
              <w:rPr>
                <w:sz w:val="20"/>
                <w:lang w:val="en-US"/>
              </w:rPr>
              <w:t>+</w:t>
            </w:r>
            <w:r w:rsidRPr="00140D2B">
              <w:rPr>
                <w:b w:val="0"/>
                <w:sz w:val="20"/>
                <w:lang w:val="en-US" w:eastAsia="ko-KR"/>
              </w:rPr>
              <w:t>82.10.5110,2895</w:t>
            </w:r>
          </w:p>
        </w:tc>
        <w:tc>
          <w:tcPr>
            <w:tcW w:w="1926" w:type="dxa"/>
            <w:vAlign w:val="center"/>
          </w:tcPr>
          <w:p w14:paraId="5756E8F5" w14:textId="37115930" w:rsidR="006B3748" w:rsidRPr="00140D2B" w:rsidRDefault="006B3748" w:rsidP="006B3748">
            <w:pPr>
              <w:pStyle w:val="T2"/>
              <w:spacing w:after="0"/>
              <w:ind w:left="0" w:right="0"/>
              <w:rPr>
                <w:b w:val="0"/>
                <w:sz w:val="16"/>
                <w:lang w:val="en-US" w:eastAsia="ko-KR"/>
              </w:rPr>
            </w:pPr>
            <w:r w:rsidRPr="00140D2B">
              <w:rPr>
                <w:b w:val="0"/>
                <w:sz w:val="16"/>
                <w:lang w:val="en-US" w:eastAsia="ko-KR"/>
              </w:rPr>
              <w:t>yjkim@tta.or.kr</w:t>
            </w:r>
          </w:p>
        </w:tc>
      </w:tr>
      <w:tr w:rsidR="006B3748" w:rsidRPr="00140D2B" w14:paraId="211123B9" w14:textId="77777777" w:rsidTr="00FD34B0">
        <w:trPr>
          <w:jc w:val="center"/>
        </w:trPr>
        <w:tc>
          <w:tcPr>
            <w:tcW w:w="1615" w:type="dxa"/>
            <w:vAlign w:val="center"/>
          </w:tcPr>
          <w:p w14:paraId="1DC895ED" w14:textId="7D87DB24"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Choon Sik </w:t>
            </w:r>
            <w:r w:rsidR="00DD2FC3" w:rsidRPr="00140D2B">
              <w:rPr>
                <w:b w:val="0"/>
                <w:sz w:val="20"/>
                <w:lang w:val="en-US" w:eastAsia="ko-KR"/>
              </w:rPr>
              <w:t>Y</w:t>
            </w:r>
            <w:r w:rsidRPr="00140D2B">
              <w:rPr>
                <w:b w:val="0"/>
                <w:sz w:val="20"/>
                <w:lang w:val="en-US" w:eastAsia="ko-KR"/>
              </w:rPr>
              <w:t>im</w:t>
            </w:r>
          </w:p>
        </w:tc>
        <w:tc>
          <w:tcPr>
            <w:tcW w:w="1641" w:type="dxa"/>
            <w:vAlign w:val="center"/>
          </w:tcPr>
          <w:p w14:paraId="332C5C3F" w14:textId="6C259EC0" w:rsidR="006B3748" w:rsidRPr="00140D2B" w:rsidRDefault="006B3748" w:rsidP="006B3748">
            <w:pPr>
              <w:pStyle w:val="T2"/>
              <w:spacing w:after="0"/>
              <w:ind w:left="0" w:right="0"/>
              <w:rPr>
                <w:b w:val="0"/>
                <w:sz w:val="20"/>
                <w:lang w:val="en-US" w:eastAsia="ko-KR"/>
              </w:rPr>
            </w:pPr>
            <w:r w:rsidRPr="00140D2B">
              <w:rPr>
                <w:b w:val="0"/>
                <w:sz w:val="20"/>
                <w:lang w:val="en-US" w:eastAsia="ko-KR"/>
              </w:rPr>
              <w:t>RCN</w:t>
            </w:r>
          </w:p>
        </w:tc>
        <w:tc>
          <w:tcPr>
            <w:tcW w:w="2835" w:type="dxa"/>
            <w:vAlign w:val="center"/>
          </w:tcPr>
          <w:p w14:paraId="47DBB920" w14:textId="0B2805E6" w:rsidR="006B3748" w:rsidRPr="00140D2B" w:rsidRDefault="006B3748" w:rsidP="006B3748">
            <w:pPr>
              <w:pStyle w:val="T2"/>
              <w:spacing w:after="0"/>
              <w:ind w:left="0" w:right="0"/>
              <w:rPr>
                <w:b w:val="0"/>
                <w:sz w:val="20"/>
                <w:lang w:val="en-US" w:eastAsia="ko-KR"/>
              </w:rPr>
            </w:pPr>
            <w:r w:rsidRPr="00140D2B">
              <w:rPr>
                <w:b w:val="0"/>
                <w:sz w:val="20"/>
                <w:lang w:val="en-US" w:eastAsia="ko-KR"/>
              </w:rPr>
              <w:t>199, Techno2-ro, Yuseong-Gu, Daejeon</w:t>
            </w:r>
          </w:p>
        </w:tc>
        <w:tc>
          <w:tcPr>
            <w:tcW w:w="1559" w:type="dxa"/>
            <w:vAlign w:val="center"/>
          </w:tcPr>
          <w:p w14:paraId="5359CB1A" w14:textId="2DEB476D" w:rsidR="006B3748" w:rsidRPr="00140D2B" w:rsidRDefault="006B3748" w:rsidP="006B3748">
            <w:pPr>
              <w:pStyle w:val="T2"/>
              <w:spacing w:after="0"/>
              <w:ind w:left="0" w:right="0"/>
              <w:rPr>
                <w:b w:val="0"/>
                <w:sz w:val="20"/>
                <w:lang w:val="en-US"/>
              </w:rPr>
            </w:pPr>
            <w:r w:rsidRPr="00140D2B">
              <w:rPr>
                <w:b w:val="0"/>
                <w:sz w:val="20"/>
                <w:lang w:val="en-US"/>
              </w:rPr>
              <w:t>+82.10.9531.3610</w:t>
            </w:r>
          </w:p>
        </w:tc>
        <w:tc>
          <w:tcPr>
            <w:tcW w:w="1926" w:type="dxa"/>
            <w:vAlign w:val="center"/>
          </w:tcPr>
          <w:p w14:paraId="36D1936A" w14:textId="64336960" w:rsidR="006B3748" w:rsidRPr="00140D2B" w:rsidRDefault="006B3748" w:rsidP="006B3748">
            <w:pPr>
              <w:pStyle w:val="T2"/>
              <w:spacing w:after="0"/>
              <w:ind w:left="0" w:right="0"/>
              <w:rPr>
                <w:b w:val="0"/>
                <w:sz w:val="16"/>
                <w:lang w:val="en-US" w:eastAsia="ko-KR"/>
              </w:rPr>
            </w:pPr>
            <w:r w:rsidRPr="00140D2B">
              <w:rPr>
                <w:b w:val="0"/>
                <w:sz w:val="16"/>
                <w:lang w:val="en-US" w:eastAsia="ko-KR"/>
              </w:rPr>
              <w:t>Yim25</w:t>
            </w:r>
            <w:r w:rsidR="00294AEB" w:rsidRPr="00140D2B">
              <w:rPr>
                <w:b w:val="0"/>
                <w:sz w:val="16"/>
                <w:lang w:val="en-US" w:eastAsia="ko-KR"/>
              </w:rPr>
              <w:t>3</w:t>
            </w:r>
            <w:r w:rsidRPr="00140D2B">
              <w:rPr>
                <w:b w:val="0"/>
                <w:sz w:val="16"/>
                <w:lang w:val="en-US" w:eastAsia="ko-KR"/>
              </w:rPr>
              <w:t>@hnamail.net</w:t>
            </w:r>
          </w:p>
        </w:tc>
      </w:tr>
      <w:tr w:rsidR="00954ACF" w:rsidRPr="00140D2B" w14:paraId="16A1A3CD" w14:textId="77777777" w:rsidTr="00FD34B0">
        <w:trPr>
          <w:jc w:val="center"/>
        </w:trPr>
        <w:tc>
          <w:tcPr>
            <w:tcW w:w="1615" w:type="dxa"/>
            <w:vAlign w:val="center"/>
          </w:tcPr>
          <w:p w14:paraId="24D5C456" w14:textId="07C978BC" w:rsidR="00954ACF" w:rsidRPr="00140D2B" w:rsidRDefault="00294AEB" w:rsidP="006B3748">
            <w:pPr>
              <w:pStyle w:val="T2"/>
              <w:spacing w:after="0"/>
              <w:ind w:left="0" w:right="0"/>
              <w:rPr>
                <w:b w:val="0"/>
                <w:sz w:val="20"/>
                <w:lang w:val="en-US" w:eastAsia="ko-KR"/>
              </w:rPr>
            </w:pPr>
            <w:r w:rsidRPr="00140D2B">
              <w:rPr>
                <w:b w:val="0"/>
                <w:sz w:val="20"/>
                <w:lang w:val="en-US" w:eastAsia="ko-KR"/>
              </w:rPr>
              <w:t>Yixue Lei</w:t>
            </w:r>
          </w:p>
        </w:tc>
        <w:tc>
          <w:tcPr>
            <w:tcW w:w="1641" w:type="dxa"/>
            <w:vAlign w:val="center"/>
          </w:tcPr>
          <w:p w14:paraId="37D9EB63" w14:textId="3D591595" w:rsidR="00954ACF" w:rsidRPr="00140D2B" w:rsidRDefault="00294AEB" w:rsidP="006B3748">
            <w:pPr>
              <w:pStyle w:val="T2"/>
              <w:spacing w:after="0"/>
              <w:ind w:left="0" w:right="0"/>
              <w:rPr>
                <w:b w:val="0"/>
                <w:sz w:val="20"/>
                <w:lang w:val="en-US" w:eastAsia="ko-KR"/>
              </w:rPr>
            </w:pPr>
            <w:r w:rsidRPr="00140D2B">
              <w:rPr>
                <w:b w:val="0"/>
                <w:sz w:val="20"/>
                <w:lang w:val="en-US" w:eastAsia="ko-KR"/>
              </w:rPr>
              <w:t xml:space="preserve">Tencent </w:t>
            </w:r>
          </w:p>
        </w:tc>
        <w:tc>
          <w:tcPr>
            <w:tcW w:w="2835" w:type="dxa"/>
            <w:vAlign w:val="center"/>
          </w:tcPr>
          <w:p w14:paraId="3E280E21" w14:textId="271DF907" w:rsidR="00954ACF" w:rsidRPr="00140D2B" w:rsidRDefault="001D2CEF" w:rsidP="006B3748">
            <w:pPr>
              <w:pStyle w:val="T2"/>
              <w:spacing w:after="0"/>
              <w:ind w:left="0" w:right="0"/>
              <w:rPr>
                <w:b w:val="0"/>
                <w:sz w:val="20"/>
                <w:lang w:val="en-US" w:eastAsia="ko-KR"/>
              </w:rPr>
            </w:pPr>
            <w:r w:rsidRPr="00140D2B">
              <w:rPr>
                <w:b w:val="0"/>
                <w:sz w:val="20"/>
                <w:lang w:val="en-US" w:eastAsia="ko-KR"/>
              </w:rPr>
              <w:t>Tencent Building, Kejizhongyi Avenue, Hi-tech Park, Nanshan District, Shenzhen</w:t>
            </w:r>
          </w:p>
        </w:tc>
        <w:tc>
          <w:tcPr>
            <w:tcW w:w="1559" w:type="dxa"/>
            <w:vAlign w:val="center"/>
          </w:tcPr>
          <w:p w14:paraId="21B2E7AD" w14:textId="18516311"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676E8999" w14:textId="223D7F67" w:rsidR="00954ACF" w:rsidRPr="00140D2B" w:rsidRDefault="00294AEB" w:rsidP="006B3748">
            <w:pPr>
              <w:pStyle w:val="T2"/>
              <w:spacing w:after="0"/>
              <w:ind w:left="0" w:right="0"/>
              <w:rPr>
                <w:b w:val="0"/>
                <w:sz w:val="16"/>
                <w:lang w:val="en-US" w:eastAsia="ko-KR"/>
              </w:rPr>
            </w:pPr>
            <w:r w:rsidRPr="00140D2B">
              <w:rPr>
                <w:b w:val="0"/>
                <w:sz w:val="16"/>
                <w:lang w:val="en-US" w:eastAsia="ko-KR"/>
              </w:rPr>
              <w:t>yixuelei@tencent.com</w:t>
            </w:r>
          </w:p>
        </w:tc>
      </w:tr>
      <w:tr w:rsidR="00294AEB" w:rsidRPr="00140D2B" w14:paraId="29F35CAC" w14:textId="77777777" w:rsidTr="00FD34B0">
        <w:trPr>
          <w:jc w:val="center"/>
        </w:trPr>
        <w:tc>
          <w:tcPr>
            <w:tcW w:w="1615" w:type="dxa"/>
            <w:vAlign w:val="center"/>
          </w:tcPr>
          <w:p w14:paraId="44D18E97" w14:textId="1EF14AED" w:rsidR="00294AEB" w:rsidRPr="00B658F3" w:rsidRDefault="00294AEB" w:rsidP="006B3748">
            <w:pPr>
              <w:pStyle w:val="T2"/>
              <w:spacing w:after="0"/>
              <w:ind w:left="0" w:right="0"/>
              <w:rPr>
                <w:b w:val="0"/>
                <w:sz w:val="20"/>
                <w:lang w:val="en-US"/>
              </w:rPr>
            </w:pPr>
            <w:r w:rsidRPr="00B658F3">
              <w:rPr>
                <w:b w:val="0"/>
                <w:sz w:val="20"/>
                <w:lang w:val="en-US"/>
              </w:rPr>
              <w:t>Xin Zuo</w:t>
            </w:r>
          </w:p>
        </w:tc>
        <w:tc>
          <w:tcPr>
            <w:tcW w:w="1641" w:type="dxa"/>
            <w:vAlign w:val="center"/>
          </w:tcPr>
          <w:p w14:paraId="36580575" w14:textId="6C0D48C3" w:rsidR="00294AEB" w:rsidRPr="00B658F3" w:rsidRDefault="00294AEB" w:rsidP="006B3748">
            <w:pPr>
              <w:pStyle w:val="T2"/>
              <w:spacing w:after="0"/>
              <w:ind w:left="0" w:right="0"/>
              <w:rPr>
                <w:b w:val="0"/>
                <w:sz w:val="20"/>
                <w:lang w:val="en-US"/>
              </w:rPr>
            </w:pPr>
            <w:r w:rsidRPr="00B658F3">
              <w:rPr>
                <w:b w:val="0"/>
                <w:sz w:val="20"/>
                <w:lang w:val="en-US"/>
              </w:rPr>
              <w:t>Tencent</w:t>
            </w:r>
          </w:p>
        </w:tc>
        <w:tc>
          <w:tcPr>
            <w:tcW w:w="2835" w:type="dxa"/>
            <w:vAlign w:val="center"/>
          </w:tcPr>
          <w:p w14:paraId="69D621BC" w14:textId="1ADB6EE7" w:rsidR="00294AEB" w:rsidRPr="00B658F3" w:rsidRDefault="001D2CEF" w:rsidP="006B3748">
            <w:pPr>
              <w:pStyle w:val="T2"/>
              <w:spacing w:after="0"/>
              <w:ind w:left="0" w:right="0"/>
              <w:rPr>
                <w:b w:val="0"/>
                <w:sz w:val="20"/>
                <w:lang w:val="en-US"/>
              </w:rPr>
            </w:pPr>
            <w:r w:rsidRPr="00B658F3">
              <w:rPr>
                <w:b w:val="0"/>
                <w:sz w:val="20"/>
                <w:lang w:val="en-US"/>
              </w:rPr>
              <w:t>Tencent Building, Kejizhongyi Avenue, Hi-tech Park, Nanshan District, Shenzhen</w:t>
            </w:r>
          </w:p>
        </w:tc>
        <w:tc>
          <w:tcPr>
            <w:tcW w:w="1559" w:type="dxa"/>
            <w:vAlign w:val="center"/>
          </w:tcPr>
          <w:p w14:paraId="56D90708" w14:textId="3D8BFA0A" w:rsidR="00294AEB"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5EEFA0A9" w14:textId="16411984" w:rsidR="00294AEB" w:rsidRPr="00B658F3" w:rsidRDefault="001D2CEF" w:rsidP="006B3748">
            <w:pPr>
              <w:pStyle w:val="T2"/>
              <w:spacing w:after="0"/>
              <w:ind w:left="0" w:right="0"/>
              <w:rPr>
                <w:b w:val="0"/>
                <w:sz w:val="16"/>
                <w:lang w:val="en-US"/>
              </w:rPr>
            </w:pPr>
            <w:r w:rsidRPr="00B658F3">
              <w:rPr>
                <w:rStyle w:val="Hyperlink"/>
                <w:b w:val="0"/>
                <w:color w:val="000000" w:themeColor="text1"/>
                <w:sz w:val="16"/>
                <w:lang w:val="en-US"/>
              </w:rPr>
              <w:t>xinzuo@tencent.com</w:t>
            </w:r>
          </w:p>
        </w:tc>
      </w:tr>
      <w:tr w:rsidR="00954ACF" w:rsidRPr="00140D2B" w14:paraId="2BD3D4A8" w14:textId="77777777" w:rsidTr="00FD34B0">
        <w:trPr>
          <w:jc w:val="center"/>
        </w:trPr>
        <w:tc>
          <w:tcPr>
            <w:tcW w:w="1615" w:type="dxa"/>
            <w:vAlign w:val="center"/>
          </w:tcPr>
          <w:p w14:paraId="1E651374" w14:textId="77288F16" w:rsidR="00954ACF" w:rsidRPr="00140D2B" w:rsidRDefault="00294AEB" w:rsidP="006B3748">
            <w:pPr>
              <w:pStyle w:val="T2"/>
              <w:spacing w:after="0"/>
              <w:ind w:left="0" w:right="0"/>
              <w:rPr>
                <w:b w:val="0"/>
                <w:sz w:val="20"/>
                <w:lang w:val="en-US" w:eastAsia="ko-KR"/>
              </w:rPr>
            </w:pPr>
            <w:r w:rsidRPr="00140D2B">
              <w:rPr>
                <w:b w:val="0"/>
                <w:sz w:val="20"/>
                <w:lang w:val="en-US" w:eastAsia="ko-KR"/>
              </w:rPr>
              <w:t>Harry Hwang</w:t>
            </w:r>
          </w:p>
        </w:tc>
        <w:tc>
          <w:tcPr>
            <w:tcW w:w="1641" w:type="dxa"/>
            <w:vAlign w:val="center"/>
          </w:tcPr>
          <w:p w14:paraId="26A7FEA4" w14:textId="7553EC2F" w:rsidR="00954ACF" w:rsidRPr="00140D2B" w:rsidRDefault="00294AEB" w:rsidP="006B3748">
            <w:pPr>
              <w:pStyle w:val="T2"/>
              <w:spacing w:after="0"/>
              <w:ind w:left="0" w:right="0"/>
              <w:rPr>
                <w:b w:val="0"/>
                <w:sz w:val="20"/>
                <w:lang w:val="en-US" w:eastAsia="ko-KR"/>
              </w:rPr>
            </w:pPr>
            <w:r w:rsidRPr="00140D2B">
              <w:rPr>
                <w:b w:val="0"/>
                <w:sz w:val="20"/>
                <w:lang w:val="en-US" w:eastAsia="ko-KR"/>
              </w:rPr>
              <w:t>Tenc</w:t>
            </w:r>
            <w:r w:rsidR="00C179BE" w:rsidRPr="00140D2B">
              <w:rPr>
                <w:b w:val="0"/>
                <w:sz w:val="20"/>
                <w:lang w:val="en-US" w:eastAsia="ko-KR"/>
              </w:rPr>
              <w:t>e</w:t>
            </w:r>
            <w:r w:rsidRPr="00140D2B">
              <w:rPr>
                <w:b w:val="0"/>
                <w:sz w:val="20"/>
                <w:lang w:val="en-US" w:eastAsia="ko-KR"/>
              </w:rPr>
              <w:t>nt</w:t>
            </w:r>
          </w:p>
        </w:tc>
        <w:tc>
          <w:tcPr>
            <w:tcW w:w="2835" w:type="dxa"/>
            <w:vAlign w:val="center"/>
          </w:tcPr>
          <w:p w14:paraId="15E0A795" w14:textId="24C9B00F" w:rsidR="00954ACF" w:rsidRPr="00140D2B" w:rsidRDefault="001D2CEF" w:rsidP="006B3748">
            <w:pPr>
              <w:pStyle w:val="T2"/>
              <w:spacing w:after="0"/>
              <w:ind w:left="0" w:right="0"/>
              <w:rPr>
                <w:b w:val="0"/>
                <w:sz w:val="20"/>
                <w:lang w:val="en-US" w:eastAsia="ko-KR"/>
              </w:rPr>
            </w:pPr>
            <w:r w:rsidRPr="00140D2B">
              <w:rPr>
                <w:b w:val="0"/>
                <w:sz w:val="20"/>
                <w:lang w:val="en-US" w:eastAsia="ko-KR"/>
              </w:rPr>
              <w:t>Tencent Building, Kejizhongyi Avenue, Hi-tech Park, Nanshan District, Shenzhen</w:t>
            </w:r>
          </w:p>
        </w:tc>
        <w:tc>
          <w:tcPr>
            <w:tcW w:w="1559" w:type="dxa"/>
            <w:vAlign w:val="center"/>
          </w:tcPr>
          <w:p w14:paraId="6689B5F9" w14:textId="26C4CC10"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4C171029" w14:textId="7D1CC5DF" w:rsidR="00954ACF" w:rsidRPr="00140D2B" w:rsidRDefault="00294AEB" w:rsidP="006B3748">
            <w:pPr>
              <w:pStyle w:val="T2"/>
              <w:spacing w:after="0"/>
              <w:ind w:left="0" w:right="0"/>
              <w:rPr>
                <w:b w:val="0"/>
                <w:sz w:val="16"/>
                <w:lang w:val="en-US" w:eastAsia="ko-KR"/>
              </w:rPr>
            </w:pPr>
            <w:r w:rsidRPr="00140D2B">
              <w:rPr>
                <w:b w:val="0"/>
                <w:sz w:val="16"/>
                <w:lang w:val="en-US" w:eastAsia="ko-KR"/>
              </w:rPr>
              <w:t>harryhwang@tencent.com</w:t>
            </w:r>
          </w:p>
        </w:tc>
      </w:tr>
      <w:tr w:rsidR="00954ACF" w:rsidRPr="00140D2B" w14:paraId="6D1F8383" w14:textId="77777777" w:rsidTr="00FD34B0">
        <w:trPr>
          <w:jc w:val="center"/>
        </w:trPr>
        <w:tc>
          <w:tcPr>
            <w:tcW w:w="1615" w:type="dxa"/>
            <w:vAlign w:val="center"/>
          </w:tcPr>
          <w:p w14:paraId="442CCF4B" w14:textId="1D7F7590" w:rsidR="00954ACF" w:rsidRPr="00140D2B" w:rsidRDefault="00294AEB" w:rsidP="006B3748">
            <w:pPr>
              <w:pStyle w:val="T2"/>
              <w:spacing w:after="0"/>
              <w:ind w:left="0" w:right="0"/>
              <w:rPr>
                <w:b w:val="0"/>
                <w:sz w:val="20"/>
                <w:lang w:val="en-US" w:eastAsia="ko-KR"/>
              </w:rPr>
            </w:pPr>
            <w:r w:rsidRPr="00140D2B">
              <w:rPr>
                <w:b w:val="0"/>
                <w:sz w:val="20"/>
                <w:lang w:val="en-US" w:eastAsia="ko-KR"/>
              </w:rPr>
              <w:t>Glen Hu</w:t>
            </w:r>
          </w:p>
        </w:tc>
        <w:tc>
          <w:tcPr>
            <w:tcW w:w="1641" w:type="dxa"/>
            <w:vAlign w:val="center"/>
          </w:tcPr>
          <w:p w14:paraId="06193DE0" w14:textId="0F396D8C" w:rsidR="00954ACF" w:rsidRPr="00140D2B" w:rsidRDefault="00294AEB" w:rsidP="006B3748">
            <w:pPr>
              <w:pStyle w:val="T2"/>
              <w:spacing w:after="0"/>
              <w:ind w:left="0" w:right="0"/>
              <w:rPr>
                <w:b w:val="0"/>
                <w:sz w:val="20"/>
                <w:lang w:val="en-US" w:eastAsia="ko-KR"/>
              </w:rPr>
            </w:pPr>
            <w:r w:rsidRPr="00140D2B">
              <w:rPr>
                <w:b w:val="0"/>
                <w:sz w:val="20"/>
                <w:lang w:val="en-US" w:eastAsia="ko-KR"/>
              </w:rPr>
              <w:t>Ten</w:t>
            </w:r>
            <w:r w:rsidR="00C179BE" w:rsidRPr="00140D2B">
              <w:rPr>
                <w:b w:val="0"/>
                <w:sz w:val="20"/>
                <w:lang w:val="en-US" w:eastAsia="ko-KR"/>
              </w:rPr>
              <w:t>cen</w:t>
            </w:r>
            <w:r w:rsidRPr="00140D2B">
              <w:rPr>
                <w:b w:val="0"/>
                <w:sz w:val="20"/>
                <w:lang w:val="en-US" w:eastAsia="ko-KR"/>
              </w:rPr>
              <w:t>t</w:t>
            </w:r>
          </w:p>
        </w:tc>
        <w:tc>
          <w:tcPr>
            <w:tcW w:w="2835" w:type="dxa"/>
            <w:vAlign w:val="center"/>
          </w:tcPr>
          <w:p w14:paraId="116774BF" w14:textId="5E0D1E6E" w:rsidR="00954ACF" w:rsidRPr="00140D2B" w:rsidRDefault="001D2CEF" w:rsidP="006B3748">
            <w:pPr>
              <w:pStyle w:val="T2"/>
              <w:spacing w:after="0"/>
              <w:ind w:left="0" w:right="0"/>
              <w:rPr>
                <w:b w:val="0"/>
                <w:sz w:val="20"/>
                <w:lang w:val="en-US" w:eastAsia="ko-KR"/>
              </w:rPr>
            </w:pPr>
            <w:r w:rsidRPr="00140D2B">
              <w:rPr>
                <w:b w:val="0"/>
                <w:sz w:val="20"/>
                <w:lang w:val="en-US" w:eastAsia="ko-KR"/>
              </w:rPr>
              <w:t>Tencent Building, Kejizhongyi Avenue, Hi-tech Park, Nanshan District, Shenzhen</w:t>
            </w:r>
          </w:p>
        </w:tc>
        <w:tc>
          <w:tcPr>
            <w:tcW w:w="1559" w:type="dxa"/>
            <w:vAlign w:val="center"/>
          </w:tcPr>
          <w:p w14:paraId="48F689F8" w14:textId="414461DF"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3517CCFB" w14:textId="7559DDBA" w:rsidR="00954ACF" w:rsidRPr="00140D2B" w:rsidRDefault="00294AEB" w:rsidP="006B3748">
            <w:pPr>
              <w:pStyle w:val="T2"/>
              <w:spacing w:after="0"/>
              <w:ind w:left="0" w:right="0"/>
              <w:rPr>
                <w:b w:val="0"/>
                <w:sz w:val="16"/>
                <w:lang w:val="en-US" w:eastAsia="ko-KR"/>
              </w:rPr>
            </w:pPr>
            <w:r w:rsidRPr="00140D2B">
              <w:rPr>
                <w:b w:val="0"/>
                <w:sz w:val="16"/>
                <w:lang w:val="en-US" w:eastAsia="ko-KR"/>
              </w:rPr>
              <w:t>glennhu@tencent.com</w:t>
            </w:r>
          </w:p>
        </w:tc>
      </w:tr>
    </w:tbl>
    <w:p w14:paraId="2972337C" w14:textId="77777777" w:rsidR="00BE6920" w:rsidRPr="00140D2B" w:rsidRDefault="00BE6920" w:rsidP="006D6773">
      <w:pPr>
        <w:pStyle w:val="T1"/>
        <w:spacing w:after="120"/>
        <w:jc w:val="left"/>
        <w:rPr>
          <w:sz w:val="22"/>
          <w:lang w:val="en-US" w:eastAsia="ko-KR"/>
        </w:rPr>
      </w:pPr>
    </w:p>
    <w:p w14:paraId="3012DA02" w14:textId="77777777" w:rsidR="000325FC" w:rsidRDefault="00010B1E">
      <w:pPr>
        <w:rPr>
          <w:lang w:val="en-US"/>
        </w:rPr>
      </w:pPr>
      <w:r w:rsidRPr="00140D2B">
        <w:rPr>
          <w:lang w:val="en-US"/>
        </w:rPr>
        <w:t>Edit</w:t>
      </w:r>
      <w:r w:rsidR="007E6E58" w:rsidRPr="00140D2B">
        <w:rPr>
          <w:lang w:val="en-US"/>
        </w:rPr>
        <w:t xml:space="preserve">s provided </w:t>
      </w:r>
      <w:r w:rsidR="00103BE1" w:rsidRPr="00140D2B">
        <w:rPr>
          <w:lang w:val="en-US"/>
        </w:rPr>
        <w:t>by:</w:t>
      </w:r>
      <w:r w:rsidR="00950F08" w:rsidRPr="00140D2B">
        <w:rPr>
          <w:lang w:val="en-US"/>
        </w:rPr>
        <w:t xml:space="preserve"> </w:t>
      </w:r>
      <w:r w:rsidR="00103BE1" w:rsidRPr="00140D2B">
        <w:rPr>
          <w:lang w:val="en-US"/>
        </w:rPr>
        <w:t>Joseph L</w:t>
      </w:r>
      <w:r w:rsidR="00036243" w:rsidRPr="00140D2B">
        <w:rPr>
          <w:lang w:val="en-US"/>
        </w:rPr>
        <w:t>EVY</w:t>
      </w:r>
      <w:r w:rsidR="00103BE1" w:rsidRPr="00140D2B">
        <w:rPr>
          <w:lang w:val="en-US"/>
        </w:rPr>
        <w:t>, AANI SC Chair [InterDigital</w:t>
      </w:r>
      <w:r w:rsidR="00231ADF">
        <w:rPr>
          <w:lang w:val="en-US"/>
        </w:rPr>
        <w:t>, Inc.</w:t>
      </w:r>
      <w:r w:rsidR="00103BE1" w:rsidRPr="00140D2B">
        <w:rPr>
          <w:lang w:val="en-US"/>
        </w:rPr>
        <w:t xml:space="preserve">], </w:t>
      </w:r>
      <w:r w:rsidR="00116997" w:rsidRPr="00140D2B">
        <w:rPr>
          <w:lang w:val="en-US"/>
        </w:rPr>
        <w:t>Stephen Mc</w:t>
      </w:r>
      <w:r w:rsidR="00950F08" w:rsidRPr="00140D2B">
        <w:rPr>
          <w:lang w:val="en-US"/>
        </w:rPr>
        <w:t>C</w:t>
      </w:r>
      <w:r w:rsidR="00F35B03" w:rsidRPr="00140D2B">
        <w:rPr>
          <w:lang w:val="en-US"/>
        </w:rPr>
        <w:t>ANN</w:t>
      </w:r>
      <w:r w:rsidR="00116997" w:rsidRPr="00140D2B">
        <w:rPr>
          <w:lang w:val="en-US"/>
        </w:rPr>
        <w:t xml:space="preserve"> </w:t>
      </w:r>
      <w:r w:rsidR="002D5B23" w:rsidRPr="00140D2B">
        <w:rPr>
          <w:lang w:val="en-US"/>
        </w:rPr>
        <w:t>[Huawei Technologies Co., Ltd</w:t>
      </w:r>
      <w:r w:rsidR="001940B3">
        <w:rPr>
          <w:lang w:val="en-US"/>
        </w:rPr>
        <w:t>.</w:t>
      </w:r>
      <w:r w:rsidR="002D5B23" w:rsidRPr="00140D2B">
        <w:rPr>
          <w:lang w:val="en-US"/>
        </w:rPr>
        <w:t>]</w:t>
      </w:r>
      <w:r w:rsidR="00950F08" w:rsidRPr="00140D2B">
        <w:rPr>
          <w:lang w:val="en-US"/>
        </w:rPr>
        <w:t>, Graham SMITH [SR Technologies]</w:t>
      </w:r>
    </w:p>
    <w:p w14:paraId="4C53988B" w14:textId="77777777" w:rsidR="000325FC" w:rsidRDefault="000325FC">
      <w:pPr>
        <w:rPr>
          <w:lang w:val="en-US"/>
        </w:rPr>
      </w:pPr>
    </w:p>
    <w:p w14:paraId="19DD71DE" w14:textId="511606FF" w:rsidR="00BA7282" w:rsidRPr="000325FC" w:rsidRDefault="000325FC">
      <w:pPr>
        <w:rPr>
          <w:lang w:val="en-US"/>
        </w:rPr>
      </w:pPr>
      <w:r>
        <w:rPr>
          <w:lang w:val="en-US"/>
        </w:rPr>
        <w:t xml:space="preserve">Clause 4 </w:t>
      </w:r>
      <w:r w:rsidRPr="00E11DFF">
        <w:rPr>
          <w:lang w:val="en-US"/>
        </w:rPr>
        <w:t>“Registration and authentication with a 5G core network via a WLAN”</w:t>
      </w:r>
      <w:r>
        <w:rPr>
          <w:lang w:val="en-US"/>
        </w:rPr>
        <w:t xml:space="preserve"> contributed by Robert Stacey</w:t>
      </w:r>
      <w:r w:rsidRPr="00140D2B">
        <w:rPr>
          <w:lang w:val="en-US"/>
        </w:rPr>
        <w:t xml:space="preserve"> [Int</w:t>
      </w:r>
      <w:r>
        <w:rPr>
          <w:lang w:val="en-US"/>
        </w:rPr>
        <w:t>el.</w:t>
      </w:r>
      <w:r w:rsidRPr="00140D2B">
        <w:rPr>
          <w:lang w:val="en-US"/>
        </w:rPr>
        <w:t>]</w:t>
      </w:r>
      <w:r w:rsidR="00BA7282" w:rsidRPr="00140D2B">
        <w:rPr>
          <w:lang w:val="en-US"/>
        </w:rPr>
        <w:br w:type="page"/>
      </w:r>
    </w:p>
    <w:p w14:paraId="6E437957" w14:textId="77777777" w:rsidR="00BE6920" w:rsidRPr="00140D2B" w:rsidRDefault="00BE6920" w:rsidP="00BE6920">
      <w:pPr>
        <w:pStyle w:val="T1"/>
        <w:spacing w:after="120"/>
        <w:rPr>
          <w:lang w:val="en-US"/>
        </w:rPr>
      </w:pPr>
      <w:r w:rsidRPr="00140D2B">
        <w:rPr>
          <w:lang w:val="en-US"/>
        </w:rPr>
        <w:lastRenderedPageBreak/>
        <w:t>Abstract</w:t>
      </w:r>
    </w:p>
    <w:p w14:paraId="2D92F299" w14:textId="68894D73" w:rsidR="00BE6920" w:rsidRPr="00133F7C" w:rsidRDefault="00BE6920" w:rsidP="00BE6920">
      <w:pPr>
        <w:jc w:val="both"/>
        <w:rPr>
          <w:lang w:val="en-US"/>
        </w:rPr>
      </w:pPr>
      <w:r w:rsidRPr="00140D2B">
        <w:rPr>
          <w:lang w:val="en-US"/>
        </w:rPr>
        <w:t xml:space="preserve">This </w:t>
      </w:r>
      <w:r w:rsidRPr="00133F7C">
        <w:rPr>
          <w:lang w:val="en-US"/>
        </w:rPr>
        <w:t xml:space="preserve">contribution is a draft </w:t>
      </w:r>
      <w:r w:rsidRPr="00140D2B">
        <w:rPr>
          <w:lang w:val="en-US" w:eastAsia="ko-KR"/>
        </w:rPr>
        <w:t xml:space="preserve">technical report on </w:t>
      </w:r>
      <w:r w:rsidR="0043778E" w:rsidRPr="00140D2B">
        <w:rPr>
          <w:lang w:val="en-US" w:eastAsia="ko-KR"/>
        </w:rPr>
        <w:t>Wireless Local Area Network (</w:t>
      </w:r>
      <w:r w:rsidRPr="00140D2B">
        <w:rPr>
          <w:lang w:val="en-US" w:eastAsia="ko-KR"/>
        </w:rPr>
        <w:t>WLAN</w:t>
      </w:r>
      <w:r w:rsidR="0043778E" w:rsidRPr="00140D2B">
        <w:rPr>
          <w:lang w:val="en-US" w:eastAsia="ko-KR"/>
        </w:rPr>
        <w:t>)</w:t>
      </w:r>
      <w:r w:rsidRPr="00140D2B">
        <w:rPr>
          <w:lang w:val="en-US" w:eastAsia="ko-KR"/>
        </w:rPr>
        <w:t xml:space="preserve"> interworking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w:t>
      </w:r>
      <w:r w:rsidRPr="00140D2B">
        <w:rPr>
          <w:lang w:val="en-US" w:eastAsia="ko-KR"/>
        </w:rPr>
        <w:t>3GPP</w:t>
      </w:r>
      <w:r w:rsidR="0043778E" w:rsidRPr="00140D2B">
        <w:rPr>
          <w:lang w:val="en-US" w:eastAsia="ko-KR"/>
        </w:rPr>
        <w:t>)</w:t>
      </w:r>
      <w:r w:rsidRPr="00140D2B">
        <w:rPr>
          <w:lang w:val="en-US" w:eastAsia="ko-KR"/>
        </w:rPr>
        <w:t xml:space="preserve"> </w:t>
      </w:r>
      <w:r w:rsidR="0043778E" w:rsidRPr="00140D2B">
        <w:rPr>
          <w:lang w:val="en-US" w:eastAsia="ko-KR"/>
        </w:rPr>
        <w:t>5</w:t>
      </w:r>
      <w:r w:rsidR="0043778E" w:rsidRPr="00133F7C">
        <w:rPr>
          <w:vertAlign w:val="superscript"/>
          <w:lang w:val="en-US"/>
        </w:rPr>
        <w:t>th</w:t>
      </w:r>
      <w:r w:rsidR="0043778E" w:rsidRPr="00140D2B">
        <w:rPr>
          <w:lang w:val="en-US" w:eastAsia="ko-KR"/>
        </w:rPr>
        <w:t xml:space="preserve"> Generation (</w:t>
      </w:r>
      <w:r w:rsidRPr="00140D2B">
        <w:rPr>
          <w:lang w:val="en-US" w:eastAsia="ko-KR"/>
        </w:rPr>
        <w:t>5G</w:t>
      </w:r>
      <w:r w:rsidR="0043778E" w:rsidRPr="00140D2B">
        <w:rPr>
          <w:lang w:val="en-US" w:eastAsia="ko-KR"/>
        </w:rPr>
        <w:t>)</w:t>
      </w:r>
      <w:r w:rsidRPr="00140D2B">
        <w:rPr>
          <w:lang w:val="en-US" w:eastAsia="ko-KR"/>
        </w:rPr>
        <w:t xml:space="preserve"> network. It describes</w:t>
      </w:r>
      <w:r w:rsidRPr="00133F7C">
        <w:rPr>
          <w:lang w:val="en-US"/>
        </w:rPr>
        <w:t xml:space="preserve"> the interworking reference model and interworking types supported by 3GPP 5G network and </w:t>
      </w:r>
      <w:del w:id="0" w:author="Joseph Levy" w:date="2021-08-27T11:36:00Z">
        <w:r w:rsidRPr="00133F7C" w:rsidDel="00DF60F9">
          <w:rPr>
            <w:lang w:val="en-US"/>
          </w:rPr>
          <w:delText>WLAN, and</w:delText>
        </w:r>
      </w:del>
      <w:ins w:id="1" w:author="Joseph Levy" w:date="2021-08-27T11:36:00Z">
        <w:r w:rsidR="00DF60F9" w:rsidRPr="00133F7C">
          <w:rPr>
            <w:lang w:val="en-US"/>
          </w:rPr>
          <w:t>WLAN and</w:t>
        </w:r>
      </w:ins>
      <w:r w:rsidRPr="00133F7C">
        <w:rPr>
          <w:lang w:val="en-US"/>
        </w:rPr>
        <w:t xml:space="preserve"> defines the necessary functionalities and specific procedures that enable WLAN access networks to interwork with 3GPP 5G network. This technical report on interworking between 3GPP 5G network and WLAN will provide a </w:t>
      </w:r>
      <w:r w:rsidR="002F5DD7">
        <w:rPr>
          <w:lang w:val="en-US" w:eastAsia="ko-KR"/>
        </w:rPr>
        <w:t xml:space="preserve">technical information </w:t>
      </w:r>
      <w:r w:rsidRPr="00133F7C">
        <w:rPr>
          <w:lang w:val="en-US"/>
        </w:rPr>
        <w:t xml:space="preserve">for stakeholders with interest in standardization and system development. </w:t>
      </w:r>
    </w:p>
    <w:p w14:paraId="797191F3" w14:textId="77777777" w:rsidR="00BE6920" w:rsidRPr="00133F7C" w:rsidRDefault="00BE6920" w:rsidP="00BE6920">
      <w:pPr>
        <w:jc w:val="both"/>
        <w:rPr>
          <w:lang w:val="en-US"/>
        </w:rPr>
      </w:pPr>
    </w:p>
    <w:p w14:paraId="14F9043A" w14:textId="60ED2DFA" w:rsidR="00BE6920" w:rsidRPr="00133F7C" w:rsidRDefault="00BE6920" w:rsidP="00BE6920">
      <w:pPr>
        <w:jc w:val="both"/>
        <w:rPr>
          <w:lang w:val="en-US"/>
        </w:rPr>
      </w:pPr>
      <w:r w:rsidRPr="00133F7C">
        <w:rPr>
          <w:lang w:val="en-US"/>
        </w:rPr>
        <w:t>Revision History</w:t>
      </w:r>
    </w:p>
    <w:p w14:paraId="0609B4C1" w14:textId="7193AF52" w:rsidR="003C7E05" w:rsidRPr="00133F7C" w:rsidRDefault="003C7E05" w:rsidP="00BE6920">
      <w:pPr>
        <w:jc w:val="both"/>
        <w:rPr>
          <w:lang w:val="en-US"/>
        </w:rPr>
      </w:pPr>
    </w:p>
    <w:p w14:paraId="2FBEE0F2" w14:textId="53DF927D" w:rsidR="00267C34" w:rsidRPr="00133F7C" w:rsidRDefault="003C7E05" w:rsidP="00E80D6D">
      <w:pPr>
        <w:spacing w:line="220" w:lineRule="exact"/>
        <w:ind w:left="720" w:hanging="720"/>
        <w:jc w:val="both"/>
        <w:rPr>
          <w:lang w:val="en-US"/>
        </w:rPr>
      </w:pPr>
      <w:r w:rsidRPr="00133F7C">
        <w:rPr>
          <w:lang w:val="en-US"/>
        </w:rPr>
        <w:t>Rev.0</w:t>
      </w:r>
      <w:r w:rsidRPr="00133F7C">
        <w:rPr>
          <w:lang w:val="en-US"/>
        </w:rPr>
        <w:tab/>
      </w:r>
      <w:r w:rsidR="00267C34" w:rsidRPr="00133F7C">
        <w:rPr>
          <w:lang w:val="en-US"/>
        </w:rPr>
        <w:t xml:space="preserve">January 2020, </w:t>
      </w:r>
      <w:r w:rsidR="00C14879" w:rsidRPr="00133F7C">
        <w:rPr>
          <w:lang w:val="en-US"/>
        </w:rPr>
        <w:t>D</w:t>
      </w:r>
      <w:r w:rsidR="00267C34" w:rsidRPr="00133F7C">
        <w:rPr>
          <w:lang w:val="en-US"/>
        </w:rPr>
        <w:t>raft technical report on int</w:t>
      </w:r>
      <w:r w:rsidR="00C14879" w:rsidRPr="00133F7C">
        <w:rPr>
          <w:lang w:val="en-US"/>
        </w:rPr>
        <w:t xml:space="preserve">erworking between 3GPP 5G network and WLAN </w:t>
      </w:r>
      <w:r w:rsidR="00CB17BE">
        <w:rPr>
          <w:lang w:val="en-US"/>
        </w:rPr>
        <w:t>was</w:t>
      </w:r>
      <w:r w:rsidR="00C14879" w:rsidRPr="00133F7C">
        <w:rPr>
          <w:lang w:val="en-US"/>
        </w:rPr>
        <w:t xml:space="preserve"> presented by Hyun Seo Oh. </w:t>
      </w:r>
    </w:p>
    <w:p w14:paraId="6B226267" w14:textId="77777777" w:rsidR="003C7E05" w:rsidRPr="00133F7C" w:rsidRDefault="003C7E05" w:rsidP="00E80D6D">
      <w:pPr>
        <w:snapToGrid w:val="0"/>
        <w:spacing w:line="220" w:lineRule="exact"/>
        <w:jc w:val="both"/>
        <w:rPr>
          <w:lang w:val="en-US"/>
        </w:rPr>
      </w:pPr>
    </w:p>
    <w:p w14:paraId="71080A16" w14:textId="4303A5FE" w:rsidR="003C7E05" w:rsidRPr="00133F7C" w:rsidRDefault="003C7E05" w:rsidP="00E80D6D">
      <w:pPr>
        <w:spacing w:line="220" w:lineRule="exact"/>
        <w:ind w:left="720" w:hanging="720"/>
        <w:jc w:val="both"/>
        <w:rPr>
          <w:lang w:val="en-US"/>
        </w:rPr>
      </w:pPr>
      <w:r w:rsidRPr="00133F7C">
        <w:rPr>
          <w:lang w:val="en-US"/>
        </w:rPr>
        <w:t>Rev.1</w:t>
      </w:r>
      <w:r w:rsidRPr="00133F7C">
        <w:rPr>
          <w:lang w:val="en-US"/>
        </w:rPr>
        <w:tab/>
      </w:r>
      <w:r w:rsidR="00C14879" w:rsidRPr="00133F7C">
        <w:rPr>
          <w:lang w:val="en-US"/>
        </w:rPr>
        <w:t>April 2020, Draft technical report on interworking betw</w:t>
      </w:r>
      <w:r w:rsidR="00A13704" w:rsidRPr="00133F7C">
        <w:rPr>
          <w:lang w:val="en-US"/>
        </w:rPr>
        <w:t xml:space="preserve">een 3GPP 5G network and WLAN </w:t>
      </w:r>
      <w:r w:rsidR="00CB17BE">
        <w:rPr>
          <w:lang w:val="en-US"/>
        </w:rPr>
        <w:t xml:space="preserve">was </w:t>
      </w:r>
      <w:r w:rsidR="00C14879" w:rsidRPr="00133F7C">
        <w:rPr>
          <w:lang w:val="en-US"/>
        </w:rPr>
        <w:t xml:space="preserve">updated by Hyun Seo Oh. </w:t>
      </w:r>
    </w:p>
    <w:p w14:paraId="73D07740" w14:textId="77777777" w:rsidR="003C7E05" w:rsidRPr="00133F7C" w:rsidRDefault="003C7E05" w:rsidP="00E80D6D">
      <w:pPr>
        <w:spacing w:line="220" w:lineRule="exact"/>
        <w:jc w:val="both"/>
        <w:rPr>
          <w:lang w:val="en-US"/>
        </w:rPr>
      </w:pPr>
    </w:p>
    <w:p w14:paraId="0CDE32E2" w14:textId="625473CB" w:rsidR="003C7E05" w:rsidRPr="00133F7C" w:rsidRDefault="003C7E05" w:rsidP="00E80D6D">
      <w:pPr>
        <w:spacing w:line="220" w:lineRule="exact"/>
        <w:ind w:left="720" w:hanging="720"/>
        <w:jc w:val="both"/>
        <w:rPr>
          <w:lang w:val="en-US"/>
        </w:rPr>
      </w:pPr>
      <w:r w:rsidRPr="00133F7C">
        <w:rPr>
          <w:lang w:val="en-US"/>
        </w:rPr>
        <w:t>Rev.2</w:t>
      </w:r>
      <w:r w:rsidRPr="00133F7C">
        <w:rPr>
          <w:lang w:val="en-US"/>
        </w:rPr>
        <w:tab/>
        <w:t xml:space="preserve">June 3, 2020, Harry Hwang added comments on 3.1 WLAN interworking type and N1 </w:t>
      </w:r>
      <w:r w:rsidR="007A65D6" w:rsidRPr="00140D2B">
        <w:rPr>
          <w:lang w:val="en-US" w:eastAsia="ko-KR"/>
        </w:rPr>
        <w:t>signaling</w:t>
      </w:r>
      <w:r w:rsidRPr="00133F7C">
        <w:rPr>
          <w:lang w:val="en-US"/>
        </w:rPr>
        <w:t xml:space="preserve"> forwarding. </w:t>
      </w:r>
    </w:p>
    <w:p w14:paraId="1A94AC7D" w14:textId="24596F92" w:rsidR="003C7E05" w:rsidRPr="00133F7C" w:rsidRDefault="003C7E05" w:rsidP="00E80D6D">
      <w:pPr>
        <w:spacing w:line="220" w:lineRule="exact"/>
        <w:jc w:val="both"/>
        <w:rPr>
          <w:lang w:val="en-US"/>
        </w:rPr>
      </w:pPr>
    </w:p>
    <w:p w14:paraId="69429AF7" w14:textId="23CBC599" w:rsidR="0071581A" w:rsidRPr="00133F7C" w:rsidRDefault="003C7E05" w:rsidP="00E80D6D">
      <w:pPr>
        <w:spacing w:line="220" w:lineRule="exact"/>
        <w:rPr>
          <w:lang w:val="en-US"/>
        </w:rPr>
      </w:pPr>
      <w:r w:rsidRPr="00133F7C">
        <w:rPr>
          <w:lang w:val="en-US"/>
        </w:rPr>
        <w:t>R</w:t>
      </w:r>
      <w:r w:rsidR="00267C34" w:rsidRPr="00133F7C">
        <w:rPr>
          <w:lang w:val="en-US"/>
        </w:rPr>
        <w:t>ev.3</w:t>
      </w:r>
      <w:r w:rsidRPr="00133F7C">
        <w:rPr>
          <w:lang w:val="en-US"/>
        </w:rPr>
        <w:tab/>
        <w:t xml:space="preserve">June 23, 2020, Joseph Levy added editorial comments </w:t>
      </w:r>
      <w:r w:rsidR="00C14879" w:rsidRPr="00133F7C">
        <w:rPr>
          <w:lang w:val="en-US"/>
        </w:rPr>
        <w:t>and updated to clarify the technical report.</w:t>
      </w:r>
      <w:r w:rsidR="0071581A" w:rsidRPr="00133F7C">
        <w:rPr>
          <w:lang w:val="en-US"/>
        </w:rPr>
        <w:t xml:space="preserve"> </w:t>
      </w:r>
      <w:r w:rsidR="0071581A" w:rsidRPr="00133F7C">
        <w:rPr>
          <w:lang w:val="en-US"/>
        </w:rPr>
        <w:tab/>
      </w:r>
    </w:p>
    <w:p w14:paraId="3023DCBE" w14:textId="7E03E047" w:rsidR="00BE6920" w:rsidRPr="00133F7C" w:rsidRDefault="0071581A" w:rsidP="00E80D6D">
      <w:pPr>
        <w:spacing w:line="220" w:lineRule="exact"/>
        <w:rPr>
          <w:lang w:val="en-US"/>
        </w:rPr>
      </w:pPr>
      <w:r w:rsidRPr="00133F7C">
        <w:rPr>
          <w:lang w:val="en-US"/>
        </w:rPr>
        <w:tab/>
        <w:t xml:space="preserve">3 types of TSN bridges </w:t>
      </w:r>
      <w:r w:rsidR="00CB17BE">
        <w:rPr>
          <w:lang w:val="en-US"/>
        </w:rPr>
        <w:t>were</w:t>
      </w:r>
      <w:r w:rsidRPr="00133F7C">
        <w:rPr>
          <w:lang w:val="en-US"/>
        </w:rPr>
        <w:t xml:space="preserve"> described. </w:t>
      </w:r>
    </w:p>
    <w:p w14:paraId="3A4725EC" w14:textId="1E22114C" w:rsidR="00C65A47" w:rsidRPr="00133F7C" w:rsidRDefault="00C65A47" w:rsidP="00E80D6D">
      <w:pPr>
        <w:spacing w:line="220" w:lineRule="exact"/>
        <w:rPr>
          <w:lang w:val="en-US"/>
        </w:rPr>
      </w:pPr>
    </w:p>
    <w:p w14:paraId="19436279" w14:textId="5D336B09" w:rsidR="001F3DC6" w:rsidRPr="00140D2B" w:rsidRDefault="00F1461B" w:rsidP="00E80D6D">
      <w:pPr>
        <w:spacing w:line="220" w:lineRule="exact"/>
        <w:rPr>
          <w:sz w:val="20"/>
          <w:lang w:val="en-US" w:eastAsia="ko-KR"/>
        </w:rPr>
      </w:pPr>
      <w:r w:rsidRPr="00133F7C">
        <w:rPr>
          <w:lang w:val="en-US"/>
        </w:rPr>
        <w:t xml:space="preserve">Rev. </w:t>
      </w:r>
      <w:del w:id="2" w:author="Joseph Levy" w:date="2021-08-27T11:36:00Z">
        <w:r w:rsidRPr="00133F7C" w:rsidDel="00DF60F9">
          <w:rPr>
            <w:lang w:val="en-US"/>
          </w:rPr>
          <w:delText>4</w:delText>
        </w:r>
        <w:r w:rsidR="000255C5" w:rsidDel="00DF60F9">
          <w:rPr>
            <w:lang w:val="en-US"/>
          </w:rPr>
          <w:delText xml:space="preserve"> </w:delText>
        </w:r>
        <w:r w:rsidRPr="00133F7C" w:rsidDel="00DF60F9">
          <w:rPr>
            <w:lang w:val="en-US"/>
          </w:rPr>
          <w:delText xml:space="preserve"> </w:delText>
        </w:r>
        <w:r w:rsidR="00710642" w:rsidRPr="00133F7C" w:rsidDel="00DF60F9">
          <w:rPr>
            <w:lang w:val="en-US"/>
          </w:rPr>
          <w:delText>July</w:delText>
        </w:r>
      </w:del>
      <w:ins w:id="3" w:author="Joseph Levy" w:date="2021-08-27T11:36:00Z">
        <w:r w:rsidR="00DF60F9" w:rsidRPr="00133F7C">
          <w:rPr>
            <w:lang w:val="en-US"/>
          </w:rPr>
          <w:t>4</w:t>
        </w:r>
        <w:r w:rsidR="00DF60F9">
          <w:rPr>
            <w:lang w:val="en-US"/>
          </w:rPr>
          <w:t xml:space="preserve"> </w:t>
        </w:r>
        <w:r w:rsidR="00DF60F9" w:rsidRPr="00133F7C">
          <w:rPr>
            <w:lang w:val="en-US"/>
          </w:rPr>
          <w:t>July</w:t>
        </w:r>
      </w:ins>
      <w:r w:rsidR="00710642" w:rsidRPr="00133F7C">
        <w:rPr>
          <w:lang w:val="en-US"/>
        </w:rPr>
        <w:t xml:space="preserve"> 14, 2020, </w:t>
      </w:r>
      <w:r w:rsidR="00E22A9C" w:rsidRPr="00133F7C">
        <w:rPr>
          <w:lang w:val="en-US"/>
        </w:rPr>
        <w:t>comments</w:t>
      </w:r>
      <w:r w:rsidR="00B87A7D" w:rsidRPr="00133F7C">
        <w:rPr>
          <w:lang w:val="en-US"/>
        </w:rPr>
        <w:t xml:space="preserve"> </w:t>
      </w:r>
      <w:r w:rsidR="00BA173C" w:rsidRPr="00133F7C">
        <w:rPr>
          <w:lang w:val="en-US"/>
        </w:rPr>
        <w:t>were made on</w:t>
      </w:r>
      <w:r w:rsidR="00B87A7D" w:rsidRPr="00133F7C">
        <w:rPr>
          <w:lang w:val="en-US"/>
        </w:rPr>
        <w:t xml:space="preserve"> the technical report </w:t>
      </w:r>
      <w:r w:rsidR="00E22A9C" w:rsidRPr="00133F7C">
        <w:rPr>
          <w:lang w:val="en-US"/>
        </w:rPr>
        <w:t>by Binita Gupta and</w:t>
      </w:r>
      <w:r w:rsidR="00E22A9C" w:rsidRPr="00140D2B">
        <w:rPr>
          <w:szCs w:val="22"/>
          <w:lang w:val="en-US" w:eastAsia="ko-KR"/>
        </w:rPr>
        <w:t xml:space="preserve"> Necati Canpolat.</w:t>
      </w:r>
      <w:r w:rsidR="00E22A9C" w:rsidRPr="00140D2B">
        <w:rPr>
          <w:sz w:val="20"/>
          <w:lang w:val="en-US" w:eastAsia="ko-KR"/>
        </w:rPr>
        <w:t xml:space="preserve"> </w:t>
      </w:r>
    </w:p>
    <w:p w14:paraId="1BFE4177" w14:textId="658A7D0C" w:rsidR="00C65A47" w:rsidRPr="00133F7C" w:rsidRDefault="00E22A9C" w:rsidP="00E80D6D">
      <w:pPr>
        <w:spacing w:line="220" w:lineRule="exact"/>
        <w:ind w:left="720"/>
        <w:rPr>
          <w:lang w:val="en-US"/>
        </w:rPr>
      </w:pPr>
      <w:r w:rsidRPr="00133F7C">
        <w:rPr>
          <w:lang w:val="en-US"/>
        </w:rPr>
        <w:t>R</w:t>
      </w:r>
      <w:r w:rsidR="00F1461B" w:rsidRPr="00133F7C">
        <w:rPr>
          <w:lang w:val="en-US"/>
        </w:rPr>
        <w:t xml:space="preserve">evision on the </w:t>
      </w:r>
      <w:r w:rsidR="00B87A7D" w:rsidRPr="00133F7C">
        <w:rPr>
          <w:lang w:val="en-US"/>
        </w:rPr>
        <w:t>tightly coupled and loosely coupled</w:t>
      </w:r>
      <w:r w:rsidR="00BA173C" w:rsidRPr="00133F7C">
        <w:rPr>
          <w:lang w:val="en-US"/>
        </w:rPr>
        <w:t xml:space="preserve"> interworking</w:t>
      </w:r>
      <w:r w:rsidR="00812E67" w:rsidRPr="00133F7C">
        <w:rPr>
          <w:lang w:val="en-US"/>
        </w:rPr>
        <w:t xml:space="preserve"> and</w:t>
      </w:r>
      <w:r w:rsidR="00BA173C" w:rsidRPr="00133F7C">
        <w:rPr>
          <w:lang w:val="en-US"/>
        </w:rPr>
        <w:t xml:space="preserve"> the terminal </w:t>
      </w:r>
      <w:r w:rsidR="00812E67" w:rsidRPr="00133F7C">
        <w:rPr>
          <w:lang w:val="en-US"/>
        </w:rPr>
        <w:t>types</w:t>
      </w:r>
      <w:r w:rsidR="00A4089A" w:rsidRPr="00133F7C">
        <w:rPr>
          <w:lang w:val="en-US"/>
        </w:rPr>
        <w:t xml:space="preserve"> </w:t>
      </w:r>
      <w:r w:rsidR="00812E67" w:rsidRPr="00133F7C">
        <w:rPr>
          <w:lang w:val="en-US"/>
        </w:rPr>
        <w:t>(</w:t>
      </w:r>
      <w:del w:id="4" w:author="Joseph Levy" w:date="2021-08-27T11:34:00Z">
        <w:r w:rsidR="00B87A7D" w:rsidRPr="00133F7C" w:rsidDel="00006599">
          <w:rPr>
            <w:lang w:val="en-US"/>
          </w:rPr>
          <w:delText>UE</w:delText>
        </w:r>
        <w:r w:rsidR="00C87D49" w:rsidDel="00006599">
          <w:rPr>
            <w:lang w:val="en-US"/>
          </w:rPr>
          <w:delText>(</w:delText>
        </w:r>
      </w:del>
      <w:ins w:id="5" w:author="Joseph Levy" w:date="2021-08-27T11:34:00Z">
        <w:r w:rsidR="00006599" w:rsidRPr="00133F7C">
          <w:rPr>
            <w:lang w:val="en-US"/>
          </w:rPr>
          <w:t>UE</w:t>
        </w:r>
        <w:r w:rsidR="00006599">
          <w:rPr>
            <w:lang w:val="en-US"/>
          </w:rPr>
          <w:t xml:space="preserve"> (</w:t>
        </w:r>
      </w:ins>
      <w:r w:rsidR="00C87D49">
        <w:rPr>
          <w:lang w:val="en-US"/>
        </w:rPr>
        <w:t>User Equipment)</w:t>
      </w:r>
      <w:r w:rsidR="00B87A7D" w:rsidRPr="00133F7C">
        <w:rPr>
          <w:lang w:val="en-US"/>
        </w:rPr>
        <w:t xml:space="preserve"> and STA</w:t>
      </w:r>
      <w:r w:rsidR="00C87D49">
        <w:rPr>
          <w:lang w:val="en-US"/>
        </w:rPr>
        <w:t>(Station)</w:t>
      </w:r>
      <w:r w:rsidR="00812E67" w:rsidRPr="00133F7C">
        <w:rPr>
          <w:lang w:val="en-US"/>
        </w:rPr>
        <w:t>)</w:t>
      </w:r>
      <w:r w:rsidR="00A4089A" w:rsidRPr="00133F7C">
        <w:rPr>
          <w:lang w:val="en-US"/>
        </w:rPr>
        <w:t xml:space="preserve"> </w:t>
      </w:r>
      <w:r w:rsidR="00812E67" w:rsidRPr="00133F7C">
        <w:rPr>
          <w:lang w:val="en-US"/>
        </w:rPr>
        <w:t>was</w:t>
      </w:r>
      <w:r w:rsidRPr="00133F7C">
        <w:rPr>
          <w:lang w:val="en-US"/>
        </w:rPr>
        <w:t xml:space="preserve"> made.</w:t>
      </w:r>
      <w:r w:rsidR="000255C5">
        <w:rPr>
          <w:lang w:val="en-US"/>
        </w:rPr>
        <w:t xml:space="preserve"> </w:t>
      </w:r>
    </w:p>
    <w:p w14:paraId="4347F40C" w14:textId="2051A3D0" w:rsidR="00E9707E" w:rsidRPr="00133F7C" w:rsidRDefault="00E9707E" w:rsidP="00E80D6D">
      <w:pPr>
        <w:spacing w:line="220" w:lineRule="exact"/>
        <w:ind w:left="720"/>
        <w:rPr>
          <w:lang w:val="en-US"/>
        </w:rPr>
      </w:pPr>
    </w:p>
    <w:p w14:paraId="7706361B" w14:textId="643D8A2C" w:rsidR="00E9707E" w:rsidRPr="00133F7C" w:rsidRDefault="00E9707E" w:rsidP="00E80D6D">
      <w:pPr>
        <w:spacing w:line="220" w:lineRule="exact"/>
        <w:ind w:leftChars="1" w:left="708" w:hangingChars="321" w:hanging="706"/>
        <w:rPr>
          <w:lang w:val="en-US"/>
        </w:rPr>
      </w:pPr>
      <w:r w:rsidRPr="00133F7C">
        <w:rPr>
          <w:lang w:val="en-US"/>
        </w:rPr>
        <w:t>Rev. 5 July 28, 2020, rev. 4 of the document was reviewed on the AANI SC teleconference, all changes were discussed. This document accept</w:t>
      </w:r>
      <w:r w:rsidR="00CB17BE">
        <w:rPr>
          <w:lang w:val="en-US"/>
        </w:rPr>
        <w:t>ed</w:t>
      </w:r>
      <w:r w:rsidRPr="00133F7C">
        <w:rPr>
          <w:lang w:val="en-US"/>
        </w:rPr>
        <w:t xml:space="preserve"> the changes and provide</w:t>
      </w:r>
      <w:r w:rsidR="00CB17BE">
        <w:rPr>
          <w:lang w:val="en-US"/>
        </w:rPr>
        <w:t>d</w:t>
      </w:r>
      <w:r w:rsidRPr="00133F7C">
        <w:rPr>
          <w:lang w:val="en-US"/>
        </w:rPr>
        <w:t xml:space="preserve"> some minor editorial changes (spelling/grammar) to align the draft with the 802.11 editorial style (US English – based on the latest edition of Merriam-Webster’s New Collegiate Dictionary), note</w:t>
      </w:r>
      <w:r w:rsidR="00CB17BE">
        <w:rPr>
          <w:lang w:val="en-US"/>
        </w:rPr>
        <w:t>d</w:t>
      </w:r>
      <w:r w:rsidRPr="00133F7C">
        <w:rPr>
          <w:lang w:val="en-US"/>
        </w:rPr>
        <w:t xml:space="preserve"> </w:t>
      </w:r>
      <w:r w:rsidR="00CB17BE">
        <w:rPr>
          <w:lang w:val="en-US"/>
        </w:rPr>
        <w:t xml:space="preserve">that </w:t>
      </w:r>
      <w:r w:rsidRPr="00133F7C">
        <w:rPr>
          <w:lang w:val="en-US"/>
        </w:rPr>
        <w:t>additional edits may be necessary. The document was also converted to PDF format, with line numbers, to support comment collection.</w:t>
      </w:r>
    </w:p>
    <w:p w14:paraId="7A6C7369" w14:textId="1CE775AA" w:rsidR="008E598B" w:rsidRPr="00133F7C" w:rsidRDefault="008E598B" w:rsidP="00E80D6D">
      <w:pPr>
        <w:spacing w:line="220" w:lineRule="exact"/>
        <w:ind w:leftChars="1" w:left="708" w:hangingChars="321" w:hanging="706"/>
        <w:rPr>
          <w:lang w:val="en-US"/>
        </w:rPr>
      </w:pPr>
    </w:p>
    <w:p w14:paraId="7699BCB1" w14:textId="27EAA91B" w:rsidR="008E598B" w:rsidRPr="00140D2B" w:rsidRDefault="008E598B" w:rsidP="00E80D6D">
      <w:pPr>
        <w:spacing w:line="220" w:lineRule="exact"/>
        <w:ind w:leftChars="1" w:left="708" w:hangingChars="321" w:hanging="706"/>
        <w:rPr>
          <w:color w:val="000000"/>
          <w:lang w:val="en-US"/>
        </w:rPr>
      </w:pPr>
      <w:r w:rsidRPr="00133F7C">
        <w:rPr>
          <w:lang w:val="en-US"/>
        </w:rPr>
        <w:t xml:space="preserve">Rev.6. October 20, 2020, rev. 5 of the document was changed according to the </w:t>
      </w:r>
      <w:r w:rsidR="00BB25E8" w:rsidRPr="00133F7C">
        <w:rPr>
          <w:lang w:val="en-US"/>
        </w:rPr>
        <w:t xml:space="preserve">comment resolution process from August 21 to October 12 AANI meeting. The update was based on comment resolution sheet: DCN </w:t>
      </w:r>
      <w:r w:rsidRPr="00133F7C">
        <w:rPr>
          <w:lang w:val="en-US"/>
        </w:rPr>
        <w:t>11-20-</w:t>
      </w:r>
      <w:r w:rsidR="00BB25E8" w:rsidRPr="00133F7C">
        <w:rPr>
          <w:lang w:val="en-US"/>
        </w:rPr>
        <w:t>1262-05</w:t>
      </w:r>
      <w:r w:rsidRPr="00133F7C">
        <w:rPr>
          <w:lang w:val="en-US"/>
        </w:rPr>
        <w:t xml:space="preserve"> </w:t>
      </w:r>
      <w:r w:rsidR="00BB25E8" w:rsidRPr="00133F7C">
        <w:rPr>
          <w:lang w:val="en-US"/>
        </w:rPr>
        <w:t>“</w:t>
      </w:r>
      <w:r w:rsidRPr="00133F7C">
        <w:rPr>
          <w:color w:val="000000"/>
          <w:lang w:val="en-US"/>
        </w:rPr>
        <w:t>CC32-AANI</w:t>
      </w:r>
      <w:r w:rsidR="00111899" w:rsidRPr="00133F7C">
        <w:rPr>
          <w:color w:val="000000"/>
          <w:lang w:val="en-US"/>
        </w:rPr>
        <w:t>-</w:t>
      </w:r>
      <w:r w:rsidRPr="00133F7C">
        <w:rPr>
          <w:color w:val="000000"/>
          <w:lang w:val="en-US"/>
        </w:rPr>
        <w:t>Report</w:t>
      </w:r>
      <w:r w:rsidR="00111899" w:rsidRPr="00133F7C">
        <w:rPr>
          <w:color w:val="000000"/>
          <w:lang w:val="en-US"/>
        </w:rPr>
        <w:t>-</w:t>
      </w:r>
      <w:r w:rsidRPr="00133F7C">
        <w:rPr>
          <w:color w:val="000000"/>
          <w:lang w:val="en-US"/>
        </w:rPr>
        <w:t>Comments</w:t>
      </w:r>
      <w:r w:rsidR="00BB25E8" w:rsidRPr="00133F7C">
        <w:rPr>
          <w:color w:val="000000"/>
          <w:lang w:val="en-US"/>
        </w:rPr>
        <w:t>” by chair Joseph Levy</w:t>
      </w:r>
      <w:r w:rsidR="00BB25E8" w:rsidRPr="00140D2B">
        <w:rPr>
          <w:color w:val="000000"/>
          <w:lang w:val="en-US"/>
        </w:rPr>
        <w:t xml:space="preserve">. </w:t>
      </w:r>
    </w:p>
    <w:p w14:paraId="4760E579" w14:textId="0CFAC248" w:rsidR="00910425" w:rsidRPr="00140D2B" w:rsidRDefault="00910425" w:rsidP="00E80D6D">
      <w:pPr>
        <w:spacing w:line="220" w:lineRule="exact"/>
        <w:ind w:leftChars="1" w:left="708" w:hangingChars="321" w:hanging="706"/>
        <w:rPr>
          <w:color w:val="000000"/>
          <w:lang w:val="en-US"/>
        </w:rPr>
      </w:pPr>
    </w:p>
    <w:p w14:paraId="0AFBF9A9" w14:textId="1EA2AFA1" w:rsidR="00910425" w:rsidRDefault="00910425" w:rsidP="00E80D6D">
      <w:pPr>
        <w:spacing w:line="220" w:lineRule="exact"/>
        <w:ind w:leftChars="1" w:left="708" w:hangingChars="321" w:hanging="706"/>
        <w:rPr>
          <w:color w:val="000000"/>
          <w:lang w:val="en-US"/>
        </w:rPr>
      </w:pPr>
      <w:r w:rsidRPr="00140D2B">
        <w:rPr>
          <w:color w:val="000000"/>
          <w:lang w:val="en-US"/>
        </w:rPr>
        <w:t xml:space="preserve">Rev. 7. November 1, 2020, rev. 6 of the document </w:t>
      </w:r>
      <w:r w:rsidR="00CB17BE">
        <w:rPr>
          <w:color w:val="000000"/>
          <w:lang w:val="en-US"/>
        </w:rPr>
        <w:t>was</w:t>
      </w:r>
      <w:r w:rsidRPr="00140D2B">
        <w:rPr>
          <w:color w:val="000000"/>
          <w:lang w:val="en-US"/>
        </w:rPr>
        <w:t xml:space="preserve"> updated to clarify the terminal types: UE and STA. Figure </w:t>
      </w:r>
      <w:r w:rsidR="00277ED0" w:rsidRPr="00140D2B">
        <w:rPr>
          <w:color w:val="000000"/>
          <w:lang w:val="en-US"/>
        </w:rPr>
        <w:t xml:space="preserve">1 </w:t>
      </w:r>
      <w:r w:rsidR="00CB17BE">
        <w:rPr>
          <w:color w:val="000000"/>
          <w:lang w:val="en-US"/>
        </w:rPr>
        <w:t>was</w:t>
      </w:r>
      <w:r w:rsidR="00277ED0" w:rsidRPr="00140D2B">
        <w:rPr>
          <w:color w:val="000000"/>
          <w:lang w:val="en-US"/>
        </w:rPr>
        <w:t xml:space="preserve"> added and figure</w:t>
      </w:r>
      <w:r w:rsidR="00CB17BE">
        <w:rPr>
          <w:color w:val="000000"/>
          <w:lang w:val="en-US"/>
        </w:rPr>
        <w:t>s</w:t>
      </w:r>
      <w:r w:rsidR="00277ED0" w:rsidRPr="00140D2B">
        <w:rPr>
          <w:color w:val="000000"/>
          <w:lang w:val="en-US"/>
        </w:rPr>
        <w:t xml:space="preserve"> </w:t>
      </w:r>
      <w:r w:rsidR="0009252F" w:rsidRPr="00140D2B">
        <w:rPr>
          <w:color w:val="000000"/>
          <w:lang w:val="en-US"/>
        </w:rPr>
        <w:t>3</w:t>
      </w:r>
      <w:r w:rsidR="00277ED0" w:rsidRPr="00140D2B">
        <w:rPr>
          <w:color w:val="000000"/>
          <w:lang w:val="en-US"/>
        </w:rPr>
        <w:t xml:space="preserve"> and </w:t>
      </w:r>
      <w:r w:rsidR="0009252F" w:rsidRPr="00140D2B">
        <w:rPr>
          <w:color w:val="000000"/>
          <w:lang w:val="en-US"/>
        </w:rPr>
        <w:t>4</w:t>
      </w:r>
      <w:r w:rsidR="00277ED0" w:rsidRPr="00140D2B">
        <w:rPr>
          <w:color w:val="000000"/>
          <w:lang w:val="en-US"/>
        </w:rPr>
        <w:t xml:space="preserve"> </w:t>
      </w:r>
      <w:r w:rsidR="00CB17BE">
        <w:rPr>
          <w:color w:val="000000"/>
          <w:lang w:val="en-US"/>
        </w:rPr>
        <w:t>were</w:t>
      </w:r>
      <w:r w:rsidRPr="00140D2B">
        <w:rPr>
          <w:color w:val="000000"/>
          <w:lang w:val="en-US"/>
        </w:rPr>
        <w:t xml:space="preserve"> </w:t>
      </w:r>
      <w:r w:rsidR="007A3942" w:rsidRPr="00140D2B">
        <w:rPr>
          <w:color w:val="000000"/>
          <w:lang w:val="en-US"/>
        </w:rPr>
        <w:t>modified</w:t>
      </w:r>
      <w:r w:rsidRPr="00140D2B">
        <w:rPr>
          <w:color w:val="000000"/>
          <w:lang w:val="en-US"/>
        </w:rPr>
        <w:t xml:space="preserve">. </w:t>
      </w:r>
      <w:r w:rsidR="00C277D0">
        <w:rPr>
          <w:color w:val="000000"/>
          <w:lang w:val="en-US"/>
        </w:rPr>
        <w:t>Th</w:t>
      </w:r>
      <w:r w:rsidRPr="00140D2B">
        <w:rPr>
          <w:color w:val="000000"/>
          <w:lang w:val="en-US"/>
        </w:rPr>
        <w:t xml:space="preserve">e figures </w:t>
      </w:r>
      <w:r w:rsidR="00CB17BE">
        <w:rPr>
          <w:color w:val="000000"/>
          <w:lang w:val="en-US"/>
        </w:rPr>
        <w:t>were</w:t>
      </w:r>
      <w:r w:rsidRPr="00140D2B">
        <w:rPr>
          <w:color w:val="000000"/>
          <w:lang w:val="en-US"/>
        </w:rPr>
        <w:t xml:space="preserve"> renumbered with editorial update</w:t>
      </w:r>
      <w:r w:rsidR="007A3942" w:rsidRPr="00140D2B">
        <w:rPr>
          <w:color w:val="000000"/>
          <w:lang w:val="en-US"/>
        </w:rPr>
        <w:t xml:space="preserve"> by Harry Hwang.</w:t>
      </w:r>
    </w:p>
    <w:p w14:paraId="5C1D056D" w14:textId="61B63D6F" w:rsidR="00C277D0" w:rsidRDefault="00C277D0" w:rsidP="00E80D6D">
      <w:pPr>
        <w:spacing w:line="220" w:lineRule="exact"/>
        <w:ind w:leftChars="1" w:left="644" w:hangingChars="321" w:hanging="642"/>
        <w:rPr>
          <w:sz w:val="20"/>
          <w:lang w:val="en-US"/>
        </w:rPr>
      </w:pPr>
    </w:p>
    <w:p w14:paraId="1682968E" w14:textId="46D8728F" w:rsidR="008875BC" w:rsidRDefault="00C277D0" w:rsidP="00E80D6D">
      <w:pPr>
        <w:spacing w:line="220" w:lineRule="exact"/>
        <w:ind w:leftChars="1" w:left="708" w:hangingChars="321" w:hanging="706"/>
        <w:rPr>
          <w:lang w:val="en-US" w:eastAsia="ko-KR"/>
        </w:rPr>
      </w:pPr>
      <w:r w:rsidRPr="00643C95">
        <w:rPr>
          <w:szCs w:val="22"/>
          <w:lang w:val="en-US" w:eastAsia="ko-KR"/>
        </w:rPr>
        <w:t xml:space="preserve">Rev. 8. </w:t>
      </w:r>
      <w:r w:rsidRPr="00F91AB8">
        <w:rPr>
          <w:szCs w:val="22"/>
          <w:lang w:val="en-US" w:eastAsia="ko-KR"/>
        </w:rPr>
        <w:t>Ja</w:t>
      </w:r>
      <w:r w:rsidRPr="00F33DA9">
        <w:rPr>
          <w:szCs w:val="22"/>
          <w:lang w:val="en-US" w:eastAsia="ko-KR"/>
        </w:rPr>
        <w:t>nuary 4, 2021,</w:t>
      </w:r>
      <w:r w:rsidR="00F33DA9" w:rsidRPr="00643C95">
        <w:rPr>
          <w:szCs w:val="22"/>
          <w:lang w:val="en-US" w:eastAsia="ko-KR"/>
        </w:rPr>
        <w:t xml:space="preserve"> </w:t>
      </w:r>
      <w:r w:rsidR="00F33DA9">
        <w:rPr>
          <w:rFonts w:hint="eastAsia"/>
          <w:szCs w:val="22"/>
          <w:lang w:val="en-US" w:eastAsia="ko-KR"/>
        </w:rPr>
        <w:t>rev</w:t>
      </w:r>
      <w:r w:rsidR="00F33DA9">
        <w:rPr>
          <w:szCs w:val="22"/>
          <w:lang w:val="en-US" w:eastAsia="ko-KR"/>
        </w:rPr>
        <w:t xml:space="preserve">. 7 of the document was </w:t>
      </w:r>
      <w:r w:rsidR="00F33DA9">
        <w:rPr>
          <w:lang w:val="en-US"/>
        </w:rPr>
        <w:t>editorially</w:t>
      </w:r>
      <w:r w:rsidR="00F33DA9" w:rsidRPr="00140D2B">
        <w:rPr>
          <w:lang w:val="en-US"/>
        </w:rPr>
        <w:t xml:space="preserve"> </w:t>
      </w:r>
      <w:r w:rsidR="00F33DA9">
        <w:rPr>
          <w:lang w:val="en-US"/>
        </w:rPr>
        <w:t>updated</w:t>
      </w:r>
      <w:r w:rsidR="00F33DA9" w:rsidRPr="00140D2B">
        <w:rPr>
          <w:lang w:val="en-US"/>
        </w:rPr>
        <w:t xml:space="preserve"> by AANI SC </w:t>
      </w:r>
      <w:r w:rsidR="00F33DA9">
        <w:rPr>
          <w:lang w:val="en-US"/>
        </w:rPr>
        <w:t>c</w:t>
      </w:r>
      <w:r w:rsidR="00F33DA9" w:rsidRPr="00140D2B">
        <w:rPr>
          <w:lang w:val="en-US"/>
        </w:rPr>
        <w:t>hair Joseph L</w:t>
      </w:r>
      <w:r w:rsidR="00F33DA9">
        <w:rPr>
          <w:lang w:val="en-US"/>
        </w:rPr>
        <w:t>evy</w:t>
      </w:r>
      <w:r w:rsidR="00F33DA9" w:rsidRPr="00140D2B">
        <w:rPr>
          <w:lang w:val="en-US"/>
        </w:rPr>
        <w:t>, Stephen Mc</w:t>
      </w:r>
      <w:r w:rsidR="00F33DA9">
        <w:rPr>
          <w:lang w:val="en-US"/>
        </w:rPr>
        <w:t>Cann</w:t>
      </w:r>
      <w:r w:rsidR="00F33DA9" w:rsidRPr="00140D2B">
        <w:rPr>
          <w:lang w:val="en-US"/>
        </w:rPr>
        <w:t>, Graham S</w:t>
      </w:r>
      <w:r w:rsidR="00F33DA9">
        <w:rPr>
          <w:lang w:val="en-US"/>
        </w:rPr>
        <w:t>mith, and reviewed by co-authors.</w:t>
      </w:r>
      <w:r w:rsidR="000255C5">
        <w:rPr>
          <w:lang w:val="en-US"/>
        </w:rPr>
        <w:t xml:space="preserve"> </w:t>
      </w:r>
    </w:p>
    <w:p w14:paraId="4D200805" w14:textId="77777777" w:rsidR="008875BC" w:rsidRDefault="008875BC" w:rsidP="00E80D6D">
      <w:pPr>
        <w:spacing w:line="220" w:lineRule="exact"/>
        <w:ind w:leftChars="1" w:left="708" w:hangingChars="321" w:hanging="706"/>
        <w:rPr>
          <w:lang w:val="en-US" w:eastAsia="ko-KR"/>
        </w:rPr>
      </w:pPr>
    </w:p>
    <w:p w14:paraId="275FB905" w14:textId="4B677349" w:rsidR="00C277D0" w:rsidRDefault="00114ACB" w:rsidP="00E80D6D">
      <w:pPr>
        <w:spacing w:line="220" w:lineRule="exact"/>
        <w:ind w:leftChars="1" w:left="708" w:hangingChars="321" w:hanging="706"/>
        <w:rPr>
          <w:lang w:val="en-US" w:eastAsia="ko-KR"/>
        </w:rPr>
      </w:pPr>
      <w:r>
        <w:rPr>
          <w:lang w:val="en-US" w:eastAsia="ko-KR"/>
        </w:rPr>
        <w:t xml:space="preserve">Rev. 9. </w:t>
      </w:r>
      <w:r w:rsidR="008875BC" w:rsidRPr="00F91AB8">
        <w:rPr>
          <w:szCs w:val="22"/>
          <w:lang w:val="en-US" w:eastAsia="ko-KR"/>
        </w:rPr>
        <w:t>Ja</w:t>
      </w:r>
      <w:r w:rsidR="008875BC" w:rsidRPr="00F33DA9">
        <w:rPr>
          <w:szCs w:val="22"/>
          <w:lang w:val="en-US" w:eastAsia="ko-KR"/>
        </w:rPr>
        <w:t>nuary 4, 2021,</w:t>
      </w:r>
      <w:r w:rsidR="008875BC" w:rsidRPr="00643C95">
        <w:rPr>
          <w:szCs w:val="22"/>
          <w:lang w:val="en-US" w:eastAsia="ko-KR"/>
        </w:rPr>
        <w:t xml:space="preserve"> </w:t>
      </w:r>
      <w:r>
        <w:rPr>
          <w:lang w:val="en-US" w:eastAsia="ko-KR"/>
        </w:rPr>
        <w:t>clean version</w:t>
      </w:r>
      <w:r w:rsidR="008875BC">
        <w:rPr>
          <w:lang w:val="en-US" w:eastAsia="ko-KR"/>
        </w:rPr>
        <w:t xml:space="preserve"> </w:t>
      </w:r>
      <w:r w:rsidR="008875BC">
        <w:rPr>
          <w:rFonts w:hint="eastAsia"/>
          <w:lang w:val="en-US" w:eastAsia="ko-KR"/>
        </w:rPr>
        <w:t xml:space="preserve">of </w:t>
      </w:r>
      <w:r w:rsidR="008875BC">
        <w:rPr>
          <w:lang w:val="en-US" w:eastAsia="ko-KR"/>
        </w:rPr>
        <w:t>Revision 8 (marked version)</w:t>
      </w:r>
      <w:r>
        <w:rPr>
          <w:lang w:val="en-US" w:eastAsia="ko-KR"/>
        </w:rPr>
        <w:t>.</w:t>
      </w:r>
    </w:p>
    <w:p w14:paraId="483FBF8F" w14:textId="77777777" w:rsidR="00E4696E" w:rsidRDefault="00E4696E" w:rsidP="00E80D6D">
      <w:pPr>
        <w:spacing w:line="220" w:lineRule="exact"/>
        <w:ind w:leftChars="1" w:left="708" w:hangingChars="321" w:hanging="706"/>
        <w:rPr>
          <w:lang w:val="en-US" w:eastAsia="ko-KR"/>
        </w:rPr>
      </w:pPr>
    </w:p>
    <w:p w14:paraId="72C36ABE" w14:textId="623866AA" w:rsidR="00E4696E" w:rsidRDefault="00E4696E" w:rsidP="00E80D6D">
      <w:pPr>
        <w:spacing w:line="220" w:lineRule="exact"/>
        <w:ind w:leftChars="1" w:left="708" w:hangingChars="321" w:hanging="706"/>
        <w:rPr>
          <w:lang w:val="en-US" w:eastAsia="ko-KR"/>
        </w:rPr>
      </w:pPr>
      <w:r w:rsidRPr="00643C95">
        <w:rPr>
          <w:szCs w:val="22"/>
          <w:lang w:val="en-US" w:eastAsia="ko-KR"/>
        </w:rPr>
        <w:t xml:space="preserve">Rev. </w:t>
      </w:r>
      <w:r>
        <w:rPr>
          <w:szCs w:val="22"/>
          <w:lang w:val="en-US" w:eastAsia="ko-KR"/>
        </w:rPr>
        <w:t>10</w:t>
      </w:r>
      <w:r w:rsidRPr="00643C95">
        <w:rPr>
          <w:szCs w:val="22"/>
          <w:lang w:val="en-US" w:eastAsia="ko-KR"/>
        </w:rPr>
        <w:t xml:space="preserve">. </w:t>
      </w:r>
      <w:r w:rsidRPr="00F91AB8">
        <w:rPr>
          <w:szCs w:val="22"/>
          <w:lang w:val="en-US" w:eastAsia="ko-KR"/>
        </w:rPr>
        <w:t>Ja</w:t>
      </w:r>
      <w:r w:rsidRPr="00F33DA9">
        <w:rPr>
          <w:szCs w:val="22"/>
          <w:lang w:val="en-US" w:eastAsia="ko-KR"/>
        </w:rPr>
        <w:t xml:space="preserve">nuary </w:t>
      </w:r>
      <w:r>
        <w:rPr>
          <w:szCs w:val="22"/>
          <w:lang w:val="en-US" w:eastAsia="ko-KR"/>
        </w:rPr>
        <w:t>11</w:t>
      </w:r>
      <w:r w:rsidRPr="00F33DA9">
        <w:rPr>
          <w:szCs w:val="22"/>
          <w:lang w:val="en-US" w:eastAsia="ko-KR"/>
        </w:rPr>
        <w:t>, 2021,</w:t>
      </w:r>
      <w:r w:rsidRPr="00643C95">
        <w:rPr>
          <w:szCs w:val="22"/>
          <w:lang w:val="en-US" w:eastAsia="ko-KR"/>
        </w:rPr>
        <w:t xml:space="preserve"> </w:t>
      </w:r>
      <w:r>
        <w:rPr>
          <w:rFonts w:hint="eastAsia"/>
          <w:szCs w:val="22"/>
          <w:lang w:val="en-US" w:eastAsia="ko-KR"/>
        </w:rPr>
        <w:t>rev</w:t>
      </w:r>
      <w:r>
        <w:rPr>
          <w:szCs w:val="22"/>
          <w:lang w:val="en-US" w:eastAsia="ko-KR"/>
        </w:rPr>
        <w:t xml:space="preserve">. 9 of the document was </w:t>
      </w:r>
      <w:r>
        <w:rPr>
          <w:lang w:val="en-US"/>
        </w:rPr>
        <w:t>editorially</w:t>
      </w:r>
      <w:r w:rsidRPr="00140D2B">
        <w:rPr>
          <w:lang w:val="en-US"/>
        </w:rPr>
        <w:t xml:space="preserve"> </w:t>
      </w:r>
      <w:r>
        <w:rPr>
          <w:lang w:val="en-US"/>
        </w:rPr>
        <w:t>updated</w:t>
      </w:r>
      <w:r w:rsidRPr="00140D2B">
        <w:rPr>
          <w:lang w:val="en-US"/>
        </w:rPr>
        <w:t xml:space="preserve"> </w:t>
      </w:r>
      <w:r>
        <w:rPr>
          <w:lang w:val="en-US" w:eastAsia="ko-KR"/>
        </w:rPr>
        <w:t xml:space="preserve">to clarify </w:t>
      </w:r>
      <w:r w:rsidR="007A0EDB">
        <w:rPr>
          <w:lang w:val="en-US" w:eastAsia="ko-KR"/>
        </w:rPr>
        <w:t>terminals related to STA and UE</w:t>
      </w:r>
      <w:r>
        <w:rPr>
          <w:lang w:val="en-US" w:eastAsia="ko-KR"/>
        </w:rPr>
        <w:t>: Figure 4, 5, 6, 10</w:t>
      </w:r>
      <w:r w:rsidR="00BE6E47">
        <w:rPr>
          <w:lang w:val="en-US" w:eastAsia="ko-KR"/>
        </w:rPr>
        <w:t>, 13</w:t>
      </w:r>
      <w:r>
        <w:rPr>
          <w:lang w:val="en-US" w:eastAsia="ko-KR"/>
        </w:rPr>
        <w:t xml:space="preserve"> </w:t>
      </w:r>
      <w:r w:rsidR="00136BA8">
        <w:rPr>
          <w:lang w:val="en-US" w:eastAsia="ko-KR"/>
        </w:rPr>
        <w:t>were</w:t>
      </w:r>
      <w:r>
        <w:rPr>
          <w:lang w:val="en-US" w:eastAsia="ko-KR"/>
        </w:rPr>
        <w:t xml:space="preserve"> updated to use STA </w:t>
      </w:r>
      <w:r w:rsidR="007A0EDB">
        <w:rPr>
          <w:lang w:val="en-US" w:eastAsia="ko-KR"/>
        </w:rPr>
        <w:t xml:space="preserve">and UE </w:t>
      </w:r>
      <w:r>
        <w:rPr>
          <w:lang w:val="en-US" w:eastAsia="ko-KR"/>
        </w:rPr>
        <w:t>terminal</w:t>
      </w:r>
      <w:r w:rsidR="007A0EDB">
        <w:rPr>
          <w:lang w:val="en-US" w:eastAsia="ko-KR"/>
        </w:rPr>
        <w:t>s</w:t>
      </w:r>
      <w:r>
        <w:rPr>
          <w:lang w:val="en-US" w:eastAsia="ko-KR"/>
        </w:rPr>
        <w:t>.</w:t>
      </w:r>
    </w:p>
    <w:p w14:paraId="4956CDD0" w14:textId="77777777" w:rsidR="006C7202" w:rsidRDefault="006C7202" w:rsidP="00E80D6D">
      <w:pPr>
        <w:spacing w:line="220" w:lineRule="exact"/>
        <w:ind w:leftChars="1" w:left="708" w:hangingChars="321" w:hanging="706"/>
        <w:rPr>
          <w:lang w:val="en-US" w:eastAsia="ko-KR"/>
        </w:rPr>
      </w:pPr>
    </w:p>
    <w:p w14:paraId="66C827D6" w14:textId="1B294847" w:rsidR="00E83DE9" w:rsidRDefault="00E83DE9" w:rsidP="00E80D6D">
      <w:pPr>
        <w:spacing w:line="220" w:lineRule="exact"/>
        <w:ind w:leftChars="1" w:left="708" w:hangingChars="321" w:hanging="706"/>
        <w:rPr>
          <w:lang w:val="en-US" w:eastAsia="ko-KR"/>
        </w:rPr>
      </w:pPr>
      <w:r>
        <w:rPr>
          <w:lang w:val="en-US" w:eastAsia="ko-KR"/>
        </w:rPr>
        <w:t>Rev. 1</w:t>
      </w:r>
      <w:r w:rsidR="003F4825">
        <w:rPr>
          <w:lang w:val="en-US" w:eastAsia="ko-KR"/>
        </w:rPr>
        <w:t>1</w:t>
      </w:r>
      <w:r>
        <w:rPr>
          <w:lang w:val="en-US" w:eastAsia="ko-KR"/>
        </w:rPr>
        <w:t xml:space="preserve"> </w:t>
      </w:r>
      <w:r w:rsidR="003F4825">
        <w:rPr>
          <w:lang w:val="en-US" w:eastAsia="ko-KR"/>
        </w:rPr>
        <w:t xml:space="preserve">March 15, 2021, </w:t>
      </w:r>
      <w:r w:rsidR="00130E16">
        <w:rPr>
          <w:lang w:val="en-US" w:eastAsia="ko-KR"/>
        </w:rPr>
        <w:t>clean version of Rev 10 – all redlines removed</w:t>
      </w:r>
      <w:r w:rsidR="000668C8">
        <w:rPr>
          <w:lang w:val="en-US" w:eastAsia="ko-KR"/>
        </w:rPr>
        <w:t>, some cross references fixed</w:t>
      </w:r>
      <w:r w:rsidR="00130E16">
        <w:rPr>
          <w:lang w:val="en-US" w:eastAsia="ko-KR"/>
        </w:rPr>
        <w:t>.</w:t>
      </w:r>
      <w:r w:rsidR="003F4825">
        <w:rPr>
          <w:lang w:val="en-US" w:eastAsia="ko-KR"/>
        </w:rPr>
        <w:t xml:space="preserve"> </w:t>
      </w:r>
    </w:p>
    <w:p w14:paraId="19C69A18" w14:textId="062C3D3F" w:rsidR="00A12482" w:rsidRDefault="00A12482" w:rsidP="00E80D6D">
      <w:pPr>
        <w:spacing w:line="220" w:lineRule="exact"/>
        <w:rPr>
          <w:lang w:val="en-US" w:eastAsia="ko-KR"/>
        </w:rPr>
      </w:pPr>
    </w:p>
    <w:p w14:paraId="6B61E85A" w14:textId="2F7EA0D9" w:rsidR="00A12482" w:rsidRDefault="00A12482" w:rsidP="002F5DD7">
      <w:pPr>
        <w:spacing w:line="220" w:lineRule="exact"/>
        <w:ind w:leftChars="1" w:left="708" w:hangingChars="321" w:hanging="706"/>
        <w:rPr>
          <w:lang w:val="en-US" w:eastAsia="ko-KR"/>
        </w:rPr>
      </w:pPr>
      <w:r>
        <w:rPr>
          <w:rFonts w:hint="eastAsia"/>
          <w:lang w:val="en-US" w:eastAsia="ko-KR"/>
        </w:rPr>
        <w:t>R</w:t>
      </w:r>
      <w:r>
        <w:rPr>
          <w:lang w:val="en-US" w:eastAsia="ko-KR"/>
        </w:rPr>
        <w:t xml:space="preserve">ev. 12 April </w:t>
      </w:r>
      <w:r w:rsidR="00C611C7">
        <w:rPr>
          <w:lang w:val="en-US" w:eastAsia="ko-KR"/>
        </w:rPr>
        <w:t>28</w:t>
      </w:r>
      <w:r w:rsidR="006E18D7">
        <w:rPr>
          <w:lang w:val="en-US" w:eastAsia="ko-KR"/>
        </w:rPr>
        <w:t>,</w:t>
      </w:r>
      <w:r>
        <w:rPr>
          <w:lang w:val="en-US" w:eastAsia="ko-KR"/>
        </w:rPr>
        <w:t xml:space="preserve"> 2021, </w:t>
      </w:r>
      <w:r w:rsidR="00136BA8">
        <w:rPr>
          <w:lang w:val="en-US" w:eastAsia="ko-KR"/>
        </w:rPr>
        <w:t>t</w:t>
      </w:r>
      <w:r>
        <w:rPr>
          <w:lang w:val="en-US" w:eastAsia="ko-KR"/>
        </w:rPr>
        <w:t xml:space="preserve">erminal types and interworking model </w:t>
      </w:r>
      <w:r w:rsidR="00136BA8">
        <w:rPr>
          <w:lang w:val="en-US" w:eastAsia="ko-KR"/>
        </w:rPr>
        <w:t>were</w:t>
      </w:r>
      <w:r>
        <w:rPr>
          <w:lang w:val="en-US" w:eastAsia="ko-KR"/>
        </w:rPr>
        <w:t xml:space="preserve"> updated by contribution </w:t>
      </w:r>
      <w:r w:rsidR="00FA5094">
        <w:rPr>
          <w:lang w:val="en-US" w:eastAsia="ko-KR"/>
        </w:rPr>
        <w:t>(</w:t>
      </w:r>
      <w:r>
        <w:rPr>
          <w:lang w:val="en-US" w:eastAsia="ko-KR"/>
        </w:rPr>
        <w:t>11-21/0580r0</w:t>
      </w:r>
      <w:r w:rsidR="00FA5094">
        <w:rPr>
          <w:lang w:val="en-US" w:eastAsia="ko-KR"/>
        </w:rPr>
        <w:t>)</w:t>
      </w:r>
      <w:r w:rsidR="002F5DD7">
        <w:rPr>
          <w:lang w:val="en-US" w:eastAsia="ko-KR"/>
        </w:rPr>
        <w:t>.</w:t>
      </w:r>
    </w:p>
    <w:p w14:paraId="5FA00273" w14:textId="77777777" w:rsidR="002B496E" w:rsidRDefault="002B496E" w:rsidP="00E80D6D">
      <w:pPr>
        <w:spacing w:line="220" w:lineRule="exact"/>
        <w:ind w:leftChars="1" w:left="708" w:hangingChars="321" w:hanging="706"/>
        <w:jc w:val="distribute"/>
        <w:rPr>
          <w:lang w:val="en-US" w:eastAsia="ko-KR"/>
        </w:rPr>
      </w:pPr>
    </w:p>
    <w:p w14:paraId="6D7F9E24" w14:textId="6BCC8DCF" w:rsidR="002B496E" w:rsidRDefault="002B496E" w:rsidP="002B496E">
      <w:pPr>
        <w:spacing w:line="220" w:lineRule="exact"/>
        <w:ind w:leftChars="1" w:left="708" w:hangingChars="321" w:hanging="706"/>
        <w:jc w:val="distribute"/>
        <w:rPr>
          <w:lang w:val="en-US" w:eastAsia="ko-KR"/>
        </w:rPr>
      </w:pPr>
      <w:r>
        <w:rPr>
          <w:rFonts w:hint="eastAsia"/>
          <w:lang w:val="en-US" w:eastAsia="ko-KR"/>
        </w:rPr>
        <w:t>R</w:t>
      </w:r>
      <w:r>
        <w:rPr>
          <w:lang w:val="en-US" w:eastAsia="ko-KR"/>
        </w:rPr>
        <w:t>ev. 13 June 22,</w:t>
      </w:r>
      <w:r w:rsidR="007B20C5">
        <w:rPr>
          <w:lang w:val="en-US" w:eastAsia="ko-KR"/>
        </w:rPr>
        <w:t xml:space="preserve"> </w:t>
      </w:r>
      <w:r w:rsidR="002F5DD7">
        <w:rPr>
          <w:lang w:val="en-US" w:eastAsia="ko-KR"/>
        </w:rPr>
        <w:t xml:space="preserve">2021, </w:t>
      </w:r>
      <w:r>
        <w:rPr>
          <w:lang w:val="en-US" w:eastAsia="ko-KR"/>
        </w:rPr>
        <w:t>Clause 4 “registration and authentication</w:t>
      </w:r>
      <w:r w:rsidR="002F5DD7">
        <w:rPr>
          <w:lang w:val="en-US" w:eastAsia="ko-KR"/>
        </w:rPr>
        <w:t>”</w:t>
      </w:r>
      <w:r w:rsidR="00EF6570">
        <w:rPr>
          <w:lang w:val="en-US" w:eastAsia="ko-KR"/>
        </w:rPr>
        <w:t xml:space="preserve"> </w:t>
      </w:r>
      <w:r w:rsidR="002F5DD7">
        <w:rPr>
          <w:lang w:val="en-US" w:eastAsia="ko-KR"/>
        </w:rPr>
        <w:t>is</w:t>
      </w:r>
      <w:r w:rsidR="00EF6570">
        <w:rPr>
          <w:lang w:val="en-US" w:eastAsia="ko-KR"/>
        </w:rPr>
        <w:t xml:space="preserve"> </w:t>
      </w:r>
      <w:r w:rsidR="002F5DD7">
        <w:rPr>
          <w:lang w:val="en-US" w:eastAsia="ko-KR"/>
        </w:rPr>
        <w:t>added</w:t>
      </w:r>
      <w:r w:rsidR="00EF6570">
        <w:rPr>
          <w:lang w:val="en-US" w:eastAsia="ko-KR"/>
        </w:rPr>
        <w:t xml:space="preserve"> </w:t>
      </w:r>
      <w:r>
        <w:rPr>
          <w:lang w:val="en-US" w:eastAsia="ko-KR"/>
        </w:rPr>
        <w:t>by contribution (11-21/0950r0)</w:t>
      </w:r>
      <w:r w:rsidR="002F5DD7">
        <w:rPr>
          <w:lang w:val="en-US" w:eastAsia="ko-KR"/>
        </w:rPr>
        <w:t>.</w:t>
      </w:r>
    </w:p>
    <w:p w14:paraId="21693D81" w14:textId="77777777" w:rsidR="00106C44" w:rsidRPr="00106C44" w:rsidRDefault="00106C44" w:rsidP="002B496E">
      <w:pPr>
        <w:spacing w:line="220" w:lineRule="exact"/>
        <w:ind w:leftChars="1" w:left="708" w:hangingChars="321" w:hanging="706"/>
        <w:jc w:val="distribute"/>
        <w:rPr>
          <w:lang w:val="en-US" w:eastAsia="ko-KR"/>
        </w:rPr>
      </w:pPr>
    </w:p>
    <w:p w14:paraId="7599CF17" w14:textId="7C962E23" w:rsidR="00106C44" w:rsidRDefault="00106C44" w:rsidP="00106C44">
      <w:pPr>
        <w:spacing w:line="220" w:lineRule="exact"/>
        <w:ind w:leftChars="1" w:left="708" w:hangingChars="321" w:hanging="706"/>
        <w:rPr>
          <w:lang w:val="en-US" w:eastAsia="ko-KR"/>
        </w:rPr>
      </w:pPr>
      <w:r>
        <w:rPr>
          <w:rFonts w:hint="eastAsia"/>
          <w:lang w:val="en-US" w:eastAsia="ko-KR"/>
        </w:rPr>
        <w:t>R</w:t>
      </w:r>
      <w:r>
        <w:rPr>
          <w:lang w:val="en-US" w:eastAsia="ko-KR"/>
        </w:rPr>
        <w:t>ev. 14 J</w:t>
      </w:r>
      <w:r>
        <w:rPr>
          <w:rFonts w:hint="eastAsia"/>
          <w:lang w:val="en-US" w:eastAsia="ko-KR"/>
        </w:rPr>
        <w:t>u</w:t>
      </w:r>
      <w:r>
        <w:rPr>
          <w:lang w:val="en-US" w:eastAsia="ko-KR"/>
        </w:rPr>
        <w:t xml:space="preserve">ly 14, 2021, </w:t>
      </w:r>
      <w:r w:rsidR="00AE7841">
        <w:rPr>
          <w:lang w:val="en-US" w:eastAsia="ko-KR"/>
        </w:rPr>
        <w:t>Subclause 2.1 o</w:t>
      </w:r>
      <w:r>
        <w:rPr>
          <w:lang w:val="en-US" w:eastAsia="ko-KR"/>
        </w:rPr>
        <w:t>verview and subclause 4.3 are updated by contribution (11-21/1102r0).</w:t>
      </w:r>
    </w:p>
    <w:p w14:paraId="0CAEF429" w14:textId="33C80EB1" w:rsidR="009A486E" w:rsidRDefault="009A486E">
      <w:pPr>
        <w:rPr>
          <w:szCs w:val="22"/>
          <w:lang w:val="en-US" w:eastAsia="ko-KR"/>
        </w:rPr>
      </w:pPr>
      <w:r>
        <w:rPr>
          <w:szCs w:val="22"/>
          <w:lang w:val="en-US" w:eastAsia="ko-KR"/>
        </w:rPr>
        <w:br w:type="page"/>
      </w:r>
    </w:p>
    <w:sdt>
      <w:sdtPr>
        <w:rPr>
          <w:rFonts w:ascii="Times New Roman" w:eastAsiaTheme="minorEastAsia" w:hAnsi="Times New Roman" w:cs="Times New Roman"/>
          <w:color w:val="auto"/>
          <w:sz w:val="22"/>
          <w:szCs w:val="20"/>
          <w:lang w:val="en-GB"/>
        </w:rPr>
        <w:id w:val="-1518226391"/>
        <w:docPartObj>
          <w:docPartGallery w:val="Table of Contents"/>
          <w:docPartUnique/>
        </w:docPartObj>
      </w:sdtPr>
      <w:sdtEndPr>
        <w:rPr>
          <w:b/>
          <w:bCs/>
          <w:noProof/>
        </w:rPr>
      </w:sdtEndPr>
      <w:sdtContent>
        <w:p w14:paraId="6988BA13" w14:textId="65AE0644" w:rsidR="00391368" w:rsidRPr="00133F7C" w:rsidRDefault="00391368" w:rsidP="007A65D6">
          <w:pPr>
            <w:pStyle w:val="TOCHeading"/>
            <w:jc w:val="center"/>
            <w:rPr>
              <w:rFonts w:ascii="Times New Roman" w:hAnsi="Times New Roman" w:cs="Times New Roman"/>
              <w:b/>
              <w:bCs/>
              <w:color w:val="auto"/>
            </w:rPr>
          </w:pPr>
          <w:r w:rsidRPr="00133F7C">
            <w:rPr>
              <w:rFonts w:ascii="Times New Roman" w:hAnsi="Times New Roman" w:cs="Times New Roman"/>
              <w:b/>
              <w:bCs/>
              <w:color w:val="auto"/>
            </w:rPr>
            <w:t>Table of Contents</w:t>
          </w:r>
        </w:p>
        <w:p w14:paraId="6033453E" w14:textId="77777777" w:rsidR="00391368" w:rsidRPr="00133F7C" w:rsidRDefault="00391368" w:rsidP="00133F7C">
          <w:pPr>
            <w:rPr>
              <w:lang w:val="en-US"/>
            </w:rPr>
          </w:pPr>
        </w:p>
        <w:p w14:paraId="30713D37" w14:textId="2B936DC8" w:rsidR="00055C7E" w:rsidRDefault="00391368">
          <w:pPr>
            <w:pStyle w:val="TOC1"/>
            <w:rPr>
              <w:rFonts w:asciiTheme="minorHAnsi" w:eastAsiaTheme="minorEastAsia" w:hAnsiTheme="minorHAnsi" w:cstheme="minorBidi"/>
              <w:b w:val="0"/>
              <w:bCs w:val="0"/>
              <w:caps w:val="0"/>
              <w:noProof/>
              <w:szCs w:val="22"/>
            </w:rPr>
          </w:pPr>
          <w:r w:rsidRPr="00176539">
            <w:fldChar w:fldCharType="begin"/>
          </w:r>
          <w:r w:rsidRPr="00140D2B">
            <w:instrText xml:space="preserve"> TOC \o "1-3" \h \z \u </w:instrText>
          </w:r>
          <w:r w:rsidRPr="00176539">
            <w:fldChar w:fldCharType="separate"/>
          </w:r>
          <w:hyperlink w:anchor="_Toc75882707" w:history="1">
            <w:r w:rsidR="00055C7E" w:rsidRPr="00ED6E67">
              <w:rPr>
                <w:rStyle w:val="Hyperlink"/>
                <w:noProof/>
              </w:rPr>
              <w:t>1.</w:t>
            </w:r>
            <w:r w:rsidR="00055C7E">
              <w:rPr>
                <w:rFonts w:asciiTheme="minorHAnsi" w:eastAsiaTheme="minorEastAsia" w:hAnsiTheme="minorHAnsi" w:cstheme="minorBidi"/>
                <w:b w:val="0"/>
                <w:bCs w:val="0"/>
                <w:caps w:val="0"/>
                <w:noProof/>
                <w:szCs w:val="22"/>
              </w:rPr>
              <w:tab/>
            </w:r>
            <w:r w:rsidR="00055C7E" w:rsidRPr="00ED6E67">
              <w:rPr>
                <w:rStyle w:val="Hyperlink"/>
                <w:noProof/>
              </w:rPr>
              <w:t>Definition, acronyms and abbreviations</w:t>
            </w:r>
            <w:r w:rsidR="00055C7E">
              <w:rPr>
                <w:noProof/>
                <w:webHidden/>
              </w:rPr>
              <w:tab/>
            </w:r>
            <w:r w:rsidR="00055C7E">
              <w:rPr>
                <w:noProof/>
                <w:webHidden/>
              </w:rPr>
              <w:fldChar w:fldCharType="begin"/>
            </w:r>
            <w:r w:rsidR="00055C7E">
              <w:rPr>
                <w:noProof/>
                <w:webHidden/>
              </w:rPr>
              <w:instrText xml:space="preserve"> PAGEREF _Toc75882707 \h </w:instrText>
            </w:r>
            <w:r w:rsidR="00055C7E">
              <w:rPr>
                <w:noProof/>
                <w:webHidden/>
              </w:rPr>
            </w:r>
            <w:r w:rsidR="00055C7E">
              <w:rPr>
                <w:noProof/>
                <w:webHidden/>
              </w:rPr>
              <w:fldChar w:fldCharType="separate"/>
            </w:r>
            <w:r w:rsidR="00C81CF2">
              <w:rPr>
                <w:noProof/>
                <w:webHidden/>
              </w:rPr>
              <w:t>6</w:t>
            </w:r>
            <w:r w:rsidR="00055C7E">
              <w:rPr>
                <w:noProof/>
                <w:webHidden/>
              </w:rPr>
              <w:fldChar w:fldCharType="end"/>
            </w:r>
          </w:hyperlink>
        </w:p>
        <w:p w14:paraId="034629F8" w14:textId="7D4614E3" w:rsidR="00055C7E" w:rsidRDefault="00BA3B40">
          <w:pPr>
            <w:pStyle w:val="TOC2"/>
            <w:rPr>
              <w:rFonts w:asciiTheme="minorHAnsi" w:hAnsiTheme="minorHAnsi" w:cstheme="minorBidi"/>
              <w:noProof/>
              <w:kern w:val="2"/>
              <w:sz w:val="20"/>
              <w:szCs w:val="22"/>
              <w:lang w:val="en-US" w:eastAsia="ko-KR"/>
            </w:rPr>
          </w:pPr>
          <w:hyperlink w:anchor="_Toc75882708" w:history="1">
            <w:r w:rsidR="00055C7E" w:rsidRPr="00ED6E67">
              <w:rPr>
                <w:rStyle w:val="Hyperlink"/>
                <w:noProof/>
              </w:rPr>
              <w:t>1.1</w:t>
            </w:r>
            <w:r w:rsidR="00055C7E">
              <w:rPr>
                <w:rFonts w:asciiTheme="minorHAnsi" w:hAnsiTheme="minorHAnsi" w:cstheme="minorBidi"/>
                <w:noProof/>
                <w:kern w:val="2"/>
                <w:sz w:val="20"/>
                <w:szCs w:val="22"/>
                <w:lang w:val="en-US" w:eastAsia="ko-KR"/>
              </w:rPr>
              <w:tab/>
            </w:r>
            <w:r w:rsidR="00055C7E" w:rsidRPr="00ED6E67">
              <w:rPr>
                <w:rStyle w:val="Hyperlink"/>
                <w:noProof/>
              </w:rPr>
              <w:t>Definitions</w:t>
            </w:r>
            <w:r w:rsidR="00055C7E">
              <w:rPr>
                <w:noProof/>
                <w:webHidden/>
              </w:rPr>
              <w:tab/>
            </w:r>
            <w:r w:rsidR="00055C7E">
              <w:rPr>
                <w:noProof/>
                <w:webHidden/>
              </w:rPr>
              <w:fldChar w:fldCharType="begin"/>
            </w:r>
            <w:r w:rsidR="00055C7E">
              <w:rPr>
                <w:noProof/>
                <w:webHidden/>
              </w:rPr>
              <w:instrText xml:space="preserve"> PAGEREF _Toc75882708 \h </w:instrText>
            </w:r>
            <w:r w:rsidR="00055C7E">
              <w:rPr>
                <w:noProof/>
                <w:webHidden/>
              </w:rPr>
            </w:r>
            <w:r w:rsidR="00055C7E">
              <w:rPr>
                <w:noProof/>
                <w:webHidden/>
              </w:rPr>
              <w:fldChar w:fldCharType="separate"/>
            </w:r>
            <w:r w:rsidR="00C81CF2">
              <w:rPr>
                <w:noProof/>
                <w:webHidden/>
              </w:rPr>
              <w:t>6</w:t>
            </w:r>
            <w:r w:rsidR="00055C7E">
              <w:rPr>
                <w:noProof/>
                <w:webHidden/>
              </w:rPr>
              <w:fldChar w:fldCharType="end"/>
            </w:r>
          </w:hyperlink>
        </w:p>
        <w:p w14:paraId="35C4D168" w14:textId="77BCBAF9" w:rsidR="00055C7E" w:rsidRDefault="00BA3B40">
          <w:pPr>
            <w:pStyle w:val="TOC2"/>
            <w:rPr>
              <w:rFonts w:asciiTheme="minorHAnsi" w:hAnsiTheme="minorHAnsi" w:cstheme="minorBidi"/>
              <w:noProof/>
              <w:kern w:val="2"/>
              <w:sz w:val="20"/>
              <w:szCs w:val="22"/>
              <w:lang w:val="en-US" w:eastAsia="ko-KR"/>
            </w:rPr>
          </w:pPr>
          <w:hyperlink w:anchor="_Toc75882709" w:history="1">
            <w:r w:rsidR="00055C7E" w:rsidRPr="00ED6E67">
              <w:rPr>
                <w:rStyle w:val="Hyperlink"/>
                <w:noProof/>
              </w:rPr>
              <w:t>1.2</w:t>
            </w:r>
            <w:r w:rsidR="00055C7E">
              <w:rPr>
                <w:rFonts w:asciiTheme="minorHAnsi" w:hAnsiTheme="minorHAnsi" w:cstheme="minorBidi"/>
                <w:noProof/>
                <w:kern w:val="2"/>
                <w:sz w:val="20"/>
                <w:szCs w:val="22"/>
                <w:lang w:val="en-US" w:eastAsia="ko-KR"/>
              </w:rPr>
              <w:tab/>
            </w:r>
            <w:r w:rsidR="00055C7E" w:rsidRPr="00ED6E67">
              <w:rPr>
                <w:rStyle w:val="Hyperlink"/>
                <w:noProof/>
              </w:rPr>
              <w:t>Acronyms and abbreviations</w:t>
            </w:r>
            <w:r w:rsidR="00055C7E">
              <w:rPr>
                <w:noProof/>
                <w:webHidden/>
              </w:rPr>
              <w:tab/>
            </w:r>
            <w:r w:rsidR="00055C7E">
              <w:rPr>
                <w:noProof/>
                <w:webHidden/>
              </w:rPr>
              <w:fldChar w:fldCharType="begin"/>
            </w:r>
            <w:r w:rsidR="00055C7E">
              <w:rPr>
                <w:noProof/>
                <w:webHidden/>
              </w:rPr>
              <w:instrText xml:space="preserve"> PAGEREF _Toc75882709 \h </w:instrText>
            </w:r>
            <w:r w:rsidR="00055C7E">
              <w:rPr>
                <w:noProof/>
                <w:webHidden/>
              </w:rPr>
            </w:r>
            <w:r w:rsidR="00055C7E">
              <w:rPr>
                <w:noProof/>
                <w:webHidden/>
              </w:rPr>
              <w:fldChar w:fldCharType="separate"/>
            </w:r>
            <w:r w:rsidR="00C81CF2">
              <w:rPr>
                <w:noProof/>
                <w:webHidden/>
              </w:rPr>
              <w:t>7</w:t>
            </w:r>
            <w:r w:rsidR="00055C7E">
              <w:rPr>
                <w:noProof/>
                <w:webHidden/>
              </w:rPr>
              <w:fldChar w:fldCharType="end"/>
            </w:r>
          </w:hyperlink>
        </w:p>
        <w:p w14:paraId="5AA2531B" w14:textId="10E77513" w:rsidR="00055C7E" w:rsidRDefault="00BA3B40">
          <w:pPr>
            <w:pStyle w:val="TOC1"/>
            <w:rPr>
              <w:rFonts w:asciiTheme="minorHAnsi" w:eastAsiaTheme="minorEastAsia" w:hAnsiTheme="minorHAnsi" w:cstheme="minorBidi"/>
              <w:b w:val="0"/>
              <w:bCs w:val="0"/>
              <w:caps w:val="0"/>
              <w:noProof/>
              <w:szCs w:val="22"/>
            </w:rPr>
          </w:pPr>
          <w:hyperlink w:anchor="_Toc75882710" w:history="1">
            <w:r w:rsidR="00055C7E" w:rsidRPr="00ED6E67">
              <w:rPr>
                <w:rStyle w:val="Hyperlink"/>
                <w:noProof/>
              </w:rPr>
              <w:t>2.</w:t>
            </w:r>
            <w:r w:rsidR="00055C7E">
              <w:rPr>
                <w:rFonts w:asciiTheme="minorHAnsi" w:eastAsiaTheme="minorEastAsia" w:hAnsiTheme="minorHAnsi" w:cstheme="minorBidi"/>
                <w:b w:val="0"/>
                <w:bCs w:val="0"/>
                <w:caps w:val="0"/>
                <w:noProof/>
                <w:szCs w:val="22"/>
              </w:rPr>
              <w:tab/>
            </w:r>
            <w:r w:rsidR="00055C7E" w:rsidRPr="00ED6E67">
              <w:rPr>
                <w:rStyle w:val="Hyperlink"/>
                <w:noProof/>
              </w:rPr>
              <w:t>Introduction</w:t>
            </w:r>
            <w:r w:rsidR="00055C7E">
              <w:rPr>
                <w:noProof/>
                <w:webHidden/>
              </w:rPr>
              <w:tab/>
            </w:r>
            <w:r w:rsidR="00055C7E">
              <w:rPr>
                <w:noProof/>
                <w:webHidden/>
              </w:rPr>
              <w:fldChar w:fldCharType="begin"/>
            </w:r>
            <w:r w:rsidR="00055C7E">
              <w:rPr>
                <w:noProof/>
                <w:webHidden/>
              </w:rPr>
              <w:instrText xml:space="preserve"> PAGEREF _Toc75882710 \h </w:instrText>
            </w:r>
            <w:r w:rsidR="00055C7E">
              <w:rPr>
                <w:noProof/>
                <w:webHidden/>
              </w:rPr>
            </w:r>
            <w:r w:rsidR="00055C7E">
              <w:rPr>
                <w:noProof/>
                <w:webHidden/>
              </w:rPr>
              <w:fldChar w:fldCharType="separate"/>
            </w:r>
            <w:r w:rsidR="00C81CF2">
              <w:rPr>
                <w:noProof/>
                <w:webHidden/>
              </w:rPr>
              <w:t>10</w:t>
            </w:r>
            <w:r w:rsidR="00055C7E">
              <w:rPr>
                <w:noProof/>
                <w:webHidden/>
              </w:rPr>
              <w:fldChar w:fldCharType="end"/>
            </w:r>
          </w:hyperlink>
        </w:p>
        <w:p w14:paraId="205B18DD" w14:textId="338D926A" w:rsidR="00055C7E" w:rsidRDefault="00BA3B40">
          <w:pPr>
            <w:pStyle w:val="TOC2"/>
            <w:rPr>
              <w:rFonts w:asciiTheme="minorHAnsi" w:hAnsiTheme="minorHAnsi" w:cstheme="minorBidi"/>
              <w:noProof/>
              <w:kern w:val="2"/>
              <w:sz w:val="20"/>
              <w:szCs w:val="22"/>
              <w:lang w:val="en-US" w:eastAsia="ko-KR"/>
            </w:rPr>
          </w:pPr>
          <w:hyperlink w:anchor="_Toc75882711" w:history="1">
            <w:r w:rsidR="00055C7E" w:rsidRPr="00ED6E67">
              <w:rPr>
                <w:rStyle w:val="Hyperlink"/>
                <w:noProof/>
              </w:rPr>
              <w:t>2.1</w:t>
            </w:r>
            <w:r w:rsidR="00055C7E">
              <w:rPr>
                <w:rFonts w:asciiTheme="minorHAnsi" w:hAnsiTheme="minorHAnsi" w:cstheme="minorBidi"/>
                <w:noProof/>
                <w:kern w:val="2"/>
                <w:sz w:val="20"/>
                <w:szCs w:val="22"/>
                <w:lang w:val="en-US" w:eastAsia="ko-KR"/>
              </w:rPr>
              <w:tab/>
            </w:r>
            <w:r w:rsidR="00055C7E" w:rsidRPr="00ED6E67">
              <w:rPr>
                <w:rStyle w:val="Hyperlink"/>
                <w:noProof/>
              </w:rPr>
              <w:t>Overview</w:t>
            </w:r>
            <w:r w:rsidR="00055C7E">
              <w:rPr>
                <w:noProof/>
                <w:webHidden/>
              </w:rPr>
              <w:tab/>
            </w:r>
            <w:r w:rsidR="00055C7E">
              <w:rPr>
                <w:noProof/>
                <w:webHidden/>
              </w:rPr>
              <w:fldChar w:fldCharType="begin"/>
            </w:r>
            <w:r w:rsidR="00055C7E">
              <w:rPr>
                <w:noProof/>
                <w:webHidden/>
              </w:rPr>
              <w:instrText xml:space="preserve"> PAGEREF _Toc75882711 \h </w:instrText>
            </w:r>
            <w:r w:rsidR="00055C7E">
              <w:rPr>
                <w:noProof/>
                <w:webHidden/>
              </w:rPr>
            </w:r>
            <w:r w:rsidR="00055C7E">
              <w:rPr>
                <w:noProof/>
                <w:webHidden/>
              </w:rPr>
              <w:fldChar w:fldCharType="separate"/>
            </w:r>
            <w:r w:rsidR="00C81CF2">
              <w:rPr>
                <w:noProof/>
                <w:webHidden/>
              </w:rPr>
              <w:t>10</w:t>
            </w:r>
            <w:r w:rsidR="00055C7E">
              <w:rPr>
                <w:noProof/>
                <w:webHidden/>
              </w:rPr>
              <w:fldChar w:fldCharType="end"/>
            </w:r>
          </w:hyperlink>
        </w:p>
        <w:p w14:paraId="61D598E5" w14:textId="26586B03" w:rsidR="00055C7E" w:rsidRDefault="00BA3B40">
          <w:pPr>
            <w:pStyle w:val="TOC2"/>
            <w:rPr>
              <w:rFonts w:asciiTheme="minorHAnsi" w:hAnsiTheme="minorHAnsi" w:cstheme="minorBidi"/>
              <w:noProof/>
              <w:kern w:val="2"/>
              <w:sz w:val="20"/>
              <w:szCs w:val="22"/>
              <w:lang w:val="en-US" w:eastAsia="ko-KR"/>
            </w:rPr>
          </w:pPr>
          <w:hyperlink w:anchor="_Toc75882712" w:history="1">
            <w:r w:rsidR="00055C7E" w:rsidRPr="00ED6E67">
              <w:rPr>
                <w:rStyle w:val="Hyperlink"/>
                <w:noProof/>
              </w:rPr>
              <w:t>2.2</w:t>
            </w:r>
            <w:r w:rsidR="00055C7E">
              <w:rPr>
                <w:rFonts w:asciiTheme="minorHAnsi" w:hAnsiTheme="minorHAnsi" w:cstheme="minorBidi"/>
                <w:noProof/>
                <w:kern w:val="2"/>
                <w:sz w:val="20"/>
                <w:szCs w:val="22"/>
                <w:lang w:val="en-US" w:eastAsia="ko-KR"/>
              </w:rPr>
              <w:tab/>
            </w:r>
            <w:r w:rsidR="00055C7E" w:rsidRPr="00ED6E67">
              <w:rPr>
                <w:rStyle w:val="Hyperlink"/>
                <w:noProof/>
              </w:rPr>
              <w:t>Scope</w:t>
            </w:r>
            <w:r w:rsidR="00055C7E">
              <w:rPr>
                <w:noProof/>
                <w:webHidden/>
              </w:rPr>
              <w:tab/>
            </w:r>
            <w:r w:rsidR="00055C7E">
              <w:rPr>
                <w:noProof/>
                <w:webHidden/>
              </w:rPr>
              <w:fldChar w:fldCharType="begin"/>
            </w:r>
            <w:r w:rsidR="00055C7E">
              <w:rPr>
                <w:noProof/>
                <w:webHidden/>
              </w:rPr>
              <w:instrText xml:space="preserve"> PAGEREF _Toc75882712 \h </w:instrText>
            </w:r>
            <w:r w:rsidR="00055C7E">
              <w:rPr>
                <w:noProof/>
                <w:webHidden/>
              </w:rPr>
            </w:r>
            <w:r w:rsidR="00055C7E">
              <w:rPr>
                <w:noProof/>
                <w:webHidden/>
              </w:rPr>
              <w:fldChar w:fldCharType="separate"/>
            </w:r>
            <w:r w:rsidR="00C81CF2">
              <w:rPr>
                <w:noProof/>
                <w:webHidden/>
              </w:rPr>
              <w:t>10</w:t>
            </w:r>
            <w:r w:rsidR="00055C7E">
              <w:rPr>
                <w:noProof/>
                <w:webHidden/>
              </w:rPr>
              <w:fldChar w:fldCharType="end"/>
            </w:r>
          </w:hyperlink>
        </w:p>
        <w:p w14:paraId="5A577563" w14:textId="1EE64493" w:rsidR="00055C7E" w:rsidRDefault="00BA3B40">
          <w:pPr>
            <w:pStyle w:val="TOC1"/>
            <w:rPr>
              <w:rFonts w:asciiTheme="minorHAnsi" w:eastAsiaTheme="minorEastAsia" w:hAnsiTheme="minorHAnsi" w:cstheme="minorBidi"/>
              <w:b w:val="0"/>
              <w:bCs w:val="0"/>
              <w:caps w:val="0"/>
              <w:noProof/>
              <w:szCs w:val="22"/>
            </w:rPr>
          </w:pPr>
          <w:hyperlink w:anchor="_Toc75882713" w:history="1">
            <w:r w:rsidR="00055C7E" w:rsidRPr="00ED6E67">
              <w:rPr>
                <w:rStyle w:val="Hyperlink"/>
                <w:noProof/>
              </w:rPr>
              <w:t>3.</w:t>
            </w:r>
            <w:r w:rsidR="00055C7E">
              <w:rPr>
                <w:rFonts w:asciiTheme="minorHAnsi" w:eastAsiaTheme="minorEastAsia" w:hAnsiTheme="minorHAnsi" w:cstheme="minorBidi"/>
                <w:b w:val="0"/>
                <w:bCs w:val="0"/>
                <w:caps w:val="0"/>
                <w:noProof/>
                <w:szCs w:val="22"/>
              </w:rPr>
              <w:tab/>
            </w:r>
            <w:r w:rsidR="00055C7E" w:rsidRPr="00ED6E67">
              <w:rPr>
                <w:rStyle w:val="Hyperlink"/>
                <w:noProof/>
              </w:rPr>
              <w:t>Reference model of interworking between 5G core network and WLAN</w:t>
            </w:r>
            <w:r w:rsidR="00055C7E">
              <w:rPr>
                <w:noProof/>
                <w:webHidden/>
              </w:rPr>
              <w:tab/>
            </w:r>
            <w:r w:rsidR="00055C7E">
              <w:rPr>
                <w:noProof/>
                <w:webHidden/>
              </w:rPr>
              <w:fldChar w:fldCharType="begin"/>
            </w:r>
            <w:r w:rsidR="00055C7E">
              <w:rPr>
                <w:noProof/>
                <w:webHidden/>
              </w:rPr>
              <w:instrText xml:space="preserve"> PAGEREF _Toc75882713 \h </w:instrText>
            </w:r>
            <w:r w:rsidR="00055C7E">
              <w:rPr>
                <w:noProof/>
                <w:webHidden/>
              </w:rPr>
            </w:r>
            <w:r w:rsidR="00055C7E">
              <w:rPr>
                <w:noProof/>
                <w:webHidden/>
              </w:rPr>
              <w:fldChar w:fldCharType="separate"/>
            </w:r>
            <w:r w:rsidR="00C81CF2">
              <w:rPr>
                <w:noProof/>
                <w:webHidden/>
              </w:rPr>
              <w:t>11</w:t>
            </w:r>
            <w:r w:rsidR="00055C7E">
              <w:rPr>
                <w:noProof/>
                <w:webHidden/>
              </w:rPr>
              <w:fldChar w:fldCharType="end"/>
            </w:r>
          </w:hyperlink>
        </w:p>
        <w:p w14:paraId="683F3BE4" w14:textId="222D2873" w:rsidR="00055C7E" w:rsidRDefault="00BA3B40">
          <w:pPr>
            <w:pStyle w:val="TOC2"/>
            <w:rPr>
              <w:rFonts w:asciiTheme="minorHAnsi" w:hAnsiTheme="minorHAnsi" w:cstheme="minorBidi"/>
              <w:noProof/>
              <w:kern w:val="2"/>
              <w:sz w:val="20"/>
              <w:szCs w:val="22"/>
              <w:lang w:val="en-US" w:eastAsia="ko-KR"/>
            </w:rPr>
          </w:pPr>
          <w:hyperlink w:anchor="_Toc75882714" w:history="1">
            <w:r w:rsidR="00055C7E" w:rsidRPr="00ED6E67">
              <w:rPr>
                <w:rStyle w:val="Hyperlink"/>
                <w:noProof/>
              </w:rPr>
              <w:t>3.1</w:t>
            </w:r>
            <w:r w:rsidR="00055C7E">
              <w:rPr>
                <w:rFonts w:asciiTheme="minorHAnsi" w:hAnsiTheme="minorHAnsi" w:cstheme="minorBidi"/>
                <w:noProof/>
                <w:kern w:val="2"/>
                <w:sz w:val="20"/>
                <w:szCs w:val="22"/>
                <w:lang w:val="en-US" w:eastAsia="ko-KR"/>
              </w:rPr>
              <w:tab/>
            </w:r>
            <w:r w:rsidR="00055C7E" w:rsidRPr="00ED6E67">
              <w:rPr>
                <w:rStyle w:val="Hyperlink"/>
                <w:noProof/>
              </w:rPr>
              <w:t>Overview</w:t>
            </w:r>
            <w:r w:rsidR="00055C7E">
              <w:rPr>
                <w:noProof/>
                <w:webHidden/>
              </w:rPr>
              <w:tab/>
            </w:r>
            <w:r w:rsidR="00055C7E">
              <w:rPr>
                <w:noProof/>
                <w:webHidden/>
              </w:rPr>
              <w:fldChar w:fldCharType="begin"/>
            </w:r>
            <w:r w:rsidR="00055C7E">
              <w:rPr>
                <w:noProof/>
                <w:webHidden/>
              </w:rPr>
              <w:instrText xml:space="preserve"> PAGEREF _Toc75882714 \h </w:instrText>
            </w:r>
            <w:r w:rsidR="00055C7E">
              <w:rPr>
                <w:noProof/>
                <w:webHidden/>
              </w:rPr>
            </w:r>
            <w:r w:rsidR="00055C7E">
              <w:rPr>
                <w:noProof/>
                <w:webHidden/>
              </w:rPr>
              <w:fldChar w:fldCharType="separate"/>
            </w:r>
            <w:r w:rsidR="00C81CF2">
              <w:rPr>
                <w:noProof/>
                <w:webHidden/>
              </w:rPr>
              <w:t>11</w:t>
            </w:r>
            <w:r w:rsidR="00055C7E">
              <w:rPr>
                <w:noProof/>
                <w:webHidden/>
              </w:rPr>
              <w:fldChar w:fldCharType="end"/>
            </w:r>
          </w:hyperlink>
        </w:p>
        <w:p w14:paraId="5CE98D5E" w14:textId="6C586B2C" w:rsidR="00055C7E" w:rsidRDefault="00BA3B40">
          <w:pPr>
            <w:pStyle w:val="TOC2"/>
            <w:rPr>
              <w:rFonts w:asciiTheme="minorHAnsi" w:hAnsiTheme="minorHAnsi" w:cstheme="minorBidi"/>
              <w:noProof/>
              <w:kern w:val="2"/>
              <w:sz w:val="20"/>
              <w:szCs w:val="22"/>
              <w:lang w:val="en-US" w:eastAsia="ko-KR"/>
            </w:rPr>
          </w:pPr>
          <w:hyperlink w:anchor="_Toc75882715" w:history="1">
            <w:r w:rsidR="00055C7E" w:rsidRPr="00ED6E67">
              <w:rPr>
                <w:rStyle w:val="Hyperlink"/>
                <w:noProof/>
              </w:rPr>
              <w:t>3.2</w:t>
            </w:r>
            <w:r w:rsidR="00055C7E">
              <w:rPr>
                <w:rFonts w:asciiTheme="minorHAnsi" w:hAnsiTheme="minorHAnsi" w:cstheme="minorBidi"/>
                <w:noProof/>
                <w:kern w:val="2"/>
                <w:sz w:val="20"/>
                <w:szCs w:val="22"/>
                <w:lang w:val="en-US" w:eastAsia="ko-KR"/>
              </w:rPr>
              <w:tab/>
            </w:r>
            <w:r w:rsidR="00055C7E" w:rsidRPr="00ED6E67">
              <w:rPr>
                <w:rStyle w:val="Hyperlink"/>
                <w:noProof/>
              </w:rPr>
              <w:t>WLAN interworking functional model in 5G system</w:t>
            </w:r>
            <w:r w:rsidR="00055C7E">
              <w:rPr>
                <w:noProof/>
                <w:webHidden/>
              </w:rPr>
              <w:tab/>
            </w:r>
            <w:r w:rsidR="00055C7E">
              <w:rPr>
                <w:noProof/>
                <w:webHidden/>
              </w:rPr>
              <w:fldChar w:fldCharType="begin"/>
            </w:r>
            <w:r w:rsidR="00055C7E">
              <w:rPr>
                <w:noProof/>
                <w:webHidden/>
              </w:rPr>
              <w:instrText xml:space="preserve"> PAGEREF _Toc75882715 \h </w:instrText>
            </w:r>
            <w:r w:rsidR="00055C7E">
              <w:rPr>
                <w:noProof/>
                <w:webHidden/>
              </w:rPr>
            </w:r>
            <w:r w:rsidR="00055C7E">
              <w:rPr>
                <w:noProof/>
                <w:webHidden/>
              </w:rPr>
              <w:fldChar w:fldCharType="separate"/>
            </w:r>
            <w:r w:rsidR="00C81CF2">
              <w:rPr>
                <w:noProof/>
                <w:webHidden/>
              </w:rPr>
              <w:t>11</w:t>
            </w:r>
            <w:r w:rsidR="00055C7E">
              <w:rPr>
                <w:noProof/>
                <w:webHidden/>
              </w:rPr>
              <w:fldChar w:fldCharType="end"/>
            </w:r>
          </w:hyperlink>
        </w:p>
        <w:p w14:paraId="06E12C70" w14:textId="03A0E70E" w:rsidR="00055C7E" w:rsidRDefault="00BA3B40">
          <w:pPr>
            <w:pStyle w:val="TOC1"/>
            <w:rPr>
              <w:rFonts w:asciiTheme="minorHAnsi" w:eastAsiaTheme="minorEastAsia" w:hAnsiTheme="minorHAnsi" w:cstheme="minorBidi"/>
              <w:b w:val="0"/>
              <w:bCs w:val="0"/>
              <w:caps w:val="0"/>
              <w:noProof/>
              <w:szCs w:val="22"/>
            </w:rPr>
          </w:pPr>
          <w:hyperlink w:anchor="_Toc75882716" w:history="1">
            <w:r w:rsidR="00055C7E" w:rsidRPr="00ED6E67">
              <w:rPr>
                <w:rStyle w:val="Hyperlink"/>
                <w:noProof/>
              </w:rPr>
              <w:t>4.</w:t>
            </w:r>
            <w:r w:rsidR="00055C7E">
              <w:rPr>
                <w:rFonts w:asciiTheme="minorHAnsi" w:eastAsiaTheme="minorEastAsia" w:hAnsiTheme="minorHAnsi" w:cstheme="minorBidi"/>
                <w:b w:val="0"/>
                <w:bCs w:val="0"/>
                <w:caps w:val="0"/>
                <w:noProof/>
                <w:szCs w:val="22"/>
              </w:rPr>
              <w:tab/>
            </w:r>
            <w:r w:rsidR="00055C7E" w:rsidRPr="00ED6E67">
              <w:rPr>
                <w:rStyle w:val="Hyperlink"/>
                <w:noProof/>
              </w:rPr>
              <w:t>Registration and authentication with a 5G core network via a WLAN</w:t>
            </w:r>
            <w:r w:rsidR="00055C7E">
              <w:rPr>
                <w:noProof/>
                <w:webHidden/>
              </w:rPr>
              <w:tab/>
            </w:r>
            <w:r w:rsidR="00055C7E">
              <w:rPr>
                <w:noProof/>
                <w:webHidden/>
              </w:rPr>
              <w:fldChar w:fldCharType="begin"/>
            </w:r>
            <w:r w:rsidR="00055C7E">
              <w:rPr>
                <w:noProof/>
                <w:webHidden/>
              </w:rPr>
              <w:instrText xml:space="preserve"> PAGEREF _Toc75882716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07727DA3" w14:textId="1F54795B" w:rsidR="00055C7E" w:rsidRDefault="00BA3B40">
          <w:pPr>
            <w:pStyle w:val="TOC2"/>
            <w:rPr>
              <w:rFonts w:asciiTheme="minorHAnsi" w:hAnsiTheme="minorHAnsi" w:cstheme="minorBidi"/>
              <w:noProof/>
              <w:kern w:val="2"/>
              <w:sz w:val="20"/>
              <w:szCs w:val="22"/>
              <w:lang w:val="en-US" w:eastAsia="ko-KR"/>
            </w:rPr>
          </w:pPr>
          <w:hyperlink w:anchor="_Toc75882717" w:history="1">
            <w:r w:rsidR="00055C7E" w:rsidRPr="00ED6E67">
              <w:rPr>
                <w:rStyle w:val="Hyperlink"/>
                <w:noProof/>
              </w:rPr>
              <w:t>4.1</w:t>
            </w:r>
            <w:r w:rsidR="00055C7E">
              <w:rPr>
                <w:rFonts w:asciiTheme="minorHAnsi" w:hAnsiTheme="minorHAnsi" w:cstheme="minorBidi"/>
                <w:noProof/>
                <w:kern w:val="2"/>
                <w:sz w:val="20"/>
                <w:szCs w:val="22"/>
                <w:lang w:val="en-US" w:eastAsia="ko-KR"/>
              </w:rPr>
              <w:tab/>
            </w:r>
            <w:r w:rsidR="00055C7E" w:rsidRPr="00ED6E67">
              <w:rPr>
                <w:rStyle w:val="Hyperlink"/>
                <w:noProof/>
              </w:rPr>
              <w:t>Overview</w:t>
            </w:r>
            <w:r w:rsidR="00055C7E">
              <w:rPr>
                <w:noProof/>
                <w:webHidden/>
              </w:rPr>
              <w:tab/>
            </w:r>
            <w:r w:rsidR="00055C7E">
              <w:rPr>
                <w:noProof/>
                <w:webHidden/>
              </w:rPr>
              <w:fldChar w:fldCharType="begin"/>
            </w:r>
            <w:r w:rsidR="00055C7E">
              <w:rPr>
                <w:noProof/>
                <w:webHidden/>
              </w:rPr>
              <w:instrText xml:space="preserve"> PAGEREF _Toc75882717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4E4A8B7D" w14:textId="1DDBCD61" w:rsidR="00055C7E" w:rsidRDefault="00BA3B40">
          <w:pPr>
            <w:pStyle w:val="TOC2"/>
            <w:rPr>
              <w:rFonts w:asciiTheme="minorHAnsi" w:hAnsiTheme="minorHAnsi" w:cstheme="minorBidi"/>
              <w:noProof/>
              <w:kern w:val="2"/>
              <w:sz w:val="20"/>
              <w:szCs w:val="22"/>
              <w:lang w:val="en-US" w:eastAsia="ko-KR"/>
            </w:rPr>
          </w:pPr>
          <w:hyperlink w:anchor="_Toc75882718" w:history="1">
            <w:r w:rsidR="00055C7E" w:rsidRPr="00ED6E67">
              <w:rPr>
                <w:rStyle w:val="Hyperlink"/>
                <w:noProof/>
              </w:rPr>
              <w:t>4.2</w:t>
            </w:r>
            <w:r w:rsidR="00055C7E">
              <w:rPr>
                <w:rFonts w:asciiTheme="minorHAnsi" w:hAnsiTheme="minorHAnsi" w:cstheme="minorBidi"/>
                <w:noProof/>
                <w:kern w:val="2"/>
                <w:sz w:val="20"/>
                <w:szCs w:val="22"/>
                <w:lang w:val="en-US" w:eastAsia="ko-KR"/>
              </w:rPr>
              <w:tab/>
            </w:r>
            <w:r w:rsidR="00055C7E" w:rsidRPr="00ED6E67">
              <w:rPr>
                <w:rStyle w:val="Hyperlink"/>
                <w:noProof/>
              </w:rPr>
              <w:t>WLAN connection</w:t>
            </w:r>
            <w:r w:rsidR="00055C7E">
              <w:rPr>
                <w:noProof/>
                <w:webHidden/>
              </w:rPr>
              <w:tab/>
            </w:r>
            <w:r w:rsidR="00055C7E">
              <w:rPr>
                <w:noProof/>
                <w:webHidden/>
              </w:rPr>
              <w:fldChar w:fldCharType="begin"/>
            </w:r>
            <w:r w:rsidR="00055C7E">
              <w:rPr>
                <w:noProof/>
                <w:webHidden/>
              </w:rPr>
              <w:instrText xml:space="preserve"> PAGEREF _Toc75882718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1CD619DF" w14:textId="2B2110CC" w:rsidR="00055C7E" w:rsidRDefault="00BA3B40">
          <w:pPr>
            <w:pStyle w:val="TOC3"/>
            <w:rPr>
              <w:rFonts w:asciiTheme="minorHAnsi" w:hAnsiTheme="minorHAnsi" w:cstheme="minorBidi"/>
              <w:noProof/>
              <w:kern w:val="2"/>
              <w:sz w:val="20"/>
              <w:szCs w:val="22"/>
              <w:lang w:val="en-US" w:eastAsia="ko-KR"/>
            </w:rPr>
          </w:pPr>
          <w:hyperlink w:anchor="_Toc75882719" w:history="1">
            <w:r w:rsidR="00055C7E" w:rsidRPr="00ED6E67">
              <w:rPr>
                <w:rStyle w:val="Hyperlink"/>
                <w:noProof/>
              </w:rPr>
              <w:t>4.2.1</w:t>
            </w:r>
            <w:r w:rsidR="00055C7E">
              <w:rPr>
                <w:rFonts w:asciiTheme="minorHAnsi" w:hAnsiTheme="minorHAnsi" w:cstheme="minorBidi"/>
                <w:noProof/>
                <w:kern w:val="2"/>
                <w:sz w:val="20"/>
                <w:szCs w:val="22"/>
                <w:lang w:val="en-US" w:eastAsia="ko-KR"/>
              </w:rPr>
              <w:tab/>
            </w:r>
            <w:r w:rsidR="00055C7E" w:rsidRPr="00ED6E67">
              <w:rPr>
                <w:rStyle w:val="Hyperlink"/>
                <w:noProof/>
              </w:rPr>
              <w:t>General</w:t>
            </w:r>
            <w:r w:rsidR="00055C7E">
              <w:rPr>
                <w:noProof/>
                <w:webHidden/>
              </w:rPr>
              <w:tab/>
            </w:r>
            <w:r w:rsidR="00055C7E">
              <w:rPr>
                <w:noProof/>
                <w:webHidden/>
              </w:rPr>
              <w:fldChar w:fldCharType="begin"/>
            </w:r>
            <w:r w:rsidR="00055C7E">
              <w:rPr>
                <w:noProof/>
                <w:webHidden/>
              </w:rPr>
              <w:instrText xml:space="preserve"> PAGEREF _Toc75882719 \h </w:instrText>
            </w:r>
            <w:r w:rsidR="00055C7E">
              <w:rPr>
                <w:noProof/>
                <w:webHidden/>
              </w:rPr>
            </w:r>
            <w:r w:rsidR="00055C7E">
              <w:rPr>
                <w:noProof/>
                <w:webHidden/>
              </w:rPr>
              <w:fldChar w:fldCharType="separate"/>
            </w:r>
            <w:r w:rsidR="00C81CF2">
              <w:rPr>
                <w:noProof/>
                <w:webHidden/>
              </w:rPr>
              <w:t>13</w:t>
            </w:r>
            <w:r w:rsidR="00055C7E">
              <w:rPr>
                <w:noProof/>
                <w:webHidden/>
              </w:rPr>
              <w:fldChar w:fldCharType="end"/>
            </w:r>
          </w:hyperlink>
        </w:p>
        <w:p w14:paraId="5CAB4339" w14:textId="21FD86AF" w:rsidR="00055C7E" w:rsidRDefault="00BA3B40">
          <w:pPr>
            <w:pStyle w:val="TOC3"/>
            <w:rPr>
              <w:rFonts w:asciiTheme="minorHAnsi" w:hAnsiTheme="minorHAnsi" w:cstheme="minorBidi"/>
              <w:noProof/>
              <w:kern w:val="2"/>
              <w:sz w:val="20"/>
              <w:szCs w:val="22"/>
              <w:lang w:val="en-US" w:eastAsia="ko-KR"/>
            </w:rPr>
          </w:pPr>
          <w:hyperlink w:anchor="_Toc75882720" w:history="1">
            <w:r w:rsidR="00055C7E" w:rsidRPr="00ED6E67">
              <w:rPr>
                <w:rStyle w:val="Hyperlink"/>
                <w:noProof/>
              </w:rPr>
              <w:t>4.2.2</w:t>
            </w:r>
            <w:r w:rsidR="00055C7E">
              <w:rPr>
                <w:rFonts w:asciiTheme="minorHAnsi" w:hAnsiTheme="minorHAnsi" w:cstheme="minorBidi"/>
                <w:noProof/>
                <w:kern w:val="2"/>
                <w:sz w:val="20"/>
                <w:szCs w:val="22"/>
                <w:lang w:val="en-US" w:eastAsia="ko-KR"/>
              </w:rPr>
              <w:tab/>
            </w:r>
            <w:r w:rsidR="00055C7E" w:rsidRPr="00ED6E67">
              <w:rPr>
                <w:rStyle w:val="Hyperlink"/>
                <w:noProof/>
              </w:rPr>
              <w:t>No authentication</w:t>
            </w:r>
            <w:r w:rsidR="00055C7E">
              <w:rPr>
                <w:noProof/>
                <w:webHidden/>
              </w:rPr>
              <w:tab/>
            </w:r>
            <w:r w:rsidR="00055C7E">
              <w:rPr>
                <w:noProof/>
                <w:webHidden/>
              </w:rPr>
              <w:fldChar w:fldCharType="begin"/>
            </w:r>
            <w:r w:rsidR="00055C7E">
              <w:rPr>
                <w:noProof/>
                <w:webHidden/>
              </w:rPr>
              <w:instrText xml:space="preserve"> PAGEREF _Toc75882720 \h </w:instrText>
            </w:r>
            <w:r w:rsidR="00055C7E">
              <w:rPr>
                <w:noProof/>
                <w:webHidden/>
              </w:rPr>
            </w:r>
            <w:r w:rsidR="00055C7E">
              <w:rPr>
                <w:noProof/>
                <w:webHidden/>
              </w:rPr>
              <w:fldChar w:fldCharType="separate"/>
            </w:r>
            <w:r w:rsidR="00C81CF2">
              <w:rPr>
                <w:noProof/>
                <w:webHidden/>
              </w:rPr>
              <w:t>14</w:t>
            </w:r>
            <w:r w:rsidR="00055C7E">
              <w:rPr>
                <w:noProof/>
                <w:webHidden/>
              </w:rPr>
              <w:fldChar w:fldCharType="end"/>
            </w:r>
          </w:hyperlink>
        </w:p>
        <w:p w14:paraId="313EB8ED" w14:textId="17E9960A" w:rsidR="00055C7E" w:rsidRDefault="00BA3B40">
          <w:pPr>
            <w:pStyle w:val="TOC3"/>
            <w:rPr>
              <w:rFonts w:asciiTheme="minorHAnsi" w:hAnsiTheme="minorHAnsi" w:cstheme="minorBidi"/>
              <w:noProof/>
              <w:kern w:val="2"/>
              <w:sz w:val="20"/>
              <w:szCs w:val="22"/>
              <w:lang w:val="en-US" w:eastAsia="ko-KR"/>
            </w:rPr>
          </w:pPr>
          <w:hyperlink w:anchor="_Toc75882721" w:history="1">
            <w:r w:rsidR="00055C7E" w:rsidRPr="00ED6E67">
              <w:rPr>
                <w:rStyle w:val="Hyperlink"/>
                <w:noProof/>
              </w:rPr>
              <w:t>4.2.3</w:t>
            </w:r>
            <w:r w:rsidR="00055C7E">
              <w:rPr>
                <w:rFonts w:asciiTheme="minorHAnsi" w:hAnsiTheme="minorHAnsi" w:cstheme="minorBidi"/>
                <w:noProof/>
                <w:kern w:val="2"/>
                <w:sz w:val="20"/>
                <w:szCs w:val="22"/>
                <w:lang w:val="en-US" w:eastAsia="ko-KR"/>
              </w:rPr>
              <w:tab/>
            </w:r>
            <w:r w:rsidR="00055C7E" w:rsidRPr="00ED6E67">
              <w:rPr>
                <w:rStyle w:val="Hyperlink"/>
                <w:noProof/>
              </w:rPr>
              <w:t>Password authentication using SAE</w:t>
            </w:r>
            <w:r w:rsidR="00055C7E">
              <w:rPr>
                <w:noProof/>
                <w:webHidden/>
              </w:rPr>
              <w:tab/>
            </w:r>
            <w:r w:rsidR="00055C7E">
              <w:rPr>
                <w:noProof/>
                <w:webHidden/>
              </w:rPr>
              <w:fldChar w:fldCharType="begin"/>
            </w:r>
            <w:r w:rsidR="00055C7E">
              <w:rPr>
                <w:noProof/>
                <w:webHidden/>
              </w:rPr>
              <w:instrText xml:space="preserve"> PAGEREF _Toc75882721 \h </w:instrText>
            </w:r>
            <w:r w:rsidR="00055C7E">
              <w:rPr>
                <w:noProof/>
                <w:webHidden/>
              </w:rPr>
            </w:r>
            <w:r w:rsidR="00055C7E">
              <w:rPr>
                <w:noProof/>
                <w:webHidden/>
              </w:rPr>
              <w:fldChar w:fldCharType="separate"/>
            </w:r>
            <w:r w:rsidR="00C81CF2">
              <w:rPr>
                <w:noProof/>
                <w:webHidden/>
              </w:rPr>
              <w:t>15</w:t>
            </w:r>
            <w:r w:rsidR="00055C7E">
              <w:rPr>
                <w:noProof/>
                <w:webHidden/>
              </w:rPr>
              <w:fldChar w:fldCharType="end"/>
            </w:r>
          </w:hyperlink>
        </w:p>
        <w:p w14:paraId="4E49200F" w14:textId="326888E2" w:rsidR="00055C7E" w:rsidRDefault="00BA3B40">
          <w:pPr>
            <w:pStyle w:val="TOC3"/>
            <w:rPr>
              <w:rFonts w:asciiTheme="minorHAnsi" w:hAnsiTheme="minorHAnsi" w:cstheme="minorBidi"/>
              <w:noProof/>
              <w:kern w:val="2"/>
              <w:sz w:val="20"/>
              <w:szCs w:val="22"/>
              <w:lang w:val="en-US" w:eastAsia="ko-KR"/>
            </w:rPr>
          </w:pPr>
          <w:hyperlink w:anchor="_Toc75882722" w:history="1">
            <w:r w:rsidR="00055C7E" w:rsidRPr="00ED6E67">
              <w:rPr>
                <w:rStyle w:val="Hyperlink"/>
                <w:noProof/>
              </w:rPr>
              <w:t>4.2.4</w:t>
            </w:r>
            <w:r w:rsidR="00055C7E">
              <w:rPr>
                <w:rFonts w:asciiTheme="minorHAnsi" w:hAnsiTheme="minorHAnsi" w:cstheme="minorBidi"/>
                <w:noProof/>
                <w:kern w:val="2"/>
                <w:sz w:val="20"/>
                <w:szCs w:val="22"/>
                <w:lang w:val="en-US" w:eastAsia="ko-KR"/>
              </w:rPr>
              <w:tab/>
            </w:r>
            <w:r w:rsidR="00055C7E" w:rsidRPr="00ED6E67">
              <w:rPr>
                <w:rStyle w:val="Hyperlink"/>
                <w:noProof/>
              </w:rPr>
              <w:t>Password authentication using PSK</w:t>
            </w:r>
            <w:r w:rsidR="00055C7E">
              <w:rPr>
                <w:noProof/>
                <w:webHidden/>
              </w:rPr>
              <w:tab/>
            </w:r>
            <w:r w:rsidR="00055C7E">
              <w:rPr>
                <w:noProof/>
                <w:webHidden/>
              </w:rPr>
              <w:fldChar w:fldCharType="begin"/>
            </w:r>
            <w:r w:rsidR="00055C7E">
              <w:rPr>
                <w:noProof/>
                <w:webHidden/>
              </w:rPr>
              <w:instrText xml:space="preserve"> PAGEREF _Toc75882722 \h </w:instrText>
            </w:r>
            <w:r w:rsidR="00055C7E">
              <w:rPr>
                <w:noProof/>
                <w:webHidden/>
              </w:rPr>
            </w:r>
            <w:r w:rsidR="00055C7E">
              <w:rPr>
                <w:noProof/>
                <w:webHidden/>
              </w:rPr>
              <w:fldChar w:fldCharType="separate"/>
            </w:r>
            <w:r w:rsidR="00C81CF2">
              <w:rPr>
                <w:noProof/>
                <w:webHidden/>
              </w:rPr>
              <w:t>15</w:t>
            </w:r>
            <w:r w:rsidR="00055C7E">
              <w:rPr>
                <w:noProof/>
                <w:webHidden/>
              </w:rPr>
              <w:fldChar w:fldCharType="end"/>
            </w:r>
          </w:hyperlink>
        </w:p>
        <w:p w14:paraId="665FAF9F" w14:textId="21A33FAD" w:rsidR="00055C7E" w:rsidRDefault="00BA3B40">
          <w:pPr>
            <w:pStyle w:val="TOC3"/>
            <w:rPr>
              <w:rFonts w:asciiTheme="minorHAnsi" w:hAnsiTheme="minorHAnsi" w:cstheme="minorBidi"/>
              <w:noProof/>
              <w:kern w:val="2"/>
              <w:sz w:val="20"/>
              <w:szCs w:val="22"/>
              <w:lang w:val="en-US" w:eastAsia="ko-KR"/>
            </w:rPr>
          </w:pPr>
          <w:hyperlink w:anchor="_Toc75882723" w:history="1">
            <w:r w:rsidR="00055C7E" w:rsidRPr="00ED6E67">
              <w:rPr>
                <w:rStyle w:val="Hyperlink"/>
                <w:noProof/>
              </w:rPr>
              <w:t>4.2.5</w:t>
            </w:r>
            <w:r w:rsidR="00055C7E">
              <w:rPr>
                <w:rFonts w:asciiTheme="minorHAnsi" w:hAnsiTheme="minorHAnsi" w:cstheme="minorBidi"/>
                <w:noProof/>
                <w:kern w:val="2"/>
                <w:sz w:val="20"/>
                <w:szCs w:val="22"/>
                <w:lang w:val="en-US" w:eastAsia="ko-KR"/>
              </w:rPr>
              <w:tab/>
            </w:r>
            <w:r w:rsidR="00055C7E" w:rsidRPr="00ED6E67">
              <w:rPr>
                <w:rStyle w:val="Hyperlink"/>
                <w:noProof/>
              </w:rPr>
              <w:t>802.1X authentication</w:t>
            </w:r>
            <w:r w:rsidR="00055C7E">
              <w:rPr>
                <w:noProof/>
                <w:webHidden/>
              </w:rPr>
              <w:tab/>
            </w:r>
            <w:r w:rsidR="00055C7E">
              <w:rPr>
                <w:noProof/>
                <w:webHidden/>
              </w:rPr>
              <w:fldChar w:fldCharType="begin"/>
            </w:r>
            <w:r w:rsidR="00055C7E">
              <w:rPr>
                <w:noProof/>
                <w:webHidden/>
              </w:rPr>
              <w:instrText xml:space="preserve"> PAGEREF _Toc75882723 \h </w:instrText>
            </w:r>
            <w:r w:rsidR="00055C7E">
              <w:rPr>
                <w:noProof/>
                <w:webHidden/>
              </w:rPr>
            </w:r>
            <w:r w:rsidR="00055C7E">
              <w:rPr>
                <w:noProof/>
                <w:webHidden/>
              </w:rPr>
              <w:fldChar w:fldCharType="separate"/>
            </w:r>
            <w:r w:rsidR="00C81CF2">
              <w:rPr>
                <w:noProof/>
                <w:webHidden/>
              </w:rPr>
              <w:t>15</w:t>
            </w:r>
            <w:r w:rsidR="00055C7E">
              <w:rPr>
                <w:noProof/>
                <w:webHidden/>
              </w:rPr>
              <w:fldChar w:fldCharType="end"/>
            </w:r>
          </w:hyperlink>
        </w:p>
        <w:p w14:paraId="7FE14E3C" w14:textId="24824DF6" w:rsidR="00055C7E" w:rsidRDefault="00BA3B40">
          <w:pPr>
            <w:pStyle w:val="TOC3"/>
            <w:rPr>
              <w:rFonts w:asciiTheme="minorHAnsi" w:hAnsiTheme="minorHAnsi" w:cstheme="minorBidi"/>
              <w:noProof/>
              <w:kern w:val="2"/>
              <w:sz w:val="20"/>
              <w:szCs w:val="22"/>
              <w:lang w:val="en-US" w:eastAsia="ko-KR"/>
            </w:rPr>
          </w:pPr>
          <w:hyperlink w:anchor="_Toc75882724" w:history="1">
            <w:r w:rsidR="00055C7E" w:rsidRPr="00ED6E67">
              <w:rPr>
                <w:rStyle w:val="Hyperlink"/>
                <w:noProof/>
              </w:rPr>
              <w:t>4.2.6</w:t>
            </w:r>
            <w:r w:rsidR="00055C7E">
              <w:rPr>
                <w:rFonts w:asciiTheme="minorHAnsi" w:hAnsiTheme="minorHAnsi" w:cstheme="minorBidi"/>
                <w:noProof/>
                <w:kern w:val="2"/>
                <w:sz w:val="20"/>
                <w:szCs w:val="22"/>
                <w:lang w:val="en-US" w:eastAsia="ko-KR"/>
              </w:rPr>
              <w:tab/>
            </w:r>
            <w:r w:rsidR="00055C7E" w:rsidRPr="00ED6E67">
              <w:rPr>
                <w:rStyle w:val="Hyperlink"/>
                <w:noProof/>
              </w:rPr>
              <w:t>FT authentication</w:t>
            </w:r>
            <w:r w:rsidR="00055C7E">
              <w:rPr>
                <w:noProof/>
                <w:webHidden/>
              </w:rPr>
              <w:tab/>
            </w:r>
            <w:r w:rsidR="00055C7E">
              <w:rPr>
                <w:noProof/>
                <w:webHidden/>
              </w:rPr>
              <w:fldChar w:fldCharType="begin"/>
            </w:r>
            <w:r w:rsidR="00055C7E">
              <w:rPr>
                <w:noProof/>
                <w:webHidden/>
              </w:rPr>
              <w:instrText xml:space="preserve"> PAGEREF _Toc75882724 \h </w:instrText>
            </w:r>
            <w:r w:rsidR="00055C7E">
              <w:rPr>
                <w:noProof/>
                <w:webHidden/>
              </w:rPr>
            </w:r>
            <w:r w:rsidR="00055C7E">
              <w:rPr>
                <w:noProof/>
                <w:webHidden/>
              </w:rPr>
              <w:fldChar w:fldCharType="separate"/>
            </w:r>
            <w:r w:rsidR="00C81CF2">
              <w:rPr>
                <w:noProof/>
                <w:webHidden/>
              </w:rPr>
              <w:t>16</w:t>
            </w:r>
            <w:r w:rsidR="00055C7E">
              <w:rPr>
                <w:noProof/>
                <w:webHidden/>
              </w:rPr>
              <w:fldChar w:fldCharType="end"/>
            </w:r>
          </w:hyperlink>
        </w:p>
        <w:p w14:paraId="01834E15" w14:textId="2D41F541" w:rsidR="00055C7E" w:rsidRDefault="00BA3B40">
          <w:pPr>
            <w:pStyle w:val="TOC3"/>
            <w:rPr>
              <w:rFonts w:asciiTheme="minorHAnsi" w:hAnsiTheme="minorHAnsi" w:cstheme="minorBidi"/>
              <w:noProof/>
              <w:kern w:val="2"/>
              <w:sz w:val="20"/>
              <w:szCs w:val="22"/>
              <w:lang w:val="en-US" w:eastAsia="ko-KR"/>
            </w:rPr>
          </w:pPr>
          <w:hyperlink w:anchor="_Toc75882725" w:history="1">
            <w:r w:rsidR="00055C7E" w:rsidRPr="00ED6E67">
              <w:rPr>
                <w:rStyle w:val="Hyperlink"/>
                <w:noProof/>
              </w:rPr>
              <w:t>4.2.7</w:t>
            </w:r>
            <w:r w:rsidR="00055C7E">
              <w:rPr>
                <w:rFonts w:asciiTheme="minorHAnsi" w:hAnsiTheme="minorHAnsi" w:cstheme="minorBidi"/>
                <w:noProof/>
                <w:kern w:val="2"/>
                <w:sz w:val="20"/>
                <w:szCs w:val="22"/>
                <w:lang w:val="en-US" w:eastAsia="ko-KR"/>
              </w:rPr>
              <w:tab/>
            </w:r>
            <w:r w:rsidR="00055C7E" w:rsidRPr="00ED6E67">
              <w:rPr>
                <w:rStyle w:val="Hyperlink"/>
                <w:noProof/>
              </w:rPr>
              <w:t>Opportunistic key caching</w:t>
            </w:r>
            <w:r w:rsidR="00055C7E">
              <w:rPr>
                <w:noProof/>
                <w:webHidden/>
              </w:rPr>
              <w:tab/>
            </w:r>
            <w:r w:rsidR="00055C7E">
              <w:rPr>
                <w:noProof/>
                <w:webHidden/>
              </w:rPr>
              <w:fldChar w:fldCharType="begin"/>
            </w:r>
            <w:r w:rsidR="00055C7E">
              <w:rPr>
                <w:noProof/>
                <w:webHidden/>
              </w:rPr>
              <w:instrText xml:space="preserve"> PAGEREF _Toc75882725 \h </w:instrText>
            </w:r>
            <w:r w:rsidR="00055C7E">
              <w:rPr>
                <w:noProof/>
                <w:webHidden/>
              </w:rPr>
            </w:r>
            <w:r w:rsidR="00055C7E">
              <w:rPr>
                <w:noProof/>
                <w:webHidden/>
              </w:rPr>
              <w:fldChar w:fldCharType="separate"/>
            </w:r>
            <w:r w:rsidR="00C81CF2">
              <w:rPr>
                <w:noProof/>
                <w:webHidden/>
              </w:rPr>
              <w:t>16</w:t>
            </w:r>
            <w:r w:rsidR="00055C7E">
              <w:rPr>
                <w:noProof/>
                <w:webHidden/>
              </w:rPr>
              <w:fldChar w:fldCharType="end"/>
            </w:r>
          </w:hyperlink>
        </w:p>
        <w:p w14:paraId="25573FE4" w14:textId="51F470FC" w:rsidR="00055C7E" w:rsidRDefault="00BA3B40">
          <w:pPr>
            <w:pStyle w:val="TOC2"/>
            <w:rPr>
              <w:rFonts w:asciiTheme="minorHAnsi" w:hAnsiTheme="minorHAnsi" w:cstheme="minorBidi"/>
              <w:noProof/>
              <w:kern w:val="2"/>
              <w:sz w:val="20"/>
              <w:szCs w:val="22"/>
              <w:lang w:val="en-US" w:eastAsia="ko-KR"/>
            </w:rPr>
          </w:pPr>
          <w:hyperlink w:anchor="_Toc75882726" w:history="1">
            <w:r w:rsidR="00055C7E" w:rsidRPr="00ED6E67">
              <w:rPr>
                <w:rStyle w:val="Hyperlink"/>
                <w:noProof/>
              </w:rPr>
              <w:t>4.3</w:t>
            </w:r>
            <w:r w:rsidR="00055C7E">
              <w:rPr>
                <w:rFonts w:asciiTheme="minorHAnsi" w:hAnsiTheme="minorHAnsi" w:cstheme="minorBidi"/>
                <w:noProof/>
                <w:kern w:val="2"/>
                <w:sz w:val="20"/>
                <w:szCs w:val="22"/>
                <w:lang w:val="en-US" w:eastAsia="ko-KR"/>
              </w:rPr>
              <w:tab/>
            </w:r>
            <w:r w:rsidR="00055C7E" w:rsidRPr="00ED6E67">
              <w:rPr>
                <w:rStyle w:val="Hyperlink"/>
                <w:noProof/>
              </w:rPr>
              <w:t>5G core network connection over an untrusted WLAN</w:t>
            </w:r>
            <w:r w:rsidR="00055C7E">
              <w:rPr>
                <w:noProof/>
                <w:webHidden/>
              </w:rPr>
              <w:tab/>
            </w:r>
            <w:r w:rsidR="00055C7E">
              <w:rPr>
                <w:noProof/>
                <w:webHidden/>
              </w:rPr>
              <w:fldChar w:fldCharType="begin"/>
            </w:r>
            <w:r w:rsidR="00055C7E">
              <w:rPr>
                <w:noProof/>
                <w:webHidden/>
              </w:rPr>
              <w:instrText xml:space="preserve"> PAGEREF _Toc75882726 \h </w:instrText>
            </w:r>
            <w:r w:rsidR="00055C7E">
              <w:rPr>
                <w:noProof/>
                <w:webHidden/>
              </w:rPr>
            </w:r>
            <w:r w:rsidR="00055C7E">
              <w:rPr>
                <w:noProof/>
                <w:webHidden/>
              </w:rPr>
              <w:fldChar w:fldCharType="separate"/>
            </w:r>
            <w:r w:rsidR="00C81CF2">
              <w:rPr>
                <w:noProof/>
                <w:webHidden/>
              </w:rPr>
              <w:t>17</w:t>
            </w:r>
            <w:r w:rsidR="00055C7E">
              <w:rPr>
                <w:noProof/>
                <w:webHidden/>
              </w:rPr>
              <w:fldChar w:fldCharType="end"/>
            </w:r>
          </w:hyperlink>
        </w:p>
        <w:p w14:paraId="1F3AD384" w14:textId="610C4DC1" w:rsidR="00055C7E" w:rsidRDefault="00BA3B40">
          <w:pPr>
            <w:pStyle w:val="TOC2"/>
            <w:rPr>
              <w:rFonts w:asciiTheme="minorHAnsi" w:hAnsiTheme="minorHAnsi" w:cstheme="minorBidi"/>
              <w:noProof/>
              <w:kern w:val="2"/>
              <w:sz w:val="20"/>
              <w:szCs w:val="22"/>
              <w:lang w:val="en-US" w:eastAsia="ko-KR"/>
            </w:rPr>
          </w:pPr>
          <w:hyperlink w:anchor="_Toc75882727" w:history="1">
            <w:r w:rsidR="00055C7E" w:rsidRPr="00ED6E67">
              <w:rPr>
                <w:rStyle w:val="Hyperlink"/>
                <w:noProof/>
              </w:rPr>
              <w:t>4.4</w:t>
            </w:r>
            <w:r w:rsidR="00055C7E">
              <w:rPr>
                <w:rFonts w:asciiTheme="minorHAnsi" w:hAnsiTheme="minorHAnsi" w:cstheme="minorBidi"/>
                <w:noProof/>
                <w:kern w:val="2"/>
                <w:sz w:val="20"/>
                <w:szCs w:val="22"/>
                <w:lang w:val="en-US" w:eastAsia="ko-KR"/>
              </w:rPr>
              <w:tab/>
            </w:r>
            <w:r w:rsidR="00055C7E" w:rsidRPr="00ED6E67">
              <w:rPr>
                <w:rStyle w:val="Hyperlink"/>
                <w:noProof/>
              </w:rPr>
              <w:t>5G core network connection over a trusted WLAN</w:t>
            </w:r>
            <w:r w:rsidR="00055C7E">
              <w:rPr>
                <w:noProof/>
                <w:webHidden/>
              </w:rPr>
              <w:tab/>
            </w:r>
            <w:r w:rsidR="00055C7E">
              <w:rPr>
                <w:noProof/>
                <w:webHidden/>
              </w:rPr>
              <w:fldChar w:fldCharType="begin"/>
            </w:r>
            <w:r w:rsidR="00055C7E">
              <w:rPr>
                <w:noProof/>
                <w:webHidden/>
              </w:rPr>
              <w:instrText xml:space="preserve"> PAGEREF _Toc75882727 \h </w:instrText>
            </w:r>
            <w:r w:rsidR="00055C7E">
              <w:rPr>
                <w:noProof/>
                <w:webHidden/>
              </w:rPr>
            </w:r>
            <w:r w:rsidR="00055C7E">
              <w:rPr>
                <w:noProof/>
                <w:webHidden/>
              </w:rPr>
              <w:fldChar w:fldCharType="separate"/>
            </w:r>
            <w:r w:rsidR="00C81CF2">
              <w:rPr>
                <w:noProof/>
                <w:webHidden/>
              </w:rPr>
              <w:t>18</w:t>
            </w:r>
            <w:r w:rsidR="00055C7E">
              <w:rPr>
                <w:noProof/>
                <w:webHidden/>
              </w:rPr>
              <w:fldChar w:fldCharType="end"/>
            </w:r>
          </w:hyperlink>
        </w:p>
        <w:p w14:paraId="2ED12B16" w14:textId="68DDD423" w:rsidR="00055C7E" w:rsidRDefault="00BA3B40">
          <w:pPr>
            <w:pStyle w:val="TOC1"/>
            <w:rPr>
              <w:rFonts w:asciiTheme="minorHAnsi" w:eastAsiaTheme="minorEastAsia" w:hAnsiTheme="minorHAnsi" w:cstheme="minorBidi"/>
              <w:b w:val="0"/>
              <w:bCs w:val="0"/>
              <w:caps w:val="0"/>
              <w:noProof/>
              <w:szCs w:val="22"/>
            </w:rPr>
          </w:pPr>
          <w:hyperlink w:anchor="_Toc75882728" w:history="1">
            <w:r w:rsidR="00055C7E" w:rsidRPr="00ED6E67">
              <w:rPr>
                <w:rStyle w:val="Hyperlink"/>
                <w:noProof/>
              </w:rPr>
              <w:t>5.</w:t>
            </w:r>
            <w:r w:rsidR="00055C7E">
              <w:rPr>
                <w:rFonts w:asciiTheme="minorHAnsi" w:eastAsiaTheme="minorEastAsia" w:hAnsiTheme="minorHAnsi" w:cstheme="minorBidi"/>
                <w:b w:val="0"/>
                <w:bCs w:val="0"/>
                <w:caps w:val="0"/>
                <w:noProof/>
                <w:szCs w:val="22"/>
              </w:rPr>
              <w:tab/>
            </w:r>
            <w:r w:rsidR="00055C7E" w:rsidRPr="00ED6E67">
              <w:rPr>
                <w:rStyle w:val="Hyperlink"/>
                <w:noProof/>
              </w:rPr>
              <w:t>Untrusted WLAN interworking function and procedures</w:t>
            </w:r>
            <w:r w:rsidR="00055C7E">
              <w:rPr>
                <w:noProof/>
                <w:webHidden/>
              </w:rPr>
              <w:tab/>
            </w:r>
            <w:r w:rsidR="00055C7E">
              <w:rPr>
                <w:noProof/>
                <w:webHidden/>
              </w:rPr>
              <w:fldChar w:fldCharType="begin"/>
            </w:r>
            <w:r w:rsidR="00055C7E">
              <w:rPr>
                <w:noProof/>
                <w:webHidden/>
              </w:rPr>
              <w:instrText xml:space="preserve"> PAGEREF _Toc75882728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296EA8B3" w14:textId="694775FF" w:rsidR="00055C7E" w:rsidRDefault="00BA3B40">
          <w:pPr>
            <w:pStyle w:val="TOC2"/>
            <w:rPr>
              <w:rFonts w:asciiTheme="minorHAnsi" w:hAnsiTheme="minorHAnsi" w:cstheme="minorBidi"/>
              <w:noProof/>
              <w:kern w:val="2"/>
              <w:sz w:val="20"/>
              <w:szCs w:val="22"/>
              <w:lang w:val="en-US" w:eastAsia="ko-KR"/>
            </w:rPr>
          </w:pPr>
          <w:hyperlink w:anchor="_Toc75882729" w:history="1">
            <w:r w:rsidR="00055C7E" w:rsidRPr="00ED6E67">
              <w:rPr>
                <w:rStyle w:val="Hyperlink"/>
                <w:noProof/>
              </w:rPr>
              <w:t>5.1</w:t>
            </w:r>
            <w:r w:rsidR="00055C7E">
              <w:rPr>
                <w:rFonts w:asciiTheme="minorHAnsi" w:hAnsiTheme="minorHAnsi" w:cstheme="minorBidi"/>
                <w:noProof/>
                <w:kern w:val="2"/>
                <w:sz w:val="20"/>
                <w:szCs w:val="22"/>
                <w:lang w:val="en-US" w:eastAsia="ko-KR"/>
              </w:rPr>
              <w:tab/>
            </w:r>
            <w:r w:rsidR="00055C7E" w:rsidRPr="00ED6E67">
              <w:rPr>
                <w:rStyle w:val="Hyperlink"/>
                <w:noProof/>
              </w:rPr>
              <w:t>Overview</w:t>
            </w:r>
            <w:r w:rsidR="00055C7E">
              <w:rPr>
                <w:noProof/>
                <w:webHidden/>
              </w:rPr>
              <w:tab/>
            </w:r>
            <w:r w:rsidR="00055C7E">
              <w:rPr>
                <w:noProof/>
                <w:webHidden/>
              </w:rPr>
              <w:fldChar w:fldCharType="begin"/>
            </w:r>
            <w:r w:rsidR="00055C7E">
              <w:rPr>
                <w:noProof/>
                <w:webHidden/>
              </w:rPr>
              <w:instrText xml:space="preserve"> PAGEREF _Toc75882729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154A919E" w14:textId="4853B24D" w:rsidR="00055C7E" w:rsidRDefault="00BA3B40">
          <w:pPr>
            <w:pStyle w:val="TOC2"/>
            <w:rPr>
              <w:rFonts w:asciiTheme="minorHAnsi" w:hAnsiTheme="minorHAnsi" w:cstheme="minorBidi"/>
              <w:noProof/>
              <w:kern w:val="2"/>
              <w:sz w:val="20"/>
              <w:szCs w:val="22"/>
              <w:lang w:val="en-US" w:eastAsia="ko-KR"/>
            </w:rPr>
          </w:pPr>
          <w:hyperlink w:anchor="_Toc75882732" w:history="1">
            <w:r w:rsidR="00055C7E" w:rsidRPr="00ED6E67">
              <w:rPr>
                <w:rStyle w:val="Hyperlink"/>
                <w:noProof/>
              </w:rPr>
              <w:t>5.2</w:t>
            </w:r>
            <w:r w:rsidR="00055C7E">
              <w:rPr>
                <w:rFonts w:asciiTheme="minorHAnsi" w:hAnsiTheme="minorHAnsi" w:cstheme="minorBidi"/>
                <w:noProof/>
                <w:kern w:val="2"/>
                <w:sz w:val="20"/>
                <w:szCs w:val="22"/>
                <w:lang w:val="en-US" w:eastAsia="ko-KR"/>
              </w:rPr>
              <w:tab/>
            </w:r>
            <w:r w:rsidR="00055C7E" w:rsidRPr="00ED6E67">
              <w:rPr>
                <w:rStyle w:val="Hyperlink"/>
                <w:noProof/>
              </w:rPr>
              <w:t>Registration and authentication message procedures</w:t>
            </w:r>
            <w:r w:rsidR="00055C7E">
              <w:rPr>
                <w:noProof/>
                <w:webHidden/>
              </w:rPr>
              <w:tab/>
            </w:r>
            <w:r w:rsidR="00055C7E">
              <w:rPr>
                <w:noProof/>
                <w:webHidden/>
              </w:rPr>
              <w:fldChar w:fldCharType="begin"/>
            </w:r>
            <w:r w:rsidR="00055C7E">
              <w:rPr>
                <w:noProof/>
                <w:webHidden/>
              </w:rPr>
              <w:instrText xml:space="preserve"> PAGEREF _Toc75882732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68C1072A" w14:textId="72BB432A" w:rsidR="00055C7E" w:rsidRDefault="00BA3B40">
          <w:pPr>
            <w:pStyle w:val="TOC3"/>
            <w:rPr>
              <w:rFonts w:asciiTheme="minorHAnsi" w:hAnsiTheme="minorHAnsi" w:cstheme="minorBidi"/>
              <w:noProof/>
              <w:kern w:val="2"/>
              <w:sz w:val="20"/>
              <w:szCs w:val="22"/>
              <w:lang w:val="en-US" w:eastAsia="ko-KR"/>
            </w:rPr>
          </w:pPr>
          <w:hyperlink w:anchor="_Toc75882733" w:history="1">
            <w:r w:rsidR="00055C7E" w:rsidRPr="00ED6E67">
              <w:rPr>
                <w:rStyle w:val="Hyperlink"/>
                <w:noProof/>
              </w:rPr>
              <w:t>5.2.1</w:t>
            </w:r>
            <w:r w:rsidR="00055C7E">
              <w:rPr>
                <w:rFonts w:asciiTheme="minorHAnsi" w:hAnsiTheme="minorHAnsi" w:cstheme="minorBidi"/>
                <w:noProof/>
                <w:kern w:val="2"/>
                <w:sz w:val="20"/>
                <w:szCs w:val="22"/>
                <w:lang w:val="en-US" w:eastAsia="ko-KR"/>
              </w:rPr>
              <w:tab/>
            </w:r>
            <w:r w:rsidR="00055C7E" w:rsidRPr="00ED6E67">
              <w:rPr>
                <w:rStyle w:val="Hyperlink"/>
                <w:noProof/>
              </w:rPr>
              <w:t>Registration and authentication function</w:t>
            </w:r>
            <w:r w:rsidR="00055C7E">
              <w:rPr>
                <w:noProof/>
                <w:webHidden/>
              </w:rPr>
              <w:tab/>
            </w:r>
            <w:r w:rsidR="00055C7E">
              <w:rPr>
                <w:noProof/>
                <w:webHidden/>
              </w:rPr>
              <w:fldChar w:fldCharType="begin"/>
            </w:r>
            <w:r w:rsidR="00055C7E">
              <w:rPr>
                <w:noProof/>
                <w:webHidden/>
              </w:rPr>
              <w:instrText xml:space="preserve"> PAGEREF _Toc75882733 \h </w:instrText>
            </w:r>
            <w:r w:rsidR="00055C7E">
              <w:rPr>
                <w:noProof/>
                <w:webHidden/>
              </w:rPr>
            </w:r>
            <w:r w:rsidR="00055C7E">
              <w:rPr>
                <w:noProof/>
                <w:webHidden/>
              </w:rPr>
              <w:fldChar w:fldCharType="separate"/>
            </w:r>
            <w:r w:rsidR="00C81CF2">
              <w:rPr>
                <w:noProof/>
                <w:webHidden/>
              </w:rPr>
              <w:t>19</w:t>
            </w:r>
            <w:r w:rsidR="00055C7E">
              <w:rPr>
                <w:noProof/>
                <w:webHidden/>
              </w:rPr>
              <w:fldChar w:fldCharType="end"/>
            </w:r>
          </w:hyperlink>
        </w:p>
        <w:p w14:paraId="503CD79F" w14:textId="1F34AC77" w:rsidR="00055C7E" w:rsidRDefault="00BA3B40">
          <w:pPr>
            <w:pStyle w:val="TOC3"/>
            <w:rPr>
              <w:rFonts w:asciiTheme="minorHAnsi" w:hAnsiTheme="minorHAnsi" w:cstheme="minorBidi"/>
              <w:noProof/>
              <w:kern w:val="2"/>
              <w:sz w:val="20"/>
              <w:szCs w:val="22"/>
              <w:lang w:val="en-US" w:eastAsia="ko-KR"/>
            </w:rPr>
          </w:pPr>
          <w:hyperlink w:anchor="_Toc75882734" w:history="1">
            <w:r w:rsidR="00055C7E" w:rsidRPr="00ED6E67">
              <w:rPr>
                <w:rStyle w:val="Hyperlink"/>
                <w:noProof/>
              </w:rPr>
              <w:t>5.2.2</w:t>
            </w:r>
            <w:r w:rsidR="00055C7E">
              <w:rPr>
                <w:rFonts w:asciiTheme="minorHAnsi" w:hAnsiTheme="minorHAnsi" w:cstheme="minorBidi"/>
                <w:noProof/>
                <w:kern w:val="2"/>
                <w:sz w:val="20"/>
                <w:szCs w:val="22"/>
                <w:lang w:val="en-US" w:eastAsia="ko-KR"/>
              </w:rPr>
              <w:tab/>
            </w:r>
            <w:r w:rsidR="00055C7E" w:rsidRPr="00ED6E67">
              <w:rPr>
                <w:rStyle w:val="Hyperlink"/>
                <w:noProof/>
              </w:rPr>
              <w:t>Message procedures</w:t>
            </w:r>
            <w:r w:rsidR="00055C7E">
              <w:rPr>
                <w:noProof/>
                <w:webHidden/>
              </w:rPr>
              <w:tab/>
            </w:r>
            <w:r w:rsidR="00055C7E">
              <w:rPr>
                <w:noProof/>
                <w:webHidden/>
              </w:rPr>
              <w:fldChar w:fldCharType="begin"/>
            </w:r>
            <w:r w:rsidR="00055C7E">
              <w:rPr>
                <w:noProof/>
                <w:webHidden/>
              </w:rPr>
              <w:instrText xml:space="preserve"> PAGEREF _Toc75882734 \h </w:instrText>
            </w:r>
            <w:r w:rsidR="00055C7E">
              <w:rPr>
                <w:noProof/>
                <w:webHidden/>
              </w:rPr>
            </w:r>
            <w:r w:rsidR="00055C7E">
              <w:rPr>
                <w:noProof/>
                <w:webHidden/>
              </w:rPr>
              <w:fldChar w:fldCharType="separate"/>
            </w:r>
            <w:r w:rsidR="00C81CF2">
              <w:rPr>
                <w:noProof/>
                <w:webHidden/>
              </w:rPr>
              <w:t>20</w:t>
            </w:r>
            <w:r w:rsidR="00055C7E">
              <w:rPr>
                <w:noProof/>
                <w:webHidden/>
              </w:rPr>
              <w:fldChar w:fldCharType="end"/>
            </w:r>
          </w:hyperlink>
        </w:p>
        <w:p w14:paraId="4928CC92" w14:textId="34BDC5D1" w:rsidR="00055C7E" w:rsidRDefault="00BA3B40">
          <w:pPr>
            <w:pStyle w:val="TOC2"/>
            <w:rPr>
              <w:rFonts w:asciiTheme="minorHAnsi" w:hAnsiTheme="minorHAnsi" w:cstheme="minorBidi"/>
              <w:noProof/>
              <w:kern w:val="2"/>
              <w:sz w:val="20"/>
              <w:szCs w:val="22"/>
              <w:lang w:val="en-US" w:eastAsia="ko-KR"/>
            </w:rPr>
          </w:pPr>
          <w:hyperlink w:anchor="_Toc75882735" w:history="1">
            <w:r w:rsidR="00055C7E" w:rsidRPr="00ED6E67">
              <w:rPr>
                <w:rStyle w:val="Hyperlink"/>
                <w:noProof/>
              </w:rPr>
              <w:t>5.3</w:t>
            </w:r>
            <w:r w:rsidR="00055C7E">
              <w:rPr>
                <w:rFonts w:asciiTheme="minorHAnsi" w:hAnsiTheme="minorHAnsi" w:cstheme="minorBidi"/>
                <w:noProof/>
                <w:kern w:val="2"/>
                <w:sz w:val="20"/>
                <w:szCs w:val="22"/>
                <w:lang w:val="en-US" w:eastAsia="ko-KR"/>
              </w:rPr>
              <w:tab/>
            </w:r>
            <w:r w:rsidR="00055C7E" w:rsidRPr="00ED6E67">
              <w:rPr>
                <w:rStyle w:val="Hyperlink"/>
                <w:noProof/>
              </w:rPr>
              <w:t>IP tunneling function and its message procedures</w:t>
            </w:r>
            <w:r w:rsidR="00055C7E">
              <w:rPr>
                <w:noProof/>
                <w:webHidden/>
              </w:rPr>
              <w:tab/>
            </w:r>
            <w:r w:rsidR="00055C7E">
              <w:rPr>
                <w:noProof/>
                <w:webHidden/>
              </w:rPr>
              <w:fldChar w:fldCharType="begin"/>
            </w:r>
            <w:r w:rsidR="00055C7E">
              <w:rPr>
                <w:noProof/>
                <w:webHidden/>
              </w:rPr>
              <w:instrText xml:space="preserve"> PAGEREF _Toc75882735 \h </w:instrText>
            </w:r>
            <w:r w:rsidR="00055C7E">
              <w:rPr>
                <w:noProof/>
                <w:webHidden/>
              </w:rPr>
            </w:r>
            <w:r w:rsidR="00055C7E">
              <w:rPr>
                <w:noProof/>
                <w:webHidden/>
              </w:rPr>
              <w:fldChar w:fldCharType="separate"/>
            </w:r>
            <w:r w:rsidR="00C81CF2">
              <w:rPr>
                <w:noProof/>
                <w:webHidden/>
              </w:rPr>
              <w:t>21</w:t>
            </w:r>
            <w:r w:rsidR="00055C7E">
              <w:rPr>
                <w:noProof/>
                <w:webHidden/>
              </w:rPr>
              <w:fldChar w:fldCharType="end"/>
            </w:r>
          </w:hyperlink>
        </w:p>
        <w:p w14:paraId="3D3CE6C3" w14:textId="0311CA88" w:rsidR="00055C7E" w:rsidRDefault="00BA3B40">
          <w:pPr>
            <w:pStyle w:val="TOC3"/>
            <w:rPr>
              <w:rFonts w:asciiTheme="minorHAnsi" w:hAnsiTheme="minorHAnsi" w:cstheme="minorBidi"/>
              <w:noProof/>
              <w:kern w:val="2"/>
              <w:sz w:val="20"/>
              <w:szCs w:val="22"/>
              <w:lang w:val="en-US" w:eastAsia="ko-KR"/>
            </w:rPr>
          </w:pPr>
          <w:hyperlink w:anchor="_Toc75882736" w:history="1">
            <w:r w:rsidR="00055C7E" w:rsidRPr="00ED6E67">
              <w:rPr>
                <w:rStyle w:val="Hyperlink"/>
                <w:noProof/>
              </w:rPr>
              <w:t>5.3.1</w:t>
            </w:r>
            <w:r w:rsidR="00055C7E">
              <w:rPr>
                <w:rFonts w:asciiTheme="minorHAnsi" w:hAnsiTheme="minorHAnsi" w:cstheme="minorBidi"/>
                <w:noProof/>
                <w:kern w:val="2"/>
                <w:sz w:val="20"/>
                <w:szCs w:val="22"/>
                <w:lang w:val="en-US" w:eastAsia="ko-KR"/>
              </w:rPr>
              <w:tab/>
            </w:r>
            <w:r w:rsidR="00055C7E" w:rsidRPr="00ED6E67">
              <w:rPr>
                <w:rStyle w:val="Hyperlink"/>
                <w:noProof/>
              </w:rPr>
              <w:t>IP tunneling function</w:t>
            </w:r>
            <w:r w:rsidR="00055C7E">
              <w:rPr>
                <w:noProof/>
                <w:webHidden/>
              </w:rPr>
              <w:tab/>
            </w:r>
            <w:r w:rsidR="00055C7E">
              <w:rPr>
                <w:noProof/>
                <w:webHidden/>
              </w:rPr>
              <w:fldChar w:fldCharType="begin"/>
            </w:r>
            <w:r w:rsidR="00055C7E">
              <w:rPr>
                <w:noProof/>
                <w:webHidden/>
              </w:rPr>
              <w:instrText xml:space="preserve"> PAGEREF _Toc75882736 \h </w:instrText>
            </w:r>
            <w:r w:rsidR="00055C7E">
              <w:rPr>
                <w:noProof/>
                <w:webHidden/>
              </w:rPr>
            </w:r>
            <w:r w:rsidR="00055C7E">
              <w:rPr>
                <w:noProof/>
                <w:webHidden/>
              </w:rPr>
              <w:fldChar w:fldCharType="separate"/>
            </w:r>
            <w:r w:rsidR="00C81CF2">
              <w:rPr>
                <w:noProof/>
                <w:webHidden/>
              </w:rPr>
              <w:t>21</w:t>
            </w:r>
            <w:r w:rsidR="00055C7E">
              <w:rPr>
                <w:noProof/>
                <w:webHidden/>
              </w:rPr>
              <w:fldChar w:fldCharType="end"/>
            </w:r>
          </w:hyperlink>
        </w:p>
        <w:p w14:paraId="646DABFE" w14:textId="1FC053BA" w:rsidR="00055C7E" w:rsidRDefault="00BA3B40">
          <w:pPr>
            <w:pStyle w:val="TOC3"/>
            <w:rPr>
              <w:rFonts w:asciiTheme="minorHAnsi" w:hAnsiTheme="minorHAnsi" w:cstheme="minorBidi"/>
              <w:noProof/>
              <w:kern w:val="2"/>
              <w:sz w:val="20"/>
              <w:szCs w:val="22"/>
              <w:lang w:val="en-US" w:eastAsia="ko-KR"/>
            </w:rPr>
          </w:pPr>
          <w:hyperlink w:anchor="_Toc75882737" w:history="1">
            <w:r w:rsidR="00055C7E" w:rsidRPr="00ED6E67">
              <w:rPr>
                <w:rStyle w:val="Hyperlink"/>
                <w:noProof/>
              </w:rPr>
              <w:t>5.3.2</w:t>
            </w:r>
            <w:r w:rsidR="00055C7E">
              <w:rPr>
                <w:rFonts w:asciiTheme="minorHAnsi" w:hAnsiTheme="minorHAnsi" w:cstheme="minorBidi"/>
                <w:noProof/>
                <w:kern w:val="2"/>
                <w:sz w:val="20"/>
                <w:szCs w:val="22"/>
                <w:lang w:val="en-US" w:eastAsia="ko-KR"/>
              </w:rPr>
              <w:tab/>
            </w:r>
            <w:r w:rsidR="00055C7E" w:rsidRPr="00ED6E67">
              <w:rPr>
                <w:rStyle w:val="Hyperlink"/>
                <w:noProof/>
              </w:rPr>
              <w:t>Message procedures</w:t>
            </w:r>
            <w:r w:rsidR="00055C7E">
              <w:rPr>
                <w:noProof/>
                <w:webHidden/>
              </w:rPr>
              <w:tab/>
            </w:r>
            <w:r w:rsidR="00055C7E">
              <w:rPr>
                <w:noProof/>
                <w:webHidden/>
              </w:rPr>
              <w:fldChar w:fldCharType="begin"/>
            </w:r>
            <w:r w:rsidR="00055C7E">
              <w:rPr>
                <w:noProof/>
                <w:webHidden/>
              </w:rPr>
              <w:instrText xml:space="preserve"> PAGEREF _Toc75882737 \h </w:instrText>
            </w:r>
            <w:r w:rsidR="00055C7E">
              <w:rPr>
                <w:noProof/>
                <w:webHidden/>
              </w:rPr>
            </w:r>
            <w:r w:rsidR="00055C7E">
              <w:rPr>
                <w:noProof/>
                <w:webHidden/>
              </w:rPr>
              <w:fldChar w:fldCharType="separate"/>
            </w:r>
            <w:r w:rsidR="00C81CF2">
              <w:rPr>
                <w:noProof/>
                <w:webHidden/>
              </w:rPr>
              <w:t>21</w:t>
            </w:r>
            <w:r w:rsidR="00055C7E">
              <w:rPr>
                <w:noProof/>
                <w:webHidden/>
              </w:rPr>
              <w:fldChar w:fldCharType="end"/>
            </w:r>
          </w:hyperlink>
        </w:p>
        <w:p w14:paraId="5E6C115A" w14:textId="59F12CFC" w:rsidR="00055C7E" w:rsidRDefault="00BA3B40">
          <w:pPr>
            <w:pStyle w:val="TOC1"/>
            <w:rPr>
              <w:rFonts w:asciiTheme="minorHAnsi" w:eastAsiaTheme="minorEastAsia" w:hAnsiTheme="minorHAnsi" w:cstheme="minorBidi"/>
              <w:b w:val="0"/>
              <w:bCs w:val="0"/>
              <w:caps w:val="0"/>
              <w:noProof/>
              <w:szCs w:val="22"/>
            </w:rPr>
          </w:pPr>
          <w:hyperlink w:anchor="_Toc75882738" w:history="1">
            <w:r w:rsidR="00055C7E" w:rsidRPr="00ED6E67">
              <w:rPr>
                <w:rStyle w:val="Hyperlink"/>
                <w:noProof/>
              </w:rPr>
              <w:t>6.</w:t>
            </w:r>
            <w:r w:rsidR="00055C7E">
              <w:rPr>
                <w:rFonts w:asciiTheme="minorHAnsi" w:eastAsiaTheme="minorEastAsia" w:hAnsiTheme="minorHAnsi" w:cstheme="minorBidi"/>
                <w:b w:val="0"/>
                <w:bCs w:val="0"/>
                <w:caps w:val="0"/>
                <w:noProof/>
                <w:szCs w:val="22"/>
              </w:rPr>
              <w:tab/>
            </w:r>
            <w:r w:rsidR="00055C7E" w:rsidRPr="00ED6E67">
              <w:rPr>
                <w:rStyle w:val="Hyperlink"/>
                <w:noProof/>
              </w:rPr>
              <w:t>5GS QoS management</w:t>
            </w:r>
            <w:r w:rsidR="00055C7E">
              <w:rPr>
                <w:noProof/>
                <w:webHidden/>
              </w:rPr>
              <w:tab/>
            </w:r>
            <w:r w:rsidR="00055C7E">
              <w:rPr>
                <w:noProof/>
                <w:webHidden/>
              </w:rPr>
              <w:fldChar w:fldCharType="begin"/>
            </w:r>
            <w:r w:rsidR="00055C7E">
              <w:rPr>
                <w:noProof/>
                <w:webHidden/>
              </w:rPr>
              <w:instrText xml:space="preserve"> PAGEREF _Toc75882738 \h </w:instrText>
            </w:r>
            <w:r w:rsidR="00055C7E">
              <w:rPr>
                <w:noProof/>
                <w:webHidden/>
              </w:rPr>
            </w:r>
            <w:r w:rsidR="00055C7E">
              <w:rPr>
                <w:noProof/>
                <w:webHidden/>
              </w:rPr>
              <w:fldChar w:fldCharType="separate"/>
            </w:r>
            <w:r w:rsidR="00C81CF2">
              <w:rPr>
                <w:noProof/>
                <w:webHidden/>
              </w:rPr>
              <w:t>23</w:t>
            </w:r>
            <w:r w:rsidR="00055C7E">
              <w:rPr>
                <w:noProof/>
                <w:webHidden/>
              </w:rPr>
              <w:fldChar w:fldCharType="end"/>
            </w:r>
          </w:hyperlink>
        </w:p>
        <w:p w14:paraId="72E2A0FA" w14:textId="7EEF24C8" w:rsidR="00055C7E" w:rsidRDefault="00BA3B40">
          <w:pPr>
            <w:pStyle w:val="TOC2"/>
            <w:rPr>
              <w:rFonts w:asciiTheme="minorHAnsi" w:hAnsiTheme="minorHAnsi" w:cstheme="minorBidi"/>
              <w:noProof/>
              <w:kern w:val="2"/>
              <w:sz w:val="20"/>
              <w:szCs w:val="22"/>
              <w:lang w:val="en-US" w:eastAsia="ko-KR"/>
            </w:rPr>
          </w:pPr>
          <w:hyperlink w:anchor="_Toc75882739" w:history="1">
            <w:r w:rsidR="00055C7E" w:rsidRPr="00ED6E67">
              <w:rPr>
                <w:rStyle w:val="Hyperlink"/>
                <w:noProof/>
              </w:rPr>
              <w:t>6.1</w:t>
            </w:r>
            <w:r w:rsidR="00055C7E">
              <w:rPr>
                <w:rFonts w:asciiTheme="minorHAnsi" w:hAnsiTheme="minorHAnsi" w:cstheme="minorBidi"/>
                <w:noProof/>
                <w:kern w:val="2"/>
                <w:sz w:val="20"/>
                <w:szCs w:val="22"/>
                <w:lang w:val="en-US" w:eastAsia="ko-KR"/>
              </w:rPr>
              <w:tab/>
            </w:r>
            <w:r w:rsidR="00055C7E" w:rsidRPr="00ED6E67">
              <w:rPr>
                <w:rStyle w:val="Hyperlink"/>
                <w:noProof/>
              </w:rPr>
              <w:t>5GS QoS model</w:t>
            </w:r>
            <w:r w:rsidR="00055C7E">
              <w:rPr>
                <w:noProof/>
                <w:webHidden/>
              </w:rPr>
              <w:tab/>
            </w:r>
            <w:r w:rsidR="00055C7E">
              <w:rPr>
                <w:noProof/>
                <w:webHidden/>
              </w:rPr>
              <w:fldChar w:fldCharType="begin"/>
            </w:r>
            <w:r w:rsidR="00055C7E">
              <w:rPr>
                <w:noProof/>
                <w:webHidden/>
              </w:rPr>
              <w:instrText xml:space="preserve"> PAGEREF _Toc75882739 \h </w:instrText>
            </w:r>
            <w:r w:rsidR="00055C7E">
              <w:rPr>
                <w:noProof/>
                <w:webHidden/>
              </w:rPr>
            </w:r>
            <w:r w:rsidR="00055C7E">
              <w:rPr>
                <w:noProof/>
                <w:webHidden/>
              </w:rPr>
              <w:fldChar w:fldCharType="separate"/>
            </w:r>
            <w:r w:rsidR="00C81CF2">
              <w:rPr>
                <w:noProof/>
                <w:webHidden/>
              </w:rPr>
              <w:t>23</w:t>
            </w:r>
            <w:r w:rsidR="00055C7E">
              <w:rPr>
                <w:noProof/>
                <w:webHidden/>
              </w:rPr>
              <w:fldChar w:fldCharType="end"/>
            </w:r>
          </w:hyperlink>
        </w:p>
        <w:p w14:paraId="7B469D9D" w14:textId="6C89D5E8" w:rsidR="00055C7E" w:rsidRDefault="00BA3B40">
          <w:pPr>
            <w:pStyle w:val="TOC2"/>
            <w:rPr>
              <w:rFonts w:asciiTheme="minorHAnsi" w:hAnsiTheme="minorHAnsi" w:cstheme="minorBidi"/>
              <w:noProof/>
              <w:kern w:val="2"/>
              <w:sz w:val="20"/>
              <w:szCs w:val="22"/>
              <w:lang w:val="en-US" w:eastAsia="ko-KR"/>
            </w:rPr>
          </w:pPr>
          <w:hyperlink w:anchor="_Toc75882740" w:history="1">
            <w:r w:rsidR="00055C7E" w:rsidRPr="00ED6E67">
              <w:rPr>
                <w:rStyle w:val="Hyperlink"/>
                <w:noProof/>
              </w:rPr>
              <w:t>6.2</w:t>
            </w:r>
            <w:r w:rsidR="00055C7E">
              <w:rPr>
                <w:rFonts w:asciiTheme="minorHAnsi" w:hAnsiTheme="minorHAnsi" w:cstheme="minorBidi"/>
                <w:noProof/>
                <w:kern w:val="2"/>
                <w:sz w:val="20"/>
                <w:szCs w:val="22"/>
                <w:lang w:val="en-US" w:eastAsia="ko-KR"/>
              </w:rPr>
              <w:tab/>
            </w:r>
            <w:r w:rsidR="00055C7E" w:rsidRPr="00ED6E67">
              <w:rPr>
                <w:rStyle w:val="Hyperlink"/>
                <w:noProof/>
              </w:rPr>
              <w:t>ATSSS function support</w:t>
            </w:r>
            <w:r w:rsidR="00055C7E">
              <w:rPr>
                <w:noProof/>
                <w:webHidden/>
              </w:rPr>
              <w:tab/>
            </w:r>
            <w:r w:rsidR="00055C7E">
              <w:rPr>
                <w:noProof/>
                <w:webHidden/>
              </w:rPr>
              <w:fldChar w:fldCharType="begin"/>
            </w:r>
            <w:r w:rsidR="00055C7E">
              <w:rPr>
                <w:noProof/>
                <w:webHidden/>
              </w:rPr>
              <w:instrText xml:space="preserve"> PAGEREF _Toc75882740 \h </w:instrText>
            </w:r>
            <w:r w:rsidR="00055C7E">
              <w:rPr>
                <w:noProof/>
                <w:webHidden/>
              </w:rPr>
            </w:r>
            <w:r w:rsidR="00055C7E">
              <w:rPr>
                <w:noProof/>
                <w:webHidden/>
              </w:rPr>
              <w:fldChar w:fldCharType="separate"/>
            </w:r>
            <w:r w:rsidR="00C81CF2">
              <w:rPr>
                <w:noProof/>
                <w:webHidden/>
              </w:rPr>
              <w:t>24</w:t>
            </w:r>
            <w:r w:rsidR="00055C7E">
              <w:rPr>
                <w:noProof/>
                <w:webHidden/>
              </w:rPr>
              <w:fldChar w:fldCharType="end"/>
            </w:r>
          </w:hyperlink>
        </w:p>
        <w:p w14:paraId="5F19878B" w14:textId="76C6067B" w:rsidR="00055C7E" w:rsidRDefault="00BA3B40">
          <w:pPr>
            <w:pStyle w:val="TOC1"/>
            <w:rPr>
              <w:rFonts w:asciiTheme="minorHAnsi" w:eastAsiaTheme="minorEastAsia" w:hAnsiTheme="minorHAnsi" w:cstheme="minorBidi"/>
              <w:b w:val="0"/>
              <w:bCs w:val="0"/>
              <w:caps w:val="0"/>
              <w:noProof/>
              <w:szCs w:val="22"/>
            </w:rPr>
          </w:pPr>
          <w:hyperlink w:anchor="_Toc75882741" w:history="1">
            <w:r w:rsidR="00055C7E" w:rsidRPr="00ED6E67">
              <w:rPr>
                <w:rStyle w:val="Hyperlink"/>
                <w:noProof/>
              </w:rPr>
              <w:t>7.</w:t>
            </w:r>
            <w:r w:rsidR="00055C7E">
              <w:rPr>
                <w:rFonts w:asciiTheme="minorHAnsi" w:eastAsiaTheme="minorEastAsia" w:hAnsiTheme="minorHAnsi" w:cstheme="minorBidi"/>
                <w:b w:val="0"/>
                <w:bCs w:val="0"/>
                <w:caps w:val="0"/>
                <w:noProof/>
                <w:szCs w:val="22"/>
              </w:rPr>
              <w:tab/>
            </w:r>
            <w:r w:rsidR="00055C7E" w:rsidRPr="00ED6E67">
              <w:rPr>
                <w:rStyle w:val="Hyperlink"/>
                <w:noProof/>
              </w:rPr>
              <w:t>Gap analysis and recommendations</w:t>
            </w:r>
            <w:r w:rsidR="00055C7E">
              <w:rPr>
                <w:noProof/>
                <w:webHidden/>
              </w:rPr>
              <w:tab/>
            </w:r>
            <w:r w:rsidR="00055C7E">
              <w:rPr>
                <w:noProof/>
                <w:webHidden/>
              </w:rPr>
              <w:fldChar w:fldCharType="begin"/>
            </w:r>
            <w:r w:rsidR="00055C7E">
              <w:rPr>
                <w:noProof/>
                <w:webHidden/>
              </w:rPr>
              <w:instrText xml:space="preserve"> PAGEREF _Toc75882741 \h </w:instrText>
            </w:r>
            <w:r w:rsidR="00055C7E">
              <w:rPr>
                <w:noProof/>
                <w:webHidden/>
              </w:rPr>
            </w:r>
            <w:r w:rsidR="00055C7E">
              <w:rPr>
                <w:noProof/>
                <w:webHidden/>
              </w:rPr>
              <w:fldChar w:fldCharType="separate"/>
            </w:r>
            <w:r w:rsidR="00C81CF2">
              <w:rPr>
                <w:noProof/>
                <w:webHidden/>
              </w:rPr>
              <w:t>25</w:t>
            </w:r>
            <w:r w:rsidR="00055C7E">
              <w:rPr>
                <w:noProof/>
                <w:webHidden/>
              </w:rPr>
              <w:fldChar w:fldCharType="end"/>
            </w:r>
          </w:hyperlink>
        </w:p>
        <w:p w14:paraId="7171D4E8" w14:textId="0AEB23D7" w:rsidR="00055C7E" w:rsidRDefault="00BA3B40">
          <w:pPr>
            <w:pStyle w:val="TOC2"/>
            <w:rPr>
              <w:rFonts w:asciiTheme="minorHAnsi" w:hAnsiTheme="minorHAnsi" w:cstheme="minorBidi"/>
              <w:noProof/>
              <w:kern w:val="2"/>
              <w:sz w:val="20"/>
              <w:szCs w:val="22"/>
              <w:lang w:val="en-US" w:eastAsia="ko-KR"/>
            </w:rPr>
          </w:pPr>
          <w:hyperlink w:anchor="_Toc75882742" w:history="1">
            <w:r w:rsidR="00055C7E" w:rsidRPr="00ED6E67">
              <w:rPr>
                <w:rStyle w:val="Hyperlink"/>
                <w:noProof/>
              </w:rPr>
              <w:t>7.1</w:t>
            </w:r>
            <w:r w:rsidR="00055C7E">
              <w:rPr>
                <w:rFonts w:asciiTheme="minorHAnsi" w:hAnsiTheme="minorHAnsi" w:cstheme="minorBidi"/>
                <w:noProof/>
                <w:kern w:val="2"/>
                <w:sz w:val="20"/>
                <w:szCs w:val="22"/>
                <w:lang w:val="en-US" w:eastAsia="ko-KR"/>
              </w:rPr>
              <w:tab/>
            </w:r>
            <w:r w:rsidR="00055C7E" w:rsidRPr="00ED6E67">
              <w:rPr>
                <w:rStyle w:val="Hyperlink"/>
                <w:noProof/>
              </w:rPr>
              <w:t>Gap analysis</w:t>
            </w:r>
            <w:r w:rsidR="00055C7E">
              <w:rPr>
                <w:noProof/>
                <w:webHidden/>
              </w:rPr>
              <w:tab/>
            </w:r>
            <w:r w:rsidR="00055C7E">
              <w:rPr>
                <w:noProof/>
                <w:webHidden/>
              </w:rPr>
              <w:fldChar w:fldCharType="begin"/>
            </w:r>
            <w:r w:rsidR="00055C7E">
              <w:rPr>
                <w:noProof/>
                <w:webHidden/>
              </w:rPr>
              <w:instrText xml:space="preserve"> PAGEREF _Toc75882742 \h </w:instrText>
            </w:r>
            <w:r w:rsidR="00055C7E">
              <w:rPr>
                <w:noProof/>
                <w:webHidden/>
              </w:rPr>
            </w:r>
            <w:r w:rsidR="00055C7E">
              <w:rPr>
                <w:noProof/>
                <w:webHidden/>
              </w:rPr>
              <w:fldChar w:fldCharType="separate"/>
            </w:r>
            <w:r w:rsidR="00C81CF2">
              <w:rPr>
                <w:noProof/>
                <w:webHidden/>
              </w:rPr>
              <w:t>25</w:t>
            </w:r>
            <w:r w:rsidR="00055C7E">
              <w:rPr>
                <w:noProof/>
                <w:webHidden/>
              </w:rPr>
              <w:fldChar w:fldCharType="end"/>
            </w:r>
          </w:hyperlink>
        </w:p>
        <w:p w14:paraId="3701BA53" w14:textId="6E5E9934" w:rsidR="00055C7E" w:rsidRDefault="00BA3B40">
          <w:pPr>
            <w:pStyle w:val="TOC2"/>
            <w:rPr>
              <w:rFonts w:asciiTheme="minorHAnsi" w:hAnsiTheme="minorHAnsi" w:cstheme="minorBidi"/>
              <w:noProof/>
              <w:kern w:val="2"/>
              <w:sz w:val="20"/>
              <w:szCs w:val="22"/>
              <w:lang w:val="en-US" w:eastAsia="ko-KR"/>
            </w:rPr>
          </w:pPr>
          <w:hyperlink w:anchor="_Toc75882743" w:history="1">
            <w:r w:rsidR="00055C7E" w:rsidRPr="00ED6E67">
              <w:rPr>
                <w:rStyle w:val="Hyperlink"/>
                <w:noProof/>
              </w:rPr>
              <w:t>7.2</w:t>
            </w:r>
            <w:r w:rsidR="00055C7E">
              <w:rPr>
                <w:rFonts w:asciiTheme="minorHAnsi" w:hAnsiTheme="minorHAnsi" w:cstheme="minorBidi"/>
                <w:noProof/>
                <w:kern w:val="2"/>
                <w:sz w:val="20"/>
                <w:szCs w:val="22"/>
                <w:lang w:val="en-US" w:eastAsia="ko-KR"/>
              </w:rPr>
              <w:tab/>
            </w:r>
            <w:r w:rsidR="00055C7E" w:rsidRPr="00ED6E67">
              <w:rPr>
                <w:rStyle w:val="Hyperlink"/>
                <w:noProof/>
              </w:rPr>
              <w:t>Technical recommendations</w:t>
            </w:r>
            <w:r w:rsidR="00055C7E">
              <w:rPr>
                <w:noProof/>
                <w:webHidden/>
              </w:rPr>
              <w:tab/>
            </w:r>
            <w:r w:rsidR="00055C7E">
              <w:rPr>
                <w:noProof/>
                <w:webHidden/>
              </w:rPr>
              <w:fldChar w:fldCharType="begin"/>
            </w:r>
            <w:r w:rsidR="00055C7E">
              <w:rPr>
                <w:noProof/>
                <w:webHidden/>
              </w:rPr>
              <w:instrText xml:space="preserve"> PAGEREF _Toc75882743 \h </w:instrText>
            </w:r>
            <w:r w:rsidR="00055C7E">
              <w:rPr>
                <w:noProof/>
                <w:webHidden/>
              </w:rPr>
            </w:r>
            <w:r w:rsidR="00055C7E">
              <w:rPr>
                <w:noProof/>
                <w:webHidden/>
              </w:rPr>
              <w:fldChar w:fldCharType="separate"/>
            </w:r>
            <w:r w:rsidR="00C81CF2">
              <w:rPr>
                <w:noProof/>
                <w:webHidden/>
              </w:rPr>
              <w:t>27</w:t>
            </w:r>
            <w:r w:rsidR="00055C7E">
              <w:rPr>
                <w:noProof/>
                <w:webHidden/>
              </w:rPr>
              <w:fldChar w:fldCharType="end"/>
            </w:r>
          </w:hyperlink>
        </w:p>
        <w:p w14:paraId="5855C74F" w14:textId="2B2CAACC" w:rsidR="00055C7E" w:rsidRDefault="00BA3B40">
          <w:pPr>
            <w:pStyle w:val="TOC2"/>
            <w:rPr>
              <w:rFonts w:asciiTheme="minorHAnsi" w:hAnsiTheme="minorHAnsi" w:cstheme="minorBidi"/>
              <w:noProof/>
              <w:kern w:val="2"/>
              <w:sz w:val="20"/>
              <w:szCs w:val="22"/>
              <w:lang w:val="en-US" w:eastAsia="ko-KR"/>
            </w:rPr>
          </w:pPr>
          <w:hyperlink w:anchor="_Toc75882744" w:history="1">
            <w:r w:rsidR="00055C7E" w:rsidRPr="00ED6E67">
              <w:rPr>
                <w:rStyle w:val="Hyperlink"/>
                <w:noProof/>
              </w:rPr>
              <w:t>7.3</w:t>
            </w:r>
            <w:r w:rsidR="00055C7E">
              <w:rPr>
                <w:rFonts w:asciiTheme="minorHAnsi" w:hAnsiTheme="minorHAnsi" w:cstheme="minorBidi"/>
                <w:noProof/>
                <w:kern w:val="2"/>
                <w:sz w:val="20"/>
                <w:szCs w:val="22"/>
                <w:lang w:val="en-US" w:eastAsia="ko-KR"/>
              </w:rPr>
              <w:tab/>
            </w:r>
            <w:r w:rsidR="00055C7E" w:rsidRPr="00ED6E67">
              <w:rPr>
                <w:rStyle w:val="Hyperlink"/>
                <w:noProof/>
              </w:rPr>
              <w:t>TSN topics</w:t>
            </w:r>
            <w:r w:rsidR="00055C7E">
              <w:rPr>
                <w:noProof/>
                <w:webHidden/>
              </w:rPr>
              <w:tab/>
            </w:r>
            <w:r w:rsidR="00055C7E">
              <w:rPr>
                <w:noProof/>
                <w:webHidden/>
              </w:rPr>
              <w:fldChar w:fldCharType="begin"/>
            </w:r>
            <w:r w:rsidR="00055C7E">
              <w:rPr>
                <w:noProof/>
                <w:webHidden/>
              </w:rPr>
              <w:instrText xml:space="preserve"> PAGEREF _Toc75882744 \h </w:instrText>
            </w:r>
            <w:r w:rsidR="00055C7E">
              <w:rPr>
                <w:noProof/>
                <w:webHidden/>
              </w:rPr>
            </w:r>
            <w:r w:rsidR="00055C7E">
              <w:rPr>
                <w:noProof/>
                <w:webHidden/>
              </w:rPr>
              <w:fldChar w:fldCharType="separate"/>
            </w:r>
            <w:r w:rsidR="00C81CF2">
              <w:rPr>
                <w:noProof/>
                <w:webHidden/>
              </w:rPr>
              <w:t>28</w:t>
            </w:r>
            <w:r w:rsidR="00055C7E">
              <w:rPr>
                <w:noProof/>
                <w:webHidden/>
              </w:rPr>
              <w:fldChar w:fldCharType="end"/>
            </w:r>
          </w:hyperlink>
        </w:p>
        <w:p w14:paraId="6DCC14A3" w14:textId="2191F345" w:rsidR="00055C7E" w:rsidRDefault="00BA3B40">
          <w:pPr>
            <w:pStyle w:val="TOC1"/>
            <w:rPr>
              <w:rFonts w:asciiTheme="minorHAnsi" w:eastAsiaTheme="minorEastAsia" w:hAnsiTheme="minorHAnsi" w:cstheme="minorBidi"/>
              <w:b w:val="0"/>
              <w:bCs w:val="0"/>
              <w:caps w:val="0"/>
              <w:noProof/>
              <w:szCs w:val="22"/>
            </w:rPr>
          </w:pPr>
          <w:hyperlink w:anchor="_Toc75882745" w:history="1">
            <w:r w:rsidR="00055C7E" w:rsidRPr="00ED6E67">
              <w:rPr>
                <w:rStyle w:val="Hyperlink"/>
                <w:noProof/>
              </w:rPr>
              <w:t>8.</w:t>
            </w:r>
            <w:r w:rsidR="00055C7E">
              <w:rPr>
                <w:rFonts w:asciiTheme="minorHAnsi" w:eastAsiaTheme="minorEastAsia" w:hAnsiTheme="minorHAnsi" w:cstheme="minorBidi"/>
                <w:b w:val="0"/>
                <w:bCs w:val="0"/>
                <w:caps w:val="0"/>
                <w:noProof/>
                <w:szCs w:val="22"/>
              </w:rPr>
              <w:tab/>
            </w:r>
            <w:r w:rsidR="00055C7E" w:rsidRPr="00ED6E67">
              <w:rPr>
                <w:rStyle w:val="Hyperlink"/>
                <w:noProof/>
              </w:rPr>
              <w:t>Conclusions</w:t>
            </w:r>
            <w:r w:rsidR="00055C7E">
              <w:rPr>
                <w:noProof/>
                <w:webHidden/>
              </w:rPr>
              <w:tab/>
            </w:r>
            <w:r w:rsidR="00055C7E">
              <w:rPr>
                <w:noProof/>
                <w:webHidden/>
              </w:rPr>
              <w:fldChar w:fldCharType="begin"/>
            </w:r>
            <w:r w:rsidR="00055C7E">
              <w:rPr>
                <w:noProof/>
                <w:webHidden/>
              </w:rPr>
              <w:instrText xml:space="preserve"> PAGEREF _Toc75882745 \h </w:instrText>
            </w:r>
            <w:r w:rsidR="00055C7E">
              <w:rPr>
                <w:noProof/>
                <w:webHidden/>
              </w:rPr>
            </w:r>
            <w:r w:rsidR="00055C7E">
              <w:rPr>
                <w:noProof/>
                <w:webHidden/>
              </w:rPr>
              <w:fldChar w:fldCharType="separate"/>
            </w:r>
            <w:r w:rsidR="00C81CF2">
              <w:rPr>
                <w:noProof/>
                <w:webHidden/>
              </w:rPr>
              <w:t>30</w:t>
            </w:r>
            <w:r w:rsidR="00055C7E">
              <w:rPr>
                <w:noProof/>
                <w:webHidden/>
              </w:rPr>
              <w:fldChar w:fldCharType="end"/>
            </w:r>
          </w:hyperlink>
        </w:p>
        <w:p w14:paraId="4940A37B" w14:textId="4A64EBDA" w:rsidR="00055C7E" w:rsidRDefault="00BA3B40">
          <w:pPr>
            <w:pStyle w:val="TOC1"/>
            <w:rPr>
              <w:rFonts w:asciiTheme="minorHAnsi" w:eastAsiaTheme="minorEastAsia" w:hAnsiTheme="minorHAnsi" w:cstheme="minorBidi"/>
              <w:b w:val="0"/>
              <w:bCs w:val="0"/>
              <w:caps w:val="0"/>
              <w:noProof/>
              <w:szCs w:val="22"/>
            </w:rPr>
          </w:pPr>
          <w:hyperlink w:anchor="_Toc75882746" w:history="1">
            <w:r w:rsidR="00055C7E" w:rsidRPr="00ED6E67">
              <w:rPr>
                <w:rStyle w:val="Hyperlink"/>
                <w:noProof/>
              </w:rPr>
              <w:t>9.</w:t>
            </w:r>
            <w:r w:rsidR="00055C7E">
              <w:rPr>
                <w:rFonts w:asciiTheme="minorHAnsi" w:eastAsiaTheme="minorEastAsia" w:hAnsiTheme="minorHAnsi" w:cstheme="minorBidi"/>
                <w:b w:val="0"/>
                <w:bCs w:val="0"/>
                <w:caps w:val="0"/>
                <w:noProof/>
                <w:szCs w:val="22"/>
              </w:rPr>
              <w:tab/>
            </w:r>
            <w:r w:rsidR="00055C7E" w:rsidRPr="00ED6E67">
              <w:rPr>
                <w:rStyle w:val="Hyperlink"/>
                <w:noProof/>
              </w:rPr>
              <w:t>References</w:t>
            </w:r>
            <w:r w:rsidR="00055C7E">
              <w:rPr>
                <w:noProof/>
                <w:webHidden/>
              </w:rPr>
              <w:tab/>
            </w:r>
            <w:r w:rsidR="00055C7E">
              <w:rPr>
                <w:noProof/>
                <w:webHidden/>
              </w:rPr>
              <w:fldChar w:fldCharType="begin"/>
            </w:r>
            <w:r w:rsidR="00055C7E">
              <w:rPr>
                <w:noProof/>
                <w:webHidden/>
              </w:rPr>
              <w:instrText xml:space="preserve"> PAGEREF _Toc75882746 \h </w:instrText>
            </w:r>
            <w:r w:rsidR="00055C7E">
              <w:rPr>
                <w:noProof/>
                <w:webHidden/>
              </w:rPr>
            </w:r>
            <w:r w:rsidR="00055C7E">
              <w:rPr>
                <w:noProof/>
                <w:webHidden/>
              </w:rPr>
              <w:fldChar w:fldCharType="separate"/>
            </w:r>
            <w:r w:rsidR="00C81CF2">
              <w:rPr>
                <w:noProof/>
                <w:webHidden/>
              </w:rPr>
              <w:t>31</w:t>
            </w:r>
            <w:r w:rsidR="00055C7E">
              <w:rPr>
                <w:noProof/>
                <w:webHidden/>
              </w:rPr>
              <w:fldChar w:fldCharType="end"/>
            </w:r>
          </w:hyperlink>
        </w:p>
        <w:p w14:paraId="75EC9927" w14:textId="6D8D5E9A" w:rsidR="00297612" w:rsidRPr="00643C95" w:rsidRDefault="00391368" w:rsidP="00643C95">
          <w:pPr>
            <w:jc w:val="distribute"/>
            <w:rPr>
              <w:lang w:val="en-US"/>
            </w:rPr>
          </w:pPr>
          <w:r w:rsidRPr="00176539">
            <w:rPr>
              <w:b/>
              <w:bCs/>
              <w:noProof/>
              <w:lang w:val="en-US"/>
            </w:rPr>
            <w:fldChar w:fldCharType="end"/>
          </w:r>
        </w:p>
      </w:sdtContent>
    </w:sdt>
    <w:p w14:paraId="6EA76ACA" w14:textId="77777777" w:rsidR="003B0F89" w:rsidRDefault="003B0F89" w:rsidP="00643C95">
      <w:pPr>
        <w:jc w:val="distribute"/>
        <w:rPr>
          <w:rFonts w:eastAsiaTheme="majorEastAsia"/>
          <w:b/>
          <w:bCs/>
          <w:sz w:val="32"/>
          <w:szCs w:val="32"/>
          <w:lang w:val="en-US"/>
        </w:rPr>
      </w:pPr>
      <w:r>
        <w:rPr>
          <w:b/>
          <w:bCs/>
        </w:rPr>
        <w:br w:type="page"/>
      </w:r>
    </w:p>
    <w:p w14:paraId="6173D6FD" w14:textId="17AD4E74" w:rsidR="00297612" w:rsidRPr="00176539" w:rsidRDefault="008A6FF7" w:rsidP="007A65D6">
      <w:pPr>
        <w:pStyle w:val="TOCHeading"/>
        <w:jc w:val="center"/>
        <w:rPr>
          <w:rFonts w:ascii="Times New Roman" w:hAnsi="Times New Roman" w:cs="Times New Roman"/>
          <w:b/>
          <w:bCs/>
          <w:color w:val="auto"/>
        </w:rPr>
      </w:pPr>
      <w:r w:rsidRPr="00176539">
        <w:rPr>
          <w:rFonts w:ascii="Times New Roman" w:hAnsi="Times New Roman" w:cs="Times New Roman"/>
          <w:b/>
          <w:bCs/>
          <w:color w:val="auto"/>
        </w:rPr>
        <w:lastRenderedPageBreak/>
        <w:t>List</w:t>
      </w:r>
      <w:r w:rsidR="00297612" w:rsidRPr="00176539">
        <w:rPr>
          <w:rFonts w:ascii="Times New Roman" w:hAnsi="Times New Roman" w:cs="Times New Roman"/>
          <w:b/>
          <w:bCs/>
          <w:color w:val="auto"/>
        </w:rPr>
        <w:t xml:space="preserve"> of Figures</w:t>
      </w:r>
    </w:p>
    <w:p w14:paraId="30EBC09D" w14:textId="77777777" w:rsidR="00297612" w:rsidRPr="00176539" w:rsidRDefault="00297612" w:rsidP="00176539">
      <w:pPr>
        <w:ind w:leftChars="82" w:left="180"/>
      </w:pPr>
    </w:p>
    <w:p w14:paraId="7C8CB467" w14:textId="01D5AE65" w:rsidR="00555DCC" w:rsidRDefault="00297612">
      <w:pPr>
        <w:pStyle w:val="TableofFigures"/>
        <w:tabs>
          <w:tab w:val="right" w:leader="dot" w:pos="9350"/>
        </w:tabs>
        <w:rPr>
          <w:ins w:id="6" w:author="Joseph S Levy" w:date="2021-08-23T22:13:00Z"/>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"Figure" </w:instrText>
      </w:r>
      <w:r w:rsidRPr="00897E61">
        <w:rPr>
          <w:lang w:val="en-US" w:eastAsia="ko-KR"/>
        </w:rPr>
        <w:fldChar w:fldCharType="separate"/>
      </w:r>
      <w:ins w:id="7" w:author="Joseph S Levy" w:date="2021-08-23T22:13:00Z">
        <w:r w:rsidR="00555DCC" w:rsidRPr="00F00FEB">
          <w:rPr>
            <w:rStyle w:val="Hyperlink"/>
            <w:noProof/>
          </w:rPr>
          <w:fldChar w:fldCharType="begin"/>
        </w:r>
        <w:r w:rsidR="00555DCC" w:rsidRPr="00F00FEB">
          <w:rPr>
            <w:rStyle w:val="Hyperlink"/>
            <w:noProof/>
          </w:rPr>
          <w:instrText xml:space="preserve"> </w:instrText>
        </w:r>
        <w:r w:rsidR="00555DCC">
          <w:rPr>
            <w:noProof/>
          </w:rPr>
          <w:instrText>HYPERLINK \l "_Toc80649217"</w:instrText>
        </w:r>
        <w:r w:rsidR="00555DCC" w:rsidRPr="00F00FEB">
          <w:rPr>
            <w:rStyle w:val="Hyperlink"/>
            <w:noProof/>
          </w:rPr>
          <w:instrText xml:space="preserve"> </w:instrText>
        </w:r>
        <w:r w:rsidR="00555DCC" w:rsidRPr="00F00FEB">
          <w:rPr>
            <w:rStyle w:val="Hyperlink"/>
            <w:noProof/>
          </w:rPr>
          <w:fldChar w:fldCharType="separate"/>
        </w:r>
        <w:r w:rsidR="00555DCC" w:rsidRPr="00F00FEB">
          <w:rPr>
            <w:rStyle w:val="Hyperlink"/>
            <w:noProof/>
            <w:lang w:val="en-US"/>
          </w:rPr>
          <w:t>Figure 1. Overview of interworking reference model</w:t>
        </w:r>
        <w:r w:rsidR="00555DCC">
          <w:rPr>
            <w:noProof/>
            <w:webHidden/>
          </w:rPr>
          <w:tab/>
        </w:r>
        <w:r w:rsidR="00555DCC">
          <w:rPr>
            <w:noProof/>
            <w:webHidden/>
          </w:rPr>
          <w:fldChar w:fldCharType="begin"/>
        </w:r>
        <w:r w:rsidR="00555DCC">
          <w:rPr>
            <w:noProof/>
            <w:webHidden/>
          </w:rPr>
          <w:instrText xml:space="preserve"> PAGEREF _Toc80649217 \h </w:instrText>
        </w:r>
      </w:ins>
      <w:r w:rsidR="00555DCC">
        <w:rPr>
          <w:noProof/>
          <w:webHidden/>
        </w:rPr>
      </w:r>
      <w:r w:rsidR="00555DCC">
        <w:rPr>
          <w:noProof/>
          <w:webHidden/>
        </w:rPr>
        <w:fldChar w:fldCharType="separate"/>
      </w:r>
      <w:ins w:id="8" w:author="Joseph S Levy" w:date="2021-08-23T22:13:00Z">
        <w:r w:rsidR="00555DCC">
          <w:rPr>
            <w:noProof/>
            <w:webHidden/>
          </w:rPr>
          <w:t>10</w:t>
        </w:r>
        <w:r w:rsidR="00555DCC">
          <w:rPr>
            <w:noProof/>
            <w:webHidden/>
          </w:rPr>
          <w:fldChar w:fldCharType="end"/>
        </w:r>
        <w:r w:rsidR="00555DCC" w:rsidRPr="00F00FEB">
          <w:rPr>
            <w:rStyle w:val="Hyperlink"/>
            <w:noProof/>
          </w:rPr>
          <w:fldChar w:fldCharType="end"/>
        </w:r>
      </w:ins>
    </w:p>
    <w:p w14:paraId="3CF1DF9C" w14:textId="17700D4D" w:rsidR="00555DCC" w:rsidRDefault="00555DCC">
      <w:pPr>
        <w:pStyle w:val="TableofFigures"/>
        <w:tabs>
          <w:tab w:val="right" w:leader="dot" w:pos="9350"/>
        </w:tabs>
        <w:rPr>
          <w:ins w:id="9" w:author="Joseph S Levy" w:date="2021-08-23T22:13:00Z"/>
          <w:rFonts w:asciiTheme="minorHAnsi" w:hAnsiTheme="minorHAnsi" w:cstheme="minorBidi"/>
          <w:noProof/>
          <w:szCs w:val="22"/>
          <w:lang w:val="en-US"/>
        </w:rPr>
      </w:pPr>
      <w:ins w:id="10"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"_Toc80649218"</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2</w:t>
        </w:r>
        <w:r w:rsidRPr="00F00FEB">
          <w:rPr>
            <w:rStyle w:val="Hyperlink"/>
            <w:noProof/>
            <w:lang w:val="en-US"/>
          </w:rPr>
          <w:t>. Interworking model between 5G core network and WLAN</w:t>
        </w:r>
        <w:r>
          <w:rPr>
            <w:noProof/>
            <w:webHidden/>
          </w:rPr>
          <w:tab/>
        </w:r>
        <w:r>
          <w:rPr>
            <w:noProof/>
            <w:webHidden/>
          </w:rPr>
          <w:fldChar w:fldCharType="begin"/>
        </w:r>
        <w:r>
          <w:rPr>
            <w:noProof/>
            <w:webHidden/>
          </w:rPr>
          <w:instrText xml:space="preserve"> PAGEREF _Toc80649218 \h </w:instrText>
        </w:r>
      </w:ins>
      <w:r>
        <w:rPr>
          <w:noProof/>
          <w:webHidden/>
        </w:rPr>
      </w:r>
      <w:r>
        <w:rPr>
          <w:noProof/>
          <w:webHidden/>
        </w:rPr>
        <w:fldChar w:fldCharType="separate"/>
      </w:r>
      <w:ins w:id="11" w:author="Joseph S Levy" w:date="2021-08-23T22:13:00Z">
        <w:r>
          <w:rPr>
            <w:noProof/>
            <w:webHidden/>
          </w:rPr>
          <w:t>11</w:t>
        </w:r>
        <w:r>
          <w:rPr>
            <w:noProof/>
            <w:webHidden/>
          </w:rPr>
          <w:fldChar w:fldCharType="end"/>
        </w:r>
        <w:r w:rsidRPr="00F00FEB">
          <w:rPr>
            <w:rStyle w:val="Hyperlink"/>
            <w:noProof/>
          </w:rPr>
          <w:fldChar w:fldCharType="end"/>
        </w:r>
      </w:ins>
    </w:p>
    <w:p w14:paraId="261C37D1" w14:textId="4529C814" w:rsidR="00555DCC" w:rsidRDefault="00555DCC">
      <w:pPr>
        <w:pStyle w:val="TableofFigures"/>
        <w:tabs>
          <w:tab w:val="right" w:leader="dot" w:pos="9350"/>
        </w:tabs>
        <w:rPr>
          <w:ins w:id="12" w:author="Joseph S Levy" w:date="2021-08-23T22:13:00Z"/>
          <w:rFonts w:asciiTheme="minorHAnsi" w:hAnsiTheme="minorHAnsi" w:cstheme="minorBidi"/>
          <w:noProof/>
          <w:szCs w:val="22"/>
          <w:lang w:val="en-US"/>
        </w:rPr>
      </w:pPr>
      <w:ins w:id="13"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"_Toc80649219"</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3</w:t>
        </w:r>
        <w:r w:rsidRPr="00F00FEB">
          <w:rPr>
            <w:rStyle w:val="Hyperlink"/>
            <w:noProof/>
            <w:lang w:val="en-US"/>
          </w:rPr>
          <w:t>. Untrusted WLAN interworking reference model with 5G core network</w:t>
        </w:r>
        <w:r>
          <w:rPr>
            <w:noProof/>
            <w:webHidden/>
          </w:rPr>
          <w:tab/>
        </w:r>
        <w:r>
          <w:rPr>
            <w:noProof/>
            <w:webHidden/>
          </w:rPr>
          <w:fldChar w:fldCharType="begin"/>
        </w:r>
        <w:r>
          <w:rPr>
            <w:noProof/>
            <w:webHidden/>
          </w:rPr>
          <w:instrText xml:space="preserve"> PAGEREF _Toc80649219 \h </w:instrText>
        </w:r>
      </w:ins>
      <w:r>
        <w:rPr>
          <w:noProof/>
          <w:webHidden/>
        </w:rPr>
      </w:r>
      <w:r>
        <w:rPr>
          <w:noProof/>
          <w:webHidden/>
        </w:rPr>
        <w:fldChar w:fldCharType="separate"/>
      </w:r>
      <w:ins w:id="14" w:author="Joseph S Levy" w:date="2021-08-23T22:13:00Z">
        <w:r>
          <w:rPr>
            <w:noProof/>
            <w:webHidden/>
          </w:rPr>
          <w:t>12</w:t>
        </w:r>
        <w:r>
          <w:rPr>
            <w:noProof/>
            <w:webHidden/>
          </w:rPr>
          <w:fldChar w:fldCharType="end"/>
        </w:r>
        <w:r w:rsidRPr="00F00FEB">
          <w:rPr>
            <w:rStyle w:val="Hyperlink"/>
            <w:noProof/>
          </w:rPr>
          <w:fldChar w:fldCharType="end"/>
        </w:r>
      </w:ins>
    </w:p>
    <w:p w14:paraId="23962618" w14:textId="686300C5" w:rsidR="00555DCC" w:rsidRDefault="00555DCC">
      <w:pPr>
        <w:pStyle w:val="TableofFigures"/>
        <w:tabs>
          <w:tab w:val="right" w:leader="dot" w:pos="9350"/>
        </w:tabs>
        <w:rPr>
          <w:ins w:id="15" w:author="Joseph S Levy" w:date="2021-08-23T22:13:00Z"/>
          <w:rFonts w:asciiTheme="minorHAnsi" w:hAnsiTheme="minorHAnsi" w:cstheme="minorBidi"/>
          <w:noProof/>
          <w:szCs w:val="22"/>
          <w:lang w:val="en-US"/>
        </w:rPr>
      </w:pPr>
      <w:ins w:id="16"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"_Toc80649220"</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4</w:t>
        </w:r>
        <w:r w:rsidRPr="00F00FEB">
          <w:rPr>
            <w:rStyle w:val="Hyperlink"/>
            <w:noProof/>
            <w:lang w:val="en-US"/>
          </w:rPr>
          <w:t xml:space="preserve">. </w:t>
        </w:r>
        <w:r w:rsidRPr="00F00FEB">
          <w:rPr>
            <w:rStyle w:val="Hyperlink"/>
            <w:noProof/>
            <w:lang w:val="en-US" w:eastAsia="ko-KR"/>
          </w:rPr>
          <w:t xml:space="preserve">Trusted </w:t>
        </w:r>
        <w:r w:rsidRPr="00F00FEB">
          <w:rPr>
            <w:rStyle w:val="Hyperlink"/>
            <w:noProof/>
            <w:lang w:val="en-US"/>
          </w:rPr>
          <w:t>WLAN interworking reference model with 5G core network</w:t>
        </w:r>
        <w:r>
          <w:rPr>
            <w:noProof/>
            <w:webHidden/>
          </w:rPr>
          <w:tab/>
        </w:r>
        <w:r>
          <w:rPr>
            <w:noProof/>
            <w:webHidden/>
          </w:rPr>
          <w:fldChar w:fldCharType="begin"/>
        </w:r>
        <w:r>
          <w:rPr>
            <w:noProof/>
            <w:webHidden/>
          </w:rPr>
          <w:instrText xml:space="preserve"> PAGEREF _Toc80649220 \h </w:instrText>
        </w:r>
      </w:ins>
      <w:r>
        <w:rPr>
          <w:noProof/>
          <w:webHidden/>
        </w:rPr>
      </w:r>
      <w:r>
        <w:rPr>
          <w:noProof/>
          <w:webHidden/>
        </w:rPr>
        <w:fldChar w:fldCharType="separate"/>
      </w:r>
      <w:ins w:id="17" w:author="Joseph S Levy" w:date="2021-08-23T22:13:00Z">
        <w:r>
          <w:rPr>
            <w:noProof/>
            <w:webHidden/>
          </w:rPr>
          <w:t>12</w:t>
        </w:r>
        <w:r>
          <w:rPr>
            <w:noProof/>
            <w:webHidden/>
          </w:rPr>
          <w:fldChar w:fldCharType="end"/>
        </w:r>
        <w:r w:rsidRPr="00F00FEB">
          <w:rPr>
            <w:rStyle w:val="Hyperlink"/>
            <w:noProof/>
          </w:rPr>
          <w:fldChar w:fldCharType="end"/>
        </w:r>
      </w:ins>
    </w:p>
    <w:p w14:paraId="5240200A" w14:textId="795443EE" w:rsidR="00555DCC" w:rsidRDefault="00555DCC">
      <w:pPr>
        <w:pStyle w:val="TableofFigures"/>
        <w:tabs>
          <w:tab w:val="right" w:leader="dot" w:pos="9350"/>
        </w:tabs>
        <w:rPr>
          <w:ins w:id="18" w:author="Joseph S Levy" w:date="2021-08-23T22:13:00Z"/>
          <w:rFonts w:asciiTheme="minorHAnsi" w:hAnsiTheme="minorHAnsi" w:cstheme="minorBidi"/>
          <w:noProof/>
          <w:szCs w:val="22"/>
          <w:lang w:val="en-US"/>
        </w:rPr>
      </w:pPr>
      <w:ins w:id="19"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"_Toc80649221"</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5</w:t>
        </w:r>
        <w:r w:rsidRPr="00F00FEB">
          <w:rPr>
            <w:rStyle w:val="Hyperlink"/>
            <w:noProof/>
            <w:lang w:val="en-US" w:eastAsia="ko-KR"/>
          </w:rPr>
          <w:t>. Establishing a WLAN connection</w:t>
        </w:r>
        <w:r>
          <w:rPr>
            <w:noProof/>
            <w:webHidden/>
          </w:rPr>
          <w:tab/>
        </w:r>
        <w:r>
          <w:rPr>
            <w:noProof/>
            <w:webHidden/>
          </w:rPr>
          <w:fldChar w:fldCharType="begin"/>
        </w:r>
        <w:r>
          <w:rPr>
            <w:noProof/>
            <w:webHidden/>
          </w:rPr>
          <w:instrText xml:space="preserve"> PAGEREF _Toc80649221 \h </w:instrText>
        </w:r>
      </w:ins>
      <w:r>
        <w:rPr>
          <w:noProof/>
          <w:webHidden/>
        </w:rPr>
      </w:r>
      <w:r>
        <w:rPr>
          <w:noProof/>
          <w:webHidden/>
        </w:rPr>
        <w:fldChar w:fldCharType="separate"/>
      </w:r>
      <w:ins w:id="20" w:author="Joseph S Levy" w:date="2021-08-23T22:13:00Z">
        <w:r>
          <w:rPr>
            <w:noProof/>
            <w:webHidden/>
          </w:rPr>
          <w:t>14</w:t>
        </w:r>
        <w:r>
          <w:rPr>
            <w:noProof/>
            <w:webHidden/>
          </w:rPr>
          <w:fldChar w:fldCharType="end"/>
        </w:r>
        <w:r w:rsidRPr="00F00FEB">
          <w:rPr>
            <w:rStyle w:val="Hyperlink"/>
            <w:noProof/>
          </w:rPr>
          <w:fldChar w:fldCharType="end"/>
        </w:r>
      </w:ins>
    </w:p>
    <w:p w14:paraId="0119F7C1" w14:textId="6D9E4759" w:rsidR="00555DCC" w:rsidRDefault="00555DCC">
      <w:pPr>
        <w:pStyle w:val="TableofFigures"/>
        <w:tabs>
          <w:tab w:val="right" w:leader="dot" w:pos="9350"/>
        </w:tabs>
        <w:rPr>
          <w:ins w:id="21" w:author="Joseph S Levy" w:date="2021-08-23T22:13:00Z"/>
          <w:rFonts w:asciiTheme="minorHAnsi" w:hAnsiTheme="minorHAnsi" w:cstheme="minorBidi"/>
          <w:noProof/>
          <w:szCs w:val="22"/>
          <w:lang w:val="en-US"/>
        </w:rPr>
      </w:pPr>
      <w:ins w:id="22"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"_Toc80649222"</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6</w:t>
        </w:r>
        <w:r w:rsidRPr="00F00FEB">
          <w:rPr>
            <w:rStyle w:val="Hyperlink"/>
            <w:noProof/>
            <w:lang w:val="en-US" w:eastAsia="ko-KR"/>
          </w:rPr>
          <w:t>. Fast BSS transition for fast association.</w:t>
        </w:r>
        <w:r>
          <w:rPr>
            <w:noProof/>
            <w:webHidden/>
          </w:rPr>
          <w:tab/>
        </w:r>
        <w:r>
          <w:rPr>
            <w:noProof/>
            <w:webHidden/>
          </w:rPr>
          <w:fldChar w:fldCharType="begin"/>
        </w:r>
        <w:r>
          <w:rPr>
            <w:noProof/>
            <w:webHidden/>
          </w:rPr>
          <w:instrText xml:space="preserve"> PAGEREF _Toc80649222 \h </w:instrText>
        </w:r>
      </w:ins>
      <w:r>
        <w:rPr>
          <w:noProof/>
          <w:webHidden/>
        </w:rPr>
      </w:r>
      <w:r>
        <w:rPr>
          <w:noProof/>
          <w:webHidden/>
        </w:rPr>
        <w:fldChar w:fldCharType="separate"/>
      </w:r>
      <w:ins w:id="23" w:author="Joseph S Levy" w:date="2021-08-23T22:13:00Z">
        <w:r>
          <w:rPr>
            <w:noProof/>
            <w:webHidden/>
          </w:rPr>
          <w:t>16</w:t>
        </w:r>
        <w:r>
          <w:rPr>
            <w:noProof/>
            <w:webHidden/>
          </w:rPr>
          <w:fldChar w:fldCharType="end"/>
        </w:r>
        <w:r w:rsidRPr="00F00FEB">
          <w:rPr>
            <w:rStyle w:val="Hyperlink"/>
            <w:noProof/>
          </w:rPr>
          <w:fldChar w:fldCharType="end"/>
        </w:r>
      </w:ins>
    </w:p>
    <w:p w14:paraId="5C424B9A" w14:textId="648BC9EB" w:rsidR="00555DCC" w:rsidRDefault="00555DCC">
      <w:pPr>
        <w:pStyle w:val="TableofFigures"/>
        <w:tabs>
          <w:tab w:val="right" w:leader="dot" w:pos="9350"/>
        </w:tabs>
        <w:rPr>
          <w:ins w:id="24" w:author="Joseph S Levy" w:date="2021-08-23T22:13:00Z"/>
          <w:rFonts w:asciiTheme="minorHAnsi" w:hAnsiTheme="minorHAnsi" w:cstheme="minorBidi"/>
          <w:noProof/>
          <w:szCs w:val="22"/>
          <w:lang w:val="en-US"/>
        </w:rPr>
      </w:pPr>
      <w:ins w:id="25"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"_Toc80649223"</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7</w:t>
        </w:r>
        <w:r w:rsidRPr="00F00FEB">
          <w:rPr>
            <w:rStyle w:val="Hyperlink"/>
            <w:noProof/>
            <w:lang w:val="en-US" w:eastAsia="ko-KR"/>
          </w:rPr>
          <w:t>. IPsec tunnel establishment (3GPP TS 23.502)</w:t>
        </w:r>
        <w:r>
          <w:rPr>
            <w:noProof/>
            <w:webHidden/>
          </w:rPr>
          <w:tab/>
        </w:r>
        <w:r>
          <w:rPr>
            <w:noProof/>
            <w:webHidden/>
          </w:rPr>
          <w:fldChar w:fldCharType="begin"/>
        </w:r>
        <w:r>
          <w:rPr>
            <w:noProof/>
            <w:webHidden/>
          </w:rPr>
          <w:instrText xml:space="preserve"> PAGEREF _Toc80649223 \h </w:instrText>
        </w:r>
      </w:ins>
      <w:r>
        <w:rPr>
          <w:noProof/>
          <w:webHidden/>
        </w:rPr>
      </w:r>
      <w:r>
        <w:rPr>
          <w:noProof/>
          <w:webHidden/>
        </w:rPr>
        <w:fldChar w:fldCharType="separate"/>
      </w:r>
      <w:ins w:id="26" w:author="Joseph S Levy" w:date="2021-08-23T22:13:00Z">
        <w:r>
          <w:rPr>
            <w:noProof/>
            <w:webHidden/>
          </w:rPr>
          <w:t>17</w:t>
        </w:r>
        <w:r>
          <w:rPr>
            <w:noProof/>
            <w:webHidden/>
          </w:rPr>
          <w:fldChar w:fldCharType="end"/>
        </w:r>
        <w:r w:rsidRPr="00F00FEB">
          <w:rPr>
            <w:rStyle w:val="Hyperlink"/>
            <w:noProof/>
          </w:rPr>
          <w:fldChar w:fldCharType="end"/>
        </w:r>
      </w:ins>
    </w:p>
    <w:p w14:paraId="765B3E64" w14:textId="5A8827C8" w:rsidR="00555DCC" w:rsidRDefault="00555DCC">
      <w:pPr>
        <w:pStyle w:val="TableofFigures"/>
        <w:tabs>
          <w:tab w:val="right" w:leader="dot" w:pos="9350"/>
        </w:tabs>
        <w:rPr>
          <w:ins w:id="27" w:author="Joseph S Levy" w:date="2021-08-23T22:13:00Z"/>
          <w:rFonts w:asciiTheme="minorHAnsi" w:hAnsiTheme="minorHAnsi" w:cstheme="minorBidi"/>
          <w:noProof/>
          <w:szCs w:val="22"/>
          <w:lang w:val="en-US"/>
        </w:rPr>
      </w:pPr>
      <w:ins w:id="28"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"_Toc80649224"</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8</w:t>
        </w:r>
        <w:r w:rsidRPr="00F00FEB">
          <w:rPr>
            <w:rStyle w:val="Hyperlink"/>
            <w:noProof/>
            <w:lang w:val="en-US" w:eastAsia="ko-KR"/>
          </w:rPr>
          <w:t>. Trusted WLAN connection with 5G core network registration</w:t>
        </w:r>
        <w:r>
          <w:rPr>
            <w:noProof/>
            <w:webHidden/>
          </w:rPr>
          <w:tab/>
        </w:r>
        <w:r>
          <w:rPr>
            <w:noProof/>
            <w:webHidden/>
          </w:rPr>
          <w:fldChar w:fldCharType="begin"/>
        </w:r>
        <w:r>
          <w:rPr>
            <w:noProof/>
            <w:webHidden/>
          </w:rPr>
          <w:instrText xml:space="preserve"> PAGEREF _Toc80649224 \h </w:instrText>
        </w:r>
      </w:ins>
      <w:r>
        <w:rPr>
          <w:noProof/>
          <w:webHidden/>
        </w:rPr>
      </w:r>
      <w:r>
        <w:rPr>
          <w:noProof/>
          <w:webHidden/>
        </w:rPr>
        <w:fldChar w:fldCharType="separate"/>
      </w:r>
      <w:ins w:id="29" w:author="Joseph S Levy" w:date="2021-08-23T22:13:00Z">
        <w:r>
          <w:rPr>
            <w:noProof/>
            <w:webHidden/>
          </w:rPr>
          <w:t>18</w:t>
        </w:r>
        <w:r>
          <w:rPr>
            <w:noProof/>
            <w:webHidden/>
          </w:rPr>
          <w:fldChar w:fldCharType="end"/>
        </w:r>
        <w:r w:rsidRPr="00F00FEB">
          <w:rPr>
            <w:rStyle w:val="Hyperlink"/>
            <w:noProof/>
          </w:rPr>
          <w:fldChar w:fldCharType="end"/>
        </w:r>
      </w:ins>
    </w:p>
    <w:p w14:paraId="257579C4" w14:textId="656EB1E1" w:rsidR="00555DCC" w:rsidRDefault="00555DCC">
      <w:pPr>
        <w:pStyle w:val="TableofFigures"/>
        <w:tabs>
          <w:tab w:val="right" w:leader="dot" w:pos="9350"/>
        </w:tabs>
        <w:rPr>
          <w:ins w:id="30" w:author="Joseph S Levy" w:date="2021-08-23T22:13:00Z"/>
          <w:rFonts w:asciiTheme="minorHAnsi" w:hAnsiTheme="minorHAnsi" w:cstheme="minorBidi"/>
          <w:noProof/>
          <w:szCs w:val="22"/>
          <w:lang w:val="en-US"/>
        </w:rPr>
      </w:pPr>
      <w:ins w:id="31"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"_Toc80649225"</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9</w:t>
        </w:r>
        <w:r w:rsidRPr="00F00FEB">
          <w:rPr>
            <w:rStyle w:val="Hyperlink"/>
            <w:noProof/>
            <w:lang w:val="en-US" w:eastAsia="ko-KR"/>
          </w:rPr>
          <w:t>. Control plane between a TE and N3IWF (3GPP TS 23.501)</w:t>
        </w:r>
        <w:r>
          <w:rPr>
            <w:noProof/>
            <w:webHidden/>
          </w:rPr>
          <w:tab/>
        </w:r>
        <w:r>
          <w:rPr>
            <w:noProof/>
            <w:webHidden/>
          </w:rPr>
          <w:fldChar w:fldCharType="begin"/>
        </w:r>
        <w:r>
          <w:rPr>
            <w:noProof/>
            <w:webHidden/>
          </w:rPr>
          <w:instrText xml:space="preserve"> PAGEREF _Toc80649225 \h </w:instrText>
        </w:r>
      </w:ins>
      <w:r>
        <w:rPr>
          <w:noProof/>
          <w:webHidden/>
        </w:rPr>
      </w:r>
      <w:r>
        <w:rPr>
          <w:noProof/>
          <w:webHidden/>
        </w:rPr>
        <w:fldChar w:fldCharType="separate"/>
      </w:r>
      <w:ins w:id="32" w:author="Joseph S Levy" w:date="2021-08-23T22:13:00Z">
        <w:r>
          <w:rPr>
            <w:noProof/>
            <w:webHidden/>
          </w:rPr>
          <w:t>19</w:t>
        </w:r>
        <w:r>
          <w:rPr>
            <w:noProof/>
            <w:webHidden/>
          </w:rPr>
          <w:fldChar w:fldCharType="end"/>
        </w:r>
        <w:r w:rsidRPr="00F00FEB">
          <w:rPr>
            <w:rStyle w:val="Hyperlink"/>
            <w:noProof/>
          </w:rPr>
          <w:fldChar w:fldCharType="end"/>
        </w:r>
      </w:ins>
    </w:p>
    <w:p w14:paraId="26CD1C5C" w14:textId="79A40FA7" w:rsidR="00555DCC" w:rsidRDefault="00555DCC">
      <w:pPr>
        <w:pStyle w:val="TableofFigures"/>
        <w:tabs>
          <w:tab w:val="right" w:leader="dot" w:pos="9350"/>
        </w:tabs>
        <w:rPr>
          <w:ins w:id="33" w:author="Joseph S Levy" w:date="2021-08-23T22:13:00Z"/>
          <w:rFonts w:asciiTheme="minorHAnsi" w:hAnsiTheme="minorHAnsi" w:cstheme="minorBidi"/>
          <w:noProof/>
          <w:szCs w:val="22"/>
          <w:lang w:val="en-US"/>
        </w:rPr>
      </w:pPr>
      <w:ins w:id="34"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"_Toc80649226"</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10</w:t>
        </w:r>
        <w:r w:rsidRPr="00F00FEB">
          <w:rPr>
            <w:rStyle w:val="Hyperlink"/>
            <w:noProof/>
            <w:lang w:val="en-US" w:eastAsia="ko-KR"/>
          </w:rPr>
          <w:t>. Y2 interface</w:t>
        </w:r>
        <w:r>
          <w:rPr>
            <w:noProof/>
            <w:webHidden/>
          </w:rPr>
          <w:tab/>
        </w:r>
        <w:r>
          <w:rPr>
            <w:noProof/>
            <w:webHidden/>
          </w:rPr>
          <w:fldChar w:fldCharType="begin"/>
        </w:r>
        <w:r>
          <w:rPr>
            <w:noProof/>
            <w:webHidden/>
          </w:rPr>
          <w:instrText xml:space="preserve"> PAGEREF _Toc80649226 \h </w:instrText>
        </w:r>
      </w:ins>
      <w:r>
        <w:rPr>
          <w:noProof/>
          <w:webHidden/>
        </w:rPr>
      </w:r>
      <w:r>
        <w:rPr>
          <w:noProof/>
          <w:webHidden/>
        </w:rPr>
        <w:fldChar w:fldCharType="separate"/>
      </w:r>
      <w:ins w:id="35" w:author="Joseph S Levy" w:date="2021-08-23T22:13:00Z">
        <w:r>
          <w:rPr>
            <w:noProof/>
            <w:webHidden/>
          </w:rPr>
          <w:t>20</w:t>
        </w:r>
        <w:r>
          <w:rPr>
            <w:noProof/>
            <w:webHidden/>
          </w:rPr>
          <w:fldChar w:fldCharType="end"/>
        </w:r>
        <w:r w:rsidRPr="00F00FEB">
          <w:rPr>
            <w:rStyle w:val="Hyperlink"/>
            <w:noProof/>
          </w:rPr>
          <w:fldChar w:fldCharType="end"/>
        </w:r>
      </w:ins>
    </w:p>
    <w:p w14:paraId="25C5CC31" w14:textId="0496B262" w:rsidR="00555DCC" w:rsidRDefault="00555DCC">
      <w:pPr>
        <w:pStyle w:val="TableofFigures"/>
        <w:tabs>
          <w:tab w:val="right" w:leader="dot" w:pos="9350"/>
        </w:tabs>
        <w:rPr>
          <w:ins w:id="36" w:author="Joseph S Levy" w:date="2021-08-23T22:13:00Z"/>
          <w:rFonts w:asciiTheme="minorHAnsi" w:hAnsiTheme="minorHAnsi" w:cstheme="minorBidi"/>
          <w:noProof/>
          <w:szCs w:val="22"/>
          <w:lang w:val="en-US"/>
        </w:rPr>
      </w:pPr>
      <w:ins w:id="37"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"_Toc80649227"</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11</w:t>
        </w:r>
        <w:r w:rsidRPr="00F00FEB">
          <w:rPr>
            <w:rStyle w:val="Hyperlink"/>
            <w:noProof/>
            <w:lang w:val="en-US" w:eastAsia="ko-KR"/>
          </w:rPr>
          <w:t>. NWu interface</w:t>
        </w:r>
        <w:r>
          <w:rPr>
            <w:noProof/>
            <w:webHidden/>
          </w:rPr>
          <w:tab/>
        </w:r>
        <w:r>
          <w:rPr>
            <w:noProof/>
            <w:webHidden/>
          </w:rPr>
          <w:fldChar w:fldCharType="begin"/>
        </w:r>
        <w:r>
          <w:rPr>
            <w:noProof/>
            <w:webHidden/>
          </w:rPr>
          <w:instrText xml:space="preserve"> PAGEREF _Toc80649227 \h </w:instrText>
        </w:r>
      </w:ins>
      <w:r>
        <w:rPr>
          <w:noProof/>
          <w:webHidden/>
        </w:rPr>
      </w:r>
      <w:r>
        <w:rPr>
          <w:noProof/>
          <w:webHidden/>
        </w:rPr>
        <w:fldChar w:fldCharType="separate"/>
      </w:r>
      <w:ins w:id="38" w:author="Joseph S Levy" w:date="2021-08-23T22:13:00Z">
        <w:r>
          <w:rPr>
            <w:noProof/>
            <w:webHidden/>
          </w:rPr>
          <w:t>20</w:t>
        </w:r>
        <w:r>
          <w:rPr>
            <w:noProof/>
            <w:webHidden/>
          </w:rPr>
          <w:fldChar w:fldCharType="end"/>
        </w:r>
        <w:r w:rsidRPr="00F00FEB">
          <w:rPr>
            <w:rStyle w:val="Hyperlink"/>
            <w:noProof/>
          </w:rPr>
          <w:fldChar w:fldCharType="end"/>
        </w:r>
      </w:ins>
    </w:p>
    <w:p w14:paraId="30373451" w14:textId="3E5E177D" w:rsidR="00555DCC" w:rsidRDefault="00555DCC">
      <w:pPr>
        <w:pStyle w:val="TableofFigures"/>
        <w:tabs>
          <w:tab w:val="right" w:leader="dot" w:pos="9350"/>
        </w:tabs>
        <w:rPr>
          <w:ins w:id="39" w:author="Joseph S Levy" w:date="2021-08-23T22:13:00Z"/>
          <w:rFonts w:asciiTheme="minorHAnsi" w:hAnsiTheme="minorHAnsi" w:cstheme="minorBidi"/>
          <w:noProof/>
          <w:szCs w:val="22"/>
          <w:lang w:val="en-US"/>
        </w:rPr>
      </w:pPr>
      <w:ins w:id="40"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"_Toc80649228"</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12</w:t>
        </w:r>
        <w:r w:rsidRPr="00F00FEB">
          <w:rPr>
            <w:rStyle w:val="Hyperlink"/>
            <w:noProof/>
            <w:lang w:val="en-US" w:eastAsia="ko-KR"/>
          </w:rPr>
          <w:t>. N1 interface</w:t>
        </w:r>
        <w:r>
          <w:rPr>
            <w:noProof/>
            <w:webHidden/>
          </w:rPr>
          <w:tab/>
        </w:r>
        <w:r>
          <w:rPr>
            <w:noProof/>
            <w:webHidden/>
          </w:rPr>
          <w:fldChar w:fldCharType="begin"/>
        </w:r>
        <w:r>
          <w:rPr>
            <w:noProof/>
            <w:webHidden/>
          </w:rPr>
          <w:instrText xml:space="preserve"> PAGEREF _Toc80649228 \h </w:instrText>
        </w:r>
      </w:ins>
      <w:r>
        <w:rPr>
          <w:noProof/>
          <w:webHidden/>
        </w:rPr>
      </w:r>
      <w:r>
        <w:rPr>
          <w:noProof/>
          <w:webHidden/>
        </w:rPr>
        <w:fldChar w:fldCharType="separate"/>
      </w:r>
      <w:ins w:id="41" w:author="Joseph S Levy" w:date="2021-08-23T22:13:00Z">
        <w:r>
          <w:rPr>
            <w:noProof/>
            <w:webHidden/>
          </w:rPr>
          <w:t>21</w:t>
        </w:r>
        <w:r>
          <w:rPr>
            <w:noProof/>
            <w:webHidden/>
          </w:rPr>
          <w:fldChar w:fldCharType="end"/>
        </w:r>
        <w:r w:rsidRPr="00F00FEB">
          <w:rPr>
            <w:rStyle w:val="Hyperlink"/>
            <w:noProof/>
          </w:rPr>
          <w:fldChar w:fldCharType="end"/>
        </w:r>
      </w:ins>
    </w:p>
    <w:p w14:paraId="50DEC9F6" w14:textId="03833F7D" w:rsidR="00555DCC" w:rsidRDefault="00555DCC">
      <w:pPr>
        <w:pStyle w:val="TableofFigures"/>
        <w:tabs>
          <w:tab w:val="right" w:leader="dot" w:pos="9350"/>
        </w:tabs>
        <w:rPr>
          <w:ins w:id="42" w:author="Joseph S Levy" w:date="2021-08-23T22:13:00Z"/>
          <w:rFonts w:asciiTheme="minorHAnsi" w:hAnsiTheme="minorHAnsi" w:cstheme="minorBidi"/>
          <w:noProof/>
          <w:szCs w:val="22"/>
          <w:lang w:val="en-US"/>
        </w:rPr>
      </w:pPr>
      <w:ins w:id="43"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"_Toc80649229"</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13</w:t>
        </w:r>
        <w:r w:rsidRPr="00F00FEB">
          <w:rPr>
            <w:rStyle w:val="Hyperlink"/>
            <w:noProof/>
            <w:lang w:val="en-US" w:eastAsia="ko-KR"/>
          </w:rPr>
          <w:t>. Data plane between a TE and N3IWF (3GPP TS 23.501)</w:t>
        </w:r>
        <w:r>
          <w:rPr>
            <w:noProof/>
            <w:webHidden/>
          </w:rPr>
          <w:tab/>
        </w:r>
        <w:r>
          <w:rPr>
            <w:noProof/>
            <w:webHidden/>
          </w:rPr>
          <w:fldChar w:fldCharType="begin"/>
        </w:r>
        <w:r>
          <w:rPr>
            <w:noProof/>
            <w:webHidden/>
          </w:rPr>
          <w:instrText xml:space="preserve"> PAGEREF _Toc80649229 \h </w:instrText>
        </w:r>
      </w:ins>
      <w:r>
        <w:rPr>
          <w:noProof/>
          <w:webHidden/>
        </w:rPr>
      </w:r>
      <w:r>
        <w:rPr>
          <w:noProof/>
          <w:webHidden/>
        </w:rPr>
        <w:fldChar w:fldCharType="separate"/>
      </w:r>
      <w:ins w:id="44" w:author="Joseph S Levy" w:date="2021-08-23T22:13:00Z">
        <w:r>
          <w:rPr>
            <w:noProof/>
            <w:webHidden/>
          </w:rPr>
          <w:t>21</w:t>
        </w:r>
        <w:r>
          <w:rPr>
            <w:noProof/>
            <w:webHidden/>
          </w:rPr>
          <w:fldChar w:fldCharType="end"/>
        </w:r>
        <w:r w:rsidRPr="00F00FEB">
          <w:rPr>
            <w:rStyle w:val="Hyperlink"/>
            <w:noProof/>
          </w:rPr>
          <w:fldChar w:fldCharType="end"/>
        </w:r>
      </w:ins>
    </w:p>
    <w:p w14:paraId="0DF6C799" w14:textId="45F903A3" w:rsidR="00555DCC" w:rsidRDefault="00555DCC">
      <w:pPr>
        <w:pStyle w:val="TableofFigures"/>
        <w:tabs>
          <w:tab w:val="right" w:leader="dot" w:pos="9350"/>
        </w:tabs>
        <w:rPr>
          <w:ins w:id="45" w:author="Joseph S Levy" w:date="2021-08-23T22:13:00Z"/>
          <w:rFonts w:asciiTheme="minorHAnsi" w:hAnsiTheme="minorHAnsi" w:cstheme="minorBidi"/>
          <w:noProof/>
          <w:szCs w:val="22"/>
          <w:lang w:val="en-US"/>
        </w:rPr>
      </w:pPr>
      <w:ins w:id="46"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"_Toc80649230"</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14</w:t>
        </w:r>
        <w:r w:rsidRPr="00F00FEB">
          <w:rPr>
            <w:rStyle w:val="Hyperlink"/>
            <w:noProof/>
            <w:lang w:val="en-US" w:eastAsia="ko-KR"/>
          </w:rPr>
          <w:t xml:space="preserve">. </w:t>
        </w:r>
        <w:r w:rsidRPr="00F00FEB">
          <w:rPr>
            <w:rStyle w:val="Hyperlink"/>
            <w:noProof/>
            <w:lang w:val="en-US"/>
          </w:rPr>
          <w:t>QoS flows and mapping to AN resource in user plane (3GPP TS 23.501)</w:t>
        </w:r>
        <w:r>
          <w:rPr>
            <w:noProof/>
            <w:webHidden/>
          </w:rPr>
          <w:tab/>
        </w:r>
        <w:r>
          <w:rPr>
            <w:noProof/>
            <w:webHidden/>
          </w:rPr>
          <w:fldChar w:fldCharType="begin"/>
        </w:r>
        <w:r>
          <w:rPr>
            <w:noProof/>
            <w:webHidden/>
          </w:rPr>
          <w:instrText xml:space="preserve"> PAGEREF _Toc80649230 \h </w:instrText>
        </w:r>
      </w:ins>
      <w:r>
        <w:rPr>
          <w:noProof/>
          <w:webHidden/>
        </w:rPr>
      </w:r>
      <w:r>
        <w:rPr>
          <w:noProof/>
          <w:webHidden/>
        </w:rPr>
        <w:fldChar w:fldCharType="separate"/>
      </w:r>
      <w:ins w:id="47" w:author="Joseph S Levy" w:date="2021-08-23T22:13:00Z">
        <w:r>
          <w:rPr>
            <w:noProof/>
            <w:webHidden/>
          </w:rPr>
          <w:t>24</w:t>
        </w:r>
        <w:r>
          <w:rPr>
            <w:noProof/>
            <w:webHidden/>
          </w:rPr>
          <w:fldChar w:fldCharType="end"/>
        </w:r>
        <w:r w:rsidRPr="00F00FEB">
          <w:rPr>
            <w:rStyle w:val="Hyperlink"/>
            <w:noProof/>
          </w:rPr>
          <w:fldChar w:fldCharType="end"/>
        </w:r>
      </w:ins>
    </w:p>
    <w:p w14:paraId="4F53FB45" w14:textId="1EE2C4D4" w:rsidR="00555DCC" w:rsidRDefault="00555DCC">
      <w:pPr>
        <w:pStyle w:val="TableofFigures"/>
        <w:tabs>
          <w:tab w:val="right" w:leader="dot" w:pos="9350"/>
        </w:tabs>
        <w:rPr>
          <w:ins w:id="48" w:author="Joseph S Levy" w:date="2021-08-23T22:13:00Z"/>
          <w:rFonts w:asciiTheme="minorHAnsi" w:hAnsiTheme="minorHAnsi" w:cstheme="minorBidi"/>
          <w:noProof/>
          <w:szCs w:val="22"/>
          <w:lang w:val="en-US"/>
        </w:rPr>
      </w:pPr>
      <w:ins w:id="49"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"_Toc80649231"</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15</w:t>
        </w:r>
        <w:r w:rsidRPr="00F00FEB">
          <w:rPr>
            <w:rStyle w:val="Hyperlink"/>
            <w:noProof/>
            <w:lang w:val="en-US" w:eastAsia="ko-KR"/>
          </w:rPr>
          <w:t>. Architecture reference model for ATSSS support (3GPP TS 23.501)</w:t>
        </w:r>
        <w:r>
          <w:rPr>
            <w:noProof/>
            <w:webHidden/>
          </w:rPr>
          <w:tab/>
        </w:r>
        <w:r>
          <w:rPr>
            <w:noProof/>
            <w:webHidden/>
          </w:rPr>
          <w:fldChar w:fldCharType="begin"/>
        </w:r>
        <w:r>
          <w:rPr>
            <w:noProof/>
            <w:webHidden/>
          </w:rPr>
          <w:instrText xml:space="preserve"> PAGEREF _Toc80649231 \h </w:instrText>
        </w:r>
      </w:ins>
      <w:r>
        <w:rPr>
          <w:noProof/>
          <w:webHidden/>
        </w:rPr>
      </w:r>
      <w:r>
        <w:rPr>
          <w:noProof/>
          <w:webHidden/>
        </w:rPr>
        <w:fldChar w:fldCharType="separate"/>
      </w:r>
      <w:ins w:id="50" w:author="Joseph S Levy" w:date="2021-08-23T22:13:00Z">
        <w:r>
          <w:rPr>
            <w:noProof/>
            <w:webHidden/>
          </w:rPr>
          <w:t>24</w:t>
        </w:r>
        <w:r>
          <w:rPr>
            <w:noProof/>
            <w:webHidden/>
          </w:rPr>
          <w:fldChar w:fldCharType="end"/>
        </w:r>
        <w:r w:rsidRPr="00F00FEB">
          <w:rPr>
            <w:rStyle w:val="Hyperlink"/>
            <w:noProof/>
          </w:rPr>
          <w:fldChar w:fldCharType="end"/>
        </w:r>
      </w:ins>
    </w:p>
    <w:p w14:paraId="63DB52DE" w14:textId="5B677319" w:rsidR="00555DCC" w:rsidRDefault="00555DCC">
      <w:pPr>
        <w:pStyle w:val="TableofFigures"/>
        <w:tabs>
          <w:tab w:val="right" w:leader="dot" w:pos="9350"/>
        </w:tabs>
        <w:rPr>
          <w:ins w:id="51" w:author="Joseph S Levy" w:date="2021-08-23T22:13:00Z"/>
          <w:rFonts w:asciiTheme="minorHAnsi" w:hAnsiTheme="minorHAnsi" w:cstheme="minorBidi"/>
          <w:noProof/>
          <w:szCs w:val="22"/>
          <w:lang w:val="en-US"/>
        </w:rPr>
      </w:pPr>
      <w:ins w:id="52"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"_Toc80649232"</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16</w:t>
        </w:r>
        <w:r w:rsidRPr="00F00FEB">
          <w:rPr>
            <w:rStyle w:val="Hyperlink"/>
            <w:noProof/>
            <w:lang w:val="en-US"/>
          </w:rPr>
          <w:t>. QoS mapping and scheduling example of WLAN</w:t>
        </w:r>
        <w:r>
          <w:rPr>
            <w:noProof/>
            <w:webHidden/>
          </w:rPr>
          <w:tab/>
        </w:r>
        <w:r>
          <w:rPr>
            <w:noProof/>
            <w:webHidden/>
          </w:rPr>
          <w:fldChar w:fldCharType="begin"/>
        </w:r>
        <w:r>
          <w:rPr>
            <w:noProof/>
            <w:webHidden/>
          </w:rPr>
          <w:instrText xml:space="preserve"> PAGEREF _Toc80649232 \h </w:instrText>
        </w:r>
      </w:ins>
      <w:r>
        <w:rPr>
          <w:noProof/>
          <w:webHidden/>
        </w:rPr>
      </w:r>
      <w:r>
        <w:rPr>
          <w:noProof/>
          <w:webHidden/>
        </w:rPr>
        <w:fldChar w:fldCharType="separate"/>
      </w:r>
      <w:ins w:id="53" w:author="Joseph S Levy" w:date="2021-08-23T22:13:00Z">
        <w:r>
          <w:rPr>
            <w:noProof/>
            <w:webHidden/>
          </w:rPr>
          <w:t>27</w:t>
        </w:r>
        <w:r>
          <w:rPr>
            <w:noProof/>
            <w:webHidden/>
          </w:rPr>
          <w:fldChar w:fldCharType="end"/>
        </w:r>
        <w:r w:rsidRPr="00F00FEB">
          <w:rPr>
            <w:rStyle w:val="Hyperlink"/>
            <w:noProof/>
          </w:rPr>
          <w:fldChar w:fldCharType="end"/>
        </w:r>
      </w:ins>
    </w:p>
    <w:p w14:paraId="7006EF74" w14:textId="146C4A53" w:rsidR="00555DCC" w:rsidRDefault="00555DCC">
      <w:pPr>
        <w:pStyle w:val="TableofFigures"/>
        <w:tabs>
          <w:tab w:val="right" w:leader="dot" w:pos="9350"/>
        </w:tabs>
        <w:rPr>
          <w:ins w:id="54" w:author="Joseph S Levy" w:date="2021-08-23T22:13:00Z"/>
          <w:rFonts w:asciiTheme="minorHAnsi" w:hAnsiTheme="minorHAnsi" w:cstheme="minorBidi"/>
          <w:noProof/>
          <w:szCs w:val="22"/>
          <w:lang w:val="en-US"/>
        </w:rPr>
      </w:pPr>
      <w:ins w:id="55"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"_Toc80649233"</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17</w:t>
        </w:r>
        <w:r w:rsidRPr="00F00FEB">
          <w:rPr>
            <w:rStyle w:val="Hyperlink"/>
            <w:noProof/>
            <w:lang w:val="en-US" w:eastAsia="ko-KR"/>
          </w:rPr>
          <w:t>. TSN bridge using 5G AN and CN</w:t>
        </w:r>
        <w:r>
          <w:rPr>
            <w:noProof/>
            <w:webHidden/>
          </w:rPr>
          <w:tab/>
        </w:r>
        <w:r>
          <w:rPr>
            <w:noProof/>
            <w:webHidden/>
          </w:rPr>
          <w:fldChar w:fldCharType="begin"/>
        </w:r>
        <w:r>
          <w:rPr>
            <w:noProof/>
            <w:webHidden/>
          </w:rPr>
          <w:instrText xml:space="preserve"> PAGEREF _Toc80649233 \h </w:instrText>
        </w:r>
      </w:ins>
      <w:r>
        <w:rPr>
          <w:noProof/>
          <w:webHidden/>
        </w:rPr>
      </w:r>
      <w:r>
        <w:rPr>
          <w:noProof/>
          <w:webHidden/>
        </w:rPr>
        <w:fldChar w:fldCharType="separate"/>
      </w:r>
      <w:ins w:id="56" w:author="Joseph S Levy" w:date="2021-08-23T22:13:00Z">
        <w:r>
          <w:rPr>
            <w:noProof/>
            <w:webHidden/>
          </w:rPr>
          <w:t>28</w:t>
        </w:r>
        <w:r>
          <w:rPr>
            <w:noProof/>
            <w:webHidden/>
          </w:rPr>
          <w:fldChar w:fldCharType="end"/>
        </w:r>
        <w:r w:rsidRPr="00F00FEB">
          <w:rPr>
            <w:rStyle w:val="Hyperlink"/>
            <w:noProof/>
          </w:rPr>
          <w:fldChar w:fldCharType="end"/>
        </w:r>
      </w:ins>
    </w:p>
    <w:p w14:paraId="551D290E" w14:textId="1B4C238E" w:rsidR="00555DCC" w:rsidRDefault="00555DCC">
      <w:pPr>
        <w:pStyle w:val="TableofFigures"/>
        <w:tabs>
          <w:tab w:val="right" w:leader="dot" w:pos="9350"/>
        </w:tabs>
        <w:rPr>
          <w:ins w:id="57" w:author="Joseph S Levy" w:date="2021-08-23T22:13:00Z"/>
          <w:rFonts w:asciiTheme="minorHAnsi" w:hAnsiTheme="minorHAnsi" w:cstheme="minorBidi"/>
          <w:noProof/>
          <w:szCs w:val="22"/>
          <w:lang w:val="en-US"/>
        </w:rPr>
      </w:pPr>
      <w:ins w:id="58"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"_Toc80649234"</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18</w:t>
        </w:r>
        <w:r w:rsidRPr="00F00FEB">
          <w:rPr>
            <w:rStyle w:val="Hyperlink"/>
            <w:noProof/>
            <w:lang w:val="en-US" w:eastAsia="ko-KR"/>
          </w:rPr>
          <w:t>. TSN bridge using WLAN and 5G CN interworking</w:t>
        </w:r>
        <w:r>
          <w:rPr>
            <w:noProof/>
            <w:webHidden/>
          </w:rPr>
          <w:tab/>
        </w:r>
        <w:r>
          <w:rPr>
            <w:noProof/>
            <w:webHidden/>
          </w:rPr>
          <w:fldChar w:fldCharType="begin"/>
        </w:r>
        <w:r>
          <w:rPr>
            <w:noProof/>
            <w:webHidden/>
          </w:rPr>
          <w:instrText xml:space="preserve"> PAGEREF _Toc80649234 \h </w:instrText>
        </w:r>
      </w:ins>
      <w:r>
        <w:rPr>
          <w:noProof/>
          <w:webHidden/>
        </w:rPr>
      </w:r>
      <w:r>
        <w:rPr>
          <w:noProof/>
          <w:webHidden/>
        </w:rPr>
        <w:fldChar w:fldCharType="separate"/>
      </w:r>
      <w:ins w:id="59" w:author="Joseph S Levy" w:date="2021-08-23T22:13:00Z">
        <w:r>
          <w:rPr>
            <w:noProof/>
            <w:webHidden/>
          </w:rPr>
          <w:t>28</w:t>
        </w:r>
        <w:r>
          <w:rPr>
            <w:noProof/>
            <w:webHidden/>
          </w:rPr>
          <w:fldChar w:fldCharType="end"/>
        </w:r>
        <w:r w:rsidRPr="00F00FEB">
          <w:rPr>
            <w:rStyle w:val="Hyperlink"/>
            <w:noProof/>
          </w:rPr>
          <w:fldChar w:fldCharType="end"/>
        </w:r>
      </w:ins>
    </w:p>
    <w:p w14:paraId="5ABCD7EC" w14:textId="25D03631" w:rsidR="00555DCC" w:rsidRDefault="00555DCC">
      <w:pPr>
        <w:pStyle w:val="TableofFigures"/>
        <w:tabs>
          <w:tab w:val="right" w:leader="dot" w:pos="9350"/>
        </w:tabs>
        <w:rPr>
          <w:ins w:id="60" w:author="Joseph S Levy" w:date="2021-08-23T22:13:00Z"/>
          <w:rFonts w:asciiTheme="minorHAnsi" w:hAnsiTheme="minorHAnsi" w:cstheme="minorBidi"/>
          <w:noProof/>
          <w:szCs w:val="22"/>
          <w:lang w:val="en-US"/>
        </w:rPr>
      </w:pPr>
      <w:ins w:id="61" w:author="Joseph S Levy" w:date="2021-08-23T22:13:00Z">
        <w:r w:rsidRPr="00F00FEB">
          <w:rPr>
            <w:rStyle w:val="Hyperlink"/>
            <w:noProof/>
          </w:rPr>
          <w:fldChar w:fldCharType="begin"/>
        </w:r>
        <w:r w:rsidRPr="00F00FEB">
          <w:rPr>
            <w:rStyle w:val="Hyperlink"/>
            <w:noProof/>
          </w:rPr>
          <w:instrText xml:space="preserve"> </w:instrText>
        </w:r>
        <w:r>
          <w:rPr>
            <w:noProof/>
          </w:rPr>
          <w:instrText>HYPERLINK \l "_Toc80649235"</w:instrText>
        </w:r>
        <w:r w:rsidRPr="00F00FEB">
          <w:rPr>
            <w:rStyle w:val="Hyperlink"/>
            <w:noProof/>
          </w:rPr>
          <w:instrText xml:space="preserve"> </w:instrText>
        </w:r>
        <w:r w:rsidRPr="00F00FEB">
          <w:rPr>
            <w:rStyle w:val="Hyperlink"/>
            <w:noProof/>
          </w:rPr>
          <w:fldChar w:fldCharType="separate"/>
        </w:r>
        <w:r w:rsidRPr="00F00FEB">
          <w:rPr>
            <w:rStyle w:val="Hyperlink"/>
            <w:noProof/>
          </w:rPr>
          <w:t>Figure 19</w:t>
        </w:r>
        <w:r w:rsidRPr="00F00FEB">
          <w:rPr>
            <w:rStyle w:val="Hyperlink"/>
            <w:noProof/>
            <w:lang w:val="en-US" w:eastAsia="ko-KR"/>
          </w:rPr>
          <w:t>. TSN bridge using WLAN only</w:t>
        </w:r>
        <w:r>
          <w:rPr>
            <w:noProof/>
            <w:webHidden/>
          </w:rPr>
          <w:tab/>
        </w:r>
        <w:r>
          <w:rPr>
            <w:noProof/>
            <w:webHidden/>
          </w:rPr>
          <w:fldChar w:fldCharType="begin"/>
        </w:r>
        <w:r>
          <w:rPr>
            <w:noProof/>
            <w:webHidden/>
          </w:rPr>
          <w:instrText xml:space="preserve"> PAGEREF _Toc80649235 \h </w:instrText>
        </w:r>
      </w:ins>
      <w:r>
        <w:rPr>
          <w:noProof/>
          <w:webHidden/>
        </w:rPr>
      </w:r>
      <w:r>
        <w:rPr>
          <w:noProof/>
          <w:webHidden/>
        </w:rPr>
        <w:fldChar w:fldCharType="separate"/>
      </w:r>
      <w:ins w:id="62" w:author="Joseph S Levy" w:date="2021-08-23T22:13:00Z">
        <w:r>
          <w:rPr>
            <w:noProof/>
            <w:webHidden/>
          </w:rPr>
          <w:t>29</w:t>
        </w:r>
        <w:r>
          <w:rPr>
            <w:noProof/>
            <w:webHidden/>
          </w:rPr>
          <w:fldChar w:fldCharType="end"/>
        </w:r>
        <w:r w:rsidRPr="00F00FEB">
          <w:rPr>
            <w:rStyle w:val="Hyperlink"/>
            <w:noProof/>
          </w:rPr>
          <w:fldChar w:fldCharType="end"/>
        </w:r>
      </w:ins>
    </w:p>
    <w:p w14:paraId="3F1510A3" w14:textId="4059D3CC" w:rsidR="005C385A" w:rsidDel="00555DCC" w:rsidRDefault="005C385A">
      <w:pPr>
        <w:pStyle w:val="TableofFigures"/>
        <w:tabs>
          <w:tab w:val="right" w:leader="dot" w:pos="9350"/>
        </w:tabs>
        <w:rPr>
          <w:del w:id="63" w:author="Joseph S Levy" w:date="2021-08-23T22:13:00Z"/>
          <w:rFonts w:asciiTheme="minorHAnsi" w:hAnsiTheme="minorHAnsi" w:cstheme="minorBidi"/>
          <w:noProof/>
          <w:szCs w:val="22"/>
          <w:lang w:val="en-US"/>
        </w:rPr>
      </w:pPr>
      <w:del w:id="64" w:author="Joseph S Levy" w:date="2021-08-23T22:13:00Z">
        <w:r w:rsidRPr="00266F56" w:rsidDel="00555DCC">
          <w:rPr>
            <w:rStyle w:val="Hyperlink"/>
            <w:noProof/>
          </w:rPr>
          <w:fldChar w:fldCharType="begin"/>
        </w:r>
        <w:r w:rsidRPr="00266F56" w:rsidDel="00555DCC">
          <w:rPr>
            <w:rStyle w:val="Hyperlink"/>
            <w:noProof/>
          </w:rPr>
          <w:delInstrText xml:space="preserve"> </w:delInstrText>
        </w:r>
        <w:r w:rsidDel="00555DCC">
          <w:rPr>
            <w:noProof/>
          </w:rPr>
          <w:delInstrText>HYPERLINK \l "_Toc80648291"</w:delInstrText>
        </w:r>
        <w:r w:rsidRPr="00266F56" w:rsidDel="00555DCC">
          <w:rPr>
            <w:rStyle w:val="Hyperlink"/>
            <w:noProof/>
          </w:rPr>
          <w:delInstrText xml:space="preserve"> </w:delInstrText>
        </w:r>
        <w:r w:rsidRPr="00266F56" w:rsidDel="00555DCC">
          <w:rPr>
            <w:rStyle w:val="Hyperlink"/>
            <w:noProof/>
          </w:rPr>
          <w:fldChar w:fldCharType="separate"/>
        </w:r>
      </w:del>
      <w:ins w:id="65" w:author="Joseph S Levy" w:date="2021-08-23T22:13:00Z">
        <w:r w:rsidR="00555DCC">
          <w:rPr>
            <w:rStyle w:val="Hyperlink"/>
            <w:b/>
            <w:bCs/>
            <w:noProof/>
            <w:lang w:val="en-US"/>
          </w:rPr>
          <w:t>Error! Hyperlink reference not valid.</w:t>
        </w:r>
      </w:ins>
      <w:del w:id="66" w:author="Joseph S Levy" w:date="2021-08-23T22:13:00Z">
        <w:r w:rsidRPr="00266F56" w:rsidDel="00555DCC">
          <w:rPr>
            <w:rStyle w:val="Hyperlink"/>
            <w:noProof/>
            <w:lang w:val="en-US"/>
          </w:rPr>
          <w:delText>Figure 1. Overview of interworking reference model</w:delText>
        </w:r>
        <w:r w:rsidDel="00555DCC">
          <w:rPr>
            <w:noProof/>
            <w:webHidden/>
          </w:rPr>
          <w:tab/>
        </w:r>
        <w:r w:rsidDel="00555DCC">
          <w:rPr>
            <w:noProof/>
            <w:webHidden/>
          </w:rPr>
          <w:fldChar w:fldCharType="begin"/>
        </w:r>
        <w:r w:rsidDel="00555DCC">
          <w:rPr>
            <w:noProof/>
            <w:webHidden/>
          </w:rPr>
          <w:delInstrText xml:space="preserve"> PAGEREF _Toc80648291 \h </w:delInstrText>
        </w:r>
        <w:r w:rsidDel="00555DCC">
          <w:rPr>
            <w:noProof/>
            <w:webHidden/>
          </w:rPr>
        </w:r>
        <w:r w:rsidDel="00555DCC">
          <w:rPr>
            <w:noProof/>
            <w:webHidden/>
          </w:rPr>
          <w:fldChar w:fldCharType="separate"/>
        </w:r>
        <w:r w:rsidDel="00555DCC">
          <w:rPr>
            <w:noProof/>
            <w:webHidden/>
          </w:rPr>
          <w:delText>10</w:delText>
        </w:r>
        <w:r w:rsidDel="00555DCC">
          <w:rPr>
            <w:noProof/>
            <w:webHidden/>
          </w:rPr>
          <w:fldChar w:fldCharType="end"/>
        </w:r>
        <w:r w:rsidRPr="00266F56" w:rsidDel="00555DCC">
          <w:rPr>
            <w:rStyle w:val="Hyperlink"/>
            <w:noProof/>
          </w:rPr>
          <w:fldChar w:fldCharType="end"/>
        </w:r>
      </w:del>
    </w:p>
    <w:p w14:paraId="262C1748" w14:textId="4335AF79" w:rsidR="005C385A" w:rsidDel="00555DCC" w:rsidRDefault="005C385A">
      <w:pPr>
        <w:pStyle w:val="TableofFigures"/>
        <w:tabs>
          <w:tab w:val="right" w:leader="dot" w:pos="9350"/>
        </w:tabs>
        <w:rPr>
          <w:del w:id="67" w:author="Joseph S Levy" w:date="2021-08-23T22:13:00Z"/>
          <w:rFonts w:asciiTheme="minorHAnsi" w:hAnsiTheme="minorHAnsi" w:cstheme="minorBidi"/>
          <w:noProof/>
          <w:szCs w:val="22"/>
          <w:lang w:val="en-US"/>
        </w:rPr>
      </w:pPr>
      <w:del w:id="68" w:author="Joseph S Levy" w:date="2021-08-23T22:13:00Z">
        <w:r w:rsidRPr="00266F56" w:rsidDel="00555DCC">
          <w:rPr>
            <w:rStyle w:val="Hyperlink"/>
            <w:noProof/>
          </w:rPr>
          <w:fldChar w:fldCharType="begin"/>
        </w:r>
        <w:r w:rsidRPr="00266F56" w:rsidDel="00555DCC">
          <w:rPr>
            <w:rStyle w:val="Hyperlink"/>
            <w:noProof/>
          </w:rPr>
          <w:delInstrText xml:space="preserve"> </w:delInstrText>
        </w:r>
        <w:r w:rsidDel="00555DCC">
          <w:rPr>
            <w:noProof/>
          </w:rPr>
          <w:delInstrText>HYPERLINK \l "_Toc80648292"</w:delInstrText>
        </w:r>
        <w:r w:rsidRPr="00266F56" w:rsidDel="00555DCC">
          <w:rPr>
            <w:rStyle w:val="Hyperlink"/>
            <w:noProof/>
          </w:rPr>
          <w:delInstrText xml:space="preserve"> </w:delInstrText>
        </w:r>
        <w:r w:rsidRPr="00266F56" w:rsidDel="00555DCC">
          <w:rPr>
            <w:rStyle w:val="Hyperlink"/>
            <w:noProof/>
          </w:rPr>
          <w:fldChar w:fldCharType="separate"/>
        </w:r>
      </w:del>
      <w:ins w:id="69" w:author="Joseph S Levy" w:date="2021-08-23T22:13:00Z">
        <w:r w:rsidR="00555DCC">
          <w:rPr>
            <w:rStyle w:val="Hyperlink"/>
            <w:b/>
            <w:bCs/>
            <w:noProof/>
            <w:lang w:val="en-US"/>
          </w:rPr>
          <w:t>Error! Hyperlink reference not valid.</w:t>
        </w:r>
      </w:ins>
      <w:del w:id="70" w:author="Joseph S Levy" w:date="2021-08-23T22:13:00Z">
        <w:r w:rsidRPr="00266F56" w:rsidDel="00555DCC">
          <w:rPr>
            <w:rStyle w:val="Hyperlink"/>
            <w:noProof/>
          </w:rPr>
          <w:delText>Figure 2</w:delText>
        </w:r>
        <w:r w:rsidRPr="00266F56" w:rsidDel="00555DCC">
          <w:rPr>
            <w:rStyle w:val="Hyperlink"/>
            <w:noProof/>
            <w:lang w:val="en-US"/>
          </w:rPr>
          <w:delText>. Interworking model between 5G core network and WLAN</w:delText>
        </w:r>
        <w:r w:rsidDel="00555DCC">
          <w:rPr>
            <w:noProof/>
            <w:webHidden/>
          </w:rPr>
          <w:tab/>
        </w:r>
        <w:r w:rsidDel="00555DCC">
          <w:rPr>
            <w:noProof/>
            <w:webHidden/>
          </w:rPr>
          <w:fldChar w:fldCharType="begin"/>
        </w:r>
        <w:r w:rsidDel="00555DCC">
          <w:rPr>
            <w:noProof/>
            <w:webHidden/>
          </w:rPr>
          <w:delInstrText xml:space="preserve"> PAGEREF _Toc80648292 \h </w:delInstrText>
        </w:r>
        <w:r w:rsidDel="00555DCC">
          <w:rPr>
            <w:noProof/>
            <w:webHidden/>
          </w:rPr>
        </w:r>
        <w:r w:rsidDel="00555DCC">
          <w:rPr>
            <w:noProof/>
            <w:webHidden/>
          </w:rPr>
          <w:fldChar w:fldCharType="separate"/>
        </w:r>
        <w:r w:rsidDel="00555DCC">
          <w:rPr>
            <w:noProof/>
            <w:webHidden/>
          </w:rPr>
          <w:delText>11</w:delText>
        </w:r>
        <w:r w:rsidDel="00555DCC">
          <w:rPr>
            <w:noProof/>
            <w:webHidden/>
          </w:rPr>
          <w:fldChar w:fldCharType="end"/>
        </w:r>
        <w:r w:rsidRPr="00266F56" w:rsidDel="00555DCC">
          <w:rPr>
            <w:rStyle w:val="Hyperlink"/>
            <w:noProof/>
          </w:rPr>
          <w:fldChar w:fldCharType="end"/>
        </w:r>
      </w:del>
    </w:p>
    <w:p w14:paraId="69CC13CB" w14:textId="0721D89F" w:rsidR="0086107E" w:rsidDel="005C385A" w:rsidRDefault="0086107E">
      <w:pPr>
        <w:pStyle w:val="TableofFigures"/>
        <w:tabs>
          <w:tab w:val="right" w:leader="dot" w:pos="9350"/>
        </w:tabs>
        <w:rPr>
          <w:del w:id="71" w:author="Joseph S Levy" w:date="2021-08-23T21:57:00Z"/>
          <w:rFonts w:asciiTheme="minorHAnsi" w:hAnsiTheme="minorHAnsi" w:cstheme="minorBidi"/>
          <w:noProof/>
          <w:szCs w:val="22"/>
          <w:lang w:val="en-US"/>
        </w:rPr>
      </w:pPr>
      <w:del w:id="72" w:author="Joseph S Levy" w:date="2021-08-23T21:57:00Z">
        <w:r w:rsidRPr="007A08DE" w:rsidDel="005C385A">
          <w:rPr>
            <w:rStyle w:val="Hyperlink"/>
            <w:noProof/>
          </w:rPr>
          <w:fldChar w:fldCharType="begin"/>
        </w:r>
        <w:r w:rsidRPr="007A08DE" w:rsidDel="005C385A">
          <w:rPr>
            <w:rStyle w:val="Hyperlink"/>
            <w:noProof/>
          </w:rPr>
          <w:delInstrText xml:space="preserve"> </w:delInstrText>
        </w:r>
        <w:r w:rsidDel="005C385A">
          <w:rPr>
            <w:noProof/>
          </w:rPr>
          <w:delInstrText>HYPERLINK \l "_Toc80648099"</w:delInstrText>
        </w:r>
        <w:r w:rsidRPr="007A08DE" w:rsidDel="005C385A">
          <w:rPr>
            <w:rStyle w:val="Hyperlink"/>
            <w:noProof/>
          </w:rPr>
          <w:delInstrText xml:space="preserve"> </w:delInstrText>
        </w:r>
        <w:r w:rsidRPr="007A08DE" w:rsidDel="005C385A">
          <w:rPr>
            <w:rStyle w:val="Hyperlink"/>
            <w:noProof/>
          </w:rPr>
          <w:fldChar w:fldCharType="separate"/>
        </w:r>
      </w:del>
      <w:ins w:id="73" w:author="Joseph S Levy" w:date="2021-08-23T22:13:00Z">
        <w:r w:rsidR="00555DCC">
          <w:rPr>
            <w:rStyle w:val="Hyperlink"/>
            <w:b/>
            <w:bCs/>
            <w:noProof/>
            <w:lang w:val="en-US"/>
          </w:rPr>
          <w:t>Error! Hyperlink reference not valid.</w:t>
        </w:r>
      </w:ins>
      <w:del w:id="74" w:author="Joseph S Levy" w:date="2021-08-23T21:57:00Z">
        <w:r w:rsidRPr="007A08DE" w:rsidDel="005C385A">
          <w:rPr>
            <w:rStyle w:val="Hyperlink"/>
            <w:noProof/>
            <w:lang w:val="en-US"/>
          </w:rPr>
          <w:delText>Figure 1. Overview of interworking reference model</w:delText>
        </w:r>
        <w:r w:rsidDel="005C385A">
          <w:rPr>
            <w:noProof/>
            <w:webHidden/>
          </w:rPr>
          <w:tab/>
        </w:r>
        <w:r w:rsidDel="005C385A">
          <w:rPr>
            <w:noProof/>
            <w:webHidden/>
          </w:rPr>
          <w:fldChar w:fldCharType="begin"/>
        </w:r>
        <w:r w:rsidDel="005C385A">
          <w:rPr>
            <w:noProof/>
            <w:webHidden/>
          </w:rPr>
          <w:delInstrText xml:space="preserve"> PAGEREF _Toc80648099 \h </w:delInstrText>
        </w:r>
        <w:r w:rsidDel="005C385A">
          <w:rPr>
            <w:noProof/>
            <w:webHidden/>
          </w:rPr>
        </w:r>
        <w:r w:rsidDel="005C385A">
          <w:rPr>
            <w:noProof/>
            <w:webHidden/>
          </w:rPr>
          <w:fldChar w:fldCharType="separate"/>
        </w:r>
        <w:r w:rsidDel="005C385A">
          <w:rPr>
            <w:noProof/>
            <w:webHidden/>
          </w:rPr>
          <w:delText>10</w:delText>
        </w:r>
        <w:r w:rsidDel="005C385A">
          <w:rPr>
            <w:noProof/>
            <w:webHidden/>
          </w:rPr>
          <w:fldChar w:fldCharType="end"/>
        </w:r>
        <w:r w:rsidRPr="007A08DE" w:rsidDel="005C385A">
          <w:rPr>
            <w:rStyle w:val="Hyperlink"/>
            <w:noProof/>
          </w:rPr>
          <w:fldChar w:fldCharType="end"/>
        </w:r>
      </w:del>
    </w:p>
    <w:p w14:paraId="5660735F" w14:textId="21921748" w:rsidR="000D479A" w:rsidDel="0086107E" w:rsidRDefault="002D7A00">
      <w:pPr>
        <w:pStyle w:val="TableofFigures"/>
        <w:tabs>
          <w:tab w:val="right" w:leader="dot" w:pos="9350"/>
        </w:tabs>
        <w:rPr>
          <w:del w:id="75" w:author="Joseph S Levy" w:date="2021-08-23T21:54:00Z"/>
          <w:rFonts w:asciiTheme="minorHAnsi" w:hAnsiTheme="minorHAnsi" w:cstheme="minorBidi"/>
          <w:noProof/>
          <w:szCs w:val="22"/>
          <w:lang w:val="en-US"/>
        </w:rPr>
      </w:pPr>
      <w:del w:id="76" w:author="Joseph S Levy" w:date="2021-08-23T21:54:00Z">
        <w:r w:rsidDel="0086107E">
          <w:rPr>
            <w:noProof/>
          </w:rPr>
          <w:fldChar w:fldCharType="begin"/>
        </w:r>
        <w:r w:rsidDel="0086107E">
          <w:rPr>
            <w:noProof/>
          </w:rPr>
          <w:delInstrText xml:space="preserve"> HYPERLINK \l "_Toc65252856" </w:delInstrText>
        </w:r>
        <w:r w:rsidDel="0086107E">
          <w:rPr>
            <w:noProof/>
          </w:rPr>
          <w:fldChar w:fldCharType="separate"/>
        </w:r>
      </w:del>
      <w:ins w:id="77" w:author="Joseph S Levy" w:date="2021-08-23T22:13:00Z">
        <w:r w:rsidR="00555DCC">
          <w:rPr>
            <w:b/>
            <w:bCs/>
            <w:noProof/>
            <w:lang w:val="en-US"/>
          </w:rPr>
          <w:t>Error! Hyperlink reference not valid.</w:t>
        </w:r>
      </w:ins>
      <w:del w:id="78" w:author="Joseph S Levy" w:date="2021-08-23T21:54:00Z">
        <w:r w:rsidR="002F5DD7" w:rsidRPr="00384FEE" w:rsidDel="0086107E">
          <w:rPr>
            <w:rStyle w:val="Hyperlink"/>
            <w:noProof/>
            <w:lang w:val="en-US"/>
          </w:rPr>
          <w:delText>Figure 1. Overview of interworking reference model</w:delText>
        </w:r>
        <w:r w:rsidR="002F5DD7" w:rsidDel="0086107E">
          <w:rPr>
            <w:noProof/>
            <w:webHidden/>
          </w:rPr>
          <w:tab/>
          <w:delText>10</w:delText>
        </w:r>
        <w:r w:rsidDel="0086107E">
          <w:rPr>
            <w:noProof/>
          </w:rPr>
          <w:fldChar w:fldCharType="end"/>
        </w:r>
      </w:del>
    </w:p>
    <w:p w14:paraId="4C132029" w14:textId="52EFA239" w:rsidR="000D479A" w:rsidDel="0086107E" w:rsidRDefault="002D7A00">
      <w:pPr>
        <w:pStyle w:val="TableofFigures"/>
        <w:tabs>
          <w:tab w:val="right" w:leader="dot" w:pos="9350"/>
        </w:tabs>
        <w:rPr>
          <w:del w:id="79" w:author="Joseph S Levy" w:date="2021-08-23T21:54:00Z"/>
          <w:rFonts w:asciiTheme="minorHAnsi" w:hAnsiTheme="minorHAnsi" w:cstheme="minorBidi"/>
          <w:noProof/>
          <w:szCs w:val="22"/>
          <w:lang w:val="en-US"/>
        </w:rPr>
      </w:pPr>
      <w:del w:id="80" w:author="Joseph S Levy" w:date="2021-08-23T21:54:00Z">
        <w:r w:rsidDel="0086107E">
          <w:rPr>
            <w:noProof/>
          </w:rPr>
          <w:fldChar w:fldCharType="begin"/>
        </w:r>
        <w:r w:rsidDel="0086107E">
          <w:rPr>
            <w:noProof/>
          </w:rPr>
          <w:delInstrText xml:space="preserve"> HYPERLINK \l "_Toc65252858" </w:delInstrText>
        </w:r>
        <w:r w:rsidDel="0086107E">
          <w:rPr>
            <w:noProof/>
          </w:rPr>
          <w:fldChar w:fldCharType="separate"/>
        </w:r>
      </w:del>
      <w:ins w:id="81" w:author="Joseph S Levy" w:date="2021-08-23T22:13:00Z">
        <w:r w:rsidR="00555DCC">
          <w:rPr>
            <w:b/>
            <w:bCs/>
            <w:noProof/>
            <w:lang w:val="en-US"/>
          </w:rPr>
          <w:t>Error! Hyperlink reference not valid.</w:t>
        </w:r>
      </w:ins>
      <w:del w:id="82" w:author="Joseph S Levy" w:date="2021-08-23T21:54:00Z">
        <w:r w:rsidR="000D479A" w:rsidRPr="00384FEE" w:rsidDel="0086107E">
          <w:rPr>
            <w:rStyle w:val="Hyperlink"/>
            <w:noProof/>
            <w:lang w:val="en-US"/>
          </w:rPr>
          <w:delText xml:space="preserve">Figure </w:delText>
        </w:r>
        <w:r w:rsidR="00742491" w:rsidDel="0086107E">
          <w:rPr>
            <w:rStyle w:val="Hyperlink"/>
            <w:noProof/>
            <w:lang w:val="en-US"/>
          </w:rPr>
          <w:delText>2</w:delText>
        </w:r>
        <w:r w:rsidR="000D479A" w:rsidRPr="00384FEE" w:rsidDel="0086107E">
          <w:rPr>
            <w:rStyle w:val="Hyperlink"/>
            <w:noProof/>
            <w:lang w:val="en-US" w:eastAsia="ko-KR"/>
          </w:rPr>
          <w:delText xml:space="preserve">. </w:delText>
        </w:r>
        <w:r w:rsidR="00742491" w:rsidDel="0086107E">
          <w:rPr>
            <w:rStyle w:val="Hyperlink"/>
            <w:noProof/>
            <w:lang w:val="en-US" w:eastAsia="ko-KR"/>
          </w:rPr>
          <w:delText>I</w:delText>
        </w:r>
        <w:r w:rsidR="000D479A" w:rsidRPr="00384FEE" w:rsidDel="0086107E">
          <w:rPr>
            <w:rStyle w:val="Hyperlink"/>
            <w:noProof/>
            <w:lang w:val="en-US" w:eastAsia="ko-KR"/>
          </w:rPr>
          <w:delText>nterworking reference model between 5G core network and WLAN</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_Toc65252858 \h </w:delInstrText>
        </w:r>
        <w:r w:rsidR="000D479A" w:rsidDel="0086107E">
          <w:rPr>
            <w:noProof/>
            <w:webHidden/>
          </w:rPr>
        </w:r>
        <w:r w:rsidR="000D479A" w:rsidDel="0086107E">
          <w:rPr>
            <w:noProof/>
            <w:webHidden/>
          </w:rPr>
          <w:fldChar w:fldCharType="separate"/>
        </w:r>
        <w:r w:rsidR="00C81CF2" w:rsidDel="0086107E">
          <w:rPr>
            <w:noProof/>
            <w:webHidden/>
          </w:rPr>
          <w:delText>11</w:delText>
        </w:r>
        <w:r w:rsidR="000D479A" w:rsidDel="0086107E">
          <w:rPr>
            <w:noProof/>
            <w:webHidden/>
          </w:rPr>
          <w:fldChar w:fldCharType="end"/>
        </w:r>
        <w:r w:rsidDel="0086107E">
          <w:rPr>
            <w:noProof/>
          </w:rPr>
          <w:fldChar w:fldCharType="end"/>
        </w:r>
      </w:del>
    </w:p>
    <w:p w14:paraId="14C5A9FA" w14:textId="088D2F5C" w:rsidR="000D479A" w:rsidDel="0086107E" w:rsidRDefault="002D7A00">
      <w:pPr>
        <w:pStyle w:val="TableofFigures"/>
        <w:tabs>
          <w:tab w:val="right" w:leader="dot" w:pos="9350"/>
        </w:tabs>
        <w:rPr>
          <w:del w:id="83" w:author="Joseph S Levy" w:date="2021-08-23T21:54:00Z"/>
          <w:rFonts w:asciiTheme="minorHAnsi" w:hAnsiTheme="minorHAnsi" w:cstheme="minorBidi"/>
          <w:noProof/>
          <w:szCs w:val="22"/>
          <w:lang w:val="en-US"/>
        </w:rPr>
      </w:pPr>
      <w:del w:id="84" w:author="Joseph S Levy" w:date="2021-08-23T21:54:00Z">
        <w:r w:rsidDel="0086107E">
          <w:rPr>
            <w:noProof/>
          </w:rPr>
          <w:fldChar w:fldCharType="begin"/>
        </w:r>
        <w:r w:rsidDel="0086107E">
          <w:rPr>
            <w:noProof/>
          </w:rPr>
          <w:delInstrText xml:space="preserve"> HYPERLINK \l "_Toc65252859" </w:delInstrText>
        </w:r>
        <w:r w:rsidDel="0086107E">
          <w:rPr>
            <w:noProof/>
          </w:rPr>
          <w:fldChar w:fldCharType="separate"/>
        </w:r>
      </w:del>
      <w:ins w:id="85" w:author="Joseph S Levy" w:date="2021-08-23T22:13:00Z">
        <w:r w:rsidR="00555DCC">
          <w:rPr>
            <w:b/>
            <w:bCs/>
            <w:noProof/>
            <w:lang w:val="en-US"/>
          </w:rPr>
          <w:t>Error! Hyperlink reference not valid.</w:t>
        </w:r>
      </w:ins>
      <w:del w:id="86" w:author="Joseph S Levy" w:date="2021-08-23T21:54:00Z">
        <w:r w:rsidR="000D479A" w:rsidRPr="00384FEE" w:rsidDel="0086107E">
          <w:rPr>
            <w:rStyle w:val="Hyperlink"/>
            <w:noProof/>
            <w:lang w:val="en-US"/>
          </w:rPr>
          <w:delText xml:space="preserve">Figure </w:delText>
        </w:r>
        <w:r w:rsidR="00742491" w:rsidDel="0086107E">
          <w:rPr>
            <w:rStyle w:val="Hyperlink"/>
            <w:noProof/>
            <w:lang w:val="en-US"/>
          </w:rPr>
          <w:delText>3</w:delText>
        </w:r>
        <w:r w:rsidR="000D479A" w:rsidRPr="00384FEE" w:rsidDel="0086107E">
          <w:rPr>
            <w:rStyle w:val="Hyperlink"/>
            <w:noProof/>
            <w:lang w:val="en-US"/>
          </w:rPr>
          <w:delText>. Untrusted WLAN interworking reference model with 5G core network</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_Toc65252859 \h </w:delInstrText>
        </w:r>
        <w:r w:rsidR="000D479A" w:rsidDel="0086107E">
          <w:rPr>
            <w:noProof/>
            <w:webHidden/>
          </w:rPr>
        </w:r>
        <w:r w:rsidR="000D479A" w:rsidDel="0086107E">
          <w:rPr>
            <w:noProof/>
            <w:webHidden/>
          </w:rPr>
          <w:fldChar w:fldCharType="separate"/>
        </w:r>
        <w:r w:rsidR="00C81CF2" w:rsidDel="0086107E">
          <w:rPr>
            <w:noProof/>
            <w:webHidden/>
          </w:rPr>
          <w:delText>12</w:delText>
        </w:r>
        <w:r w:rsidR="000D479A" w:rsidDel="0086107E">
          <w:rPr>
            <w:noProof/>
            <w:webHidden/>
          </w:rPr>
          <w:fldChar w:fldCharType="end"/>
        </w:r>
        <w:r w:rsidDel="0086107E">
          <w:rPr>
            <w:noProof/>
          </w:rPr>
          <w:fldChar w:fldCharType="end"/>
        </w:r>
      </w:del>
    </w:p>
    <w:p w14:paraId="7E169091" w14:textId="64700B7C" w:rsidR="000D479A" w:rsidDel="0086107E" w:rsidRDefault="002D7A00">
      <w:pPr>
        <w:pStyle w:val="TableofFigures"/>
        <w:tabs>
          <w:tab w:val="right" w:leader="dot" w:pos="9350"/>
        </w:tabs>
        <w:rPr>
          <w:del w:id="87" w:author="Joseph S Levy" w:date="2021-08-23T21:54:00Z"/>
          <w:noProof/>
        </w:rPr>
      </w:pPr>
      <w:del w:id="88" w:author="Joseph S Levy" w:date="2021-08-23T21:54:00Z">
        <w:r w:rsidDel="0086107E">
          <w:rPr>
            <w:noProof/>
          </w:rPr>
          <w:fldChar w:fldCharType="begin"/>
        </w:r>
        <w:r w:rsidDel="0086107E">
          <w:rPr>
            <w:noProof/>
          </w:rPr>
          <w:delInstrText xml:space="preserve"> HYPERLINK \l "_Toc65252860" </w:delInstrText>
        </w:r>
        <w:r w:rsidDel="0086107E">
          <w:rPr>
            <w:noProof/>
          </w:rPr>
          <w:fldChar w:fldCharType="separate"/>
        </w:r>
      </w:del>
      <w:ins w:id="89" w:author="Joseph S Levy" w:date="2021-08-23T22:13:00Z">
        <w:r w:rsidR="00555DCC">
          <w:rPr>
            <w:b/>
            <w:bCs/>
            <w:noProof/>
            <w:lang w:val="en-US"/>
          </w:rPr>
          <w:t>Error! Hyperlink reference not valid.</w:t>
        </w:r>
      </w:ins>
      <w:del w:id="90" w:author="Joseph S Levy" w:date="2021-08-23T21:54:00Z">
        <w:r w:rsidR="000D479A" w:rsidRPr="00384FEE" w:rsidDel="0086107E">
          <w:rPr>
            <w:rStyle w:val="Hyperlink"/>
            <w:noProof/>
            <w:lang w:val="en-US"/>
          </w:rPr>
          <w:delText xml:space="preserve">Figure </w:delText>
        </w:r>
        <w:r w:rsidR="00742491" w:rsidDel="0086107E">
          <w:rPr>
            <w:rStyle w:val="Hyperlink"/>
            <w:noProof/>
            <w:lang w:val="en-US"/>
          </w:rPr>
          <w:delText>4</w:delText>
        </w:r>
        <w:r w:rsidR="000D479A" w:rsidRPr="00384FEE" w:rsidDel="0086107E">
          <w:rPr>
            <w:rStyle w:val="Hyperlink"/>
            <w:noProof/>
            <w:lang w:val="en-US"/>
          </w:rPr>
          <w:delText xml:space="preserve">. </w:delText>
        </w:r>
        <w:r w:rsidR="000D479A" w:rsidRPr="00384FEE" w:rsidDel="0086107E">
          <w:rPr>
            <w:rStyle w:val="Hyperlink"/>
            <w:noProof/>
            <w:lang w:val="en-US" w:eastAsia="ko-KR"/>
          </w:rPr>
          <w:delText xml:space="preserve">Trusted </w:delText>
        </w:r>
        <w:r w:rsidR="000D479A" w:rsidRPr="00384FEE" w:rsidDel="0086107E">
          <w:rPr>
            <w:rStyle w:val="Hyperlink"/>
            <w:noProof/>
            <w:lang w:val="en-US"/>
          </w:rPr>
          <w:delText>WLAN interworking reference model with 5G core network</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_Toc65252860 \h </w:delInstrText>
        </w:r>
        <w:r w:rsidR="000D479A" w:rsidDel="0086107E">
          <w:rPr>
            <w:noProof/>
            <w:webHidden/>
          </w:rPr>
        </w:r>
        <w:r w:rsidR="000D479A" w:rsidDel="0086107E">
          <w:rPr>
            <w:noProof/>
            <w:webHidden/>
          </w:rPr>
          <w:fldChar w:fldCharType="separate"/>
        </w:r>
        <w:r w:rsidR="00C81CF2" w:rsidDel="0086107E">
          <w:rPr>
            <w:noProof/>
            <w:webHidden/>
          </w:rPr>
          <w:delText>12</w:delText>
        </w:r>
        <w:r w:rsidR="000D479A" w:rsidDel="0086107E">
          <w:rPr>
            <w:noProof/>
            <w:webHidden/>
          </w:rPr>
          <w:fldChar w:fldCharType="end"/>
        </w:r>
        <w:r w:rsidDel="0086107E">
          <w:rPr>
            <w:noProof/>
          </w:rPr>
          <w:fldChar w:fldCharType="end"/>
        </w:r>
      </w:del>
    </w:p>
    <w:p w14:paraId="134909B0" w14:textId="6CD6C32A" w:rsidR="002B496E" w:rsidDel="0086107E" w:rsidRDefault="002D7A00" w:rsidP="002B496E">
      <w:pPr>
        <w:pStyle w:val="TableofFigures"/>
        <w:tabs>
          <w:tab w:val="right" w:leader="dot" w:pos="9350"/>
        </w:tabs>
        <w:rPr>
          <w:del w:id="91" w:author="Joseph S Levy" w:date="2021-08-23T21:54:00Z"/>
          <w:noProof/>
        </w:rPr>
      </w:pPr>
      <w:del w:id="92" w:author="Joseph S Levy" w:date="2021-08-23T21:54:00Z">
        <w:r w:rsidDel="0086107E">
          <w:rPr>
            <w:noProof/>
          </w:rPr>
          <w:fldChar w:fldCharType="begin"/>
        </w:r>
        <w:r w:rsidDel="0086107E">
          <w:rPr>
            <w:noProof/>
          </w:rPr>
          <w:delInstrText xml:space="preserve"> HYPERLINK \l "_Toc65252860" </w:delInstrText>
        </w:r>
        <w:r w:rsidDel="0086107E">
          <w:rPr>
            <w:noProof/>
          </w:rPr>
          <w:fldChar w:fldCharType="separate"/>
        </w:r>
      </w:del>
      <w:ins w:id="93" w:author="Joseph S Levy" w:date="2021-08-23T22:13:00Z">
        <w:r w:rsidR="00555DCC">
          <w:rPr>
            <w:b/>
            <w:bCs/>
            <w:noProof/>
            <w:lang w:val="en-US"/>
          </w:rPr>
          <w:t>Error! Hyperlink reference not valid.</w:t>
        </w:r>
      </w:ins>
      <w:del w:id="94" w:author="Joseph S Levy" w:date="2021-08-23T21:54:00Z">
        <w:r w:rsidR="008D5D1E" w:rsidRPr="00384FEE" w:rsidDel="0086107E">
          <w:rPr>
            <w:rStyle w:val="Hyperlink"/>
            <w:noProof/>
            <w:lang w:val="en-US"/>
          </w:rPr>
          <w:delText xml:space="preserve">Figure </w:delText>
        </w:r>
        <w:r w:rsidR="008D5D1E" w:rsidDel="0086107E">
          <w:rPr>
            <w:rStyle w:val="Hyperlink"/>
            <w:noProof/>
            <w:lang w:val="en-US"/>
          </w:rPr>
          <w:delText>5</w:delText>
        </w:r>
        <w:r w:rsidR="008D5D1E" w:rsidRPr="00384FEE" w:rsidDel="0086107E">
          <w:rPr>
            <w:rStyle w:val="Hyperlink"/>
            <w:noProof/>
            <w:lang w:val="en-US"/>
          </w:rPr>
          <w:delText xml:space="preserve">. </w:delText>
        </w:r>
        <w:r w:rsidR="008D5D1E" w:rsidDel="0086107E">
          <w:rPr>
            <w:rStyle w:val="Hyperlink"/>
            <w:noProof/>
            <w:lang w:val="en-US" w:eastAsia="ko-KR"/>
          </w:rPr>
          <w:delText>Establishing a WLAN connection</w:delText>
        </w:r>
        <w:r w:rsidR="008D5D1E" w:rsidDel="0086107E">
          <w:rPr>
            <w:noProof/>
            <w:webHidden/>
          </w:rPr>
          <w:tab/>
        </w:r>
        <w:r w:rsidR="00FC3DD4" w:rsidDel="0086107E">
          <w:rPr>
            <w:noProof/>
            <w:webHidden/>
          </w:rPr>
          <w:delText>14</w:delText>
        </w:r>
        <w:r w:rsidDel="0086107E">
          <w:rPr>
            <w:noProof/>
          </w:rPr>
          <w:fldChar w:fldCharType="end"/>
        </w:r>
      </w:del>
    </w:p>
    <w:p w14:paraId="0BE80E2A" w14:textId="70979A98" w:rsidR="007F1125" w:rsidRPr="007F1125" w:rsidDel="0086107E" w:rsidRDefault="007F1125" w:rsidP="007F1125">
      <w:pPr>
        <w:rPr>
          <w:del w:id="95" w:author="Joseph S Levy" w:date="2021-08-23T21:54:00Z"/>
          <w:noProof/>
          <w:lang w:eastAsia="ko-KR"/>
        </w:rPr>
      </w:pPr>
      <w:del w:id="96" w:author="Joseph S Levy" w:date="2021-08-23T21:54:00Z">
        <w:r w:rsidDel="0086107E">
          <w:rPr>
            <w:rFonts w:hint="eastAsia"/>
            <w:noProof/>
            <w:lang w:eastAsia="ko-KR"/>
          </w:rPr>
          <w:delText>F</w:delText>
        </w:r>
        <w:r w:rsidDel="0086107E">
          <w:rPr>
            <w:noProof/>
            <w:lang w:eastAsia="ko-KR"/>
          </w:rPr>
          <w:delText>igure 6. Fast BSS transition for fast association…………………………………………………………16</w:delText>
        </w:r>
      </w:del>
    </w:p>
    <w:p w14:paraId="734175E1" w14:textId="4AC53E0D" w:rsidR="002B496E" w:rsidDel="0086107E" w:rsidRDefault="002D7A00" w:rsidP="00B81C81">
      <w:pPr>
        <w:pStyle w:val="TableofFigures"/>
        <w:tabs>
          <w:tab w:val="right" w:leader="dot" w:pos="9350"/>
        </w:tabs>
        <w:rPr>
          <w:del w:id="97" w:author="Joseph S Levy" w:date="2021-08-23T21:54:00Z"/>
          <w:noProof/>
        </w:rPr>
      </w:pPr>
      <w:del w:id="98" w:author="Joseph S Levy" w:date="2021-08-23T21:54:00Z">
        <w:r w:rsidDel="0086107E">
          <w:rPr>
            <w:noProof/>
          </w:rPr>
          <w:fldChar w:fldCharType="begin"/>
        </w:r>
        <w:r w:rsidDel="0086107E">
          <w:rPr>
            <w:noProof/>
          </w:rPr>
          <w:delInstrText xml:space="preserve"> HYPERLINK \l "_Toc65252860" </w:delInstrText>
        </w:r>
        <w:r w:rsidDel="0086107E">
          <w:rPr>
            <w:noProof/>
          </w:rPr>
          <w:fldChar w:fldCharType="separate"/>
        </w:r>
      </w:del>
      <w:ins w:id="99" w:author="Joseph S Levy" w:date="2021-08-23T22:13:00Z">
        <w:r w:rsidR="00555DCC">
          <w:rPr>
            <w:b/>
            <w:bCs/>
            <w:noProof/>
            <w:lang w:val="en-US"/>
          </w:rPr>
          <w:t>Error! Hyperlink reference not valid.</w:t>
        </w:r>
      </w:ins>
      <w:del w:id="100" w:author="Joseph S Levy" w:date="2021-08-23T21:54:00Z">
        <w:r w:rsidR="008D5D1E" w:rsidRPr="00384FEE" w:rsidDel="0086107E">
          <w:rPr>
            <w:rStyle w:val="Hyperlink"/>
            <w:noProof/>
            <w:lang w:val="en-US"/>
          </w:rPr>
          <w:delText xml:space="preserve">Figure </w:delText>
        </w:r>
        <w:r w:rsidR="008D5D1E" w:rsidDel="0086107E">
          <w:rPr>
            <w:rStyle w:val="Hyperlink"/>
            <w:noProof/>
            <w:lang w:val="en-US"/>
          </w:rPr>
          <w:delText>7</w:delText>
        </w:r>
        <w:r w:rsidR="008D5D1E" w:rsidRPr="00384FEE" w:rsidDel="0086107E">
          <w:rPr>
            <w:rStyle w:val="Hyperlink"/>
            <w:noProof/>
            <w:lang w:val="en-US"/>
          </w:rPr>
          <w:delText xml:space="preserve">. </w:delText>
        </w:r>
        <w:r w:rsidR="008D5D1E" w:rsidDel="0086107E">
          <w:rPr>
            <w:rStyle w:val="Hyperlink"/>
            <w:noProof/>
            <w:lang w:val="en-US" w:eastAsia="ko-KR"/>
          </w:rPr>
          <w:delText>IPsec tunnel establishment (3GPP TS 23.501)</w:delText>
        </w:r>
        <w:r w:rsidR="008D5D1E" w:rsidDel="0086107E">
          <w:rPr>
            <w:noProof/>
            <w:webHidden/>
          </w:rPr>
          <w:tab/>
        </w:r>
        <w:r w:rsidR="00FC3DD4" w:rsidDel="0086107E">
          <w:rPr>
            <w:noProof/>
            <w:webHidden/>
          </w:rPr>
          <w:delText>17</w:delText>
        </w:r>
        <w:r w:rsidDel="0086107E">
          <w:rPr>
            <w:noProof/>
          </w:rPr>
          <w:fldChar w:fldCharType="end"/>
        </w:r>
      </w:del>
    </w:p>
    <w:p w14:paraId="5217CDF7" w14:textId="3526AA3D" w:rsidR="00B81C81" w:rsidRPr="007B20C5" w:rsidDel="0086107E" w:rsidRDefault="002D7A00">
      <w:pPr>
        <w:pStyle w:val="TableofFigures"/>
        <w:tabs>
          <w:tab w:val="right" w:leader="dot" w:pos="9350"/>
        </w:tabs>
        <w:rPr>
          <w:del w:id="101" w:author="Joseph S Levy" w:date="2021-08-23T21:54:00Z"/>
          <w:noProof/>
        </w:rPr>
      </w:pPr>
      <w:del w:id="102" w:author="Joseph S Levy" w:date="2021-08-23T21:54:00Z">
        <w:r w:rsidDel="0086107E">
          <w:rPr>
            <w:noProof/>
          </w:rPr>
          <w:fldChar w:fldCharType="begin"/>
        </w:r>
        <w:r w:rsidDel="0086107E">
          <w:rPr>
            <w:noProof/>
          </w:rPr>
          <w:delInstrText xml:space="preserve"> HYPERLINK \l "_Toc65252860" </w:delInstrText>
        </w:r>
        <w:r w:rsidDel="0086107E">
          <w:rPr>
            <w:noProof/>
          </w:rPr>
          <w:fldChar w:fldCharType="separate"/>
        </w:r>
      </w:del>
      <w:ins w:id="103" w:author="Joseph S Levy" w:date="2021-08-23T22:13:00Z">
        <w:r w:rsidR="00555DCC">
          <w:rPr>
            <w:b/>
            <w:bCs/>
            <w:noProof/>
            <w:lang w:val="en-US"/>
          </w:rPr>
          <w:t>Error! Hyperlink reference not valid.</w:t>
        </w:r>
      </w:ins>
      <w:del w:id="104" w:author="Joseph S Levy" w:date="2021-08-23T21:54:00Z">
        <w:r w:rsidR="00FC3DD4" w:rsidRPr="00384FEE" w:rsidDel="0086107E">
          <w:rPr>
            <w:rStyle w:val="Hyperlink"/>
            <w:noProof/>
            <w:lang w:val="en-US"/>
          </w:rPr>
          <w:delText xml:space="preserve">Figure </w:delText>
        </w:r>
        <w:r w:rsidR="00FC3DD4" w:rsidDel="0086107E">
          <w:rPr>
            <w:rStyle w:val="Hyperlink"/>
            <w:noProof/>
            <w:lang w:val="en-US"/>
          </w:rPr>
          <w:delText>8</w:delText>
        </w:r>
        <w:r w:rsidR="00FC3DD4" w:rsidRPr="00384FEE" w:rsidDel="0086107E">
          <w:rPr>
            <w:rStyle w:val="Hyperlink"/>
            <w:noProof/>
            <w:lang w:val="en-US"/>
          </w:rPr>
          <w:delText xml:space="preserve">. </w:delText>
        </w:r>
        <w:r w:rsidR="00FC3DD4" w:rsidRPr="00384FEE" w:rsidDel="0086107E">
          <w:rPr>
            <w:rStyle w:val="Hyperlink"/>
            <w:noProof/>
            <w:lang w:val="en-US" w:eastAsia="ko-KR"/>
          </w:rPr>
          <w:delText xml:space="preserve">Trusted </w:delText>
        </w:r>
        <w:r w:rsidR="00FC3DD4" w:rsidRPr="00384FEE" w:rsidDel="0086107E">
          <w:rPr>
            <w:rStyle w:val="Hyperlink"/>
            <w:noProof/>
            <w:lang w:val="en-US"/>
          </w:rPr>
          <w:delText xml:space="preserve">WLAN </w:delText>
        </w:r>
        <w:r w:rsidR="00FC3DD4" w:rsidDel="0086107E">
          <w:rPr>
            <w:rStyle w:val="Hyperlink"/>
            <w:noProof/>
            <w:lang w:val="en-US"/>
          </w:rPr>
          <w:delText>connection</w:delText>
        </w:r>
        <w:r w:rsidR="00FC3DD4" w:rsidRPr="00384FEE" w:rsidDel="0086107E">
          <w:rPr>
            <w:rStyle w:val="Hyperlink"/>
            <w:noProof/>
            <w:lang w:val="en-US"/>
          </w:rPr>
          <w:delText xml:space="preserve"> with 5G network</w:delText>
        </w:r>
        <w:r w:rsidR="00FC3DD4" w:rsidDel="0086107E">
          <w:rPr>
            <w:rStyle w:val="Hyperlink"/>
            <w:noProof/>
            <w:lang w:val="en-US"/>
          </w:rPr>
          <w:delText xml:space="preserve"> registration</w:delText>
        </w:r>
        <w:r w:rsidR="00FC3DD4" w:rsidDel="0086107E">
          <w:rPr>
            <w:noProof/>
            <w:webHidden/>
          </w:rPr>
          <w:tab/>
          <w:delText>18</w:delText>
        </w:r>
        <w:r w:rsidDel="0086107E">
          <w:rPr>
            <w:noProof/>
          </w:rPr>
          <w:fldChar w:fldCharType="end"/>
        </w:r>
      </w:del>
    </w:p>
    <w:p w14:paraId="52E298ED" w14:textId="516DBF40" w:rsidR="002B496E" w:rsidRPr="007B20C5" w:rsidDel="0086107E" w:rsidRDefault="002D7A00">
      <w:pPr>
        <w:pStyle w:val="TableofFigures"/>
        <w:tabs>
          <w:tab w:val="right" w:leader="dot" w:pos="9350"/>
        </w:tabs>
        <w:rPr>
          <w:del w:id="105" w:author="Joseph S Levy" w:date="2021-08-23T21:54:00Z"/>
          <w:noProof/>
        </w:rPr>
      </w:pPr>
      <w:del w:id="106" w:author="Joseph S Levy" w:date="2021-08-23T21:54:00Z">
        <w:r w:rsidDel="0086107E">
          <w:rPr>
            <w:noProof/>
          </w:rPr>
          <w:fldChar w:fldCharType="begin"/>
        </w:r>
        <w:r w:rsidDel="0086107E">
          <w:rPr>
            <w:noProof/>
          </w:rPr>
          <w:delInstrText xml:space="preserve"> HYPERLINK \l "_Toc65252861" </w:delInstrText>
        </w:r>
        <w:r w:rsidDel="0086107E">
          <w:rPr>
            <w:noProof/>
          </w:rPr>
          <w:fldChar w:fldCharType="separate"/>
        </w:r>
      </w:del>
      <w:ins w:id="107" w:author="Joseph S Levy" w:date="2021-08-23T22:13:00Z">
        <w:r w:rsidR="00555DCC">
          <w:rPr>
            <w:b/>
            <w:bCs/>
            <w:noProof/>
            <w:lang w:val="en-US"/>
          </w:rPr>
          <w:t>Error! Hyperlink reference not valid.</w:t>
        </w:r>
      </w:ins>
      <w:del w:id="108" w:author="Joseph S Levy" w:date="2021-08-23T21:54:00Z">
        <w:r w:rsidR="000D479A" w:rsidRPr="00384FEE" w:rsidDel="0086107E">
          <w:rPr>
            <w:rStyle w:val="Hyperlink"/>
            <w:noProof/>
            <w:lang w:val="en-US"/>
          </w:rPr>
          <w:delText xml:space="preserve">Figure </w:delText>
        </w:r>
        <w:r w:rsidR="007F1125" w:rsidDel="0086107E">
          <w:rPr>
            <w:rStyle w:val="Hyperlink"/>
            <w:noProof/>
            <w:lang w:val="en-US"/>
          </w:rPr>
          <w:delText>9</w:delText>
        </w:r>
        <w:r w:rsidR="000D479A" w:rsidRPr="00384FEE" w:rsidDel="0086107E">
          <w:rPr>
            <w:rStyle w:val="Hyperlink"/>
            <w:noProof/>
            <w:lang w:val="en-US" w:eastAsia="ko-KR"/>
          </w:rPr>
          <w:delText xml:space="preserve">. Control plane between a </w:delText>
        </w:r>
        <w:r w:rsidR="00742491" w:rsidDel="0086107E">
          <w:rPr>
            <w:rStyle w:val="Hyperlink"/>
            <w:noProof/>
            <w:lang w:val="en-US" w:eastAsia="ko-KR"/>
          </w:rPr>
          <w:delText>TE</w:delText>
        </w:r>
        <w:r w:rsidR="00AF5592" w:rsidDel="0086107E">
          <w:rPr>
            <w:rStyle w:val="Hyperlink"/>
            <w:noProof/>
            <w:lang w:val="en-US" w:eastAsia="ko-KR"/>
          </w:rPr>
          <w:delText xml:space="preserve"> </w:delText>
        </w:r>
        <w:r w:rsidR="000D479A" w:rsidRPr="00384FEE" w:rsidDel="0086107E">
          <w:rPr>
            <w:rStyle w:val="Hyperlink"/>
            <w:noProof/>
            <w:lang w:val="en-US" w:eastAsia="ko-KR"/>
          </w:rPr>
          <w:delText>and N3IWF (3GPP TS 23.501)</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_Toc65252861 \h </w:delInstrText>
        </w:r>
        <w:r w:rsidR="000D479A" w:rsidDel="0086107E">
          <w:rPr>
            <w:noProof/>
            <w:webHidden/>
          </w:rPr>
        </w:r>
        <w:r w:rsidR="000D479A" w:rsidDel="0086107E">
          <w:rPr>
            <w:noProof/>
            <w:webHidden/>
          </w:rPr>
          <w:fldChar w:fldCharType="separate"/>
        </w:r>
        <w:r w:rsidR="00C81CF2" w:rsidDel="0086107E">
          <w:rPr>
            <w:noProof/>
            <w:webHidden/>
          </w:rPr>
          <w:delText>19</w:delText>
        </w:r>
        <w:r w:rsidR="000D479A" w:rsidDel="0086107E">
          <w:rPr>
            <w:noProof/>
            <w:webHidden/>
          </w:rPr>
          <w:fldChar w:fldCharType="end"/>
        </w:r>
        <w:r w:rsidDel="0086107E">
          <w:rPr>
            <w:noProof/>
          </w:rPr>
          <w:fldChar w:fldCharType="end"/>
        </w:r>
      </w:del>
    </w:p>
    <w:p w14:paraId="35B733C3" w14:textId="3EB5164F" w:rsidR="000D479A" w:rsidDel="0086107E" w:rsidRDefault="002D7A00">
      <w:pPr>
        <w:pStyle w:val="TableofFigures"/>
        <w:tabs>
          <w:tab w:val="right" w:leader="dot" w:pos="9350"/>
        </w:tabs>
        <w:rPr>
          <w:del w:id="109" w:author="Joseph S Levy" w:date="2021-08-23T21:54:00Z"/>
          <w:rFonts w:asciiTheme="minorHAnsi" w:hAnsiTheme="minorHAnsi" w:cstheme="minorBidi"/>
          <w:noProof/>
          <w:szCs w:val="22"/>
          <w:lang w:val="en-US"/>
        </w:rPr>
      </w:pPr>
      <w:del w:id="110" w:author="Joseph S Levy" w:date="2021-08-23T21:54:00Z">
        <w:r w:rsidDel="0086107E">
          <w:rPr>
            <w:noProof/>
          </w:rPr>
          <w:fldChar w:fldCharType="begin"/>
        </w:r>
        <w:r w:rsidDel="0086107E">
          <w:rPr>
            <w:noProof/>
          </w:rPr>
          <w:delInstrText xml:space="preserve"> HYPERLINK \l "_Toc65252862" </w:delInstrText>
        </w:r>
        <w:r w:rsidDel="0086107E">
          <w:rPr>
            <w:noProof/>
          </w:rPr>
          <w:fldChar w:fldCharType="separate"/>
        </w:r>
      </w:del>
      <w:ins w:id="111" w:author="Joseph S Levy" w:date="2021-08-23T22:13:00Z">
        <w:r w:rsidR="00555DCC">
          <w:rPr>
            <w:b/>
            <w:bCs/>
            <w:noProof/>
            <w:lang w:val="en-US"/>
          </w:rPr>
          <w:t>Error! Hyperlink reference not valid.</w:t>
        </w:r>
      </w:ins>
      <w:del w:id="112" w:author="Joseph S Levy" w:date="2021-08-23T21:54:00Z">
        <w:r w:rsidR="000D479A" w:rsidRPr="00384FEE" w:rsidDel="0086107E">
          <w:rPr>
            <w:rStyle w:val="Hyperlink"/>
            <w:noProof/>
            <w:lang w:val="en-US"/>
          </w:rPr>
          <w:delText xml:space="preserve">Figure </w:delText>
        </w:r>
        <w:r w:rsidR="007F1125" w:rsidDel="0086107E">
          <w:rPr>
            <w:rStyle w:val="Hyperlink"/>
            <w:noProof/>
            <w:lang w:val="en-US"/>
          </w:rPr>
          <w:delText>10</w:delText>
        </w:r>
        <w:r w:rsidR="000D479A" w:rsidRPr="00384FEE" w:rsidDel="0086107E">
          <w:rPr>
            <w:rStyle w:val="Hyperlink"/>
            <w:noProof/>
            <w:lang w:val="en-US" w:eastAsia="ko-KR"/>
          </w:rPr>
          <w:delText xml:space="preserve">. </w:delText>
        </w:r>
        <w:r w:rsidR="00B81C81" w:rsidDel="0086107E">
          <w:rPr>
            <w:rStyle w:val="Hyperlink"/>
            <w:noProof/>
            <w:lang w:val="en-US" w:eastAsia="ko-KR"/>
          </w:rPr>
          <w:delText>Y2</w:delText>
        </w:r>
        <w:r w:rsidR="000D479A" w:rsidRPr="00384FEE" w:rsidDel="0086107E">
          <w:rPr>
            <w:rStyle w:val="Hyperlink"/>
            <w:noProof/>
            <w:lang w:val="en-US" w:eastAsia="ko-KR"/>
          </w:rPr>
          <w:delText xml:space="preserve"> interface</w:delText>
        </w:r>
        <w:r w:rsidR="000D479A" w:rsidDel="0086107E">
          <w:rPr>
            <w:noProof/>
            <w:webHidden/>
          </w:rPr>
          <w:tab/>
        </w:r>
        <w:r w:rsidR="002F5DD7" w:rsidDel="0086107E">
          <w:rPr>
            <w:noProof/>
            <w:webHidden/>
          </w:rPr>
          <w:delText>20</w:delText>
        </w:r>
        <w:r w:rsidDel="0086107E">
          <w:rPr>
            <w:noProof/>
          </w:rPr>
          <w:fldChar w:fldCharType="end"/>
        </w:r>
      </w:del>
    </w:p>
    <w:p w14:paraId="50499B67" w14:textId="763823B2" w:rsidR="000D479A" w:rsidDel="0086107E" w:rsidRDefault="002D7A00">
      <w:pPr>
        <w:pStyle w:val="TableofFigures"/>
        <w:tabs>
          <w:tab w:val="right" w:leader="dot" w:pos="9350"/>
        </w:tabs>
        <w:rPr>
          <w:del w:id="113" w:author="Joseph S Levy" w:date="2021-08-23T21:54:00Z"/>
          <w:rFonts w:asciiTheme="minorHAnsi" w:hAnsiTheme="minorHAnsi" w:cstheme="minorBidi"/>
          <w:noProof/>
          <w:szCs w:val="22"/>
          <w:lang w:val="en-US"/>
        </w:rPr>
      </w:pPr>
      <w:del w:id="114" w:author="Joseph S Levy" w:date="2021-08-23T21:54:00Z">
        <w:r w:rsidDel="0086107E">
          <w:rPr>
            <w:noProof/>
          </w:rPr>
          <w:fldChar w:fldCharType="begin"/>
        </w:r>
        <w:r w:rsidDel="0086107E">
          <w:rPr>
            <w:noProof/>
          </w:rPr>
          <w:delInstrText xml:space="preserve"> HYPERLINK \l "_Toc65252863" </w:delInstrText>
        </w:r>
        <w:r w:rsidDel="0086107E">
          <w:rPr>
            <w:noProof/>
          </w:rPr>
          <w:fldChar w:fldCharType="separate"/>
        </w:r>
      </w:del>
      <w:ins w:id="115" w:author="Joseph S Levy" w:date="2021-08-23T22:13:00Z">
        <w:r w:rsidR="00555DCC">
          <w:rPr>
            <w:b/>
            <w:bCs/>
            <w:noProof/>
            <w:lang w:val="en-US"/>
          </w:rPr>
          <w:t>Error! Hyperlink reference not valid.</w:t>
        </w:r>
      </w:ins>
      <w:del w:id="116" w:author="Joseph S Levy" w:date="2021-08-23T21:54:00Z">
        <w:r w:rsidR="000D479A" w:rsidRPr="00384FEE" w:rsidDel="0086107E">
          <w:rPr>
            <w:rStyle w:val="Hyperlink"/>
            <w:noProof/>
            <w:lang w:val="en-US"/>
          </w:rPr>
          <w:delText xml:space="preserve">Figure </w:delText>
        </w:r>
        <w:r w:rsidR="00B81C81" w:rsidDel="0086107E">
          <w:rPr>
            <w:rStyle w:val="Hyperlink"/>
            <w:noProof/>
            <w:lang w:val="en-US"/>
          </w:rPr>
          <w:delText>1</w:delText>
        </w:r>
        <w:r w:rsidR="007F1125" w:rsidDel="0086107E">
          <w:rPr>
            <w:rStyle w:val="Hyperlink"/>
            <w:noProof/>
            <w:lang w:val="en-US"/>
          </w:rPr>
          <w:delText>1</w:delText>
        </w:r>
        <w:r w:rsidR="000D479A" w:rsidRPr="00384FEE" w:rsidDel="0086107E">
          <w:rPr>
            <w:rStyle w:val="Hyperlink"/>
            <w:noProof/>
            <w:lang w:val="en-US" w:eastAsia="ko-KR"/>
          </w:rPr>
          <w:delText>. NWu interface</w:delText>
        </w:r>
        <w:r w:rsidR="000D479A" w:rsidDel="0086107E">
          <w:rPr>
            <w:noProof/>
            <w:webHidden/>
          </w:rPr>
          <w:tab/>
        </w:r>
        <w:r w:rsidR="002F5DD7" w:rsidDel="0086107E">
          <w:rPr>
            <w:noProof/>
            <w:webHidden/>
          </w:rPr>
          <w:delText>20</w:delText>
        </w:r>
        <w:r w:rsidDel="0086107E">
          <w:rPr>
            <w:noProof/>
          </w:rPr>
          <w:fldChar w:fldCharType="end"/>
        </w:r>
      </w:del>
    </w:p>
    <w:p w14:paraId="32DB96E9" w14:textId="3CBF50C2" w:rsidR="000D479A" w:rsidDel="0086107E" w:rsidRDefault="002D7A00">
      <w:pPr>
        <w:pStyle w:val="TableofFigures"/>
        <w:tabs>
          <w:tab w:val="right" w:leader="dot" w:pos="9350"/>
        </w:tabs>
        <w:rPr>
          <w:del w:id="117" w:author="Joseph S Levy" w:date="2021-08-23T21:54:00Z"/>
          <w:rFonts w:asciiTheme="minorHAnsi" w:hAnsiTheme="minorHAnsi" w:cstheme="minorBidi"/>
          <w:noProof/>
          <w:szCs w:val="22"/>
          <w:lang w:val="en-US"/>
        </w:rPr>
      </w:pPr>
      <w:del w:id="118" w:author="Joseph S Levy" w:date="2021-08-23T21:54:00Z">
        <w:r w:rsidDel="0086107E">
          <w:rPr>
            <w:noProof/>
          </w:rPr>
          <w:fldChar w:fldCharType="begin"/>
        </w:r>
        <w:r w:rsidDel="0086107E">
          <w:rPr>
            <w:noProof/>
          </w:rPr>
          <w:delInstrText xml:space="preserve"> HYPERLINK \l "_Toc65252864" </w:delInstrText>
        </w:r>
        <w:r w:rsidDel="0086107E">
          <w:rPr>
            <w:noProof/>
          </w:rPr>
          <w:fldChar w:fldCharType="separate"/>
        </w:r>
      </w:del>
      <w:ins w:id="119" w:author="Joseph S Levy" w:date="2021-08-23T22:13:00Z">
        <w:r w:rsidR="00555DCC">
          <w:rPr>
            <w:b/>
            <w:bCs/>
            <w:noProof/>
            <w:lang w:val="en-US"/>
          </w:rPr>
          <w:t>Error! Hyperlink reference not valid.</w:t>
        </w:r>
      </w:ins>
      <w:del w:id="120" w:author="Joseph S Levy" w:date="2021-08-23T21:54:00Z">
        <w:r w:rsidR="000D479A" w:rsidRPr="00384FEE" w:rsidDel="0086107E">
          <w:rPr>
            <w:rStyle w:val="Hyperlink"/>
            <w:noProof/>
            <w:lang w:val="en-US"/>
          </w:rPr>
          <w:delText xml:space="preserve">Figure </w:delText>
        </w:r>
        <w:r w:rsidR="00B81C81" w:rsidDel="0086107E">
          <w:rPr>
            <w:rStyle w:val="Hyperlink"/>
            <w:noProof/>
            <w:lang w:val="en-US"/>
          </w:rPr>
          <w:delText>1</w:delText>
        </w:r>
        <w:r w:rsidR="007F1125" w:rsidDel="0086107E">
          <w:rPr>
            <w:rStyle w:val="Hyperlink"/>
            <w:noProof/>
            <w:lang w:val="en-US"/>
          </w:rPr>
          <w:delText>2</w:delText>
        </w:r>
        <w:r w:rsidR="000D479A" w:rsidRPr="00384FEE" w:rsidDel="0086107E">
          <w:rPr>
            <w:rStyle w:val="Hyperlink"/>
            <w:noProof/>
            <w:lang w:val="en-US" w:eastAsia="ko-KR"/>
          </w:rPr>
          <w:delText>. N1 interface</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_Toc65252864 \h </w:delInstrText>
        </w:r>
        <w:r w:rsidR="000D479A" w:rsidDel="0086107E">
          <w:rPr>
            <w:noProof/>
            <w:webHidden/>
          </w:rPr>
        </w:r>
        <w:r w:rsidR="000D479A" w:rsidDel="0086107E">
          <w:rPr>
            <w:noProof/>
            <w:webHidden/>
          </w:rPr>
          <w:fldChar w:fldCharType="separate"/>
        </w:r>
        <w:r w:rsidR="00C81CF2" w:rsidDel="0086107E">
          <w:rPr>
            <w:noProof/>
            <w:webHidden/>
          </w:rPr>
          <w:delText>21</w:delText>
        </w:r>
        <w:r w:rsidR="000D479A" w:rsidDel="0086107E">
          <w:rPr>
            <w:noProof/>
            <w:webHidden/>
          </w:rPr>
          <w:fldChar w:fldCharType="end"/>
        </w:r>
        <w:r w:rsidDel="0086107E">
          <w:rPr>
            <w:noProof/>
          </w:rPr>
          <w:fldChar w:fldCharType="end"/>
        </w:r>
      </w:del>
    </w:p>
    <w:p w14:paraId="2D392FFA" w14:textId="526AE38E" w:rsidR="000D479A" w:rsidDel="0086107E" w:rsidRDefault="002D7A00">
      <w:pPr>
        <w:pStyle w:val="TableofFigures"/>
        <w:tabs>
          <w:tab w:val="right" w:leader="dot" w:pos="9350"/>
        </w:tabs>
        <w:rPr>
          <w:del w:id="121" w:author="Joseph S Levy" w:date="2021-08-23T21:54:00Z"/>
          <w:rFonts w:asciiTheme="minorHAnsi" w:hAnsiTheme="minorHAnsi" w:cstheme="minorBidi"/>
          <w:noProof/>
          <w:szCs w:val="22"/>
          <w:lang w:val="en-US"/>
        </w:rPr>
      </w:pPr>
      <w:del w:id="122" w:author="Joseph S Levy" w:date="2021-08-23T21:54:00Z">
        <w:r w:rsidDel="0086107E">
          <w:rPr>
            <w:noProof/>
          </w:rPr>
          <w:fldChar w:fldCharType="begin"/>
        </w:r>
        <w:r w:rsidDel="0086107E">
          <w:rPr>
            <w:noProof/>
          </w:rPr>
          <w:delInstrText xml:space="preserve"> HYPERLINK \l "_Toc65252865" </w:delInstrText>
        </w:r>
        <w:r w:rsidDel="0086107E">
          <w:rPr>
            <w:noProof/>
          </w:rPr>
          <w:fldChar w:fldCharType="separate"/>
        </w:r>
      </w:del>
      <w:ins w:id="123" w:author="Joseph S Levy" w:date="2021-08-23T22:13:00Z">
        <w:r w:rsidR="00555DCC">
          <w:rPr>
            <w:b/>
            <w:bCs/>
            <w:noProof/>
            <w:lang w:val="en-US"/>
          </w:rPr>
          <w:t>Error! Hyperlink reference not valid.</w:t>
        </w:r>
      </w:ins>
      <w:del w:id="124" w:author="Joseph S Levy" w:date="2021-08-23T21:54:00Z">
        <w:r w:rsidR="000D479A" w:rsidRPr="00384FEE" w:rsidDel="0086107E">
          <w:rPr>
            <w:rStyle w:val="Hyperlink"/>
            <w:noProof/>
            <w:lang w:val="en-US"/>
          </w:rPr>
          <w:delText xml:space="preserve">Figure </w:delText>
        </w:r>
        <w:r w:rsidR="00B81C81" w:rsidDel="0086107E">
          <w:rPr>
            <w:rStyle w:val="Hyperlink"/>
            <w:noProof/>
            <w:lang w:val="en-US"/>
          </w:rPr>
          <w:delText>1</w:delText>
        </w:r>
        <w:r w:rsidR="007F1125" w:rsidDel="0086107E">
          <w:rPr>
            <w:rStyle w:val="Hyperlink"/>
            <w:noProof/>
            <w:lang w:val="en-US"/>
          </w:rPr>
          <w:delText>3</w:delText>
        </w:r>
        <w:r w:rsidR="000D479A" w:rsidRPr="00384FEE" w:rsidDel="0086107E">
          <w:rPr>
            <w:rStyle w:val="Hyperlink"/>
            <w:noProof/>
            <w:lang w:val="en-US" w:eastAsia="ko-KR"/>
          </w:rPr>
          <w:delText xml:space="preserve">. Data plane between a </w:delText>
        </w:r>
        <w:r w:rsidR="00742491" w:rsidDel="0086107E">
          <w:rPr>
            <w:rStyle w:val="Hyperlink"/>
            <w:noProof/>
            <w:lang w:val="en-US" w:eastAsia="ko-KR"/>
          </w:rPr>
          <w:delText>TE</w:delText>
        </w:r>
        <w:r w:rsidR="000D479A" w:rsidRPr="00384FEE" w:rsidDel="0086107E">
          <w:rPr>
            <w:rStyle w:val="Hyperlink"/>
            <w:noProof/>
            <w:lang w:val="en-US" w:eastAsia="ko-KR"/>
          </w:rPr>
          <w:delText xml:space="preserve"> and N3IWF (3GPP TS 23.501)</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_Toc65252865 \h </w:delInstrText>
        </w:r>
        <w:r w:rsidR="000D479A" w:rsidDel="0086107E">
          <w:rPr>
            <w:noProof/>
            <w:webHidden/>
          </w:rPr>
        </w:r>
        <w:r w:rsidR="000D479A" w:rsidDel="0086107E">
          <w:rPr>
            <w:noProof/>
            <w:webHidden/>
          </w:rPr>
          <w:fldChar w:fldCharType="separate"/>
        </w:r>
        <w:r w:rsidR="00C81CF2" w:rsidDel="0086107E">
          <w:rPr>
            <w:noProof/>
            <w:webHidden/>
          </w:rPr>
          <w:delText>21</w:delText>
        </w:r>
        <w:r w:rsidR="000D479A" w:rsidDel="0086107E">
          <w:rPr>
            <w:noProof/>
            <w:webHidden/>
          </w:rPr>
          <w:fldChar w:fldCharType="end"/>
        </w:r>
        <w:r w:rsidDel="0086107E">
          <w:rPr>
            <w:noProof/>
          </w:rPr>
          <w:fldChar w:fldCharType="end"/>
        </w:r>
      </w:del>
    </w:p>
    <w:p w14:paraId="05F260AB" w14:textId="04177D55" w:rsidR="000D479A" w:rsidDel="0086107E" w:rsidRDefault="002D7A00">
      <w:pPr>
        <w:pStyle w:val="TableofFigures"/>
        <w:tabs>
          <w:tab w:val="right" w:leader="dot" w:pos="9350"/>
        </w:tabs>
        <w:rPr>
          <w:del w:id="125" w:author="Joseph S Levy" w:date="2021-08-23T21:54:00Z"/>
          <w:rFonts w:asciiTheme="minorHAnsi" w:hAnsiTheme="minorHAnsi" w:cstheme="minorBidi"/>
          <w:noProof/>
          <w:szCs w:val="22"/>
          <w:lang w:val="en-US"/>
        </w:rPr>
      </w:pPr>
      <w:del w:id="126" w:author="Joseph S Levy" w:date="2021-08-23T21:54:00Z">
        <w:r w:rsidDel="0086107E">
          <w:rPr>
            <w:noProof/>
          </w:rPr>
          <w:fldChar w:fldCharType="begin"/>
        </w:r>
        <w:r w:rsidDel="0086107E">
          <w:rPr>
            <w:noProof/>
          </w:rPr>
          <w:delInstrText xml:space="preserve"> HYPERLINK \l "_Toc65252866" </w:delInstrText>
        </w:r>
        <w:r w:rsidDel="0086107E">
          <w:rPr>
            <w:noProof/>
          </w:rPr>
          <w:fldChar w:fldCharType="separate"/>
        </w:r>
      </w:del>
      <w:ins w:id="127" w:author="Joseph S Levy" w:date="2021-08-23T22:13:00Z">
        <w:r w:rsidR="00555DCC">
          <w:rPr>
            <w:b/>
            <w:bCs/>
            <w:noProof/>
            <w:lang w:val="en-US"/>
          </w:rPr>
          <w:t>Error! Hyperlink reference not valid.</w:t>
        </w:r>
      </w:ins>
      <w:del w:id="128" w:author="Joseph S Levy" w:date="2021-08-23T21:54:00Z">
        <w:r w:rsidR="000D479A" w:rsidRPr="00384FEE" w:rsidDel="0086107E">
          <w:rPr>
            <w:rStyle w:val="Hyperlink"/>
            <w:noProof/>
            <w:lang w:val="en-US"/>
          </w:rPr>
          <w:delText>Figure 1</w:delText>
        </w:r>
        <w:r w:rsidR="007F1125" w:rsidDel="0086107E">
          <w:rPr>
            <w:rStyle w:val="Hyperlink"/>
            <w:noProof/>
            <w:lang w:val="en-US"/>
          </w:rPr>
          <w:delText>4</w:delText>
        </w:r>
        <w:r w:rsidR="000D479A" w:rsidRPr="00384FEE" w:rsidDel="0086107E">
          <w:rPr>
            <w:rStyle w:val="Hyperlink"/>
            <w:noProof/>
            <w:lang w:val="en-US" w:eastAsia="ko-KR"/>
          </w:rPr>
          <w:delText xml:space="preserve">. </w:delText>
        </w:r>
        <w:r w:rsidR="000D479A" w:rsidRPr="00384FEE" w:rsidDel="0086107E">
          <w:rPr>
            <w:rStyle w:val="Hyperlink"/>
            <w:noProof/>
            <w:lang w:val="en-US"/>
          </w:rPr>
          <w:delText>QoS flows and mapping to AN resource in user plane (3GPP TS 23.501)</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_Toc65252866 \h </w:delInstrText>
        </w:r>
        <w:r w:rsidR="000D479A" w:rsidDel="0086107E">
          <w:rPr>
            <w:noProof/>
            <w:webHidden/>
          </w:rPr>
        </w:r>
        <w:r w:rsidR="000D479A" w:rsidDel="0086107E">
          <w:rPr>
            <w:noProof/>
            <w:webHidden/>
          </w:rPr>
          <w:fldChar w:fldCharType="separate"/>
        </w:r>
        <w:r w:rsidR="00C81CF2" w:rsidDel="0086107E">
          <w:rPr>
            <w:noProof/>
            <w:webHidden/>
          </w:rPr>
          <w:delText>24</w:delText>
        </w:r>
        <w:r w:rsidR="000D479A" w:rsidDel="0086107E">
          <w:rPr>
            <w:noProof/>
            <w:webHidden/>
          </w:rPr>
          <w:fldChar w:fldCharType="end"/>
        </w:r>
        <w:r w:rsidDel="0086107E">
          <w:rPr>
            <w:noProof/>
          </w:rPr>
          <w:fldChar w:fldCharType="end"/>
        </w:r>
      </w:del>
    </w:p>
    <w:p w14:paraId="3E73213D" w14:textId="0CDD10C6" w:rsidR="000D479A" w:rsidDel="0086107E" w:rsidRDefault="002D7A00">
      <w:pPr>
        <w:pStyle w:val="TableofFigures"/>
        <w:tabs>
          <w:tab w:val="right" w:leader="dot" w:pos="9350"/>
        </w:tabs>
        <w:rPr>
          <w:del w:id="129" w:author="Joseph S Levy" w:date="2021-08-23T21:54:00Z"/>
          <w:rFonts w:asciiTheme="minorHAnsi" w:hAnsiTheme="minorHAnsi" w:cstheme="minorBidi"/>
          <w:noProof/>
          <w:szCs w:val="22"/>
          <w:lang w:val="en-US"/>
        </w:rPr>
      </w:pPr>
      <w:del w:id="130" w:author="Joseph S Levy" w:date="2021-08-23T21:54:00Z">
        <w:r w:rsidDel="0086107E">
          <w:rPr>
            <w:noProof/>
          </w:rPr>
          <w:fldChar w:fldCharType="begin"/>
        </w:r>
        <w:r w:rsidDel="0086107E">
          <w:rPr>
            <w:noProof/>
          </w:rPr>
          <w:delInstrText xml:space="preserve"> HYPERLINK \l "_Toc65252867" </w:delInstrText>
        </w:r>
        <w:r w:rsidDel="0086107E">
          <w:rPr>
            <w:noProof/>
          </w:rPr>
          <w:fldChar w:fldCharType="separate"/>
        </w:r>
      </w:del>
      <w:ins w:id="131" w:author="Joseph S Levy" w:date="2021-08-23T22:13:00Z">
        <w:r w:rsidR="00555DCC">
          <w:rPr>
            <w:b/>
            <w:bCs/>
            <w:noProof/>
            <w:lang w:val="en-US"/>
          </w:rPr>
          <w:t>Error! Hyperlink reference not valid.</w:t>
        </w:r>
      </w:ins>
      <w:del w:id="132" w:author="Joseph S Levy" w:date="2021-08-23T21:54:00Z">
        <w:r w:rsidR="000D479A" w:rsidRPr="00384FEE" w:rsidDel="0086107E">
          <w:rPr>
            <w:rStyle w:val="Hyperlink"/>
            <w:noProof/>
            <w:lang w:val="en-US"/>
          </w:rPr>
          <w:delText>Figure 1</w:delText>
        </w:r>
        <w:r w:rsidR="007F1125" w:rsidDel="0086107E">
          <w:rPr>
            <w:rStyle w:val="Hyperlink"/>
            <w:noProof/>
            <w:lang w:val="en-US"/>
          </w:rPr>
          <w:delText>5</w:delText>
        </w:r>
        <w:r w:rsidR="000D479A" w:rsidRPr="00384FEE" w:rsidDel="0086107E">
          <w:rPr>
            <w:rStyle w:val="Hyperlink"/>
            <w:noProof/>
            <w:lang w:val="en-US" w:eastAsia="ko-KR"/>
          </w:rPr>
          <w:delText>. Architecture reference model for ATSSS support (3GPP TS 23.501)</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_Toc65252867 \h </w:delInstrText>
        </w:r>
        <w:r w:rsidR="000D479A" w:rsidDel="0086107E">
          <w:rPr>
            <w:noProof/>
            <w:webHidden/>
          </w:rPr>
        </w:r>
        <w:r w:rsidR="000D479A" w:rsidDel="0086107E">
          <w:rPr>
            <w:noProof/>
            <w:webHidden/>
          </w:rPr>
          <w:fldChar w:fldCharType="separate"/>
        </w:r>
        <w:r w:rsidR="00C81CF2" w:rsidDel="0086107E">
          <w:rPr>
            <w:noProof/>
            <w:webHidden/>
          </w:rPr>
          <w:delText>24</w:delText>
        </w:r>
        <w:r w:rsidR="000D479A" w:rsidDel="0086107E">
          <w:rPr>
            <w:noProof/>
            <w:webHidden/>
          </w:rPr>
          <w:fldChar w:fldCharType="end"/>
        </w:r>
        <w:r w:rsidDel="0086107E">
          <w:rPr>
            <w:noProof/>
          </w:rPr>
          <w:fldChar w:fldCharType="end"/>
        </w:r>
      </w:del>
    </w:p>
    <w:p w14:paraId="61CF05F0" w14:textId="03750984" w:rsidR="000D479A" w:rsidDel="0086107E" w:rsidRDefault="002D7A00">
      <w:pPr>
        <w:pStyle w:val="TableofFigures"/>
        <w:tabs>
          <w:tab w:val="right" w:leader="dot" w:pos="9350"/>
        </w:tabs>
        <w:rPr>
          <w:del w:id="133" w:author="Joseph S Levy" w:date="2021-08-23T21:54:00Z"/>
          <w:rFonts w:asciiTheme="minorHAnsi" w:hAnsiTheme="minorHAnsi" w:cstheme="minorBidi"/>
          <w:noProof/>
          <w:szCs w:val="22"/>
          <w:lang w:val="en-US"/>
        </w:rPr>
      </w:pPr>
      <w:del w:id="134" w:author="Joseph S Levy" w:date="2021-08-23T21:54:00Z">
        <w:r w:rsidDel="0086107E">
          <w:rPr>
            <w:noProof/>
          </w:rPr>
          <w:fldChar w:fldCharType="begin"/>
        </w:r>
        <w:r w:rsidDel="0086107E">
          <w:rPr>
            <w:noProof/>
          </w:rPr>
          <w:delInstrText xml:space="preserve"> HYPERLINK \l "_Toc65252868" </w:delInstrText>
        </w:r>
        <w:r w:rsidDel="0086107E">
          <w:rPr>
            <w:noProof/>
          </w:rPr>
          <w:fldChar w:fldCharType="separate"/>
        </w:r>
      </w:del>
      <w:ins w:id="135" w:author="Joseph S Levy" w:date="2021-08-23T22:13:00Z">
        <w:r w:rsidR="00555DCC">
          <w:rPr>
            <w:b/>
            <w:bCs/>
            <w:noProof/>
            <w:lang w:val="en-US"/>
          </w:rPr>
          <w:t>Error! Hyperlink reference not valid.</w:t>
        </w:r>
      </w:ins>
      <w:del w:id="136" w:author="Joseph S Levy" w:date="2021-08-23T21:54:00Z">
        <w:r w:rsidR="000D479A" w:rsidRPr="00384FEE" w:rsidDel="0086107E">
          <w:rPr>
            <w:rStyle w:val="Hyperlink"/>
            <w:noProof/>
            <w:lang w:val="en-US"/>
          </w:rPr>
          <w:delText>Figure 1</w:delText>
        </w:r>
        <w:r w:rsidR="007F1125" w:rsidDel="0086107E">
          <w:rPr>
            <w:rStyle w:val="Hyperlink"/>
            <w:noProof/>
            <w:lang w:val="en-US"/>
          </w:rPr>
          <w:delText>6</w:delText>
        </w:r>
        <w:r w:rsidR="000D479A" w:rsidRPr="00384FEE" w:rsidDel="0086107E">
          <w:rPr>
            <w:rStyle w:val="Hyperlink"/>
            <w:noProof/>
            <w:lang w:val="en-US"/>
          </w:rPr>
          <w:delText>. QoS mapping and scheduling example of WLAN</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_Toc65252868 \h </w:delInstrText>
        </w:r>
        <w:r w:rsidR="000D479A" w:rsidDel="0086107E">
          <w:rPr>
            <w:noProof/>
            <w:webHidden/>
          </w:rPr>
        </w:r>
        <w:r w:rsidR="000D479A" w:rsidDel="0086107E">
          <w:rPr>
            <w:noProof/>
            <w:webHidden/>
          </w:rPr>
          <w:fldChar w:fldCharType="separate"/>
        </w:r>
        <w:r w:rsidR="00C81CF2" w:rsidDel="0086107E">
          <w:rPr>
            <w:noProof/>
            <w:webHidden/>
          </w:rPr>
          <w:delText>27</w:delText>
        </w:r>
        <w:r w:rsidR="000D479A" w:rsidDel="0086107E">
          <w:rPr>
            <w:noProof/>
            <w:webHidden/>
          </w:rPr>
          <w:fldChar w:fldCharType="end"/>
        </w:r>
        <w:r w:rsidDel="0086107E">
          <w:rPr>
            <w:noProof/>
          </w:rPr>
          <w:fldChar w:fldCharType="end"/>
        </w:r>
      </w:del>
    </w:p>
    <w:p w14:paraId="5E23ADCA" w14:textId="1D397332" w:rsidR="000D479A" w:rsidDel="0086107E" w:rsidRDefault="002D7A00">
      <w:pPr>
        <w:pStyle w:val="TableofFigures"/>
        <w:tabs>
          <w:tab w:val="right" w:leader="dot" w:pos="9350"/>
        </w:tabs>
        <w:rPr>
          <w:del w:id="137" w:author="Joseph S Levy" w:date="2021-08-23T21:54:00Z"/>
          <w:rFonts w:asciiTheme="minorHAnsi" w:hAnsiTheme="minorHAnsi" w:cstheme="minorBidi"/>
          <w:noProof/>
          <w:szCs w:val="22"/>
          <w:lang w:val="en-US"/>
        </w:rPr>
      </w:pPr>
      <w:del w:id="138" w:author="Joseph S Levy" w:date="2021-08-23T21:54:00Z">
        <w:r w:rsidDel="0086107E">
          <w:rPr>
            <w:noProof/>
          </w:rPr>
          <w:fldChar w:fldCharType="begin"/>
        </w:r>
        <w:r w:rsidDel="0086107E">
          <w:rPr>
            <w:noProof/>
          </w:rPr>
          <w:delInstrText xml:space="preserve"> HYPERLINK \l "_Toc65252869" </w:delInstrText>
        </w:r>
        <w:r w:rsidDel="0086107E">
          <w:rPr>
            <w:noProof/>
          </w:rPr>
          <w:fldChar w:fldCharType="separate"/>
        </w:r>
      </w:del>
      <w:ins w:id="139" w:author="Joseph S Levy" w:date="2021-08-23T22:13:00Z">
        <w:r w:rsidR="00555DCC">
          <w:rPr>
            <w:b/>
            <w:bCs/>
            <w:noProof/>
            <w:lang w:val="en-US"/>
          </w:rPr>
          <w:t>Error! Hyperlink reference not valid.</w:t>
        </w:r>
      </w:ins>
      <w:del w:id="140" w:author="Joseph S Levy" w:date="2021-08-23T21:54:00Z">
        <w:r w:rsidR="000D479A" w:rsidRPr="00384FEE" w:rsidDel="0086107E">
          <w:rPr>
            <w:rStyle w:val="Hyperlink"/>
            <w:noProof/>
            <w:lang w:val="en-US"/>
          </w:rPr>
          <w:delText>Figure 1</w:delText>
        </w:r>
        <w:r w:rsidR="007F1125" w:rsidDel="0086107E">
          <w:rPr>
            <w:rStyle w:val="Hyperlink"/>
            <w:noProof/>
            <w:lang w:val="en-US"/>
          </w:rPr>
          <w:delText>7</w:delText>
        </w:r>
        <w:r w:rsidR="000D479A" w:rsidRPr="00384FEE" w:rsidDel="0086107E">
          <w:rPr>
            <w:rStyle w:val="Hyperlink"/>
            <w:noProof/>
            <w:lang w:val="en-US" w:eastAsia="ko-KR"/>
          </w:rPr>
          <w:delText>. TSN bridge using 5G AN and CN</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_Toc65252869 \h </w:delInstrText>
        </w:r>
        <w:r w:rsidR="000D479A" w:rsidDel="0086107E">
          <w:rPr>
            <w:noProof/>
            <w:webHidden/>
          </w:rPr>
        </w:r>
        <w:r w:rsidR="000D479A" w:rsidDel="0086107E">
          <w:rPr>
            <w:noProof/>
            <w:webHidden/>
          </w:rPr>
          <w:fldChar w:fldCharType="separate"/>
        </w:r>
        <w:r w:rsidR="00C81CF2" w:rsidDel="0086107E">
          <w:rPr>
            <w:noProof/>
            <w:webHidden/>
          </w:rPr>
          <w:delText>28</w:delText>
        </w:r>
        <w:r w:rsidR="000D479A" w:rsidDel="0086107E">
          <w:rPr>
            <w:noProof/>
            <w:webHidden/>
          </w:rPr>
          <w:fldChar w:fldCharType="end"/>
        </w:r>
        <w:r w:rsidDel="0086107E">
          <w:rPr>
            <w:noProof/>
          </w:rPr>
          <w:fldChar w:fldCharType="end"/>
        </w:r>
      </w:del>
    </w:p>
    <w:p w14:paraId="19CF03EA" w14:textId="1D417508" w:rsidR="000D479A" w:rsidDel="0086107E" w:rsidRDefault="002D7A00">
      <w:pPr>
        <w:pStyle w:val="TableofFigures"/>
        <w:tabs>
          <w:tab w:val="right" w:leader="dot" w:pos="9350"/>
        </w:tabs>
        <w:rPr>
          <w:del w:id="141" w:author="Joseph S Levy" w:date="2021-08-23T21:54:00Z"/>
          <w:rFonts w:asciiTheme="minorHAnsi" w:hAnsiTheme="minorHAnsi" w:cstheme="minorBidi"/>
          <w:noProof/>
          <w:szCs w:val="22"/>
          <w:lang w:val="en-US"/>
        </w:rPr>
      </w:pPr>
      <w:del w:id="142" w:author="Joseph S Levy" w:date="2021-08-23T21:54:00Z">
        <w:r w:rsidDel="0086107E">
          <w:rPr>
            <w:noProof/>
          </w:rPr>
          <w:fldChar w:fldCharType="begin"/>
        </w:r>
        <w:r w:rsidDel="0086107E">
          <w:rPr>
            <w:noProof/>
          </w:rPr>
          <w:delInstrText xml:space="preserve"> HYPERLINK \l "_Toc65252870" </w:delInstrText>
        </w:r>
        <w:r w:rsidDel="0086107E">
          <w:rPr>
            <w:noProof/>
          </w:rPr>
          <w:fldChar w:fldCharType="separate"/>
        </w:r>
      </w:del>
      <w:ins w:id="143" w:author="Joseph S Levy" w:date="2021-08-23T22:13:00Z">
        <w:r w:rsidR="00555DCC">
          <w:rPr>
            <w:b/>
            <w:bCs/>
            <w:noProof/>
            <w:lang w:val="en-US"/>
          </w:rPr>
          <w:t>Error! Hyperlink reference not valid.</w:t>
        </w:r>
      </w:ins>
      <w:del w:id="144" w:author="Joseph S Levy" w:date="2021-08-23T21:54:00Z">
        <w:r w:rsidR="000D479A" w:rsidRPr="00384FEE" w:rsidDel="0086107E">
          <w:rPr>
            <w:rStyle w:val="Hyperlink"/>
            <w:noProof/>
            <w:lang w:val="en-US"/>
          </w:rPr>
          <w:delText>Figure 1</w:delText>
        </w:r>
        <w:r w:rsidR="007F1125" w:rsidDel="0086107E">
          <w:rPr>
            <w:rStyle w:val="Hyperlink"/>
            <w:noProof/>
            <w:lang w:val="en-US"/>
          </w:rPr>
          <w:delText>8</w:delText>
        </w:r>
        <w:r w:rsidR="000D479A" w:rsidRPr="00384FEE" w:rsidDel="0086107E">
          <w:rPr>
            <w:rStyle w:val="Hyperlink"/>
            <w:noProof/>
            <w:lang w:val="en-US" w:eastAsia="ko-KR"/>
          </w:rPr>
          <w:delText>. TSN bridge using WLAN and 5G CN interworking</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_Toc65252870 \h </w:delInstrText>
        </w:r>
        <w:r w:rsidR="000D479A" w:rsidDel="0086107E">
          <w:rPr>
            <w:noProof/>
            <w:webHidden/>
          </w:rPr>
        </w:r>
        <w:r w:rsidR="000D479A" w:rsidDel="0086107E">
          <w:rPr>
            <w:noProof/>
            <w:webHidden/>
          </w:rPr>
          <w:fldChar w:fldCharType="separate"/>
        </w:r>
        <w:r w:rsidR="00C81CF2" w:rsidDel="0086107E">
          <w:rPr>
            <w:noProof/>
            <w:webHidden/>
          </w:rPr>
          <w:delText>28</w:delText>
        </w:r>
        <w:r w:rsidR="000D479A" w:rsidDel="0086107E">
          <w:rPr>
            <w:noProof/>
            <w:webHidden/>
          </w:rPr>
          <w:fldChar w:fldCharType="end"/>
        </w:r>
        <w:r w:rsidDel="0086107E">
          <w:rPr>
            <w:noProof/>
          </w:rPr>
          <w:fldChar w:fldCharType="end"/>
        </w:r>
      </w:del>
    </w:p>
    <w:p w14:paraId="35D5E034" w14:textId="1967A5DE" w:rsidR="000D479A" w:rsidDel="0086107E" w:rsidRDefault="002D7A00">
      <w:pPr>
        <w:pStyle w:val="TableofFigures"/>
        <w:tabs>
          <w:tab w:val="right" w:leader="dot" w:pos="9350"/>
        </w:tabs>
        <w:rPr>
          <w:del w:id="145" w:author="Joseph S Levy" w:date="2021-08-23T21:54:00Z"/>
          <w:rFonts w:asciiTheme="minorHAnsi" w:hAnsiTheme="minorHAnsi" w:cstheme="minorBidi"/>
          <w:noProof/>
          <w:szCs w:val="22"/>
          <w:lang w:val="en-US"/>
        </w:rPr>
      </w:pPr>
      <w:del w:id="146" w:author="Joseph S Levy" w:date="2021-08-23T21:54:00Z">
        <w:r w:rsidDel="0086107E">
          <w:rPr>
            <w:noProof/>
          </w:rPr>
          <w:fldChar w:fldCharType="begin"/>
        </w:r>
        <w:r w:rsidDel="0086107E">
          <w:rPr>
            <w:noProof/>
          </w:rPr>
          <w:delInstrText xml:space="preserve"> HYPERLINK \l "_Toc65252871" </w:delInstrText>
        </w:r>
        <w:r w:rsidDel="0086107E">
          <w:rPr>
            <w:noProof/>
          </w:rPr>
          <w:fldChar w:fldCharType="separate"/>
        </w:r>
      </w:del>
      <w:ins w:id="147" w:author="Joseph S Levy" w:date="2021-08-23T22:13:00Z">
        <w:r w:rsidR="00555DCC">
          <w:rPr>
            <w:b/>
            <w:bCs/>
            <w:noProof/>
            <w:lang w:val="en-US"/>
          </w:rPr>
          <w:t>Error! Hyperlink reference not valid.</w:t>
        </w:r>
      </w:ins>
      <w:del w:id="148" w:author="Joseph S Levy" w:date="2021-08-23T21:54:00Z">
        <w:r w:rsidR="000D479A" w:rsidRPr="00384FEE" w:rsidDel="0086107E">
          <w:rPr>
            <w:rStyle w:val="Hyperlink"/>
            <w:noProof/>
            <w:lang w:val="en-US"/>
          </w:rPr>
          <w:delText>Figure 1</w:delText>
        </w:r>
        <w:r w:rsidR="007F1125" w:rsidDel="0086107E">
          <w:rPr>
            <w:rStyle w:val="Hyperlink"/>
            <w:noProof/>
            <w:lang w:val="en-US"/>
          </w:rPr>
          <w:delText>9</w:delText>
        </w:r>
        <w:r w:rsidR="000D479A" w:rsidRPr="00384FEE" w:rsidDel="0086107E">
          <w:rPr>
            <w:rStyle w:val="Hyperlink"/>
            <w:noProof/>
            <w:lang w:val="en-US" w:eastAsia="ko-KR"/>
          </w:rPr>
          <w:delText>. TSN bridge using WLAN only</w:delText>
        </w:r>
        <w:r w:rsidR="000D479A" w:rsidDel="0086107E">
          <w:rPr>
            <w:noProof/>
            <w:webHidden/>
          </w:rPr>
          <w:tab/>
        </w:r>
        <w:r w:rsidR="000D479A" w:rsidDel="0086107E">
          <w:rPr>
            <w:noProof/>
            <w:webHidden/>
          </w:rPr>
          <w:fldChar w:fldCharType="begin"/>
        </w:r>
        <w:r w:rsidR="000D479A" w:rsidDel="0086107E">
          <w:rPr>
            <w:noProof/>
            <w:webHidden/>
          </w:rPr>
          <w:delInstrText xml:space="preserve"> PAGEREF _Toc65252871 \h </w:delInstrText>
        </w:r>
        <w:r w:rsidR="000D479A" w:rsidDel="0086107E">
          <w:rPr>
            <w:noProof/>
            <w:webHidden/>
          </w:rPr>
        </w:r>
        <w:r w:rsidR="000D479A" w:rsidDel="0086107E">
          <w:rPr>
            <w:noProof/>
            <w:webHidden/>
          </w:rPr>
          <w:fldChar w:fldCharType="separate"/>
        </w:r>
        <w:r w:rsidR="00C81CF2" w:rsidDel="0086107E">
          <w:rPr>
            <w:noProof/>
            <w:webHidden/>
          </w:rPr>
          <w:delText>29</w:delText>
        </w:r>
        <w:r w:rsidR="000D479A" w:rsidDel="0086107E">
          <w:rPr>
            <w:noProof/>
            <w:webHidden/>
          </w:rPr>
          <w:fldChar w:fldCharType="end"/>
        </w:r>
        <w:r w:rsidDel="0086107E">
          <w:rPr>
            <w:noProof/>
          </w:rPr>
          <w:fldChar w:fldCharType="end"/>
        </w:r>
      </w:del>
    </w:p>
    <w:p w14:paraId="6B21FE4D" w14:textId="78C96E43" w:rsidR="008A6FF7" w:rsidRPr="00140D2B" w:rsidRDefault="00297612">
      <w:pPr>
        <w:rPr>
          <w:lang w:val="en-US" w:eastAsia="ko-KR"/>
        </w:rPr>
      </w:pPr>
      <w:r w:rsidRPr="00897E61">
        <w:rPr>
          <w:lang w:val="en-US" w:eastAsia="ko-KR"/>
        </w:rPr>
        <w:fldChar w:fldCharType="end"/>
      </w:r>
    </w:p>
    <w:p w14:paraId="7A6D511D" w14:textId="5C08F060" w:rsidR="008A6FF7" w:rsidRDefault="008A6FF7" w:rsidP="00643C95">
      <w:pPr>
        <w:jc w:val="center"/>
        <w:rPr>
          <w:b/>
          <w:sz w:val="32"/>
          <w:szCs w:val="28"/>
          <w:lang w:val="en-US" w:eastAsia="ko-KR"/>
        </w:rPr>
      </w:pPr>
      <w:r w:rsidRPr="00140D2B">
        <w:rPr>
          <w:b/>
          <w:sz w:val="32"/>
          <w:szCs w:val="28"/>
          <w:lang w:val="en-US" w:eastAsia="ko-KR"/>
        </w:rPr>
        <w:t xml:space="preserve">List of </w:t>
      </w:r>
      <w:r w:rsidRPr="00643C95">
        <w:rPr>
          <w:b/>
          <w:sz w:val="32"/>
          <w:szCs w:val="28"/>
          <w:lang w:val="en-US" w:eastAsia="ko-KR"/>
        </w:rPr>
        <w:t>Tables</w:t>
      </w:r>
    </w:p>
    <w:p w14:paraId="5DFA68F7" w14:textId="77777777" w:rsidR="006A3895" w:rsidRPr="00897E61" w:rsidRDefault="006A3895" w:rsidP="00643C95">
      <w:pPr>
        <w:jc w:val="center"/>
        <w:rPr>
          <w:b/>
          <w:lang w:val="en-US" w:eastAsia="ko-KR"/>
        </w:rPr>
      </w:pPr>
    </w:p>
    <w:p w14:paraId="17524A2F" w14:textId="732499FE" w:rsidR="005C385A" w:rsidRDefault="008A6FF7">
      <w:pPr>
        <w:pStyle w:val="TableofFigures"/>
        <w:tabs>
          <w:tab w:val="right" w:leader="dot" w:pos="9350"/>
        </w:tabs>
        <w:rPr>
          <w:ins w:id="149" w:author="Joseph S Levy" w:date="2021-08-23T21:55:00Z"/>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"Table" </w:instrText>
      </w:r>
      <w:r w:rsidRPr="00897E61">
        <w:rPr>
          <w:lang w:val="en-US" w:eastAsia="ko-KR"/>
        </w:rPr>
        <w:fldChar w:fldCharType="separate"/>
      </w:r>
      <w:ins w:id="150" w:author="Joseph S Levy" w:date="2021-08-23T21:55:00Z">
        <w:r w:rsidR="005C385A" w:rsidRPr="009D6196">
          <w:rPr>
            <w:rStyle w:val="Hyperlink"/>
            <w:noProof/>
          </w:rPr>
          <w:fldChar w:fldCharType="begin"/>
        </w:r>
        <w:r w:rsidR="005C385A" w:rsidRPr="009D6196">
          <w:rPr>
            <w:rStyle w:val="Hyperlink"/>
            <w:noProof/>
          </w:rPr>
          <w:instrText xml:space="preserve"> </w:instrText>
        </w:r>
        <w:r w:rsidR="005C385A">
          <w:rPr>
            <w:noProof/>
          </w:rPr>
          <w:instrText>HYPERLINK \l "_Toc80648118"</w:instrText>
        </w:r>
        <w:r w:rsidR="005C385A" w:rsidRPr="009D6196">
          <w:rPr>
            <w:rStyle w:val="Hyperlink"/>
            <w:noProof/>
          </w:rPr>
          <w:instrText xml:space="preserve"> </w:instrText>
        </w:r>
        <w:r w:rsidR="005C385A" w:rsidRPr="009D6196">
          <w:rPr>
            <w:rStyle w:val="Hyperlink"/>
            <w:noProof/>
          </w:rPr>
          <w:fldChar w:fldCharType="separate"/>
        </w:r>
        <w:r w:rsidR="005C385A" w:rsidRPr="009D6196">
          <w:rPr>
            <w:rStyle w:val="Hyperlink"/>
            <w:noProof/>
            <w:lang w:val="en-US"/>
          </w:rPr>
          <w:t xml:space="preserve">Table 1. QoS characteristics </w:t>
        </w:r>
        <w:r w:rsidR="005C385A" w:rsidRPr="009D6196">
          <w:rPr>
            <w:rStyle w:val="Hyperlink"/>
            <w:noProof/>
            <w:lang w:val="en-US" w:eastAsia="ko-KR"/>
          </w:rPr>
          <w:t>(3GPP TS 23.501)</w:t>
        </w:r>
        <w:r w:rsidR="005C385A">
          <w:rPr>
            <w:noProof/>
            <w:webHidden/>
          </w:rPr>
          <w:tab/>
        </w:r>
        <w:r w:rsidR="005C385A">
          <w:rPr>
            <w:noProof/>
            <w:webHidden/>
          </w:rPr>
          <w:fldChar w:fldCharType="begin"/>
        </w:r>
        <w:r w:rsidR="005C385A">
          <w:rPr>
            <w:noProof/>
            <w:webHidden/>
          </w:rPr>
          <w:instrText xml:space="preserve"> PAGEREF _Toc80648118 \h </w:instrText>
        </w:r>
      </w:ins>
      <w:r w:rsidR="005C385A">
        <w:rPr>
          <w:noProof/>
          <w:webHidden/>
        </w:rPr>
      </w:r>
      <w:r w:rsidR="005C385A">
        <w:rPr>
          <w:noProof/>
          <w:webHidden/>
        </w:rPr>
        <w:fldChar w:fldCharType="separate"/>
      </w:r>
      <w:ins w:id="151" w:author="Joseph S Levy" w:date="2021-08-23T21:55:00Z">
        <w:r w:rsidR="005C385A">
          <w:rPr>
            <w:noProof/>
            <w:webHidden/>
          </w:rPr>
          <w:t>23</w:t>
        </w:r>
        <w:r w:rsidR="005C385A">
          <w:rPr>
            <w:noProof/>
            <w:webHidden/>
          </w:rPr>
          <w:fldChar w:fldCharType="end"/>
        </w:r>
        <w:r w:rsidR="005C385A" w:rsidRPr="009D6196">
          <w:rPr>
            <w:rStyle w:val="Hyperlink"/>
            <w:noProof/>
          </w:rPr>
          <w:fldChar w:fldCharType="end"/>
        </w:r>
      </w:ins>
    </w:p>
    <w:p w14:paraId="4AF49F6D" w14:textId="78CC680B" w:rsidR="005C385A" w:rsidRDefault="005C385A">
      <w:pPr>
        <w:pStyle w:val="TableofFigures"/>
        <w:tabs>
          <w:tab w:val="right" w:leader="dot" w:pos="9350"/>
        </w:tabs>
        <w:rPr>
          <w:ins w:id="152" w:author="Joseph S Levy" w:date="2021-08-23T21:55:00Z"/>
          <w:rFonts w:asciiTheme="minorHAnsi" w:hAnsiTheme="minorHAnsi" w:cstheme="minorBidi"/>
          <w:noProof/>
          <w:szCs w:val="22"/>
          <w:lang w:val="en-US"/>
        </w:rPr>
      </w:pPr>
      <w:ins w:id="153" w:author="Joseph S Levy" w:date="2021-08-23T21:55:00Z">
        <w:r w:rsidRPr="009D6196">
          <w:rPr>
            <w:rStyle w:val="Hyperlink"/>
            <w:noProof/>
          </w:rPr>
          <w:fldChar w:fldCharType="begin"/>
        </w:r>
        <w:r w:rsidRPr="009D6196">
          <w:rPr>
            <w:rStyle w:val="Hyperlink"/>
            <w:noProof/>
          </w:rPr>
          <w:instrText xml:space="preserve"> </w:instrText>
        </w:r>
        <w:r>
          <w:rPr>
            <w:noProof/>
          </w:rPr>
          <w:instrText>HYPERLINK \l "_Toc80648119"</w:instrText>
        </w:r>
        <w:r w:rsidRPr="009D6196">
          <w:rPr>
            <w:rStyle w:val="Hyperlink"/>
            <w:noProof/>
          </w:rPr>
          <w:instrText xml:space="preserve"> </w:instrText>
        </w:r>
        <w:r w:rsidRPr="009D6196">
          <w:rPr>
            <w:rStyle w:val="Hyperlink"/>
            <w:noProof/>
          </w:rPr>
          <w:fldChar w:fldCharType="separate"/>
        </w:r>
        <w:r w:rsidRPr="009D6196">
          <w:rPr>
            <w:rStyle w:val="Hyperlink"/>
            <w:noProof/>
          </w:rPr>
          <w:t xml:space="preserve">Table 2. </w:t>
        </w:r>
        <w:r w:rsidRPr="009D6196">
          <w:rPr>
            <w:rStyle w:val="Hyperlink"/>
            <w:noProof/>
            <w:lang w:val="en-US"/>
          </w:rPr>
          <w:t>Service categories to interwork with 3GPP core network</w:t>
        </w:r>
        <w:r>
          <w:rPr>
            <w:noProof/>
            <w:webHidden/>
          </w:rPr>
          <w:tab/>
        </w:r>
        <w:r>
          <w:rPr>
            <w:noProof/>
            <w:webHidden/>
          </w:rPr>
          <w:fldChar w:fldCharType="begin"/>
        </w:r>
        <w:r>
          <w:rPr>
            <w:noProof/>
            <w:webHidden/>
          </w:rPr>
          <w:instrText xml:space="preserve"> PAGEREF _Toc80648119 \h </w:instrText>
        </w:r>
      </w:ins>
      <w:r>
        <w:rPr>
          <w:noProof/>
          <w:webHidden/>
        </w:rPr>
      </w:r>
      <w:r>
        <w:rPr>
          <w:noProof/>
          <w:webHidden/>
        </w:rPr>
        <w:fldChar w:fldCharType="separate"/>
      </w:r>
      <w:ins w:id="154" w:author="Joseph S Levy" w:date="2021-08-23T21:55:00Z">
        <w:r>
          <w:rPr>
            <w:noProof/>
            <w:webHidden/>
          </w:rPr>
          <w:t>26</w:t>
        </w:r>
        <w:r>
          <w:rPr>
            <w:noProof/>
            <w:webHidden/>
          </w:rPr>
          <w:fldChar w:fldCharType="end"/>
        </w:r>
        <w:r w:rsidRPr="009D6196">
          <w:rPr>
            <w:rStyle w:val="Hyperlink"/>
            <w:noProof/>
          </w:rPr>
          <w:fldChar w:fldCharType="end"/>
        </w:r>
      </w:ins>
    </w:p>
    <w:p w14:paraId="2594F4D6" w14:textId="30ABEF69" w:rsidR="005C385A" w:rsidRDefault="005C385A">
      <w:pPr>
        <w:pStyle w:val="TableofFigures"/>
        <w:tabs>
          <w:tab w:val="right" w:leader="dot" w:pos="9350"/>
        </w:tabs>
        <w:rPr>
          <w:ins w:id="155" w:author="Joseph S Levy" w:date="2021-08-23T21:55:00Z"/>
          <w:rFonts w:asciiTheme="minorHAnsi" w:hAnsiTheme="minorHAnsi" w:cstheme="minorBidi"/>
          <w:noProof/>
          <w:szCs w:val="22"/>
          <w:lang w:val="en-US"/>
        </w:rPr>
      </w:pPr>
      <w:ins w:id="156" w:author="Joseph S Levy" w:date="2021-08-23T21:55:00Z">
        <w:r w:rsidRPr="009D6196">
          <w:rPr>
            <w:rStyle w:val="Hyperlink"/>
            <w:noProof/>
          </w:rPr>
          <w:fldChar w:fldCharType="begin"/>
        </w:r>
        <w:r w:rsidRPr="009D6196">
          <w:rPr>
            <w:rStyle w:val="Hyperlink"/>
            <w:noProof/>
          </w:rPr>
          <w:instrText xml:space="preserve"> </w:instrText>
        </w:r>
        <w:r>
          <w:rPr>
            <w:noProof/>
          </w:rPr>
          <w:instrText>HYPERLINK \l "_Toc80648120"</w:instrText>
        </w:r>
        <w:r w:rsidRPr="009D6196">
          <w:rPr>
            <w:rStyle w:val="Hyperlink"/>
            <w:noProof/>
          </w:rPr>
          <w:instrText xml:space="preserve"> </w:instrText>
        </w:r>
        <w:r w:rsidRPr="009D6196">
          <w:rPr>
            <w:rStyle w:val="Hyperlink"/>
            <w:noProof/>
          </w:rPr>
          <w:fldChar w:fldCharType="separate"/>
        </w:r>
        <w:r w:rsidRPr="009D6196">
          <w:rPr>
            <w:rStyle w:val="Hyperlink"/>
            <w:noProof/>
          </w:rPr>
          <w:t>Table 3</w:t>
        </w:r>
        <w:r w:rsidRPr="009D6196">
          <w:rPr>
            <w:rStyle w:val="Hyperlink"/>
            <w:noProof/>
            <w:lang w:val="en-US"/>
          </w:rPr>
          <w:t xml:space="preserve">. </w:t>
        </w:r>
        <w:r w:rsidRPr="009D6196">
          <w:rPr>
            <w:rStyle w:val="Hyperlink"/>
            <w:noProof/>
            <w:lang w:val="en-US" w:eastAsia="ko-KR"/>
          </w:rPr>
          <w:t>Gap analysis of GBR service between 3GPP 5G network and WLAN</w:t>
        </w:r>
        <w:r>
          <w:rPr>
            <w:noProof/>
            <w:webHidden/>
          </w:rPr>
          <w:tab/>
        </w:r>
        <w:r>
          <w:rPr>
            <w:noProof/>
            <w:webHidden/>
          </w:rPr>
          <w:fldChar w:fldCharType="begin"/>
        </w:r>
        <w:r>
          <w:rPr>
            <w:noProof/>
            <w:webHidden/>
          </w:rPr>
          <w:instrText xml:space="preserve"> PAGEREF _Toc80648120 \h </w:instrText>
        </w:r>
      </w:ins>
      <w:r>
        <w:rPr>
          <w:noProof/>
          <w:webHidden/>
        </w:rPr>
      </w:r>
      <w:r>
        <w:rPr>
          <w:noProof/>
          <w:webHidden/>
        </w:rPr>
        <w:fldChar w:fldCharType="separate"/>
      </w:r>
      <w:ins w:id="157" w:author="Joseph S Levy" w:date="2021-08-23T21:55:00Z">
        <w:r>
          <w:rPr>
            <w:noProof/>
            <w:webHidden/>
          </w:rPr>
          <w:t>26</w:t>
        </w:r>
        <w:r>
          <w:rPr>
            <w:noProof/>
            <w:webHidden/>
          </w:rPr>
          <w:fldChar w:fldCharType="end"/>
        </w:r>
        <w:r w:rsidRPr="009D6196">
          <w:rPr>
            <w:rStyle w:val="Hyperlink"/>
            <w:noProof/>
          </w:rPr>
          <w:fldChar w:fldCharType="end"/>
        </w:r>
      </w:ins>
    </w:p>
    <w:p w14:paraId="51F22A7B" w14:textId="2AE214AF" w:rsidR="00AD2123" w:rsidDel="005C385A" w:rsidRDefault="002D7A00">
      <w:pPr>
        <w:pStyle w:val="TableofFigures"/>
        <w:tabs>
          <w:tab w:val="right" w:leader="dot" w:pos="9350"/>
        </w:tabs>
        <w:rPr>
          <w:del w:id="158" w:author="Joseph S Levy" w:date="2021-08-23T21:55:00Z"/>
          <w:rFonts w:asciiTheme="minorHAnsi" w:hAnsiTheme="minorHAnsi" w:cstheme="minorBidi"/>
          <w:noProof/>
          <w:szCs w:val="22"/>
          <w:lang w:val="en-US"/>
        </w:rPr>
      </w:pPr>
      <w:del w:id="159" w:author="Joseph S Levy" w:date="2021-08-23T21:55:00Z">
        <w:r w:rsidDel="005C385A">
          <w:rPr>
            <w:noProof/>
          </w:rPr>
          <w:fldChar w:fldCharType="begin"/>
        </w:r>
        <w:r w:rsidDel="005C385A">
          <w:rPr>
            <w:noProof/>
          </w:rPr>
          <w:delInstrText xml:space="preserve"> HYPERLINK \l "_Toc65254358" </w:delInstrText>
        </w:r>
        <w:r w:rsidDel="005C385A">
          <w:rPr>
            <w:noProof/>
          </w:rPr>
          <w:fldChar w:fldCharType="separate"/>
        </w:r>
      </w:del>
      <w:ins w:id="160" w:author="Joseph S Levy" w:date="2021-08-23T21:55:00Z">
        <w:r w:rsidR="005C385A">
          <w:rPr>
            <w:b/>
            <w:bCs/>
            <w:noProof/>
            <w:lang w:val="en-US"/>
          </w:rPr>
          <w:t>Error! Hyperlink reference not valid.</w:t>
        </w:r>
      </w:ins>
      <w:del w:id="161" w:author="Joseph S Levy" w:date="2021-08-23T21:55:00Z">
        <w:r w:rsidR="00AD2123" w:rsidRPr="008B65CF" w:rsidDel="005C385A">
          <w:rPr>
            <w:rStyle w:val="Hyperlink"/>
            <w:noProof/>
            <w:lang w:val="en-US"/>
          </w:rPr>
          <w:delText xml:space="preserve">Table 1. QoS characteristics </w:delText>
        </w:r>
        <w:r w:rsidR="00AD2123" w:rsidRPr="008B65CF" w:rsidDel="005C385A">
          <w:rPr>
            <w:rStyle w:val="Hyperlink"/>
            <w:noProof/>
            <w:lang w:val="en-US" w:eastAsia="ko-KR"/>
          </w:rPr>
          <w:delText>(3GPP TS 23.501)</w:delText>
        </w:r>
        <w:r w:rsidR="00AD2123" w:rsidDel="005C385A">
          <w:rPr>
            <w:noProof/>
            <w:webHidden/>
          </w:rPr>
          <w:tab/>
        </w:r>
        <w:r w:rsidR="00AD2123" w:rsidDel="005C385A">
          <w:rPr>
            <w:noProof/>
            <w:webHidden/>
          </w:rPr>
          <w:fldChar w:fldCharType="begin"/>
        </w:r>
        <w:r w:rsidR="00AD2123" w:rsidDel="005C385A">
          <w:rPr>
            <w:noProof/>
            <w:webHidden/>
          </w:rPr>
          <w:delInstrText xml:space="preserve"> PAGEREF _Toc65254358 \h </w:delInstrText>
        </w:r>
        <w:r w:rsidR="00AD2123" w:rsidDel="005C385A">
          <w:rPr>
            <w:noProof/>
            <w:webHidden/>
          </w:rPr>
        </w:r>
        <w:r w:rsidR="00AD2123" w:rsidDel="005C385A">
          <w:rPr>
            <w:noProof/>
            <w:webHidden/>
          </w:rPr>
          <w:fldChar w:fldCharType="separate"/>
        </w:r>
        <w:r w:rsidR="00C81CF2" w:rsidDel="005C385A">
          <w:rPr>
            <w:noProof/>
            <w:webHidden/>
          </w:rPr>
          <w:delText>23</w:delText>
        </w:r>
        <w:r w:rsidR="00AD2123" w:rsidDel="005C385A">
          <w:rPr>
            <w:noProof/>
            <w:webHidden/>
          </w:rPr>
          <w:fldChar w:fldCharType="end"/>
        </w:r>
        <w:r w:rsidDel="005C385A">
          <w:rPr>
            <w:noProof/>
          </w:rPr>
          <w:fldChar w:fldCharType="end"/>
        </w:r>
      </w:del>
    </w:p>
    <w:p w14:paraId="525488A6" w14:textId="44D0D5E8" w:rsidR="00AD2123" w:rsidDel="005C385A" w:rsidRDefault="002D7A00">
      <w:pPr>
        <w:pStyle w:val="TableofFigures"/>
        <w:tabs>
          <w:tab w:val="right" w:leader="dot" w:pos="9350"/>
        </w:tabs>
        <w:rPr>
          <w:del w:id="162" w:author="Joseph S Levy" w:date="2021-08-23T21:55:00Z"/>
          <w:rFonts w:asciiTheme="minorHAnsi" w:hAnsiTheme="minorHAnsi" w:cstheme="minorBidi"/>
          <w:noProof/>
          <w:szCs w:val="22"/>
          <w:lang w:val="en-US"/>
        </w:rPr>
      </w:pPr>
      <w:del w:id="163" w:author="Joseph S Levy" w:date="2021-08-23T21:55:00Z">
        <w:r w:rsidDel="005C385A">
          <w:rPr>
            <w:noProof/>
          </w:rPr>
          <w:fldChar w:fldCharType="begin"/>
        </w:r>
        <w:r w:rsidDel="005C385A">
          <w:rPr>
            <w:noProof/>
          </w:rPr>
          <w:delInstrText xml:space="preserve"> HYPERLINK \l "_Toc65254359" </w:delInstrText>
        </w:r>
        <w:r w:rsidDel="005C385A">
          <w:rPr>
            <w:noProof/>
          </w:rPr>
          <w:fldChar w:fldCharType="separate"/>
        </w:r>
      </w:del>
      <w:ins w:id="164" w:author="Joseph S Levy" w:date="2021-08-23T21:55:00Z">
        <w:r w:rsidR="005C385A">
          <w:rPr>
            <w:b/>
            <w:bCs/>
            <w:noProof/>
            <w:lang w:val="en-US"/>
          </w:rPr>
          <w:t>Error! Hyperlink reference not valid.</w:t>
        </w:r>
      </w:ins>
      <w:del w:id="165" w:author="Joseph S Levy" w:date="2021-08-23T21:55:00Z">
        <w:r w:rsidR="002B496E" w:rsidRPr="008B65CF" w:rsidDel="005C385A">
          <w:rPr>
            <w:rStyle w:val="Hyperlink"/>
            <w:noProof/>
          </w:rPr>
          <w:delText xml:space="preserve">Table 2. </w:delText>
        </w:r>
        <w:r w:rsidR="002B496E" w:rsidRPr="008B65CF" w:rsidDel="005C385A">
          <w:rPr>
            <w:rStyle w:val="Hyperlink"/>
            <w:noProof/>
            <w:lang w:val="en-US"/>
          </w:rPr>
          <w:delText>Service categories to interwork with 3GPP core network</w:delText>
        </w:r>
        <w:r w:rsidR="002B496E" w:rsidDel="005C385A">
          <w:rPr>
            <w:noProof/>
            <w:webHidden/>
          </w:rPr>
          <w:tab/>
          <w:delText>2</w:delText>
        </w:r>
        <w:r w:rsidR="00E962B7" w:rsidDel="005C385A">
          <w:rPr>
            <w:noProof/>
            <w:webHidden/>
          </w:rPr>
          <w:delText>6</w:delText>
        </w:r>
        <w:r w:rsidDel="005C385A">
          <w:rPr>
            <w:noProof/>
          </w:rPr>
          <w:fldChar w:fldCharType="end"/>
        </w:r>
      </w:del>
    </w:p>
    <w:p w14:paraId="100B2B97" w14:textId="2A977621" w:rsidR="00AD2123" w:rsidDel="005C385A" w:rsidRDefault="002D7A00">
      <w:pPr>
        <w:pStyle w:val="TableofFigures"/>
        <w:tabs>
          <w:tab w:val="right" w:leader="dot" w:pos="9350"/>
        </w:tabs>
        <w:rPr>
          <w:del w:id="166" w:author="Joseph S Levy" w:date="2021-08-23T21:55:00Z"/>
          <w:rFonts w:asciiTheme="minorHAnsi" w:hAnsiTheme="minorHAnsi" w:cstheme="minorBidi"/>
          <w:noProof/>
          <w:szCs w:val="22"/>
          <w:lang w:val="en-US"/>
        </w:rPr>
      </w:pPr>
      <w:del w:id="167" w:author="Joseph S Levy" w:date="2021-08-23T21:55:00Z">
        <w:r w:rsidDel="005C385A">
          <w:rPr>
            <w:noProof/>
          </w:rPr>
          <w:fldChar w:fldCharType="begin"/>
        </w:r>
        <w:r w:rsidDel="005C385A">
          <w:rPr>
            <w:noProof/>
          </w:rPr>
          <w:delInstrText xml:space="preserve"> HYPERLINK \l "_Toc65254360" </w:delInstrText>
        </w:r>
        <w:r w:rsidDel="005C385A">
          <w:rPr>
            <w:noProof/>
          </w:rPr>
          <w:fldChar w:fldCharType="separate"/>
        </w:r>
      </w:del>
      <w:ins w:id="168" w:author="Joseph S Levy" w:date="2021-08-23T21:55:00Z">
        <w:r w:rsidR="005C385A">
          <w:rPr>
            <w:b/>
            <w:bCs/>
            <w:noProof/>
            <w:lang w:val="en-US"/>
          </w:rPr>
          <w:t>Error! Hyperlink reference not valid.</w:t>
        </w:r>
      </w:ins>
      <w:del w:id="169" w:author="Joseph S Levy" w:date="2021-08-23T21:55:00Z">
        <w:r w:rsidR="00AD2123" w:rsidRPr="008B65CF" w:rsidDel="005C385A">
          <w:rPr>
            <w:rStyle w:val="Hyperlink"/>
            <w:noProof/>
          </w:rPr>
          <w:delText>Table 3</w:delText>
        </w:r>
        <w:r w:rsidR="00AD2123" w:rsidRPr="008B65CF" w:rsidDel="005C385A">
          <w:rPr>
            <w:rStyle w:val="Hyperlink"/>
            <w:noProof/>
            <w:lang w:val="en-US"/>
          </w:rPr>
          <w:delText xml:space="preserve">. </w:delText>
        </w:r>
        <w:r w:rsidR="00AD2123" w:rsidRPr="008B65CF" w:rsidDel="005C385A">
          <w:rPr>
            <w:rStyle w:val="Hyperlink"/>
            <w:noProof/>
            <w:lang w:val="en-US" w:eastAsia="ko-KR"/>
          </w:rPr>
          <w:delText>Gap analysis of GBR service between 3GPP 5G network and WLAN</w:delText>
        </w:r>
        <w:r w:rsidR="00AD2123" w:rsidDel="005C385A">
          <w:rPr>
            <w:noProof/>
            <w:webHidden/>
          </w:rPr>
          <w:tab/>
        </w:r>
        <w:r w:rsidR="00AD2123" w:rsidDel="005C385A">
          <w:rPr>
            <w:noProof/>
            <w:webHidden/>
          </w:rPr>
          <w:fldChar w:fldCharType="begin"/>
        </w:r>
        <w:r w:rsidR="00AD2123" w:rsidDel="005C385A">
          <w:rPr>
            <w:noProof/>
            <w:webHidden/>
          </w:rPr>
          <w:delInstrText xml:space="preserve"> PAGEREF _Toc65254360 \h </w:delInstrText>
        </w:r>
        <w:r w:rsidR="00AD2123" w:rsidDel="005C385A">
          <w:rPr>
            <w:noProof/>
            <w:webHidden/>
          </w:rPr>
        </w:r>
        <w:r w:rsidR="00AD2123" w:rsidDel="005C385A">
          <w:rPr>
            <w:noProof/>
            <w:webHidden/>
          </w:rPr>
          <w:fldChar w:fldCharType="separate"/>
        </w:r>
        <w:r w:rsidR="00C81CF2" w:rsidDel="005C385A">
          <w:rPr>
            <w:noProof/>
            <w:webHidden/>
          </w:rPr>
          <w:delText>26</w:delText>
        </w:r>
        <w:r w:rsidR="00AD2123" w:rsidDel="005C385A">
          <w:rPr>
            <w:noProof/>
            <w:webHidden/>
          </w:rPr>
          <w:fldChar w:fldCharType="end"/>
        </w:r>
        <w:r w:rsidDel="005C385A">
          <w:rPr>
            <w:noProof/>
          </w:rPr>
          <w:fldChar w:fldCharType="end"/>
        </w:r>
      </w:del>
    </w:p>
    <w:p w14:paraId="25947C2D" w14:textId="1793E6D2" w:rsidR="00200EF1" w:rsidRPr="00140D2B" w:rsidRDefault="008A6FF7">
      <w:pPr>
        <w:rPr>
          <w:lang w:val="en-US" w:eastAsia="ko-KR"/>
        </w:rPr>
      </w:pPr>
      <w:r w:rsidRPr="00897E61">
        <w:rPr>
          <w:lang w:val="en-US" w:eastAsia="ko-KR"/>
        </w:rPr>
        <w:fldChar w:fldCharType="end"/>
      </w:r>
      <w:r w:rsidR="00200EF1" w:rsidRPr="00140D2B">
        <w:rPr>
          <w:lang w:val="en-US" w:eastAsia="ko-KR"/>
        </w:rPr>
        <w:br w:type="page"/>
      </w:r>
    </w:p>
    <w:p w14:paraId="5456DF30" w14:textId="77777777" w:rsidR="00B70259" w:rsidRPr="00140D2B" w:rsidRDefault="00B70259">
      <w:pPr>
        <w:rPr>
          <w:lang w:val="en-US" w:eastAsia="ko-KR"/>
        </w:rPr>
      </w:pPr>
    </w:p>
    <w:p w14:paraId="3EF6C9AB" w14:textId="0CA1B755" w:rsidR="00577910" w:rsidRPr="00176539" w:rsidRDefault="00577910" w:rsidP="00176539">
      <w:pPr>
        <w:pStyle w:val="Heading1"/>
        <w:rPr>
          <w:b w:val="0"/>
        </w:rPr>
      </w:pPr>
      <w:bookmarkStart w:id="170" w:name="_Toc75882707"/>
      <w:r w:rsidRPr="00F577F5">
        <w:t>D</w:t>
      </w:r>
      <w:r w:rsidR="002D42F5" w:rsidRPr="00F577F5">
        <w:t>efin</w:t>
      </w:r>
      <w:r w:rsidR="00EB0400" w:rsidRPr="00F577F5">
        <w:t xml:space="preserve">ition, </w:t>
      </w:r>
      <w:proofErr w:type="gramStart"/>
      <w:r w:rsidR="00EB0400" w:rsidRPr="00F577F5">
        <w:t>acronyms</w:t>
      </w:r>
      <w:proofErr w:type="gramEnd"/>
      <w:r w:rsidR="00EB0400" w:rsidRPr="00F577F5">
        <w:t xml:space="preserve"> </w:t>
      </w:r>
      <w:r w:rsidRPr="00F577F5">
        <w:t xml:space="preserve">and </w:t>
      </w:r>
      <w:r w:rsidR="002D42F5" w:rsidRPr="00F577F5">
        <w:t>abbrev</w:t>
      </w:r>
      <w:r w:rsidRPr="00F577F5">
        <w:t>iations</w:t>
      </w:r>
      <w:bookmarkEnd w:id="170"/>
    </w:p>
    <w:p w14:paraId="5FE78E31" w14:textId="77777777" w:rsidR="00EB0400" w:rsidRPr="00140D2B" w:rsidRDefault="00EB0400" w:rsidP="00EB0400">
      <w:pPr>
        <w:pStyle w:val="ListParagraph"/>
        <w:ind w:left="284"/>
        <w:rPr>
          <w:b/>
          <w:lang w:val="en-US" w:eastAsia="ko-KR"/>
        </w:rPr>
      </w:pPr>
    </w:p>
    <w:p w14:paraId="0FB8103D" w14:textId="2A1C31E4" w:rsidR="00577910" w:rsidRPr="00F577F5" w:rsidRDefault="00EB0400" w:rsidP="00176539">
      <w:pPr>
        <w:pStyle w:val="Heading2"/>
      </w:pPr>
      <w:r w:rsidRPr="00F577F5">
        <w:t xml:space="preserve"> </w:t>
      </w:r>
      <w:bookmarkStart w:id="171" w:name="_Toc75882708"/>
      <w:r w:rsidRPr="00F577F5">
        <w:t>Defin</w:t>
      </w:r>
      <w:r w:rsidR="002D42F5" w:rsidRPr="00F577F5">
        <w:t>i</w:t>
      </w:r>
      <w:r w:rsidRPr="00F577F5">
        <w:t>tions</w:t>
      </w:r>
      <w:bookmarkEnd w:id="171"/>
    </w:p>
    <w:p w14:paraId="140DBECA" w14:textId="77777777" w:rsidR="00B0189C" w:rsidRPr="00140D2B" w:rsidRDefault="00B0189C" w:rsidP="00E2350D">
      <w:pPr>
        <w:jc w:val="both"/>
        <w:rPr>
          <w:b/>
          <w:lang w:val="en-US" w:eastAsia="ko-KR"/>
        </w:rPr>
      </w:pPr>
    </w:p>
    <w:p w14:paraId="7F25E431" w14:textId="6A4601ED" w:rsidR="00AE762A" w:rsidRPr="00140D2B" w:rsidRDefault="00AE762A" w:rsidP="00643C95">
      <w:pPr>
        <w:ind w:left="1164" w:hanging="1164"/>
        <w:rPr>
          <w:lang w:val="en-US" w:eastAsia="ko-KR"/>
        </w:rPr>
      </w:pPr>
      <w:r w:rsidRPr="00140D2B">
        <w:rPr>
          <w:b/>
          <w:lang w:val="en-US" w:eastAsia="ko-KR"/>
        </w:rPr>
        <w:t xml:space="preserve">ANC </w:t>
      </w:r>
      <w:r w:rsidR="00477C00" w:rsidRPr="00140D2B">
        <w:rPr>
          <w:lang w:val="en-US" w:eastAsia="ko-KR"/>
        </w:rPr>
        <w:tab/>
      </w:r>
      <w:r w:rsidRPr="00140D2B">
        <w:rPr>
          <w:lang w:val="en-US" w:eastAsia="ko-KR"/>
        </w:rPr>
        <w:t xml:space="preserve">Access network control function of </w:t>
      </w:r>
      <w:r w:rsidR="00611240" w:rsidRPr="00140D2B">
        <w:rPr>
          <w:lang w:val="en-US" w:eastAsia="ko-KR"/>
        </w:rPr>
        <w:t>Wireless Local Area Network (</w:t>
      </w:r>
      <w:r w:rsidRPr="00140D2B">
        <w:rPr>
          <w:lang w:val="en-US" w:eastAsia="ko-KR"/>
        </w:rPr>
        <w:t>WLAN</w:t>
      </w:r>
      <w:r w:rsidR="00611240" w:rsidRPr="00140D2B">
        <w:rPr>
          <w:lang w:val="en-US" w:eastAsia="ko-KR"/>
        </w:rPr>
        <w:t>)</w:t>
      </w:r>
      <w:r w:rsidRPr="00140D2B">
        <w:rPr>
          <w:lang w:val="en-US" w:eastAsia="ko-KR"/>
        </w:rPr>
        <w:t xml:space="preserve"> access network</w:t>
      </w:r>
      <w:r w:rsidR="00477C00" w:rsidRPr="00140D2B">
        <w:rPr>
          <w:lang w:val="en-US" w:eastAsia="ko-KR"/>
        </w:rPr>
        <w:t xml:space="preserve">, which refers to </w:t>
      </w:r>
      <w:r w:rsidR="00025EF6" w:rsidRPr="00140D2B">
        <w:rPr>
          <w:lang w:val="en-US" w:eastAsia="ko-KR"/>
        </w:rPr>
        <w:t xml:space="preserve">IEEE 802 network </w:t>
      </w:r>
      <w:r w:rsidR="00477C00" w:rsidRPr="00140D2B">
        <w:rPr>
          <w:lang w:val="en-US" w:eastAsia="ko-KR"/>
        </w:rPr>
        <w:t>reference model</w:t>
      </w:r>
      <w:r w:rsidR="005468A7" w:rsidRPr="00140D2B">
        <w:rPr>
          <w:lang w:val="en-US" w:eastAsia="ko-KR"/>
        </w:rPr>
        <w:t xml:space="preserve"> [1</w:t>
      </w:r>
      <w:r w:rsidR="004E7733" w:rsidRPr="00140D2B">
        <w:rPr>
          <w:lang w:val="en-US" w:eastAsia="ko-KR"/>
        </w:rPr>
        <w:t>8</w:t>
      </w:r>
      <w:r w:rsidR="005468A7" w:rsidRPr="00140D2B">
        <w:rPr>
          <w:lang w:val="en-US" w:eastAsia="ko-KR"/>
        </w:rPr>
        <w:t>].</w:t>
      </w:r>
    </w:p>
    <w:p w14:paraId="0F4C1111" w14:textId="77777777" w:rsidR="00721FCC" w:rsidRPr="00140D2B" w:rsidRDefault="00721FCC" w:rsidP="00477C00">
      <w:pPr>
        <w:ind w:left="1164" w:hanging="1164"/>
        <w:jc w:val="both"/>
        <w:rPr>
          <w:lang w:val="en-US" w:eastAsia="ko-KR"/>
        </w:rPr>
      </w:pPr>
    </w:p>
    <w:p w14:paraId="3BD35971" w14:textId="782A0802" w:rsidR="00721FCC" w:rsidRPr="00140D2B" w:rsidRDefault="00721FCC" w:rsidP="00721FCC">
      <w:pPr>
        <w:ind w:left="1104" w:hanging="1104"/>
        <w:jc w:val="both"/>
        <w:rPr>
          <w:lang w:val="en-US"/>
        </w:rPr>
      </w:pPr>
      <w:r w:rsidRPr="00140D2B">
        <w:rPr>
          <w:b/>
          <w:lang w:val="en-US" w:eastAsia="ko-KR"/>
        </w:rPr>
        <w:t xml:space="preserve">NWt </w:t>
      </w:r>
      <w:r w:rsidRPr="00140D2B">
        <w:rPr>
          <w:b/>
          <w:lang w:val="en-US" w:eastAsia="ko-KR"/>
        </w:rPr>
        <w:tab/>
      </w:r>
      <w:r w:rsidRPr="00140D2B">
        <w:rPr>
          <w:lang w:val="en-US"/>
        </w:rPr>
        <w:t>Referen</w:t>
      </w:r>
      <w:r w:rsidR="00C12AF2" w:rsidRPr="00140D2B">
        <w:rPr>
          <w:lang w:val="en-US"/>
        </w:rPr>
        <w:t xml:space="preserve">ce point between the </w:t>
      </w:r>
      <w:r w:rsidR="00471CFD" w:rsidRPr="00140D2B">
        <w:rPr>
          <w:lang w:val="en-US"/>
        </w:rPr>
        <w:t>User Equipment (</w:t>
      </w:r>
      <w:r w:rsidR="00C12AF2" w:rsidRPr="00140D2B">
        <w:rPr>
          <w:lang w:val="en-US"/>
        </w:rPr>
        <w:t>UE</w:t>
      </w:r>
      <w:r w:rsidR="00471CFD" w:rsidRPr="00140D2B">
        <w:rPr>
          <w:lang w:val="en-US"/>
        </w:rPr>
        <w:t>)</w:t>
      </w:r>
      <w:r w:rsidR="00C12AF2" w:rsidRPr="00140D2B">
        <w:rPr>
          <w:lang w:val="en-US"/>
        </w:rPr>
        <w:t xml:space="preserve"> and</w:t>
      </w:r>
      <w:r w:rsidR="00FD2209">
        <w:rPr>
          <w:lang w:val="en-US"/>
        </w:rPr>
        <w:t xml:space="preserve"> </w:t>
      </w:r>
      <w:r w:rsidR="00611240" w:rsidRPr="00140D2B">
        <w:rPr>
          <w:lang w:val="en-US" w:eastAsia="ko-KR"/>
        </w:rPr>
        <w:t>Trusted Non</w:t>
      </w:r>
      <w:r w:rsidR="0043778E" w:rsidRPr="00140D2B">
        <w:rPr>
          <w:lang w:val="en-US"/>
        </w:rPr>
        <w:t>-</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Gateway Function</w:t>
      </w:r>
      <w:r w:rsidR="00611240" w:rsidRPr="00140D2B">
        <w:rPr>
          <w:lang w:val="en-US"/>
        </w:rPr>
        <w:t xml:space="preserve"> (</w:t>
      </w:r>
      <w:r w:rsidR="00C12AF2" w:rsidRPr="00140D2B">
        <w:rPr>
          <w:lang w:val="en-US"/>
        </w:rPr>
        <w:t>T</w:t>
      </w:r>
      <w:r w:rsidRPr="00140D2B">
        <w:rPr>
          <w:lang w:val="en-US"/>
        </w:rPr>
        <w:t>N</w:t>
      </w:r>
      <w:r w:rsidR="00C12AF2" w:rsidRPr="00140D2B">
        <w:rPr>
          <w:lang w:val="en-US"/>
        </w:rPr>
        <w:t>G</w:t>
      </w:r>
      <w:r w:rsidRPr="00140D2B">
        <w:rPr>
          <w:lang w:val="en-US"/>
        </w:rPr>
        <w:t>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system [8]. </w:t>
      </w:r>
    </w:p>
    <w:p w14:paraId="63717172" w14:textId="77777777" w:rsidR="00721FCC" w:rsidRPr="00140D2B" w:rsidRDefault="00721FCC" w:rsidP="001A561B">
      <w:pPr>
        <w:jc w:val="both"/>
        <w:rPr>
          <w:b/>
          <w:color w:val="000000" w:themeColor="text1"/>
          <w:lang w:val="en-US" w:eastAsia="ko-KR"/>
        </w:rPr>
      </w:pPr>
    </w:p>
    <w:p w14:paraId="164B6B1A" w14:textId="7F821CCC" w:rsidR="00AB6555" w:rsidRPr="00140D2B" w:rsidRDefault="00F76259" w:rsidP="00AB6555">
      <w:pPr>
        <w:ind w:left="1104" w:hanging="1104"/>
        <w:jc w:val="both"/>
        <w:rPr>
          <w:lang w:val="en-US"/>
        </w:rPr>
      </w:pPr>
      <w:r w:rsidRPr="00140D2B">
        <w:rPr>
          <w:b/>
          <w:color w:val="000000" w:themeColor="text1"/>
          <w:lang w:val="en-US" w:eastAsia="ko-KR"/>
        </w:rPr>
        <w:t>NWu</w:t>
      </w:r>
      <w:r w:rsidR="000255C5">
        <w:rPr>
          <w:b/>
          <w:color w:val="000000" w:themeColor="text1"/>
          <w:lang w:val="en-US" w:eastAsia="ko-KR"/>
        </w:rPr>
        <w:t xml:space="preserve"> </w:t>
      </w:r>
      <w:r w:rsidRPr="00140D2B">
        <w:rPr>
          <w:b/>
          <w:color w:val="000000" w:themeColor="text1"/>
          <w:lang w:val="en-US" w:eastAsia="ko-KR"/>
        </w:rPr>
        <w:t xml:space="preserve"> </w:t>
      </w:r>
      <w:r w:rsidRPr="00140D2B">
        <w:rPr>
          <w:b/>
          <w:color w:val="000000" w:themeColor="text1"/>
          <w:lang w:val="en-US" w:eastAsia="ko-KR"/>
        </w:rPr>
        <w:tab/>
      </w:r>
      <w:r w:rsidRPr="00140D2B">
        <w:rPr>
          <w:lang w:val="en-US"/>
        </w:rPr>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w:t>
      </w:r>
      <w:r w:rsidR="00611240" w:rsidRPr="00140D2B">
        <w:rPr>
          <w:lang w:val="en-US"/>
        </w:rPr>
        <w:t xml:space="preserve"> </w:t>
      </w:r>
      <w:r w:rsidR="00FD2209">
        <w:rPr>
          <w:lang w:val="en-US" w:eastAsia="ko-KR"/>
        </w:rPr>
        <w:t xml:space="preserve">Untrusted </w:t>
      </w:r>
      <w:r w:rsidR="00611240" w:rsidRPr="00140D2B">
        <w:rPr>
          <w:lang w:val="en-US" w:eastAsia="ko-KR"/>
        </w:rPr>
        <w:t>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Pr="00140D2B">
        <w:rPr>
          <w:lang w:val="en-US"/>
        </w:rPr>
        <w:t xml:space="preserve"> </w:t>
      </w:r>
      <w:r w:rsidR="00E63926" w:rsidRPr="00140D2B">
        <w:rPr>
          <w:lang w:val="en-US"/>
        </w:rPr>
        <w:t xml:space="preserve">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E63926" w:rsidRPr="00140D2B">
        <w:rPr>
          <w:lang w:val="en-US"/>
        </w:rPr>
        <w:t>5G</w:t>
      </w:r>
      <w:r w:rsidR="0043778E" w:rsidRPr="00140D2B">
        <w:rPr>
          <w:lang w:val="en-US"/>
        </w:rPr>
        <w:t>)</w:t>
      </w:r>
      <w:r w:rsidR="00E63926" w:rsidRPr="00140D2B">
        <w:rPr>
          <w:lang w:val="en-US"/>
        </w:rPr>
        <w:t xml:space="preserve"> system [8]. </w:t>
      </w:r>
    </w:p>
    <w:p w14:paraId="3BA31A62" w14:textId="58F89458" w:rsidR="00AE762A" w:rsidRPr="00140D2B" w:rsidRDefault="00AE762A" w:rsidP="00861000">
      <w:pPr>
        <w:jc w:val="both"/>
        <w:rPr>
          <w:lang w:val="en-US" w:eastAsia="ko-KR"/>
        </w:rPr>
      </w:pPr>
    </w:p>
    <w:p w14:paraId="535FD42D" w14:textId="032780E6" w:rsidR="003530D3" w:rsidRPr="00140D2B" w:rsidRDefault="003530D3" w:rsidP="00643C95">
      <w:pPr>
        <w:ind w:left="1104" w:hanging="1104"/>
        <w:jc w:val="both"/>
        <w:rPr>
          <w:lang w:val="en-US"/>
        </w:rPr>
      </w:pPr>
      <w:r w:rsidRPr="00140D2B">
        <w:rPr>
          <w:b/>
          <w:lang w:val="en-US"/>
        </w:rPr>
        <w:t>N1</w:t>
      </w:r>
      <w:r w:rsidRPr="00140D2B">
        <w:rPr>
          <w:lang w:val="en-US"/>
        </w:rPr>
        <w:tab/>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 the</w:t>
      </w:r>
      <w:r w:rsidR="00611240" w:rsidRPr="00140D2B">
        <w:rPr>
          <w:lang w:val="en-US"/>
        </w:rPr>
        <w:t xml:space="preserve"> </w:t>
      </w:r>
      <w:r w:rsidR="00611240" w:rsidRPr="00140D2B">
        <w:rPr>
          <w:lang w:val="en-US" w:eastAsia="ko-KR"/>
        </w:rPr>
        <w:t>Access and Mobility Management Function</w:t>
      </w:r>
      <w:r w:rsidRPr="00140D2B">
        <w:rPr>
          <w:lang w:val="en-US"/>
        </w:rPr>
        <w:t xml:space="preserve"> </w:t>
      </w:r>
      <w:r w:rsidR="00611240" w:rsidRPr="00140D2B">
        <w:rPr>
          <w:lang w:val="en-US"/>
        </w:rPr>
        <w:t>(</w:t>
      </w:r>
      <w:r w:rsidRPr="00140D2B">
        <w:rPr>
          <w:lang w:val="en-US"/>
        </w:rPr>
        <w:t>AMF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7C6287">
        <w:rPr>
          <w:lang w:val="en-US"/>
        </w:rPr>
        <w:t>)</w:t>
      </w:r>
      <w:r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4F2D0C94" w14:textId="2FDF3511" w:rsidR="003530D3" w:rsidRPr="00140D2B" w:rsidRDefault="003530D3" w:rsidP="00861000">
      <w:pPr>
        <w:jc w:val="both"/>
        <w:rPr>
          <w:lang w:val="en-US"/>
        </w:rPr>
      </w:pPr>
    </w:p>
    <w:p w14:paraId="7E78DC35" w14:textId="77D93F55" w:rsidR="000920B4" w:rsidRDefault="003530D3" w:rsidP="000920B4">
      <w:pPr>
        <w:ind w:left="1320" w:hangingChars="600" w:hanging="1320"/>
        <w:jc w:val="both"/>
        <w:rPr>
          <w:lang w:val="en-US" w:eastAsia="ko-KR"/>
        </w:rPr>
      </w:pPr>
      <w:r w:rsidRPr="00140D2B">
        <w:rPr>
          <w:b/>
          <w:lang w:val="en-US"/>
        </w:rPr>
        <w:t>N2</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 </w:t>
      </w:r>
      <w:r w:rsidR="00611240" w:rsidRPr="00140D2B">
        <w:rPr>
          <w:lang w:val="en-US" w:eastAsia="ko-KR"/>
        </w:rPr>
        <w:t>Access and Mobility Management</w:t>
      </w:r>
    </w:p>
    <w:p w14:paraId="21038FCA" w14:textId="2B287530" w:rsidR="003530D3" w:rsidRPr="00140D2B" w:rsidRDefault="00611240" w:rsidP="00643C95">
      <w:pPr>
        <w:ind w:firstLineChars="500" w:firstLine="1100"/>
        <w:jc w:val="both"/>
        <w:rPr>
          <w:lang w:val="en-US" w:eastAsia="ko-KR"/>
        </w:rPr>
      </w:pPr>
      <w:r w:rsidRPr="00140D2B">
        <w:rPr>
          <w:lang w:val="en-US" w:eastAsia="ko-KR"/>
        </w:rPr>
        <w:t>Function</w:t>
      </w:r>
      <w:r w:rsidRPr="00140D2B">
        <w:rPr>
          <w:lang w:val="en-US"/>
        </w:rPr>
        <w:t xml:space="preserve"> (</w:t>
      </w:r>
      <w:r w:rsidR="003530D3" w:rsidRPr="00140D2B">
        <w:rPr>
          <w:lang w:val="en-US"/>
        </w:rPr>
        <w:t>AMF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6079250" w14:textId="23B0EBBB" w:rsidR="003530D3" w:rsidRPr="00140D2B" w:rsidRDefault="003530D3" w:rsidP="00861000">
      <w:pPr>
        <w:jc w:val="both"/>
        <w:rPr>
          <w:lang w:val="en-US" w:eastAsia="ko-KR"/>
        </w:rPr>
      </w:pPr>
    </w:p>
    <w:p w14:paraId="3DC567F8" w14:textId="51955599" w:rsidR="000920B4" w:rsidRDefault="003530D3" w:rsidP="00643C95">
      <w:pPr>
        <w:ind w:left="1320" w:hangingChars="600" w:hanging="1320"/>
        <w:jc w:val="both"/>
        <w:rPr>
          <w:lang w:val="en-US"/>
        </w:rPr>
      </w:pPr>
      <w:r w:rsidRPr="00140D2B">
        <w:rPr>
          <w:b/>
          <w:lang w:val="en-US"/>
        </w:rPr>
        <w:t>N3</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w:t>
      </w:r>
      <w:r w:rsidR="00611240" w:rsidRPr="00140D2B">
        <w:rPr>
          <w:lang w:val="en-US"/>
        </w:rPr>
        <w:t xml:space="preserve"> User Plane Function</w:t>
      </w:r>
      <w:r w:rsidRPr="00140D2B">
        <w:rPr>
          <w:lang w:val="en-US"/>
        </w:rPr>
        <w:t xml:space="preserve"> </w:t>
      </w:r>
      <w:r w:rsidR="00611240" w:rsidRPr="00140D2B">
        <w:rPr>
          <w:lang w:val="en-US"/>
        </w:rPr>
        <w:t>(</w:t>
      </w:r>
      <w:r w:rsidRPr="00140D2B">
        <w:rPr>
          <w:lang w:val="en-US"/>
        </w:rPr>
        <w:t>UPF</w:t>
      </w:r>
      <w:r w:rsidR="00611240"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w:t>
      </w:r>
    </w:p>
    <w:p w14:paraId="55503914" w14:textId="3ED99F69" w:rsidR="003530D3" w:rsidRPr="00140D2B" w:rsidRDefault="0043778E" w:rsidP="00643C95">
      <w:pPr>
        <w:ind w:leftChars="500" w:left="1320" w:hangingChars="100" w:hanging="220"/>
        <w:jc w:val="both"/>
        <w:rPr>
          <w:lang w:val="en-US"/>
        </w:rPr>
      </w:pPr>
      <w:r w:rsidRPr="00140D2B">
        <w:rPr>
          <w:lang w:val="en-US"/>
        </w:rPr>
        <w:t>Generation (</w:t>
      </w:r>
      <w:r w:rsidR="003530D3" w:rsidRPr="00140D2B">
        <w:rPr>
          <w:lang w:val="en-US"/>
        </w:rPr>
        <w:t>5G</w:t>
      </w:r>
      <w:r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9C8532F" w14:textId="346C2950" w:rsidR="003530D3" w:rsidRPr="00140D2B" w:rsidRDefault="003530D3" w:rsidP="003530D3">
      <w:pPr>
        <w:jc w:val="both"/>
        <w:rPr>
          <w:lang w:val="en-US" w:eastAsia="ko-KR"/>
        </w:rPr>
      </w:pPr>
    </w:p>
    <w:p w14:paraId="25D6A3B2" w14:textId="667396B3" w:rsidR="003530D3" w:rsidRPr="00140D2B" w:rsidRDefault="003530D3" w:rsidP="00643C95">
      <w:pPr>
        <w:ind w:left="1133" w:hangingChars="515" w:hanging="1133"/>
        <w:rPr>
          <w:lang w:val="en-US"/>
        </w:rPr>
      </w:pPr>
      <w:r w:rsidRPr="0095703C">
        <w:rPr>
          <w:b/>
          <w:lang w:val="en-US"/>
        </w:rPr>
        <w:t>N4</w:t>
      </w:r>
      <w:r w:rsidR="000255C5">
        <w:rPr>
          <w:lang w:val="en-US"/>
        </w:rPr>
        <w:t xml:space="preserve">       </w:t>
      </w:r>
      <w:r w:rsidR="003F575A">
        <w:rPr>
          <w:lang w:val="en-US"/>
        </w:rPr>
        <w:t xml:space="preserve">        </w:t>
      </w:r>
      <w:r w:rsidRPr="00140D2B">
        <w:rPr>
          <w:lang w:val="en-US"/>
        </w:rPr>
        <w:t>Reference poin</w:t>
      </w:r>
      <w:r w:rsidR="00CB4D71" w:rsidRPr="00140D2B">
        <w:rPr>
          <w:lang w:val="en-US"/>
        </w:rPr>
        <w:t>t between the</w:t>
      </w:r>
      <w:r w:rsidR="00471CFD" w:rsidRPr="00140D2B">
        <w:rPr>
          <w:lang w:val="en-US"/>
        </w:rPr>
        <w:t xml:space="preserve"> Session Management Function</w:t>
      </w:r>
      <w:r w:rsidR="00CB4D71" w:rsidRPr="00140D2B">
        <w:rPr>
          <w:lang w:val="en-US"/>
        </w:rPr>
        <w:t xml:space="preserve"> </w:t>
      </w:r>
      <w:r w:rsidR="00471CFD" w:rsidRPr="00140D2B">
        <w:rPr>
          <w:lang w:val="en-US"/>
        </w:rPr>
        <w:t>(</w:t>
      </w:r>
      <w:r w:rsidR="00CB4D71" w:rsidRPr="00140D2B">
        <w:rPr>
          <w:lang w:val="en-US"/>
        </w:rPr>
        <w:t>S</w:t>
      </w:r>
      <w:r w:rsidRPr="00140D2B">
        <w:rPr>
          <w:lang w:val="en-US"/>
        </w:rPr>
        <w:t>MF</w:t>
      </w:r>
      <w:r w:rsidR="00471CFD" w:rsidRPr="00140D2B">
        <w:rPr>
          <w:lang w:val="en-US"/>
        </w:rPr>
        <w:t>)</w:t>
      </w:r>
      <w:r w:rsidRPr="00140D2B">
        <w:rPr>
          <w:lang w:val="en-US"/>
        </w:rPr>
        <w:t xml:space="preserve"> and the</w:t>
      </w:r>
      <w:r w:rsidR="0043778E" w:rsidRPr="00140D2B">
        <w:rPr>
          <w:lang w:val="en-US"/>
        </w:rPr>
        <w:t xml:space="preserve"> User Plane Function</w:t>
      </w:r>
      <w:r w:rsidR="00E72212">
        <w:rPr>
          <w:rFonts w:hint="eastAsia"/>
          <w:lang w:val="en-US" w:eastAsia="ko-KR"/>
        </w:rPr>
        <w:t xml:space="preserve"> </w:t>
      </w:r>
      <w:r w:rsidR="0043778E" w:rsidRPr="00140D2B">
        <w:rPr>
          <w:lang w:val="en-US"/>
        </w:rPr>
        <w:t>(</w:t>
      </w:r>
      <w:r w:rsidRPr="00140D2B">
        <w:rPr>
          <w:lang w:val="en-US"/>
        </w:rPr>
        <w:t>UPF</w:t>
      </w:r>
      <w:r w:rsidR="0043778E"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core network</w:t>
      </w:r>
      <w:r w:rsidR="00D3668F" w:rsidRPr="00140D2B">
        <w:rPr>
          <w:lang w:val="en-US"/>
        </w:rPr>
        <w:t xml:space="preserve"> [</w:t>
      </w:r>
      <w:r w:rsidR="004E7733" w:rsidRPr="00140D2B">
        <w:rPr>
          <w:lang w:val="en-US"/>
        </w:rPr>
        <w:t>8]</w:t>
      </w:r>
      <w:r w:rsidR="00FD2209">
        <w:rPr>
          <w:lang w:val="en-US"/>
        </w:rPr>
        <w:t>.</w:t>
      </w:r>
    </w:p>
    <w:p w14:paraId="0212E06F" w14:textId="14B30BEF" w:rsidR="003530D3" w:rsidRPr="00140D2B" w:rsidRDefault="003530D3" w:rsidP="003530D3">
      <w:pPr>
        <w:jc w:val="both"/>
        <w:rPr>
          <w:lang w:val="en-US"/>
        </w:rPr>
      </w:pPr>
    </w:p>
    <w:p w14:paraId="717C5808" w14:textId="05270977" w:rsidR="00E72212" w:rsidRDefault="003530D3" w:rsidP="00E72212">
      <w:pPr>
        <w:rPr>
          <w:lang w:val="en-US"/>
        </w:rPr>
      </w:pPr>
      <w:r w:rsidRPr="00140D2B">
        <w:rPr>
          <w:b/>
          <w:lang w:val="en-US"/>
        </w:rPr>
        <w:t>N11</w:t>
      </w:r>
      <w:r w:rsidR="000255C5">
        <w:rPr>
          <w:lang w:val="en-US"/>
        </w:rPr>
        <w:t xml:space="preserve">      </w:t>
      </w:r>
      <w:r w:rsidR="00E72212">
        <w:rPr>
          <w:lang w:val="en-US"/>
        </w:rPr>
        <w:t xml:space="preserve"> </w:t>
      </w:r>
      <w:r w:rsidR="003F575A">
        <w:rPr>
          <w:lang w:val="en-US"/>
        </w:rPr>
        <w:t xml:space="preserve">      </w:t>
      </w:r>
      <w:r w:rsidRPr="00140D2B">
        <w:rPr>
          <w:lang w:val="en-US"/>
        </w:rPr>
        <w:t xml:space="preserve">Reference point between the </w:t>
      </w:r>
      <w:r w:rsidR="00611240" w:rsidRPr="00140D2B">
        <w:rPr>
          <w:lang w:val="en-US" w:eastAsia="ko-KR"/>
        </w:rPr>
        <w:t>Access and Mobility Management Function</w:t>
      </w:r>
      <w:r w:rsidR="00611240" w:rsidRPr="00140D2B">
        <w:rPr>
          <w:lang w:val="en-US"/>
        </w:rPr>
        <w:t xml:space="preserve"> (</w:t>
      </w:r>
      <w:r w:rsidRPr="00140D2B">
        <w:rPr>
          <w:lang w:val="en-US"/>
        </w:rPr>
        <w:t>AMF</w:t>
      </w:r>
      <w:r w:rsidR="00611240" w:rsidRPr="00140D2B">
        <w:rPr>
          <w:lang w:val="en-US"/>
        </w:rPr>
        <w:t>)</w:t>
      </w:r>
      <w:r w:rsidRPr="00140D2B">
        <w:rPr>
          <w:lang w:val="en-US"/>
        </w:rPr>
        <w:t xml:space="preserve"> and the</w:t>
      </w:r>
      <w:r w:rsidR="00E72212">
        <w:rPr>
          <w:lang w:val="en-US"/>
        </w:rPr>
        <w:t xml:space="preserve"> </w:t>
      </w:r>
    </w:p>
    <w:p w14:paraId="6D505774" w14:textId="4BF73DB3" w:rsidR="003530D3" w:rsidRPr="00140D2B" w:rsidRDefault="00471CFD" w:rsidP="00643C95">
      <w:pPr>
        <w:ind w:left="384" w:firstLine="720"/>
        <w:rPr>
          <w:lang w:val="en-US" w:eastAsia="ko-KR"/>
        </w:rPr>
      </w:pPr>
      <w:r w:rsidRPr="00140D2B">
        <w:rPr>
          <w:lang w:val="en-US" w:eastAsia="ko-KR"/>
        </w:rPr>
        <w:t>Session Management Function</w:t>
      </w:r>
      <w:r w:rsidRPr="00140D2B">
        <w:rPr>
          <w:lang w:val="en-US"/>
        </w:rPr>
        <w:t xml:space="preserve"> (</w:t>
      </w:r>
      <w:r w:rsidR="003530D3" w:rsidRPr="00140D2B">
        <w:rPr>
          <w:lang w:val="en-US"/>
        </w:rPr>
        <w:t>SMF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core network</w:t>
      </w:r>
      <w:r w:rsidR="00D3668F" w:rsidRPr="00140D2B">
        <w:rPr>
          <w:lang w:val="en-US"/>
        </w:rPr>
        <w:t xml:space="preserve"> [</w:t>
      </w:r>
      <w:r w:rsidR="004E7733" w:rsidRPr="00140D2B">
        <w:rPr>
          <w:lang w:val="en-US"/>
        </w:rPr>
        <w:t>8</w:t>
      </w:r>
      <w:r w:rsidR="00D3668F" w:rsidRPr="00140D2B">
        <w:rPr>
          <w:lang w:val="en-US"/>
        </w:rPr>
        <w:t>]</w:t>
      </w:r>
      <w:r w:rsidR="00AF1108" w:rsidRPr="00140D2B">
        <w:rPr>
          <w:lang w:val="en-US"/>
        </w:rPr>
        <w:t>.</w:t>
      </w:r>
    </w:p>
    <w:p w14:paraId="41B82079" w14:textId="25E6721C" w:rsidR="003530D3" w:rsidRPr="00140D2B" w:rsidRDefault="003530D3" w:rsidP="003530D3">
      <w:pPr>
        <w:jc w:val="both"/>
        <w:rPr>
          <w:b/>
          <w:lang w:val="en-US" w:eastAsia="ko-KR"/>
        </w:rPr>
      </w:pPr>
    </w:p>
    <w:p w14:paraId="2A17F31C" w14:textId="080061B4" w:rsidR="00FB6C9E" w:rsidRPr="00140D2B" w:rsidRDefault="00731F08" w:rsidP="00477C00">
      <w:pPr>
        <w:ind w:left="1104" w:hanging="1104"/>
        <w:jc w:val="both"/>
        <w:rPr>
          <w:lang w:val="en-US"/>
        </w:rPr>
      </w:pPr>
      <w:r w:rsidRPr="00140D2B">
        <w:rPr>
          <w:b/>
          <w:lang w:val="en-US" w:eastAsia="ko-KR"/>
        </w:rPr>
        <w:t>R</w:t>
      </w:r>
      <w:r w:rsidR="00477C00" w:rsidRPr="00140D2B">
        <w:rPr>
          <w:b/>
          <w:lang w:val="en-US" w:eastAsia="ko-KR"/>
        </w:rPr>
        <w:t xml:space="preserve">1 </w:t>
      </w:r>
      <w:r w:rsidR="00477C00" w:rsidRPr="00140D2B">
        <w:rPr>
          <w:lang w:val="en-US" w:eastAsia="ko-KR"/>
        </w:rPr>
        <w:tab/>
      </w:r>
      <w:r w:rsidR="00F76259" w:rsidRPr="00140D2B">
        <w:rPr>
          <w:lang w:val="en-US"/>
        </w:rPr>
        <w:t xml:space="preserve">Reference point </w:t>
      </w:r>
      <w:r w:rsidR="009976C0" w:rsidRPr="00140D2B">
        <w:rPr>
          <w:lang w:val="en-US"/>
        </w:rPr>
        <w:t xml:space="preserve">for </w:t>
      </w:r>
      <w:r w:rsidR="009D1C69" w:rsidRPr="00140D2B">
        <w:rPr>
          <w:lang w:val="en-US" w:eastAsia="ko-KR"/>
        </w:rPr>
        <w:t>Physical Layer</w:t>
      </w:r>
      <w:r w:rsidR="009D1C69" w:rsidRPr="00140D2B">
        <w:rPr>
          <w:lang w:val="en-US"/>
        </w:rPr>
        <w:t xml:space="preserve"> (</w:t>
      </w:r>
      <w:r w:rsidR="009976C0" w:rsidRPr="00140D2B">
        <w:rPr>
          <w:lang w:val="en-US"/>
        </w:rPr>
        <w:t>PHY</w:t>
      </w:r>
      <w:r w:rsidR="009D1C69" w:rsidRPr="00140D2B">
        <w:rPr>
          <w:lang w:val="en-US"/>
        </w:rPr>
        <w:t>)</w:t>
      </w:r>
      <w:r w:rsidR="009976C0" w:rsidRPr="00140D2B">
        <w:rPr>
          <w:lang w:val="en-US"/>
        </w:rPr>
        <w:t>/</w:t>
      </w:r>
      <w:r w:rsidR="009D1C69" w:rsidRPr="00140D2B">
        <w:rPr>
          <w:lang w:val="en-US" w:eastAsia="ko-KR"/>
        </w:rPr>
        <w:t>Media Access Control</w:t>
      </w:r>
      <w:r w:rsidR="009D1C69" w:rsidRPr="00140D2B">
        <w:rPr>
          <w:lang w:val="en-US"/>
        </w:rPr>
        <w:t xml:space="preserve"> (</w:t>
      </w:r>
      <w:r w:rsidR="009976C0" w:rsidRPr="00140D2B">
        <w:rPr>
          <w:lang w:val="en-US"/>
        </w:rPr>
        <w:t>MAC</w:t>
      </w:r>
      <w:r w:rsidR="009D1C69" w:rsidRPr="00140D2B">
        <w:rPr>
          <w:lang w:val="en-US"/>
        </w:rPr>
        <w:t>)</w:t>
      </w:r>
      <w:r w:rsidR="009976C0" w:rsidRPr="00140D2B">
        <w:rPr>
          <w:lang w:val="en-US"/>
        </w:rPr>
        <w:t xml:space="preserve"> layer function</w:t>
      </w:r>
      <w:r w:rsidR="00F54E0B" w:rsidRPr="00140D2B">
        <w:rPr>
          <w:lang w:val="en-US"/>
        </w:rPr>
        <w:t xml:space="preserve"> </w:t>
      </w:r>
      <w:r w:rsidR="00F76259" w:rsidRPr="00140D2B">
        <w:rPr>
          <w:lang w:val="en-US"/>
        </w:rPr>
        <w:t xml:space="preserve">between </w:t>
      </w:r>
      <w:r w:rsidR="00B24BA4" w:rsidRPr="00140D2B">
        <w:rPr>
          <w:lang w:val="en-US"/>
        </w:rPr>
        <w:t>terminal and access network [18].</w:t>
      </w:r>
    </w:p>
    <w:p w14:paraId="4395531E" w14:textId="20C217B3" w:rsidR="008C4709" w:rsidRPr="00140D2B" w:rsidRDefault="008C4709" w:rsidP="00577910">
      <w:pPr>
        <w:rPr>
          <w:color w:val="0070C0"/>
          <w:lang w:val="en-US" w:eastAsia="ko-KR"/>
        </w:rPr>
      </w:pPr>
    </w:p>
    <w:p w14:paraId="7D62E07A" w14:textId="040B88EC" w:rsidR="00C12AF2" w:rsidRPr="00140D2B" w:rsidRDefault="00C12AF2" w:rsidP="00C12AF2">
      <w:pPr>
        <w:ind w:left="1104" w:hanging="1104"/>
        <w:jc w:val="both"/>
        <w:rPr>
          <w:lang w:val="en-US"/>
        </w:rPr>
      </w:pPr>
      <w:r w:rsidRPr="00140D2B">
        <w:rPr>
          <w:b/>
          <w:color w:val="000000" w:themeColor="text1"/>
          <w:lang w:val="en-US" w:eastAsia="ko-KR"/>
        </w:rPr>
        <w:t xml:space="preserve">R3 </w:t>
      </w:r>
      <w:r w:rsidRPr="00140D2B">
        <w:rPr>
          <w:b/>
          <w:color w:val="000000" w:themeColor="text1"/>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access network and access router [18].</w:t>
      </w:r>
    </w:p>
    <w:p w14:paraId="554AA753" w14:textId="77777777" w:rsidR="00C12AF2" w:rsidRPr="00140D2B" w:rsidRDefault="00C12AF2" w:rsidP="00C12AF2">
      <w:pPr>
        <w:rPr>
          <w:color w:val="0070C0"/>
          <w:lang w:val="en-US" w:eastAsia="ko-KR"/>
        </w:rPr>
      </w:pPr>
    </w:p>
    <w:p w14:paraId="2C01F07F" w14:textId="77777777" w:rsidR="00C12AF2" w:rsidRPr="00140D2B" w:rsidRDefault="00C12AF2" w:rsidP="00C12AF2">
      <w:pPr>
        <w:ind w:left="1104" w:hanging="1104"/>
        <w:jc w:val="both"/>
        <w:rPr>
          <w:lang w:val="en-US"/>
        </w:rPr>
      </w:pPr>
      <w:r w:rsidRPr="00140D2B">
        <w:rPr>
          <w:b/>
          <w:lang w:val="en-US" w:eastAsia="ko-KR"/>
        </w:rPr>
        <w:t xml:space="preserve">R8 </w:t>
      </w:r>
      <w:r w:rsidRPr="00140D2B">
        <w:rPr>
          <w:lang w:val="en-US" w:eastAsia="ko-KR"/>
        </w:rPr>
        <w:tab/>
      </w:r>
      <w:r w:rsidRPr="00140D2B">
        <w:rPr>
          <w:lang w:val="en-US"/>
        </w:rPr>
        <w:t>Reference point for control and management signaling between terminal and the access network [18].</w:t>
      </w:r>
    </w:p>
    <w:p w14:paraId="61740DB4" w14:textId="77777777" w:rsidR="00C12AF2" w:rsidRPr="00140D2B" w:rsidRDefault="00C12AF2" w:rsidP="00C12AF2">
      <w:pPr>
        <w:jc w:val="both"/>
        <w:rPr>
          <w:b/>
          <w:color w:val="000000" w:themeColor="text1"/>
          <w:lang w:val="en-US" w:eastAsia="ko-KR"/>
        </w:rPr>
      </w:pPr>
    </w:p>
    <w:p w14:paraId="3C3E9CDD" w14:textId="09933989" w:rsidR="00C12AF2" w:rsidRPr="00140D2B" w:rsidRDefault="00C12AF2" w:rsidP="00C12AF2">
      <w:pPr>
        <w:ind w:left="1104" w:hanging="1104"/>
        <w:jc w:val="both"/>
        <w:rPr>
          <w:lang w:val="en-US"/>
        </w:rPr>
      </w:pPr>
      <w:r w:rsidRPr="00140D2B">
        <w:rPr>
          <w:b/>
          <w:lang w:val="en-US" w:eastAsia="ko-KR"/>
        </w:rPr>
        <w:t xml:space="preserve">R9 </w:t>
      </w:r>
      <w:r w:rsidRPr="00140D2B">
        <w:rPr>
          <w:lang w:val="en-US" w:eastAsia="ko-KR"/>
        </w:rPr>
        <w:tab/>
      </w:r>
      <w:r w:rsidRPr="00140D2B">
        <w:rPr>
          <w:lang w:val="en-US"/>
        </w:rPr>
        <w:t>Reference point for control and management interface between access network and access router [18].</w:t>
      </w:r>
    </w:p>
    <w:p w14:paraId="4914A865" w14:textId="77777777" w:rsidR="00C12AF2" w:rsidRPr="00140D2B" w:rsidRDefault="00C12AF2" w:rsidP="00C12AF2">
      <w:pPr>
        <w:jc w:val="both"/>
        <w:rPr>
          <w:lang w:val="en-US" w:eastAsia="ko-KR"/>
        </w:rPr>
      </w:pPr>
    </w:p>
    <w:p w14:paraId="388D09ED" w14:textId="11B0DB69" w:rsidR="00C12AF2" w:rsidRPr="00140D2B" w:rsidRDefault="00C12AF2" w:rsidP="00C12AF2">
      <w:pPr>
        <w:ind w:left="1104" w:hanging="1104"/>
        <w:jc w:val="both"/>
        <w:rPr>
          <w:lang w:val="en-US"/>
        </w:rPr>
      </w:pPr>
      <w:r w:rsidRPr="00140D2B">
        <w:rPr>
          <w:b/>
          <w:lang w:val="en-US" w:eastAsia="ko-KR"/>
        </w:rPr>
        <w:t>Y2</w:t>
      </w:r>
      <w:r w:rsidR="000255C5">
        <w:rPr>
          <w:lang w:val="en-US" w:eastAsia="ko-KR"/>
        </w:rPr>
        <w:t xml:space="preserve"> </w:t>
      </w:r>
      <w:r w:rsidRPr="00140D2B">
        <w:rPr>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w:t>
      </w:r>
      <w:r w:rsidRPr="00140D2B">
        <w:rPr>
          <w:lang w:val="en-US" w:eastAsia="ko-KR"/>
        </w:rPr>
        <w:t>the</w:t>
      </w:r>
      <w:r w:rsidRPr="00140D2B">
        <w:rPr>
          <w:lang w:val="en-US"/>
        </w:rPr>
        <w:t xml:space="preserve"> untrusted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Pr="00140D2B">
        <w:rPr>
          <w:lang w:val="en-US"/>
        </w:rPr>
        <w:t>3GPP</w:t>
      </w:r>
      <w:r w:rsidR="0043778E" w:rsidRPr="00140D2B">
        <w:rPr>
          <w:lang w:val="en-US"/>
        </w:rPr>
        <w:t>)</w:t>
      </w:r>
      <w:r w:rsidRPr="00140D2B">
        <w:rPr>
          <w:lang w:val="en-US"/>
        </w:rPr>
        <w:t xml:space="preserve"> access network and the</w:t>
      </w:r>
      <w:r w:rsidR="00611240" w:rsidRPr="00140D2B">
        <w:rPr>
          <w:lang w:val="en-US"/>
        </w:rPr>
        <w:t xml:space="preserve"> </w:t>
      </w:r>
      <w:r w:rsidR="00611240" w:rsidRPr="00140D2B">
        <w:rPr>
          <w:lang w:val="en-US" w:eastAsia="ko-KR"/>
        </w:rPr>
        <w:t>Non-3GPP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00531178" w:rsidRPr="00140D2B">
        <w:rPr>
          <w:lang w:val="en-US"/>
        </w:rPr>
        <w:t xml:space="preserve"> which refers to</w:t>
      </w:r>
      <w:r w:rsidR="0043778E" w:rsidRPr="00140D2B">
        <w:rPr>
          <w:lang w:val="en-US"/>
        </w:rPr>
        <w:t xml:space="preserve">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531178" w:rsidRPr="00140D2B">
        <w:rPr>
          <w:lang w:val="en-US"/>
        </w:rPr>
        <w:t xml:space="preserve"> </w:t>
      </w:r>
      <w:r w:rsidR="0043778E" w:rsidRPr="00140D2B">
        <w:rPr>
          <w:lang w:val="en-US"/>
        </w:rPr>
        <w:t>(</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p>
    <w:p w14:paraId="15C29DC5" w14:textId="77777777" w:rsidR="00C12AF2" w:rsidRPr="00140D2B" w:rsidRDefault="00C12AF2" w:rsidP="00C12AF2">
      <w:pPr>
        <w:ind w:left="1104" w:hanging="1104"/>
        <w:jc w:val="both"/>
        <w:rPr>
          <w:lang w:val="en-US"/>
        </w:rPr>
      </w:pPr>
    </w:p>
    <w:p w14:paraId="662B4BC8" w14:textId="48DDF448" w:rsidR="00C12AF2" w:rsidRPr="00140D2B" w:rsidRDefault="00C12AF2" w:rsidP="00C12AF2">
      <w:pPr>
        <w:ind w:left="1104" w:hanging="1104"/>
        <w:jc w:val="both"/>
        <w:rPr>
          <w:lang w:val="en-US"/>
        </w:rPr>
      </w:pPr>
      <w:r w:rsidRPr="00140D2B">
        <w:rPr>
          <w:b/>
          <w:lang w:val="en-US"/>
        </w:rPr>
        <w:t>Ta</w:t>
      </w:r>
      <w:r w:rsidRPr="00140D2B">
        <w:rPr>
          <w:b/>
          <w:lang w:val="en-US"/>
        </w:rPr>
        <w:tab/>
      </w:r>
      <w:r w:rsidRPr="00140D2B">
        <w:rPr>
          <w:lang w:val="en-US"/>
        </w:rPr>
        <w:t xml:space="preserve">Reference point </w:t>
      </w:r>
      <w:r w:rsidR="00E54FFD" w:rsidRPr="00140D2B">
        <w:rPr>
          <w:lang w:val="en-US"/>
        </w:rPr>
        <w:t>between the 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E54FFD" w:rsidRPr="00140D2B">
        <w:rPr>
          <w:lang w:val="en-US"/>
        </w:rPr>
        <w:t>3GPP</w:t>
      </w:r>
      <w:r w:rsidR="0043778E" w:rsidRPr="00140D2B">
        <w:rPr>
          <w:lang w:val="en-US"/>
        </w:rPr>
        <w:t>)</w:t>
      </w:r>
      <w:r w:rsidR="00E54FFD" w:rsidRPr="00140D2B">
        <w:rPr>
          <w:lang w:val="en-US"/>
        </w:rPr>
        <w:t xml:space="preserve"> access network</w:t>
      </w:r>
      <w:r w:rsidRPr="00140D2B">
        <w:rPr>
          <w:lang w:val="en-US"/>
        </w:rPr>
        <w:t xml:space="preserve"> and the </w:t>
      </w:r>
      <w:r w:rsidR="00611240" w:rsidRPr="00140D2B">
        <w:rPr>
          <w:lang w:val="en-US" w:eastAsia="ko-KR"/>
        </w:rPr>
        <w:t>Trusted Non-3GPP Gateway Function</w:t>
      </w:r>
      <w:r w:rsidR="00611240" w:rsidRPr="00140D2B">
        <w:rPr>
          <w:lang w:val="en-US"/>
        </w:rPr>
        <w:t xml:space="preserve"> (</w:t>
      </w:r>
      <w:r w:rsidRPr="00140D2B">
        <w:rPr>
          <w:lang w:val="en-US"/>
        </w:rPr>
        <w:t>TNGF</w:t>
      </w:r>
      <w:r w:rsidR="00611240" w:rsidRPr="00140D2B">
        <w:rPr>
          <w:lang w:val="en-US"/>
        </w:rPr>
        <w:t>)</w:t>
      </w:r>
      <w:r w:rsidRPr="00140D2B">
        <w:rPr>
          <w:lang w:val="en-US"/>
        </w:rPr>
        <w:t xml:space="preserve">, which is used to support an </w:t>
      </w:r>
      <w:r w:rsidR="000D7274">
        <w:rPr>
          <w:lang w:val="en-US" w:eastAsia="ko-KR"/>
        </w:rPr>
        <w:t>Authentication Authorization Accounting (</w:t>
      </w:r>
      <w:r w:rsidRPr="00140D2B">
        <w:rPr>
          <w:lang w:val="en-US"/>
        </w:rPr>
        <w:t>AAA</w:t>
      </w:r>
      <w:r w:rsidR="000D7274">
        <w:rPr>
          <w:lang w:val="en-US"/>
        </w:rPr>
        <w:t>)</w:t>
      </w:r>
      <w:r w:rsidRPr="00140D2B">
        <w:rPr>
          <w:lang w:val="en-US"/>
        </w:rPr>
        <w:t xml:space="preserve"> interface </w:t>
      </w:r>
      <w:r w:rsidR="00531178" w:rsidRPr="00140D2B">
        <w:rPr>
          <w:lang w:val="en-US"/>
        </w:rPr>
        <w:t xml:space="preserve">which refers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43778E" w:rsidRPr="00140D2B">
        <w:rPr>
          <w:lang w:val="en-US"/>
        </w:rPr>
        <w:t xml:space="preserve"> (</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r w:rsidRPr="00140D2B">
        <w:rPr>
          <w:lang w:val="en-US" w:eastAsia="ko-KR"/>
        </w:rPr>
        <w:tab/>
      </w:r>
    </w:p>
    <w:p w14:paraId="68F1CF7B" w14:textId="00BDDEF0" w:rsidR="004C7847" w:rsidRPr="00140D2B" w:rsidRDefault="004C7847">
      <w:pPr>
        <w:rPr>
          <w:b/>
          <w:lang w:val="en-US" w:eastAsia="ko-KR"/>
        </w:rPr>
      </w:pPr>
      <w:r w:rsidRPr="00140D2B">
        <w:rPr>
          <w:b/>
          <w:lang w:val="en-US" w:eastAsia="ko-KR"/>
        </w:rPr>
        <w:br w:type="page"/>
      </w:r>
    </w:p>
    <w:p w14:paraId="1FB181F8" w14:textId="29540FC8" w:rsidR="00EB0400" w:rsidRPr="00F577F5" w:rsidRDefault="002D42F5" w:rsidP="00176539">
      <w:pPr>
        <w:pStyle w:val="Heading2"/>
      </w:pPr>
      <w:bookmarkStart w:id="172" w:name="_Toc60302126"/>
      <w:bookmarkStart w:id="173" w:name="_Toc60302282"/>
      <w:bookmarkStart w:id="174" w:name="_Toc60302486"/>
      <w:bookmarkEnd w:id="172"/>
      <w:bookmarkEnd w:id="173"/>
      <w:bookmarkEnd w:id="174"/>
      <w:r w:rsidRPr="00F577F5">
        <w:lastRenderedPageBreak/>
        <w:t xml:space="preserve"> </w:t>
      </w:r>
      <w:bookmarkStart w:id="175" w:name="_Toc75882709"/>
      <w:r w:rsidRPr="00F577F5">
        <w:t>Acronyms and abbrev</w:t>
      </w:r>
      <w:r w:rsidR="00EB0400" w:rsidRPr="00F577F5">
        <w:t>iations</w:t>
      </w:r>
      <w:bookmarkEnd w:id="175"/>
    </w:p>
    <w:p w14:paraId="5A612EDD" w14:textId="0A211AEE" w:rsidR="006836D0" w:rsidRPr="00140D2B" w:rsidRDefault="006836D0" w:rsidP="00577910">
      <w:pPr>
        <w:rPr>
          <w:color w:val="FF0000"/>
          <w:lang w:val="en-US" w:eastAsia="ko-KR"/>
        </w:rPr>
      </w:pPr>
    </w:p>
    <w:p w14:paraId="6D55A919" w14:textId="5671F0DA" w:rsidR="00293374" w:rsidRPr="00140D2B" w:rsidRDefault="00293374" w:rsidP="003530D3">
      <w:pPr>
        <w:ind w:left="1164" w:hanging="1164"/>
        <w:jc w:val="both"/>
        <w:rPr>
          <w:lang w:val="en-US" w:eastAsia="ko-KR"/>
        </w:rPr>
      </w:pPr>
      <w:r w:rsidRPr="00140D2B">
        <w:rPr>
          <w:b/>
          <w:lang w:val="en-US" w:eastAsia="ko-KR"/>
        </w:rPr>
        <w:t>3GPP</w:t>
      </w:r>
      <w:r w:rsidR="005822BC" w:rsidRPr="00140D2B">
        <w:rPr>
          <w:b/>
          <w:lang w:val="en-US" w:eastAsia="ko-KR"/>
        </w:rPr>
        <w:tab/>
      </w:r>
      <w:r w:rsidR="005822BC" w:rsidRPr="00140D2B">
        <w:rPr>
          <w:lang w:val="en-US" w:eastAsia="ko-KR"/>
        </w:rPr>
        <w:t>3</w:t>
      </w:r>
      <w:r w:rsidR="005822BC" w:rsidRPr="00140D2B">
        <w:rPr>
          <w:vertAlign w:val="superscript"/>
          <w:lang w:val="en-US" w:eastAsia="ko-KR"/>
        </w:rPr>
        <w:t>rd</w:t>
      </w:r>
      <w:r w:rsidR="005822BC" w:rsidRPr="00140D2B">
        <w:rPr>
          <w:lang w:val="en-US" w:eastAsia="ko-KR"/>
        </w:rPr>
        <w:t xml:space="preserve"> Generation Partnership Project </w:t>
      </w:r>
    </w:p>
    <w:p w14:paraId="1E681B5A" w14:textId="77777777" w:rsidR="00293374" w:rsidRPr="00140D2B" w:rsidRDefault="00293374" w:rsidP="003530D3">
      <w:pPr>
        <w:ind w:left="1164" w:hanging="1164"/>
        <w:jc w:val="both"/>
        <w:rPr>
          <w:b/>
          <w:lang w:val="en-US" w:eastAsia="ko-KR"/>
        </w:rPr>
      </w:pPr>
    </w:p>
    <w:p w14:paraId="23AF1734" w14:textId="2C81CD75" w:rsidR="00293374" w:rsidRPr="00140D2B" w:rsidRDefault="00293374" w:rsidP="003530D3">
      <w:pPr>
        <w:ind w:left="1164" w:hanging="1164"/>
        <w:jc w:val="both"/>
        <w:rPr>
          <w:b/>
          <w:lang w:val="en-US" w:eastAsia="ko-KR"/>
        </w:rPr>
      </w:pPr>
      <w:r w:rsidRPr="00140D2B">
        <w:rPr>
          <w:b/>
          <w:lang w:val="en-US" w:eastAsia="ko-KR"/>
        </w:rPr>
        <w:t>5G</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w:t>
      </w:r>
      <w:r w:rsidR="005822BC" w:rsidRPr="00140D2B">
        <w:rPr>
          <w:b/>
          <w:lang w:val="en-US" w:eastAsia="ko-KR"/>
        </w:rPr>
        <w:t xml:space="preserve"> </w:t>
      </w:r>
    </w:p>
    <w:p w14:paraId="720A4AE6" w14:textId="042B32BF" w:rsidR="00293374" w:rsidRPr="00140D2B" w:rsidRDefault="00293374" w:rsidP="003530D3">
      <w:pPr>
        <w:ind w:left="1164" w:hanging="1164"/>
        <w:jc w:val="both"/>
        <w:rPr>
          <w:b/>
          <w:lang w:val="en-US" w:eastAsia="ko-KR"/>
        </w:rPr>
      </w:pPr>
    </w:p>
    <w:p w14:paraId="084684CF" w14:textId="0F84CE04" w:rsidR="00293374" w:rsidRPr="00140D2B" w:rsidRDefault="00293374" w:rsidP="003530D3">
      <w:pPr>
        <w:ind w:left="1164" w:hanging="1164"/>
        <w:jc w:val="both"/>
        <w:rPr>
          <w:lang w:val="en-US" w:eastAsia="ko-KR"/>
        </w:rPr>
      </w:pPr>
      <w:r w:rsidRPr="00140D2B">
        <w:rPr>
          <w:b/>
          <w:lang w:val="en-US" w:eastAsia="ko-KR"/>
        </w:rPr>
        <w:t>5G-AN</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 Access Network</w:t>
      </w:r>
    </w:p>
    <w:p w14:paraId="74E02D91" w14:textId="4AC68E4B" w:rsidR="00BF3091" w:rsidRPr="00140D2B" w:rsidRDefault="00BF3091" w:rsidP="003530D3">
      <w:pPr>
        <w:ind w:left="1164" w:hanging="1164"/>
        <w:jc w:val="both"/>
        <w:rPr>
          <w:lang w:val="en-US" w:eastAsia="ko-KR"/>
        </w:rPr>
      </w:pPr>
    </w:p>
    <w:p w14:paraId="3E4DAE5D" w14:textId="393B9920" w:rsidR="00BF3091" w:rsidRDefault="00BF3091" w:rsidP="003530D3">
      <w:pPr>
        <w:ind w:left="1164" w:hanging="1164"/>
        <w:jc w:val="both"/>
        <w:rPr>
          <w:lang w:val="en-US" w:eastAsia="ko-KR"/>
        </w:rPr>
      </w:pPr>
      <w:r w:rsidRPr="00643C95">
        <w:rPr>
          <w:b/>
          <w:lang w:val="en-US" w:eastAsia="ko-KR"/>
        </w:rPr>
        <w:t>5GS</w:t>
      </w:r>
      <w:r w:rsidRPr="00140D2B">
        <w:rPr>
          <w:lang w:val="en-US" w:eastAsia="ko-KR"/>
        </w:rPr>
        <w:tab/>
      </w:r>
      <w:r w:rsidR="00434B8F" w:rsidRPr="00140D2B">
        <w:rPr>
          <w:lang w:val="en-US" w:eastAsia="ko-KR"/>
        </w:rPr>
        <w:t>5</w:t>
      </w:r>
      <w:r w:rsidR="00434B8F" w:rsidRPr="00176539">
        <w:rPr>
          <w:vertAlign w:val="superscript"/>
          <w:lang w:val="en-US"/>
        </w:rPr>
        <w:t>th</w:t>
      </w:r>
      <w:r w:rsidR="00434B8F" w:rsidRPr="00140D2B">
        <w:rPr>
          <w:lang w:val="en-US" w:eastAsia="ko-KR"/>
        </w:rPr>
        <w:t xml:space="preserve"> Generation System</w:t>
      </w:r>
    </w:p>
    <w:p w14:paraId="3E6E40C2" w14:textId="5E70D98E" w:rsidR="00D964BA" w:rsidRDefault="00D964BA" w:rsidP="003530D3">
      <w:pPr>
        <w:ind w:left="1164" w:hanging="1164"/>
        <w:jc w:val="both"/>
        <w:rPr>
          <w:lang w:val="en-US" w:eastAsia="ko-KR"/>
        </w:rPr>
      </w:pPr>
    </w:p>
    <w:p w14:paraId="2A56F8E6" w14:textId="00A3862F" w:rsidR="00D964BA" w:rsidRPr="00140D2B" w:rsidRDefault="00D964BA" w:rsidP="003530D3">
      <w:pPr>
        <w:ind w:left="1164" w:hanging="1164"/>
        <w:jc w:val="both"/>
        <w:rPr>
          <w:lang w:val="en-US" w:eastAsia="ko-KR"/>
        </w:rPr>
      </w:pPr>
      <w:r w:rsidRPr="00643C95">
        <w:rPr>
          <w:b/>
          <w:lang w:val="en-US" w:eastAsia="ko-KR"/>
        </w:rPr>
        <w:t xml:space="preserve">AAA </w:t>
      </w:r>
      <w:r>
        <w:rPr>
          <w:lang w:val="en-US" w:eastAsia="ko-KR"/>
        </w:rPr>
        <w:tab/>
        <w:t xml:space="preserve">Authentication Authorization Accounting </w:t>
      </w:r>
    </w:p>
    <w:p w14:paraId="220C48CC" w14:textId="11993C08" w:rsidR="00293374" w:rsidRPr="00140D2B" w:rsidRDefault="00293374" w:rsidP="003530D3">
      <w:pPr>
        <w:ind w:left="1164" w:hanging="1164"/>
        <w:jc w:val="both"/>
        <w:rPr>
          <w:lang w:val="en-US" w:eastAsia="ko-KR"/>
        </w:rPr>
      </w:pPr>
    </w:p>
    <w:p w14:paraId="3EA0AB57" w14:textId="0E604097" w:rsidR="00293374" w:rsidRPr="00140D2B" w:rsidRDefault="00293374" w:rsidP="003530D3">
      <w:pPr>
        <w:ind w:left="1164" w:hanging="1164"/>
        <w:jc w:val="both"/>
        <w:rPr>
          <w:lang w:val="en-US" w:eastAsia="ko-KR"/>
        </w:rPr>
      </w:pPr>
      <w:r w:rsidRPr="00140D2B">
        <w:rPr>
          <w:b/>
          <w:lang w:val="en-US" w:eastAsia="ko-KR"/>
        </w:rPr>
        <w:t>AIFS</w:t>
      </w:r>
      <w:r w:rsidR="005822BC" w:rsidRPr="00140D2B">
        <w:rPr>
          <w:b/>
          <w:lang w:val="en-US" w:eastAsia="ko-KR"/>
        </w:rPr>
        <w:tab/>
      </w:r>
      <w:r w:rsidR="005822BC" w:rsidRPr="00140D2B">
        <w:rPr>
          <w:lang w:val="en-US" w:eastAsia="ko-KR"/>
        </w:rPr>
        <w:t xml:space="preserve">Arbitrary Inter-Frame Spacing </w:t>
      </w:r>
    </w:p>
    <w:p w14:paraId="28F61419" w14:textId="77777777" w:rsidR="00293374" w:rsidRPr="00140D2B" w:rsidRDefault="00293374" w:rsidP="003530D3">
      <w:pPr>
        <w:ind w:left="1164" w:hanging="1164"/>
        <w:jc w:val="both"/>
        <w:rPr>
          <w:lang w:val="en-US" w:eastAsia="ko-KR"/>
        </w:rPr>
      </w:pPr>
    </w:p>
    <w:p w14:paraId="35CEA3BA" w14:textId="48BD63C0" w:rsidR="00566BAB" w:rsidRPr="00140D2B" w:rsidRDefault="00566BAB" w:rsidP="00566BAB">
      <w:pPr>
        <w:ind w:left="1164" w:hanging="1164"/>
        <w:jc w:val="both"/>
        <w:rPr>
          <w:lang w:val="en-US" w:eastAsia="ko-KR"/>
        </w:rPr>
      </w:pPr>
      <w:r w:rsidRPr="00140D2B">
        <w:rPr>
          <w:b/>
          <w:lang w:val="en-US" w:eastAsia="ko-KR"/>
        </w:rPr>
        <w:t>AN</w:t>
      </w:r>
      <w:r w:rsidR="000255C5">
        <w:rPr>
          <w:b/>
          <w:lang w:val="en-US" w:eastAsia="ko-KR"/>
        </w:rPr>
        <w:t xml:space="preserve">        </w:t>
      </w:r>
      <w:r w:rsidR="00702D38">
        <w:rPr>
          <w:b/>
          <w:lang w:val="en-US" w:eastAsia="ko-KR"/>
        </w:rPr>
        <w:tab/>
      </w:r>
      <w:r w:rsidRPr="00140D2B">
        <w:rPr>
          <w:lang w:val="en-US" w:eastAsia="ko-KR"/>
        </w:rPr>
        <w:t>Access Network</w:t>
      </w:r>
    </w:p>
    <w:p w14:paraId="6D54D070" w14:textId="77777777" w:rsidR="00566BAB" w:rsidRPr="00140D2B" w:rsidRDefault="00566BAB" w:rsidP="003530D3">
      <w:pPr>
        <w:ind w:left="1164" w:hanging="1164"/>
        <w:jc w:val="both"/>
        <w:rPr>
          <w:b/>
          <w:lang w:val="en-US" w:eastAsia="ko-KR"/>
        </w:rPr>
      </w:pPr>
    </w:p>
    <w:p w14:paraId="0E6290CC" w14:textId="536BE59E" w:rsidR="003530D3" w:rsidRPr="00140D2B" w:rsidRDefault="003530D3" w:rsidP="003530D3">
      <w:pPr>
        <w:ind w:left="1164" w:hanging="1164"/>
        <w:jc w:val="both"/>
        <w:rPr>
          <w:lang w:val="en-US" w:eastAsia="ko-KR"/>
        </w:rPr>
      </w:pPr>
      <w:r w:rsidRPr="00140D2B">
        <w:rPr>
          <w:b/>
          <w:lang w:val="en-US" w:eastAsia="ko-KR"/>
        </w:rPr>
        <w:t xml:space="preserve">ANC </w:t>
      </w:r>
      <w:r w:rsidR="00E83C44" w:rsidRPr="00140D2B">
        <w:rPr>
          <w:lang w:val="en-US" w:eastAsia="ko-KR"/>
        </w:rPr>
        <w:tab/>
      </w:r>
      <w:r w:rsidRPr="00140D2B">
        <w:rPr>
          <w:lang w:val="en-US" w:eastAsia="ko-KR"/>
        </w:rPr>
        <w:t xml:space="preserve">Access Network Control </w:t>
      </w:r>
    </w:p>
    <w:p w14:paraId="35AC3990" w14:textId="63C02319" w:rsidR="0062374C" w:rsidRPr="00140D2B" w:rsidRDefault="0062374C" w:rsidP="003530D3">
      <w:pPr>
        <w:ind w:left="1164" w:hanging="1164"/>
        <w:jc w:val="both"/>
        <w:rPr>
          <w:lang w:val="en-US" w:eastAsia="ko-KR"/>
        </w:rPr>
      </w:pPr>
    </w:p>
    <w:p w14:paraId="13D929A2" w14:textId="4D7B74B0" w:rsidR="004C7847" w:rsidRPr="00140D2B" w:rsidRDefault="004C7847" w:rsidP="004C7847">
      <w:pPr>
        <w:ind w:left="1164" w:hanging="1164"/>
        <w:jc w:val="both"/>
        <w:rPr>
          <w:lang w:val="en-US" w:eastAsia="ko-KR"/>
        </w:rPr>
      </w:pPr>
      <w:r w:rsidRPr="00140D2B">
        <w:rPr>
          <w:b/>
          <w:lang w:val="en-US" w:eastAsia="ko-KR"/>
        </w:rPr>
        <w:t xml:space="preserve">AMF </w:t>
      </w:r>
      <w:r w:rsidRPr="00140D2B">
        <w:rPr>
          <w:lang w:val="en-US" w:eastAsia="ko-KR"/>
        </w:rPr>
        <w:tab/>
        <w:t xml:space="preserve">Access and Mobility Management Function </w:t>
      </w:r>
    </w:p>
    <w:p w14:paraId="7DADD7D3" w14:textId="77777777" w:rsidR="004C7847" w:rsidRPr="00140D2B" w:rsidRDefault="004C7847" w:rsidP="004C7847">
      <w:pPr>
        <w:ind w:left="1164" w:hanging="1164"/>
        <w:jc w:val="both"/>
        <w:rPr>
          <w:lang w:val="en-US" w:eastAsia="ko-KR"/>
        </w:rPr>
      </w:pPr>
    </w:p>
    <w:p w14:paraId="6317251E" w14:textId="65BC7DED" w:rsidR="00403E42" w:rsidRDefault="00D611C5" w:rsidP="00D611C5">
      <w:pPr>
        <w:ind w:left="1164" w:hanging="1164"/>
        <w:jc w:val="both"/>
        <w:rPr>
          <w:lang w:val="en-US" w:eastAsia="ko-KR"/>
        </w:rPr>
      </w:pPr>
      <w:r>
        <w:rPr>
          <w:b/>
          <w:lang w:val="en-US" w:eastAsia="ko-KR"/>
        </w:rPr>
        <w:t>AP</w:t>
      </w:r>
      <w:r w:rsidRPr="00140D2B">
        <w:rPr>
          <w:b/>
          <w:lang w:val="en-US" w:eastAsia="ko-KR"/>
        </w:rPr>
        <w:t xml:space="preserve"> </w:t>
      </w:r>
      <w:r w:rsidRPr="00140D2B">
        <w:rPr>
          <w:lang w:val="en-US" w:eastAsia="ko-KR"/>
        </w:rPr>
        <w:tab/>
      </w:r>
      <w:r>
        <w:rPr>
          <w:lang w:val="en-US" w:eastAsia="ko-KR"/>
        </w:rPr>
        <w:t>Access Point</w:t>
      </w:r>
    </w:p>
    <w:p w14:paraId="38019C54" w14:textId="77777777" w:rsidR="00403E42" w:rsidRDefault="00403E42" w:rsidP="00D611C5">
      <w:pPr>
        <w:ind w:left="1164" w:hanging="1164"/>
        <w:jc w:val="both"/>
        <w:rPr>
          <w:lang w:val="en-US" w:eastAsia="ko-KR"/>
        </w:rPr>
      </w:pPr>
    </w:p>
    <w:p w14:paraId="4CBFE0E9" w14:textId="50479420" w:rsidR="00403E42" w:rsidRDefault="00403E42" w:rsidP="00403E42">
      <w:pPr>
        <w:ind w:left="1164" w:hanging="1164"/>
        <w:jc w:val="both"/>
        <w:rPr>
          <w:lang w:val="en-US" w:eastAsia="ko-KR"/>
        </w:rPr>
      </w:pPr>
      <w:r>
        <w:rPr>
          <w:b/>
          <w:lang w:val="en-US" w:eastAsia="ko-KR"/>
        </w:rPr>
        <w:t>AS</w:t>
      </w:r>
      <w:r w:rsidRPr="00140D2B">
        <w:rPr>
          <w:b/>
          <w:lang w:val="en-US" w:eastAsia="ko-KR"/>
        </w:rPr>
        <w:t xml:space="preserve"> </w:t>
      </w:r>
      <w:r w:rsidRPr="00140D2B">
        <w:rPr>
          <w:lang w:val="en-US" w:eastAsia="ko-KR"/>
        </w:rPr>
        <w:tab/>
      </w:r>
      <w:r>
        <w:rPr>
          <w:lang w:val="en-US" w:eastAsia="ko-KR"/>
        </w:rPr>
        <w:t>Application Server</w:t>
      </w:r>
    </w:p>
    <w:p w14:paraId="047197A6" w14:textId="3E927536" w:rsidR="00D611C5" w:rsidRPr="00140D2B" w:rsidRDefault="00D611C5" w:rsidP="00D611C5">
      <w:pPr>
        <w:ind w:left="1164" w:hanging="1164"/>
        <w:jc w:val="both"/>
        <w:rPr>
          <w:lang w:val="en-US" w:eastAsia="ko-KR"/>
        </w:rPr>
      </w:pPr>
    </w:p>
    <w:p w14:paraId="0C1830CB" w14:textId="53B49DA6" w:rsidR="004C7847" w:rsidRPr="00140D2B" w:rsidRDefault="004C7847" w:rsidP="003530D3">
      <w:pPr>
        <w:ind w:left="1164" w:hanging="1164"/>
        <w:jc w:val="both"/>
        <w:rPr>
          <w:b/>
          <w:lang w:val="en-US" w:eastAsia="ko-KR"/>
        </w:rPr>
      </w:pPr>
      <w:r w:rsidRPr="00140D2B">
        <w:rPr>
          <w:b/>
          <w:lang w:val="en-US" w:eastAsia="ko-KR"/>
        </w:rPr>
        <w:t>ATSSS</w:t>
      </w:r>
      <w:r w:rsidR="00C2019B" w:rsidRPr="00140D2B">
        <w:rPr>
          <w:b/>
          <w:lang w:val="en-US" w:eastAsia="ko-KR"/>
        </w:rPr>
        <w:tab/>
      </w:r>
      <w:r w:rsidRPr="00140D2B">
        <w:rPr>
          <w:lang w:val="en-US" w:eastAsia="ko-KR"/>
        </w:rPr>
        <w:t>Access Traffic Steering Switching and Splitting</w:t>
      </w:r>
    </w:p>
    <w:p w14:paraId="2DCC5186" w14:textId="68E028A0" w:rsidR="004C7847" w:rsidRPr="00140D2B" w:rsidRDefault="004C7847" w:rsidP="003530D3">
      <w:pPr>
        <w:ind w:left="1164" w:hanging="1164"/>
        <w:jc w:val="both"/>
        <w:rPr>
          <w:b/>
          <w:lang w:val="en-US" w:eastAsia="ko-KR"/>
        </w:rPr>
      </w:pPr>
    </w:p>
    <w:p w14:paraId="15A9EA63" w14:textId="77777777" w:rsidR="00CB3639" w:rsidRDefault="00403E42" w:rsidP="003530D3">
      <w:pPr>
        <w:ind w:left="1164" w:hanging="1164"/>
        <w:jc w:val="both"/>
        <w:rPr>
          <w:lang w:val="en-US" w:eastAsia="ko-KR"/>
        </w:rPr>
      </w:pPr>
      <w:r>
        <w:rPr>
          <w:rFonts w:hint="eastAsia"/>
          <w:b/>
          <w:lang w:val="en-US" w:eastAsia="ko-KR"/>
        </w:rPr>
        <w:t>A</w:t>
      </w:r>
      <w:r>
        <w:rPr>
          <w:b/>
          <w:lang w:val="en-US" w:eastAsia="ko-KR"/>
        </w:rPr>
        <w:t xml:space="preserve">USF           </w:t>
      </w:r>
      <w:r w:rsidRPr="00403E42">
        <w:rPr>
          <w:lang w:val="en-US" w:eastAsia="ko-KR"/>
        </w:rPr>
        <w:t xml:space="preserve">Authentication </w:t>
      </w:r>
      <w:r>
        <w:rPr>
          <w:lang w:val="en-US" w:eastAsia="ko-KR"/>
        </w:rPr>
        <w:t>Server Function</w:t>
      </w:r>
    </w:p>
    <w:p w14:paraId="4EB7CB98" w14:textId="77777777" w:rsidR="00CB3639" w:rsidRDefault="00CB3639" w:rsidP="003530D3">
      <w:pPr>
        <w:ind w:left="1164" w:hanging="1164"/>
        <w:jc w:val="both"/>
        <w:rPr>
          <w:lang w:val="en-US" w:eastAsia="ko-KR"/>
        </w:rPr>
      </w:pPr>
    </w:p>
    <w:p w14:paraId="786F8D46" w14:textId="2B50883F" w:rsidR="00403E42" w:rsidRPr="00B90F55" w:rsidRDefault="00CB3639" w:rsidP="003530D3">
      <w:pPr>
        <w:ind w:left="1164" w:hanging="1164"/>
        <w:jc w:val="both"/>
        <w:rPr>
          <w:lang w:val="en-US" w:eastAsia="ko-KR"/>
        </w:rPr>
      </w:pPr>
      <w:r w:rsidRPr="00B90F55">
        <w:rPr>
          <w:b/>
          <w:lang w:val="en-US" w:eastAsia="ko-KR"/>
        </w:rPr>
        <w:t xml:space="preserve">BSS </w:t>
      </w:r>
      <w:r w:rsidR="00403E42" w:rsidRPr="00B90F55">
        <w:rPr>
          <w:b/>
          <w:lang w:val="en-US" w:eastAsia="ko-KR"/>
        </w:rPr>
        <w:t xml:space="preserve"> </w:t>
      </w:r>
      <w:r>
        <w:rPr>
          <w:b/>
          <w:lang w:val="en-US" w:eastAsia="ko-KR"/>
        </w:rPr>
        <w:tab/>
      </w:r>
      <w:r>
        <w:rPr>
          <w:lang w:val="en-US" w:eastAsia="ko-KR"/>
        </w:rPr>
        <w:t>Basic Service Set</w:t>
      </w:r>
    </w:p>
    <w:p w14:paraId="37D56309" w14:textId="77777777" w:rsidR="00403E42" w:rsidRDefault="00403E42" w:rsidP="003530D3">
      <w:pPr>
        <w:ind w:left="1164" w:hanging="1164"/>
        <w:jc w:val="both"/>
        <w:rPr>
          <w:b/>
          <w:lang w:val="en-US" w:eastAsia="ko-KR"/>
        </w:rPr>
      </w:pPr>
    </w:p>
    <w:p w14:paraId="6741A7FD" w14:textId="005429D4" w:rsidR="003046B7" w:rsidRDefault="003046B7" w:rsidP="003530D3">
      <w:pPr>
        <w:ind w:left="1164" w:hanging="1164"/>
        <w:jc w:val="both"/>
        <w:rPr>
          <w:lang w:val="en-US" w:eastAsia="ko-KR"/>
        </w:rPr>
      </w:pPr>
      <w:r w:rsidRPr="00140D2B">
        <w:rPr>
          <w:b/>
          <w:lang w:val="en-US" w:eastAsia="ko-KR"/>
        </w:rPr>
        <w:t>CN</w:t>
      </w:r>
      <w:r w:rsidR="00C159F9" w:rsidRPr="00140D2B">
        <w:rPr>
          <w:b/>
          <w:lang w:val="en-US" w:eastAsia="ko-KR"/>
        </w:rPr>
        <w:tab/>
      </w:r>
      <w:r w:rsidR="00C159F9" w:rsidRPr="00140D2B">
        <w:rPr>
          <w:lang w:val="en-US" w:eastAsia="ko-KR"/>
        </w:rPr>
        <w:t>Core Network</w:t>
      </w:r>
    </w:p>
    <w:p w14:paraId="34756B1E" w14:textId="6F95B2F0" w:rsidR="009B3BCD" w:rsidRDefault="009B3BCD" w:rsidP="003530D3">
      <w:pPr>
        <w:ind w:left="1164" w:hanging="1164"/>
        <w:jc w:val="both"/>
        <w:rPr>
          <w:lang w:val="en-US" w:eastAsia="ko-KR"/>
        </w:rPr>
      </w:pPr>
    </w:p>
    <w:p w14:paraId="1DBA8BCA" w14:textId="7D91D463" w:rsidR="00D611C5" w:rsidRPr="00403E42" w:rsidRDefault="00D611C5" w:rsidP="003530D3">
      <w:pPr>
        <w:ind w:left="1164" w:hanging="1164"/>
        <w:jc w:val="both"/>
        <w:rPr>
          <w:color w:val="000000" w:themeColor="text1"/>
          <w:szCs w:val="22"/>
          <w:shd w:val="clear" w:color="auto" w:fill="FFFFFF"/>
        </w:rPr>
      </w:pPr>
      <w:r w:rsidRPr="00403E42">
        <w:rPr>
          <w:rStyle w:val="Emphasis"/>
          <w:b/>
          <w:bCs/>
          <w:i w:val="0"/>
          <w:iCs w:val="0"/>
          <w:color w:val="000000" w:themeColor="text1"/>
          <w:szCs w:val="22"/>
          <w:shd w:val="clear" w:color="auto" w:fill="FFFFFF"/>
        </w:rPr>
        <w:t>DHCP</w:t>
      </w:r>
      <w:r w:rsidRPr="00403E42">
        <w:rPr>
          <w:color w:val="000000" w:themeColor="text1"/>
          <w:szCs w:val="22"/>
          <w:shd w:val="clear" w:color="auto" w:fill="FFFFFF"/>
        </w:rPr>
        <w:t>         Dynamic Host Configuration Protocol</w:t>
      </w:r>
    </w:p>
    <w:p w14:paraId="1ED6D9C0" w14:textId="77777777" w:rsidR="00D611C5" w:rsidRPr="00403E42" w:rsidRDefault="00D611C5" w:rsidP="003530D3">
      <w:pPr>
        <w:ind w:left="1164" w:hanging="1164"/>
        <w:jc w:val="both"/>
        <w:rPr>
          <w:b/>
          <w:szCs w:val="22"/>
          <w:lang w:val="en-US" w:eastAsia="ko-KR"/>
        </w:rPr>
      </w:pPr>
    </w:p>
    <w:p w14:paraId="07D9C8D7" w14:textId="6FD8915D" w:rsidR="00403E42" w:rsidRPr="00403E42" w:rsidRDefault="00403E42" w:rsidP="003530D3">
      <w:pPr>
        <w:ind w:left="1164" w:hanging="1164"/>
        <w:jc w:val="both"/>
        <w:rPr>
          <w:b/>
          <w:szCs w:val="22"/>
          <w:lang w:val="en-US" w:eastAsia="ko-KR"/>
        </w:rPr>
      </w:pPr>
      <w:r w:rsidRPr="00403E42">
        <w:rPr>
          <w:b/>
          <w:szCs w:val="22"/>
          <w:lang w:val="en-US" w:eastAsia="ko-KR"/>
        </w:rPr>
        <w:t xml:space="preserve">DNS            </w:t>
      </w:r>
      <w:r w:rsidRPr="00403E42">
        <w:rPr>
          <w:szCs w:val="22"/>
          <w:lang w:val="en-US" w:eastAsia="ko-KR"/>
        </w:rPr>
        <w:t>Domain Name System</w:t>
      </w:r>
    </w:p>
    <w:p w14:paraId="0F667FF8" w14:textId="77777777" w:rsidR="00403E42" w:rsidRDefault="00403E42" w:rsidP="003530D3">
      <w:pPr>
        <w:ind w:left="1164" w:hanging="1164"/>
        <w:jc w:val="both"/>
        <w:rPr>
          <w:b/>
          <w:lang w:val="en-US" w:eastAsia="ko-KR"/>
        </w:rPr>
      </w:pPr>
    </w:p>
    <w:p w14:paraId="5CFE9493" w14:textId="0DB5B828" w:rsidR="009B3BCD" w:rsidRPr="00643C95" w:rsidRDefault="009B3BCD" w:rsidP="003530D3">
      <w:pPr>
        <w:ind w:left="1164" w:hanging="1164"/>
        <w:jc w:val="both"/>
        <w:rPr>
          <w:b/>
          <w:lang w:val="en-US" w:eastAsia="ko-KR"/>
        </w:rPr>
      </w:pPr>
      <w:r w:rsidRPr="00643C95">
        <w:rPr>
          <w:b/>
          <w:lang w:val="en-US" w:eastAsia="ko-KR"/>
        </w:rPr>
        <w:t>DRB</w:t>
      </w:r>
      <w:r>
        <w:rPr>
          <w:b/>
          <w:lang w:val="en-US" w:eastAsia="ko-KR"/>
        </w:rPr>
        <w:tab/>
      </w:r>
      <w:r w:rsidRPr="00643C95">
        <w:rPr>
          <w:lang w:val="en-US" w:eastAsia="ko-KR"/>
        </w:rPr>
        <w:t>Data Radio Bearers</w:t>
      </w:r>
    </w:p>
    <w:p w14:paraId="03F76ADF" w14:textId="77777777" w:rsidR="009B3BCD" w:rsidRDefault="009B3BCD" w:rsidP="003530D3">
      <w:pPr>
        <w:ind w:left="1164" w:hanging="1164"/>
        <w:jc w:val="both"/>
        <w:rPr>
          <w:lang w:val="en-US" w:eastAsia="ko-KR"/>
        </w:rPr>
      </w:pPr>
    </w:p>
    <w:p w14:paraId="698AD09F" w14:textId="36EB1EC7" w:rsidR="009B3BCD" w:rsidRPr="00140D2B" w:rsidRDefault="009B3BCD" w:rsidP="003530D3">
      <w:pPr>
        <w:ind w:left="1164" w:hanging="1164"/>
        <w:jc w:val="both"/>
        <w:rPr>
          <w:lang w:val="en-US" w:eastAsia="ko-KR"/>
        </w:rPr>
      </w:pPr>
      <w:r w:rsidRPr="00643C95">
        <w:rPr>
          <w:b/>
          <w:lang w:val="en-US" w:eastAsia="ko-KR"/>
        </w:rPr>
        <w:t>DS</w:t>
      </w:r>
      <w:r>
        <w:rPr>
          <w:b/>
          <w:lang w:val="en-US" w:eastAsia="ko-KR"/>
        </w:rPr>
        <w:tab/>
      </w:r>
      <w:r>
        <w:rPr>
          <w:lang w:val="en-US" w:eastAsia="ko-KR"/>
        </w:rPr>
        <w:t>Distribution System</w:t>
      </w:r>
    </w:p>
    <w:p w14:paraId="61F61397" w14:textId="77777777" w:rsidR="00293374" w:rsidRPr="00140D2B" w:rsidRDefault="00293374" w:rsidP="00643C95">
      <w:pPr>
        <w:jc w:val="both"/>
        <w:rPr>
          <w:b/>
          <w:lang w:val="en-US" w:eastAsia="ko-KR"/>
        </w:rPr>
      </w:pPr>
    </w:p>
    <w:p w14:paraId="59A8E6DE" w14:textId="0BCAA393" w:rsidR="00BC7152" w:rsidRPr="00140D2B" w:rsidRDefault="00BC7152" w:rsidP="003530D3">
      <w:pPr>
        <w:ind w:left="1164" w:hanging="1164"/>
        <w:jc w:val="both"/>
        <w:rPr>
          <w:b/>
          <w:lang w:val="en-US" w:eastAsia="ko-KR"/>
        </w:rPr>
      </w:pPr>
      <w:r w:rsidRPr="00140D2B">
        <w:rPr>
          <w:b/>
          <w:lang w:val="en-US" w:eastAsia="ko-KR"/>
        </w:rPr>
        <w:t>EAP-5G</w:t>
      </w:r>
      <w:r w:rsidR="005822BC" w:rsidRPr="00140D2B">
        <w:rPr>
          <w:b/>
          <w:lang w:val="en-US" w:eastAsia="ko-KR"/>
        </w:rPr>
        <w:tab/>
      </w:r>
      <w:r w:rsidR="005822BC" w:rsidRPr="00140D2B">
        <w:rPr>
          <w:lang w:val="en-US" w:eastAsia="ko-KR"/>
        </w:rPr>
        <w:t xml:space="preserve">Extended </w:t>
      </w:r>
      <w:r w:rsidR="008D40DA" w:rsidRPr="00140D2B">
        <w:rPr>
          <w:lang w:val="en-US" w:eastAsia="ko-KR"/>
        </w:rPr>
        <w:t>Authentication</w:t>
      </w:r>
      <w:r w:rsidR="00AF1108" w:rsidRPr="00140D2B">
        <w:rPr>
          <w:lang w:val="en-US" w:eastAsia="ko-KR"/>
        </w:rPr>
        <w:t xml:space="preserve"> Protocol-5</w:t>
      </w:r>
      <w:r w:rsidR="00AF1108" w:rsidRPr="00140D2B">
        <w:rPr>
          <w:vertAlign w:val="superscript"/>
          <w:lang w:val="en-US" w:eastAsia="ko-KR"/>
        </w:rPr>
        <w:t xml:space="preserve">th </w:t>
      </w:r>
      <w:r w:rsidR="009F2A37" w:rsidRPr="00140D2B">
        <w:rPr>
          <w:lang w:val="en-US" w:eastAsia="ko-KR"/>
        </w:rPr>
        <w:t>Generation</w:t>
      </w:r>
      <w:r w:rsidR="00AF1108" w:rsidRPr="00140D2B">
        <w:rPr>
          <w:b/>
          <w:lang w:val="en-US" w:eastAsia="ko-KR"/>
        </w:rPr>
        <w:t xml:space="preserve"> </w:t>
      </w:r>
    </w:p>
    <w:p w14:paraId="0842C09B" w14:textId="77777777" w:rsidR="00BC7152" w:rsidRPr="00140D2B" w:rsidRDefault="00BC7152" w:rsidP="003530D3">
      <w:pPr>
        <w:ind w:left="1164" w:hanging="1164"/>
        <w:jc w:val="both"/>
        <w:rPr>
          <w:b/>
          <w:lang w:val="en-US" w:eastAsia="ko-KR"/>
        </w:rPr>
      </w:pPr>
    </w:p>
    <w:p w14:paraId="7DAAA5EF" w14:textId="64182406" w:rsidR="009A1F89" w:rsidRPr="00140D2B" w:rsidRDefault="009A1F89" w:rsidP="009A1F89">
      <w:pPr>
        <w:ind w:left="1164" w:hanging="1164"/>
        <w:jc w:val="both"/>
        <w:rPr>
          <w:lang w:val="en-US" w:eastAsia="ko-KR"/>
        </w:rPr>
      </w:pPr>
      <w:r w:rsidRPr="00140D2B">
        <w:rPr>
          <w:b/>
          <w:lang w:val="en-US" w:eastAsia="ko-KR"/>
        </w:rPr>
        <w:t>EDCA</w:t>
      </w:r>
      <w:r w:rsidR="000255C5">
        <w:rPr>
          <w:lang w:val="en-US" w:eastAsia="ko-KR"/>
        </w:rPr>
        <w:t xml:space="preserve">    </w:t>
      </w:r>
      <w:r w:rsidRPr="00140D2B">
        <w:rPr>
          <w:lang w:val="en-US" w:eastAsia="ko-KR"/>
        </w:rPr>
        <w:t xml:space="preserve"> </w:t>
      </w:r>
      <w:r w:rsidR="00E83C44" w:rsidRPr="00140D2B">
        <w:rPr>
          <w:lang w:val="en-US" w:eastAsia="ko-KR"/>
        </w:rPr>
        <w:tab/>
      </w:r>
      <w:r w:rsidRPr="00140D2B">
        <w:rPr>
          <w:lang w:val="en-US" w:eastAsia="ko-KR"/>
        </w:rPr>
        <w:t>Enhanced Distributed Channel Access</w:t>
      </w:r>
    </w:p>
    <w:p w14:paraId="333FEA5A" w14:textId="10C46B8B" w:rsidR="009A1F89" w:rsidRPr="00140D2B" w:rsidRDefault="009A1F89" w:rsidP="003530D3">
      <w:pPr>
        <w:ind w:left="1164" w:hanging="1164"/>
        <w:jc w:val="both"/>
        <w:rPr>
          <w:rStyle w:val="mw-headline"/>
          <w:lang w:val="en-US"/>
        </w:rPr>
      </w:pPr>
    </w:p>
    <w:p w14:paraId="7CC02858" w14:textId="710DC976" w:rsidR="00785828" w:rsidRDefault="00785828" w:rsidP="003530D3">
      <w:pPr>
        <w:ind w:left="1164" w:hanging="1164"/>
        <w:jc w:val="both"/>
        <w:rPr>
          <w:rStyle w:val="mw-headline"/>
          <w:b/>
          <w:bCs/>
          <w:lang w:val="en-US" w:eastAsia="ko-KR"/>
        </w:rPr>
      </w:pPr>
      <w:r>
        <w:rPr>
          <w:rStyle w:val="mw-headline"/>
          <w:rFonts w:hint="eastAsia"/>
          <w:b/>
          <w:bCs/>
          <w:lang w:val="en-US" w:eastAsia="ko-KR"/>
        </w:rPr>
        <w:t>E</w:t>
      </w:r>
      <w:r>
        <w:rPr>
          <w:rStyle w:val="mw-headline"/>
          <w:b/>
          <w:bCs/>
          <w:lang w:val="en-US" w:eastAsia="ko-KR"/>
        </w:rPr>
        <w:t>SS</w:t>
      </w:r>
      <w:r>
        <w:rPr>
          <w:rStyle w:val="mw-headline"/>
          <w:b/>
          <w:bCs/>
          <w:lang w:val="en-US" w:eastAsia="ko-KR"/>
        </w:rPr>
        <w:tab/>
      </w:r>
      <w:r w:rsidRPr="00643C95">
        <w:rPr>
          <w:rStyle w:val="mw-headline"/>
          <w:bCs/>
          <w:lang w:val="en-US" w:eastAsia="ko-KR"/>
        </w:rPr>
        <w:t>Extended Service Set</w:t>
      </w:r>
    </w:p>
    <w:p w14:paraId="25B1B267" w14:textId="77777777" w:rsidR="00785828" w:rsidRDefault="00785828" w:rsidP="003530D3">
      <w:pPr>
        <w:ind w:left="1164" w:hanging="1164"/>
        <w:jc w:val="both"/>
        <w:rPr>
          <w:rStyle w:val="mw-headline"/>
          <w:b/>
          <w:bCs/>
          <w:lang w:val="en-US" w:eastAsia="ko-KR"/>
        </w:rPr>
      </w:pPr>
    </w:p>
    <w:p w14:paraId="4F43B20A" w14:textId="63965C0C" w:rsidR="00403E42" w:rsidRPr="00403E42" w:rsidRDefault="00403E42" w:rsidP="003530D3">
      <w:pPr>
        <w:ind w:left="1164" w:hanging="1164"/>
        <w:jc w:val="both"/>
        <w:rPr>
          <w:rStyle w:val="mw-headline"/>
          <w:bCs/>
          <w:lang w:val="en-US" w:eastAsia="ko-KR"/>
        </w:rPr>
      </w:pPr>
      <w:r>
        <w:rPr>
          <w:rStyle w:val="mw-headline"/>
          <w:b/>
          <w:bCs/>
          <w:lang w:val="en-US" w:eastAsia="ko-KR"/>
        </w:rPr>
        <w:t xml:space="preserve">FT                </w:t>
      </w:r>
      <w:r w:rsidRPr="00403E42">
        <w:rPr>
          <w:rStyle w:val="mw-headline"/>
          <w:bCs/>
          <w:lang w:val="en-US" w:eastAsia="ko-KR"/>
        </w:rPr>
        <w:t>Fast Transient</w:t>
      </w:r>
    </w:p>
    <w:p w14:paraId="72E431D7" w14:textId="77777777" w:rsidR="00403E42" w:rsidRDefault="00403E42" w:rsidP="003530D3">
      <w:pPr>
        <w:ind w:left="1164" w:hanging="1164"/>
        <w:jc w:val="both"/>
        <w:rPr>
          <w:rStyle w:val="mw-headline"/>
          <w:b/>
          <w:bCs/>
          <w:lang w:val="en-US" w:eastAsia="ko-KR"/>
        </w:rPr>
      </w:pPr>
    </w:p>
    <w:p w14:paraId="5A5E6579" w14:textId="68E9F836" w:rsidR="00293374" w:rsidRPr="00140D2B" w:rsidRDefault="00293374" w:rsidP="003530D3">
      <w:pPr>
        <w:ind w:left="1164" w:hanging="1164"/>
        <w:jc w:val="both"/>
        <w:rPr>
          <w:rStyle w:val="mw-headline"/>
          <w:bCs/>
          <w:szCs w:val="22"/>
          <w:lang w:val="en-US" w:eastAsia="ko-KR"/>
        </w:rPr>
      </w:pPr>
      <w:r w:rsidRPr="00140D2B">
        <w:rPr>
          <w:rStyle w:val="mw-headline"/>
          <w:b/>
          <w:bCs/>
          <w:lang w:val="en-US" w:eastAsia="ko-KR"/>
        </w:rPr>
        <w:t>GBR</w:t>
      </w:r>
      <w:r w:rsidR="00AF1108" w:rsidRPr="00140D2B">
        <w:rPr>
          <w:rStyle w:val="mw-headline"/>
          <w:b/>
          <w:bCs/>
          <w:lang w:val="en-US" w:eastAsia="ko-KR"/>
        </w:rPr>
        <w:tab/>
      </w:r>
      <w:r w:rsidR="00AF1108" w:rsidRPr="00140D2B">
        <w:rPr>
          <w:color w:val="222222"/>
          <w:szCs w:val="22"/>
          <w:lang w:val="en-US"/>
        </w:rPr>
        <w:t>Guaranteed Bit Rate</w:t>
      </w:r>
    </w:p>
    <w:p w14:paraId="0F3FF591" w14:textId="77777777" w:rsidR="00293374" w:rsidRPr="00140D2B" w:rsidRDefault="00293374" w:rsidP="003530D3">
      <w:pPr>
        <w:ind w:left="1164" w:hanging="1164"/>
        <w:jc w:val="both"/>
        <w:rPr>
          <w:rStyle w:val="mw-headline"/>
          <w:lang w:val="en-US"/>
        </w:rPr>
      </w:pPr>
    </w:p>
    <w:p w14:paraId="5D0F6786" w14:textId="6DB723A9" w:rsidR="0062374C" w:rsidRDefault="0062374C" w:rsidP="003530D3">
      <w:pPr>
        <w:ind w:left="1164" w:hanging="1164"/>
        <w:jc w:val="both"/>
        <w:rPr>
          <w:lang w:val="en-US" w:eastAsia="ko-KR"/>
        </w:rPr>
      </w:pPr>
      <w:bookmarkStart w:id="176" w:name="_Hlk29467193"/>
      <w:r w:rsidRPr="00140D2B">
        <w:rPr>
          <w:b/>
          <w:lang w:val="en-US" w:eastAsia="ko-KR"/>
        </w:rPr>
        <w:t>GRE</w:t>
      </w:r>
      <w:r w:rsidR="000255C5">
        <w:rPr>
          <w:b/>
          <w:lang w:val="en-US" w:eastAsia="ko-KR"/>
        </w:rPr>
        <w:t xml:space="preserve">      </w:t>
      </w:r>
      <w:r w:rsidR="00E83C44" w:rsidRPr="00140D2B">
        <w:rPr>
          <w:b/>
          <w:lang w:val="en-US" w:eastAsia="ko-KR"/>
        </w:rPr>
        <w:tab/>
      </w:r>
      <w:r w:rsidRPr="00140D2B">
        <w:rPr>
          <w:lang w:val="en-US" w:eastAsia="ko-KR"/>
        </w:rPr>
        <w:t xml:space="preserve">Generic Routing Encapsulation </w:t>
      </w:r>
    </w:p>
    <w:p w14:paraId="6EC4BE09" w14:textId="01ADF348" w:rsidR="00B53278" w:rsidRDefault="00B53278" w:rsidP="003530D3">
      <w:pPr>
        <w:ind w:left="1164" w:hanging="1164"/>
        <w:jc w:val="both"/>
        <w:rPr>
          <w:lang w:val="en-US" w:eastAsia="ko-KR"/>
        </w:rPr>
      </w:pPr>
    </w:p>
    <w:p w14:paraId="5896C1EA" w14:textId="77777777" w:rsidR="00B53278" w:rsidRPr="00140D2B" w:rsidRDefault="00B53278" w:rsidP="00B53278">
      <w:pPr>
        <w:ind w:left="1164" w:hanging="1164"/>
        <w:jc w:val="both"/>
        <w:rPr>
          <w:lang w:val="en-US" w:eastAsia="ko-KR"/>
        </w:rPr>
      </w:pPr>
      <w:r w:rsidRPr="00140D2B">
        <w:rPr>
          <w:b/>
          <w:lang w:val="en-US" w:eastAsia="ko-KR"/>
        </w:rPr>
        <w:t>HCCA</w:t>
      </w:r>
      <w:r w:rsidRPr="00140D2B">
        <w:rPr>
          <w:b/>
          <w:lang w:val="en-US" w:eastAsia="ko-KR"/>
        </w:rPr>
        <w:tab/>
      </w:r>
      <w:r w:rsidRPr="00140D2B">
        <w:rPr>
          <w:lang w:val="en-US" w:eastAsia="ko-KR"/>
        </w:rPr>
        <w:t>Hybrid Controlled Channel Access</w:t>
      </w:r>
    </w:p>
    <w:bookmarkEnd w:id="176"/>
    <w:p w14:paraId="66D5FCCF" w14:textId="0D3C2C11" w:rsidR="004C7847" w:rsidRPr="00140D2B" w:rsidRDefault="004C7847" w:rsidP="00643C95">
      <w:pPr>
        <w:jc w:val="both"/>
        <w:rPr>
          <w:lang w:val="en-US" w:eastAsia="ko-KR"/>
        </w:rPr>
      </w:pPr>
    </w:p>
    <w:p w14:paraId="58733FC5" w14:textId="39089618" w:rsidR="00BC7152" w:rsidRPr="00140D2B" w:rsidRDefault="00BC7152" w:rsidP="003530D3">
      <w:pPr>
        <w:ind w:left="1164" w:hanging="1164"/>
        <w:jc w:val="both"/>
        <w:rPr>
          <w:lang w:val="en-US" w:eastAsia="ko-KR"/>
        </w:rPr>
      </w:pPr>
      <w:r w:rsidRPr="00140D2B">
        <w:rPr>
          <w:b/>
          <w:lang w:val="en-US" w:eastAsia="ko-KR"/>
        </w:rPr>
        <w:lastRenderedPageBreak/>
        <w:t>IKEv2</w:t>
      </w:r>
      <w:r w:rsidR="000255C5">
        <w:rPr>
          <w:bCs/>
          <w:lang w:val="en-US" w:eastAsia="ko-KR"/>
        </w:rPr>
        <w:t xml:space="preserve">    </w:t>
      </w:r>
      <w:r w:rsidR="00702D38">
        <w:rPr>
          <w:bCs/>
          <w:lang w:val="en-US" w:eastAsia="ko-KR"/>
        </w:rPr>
        <w:tab/>
      </w:r>
      <w:r w:rsidR="00AF1108" w:rsidRPr="00140D2B">
        <w:rPr>
          <w:bCs/>
          <w:lang w:val="en-US" w:eastAsia="ko-KR"/>
        </w:rPr>
        <w:t>Initial Key Exchange Protocol Version 2</w:t>
      </w:r>
    </w:p>
    <w:p w14:paraId="51126DFB" w14:textId="77777777" w:rsidR="00BC7152" w:rsidRPr="00140D2B" w:rsidRDefault="00BC7152" w:rsidP="003530D3">
      <w:pPr>
        <w:ind w:left="1164" w:hanging="1164"/>
        <w:jc w:val="both"/>
        <w:rPr>
          <w:lang w:val="en-US" w:eastAsia="ko-KR"/>
        </w:rPr>
      </w:pPr>
    </w:p>
    <w:p w14:paraId="6288A69C" w14:textId="77F7A8CD" w:rsidR="00BC7152" w:rsidRPr="00140D2B" w:rsidRDefault="00BC7152" w:rsidP="00BC7152">
      <w:pPr>
        <w:ind w:left="1164" w:hanging="1164"/>
        <w:jc w:val="both"/>
        <w:rPr>
          <w:bCs/>
          <w:lang w:val="en-US" w:eastAsia="ko-KR"/>
        </w:rPr>
      </w:pPr>
      <w:r w:rsidRPr="00140D2B">
        <w:rPr>
          <w:b/>
          <w:lang w:val="en-US" w:eastAsia="ko-KR"/>
        </w:rPr>
        <w:t>IP</w:t>
      </w:r>
      <w:r w:rsidR="000255C5">
        <w:rPr>
          <w:bCs/>
          <w:lang w:val="en-US" w:eastAsia="ko-KR"/>
        </w:rPr>
        <w:t xml:space="preserve">      </w:t>
      </w:r>
      <w:r w:rsidRPr="00140D2B">
        <w:rPr>
          <w:bCs/>
          <w:lang w:val="en-US" w:eastAsia="ko-KR"/>
        </w:rPr>
        <w:tab/>
        <w:t xml:space="preserve">Internet Protocol </w:t>
      </w:r>
    </w:p>
    <w:p w14:paraId="4CF37E0D" w14:textId="318C865B" w:rsidR="00BC7152" w:rsidRPr="00140D2B" w:rsidRDefault="00BC7152" w:rsidP="003530D3">
      <w:pPr>
        <w:ind w:left="1164" w:hanging="1164"/>
        <w:jc w:val="both"/>
        <w:rPr>
          <w:lang w:val="en-US" w:eastAsia="ko-KR"/>
        </w:rPr>
      </w:pPr>
    </w:p>
    <w:p w14:paraId="770B0CEC" w14:textId="55161E26" w:rsidR="00293374" w:rsidRPr="00140D2B" w:rsidRDefault="00293374" w:rsidP="00AF1108">
      <w:pPr>
        <w:ind w:left="1164" w:hanging="1164"/>
        <w:jc w:val="both"/>
        <w:rPr>
          <w:bCs/>
          <w:lang w:val="en-US" w:eastAsia="ko-KR"/>
        </w:rPr>
      </w:pPr>
      <w:r w:rsidRPr="00140D2B">
        <w:rPr>
          <w:b/>
          <w:lang w:val="en-US" w:eastAsia="ko-KR"/>
        </w:rPr>
        <w:t>IPsec</w:t>
      </w:r>
      <w:r w:rsidR="000255C5">
        <w:rPr>
          <w:bCs/>
          <w:lang w:val="en-US" w:eastAsia="ko-KR"/>
        </w:rPr>
        <w:t xml:space="preserve">  </w:t>
      </w:r>
      <w:r w:rsidRPr="00140D2B">
        <w:rPr>
          <w:bCs/>
          <w:lang w:val="en-US" w:eastAsia="ko-KR"/>
        </w:rPr>
        <w:t xml:space="preserve"> </w:t>
      </w:r>
      <w:r w:rsidRPr="00140D2B">
        <w:rPr>
          <w:bCs/>
          <w:lang w:val="en-US" w:eastAsia="ko-KR"/>
        </w:rPr>
        <w:tab/>
      </w:r>
      <w:r w:rsidR="00AF1108" w:rsidRPr="00140D2B">
        <w:rPr>
          <w:bCs/>
          <w:lang w:val="en-US" w:eastAsia="ko-KR"/>
        </w:rPr>
        <w:t>Internet Protocol Security</w:t>
      </w:r>
    </w:p>
    <w:p w14:paraId="2C318637" w14:textId="77777777" w:rsidR="00F163C6" w:rsidRPr="00140D2B" w:rsidRDefault="00F163C6" w:rsidP="00AF1108">
      <w:pPr>
        <w:ind w:left="1164" w:hanging="1164"/>
        <w:jc w:val="both"/>
        <w:rPr>
          <w:lang w:val="en-US" w:eastAsia="ko-KR"/>
        </w:rPr>
      </w:pPr>
    </w:p>
    <w:p w14:paraId="061556F1" w14:textId="02BF3149" w:rsidR="00BC7152" w:rsidRDefault="00BC7152" w:rsidP="003530D3">
      <w:pPr>
        <w:ind w:left="1164" w:hanging="1164"/>
        <w:jc w:val="both"/>
        <w:rPr>
          <w:lang w:val="en-US" w:eastAsia="ko-KR"/>
        </w:rPr>
      </w:pPr>
      <w:r w:rsidRPr="00140D2B">
        <w:rPr>
          <w:b/>
          <w:bCs/>
          <w:lang w:val="en-US" w:eastAsia="ko-KR"/>
        </w:rPr>
        <w:t>MAC</w:t>
      </w:r>
      <w:r w:rsidR="000255C5">
        <w:rPr>
          <w:lang w:val="en-US" w:eastAsia="ko-KR"/>
        </w:rPr>
        <w:t xml:space="preserve">      </w:t>
      </w:r>
      <w:r w:rsidR="00702D38">
        <w:rPr>
          <w:lang w:val="en-US" w:eastAsia="ko-KR"/>
        </w:rPr>
        <w:tab/>
      </w:r>
      <w:r w:rsidRPr="00140D2B">
        <w:rPr>
          <w:lang w:val="en-US" w:eastAsia="ko-KR"/>
        </w:rPr>
        <w:t>Media Access Control</w:t>
      </w:r>
    </w:p>
    <w:p w14:paraId="574266DC" w14:textId="7D3C740A" w:rsidR="00785828" w:rsidRDefault="00785828" w:rsidP="003530D3">
      <w:pPr>
        <w:ind w:left="1164" w:hanging="1164"/>
        <w:jc w:val="both"/>
        <w:rPr>
          <w:lang w:val="en-US" w:eastAsia="ko-KR"/>
        </w:rPr>
      </w:pPr>
    </w:p>
    <w:p w14:paraId="133CAF3A" w14:textId="5E9E4870" w:rsidR="00785828" w:rsidRPr="00DF0EA2" w:rsidRDefault="00785828" w:rsidP="003530D3">
      <w:pPr>
        <w:ind w:left="1164" w:hanging="1164"/>
        <w:jc w:val="both"/>
        <w:rPr>
          <w:lang w:val="en-US" w:eastAsia="ko-KR"/>
        </w:rPr>
      </w:pPr>
      <w:r w:rsidRPr="00643C95">
        <w:rPr>
          <w:b/>
          <w:lang w:val="en-US" w:eastAsia="ko-KR"/>
        </w:rPr>
        <w:t xml:space="preserve">MSDU </w:t>
      </w:r>
      <w:r>
        <w:rPr>
          <w:b/>
          <w:lang w:val="en-US" w:eastAsia="ko-KR"/>
        </w:rPr>
        <w:tab/>
      </w:r>
      <w:r w:rsidRPr="00643C95">
        <w:rPr>
          <w:lang w:val="en-US" w:eastAsia="ko-KR"/>
        </w:rPr>
        <w:t>MAC Service Data Unit</w:t>
      </w:r>
    </w:p>
    <w:p w14:paraId="1FD3FFDF" w14:textId="77777777" w:rsidR="00BC7152" w:rsidRPr="00140D2B" w:rsidRDefault="00BC7152" w:rsidP="003530D3">
      <w:pPr>
        <w:ind w:left="1164" w:hanging="1164"/>
        <w:jc w:val="both"/>
        <w:rPr>
          <w:lang w:val="en-US" w:eastAsia="ko-KR"/>
        </w:rPr>
      </w:pPr>
    </w:p>
    <w:p w14:paraId="2000C116" w14:textId="1AE87163" w:rsidR="000650EB" w:rsidRPr="00140D2B" w:rsidRDefault="004C7847" w:rsidP="004C7847">
      <w:pPr>
        <w:ind w:left="1164" w:hanging="1164"/>
        <w:jc w:val="both"/>
        <w:rPr>
          <w:lang w:val="en-US" w:eastAsia="ko-KR"/>
        </w:rPr>
      </w:pPr>
      <w:r w:rsidRPr="00140D2B">
        <w:rPr>
          <w:b/>
          <w:lang w:val="en-US" w:eastAsia="ko-KR"/>
        </w:rPr>
        <w:t>NAS</w:t>
      </w:r>
      <w:r w:rsidR="000255C5">
        <w:rPr>
          <w:b/>
          <w:lang w:val="en-US" w:eastAsia="ko-KR"/>
        </w:rPr>
        <w:t xml:space="preserve">      </w:t>
      </w:r>
      <w:r w:rsidR="00E83C44" w:rsidRPr="00140D2B">
        <w:rPr>
          <w:b/>
          <w:lang w:val="en-US" w:eastAsia="ko-KR"/>
        </w:rPr>
        <w:tab/>
      </w:r>
      <w:r w:rsidR="00602A1E" w:rsidRPr="00140D2B">
        <w:rPr>
          <w:lang w:val="en-US" w:eastAsia="ko-KR"/>
        </w:rPr>
        <w:t>Non-Access</w:t>
      </w:r>
      <w:r w:rsidR="000650EB" w:rsidRPr="00140D2B">
        <w:rPr>
          <w:lang w:val="en-US" w:eastAsia="ko-KR"/>
        </w:rPr>
        <w:t xml:space="preserve"> Stratum</w:t>
      </w:r>
    </w:p>
    <w:p w14:paraId="1FD690A7" w14:textId="77777777" w:rsidR="004C7847" w:rsidRPr="00140D2B" w:rsidRDefault="004C7847" w:rsidP="004C7847">
      <w:pPr>
        <w:ind w:left="1164" w:hanging="1164"/>
        <w:jc w:val="both"/>
        <w:rPr>
          <w:lang w:val="en-US" w:eastAsia="ko-KR"/>
        </w:rPr>
      </w:pPr>
    </w:p>
    <w:p w14:paraId="1E22D3E2" w14:textId="1D885157" w:rsidR="004C7847" w:rsidRDefault="004C7847" w:rsidP="000650EB">
      <w:pPr>
        <w:jc w:val="both"/>
        <w:rPr>
          <w:lang w:val="en-US" w:eastAsia="ko-KR"/>
        </w:rPr>
      </w:pPr>
      <w:r w:rsidRPr="00140D2B">
        <w:rPr>
          <w:b/>
          <w:lang w:val="en-US" w:eastAsia="ko-KR"/>
        </w:rPr>
        <w:t>N3IWF</w:t>
      </w:r>
      <w:r w:rsidR="000255C5">
        <w:rPr>
          <w:b/>
          <w:lang w:val="en-US" w:eastAsia="ko-KR"/>
        </w:rPr>
        <w:t xml:space="preserve">    </w:t>
      </w:r>
      <w:r w:rsidR="00702D38">
        <w:rPr>
          <w:b/>
          <w:lang w:val="en-US" w:eastAsia="ko-KR"/>
        </w:rPr>
        <w:t xml:space="preserve">     </w:t>
      </w:r>
      <w:r w:rsidRPr="00140D2B">
        <w:rPr>
          <w:lang w:val="en-US" w:eastAsia="ko-KR"/>
        </w:rPr>
        <w:t>Non-3GPP Inter Working Function</w:t>
      </w:r>
    </w:p>
    <w:p w14:paraId="11A541D6" w14:textId="143C02BA" w:rsidR="00D611C5" w:rsidRDefault="00D611C5" w:rsidP="000650EB">
      <w:pPr>
        <w:jc w:val="both"/>
        <w:rPr>
          <w:b/>
          <w:lang w:val="en-US" w:eastAsia="ko-KR"/>
        </w:rPr>
      </w:pPr>
    </w:p>
    <w:p w14:paraId="5D41434E" w14:textId="477F7662" w:rsidR="00D611C5" w:rsidRPr="00D611C5" w:rsidRDefault="00D611C5" w:rsidP="000650EB">
      <w:pPr>
        <w:jc w:val="both"/>
        <w:rPr>
          <w:lang w:val="en-US" w:eastAsia="ko-KR"/>
        </w:rPr>
      </w:pPr>
      <w:r>
        <w:rPr>
          <w:b/>
          <w:lang w:val="en-US" w:eastAsia="ko-KR"/>
        </w:rPr>
        <w:t xml:space="preserve">OWE         </w:t>
      </w:r>
      <w:r>
        <w:rPr>
          <w:lang w:val="en-US" w:eastAsia="ko-KR"/>
        </w:rPr>
        <w:t xml:space="preserve">  Opportunistic Wireless Encryption</w:t>
      </w:r>
    </w:p>
    <w:p w14:paraId="30514349" w14:textId="52F2BC71" w:rsidR="004C7847" w:rsidRPr="00140D2B" w:rsidRDefault="004C7847" w:rsidP="004C7847">
      <w:pPr>
        <w:ind w:left="1164" w:hanging="1164"/>
        <w:jc w:val="both"/>
        <w:rPr>
          <w:b/>
          <w:lang w:val="en-US" w:eastAsia="ko-KR"/>
        </w:rPr>
      </w:pPr>
    </w:p>
    <w:p w14:paraId="0DE83382" w14:textId="6F8F21C1" w:rsidR="004C7847" w:rsidRPr="00140D2B" w:rsidRDefault="004C7847" w:rsidP="004C7847">
      <w:pPr>
        <w:ind w:left="1164" w:hanging="1164"/>
        <w:jc w:val="both"/>
        <w:rPr>
          <w:lang w:val="en-US" w:eastAsia="ko-KR"/>
        </w:rPr>
      </w:pPr>
      <w:r w:rsidRPr="00140D2B">
        <w:rPr>
          <w:b/>
          <w:lang w:val="en-US" w:eastAsia="ko-KR"/>
        </w:rPr>
        <w:t>PCF</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Policy Control Function</w:t>
      </w:r>
    </w:p>
    <w:p w14:paraId="45342620" w14:textId="62D8728B" w:rsidR="004C7847" w:rsidRPr="00140D2B" w:rsidRDefault="004C7847" w:rsidP="004C7847">
      <w:pPr>
        <w:ind w:left="1164" w:hanging="1164"/>
        <w:jc w:val="both"/>
        <w:rPr>
          <w:b/>
          <w:lang w:val="en-US" w:eastAsia="ko-KR"/>
        </w:rPr>
      </w:pPr>
    </w:p>
    <w:p w14:paraId="24AF2FF1" w14:textId="5E93F859" w:rsidR="00293374" w:rsidRPr="00140D2B" w:rsidRDefault="00293374" w:rsidP="004C7847">
      <w:pPr>
        <w:ind w:left="1164" w:hanging="1164"/>
        <w:jc w:val="both"/>
        <w:rPr>
          <w:b/>
          <w:lang w:val="en-US" w:eastAsia="ko-KR"/>
        </w:rPr>
      </w:pPr>
      <w:r w:rsidRPr="00140D2B">
        <w:rPr>
          <w:b/>
          <w:lang w:val="en-US" w:eastAsia="ko-KR"/>
        </w:rPr>
        <w:t>PDU</w:t>
      </w:r>
      <w:r w:rsidR="00AF1108" w:rsidRPr="00140D2B">
        <w:rPr>
          <w:b/>
          <w:lang w:val="en-US" w:eastAsia="ko-KR"/>
        </w:rPr>
        <w:tab/>
      </w:r>
      <w:r w:rsidR="00AF1108" w:rsidRPr="00140D2B">
        <w:rPr>
          <w:lang w:val="en-US" w:eastAsia="ko-KR"/>
        </w:rPr>
        <w:t>Packet Data Unit</w:t>
      </w:r>
      <w:r w:rsidR="00AF1108" w:rsidRPr="00140D2B">
        <w:rPr>
          <w:b/>
          <w:lang w:val="en-US" w:eastAsia="ko-KR"/>
        </w:rPr>
        <w:t xml:space="preserve"> </w:t>
      </w:r>
    </w:p>
    <w:p w14:paraId="6F1471F4" w14:textId="67698EAC" w:rsidR="00293374" w:rsidRPr="00140D2B" w:rsidRDefault="00293374" w:rsidP="004C7847">
      <w:pPr>
        <w:ind w:left="1164" w:hanging="1164"/>
        <w:jc w:val="both"/>
        <w:rPr>
          <w:b/>
          <w:lang w:val="en-US" w:eastAsia="ko-KR"/>
        </w:rPr>
      </w:pPr>
    </w:p>
    <w:p w14:paraId="57934336" w14:textId="15CE1139" w:rsidR="00293374" w:rsidRPr="00140D2B" w:rsidRDefault="00293374" w:rsidP="004C7847">
      <w:pPr>
        <w:ind w:left="1164" w:hanging="1164"/>
        <w:jc w:val="both"/>
        <w:rPr>
          <w:lang w:val="en-US" w:eastAsia="ko-KR"/>
        </w:rPr>
      </w:pPr>
      <w:r w:rsidRPr="00140D2B">
        <w:rPr>
          <w:b/>
          <w:lang w:val="en-US" w:eastAsia="ko-KR"/>
        </w:rPr>
        <w:t>PER</w:t>
      </w:r>
      <w:r w:rsidR="00AF1108" w:rsidRPr="00140D2B">
        <w:rPr>
          <w:b/>
          <w:lang w:val="en-US" w:eastAsia="ko-KR"/>
        </w:rPr>
        <w:tab/>
      </w:r>
      <w:r w:rsidR="00AF1108" w:rsidRPr="00140D2B">
        <w:rPr>
          <w:lang w:val="en-US" w:eastAsia="ko-KR"/>
        </w:rPr>
        <w:t xml:space="preserve">Packet Error Rate </w:t>
      </w:r>
    </w:p>
    <w:p w14:paraId="05C1A03D" w14:textId="77777777" w:rsidR="00293374" w:rsidRPr="00140D2B" w:rsidRDefault="00293374" w:rsidP="004C7847">
      <w:pPr>
        <w:ind w:left="1164" w:hanging="1164"/>
        <w:jc w:val="both"/>
        <w:rPr>
          <w:b/>
          <w:lang w:val="en-US" w:eastAsia="ko-KR"/>
        </w:rPr>
      </w:pPr>
    </w:p>
    <w:p w14:paraId="37496BA8" w14:textId="77777777" w:rsidR="00D611C5" w:rsidRDefault="00BC7152" w:rsidP="004C7847">
      <w:pPr>
        <w:ind w:left="1164" w:hanging="1164"/>
        <w:jc w:val="both"/>
        <w:rPr>
          <w:lang w:val="en-US" w:eastAsia="ko-KR"/>
        </w:rPr>
      </w:pPr>
      <w:r w:rsidRPr="00140D2B">
        <w:rPr>
          <w:b/>
          <w:lang w:val="en-US" w:eastAsia="ko-KR"/>
        </w:rPr>
        <w:t>PHY</w:t>
      </w:r>
      <w:r w:rsidR="000255C5">
        <w:rPr>
          <w:b/>
          <w:lang w:val="en-US" w:eastAsia="ko-KR"/>
        </w:rPr>
        <w:t xml:space="preserve"> </w:t>
      </w:r>
      <w:r w:rsidR="000255C5">
        <w:rPr>
          <w:lang w:val="en-US" w:eastAsia="ko-KR"/>
        </w:rPr>
        <w:t xml:space="preserve">     </w:t>
      </w:r>
      <w:r w:rsidR="00702D38">
        <w:rPr>
          <w:lang w:val="en-US" w:eastAsia="ko-KR"/>
        </w:rPr>
        <w:tab/>
      </w:r>
      <w:r w:rsidRPr="00140D2B">
        <w:rPr>
          <w:lang w:val="en-US" w:eastAsia="ko-KR"/>
        </w:rPr>
        <w:t>Physical Layer</w:t>
      </w:r>
    </w:p>
    <w:p w14:paraId="3F6FEFBA" w14:textId="77777777" w:rsidR="00D611C5" w:rsidRDefault="00D611C5" w:rsidP="004C7847">
      <w:pPr>
        <w:ind w:left="1164" w:hanging="1164"/>
        <w:jc w:val="both"/>
        <w:rPr>
          <w:lang w:val="en-US" w:eastAsia="ko-KR"/>
        </w:rPr>
      </w:pPr>
    </w:p>
    <w:p w14:paraId="7632D861" w14:textId="641DB1C6" w:rsidR="00D611C5" w:rsidRPr="00140D2B" w:rsidRDefault="00D611C5" w:rsidP="00D611C5">
      <w:pPr>
        <w:ind w:left="1164" w:hanging="1164"/>
        <w:jc w:val="both"/>
        <w:rPr>
          <w:lang w:val="en-US" w:eastAsia="ko-KR"/>
        </w:rPr>
      </w:pPr>
      <w:r>
        <w:rPr>
          <w:b/>
          <w:lang w:val="en-US" w:eastAsia="ko-KR"/>
        </w:rPr>
        <w:t xml:space="preserve">PSA      </w:t>
      </w:r>
      <w:r w:rsidRPr="00140D2B">
        <w:rPr>
          <w:b/>
          <w:lang w:val="en-US" w:eastAsia="ko-KR"/>
        </w:rPr>
        <w:tab/>
      </w:r>
      <w:r>
        <w:rPr>
          <w:lang w:val="en-US" w:eastAsia="ko-KR"/>
        </w:rPr>
        <w:t>Pre-Shared Key</w:t>
      </w:r>
    </w:p>
    <w:p w14:paraId="320B2A03" w14:textId="771D7073" w:rsidR="00BC7152" w:rsidRDefault="000255C5" w:rsidP="00D611C5">
      <w:pPr>
        <w:jc w:val="both"/>
        <w:rPr>
          <w:lang w:val="en-US" w:eastAsia="ko-KR"/>
        </w:rPr>
      </w:pPr>
      <w:r>
        <w:rPr>
          <w:lang w:val="en-US" w:eastAsia="ko-KR"/>
        </w:rPr>
        <w:t xml:space="preserve">  </w:t>
      </w:r>
    </w:p>
    <w:p w14:paraId="2DD6D322" w14:textId="26ABF1F1" w:rsidR="00D611C5" w:rsidRPr="00D611C5" w:rsidRDefault="00D611C5" w:rsidP="004C7847">
      <w:pPr>
        <w:ind w:left="1164" w:hanging="1164"/>
        <w:jc w:val="both"/>
        <w:rPr>
          <w:lang w:val="en-US" w:eastAsia="ko-KR"/>
        </w:rPr>
      </w:pPr>
      <w:r w:rsidRPr="00D611C5">
        <w:rPr>
          <w:rFonts w:hint="eastAsia"/>
          <w:b/>
          <w:lang w:val="en-US" w:eastAsia="ko-KR"/>
        </w:rPr>
        <w:t>P</w:t>
      </w:r>
      <w:r w:rsidRPr="00D611C5">
        <w:rPr>
          <w:b/>
          <w:lang w:val="en-US" w:eastAsia="ko-KR"/>
        </w:rPr>
        <w:t>TKSA</w:t>
      </w:r>
      <w:r>
        <w:rPr>
          <w:b/>
          <w:lang w:val="en-US" w:eastAsia="ko-KR"/>
        </w:rPr>
        <w:t xml:space="preserve">       </w:t>
      </w:r>
      <w:r>
        <w:rPr>
          <w:lang w:val="en-US" w:eastAsia="ko-KR"/>
        </w:rPr>
        <w:t xml:space="preserve">Pairwise Transient Key Security Association </w:t>
      </w:r>
    </w:p>
    <w:p w14:paraId="47FBE7A8" w14:textId="77777777" w:rsidR="00BC7152" w:rsidRPr="00140D2B" w:rsidRDefault="00BC7152" w:rsidP="004C7847">
      <w:pPr>
        <w:ind w:left="1164" w:hanging="1164"/>
        <w:jc w:val="both"/>
        <w:rPr>
          <w:b/>
          <w:lang w:val="en-US" w:eastAsia="ko-KR"/>
        </w:rPr>
      </w:pPr>
    </w:p>
    <w:p w14:paraId="3A7D9479" w14:textId="5FC8287A" w:rsidR="003046B7" w:rsidRPr="00140D2B" w:rsidRDefault="003046B7" w:rsidP="009A1F89">
      <w:pPr>
        <w:ind w:left="1164" w:hanging="1164"/>
        <w:jc w:val="both"/>
        <w:rPr>
          <w:lang w:val="en-US" w:eastAsia="ko-KR"/>
        </w:rPr>
      </w:pPr>
      <w:r w:rsidRPr="00140D2B">
        <w:rPr>
          <w:b/>
          <w:lang w:val="en-US" w:eastAsia="ko-KR"/>
        </w:rPr>
        <w:t>RAN</w:t>
      </w:r>
      <w:r w:rsidR="00C159F9" w:rsidRPr="00140D2B">
        <w:rPr>
          <w:b/>
          <w:lang w:val="en-US" w:eastAsia="ko-KR"/>
        </w:rPr>
        <w:tab/>
      </w:r>
      <w:r w:rsidR="00C159F9" w:rsidRPr="00140D2B">
        <w:rPr>
          <w:lang w:val="en-US" w:eastAsia="ko-KR"/>
        </w:rPr>
        <w:t>Radio Access Network</w:t>
      </w:r>
    </w:p>
    <w:p w14:paraId="637E259F" w14:textId="4DD48C5A" w:rsidR="003046B7" w:rsidRPr="00140D2B" w:rsidRDefault="003046B7" w:rsidP="009A1F89">
      <w:pPr>
        <w:ind w:left="1164" w:hanging="1164"/>
        <w:jc w:val="both"/>
        <w:rPr>
          <w:b/>
          <w:lang w:val="en-US" w:eastAsia="ko-KR"/>
        </w:rPr>
      </w:pPr>
    </w:p>
    <w:p w14:paraId="6E19292A" w14:textId="56F42686" w:rsidR="003046B7" w:rsidRPr="00140D2B" w:rsidRDefault="003046B7" w:rsidP="009A1F89">
      <w:pPr>
        <w:ind w:left="1164" w:hanging="1164"/>
        <w:jc w:val="both"/>
        <w:rPr>
          <w:lang w:val="en-US" w:eastAsia="ko-KR"/>
        </w:rPr>
      </w:pPr>
      <w:r w:rsidRPr="00140D2B">
        <w:rPr>
          <w:b/>
          <w:lang w:val="en-US" w:eastAsia="ko-KR"/>
        </w:rPr>
        <w:t>RAT</w:t>
      </w:r>
      <w:r w:rsidR="00C159F9" w:rsidRPr="00140D2B">
        <w:rPr>
          <w:b/>
          <w:lang w:val="en-US" w:eastAsia="ko-KR"/>
        </w:rPr>
        <w:tab/>
      </w:r>
      <w:r w:rsidR="00C159F9" w:rsidRPr="00140D2B">
        <w:rPr>
          <w:lang w:val="en-US" w:eastAsia="ko-KR"/>
        </w:rPr>
        <w:t>Radio Access Technology</w:t>
      </w:r>
    </w:p>
    <w:p w14:paraId="0BBF817C" w14:textId="77777777" w:rsidR="003046B7" w:rsidRPr="00140D2B" w:rsidRDefault="003046B7" w:rsidP="009A1F89">
      <w:pPr>
        <w:ind w:left="1164" w:hanging="1164"/>
        <w:jc w:val="both"/>
        <w:rPr>
          <w:b/>
          <w:lang w:val="en-US" w:eastAsia="ko-KR"/>
        </w:rPr>
      </w:pPr>
    </w:p>
    <w:p w14:paraId="6C50ED05" w14:textId="28A6E149" w:rsidR="00055C7E" w:rsidRDefault="009A1F89" w:rsidP="009A1F89">
      <w:pPr>
        <w:ind w:left="1164" w:hanging="1164"/>
        <w:jc w:val="both"/>
        <w:rPr>
          <w:lang w:val="en-US" w:eastAsia="ko-KR"/>
        </w:rPr>
      </w:pPr>
      <w:r w:rsidRPr="00140D2B">
        <w:rPr>
          <w:b/>
          <w:lang w:val="en-US" w:eastAsia="ko-KR"/>
        </w:rPr>
        <w:t>QoS</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Quality of Service</w:t>
      </w:r>
    </w:p>
    <w:p w14:paraId="5576C8E1" w14:textId="77777777" w:rsidR="00055C7E" w:rsidRPr="00140D2B" w:rsidRDefault="00055C7E" w:rsidP="009A1F89">
      <w:pPr>
        <w:ind w:left="1164" w:hanging="1164"/>
        <w:jc w:val="both"/>
        <w:rPr>
          <w:lang w:val="en-US" w:eastAsia="ko-KR"/>
        </w:rPr>
      </w:pPr>
    </w:p>
    <w:p w14:paraId="1E6736DB" w14:textId="02A79BE1" w:rsidR="00D611C5" w:rsidRPr="00140D2B" w:rsidRDefault="00D611C5" w:rsidP="00D611C5">
      <w:pPr>
        <w:ind w:left="1164" w:hanging="1164"/>
        <w:jc w:val="both"/>
        <w:rPr>
          <w:lang w:val="en-US" w:eastAsia="ko-KR"/>
        </w:rPr>
      </w:pPr>
      <w:r w:rsidRPr="00140D2B">
        <w:rPr>
          <w:b/>
          <w:lang w:val="en-US" w:eastAsia="ko-KR"/>
        </w:rPr>
        <w:t>S</w:t>
      </w:r>
      <w:r>
        <w:rPr>
          <w:b/>
          <w:lang w:val="en-US" w:eastAsia="ko-KR"/>
        </w:rPr>
        <w:t xml:space="preserve">AE      </w:t>
      </w:r>
      <w:r w:rsidRPr="00140D2B">
        <w:rPr>
          <w:b/>
          <w:lang w:val="en-US" w:eastAsia="ko-KR"/>
        </w:rPr>
        <w:tab/>
      </w:r>
      <w:r>
        <w:rPr>
          <w:lang w:val="en-US" w:eastAsia="ko-KR"/>
        </w:rPr>
        <w:t>Simultaneous Authentication Equals</w:t>
      </w:r>
    </w:p>
    <w:p w14:paraId="611D7637" w14:textId="77777777" w:rsidR="00D611C5" w:rsidRDefault="00D611C5" w:rsidP="004C7847">
      <w:pPr>
        <w:ind w:left="1164" w:hanging="1164"/>
        <w:jc w:val="both"/>
        <w:rPr>
          <w:b/>
          <w:lang w:val="en-US" w:eastAsia="ko-KR"/>
        </w:rPr>
      </w:pPr>
    </w:p>
    <w:p w14:paraId="6B9B982B" w14:textId="24D02B65" w:rsidR="004C7847" w:rsidRPr="00140D2B" w:rsidRDefault="004C7847" w:rsidP="004C7847">
      <w:pPr>
        <w:ind w:left="1164" w:hanging="1164"/>
        <w:jc w:val="both"/>
        <w:rPr>
          <w:lang w:val="en-US" w:eastAsia="ko-KR"/>
        </w:rPr>
      </w:pPr>
      <w:r w:rsidRPr="00140D2B">
        <w:rPr>
          <w:b/>
          <w:lang w:val="en-US" w:eastAsia="ko-KR"/>
        </w:rPr>
        <w:t>SMF</w:t>
      </w:r>
      <w:r w:rsidR="000255C5">
        <w:rPr>
          <w:b/>
          <w:lang w:val="en-US" w:eastAsia="ko-KR"/>
        </w:rPr>
        <w:t xml:space="preserve">      </w:t>
      </w:r>
      <w:r w:rsidR="00E83C44" w:rsidRPr="00140D2B">
        <w:rPr>
          <w:b/>
          <w:lang w:val="en-US" w:eastAsia="ko-KR"/>
        </w:rPr>
        <w:tab/>
      </w:r>
      <w:r w:rsidRPr="00140D2B">
        <w:rPr>
          <w:lang w:val="en-US" w:eastAsia="ko-KR"/>
        </w:rPr>
        <w:t>Session Management Function</w:t>
      </w:r>
    </w:p>
    <w:p w14:paraId="741AB7C3" w14:textId="77777777" w:rsidR="00D611C5" w:rsidRPr="00140D2B" w:rsidRDefault="00D611C5" w:rsidP="004C7847">
      <w:pPr>
        <w:jc w:val="both"/>
        <w:rPr>
          <w:lang w:val="en-US" w:eastAsia="ko-KR"/>
        </w:rPr>
      </w:pPr>
    </w:p>
    <w:p w14:paraId="72C14139" w14:textId="68018B8D" w:rsidR="00A12482" w:rsidRPr="00140D2B" w:rsidRDefault="00A12482" w:rsidP="00E83C44">
      <w:pPr>
        <w:ind w:left="1164" w:hanging="1164"/>
        <w:jc w:val="both"/>
        <w:rPr>
          <w:lang w:val="en-US" w:eastAsia="ko-KR"/>
        </w:rPr>
      </w:pPr>
      <w:r w:rsidRPr="0041504C">
        <w:rPr>
          <w:b/>
          <w:lang w:val="en-US" w:eastAsia="ko-KR"/>
        </w:rPr>
        <w:t>TE</w:t>
      </w:r>
      <w:r>
        <w:rPr>
          <w:lang w:val="en-US" w:eastAsia="ko-KR"/>
        </w:rPr>
        <w:tab/>
        <w:t>Terminal</w:t>
      </w:r>
    </w:p>
    <w:p w14:paraId="79480074" w14:textId="62C147B1" w:rsidR="00E83C44" w:rsidRPr="00140D2B" w:rsidRDefault="00E83C44" w:rsidP="003530D3">
      <w:pPr>
        <w:ind w:left="1164" w:hanging="1164"/>
        <w:jc w:val="both"/>
        <w:rPr>
          <w:b/>
          <w:lang w:val="en-US" w:eastAsia="ko-KR"/>
        </w:rPr>
      </w:pPr>
      <w:r w:rsidRPr="00140D2B">
        <w:rPr>
          <w:b/>
          <w:lang w:val="en-US" w:eastAsia="ko-KR"/>
        </w:rPr>
        <w:t xml:space="preserve"> </w:t>
      </w:r>
    </w:p>
    <w:p w14:paraId="52EFCEB4" w14:textId="1E5392DE" w:rsidR="003530D3" w:rsidRPr="00140D2B" w:rsidRDefault="003530D3" w:rsidP="003530D3">
      <w:pPr>
        <w:ind w:left="1164" w:hanging="1164"/>
        <w:jc w:val="both"/>
        <w:rPr>
          <w:lang w:val="en-US" w:eastAsia="ko-KR"/>
        </w:rPr>
      </w:pPr>
      <w:r w:rsidRPr="00140D2B">
        <w:rPr>
          <w:b/>
          <w:lang w:val="en-US" w:eastAsia="ko-KR"/>
        </w:rPr>
        <w:t>TEC</w:t>
      </w:r>
      <w:r w:rsidR="00E83C44" w:rsidRPr="00140D2B">
        <w:rPr>
          <w:b/>
          <w:lang w:val="en-US" w:eastAsia="ko-KR"/>
        </w:rPr>
        <w:tab/>
      </w:r>
      <w:r w:rsidR="00270836" w:rsidRPr="00140D2B">
        <w:rPr>
          <w:lang w:val="en-US" w:eastAsia="ko-KR"/>
        </w:rPr>
        <w:t xml:space="preserve">Terminal Control </w:t>
      </w:r>
    </w:p>
    <w:p w14:paraId="54779F8A" w14:textId="0434349D" w:rsidR="003530D3" w:rsidRPr="00140D2B" w:rsidRDefault="003530D3" w:rsidP="003530D3">
      <w:pPr>
        <w:ind w:left="1164" w:hanging="1164"/>
        <w:jc w:val="both"/>
        <w:rPr>
          <w:b/>
          <w:lang w:val="en-US" w:eastAsia="ko-KR"/>
        </w:rPr>
      </w:pPr>
    </w:p>
    <w:p w14:paraId="61D30B54" w14:textId="0735FEAE" w:rsidR="003530D3" w:rsidRPr="00140D2B" w:rsidRDefault="003530D3" w:rsidP="003530D3">
      <w:pPr>
        <w:ind w:left="1164" w:hanging="1164"/>
        <w:jc w:val="both"/>
        <w:rPr>
          <w:lang w:val="en-US" w:eastAsia="ko-KR"/>
        </w:rPr>
      </w:pPr>
      <w:r w:rsidRPr="00140D2B">
        <w:rPr>
          <w:b/>
          <w:lang w:val="en-US" w:eastAsia="ko-KR"/>
        </w:rPr>
        <w:t>TEI</w:t>
      </w:r>
      <w:r w:rsidR="000255C5">
        <w:rPr>
          <w:b/>
          <w:lang w:val="en-US" w:eastAsia="ko-KR"/>
        </w:rPr>
        <w:t xml:space="preserve">       </w:t>
      </w:r>
      <w:r w:rsidR="00702D38">
        <w:rPr>
          <w:b/>
          <w:lang w:val="en-US" w:eastAsia="ko-KR"/>
        </w:rPr>
        <w:tab/>
      </w:r>
      <w:r w:rsidRPr="00140D2B">
        <w:rPr>
          <w:lang w:val="en-US" w:eastAsia="ko-KR"/>
        </w:rPr>
        <w:t>Terminal</w:t>
      </w:r>
      <w:r w:rsidR="00270836" w:rsidRPr="00140D2B">
        <w:rPr>
          <w:lang w:val="en-US" w:eastAsia="ko-KR"/>
        </w:rPr>
        <w:t xml:space="preserve"> Interface</w:t>
      </w:r>
    </w:p>
    <w:p w14:paraId="36E77265" w14:textId="49DA2B84" w:rsidR="00721FCC" w:rsidRPr="00140D2B" w:rsidRDefault="00721FCC" w:rsidP="003530D3">
      <w:pPr>
        <w:ind w:left="1164" w:hanging="1164"/>
        <w:jc w:val="both"/>
        <w:rPr>
          <w:lang w:val="en-US" w:eastAsia="ko-KR"/>
        </w:rPr>
      </w:pPr>
    </w:p>
    <w:p w14:paraId="51C43B3F" w14:textId="3C1D97A9" w:rsidR="00721FCC" w:rsidRPr="00140D2B" w:rsidRDefault="00D8011D" w:rsidP="003530D3">
      <w:pPr>
        <w:ind w:left="1164" w:hanging="1164"/>
        <w:jc w:val="both"/>
        <w:rPr>
          <w:lang w:val="en-US" w:eastAsia="ko-KR"/>
        </w:rPr>
      </w:pPr>
      <w:r w:rsidRPr="00140D2B">
        <w:rPr>
          <w:b/>
          <w:lang w:val="en-US" w:eastAsia="ko-KR"/>
        </w:rPr>
        <w:t>T</w:t>
      </w:r>
      <w:r w:rsidR="00721FCC" w:rsidRPr="00140D2B">
        <w:rPr>
          <w:b/>
          <w:lang w:val="en-US" w:eastAsia="ko-KR"/>
        </w:rPr>
        <w:t>N</w:t>
      </w:r>
      <w:r w:rsidRPr="00140D2B">
        <w:rPr>
          <w:b/>
          <w:lang w:val="en-US" w:eastAsia="ko-KR"/>
        </w:rPr>
        <w:t>G</w:t>
      </w:r>
      <w:r w:rsidR="00721FCC" w:rsidRPr="00140D2B">
        <w:rPr>
          <w:b/>
          <w:lang w:val="en-US" w:eastAsia="ko-KR"/>
        </w:rPr>
        <w:t>F</w:t>
      </w:r>
      <w:r w:rsidR="00721FCC" w:rsidRPr="00140D2B">
        <w:rPr>
          <w:lang w:val="en-US" w:eastAsia="ko-KR"/>
        </w:rPr>
        <w:tab/>
        <w:t>Trusted Non-3GPP Gateway Function</w:t>
      </w:r>
    </w:p>
    <w:p w14:paraId="564FF6A0" w14:textId="50C4AFEA" w:rsidR="00363BAB" w:rsidRPr="00140D2B" w:rsidRDefault="00363BAB" w:rsidP="003530D3">
      <w:pPr>
        <w:ind w:left="1164" w:hanging="1164"/>
        <w:jc w:val="both"/>
        <w:rPr>
          <w:lang w:val="en-US" w:eastAsia="ko-KR"/>
        </w:rPr>
      </w:pPr>
    </w:p>
    <w:p w14:paraId="249D9693" w14:textId="02E617B1" w:rsidR="00363BAB" w:rsidRPr="00140D2B" w:rsidRDefault="00363BAB" w:rsidP="003530D3">
      <w:pPr>
        <w:ind w:left="1164" w:hanging="1164"/>
        <w:jc w:val="both"/>
        <w:rPr>
          <w:lang w:val="en-US" w:eastAsia="ko-KR"/>
        </w:rPr>
      </w:pPr>
      <w:r w:rsidRPr="00176539">
        <w:rPr>
          <w:b/>
          <w:lang w:val="en-US"/>
        </w:rPr>
        <w:t>TSPEC</w:t>
      </w:r>
      <w:r w:rsidRPr="00140D2B">
        <w:rPr>
          <w:b/>
          <w:lang w:val="en-US" w:eastAsia="ko-KR"/>
        </w:rPr>
        <w:tab/>
      </w:r>
      <w:r w:rsidRPr="00176539">
        <w:rPr>
          <w:lang w:val="en-US"/>
        </w:rPr>
        <w:t xml:space="preserve">Traffic </w:t>
      </w:r>
      <w:r w:rsidRPr="00140D2B">
        <w:rPr>
          <w:lang w:val="en-US" w:eastAsia="ko-KR"/>
        </w:rPr>
        <w:t>S</w:t>
      </w:r>
      <w:r w:rsidRPr="00176539">
        <w:rPr>
          <w:lang w:val="en-US"/>
        </w:rPr>
        <w:t>pecification</w:t>
      </w:r>
    </w:p>
    <w:p w14:paraId="1AB6904B" w14:textId="3FB14BE1" w:rsidR="004C7847" w:rsidRPr="00140D2B" w:rsidRDefault="004C7847" w:rsidP="003530D3">
      <w:pPr>
        <w:ind w:left="1164" w:hanging="1164"/>
        <w:jc w:val="both"/>
        <w:rPr>
          <w:lang w:val="en-US" w:eastAsia="ko-KR"/>
        </w:rPr>
      </w:pPr>
    </w:p>
    <w:p w14:paraId="0FB8DE11" w14:textId="2D7644CB" w:rsidR="00124DF2" w:rsidRPr="00140D2B" w:rsidRDefault="00124DF2" w:rsidP="003530D3">
      <w:pPr>
        <w:ind w:left="1164" w:hanging="1164"/>
        <w:jc w:val="both"/>
        <w:rPr>
          <w:bCs/>
          <w:lang w:val="en-US" w:eastAsia="ko-KR"/>
        </w:rPr>
      </w:pPr>
      <w:r w:rsidRPr="00140D2B">
        <w:rPr>
          <w:b/>
          <w:bCs/>
          <w:lang w:val="en-US" w:eastAsia="ko-KR"/>
        </w:rPr>
        <w:t>TSN</w:t>
      </w:r>
      <w:r w:rsidR="000255C5">
        <w:rPr>
          <w:b/>
          <w:bCs/>
          <w:lang w:val="en-US" w:eastAsia="ko-KR"/>
        </w:rPr>
        <w:t xml:space="preserve">       </w:t>
      </w:r>
      <w:r w:rsidR="00702D38">
        <w:rPr>
          <w:b/>
          <w:bCs/>
          <w:lang w:val="en-US" w:eastAsia="ko-KR"/>
        </w:rPr>
        <w:tab/>
      </w:r>
      <w:r w:rsidR="00A5755F" w:rsidRPr="00140D2B">
        <w:rPr>
          <w:bCs/>
          <w:lang w:val="en-US" w:eastAsia="ko-KR"/>
        </w:rPr>
        <w:t xml:space="preserve">Time </w:t>
      </w:r>
      <w:r w:rsidR="008D40DA" w:rsidRPr="00140D2B">
        <w:rPr>
          <w:bCs/>
          <w:lang w:val="en-US" w:eastAsia="ko-KR"/>
        </w:rPr>
        <w:t>Sensitive</w:t>
      </w:r>
      <w:r w:rsidR="00A5755F" w:rsidRPr="00140D2B">
        <w:rPr>
          <w:bCs/>
          <w:lang w:val="en-US" w:eastAsia="ko-KR"/>
        </w:rPr>
        <w:t xml:space="preserve"> Network</w:t>
      </w:r>
    </w:p>
    <w:p w14:paraId="15DAFD4B" w14:textId="77777777" w:rsidR="00124DF2" w:rsidRPr="00140D2B" w:rsidRDefault="00124DF2" w:rsidP="003530D3">
      <w:pPr>
        <w:ind w:left="1164" w:hanging="1164"/>
        <w:jc w:val="both"/>
        <w:rPr>
          <w:lang w:val="en-US" w:eastAsia="ko-KR"/>
        </w:rPr>
      </w:pPr>
    </w:p>
    <w:p w14:paraId="544A4C58" w14:textId="5B498010" w:rsidR="004C7847" w:rsidRPr="00140D2B" w:rsidRDefault="004C7847" w:rsidP="004C7847">
      <w:pPr>
        <w:jc w:val="both"/>
        <w:rPr>
          <w:lang w:val="en-US" w:eastAsia="ko-KR"/>
        </w:rPr>
      </w:pPr>
      <w:r w:rsidRPr="00140D2B">
        <w:rPr>
          <w:b/>
          <w:lang w:val="en-US" w:eastAsia="ko-KR"/>
        </w:rPr>
        <w:t xml:space="preserve">UE </w:t>
      </w:r>
      <w:r w:rsidRPr="00140D2B">
        <w:rPr>
          <w:b/>
          <w:lang w:val="en-US" w:eastAsia="ko-KR"/>
        </w:rPr>
        <w:tab/>
      </w:r>
      <w:r w:rsidR="000255C5">
        <w:rPr>
          <w:lang w:val="en-US" w:eastAsia="ko-KR"/>
        </w:rPr>
        <w:t xml:space="preserve">   </w:t>
      </w:r>
      <w:r w:rsidR="00702D38">
        <w:rPr>
          <w:lang w:val="en-US" w:eastAsia="ko-KR"/>
        </w:rPr>
        <w:t xml:space="preserve">    </w:t>
      </w:r>
      <w:r w:rsidR="000255C5">
        <w:rPr>
          <w:lang w:val="en-US" w:eastAsia="ko-KR"/>
        </w:rPr>
        <w:t xml:space="preserve"> </w:t>
      </w:r>
      <w:r w:rsidRPr="00140D2B">
        <w:rPr>
          <w:lang w:val="en-US" w:eastAsia="ko-KR"/>
        </w:rPr>
        <w:t>User Equipment</w:t>
      </w:r>
    </w:p>
    <w:p w14:paraId="7CEF6422" w14:textId="19E516AF" w:rsidR="004C7847" w:rsidRPr="00140D2B" w:rsidRDefault="004C7847" w:rsidP="004C7847">
      <w:pPr>
        <w:jc w:val="both"/>
        <w:rPr>
          <w:lang w:val="en-US" w:eastAsia="ko-KR"/>
        </w:rPr>
      </w:pPr>
    </w:p>
    <w:p w14:paraId="731447AD" w14:textId="53350573" w:rsidR="004C7847" w:rsidRPr="00140D2B" w:rsidRDefault="004C7847" w:rsidP="004C7847">
      <w:pPr>
        <w:jc w:val="both"/>
        <w:rPr>
          <w:lang w:val="en-US" w:eastAsia="ko-KR"/>
        </w:rPr>
      </w:pPr>
      <w:r w:rsidRPr="00140D2B">
        <w:rPr>
          <w:b/>
          <w:lang w:val="en-US" w:eastAsia="ko-KR"/>
        </w:rPr>
        <w:t xml:space="preserve">UPF </w:t>
      </w:r>
      <w:r w:rsidRPr="00140D2B">
        <w:rPr>
          <w:b/>
          <w:lang w:val="en-US" w:eastAsia="ko-KR"/>
        </w:rPr>
        <w:tab/>
      </w:r>
      <w:r w:rsidR="000255C5">
        <w:rPr>
          <w:lang w:val="en-US" w:eastAsia="ko-KR"/>
        </w:rPr>
        <w:t xml:space="preserve">    </w:t>
      </w:r>
      <w:r w:rsidR="00702D38">
        <w:rPr>
          <w:lang w:val="en-US" w:eastAsia="ko-KR"/>
        </w:rPr>
        <w:t xml:space="preserve">    </w:t>
      </w:r>
      <w:r w:rsidRPr="00140D2B">
        <w:rPr>
          <w:lang w:val="en-US" w:eastAsia="ko-KR"/>
        </w:rPr>
        <w:t>User Plane Function</w:t>
      </w:r>
    </w:p>
    <w:p w14:paraId="28BA6B4F" w14:textId="77777777" w:rsidR="004C7847" w:rsidRPr="00702D38" w:rsidRDefault="004C7847" w:rsidP="004C7847">
      <w:pPr>
        <w:jc w:val="both"/>
        <w:rPr>
          <w:lang w:val="en-US" w:eastAsia="ko-KR"/>
        </w:rPr>
      </w:pPr>
    </w:p>
    <w:p w14:paraId="6CE0A03B" w14:textId="3AD7C88F" w:rsidR="00270836" w:rsidRDefault="00293374" w:rsidP="00AF1108">
      <w:pPr>
        <w:jc w:val="both"/>
        <w:rPr>
          <w:lang w:val="en-US" w:eastAsia="ko-KR"/>
        </w:rPr>
      </w:pPr>
      <w:r w:rsidRPr="00140D2B">
        <w:rPr>
          <w:b/>
          <w:lang w:val="en-US" w:eastAsia="ko-KR"/>
        </w:rPr>
        <w:lastRenderedPageBreak/>
        <w:t>V2X</w:t>
      </w:r>
      <w:r w:rsidR="00BC7152" w:rsidRPr="00140D2B">
        <w:rPr>
          <w:b/>
          <w:lang w:val="en-US" w:eastAsia="ko-KR"/>
        </w:rPr>
        <w:tab/>
      </w:r>
      <w:r w:rsidR="000255C5">
        <w:rPr>
          <w:b/>
          <w:lang w:val="en-US" w:eastAsia="ko-KR"/>
        </w:rPr>
        <w:t xml:space="preserve">    </w:t>
      </w:r>
      <w:r w:rsidR="00702D38">
        <w:rPr>
          <w:b/>
          <w:lang w:val="en-US" w:eastAsia="ko-KR"/>
        </w:rPr>
        <w:t xml:space="preserve">    </w:t>
      </w:r>
      <w:r w:rsidR="00AF1108" w:rsidRPr="00140D2B">
        <w:rPr>
          <w:lang w:val="en-US" w:eastAsia="ko-KR"/>
        </w:rPr>
        <w:t xml:space="preserve">Vehicle to </w:t>
      </w:r>
      <w:r w:rsidR="008D40DA" w:rsidRPr="00140D2B">
        <w:rPr>
          <w:lang w:val="en-US" w:eastAsia="ko-KR"/>
        </w:rPr>
        <w:t>Anything</w:t>
      </w:r>
    </w:p>
    <w:p w14:paraId="2F3A40DE" w14:textId="34046052" w:rsidR="00785828" w:rsidRDefault="00785828" w:rsidP="00AF1108">
      <w:pPr>
        <w:jc w:val="both"/>
        <w:rPr>
          <w:lang w:val="en-US" w:eastAsia="ko-KR"/>
        </w:rPr>
      </w:pPr>
    </w:p>
    <w:p w14:paraId="26F0043B" w14:textId="2AA2FF03" w:rsidR="00785828" w:rsidRPr="00140D2B" w:rsidRDefault="00785828" w:rsidP="00AF1108">
      <w:pPr>
        <w:jc w:val="both"/>
        <w:rPr>
          <w:lang w:val="en-US" w:eastAsia="ko-KR"/>
        </w:rPr>
      </w:pPr>
      <w:r w:rsidRPr="00643C95">
        <w:rPr>
          <w:b/>
          <w:lang w:val="en-US" w:eastAsia="ko-KR"/>
        </w:rPr>
        <w:t>WM</w:t>
      </w:r>
      <w:r>
        <w:rPr>
          <w:lang w:val="en-US" w:eastAsia="ko-KR"/>
        </w:rPr>
        <w:tab/>
      </w:r>
      <w:r w:rsidR="000255C5">
        <w:rPr>
          <w:lang w:val="en-US" w:eastAsia="ko-KR"/>
        </w:rPr>
        <w:t xml:space="preserve">    </w:t>
      </w:r>
      <w:r w:rsidR="00702D38">
        <w:rPr>
          <w:lang w:val="en-US" w:eastAsia="ko-KR"/>
        </w:rPr>
        <w:t xml:space="preserve">    </w:t>
      </w:r>
      <w:r>
        <w:rPr>
          <w:lang w:val="en-US" w:eastAsia="ko-KR"/>
        </w:rPr>
        <w:t>Wireless Module</w:t>
      </w:r>
    </w:p>
    <w:p w14:paraId="13F504E3" w14:textId="77777777" w:rsidR="00AF1108" w:rsidRPr="00140D2B" w:rsidRDefault="00AF1108" w:rsidP="00AF1108">
      <w:pPr>
        <w:jc w:val="both"/>
        <w:rPr>
          <w:b/>
          <w:lang w:val="en-US" w:eastAsia="ko-KR"/>
        </w:rPr>
      </w:pPr>
    </w:p>
    <w:p w14:paraId="50842BCA" w14:textId="046F3442" w:rsidR="00293374" w:rsidRPr="00140D2B" w:rsidRDefault="00293374" w:rsidP="003530D3">
      <w:pPr>
        <w:ind w:left="1164" w:hanging="1164"/>
        <w:jc w:val="both"/>
        <w:rPr>
          <w:b/>
          <w:lang w:val="en-US" w:eastAsia="ko-KR"/>
        </w:rPr>
      </w:pPr>
      <w:r w:rsidRPr="00140D2B">
        <w:rPr>
          <w:b/>
          <w:lang w:val="en-US" w:eastAsia="ko-KR"/>
        </w:rPr>
        <w:t>WLAN</w:t>
      </w:r>
      <w:r w:rsidRPr="00140D2B">
        <w:rPr>
          <w:b/>
          <w:lang w:val="en-US" w:eastAsia="ko-KR"/>
        </w:rPr>
        <w:tab/>
      </w:r>
      <w:r w:rsidRPr="00140D2B">
        <w:rPr>
          <w:lang w:val="en-US" w:eastAsia="ko-KR"/>
        </w:rPr>
        <w:t>Wireless Local Area Network</w:t>
      </w:r>
    </w:p>
    <w:p w14:paraId="2617EBDD" w14:textId="1F340A2B" w:rsidR="006836D0" w:rsidRPr="00140D2B" w:rsidRDefault="006836D0" w:rsidP="005526E1">
      <w:pPr>
        <w:pStyle w:val="ListParagraph"/>
        <w:numPr>
          <w:ilvl w:val="0"/>
          <w:numId w:val="42"/>
        </w:numPr>
        <w:rPr>
          <w:b/>
          <w:color w:val="FF0000"/>
          <w:lang w:val="en-US" w:eastAsia="ko-KR"/>
        </w:rPr>
        <w:sectPr w:rsidR="006836D0" w:rsidRPr="00140D2B" w:rsidSect="00AA7EF5">
          <w:headerReference w:type="default" r:id="rId11"/>
          <w:footerReference w:type="default" r:id="rId12"/>
          <w:pgSz w:w="12240" w:h="15840" w:code="1"/>
          <w:pgMar w:top="1080" w:right="1080" w:bottom="1080" w:left="1080" w:header="432" w:footer="432" w:gutter="720"/>
          <w:lnNumType w:countBy="1"/>
          <w:cols w:space="720"/>
          <w:docGrid w:linePitch="299"/>
        </w:sectPr>
      </w:pPr>
    </w:p>
    <w:p w14:paraId="70D3E59B" w14:textId="77777777" w:rsidR="00F33DA9" w:rsidRDefault="00F33DA9">
      <w:pPr>
        <w:rPr>
          <w:b/>
          <w:sz w:val="28"/>
          <w:szCs w:val="24"/>
          <w:lang w:val="en-US" w:eastAsia="ko-KR"/>
        </w:rPr>
      </w:pPr>
      <w:r>
        <w:br w:type="page"/>
      </w:r>
    </w:p>
    <w:p w14:paraId="757180C1" w14:textId="27F4AE6A" w:rsidR="009E49CC" w:rsidRPr="00897E61" w:rsidRDefault="009E49CC" w:rsidP="00176539">
      <w:pPr>
        <w:pStyle w:val="Heading1"/>
      </w:pPr>
      <w:bookmarkStart w:id="177" w:name="_Toc75882710"/>
      <w:r w:rsidRPr="00897E61">
        <w:lastRenderedPageBreak/>
        <w:t>Introduction</w:t>
      </w:r>
      <w:bookmarkEnd w:id="177"/>
    </w:p>
    <w:p w14:paraId="3E7C594B" w14:textId="5CD6A805" w:rsidR="00577910" w:rsidRPr="00140D2B" w:rsidRDefault="00577910" w:rsidP="00577910">
      <w:pPr>
        <w:tabs>
          <w:tab w:val="left" w:pos="760"/>
        </w:tabs>
        <w:ind w:left="284" w:hanging="284"/>
        <w:rPr>
          <w:b/>
          <w:lang w:val="en-US" w:eastAsia="ko-KR"/>
        </w:rPr>
      </w:pPr>
    </w:p>
    <w:p w14:paraId="5817E8E4" w14:textId="48A63608" w:rsidR="00370198" w:rsidRPr="00140D2B" w:rsidRDefault="00370198" w:rsidP="00471A70">
      <w:pPr>
        <w:tabs>
          <w:tab w:val="left" w:pos="851"/>
        </w:tabs>
        <w:rPr>
          <w:b/>
          <w:lang w:val="en-US" w:eastAsia="ko-KR"/>
        </w:rPr>
      </w:pPr>
    </w:p>
    <w:p w14:paraId="6348A262" w14:textId="0401174E" w:rsidR="00577910" w:rsidRPr="00F577F5" w:rsidRDefault="00404E7D" w:rsidP="00176539">
      <w:pPr>
        <w:pStyle w:val="Heading2"/>
      </w:pPr>
      <w:r w:rsidRPr="00F577F5">
        <w:t xml:space="preserve"> </w:t>
      </w:r>
      <w:bookmarkStart w:id="178" w:name="_Toc75882711"/>
      <w:r w:rsidR="00A7759D">
        <w:t>Overview</w:t>
      </w:r>
      <w:bookmarkEnd w:id="178"/>
    </w:p>
    <w:p w14:paraId="6DE6CA77" w14:textId="77777777" w:rsidR="00370198" w:rsidRPr="00140D2B" w:rsidRDefault="00370198" w:rsidP="00370198">
      <w:pPr>
        <w:pStyle w:val="ListParagraph"/>
        <w:tabs>
          <w:tab w:val="left" w:pos="760"/>
        </w:tabs>
        <w:ind w:left="360"/>
        <w:rPr>
          <w:b/>
          <w:lang w:val="en-US" w:eastAsia="ko-KR"/>
        </w:rPr>
      </w:pPr>
    </w:p>
    <w:p w14:paraId="4FA854F9" w14:textId="3A4CC3D9" w:rsidR="00135816" w:rsidRDefault="00A7759D" w:rsidP="00A7759D">
      <w:pPr>
        <w:jc w:val="both"/>
        <w:rPr>
          <w:ins w:id="179" w:author="Joseph S Levy" w:date="2021-08-23T21:34:00Z"/>
          <w:lang w:val="en-US" w:eastAsia="ko-KR"/>
        </w:rPr>
      </w:pPr>
      <w:r w:rsidRPr="00140D2B">
        <w:rPr>
          <w:lang w:val="en-US" w:eastAsia="ko-KR"/>
        </w:rPr>
        <w:t xml:space="preserve">This technical report provides an overview of the IEEE 802.11 Working Group’s understanding of </w:t>
      </w:r>
      <w:ins w:id="180" w:author="Joseph S Levy" w:date="2021-08-23T21:35:00Z">
        <w:r w:rsidR="00135816">
          <w:rPr>
            <w:lang w:val="en-US" w:eastAsia="ko-KR"/>
          </w:rPr>
          <w:t xml:space="preserve">how </w:t>
        </w:r>
      </w:ins>
      <w:r w:rsidRPr="00140D2B">
        <w:rPr>
          <w:lang w:val="en-US" w:eastAsia="ko-KR"/>
        </w:rPr>
        <w:t>Wireless Local Area Network</w:t>
      </w:r>
      <w:ins w:id="181" w:author="Joseph S Levy" w:date="2021-08-23T21:35:00Z">
        <w:r w:rsidR="00135816">
          <w:rPr>
            <w:lang w:val="en-US" w:eastAsia="ko-KR"/>
          </w:rPr>
          <w:t>s</w:t>
        </w:r>
      </w:ins>
      <w:r w:rsidRPr="00140D2B">
        <w:rPr>
          <w:lang w:val="en-US" w:eastAsia="ko-KR"/>
        </w:rPr>
        <w:t xml:space="preserve"> (WLAN), based on IEEE Std 802.11, </w:t>
      </w:r>
      <w:ins w:id="182" w:author="Joseph S Levy" w:date="2021-08-23T21:35:00Z">
        <w:r w:rsidR="00135816">
          <w:rPr>
            <w:lang w:val="en-US" w:eastAsia="ko-KR"/>
          </w:rPr>
          <w:t xml:space="preserve">can </w:t>
        </w:r>
      </w:ins>
      <w:r w:rsidRPr="00140D2B">
        <w:rPr>
          <w:lang w:val="en-US" w:eastAsia="ko-KR"/>
        </w:rPr>
        <w:t>interwork</w:t>
      </w:r>
      <w:del w:id="183" w:author="Joseph S Levy" w:date="2021-08-23T21:35:00Z">
        <w:r w:rsidRPr="00140D2B" w:rsidDel="00135816">
          <w:rPr>
            <w:lang w:val="en-US" w:eastAsia="ko-KR"/>
          </w:rPr>
          <w:delText>ing</w:delText>
        </w:r>
      </w:del>
      <w:r w:rsidRPr="00140D2B">
        <w:rPr>
          <w:lang w:val="en-US" w:eastAsia="ko-KR"/>
        </w:rPr>
        <w:t xml:space="preserve"> with the 3</w:t>
      </w:r>
      <w:r w:rsidRPr="00140D2B">
        <w:rPr>
          <w:vertAlign w:val="superscript"/>
          <w:lang w:val="en-US" w:eastAsia="ko-KR"/>
        </w:rPr>
        <w:t>rd</w:t>
      </w:r>
      <w:r w:rsidRPr="00140D2B">
        <w:rPr>
          <w:lang w:val="en-US" w:eastAsia="ko-KR"/>
        </w:rPr>
        <w:t xml:space="preserve"> Generation Partnership Project</w:t>
      </w:r>
      <w:r w:rsidRPr="00140D2B">
        <w:rPr>
          <w:lang w:val="en-US"/>
        </w:rPr>
        <w:t xml:space="preserve"> (</w:t>
      </w:r>
      <w:r w:rsidRPr="00140D2B">
        <w:rPr>
          <w:lang w:val="en-US" w:eastAsia="ko-KR"/>
        </w:rPr>
        <w:t xml:space="preserve">3GPP) </w:t>
      </w:r>
      <w:r w:rsidRPr="00140D2B">
        <w:rPr>
          <w:lang w:val="en-US"/>
        </w:rPr>
        <w:t>5</w:t>
      </w:r>
      <w:r w:rsidRPr="00140D2B">
        <w:rPr>
          <w:vertAlign w:val="superscript"/>
          <w:lang w:val="en-US"/>
        </w:rPr>
        <w:t>th</w:t>
      </w:r>
      <w:r w:rsidRPr="00140D2B">
        <w:rPr>
          <w:lang w:val="en-US"/>
        </w:rPr>
        <w:t xml:space="preserve"> Generation (</w:t>
      </w:r>
      <w:r w:rsidRPr="00140D2B">
        <w:rPr>
          <w:lang w:val="en-US" w:eastAsia="ko-KR"/>
        </w:rPr>
        <w:t xml:space="preserve">5G) core network. </w:t>
      </w:r>
      <w:r>
        <w:rPr>
          <w:lang w:val="en-US" w:eastAsia="ko-KR"/>
        </w:rPr>
        <w:t xml:space="preserve">This report </w:t>
      </w:r>
      <w:ins w:id="184" w:author="Joseph S Levy" w:date="2021-08-23T21:36:00Z">
        <w:r w:rsidR="00135816">
          <w:rPr>
            <w:lang w:val="en-US" w:eastAsia="ko-KR"/>
          </w:rPr>
          <w:t>describes the</w:t>
        </w:r>
      </w:ins>
      <w:del w:id="185" w:author="Joseph S Levy" w:date="2021-08-23T21:35:00Z">
        <w:r w:rsidDel="00135816">
          <w:rPr>
            <w:lang w:val="en-US" w:eastAsia="ko-KR"/>
          </w:rPr>
          <w:delText>refers to</w:delText>
        </w:r>
      </w:del>
      <w:r>
        <w:rPr>
          <w:lang w:val="en-US" w:eastAsia="ko-KR"/>
        </w:rPr>
        <w:t xml:space="preserve"> terminologies and architectural models from 3GPP (TS 23.501, etc.), IEEE 802.1CF, and IEEE 802.11 standards</w:t>
      </w:r>
      <w:ins w:id="186" w:author="Joseph S Levy" w:date="2021-08-23T21:37:00Z">
        <w:r w:rsidR="00135816">
          <w:rPr>
            <w:lang w:val="en-US" w:eastAsia="ko-KR"/>
          </w:rPr>
          <w:t xml:space="preserve"> and attempts to clarify how they relate</w:t>
        </w:r>
      </w:ins>
      <w:r>
        <w:rPr>
          <w:lang w:val="en-US" w:eastAsia="ko-KR"/>
        </w:rPr>
        <w:t xml:space="preserve">. </w:t>
      </w:r>
    </w:p>
    <w:p w14:paraId="03E87470" w14:textId="477EB710" w:rsidR="00135816" w:rsidRDefault="00135816" w:rsidP="00A7759D">
      <w:pPr>
        <w:jc w:val="both"/>
        <w:rPr>
          <w:ins w:id="187" w:author="Joseph S Levy" w:date="2021-08-23T21:34:00Z"/>
          <w:lang w:val="en-US" w:eastAsia="ko-KR"/>
        </w:rPr>
      </w:pPr>
    </w:p>
    <w:p w14:paraId="6341BD32" w14:textId="77777777" w:rsidR="00135816" w:rsidRPr="00140D2B" w:rsidRDefault="00135816" w:rsidP="00A7759D">
      <w:pPr>
        <w:jc w:val="both"/>
        <w:rPr>
          <w:lang w:val="en-US" w:eastAsia="ko-KR"/>
        </w:rPr>
      </w:pPr>
    </w:p>
    <w:p w14:paraId="3F13D6FB" w14:textId="22F64B77" w:rsidR="00A7759D" w:rsidRPr="00140D2B" w:rsidRDefault="00A7759D" w:rsidP="00A7759D">
      <w:pPr>
        <w:jc w:val="both"/>
        <w:rPr>
          <w:lang w:val="en-US" w:eastAsia="ko-KR"/>
        </w:rPr>
      </w:pPr>
    </w:p>
    <w:p w14:paraId="772B2270" w14:textId="4815611F" w:rsidR="00A7759D" w:rsidRPr="00140D2B" w:rsidRDefault="00274A0E" w:rsidP="00A7759D">
      <w:pPr>
        <w:jc w:val="both"/>
        <w:rPr>
          <w:lang w:val="en-US" w:eastAsia="ko-KR"/>
        </w:rPr>
      </w:pPr>
      <w:r>
        <w:rPr>
          <w:lang w:val="en-US" w:eastAsia="ko-KR"/>
        </w:rPr>
        <w:t>Clause 3 describes t</w:t>
      </w:r>
      <w:r w:rsidR="00A7759D" w:rsidRPr="00140D2B">
        <w:rPr>
          <w:lang w:val="en-US" w:eastAsia="ko-KR"/>
        </w:rPr>
        <w:t>he functional interworking reference model</w:t>
      </w:r>
      <w:r w:rsidR="00255E7B">
        <w:rPr>
          <w:lang w:val="en-US" w:eastAsia="ko-KR"/>
        </w:rPr>
        <w:t xml:space="preserve">s </w:t>
      </w:r>
      <w:del w:id="188" w:author="Joseph S Levy" w:date="2021-08-23T21:40:00Z">
        <w:r w:rsidR="00255E7B" w:rsidDel="00135816">
          <w:rPr>
            <w:lang w:val="en-US" w:eastAsia="ko-KR"/>
          </w:rPr>
          <w:delText>of the untrusted and trusted</w:delText>
        </w:r>
      </w:del>
      <w:ins w:id="189" w:author="Joseph S Levy" w:date="2021-08-23T21:40:00Z">
        <w:r w:rsidR="00135816">
          <w:rPr>
            <w:lang w:val="en-US" w:eastAsia="ko-KR"/>
          </w:rPr>
          <w:t>that allow WLAN to</w:t>
        </w:r>
      </w:ins>
      <w:r w:rsidR="00255E7B">
        <w:rPr>
          <w:lang w:val="en-US" w:eastAsia="ko-KR"/>
        </w:rPr>
        <w:t xml:space="preserve"> </w:t>
      </w:r>
      <w:ins w:id="190" w:author="Joseph S Levy" w:date="2021-08-23T21:40:00Z">
        <w:r w:rsidR="00135816">
          <w:rPr>
            <w:lang w:val="en-US" w:eastAsia="ko-KR"/>
          </w:rPr>
          <w:t>interwork</w:t>
        </w:r>
      </w:ins>
      <w:del w:id="191" w:author="Joseph S Levy" w:date="2021-08-23T21:40:00Z">
        <w:r w:rsidR="00B804DF" w:rsidDel="00135816">
          <w:rPr>
            <w:lang w:val="en-US" w:eastAsia="ko-KR"/>
          </w:rPr>
          <w:delText>acces</w:delText>
        </w:r>
      </w:del>
      <w:del w:id="192" w:author="Joseph S Levy" w:date="2021-08-23T21:41:00Z">
        <w:r w:rsidR="00B804DF" w:rsidDel="00135816">
          <w:rPr>
            <w:lang w:val="en-US" w:eastAsia="ko-KR"/>
          </w:rPr>
          <w:delText>ses to</w:delText>
        </w:r>
      </w:del>
      <w:ins w:id="193" w:author="Joseph S Levy" w:date="2021-08-23T21:41:00Z">
        <w:r w:rsidR="00135816">
          <w:rPr>
            <w:lang w:val="en-US" w:eastAsia="ko-KR"/>
          </w:rPr>
          <w:t xml:space="preserve"> with the</w:t>
        </w:r>
      </w:ins>
      <w:r w:rsidR="00B804DF">
        <w:rPr>
          <w:lang w:val="en-US" w:eastAsia="ko-KR"/>
        </w:rPr>
        <w:t xml:space="preserve"> 5G core network</w:t>
      </w:r>
      <w:r w:rsidR="00255E7B">
        <w:rPr>
          <w:lang w:val="en-US" w:eastAsia="ko-KR"/>
        </w:rPr>
        <w:t>.</w:t>
      </w:r>
      <w:r w:rsidR="00255E7B" w:rsidRPr="00140D2B">
        <w:rPr>
          <w:lang w:val="en-US" w:eastAsia="ko-KR"/>
        </w:rPr>
        <w:t xml:space="preserve"> </w:t>
      </w:r>
      <w:r w:rsidR="00255E7B">
        <w:rPr>
          <w:lang w:val="en-US" w:eastAsia="ko-KR"/>
        </w:rPr>
        <w:t xml:space="preserve"> </w:t>
      </w:r>
      <w:r w:rsidR="00B64A61">
        <w:rPr>
          <w:lang w:val="en-US" w:eastAsia="ko-KR"/>
        </w:rPr>
        <w:t xml:space="preserve">Clause 4 introduces registration and authentication </w:t>
      </w:r>
      <w:ins w:id="194" w:author="Joseph S Levy" w:date="2021-08-23T21:42:00Z">
        <w:r w:rsidR="00135816">
          <w:rPr>
            <w:lang w:val="en-US" w:eastAsia="ko-KR"/>
          </w:rPr>
          <w:t xml:space="preserve">of a terminal </w:t>
        </w:r>
      </w:ins>
      <w:r w:rsidR="00B64A61">
        <w:rPr>
          <w:lang w:val="en-US" w:eastAsia="ko-KR"/>
        </w:rPr>
        <w:t>with 5G core network via a WLAN</w:t>
      </w:r>
      <w:del w:id="195" w:author="Joseph S Levy" w:date="2021-08-23T21:43:00Z">
        <w:r w:rsidR="00B60A86" w:rsidDel="00135816">
          <w:rPr>
            <w:lang w:val="en-US" w:eastAsia="ko-KR"/>
          </w:rPr>
          <w:delText xml:space="preserve"> for both untrusted and trusted accesses</w:delText>
        </w:r>
      </w:del>
      <w:r w:rsidR="00B64A61">
        <w:rPr>
          <w:lang w:val="en-US" w:eastAsia="ko-KR"/>
        </w:rPr>
        <w:t xml:space="preserve">. </w:t>
      </w:r>
      <w:del w:id="196" w:author="Joseph S Levy" w:date="2021-08-23T21:43:00Z">
        <w:r w:rsidR="005F7C81" w:rsidDel="0086107E">
          <w:rPr>
            <w:lang w:val="en-US" w:eastAsia="ko-KR"/>
          </w:rPr>
          <w:delText>To understand</w:delText>
        </w:r>
        <w:r w:rsidR="00126004" w:rsidDel="0086107E">
          <w:rPr>
            <w:lang w:val="en-US" w:eastAsia="ko-KR"/>
          </w:rPr>
          <w:delText xml:space="preserve"> </w:delText>
        </w:r>
        <w:r w:rsidR="005F7C81" w:rsidDel="0086107E">
          <w:rPr>
            <w:lang w:val="en-US" w:eastAsia="ko-KR"/>
          </w:rPr>
          <w:delText xml:space="preserve">an </w:delText>
        </w:r>
        <w:r w:rsidR="00126004" w:rsidDel="0086107E">
          <w:rPr>
            <w:lang w:val="en-US" w:eastAsia="ko-KR"/>
          </w:rPr>
          <w:delText>untrusted access in the aspect</w:delText>
        </w:r>
        <w:r w:rsidR="005F7C81" w:rsidDel="0086107E">
          <w:rPr>
            <w:lang w:val="en-US" w:eastAsia="ko-KR"/>
          </w:rPr>
          <w:delText>s</w:delText>
        </w:r>
        <w:r w:rsidR="00126004" w:rsidDel="0086107E">
          <w:rPr>
            <w:lang w:val="en-US" w:eastAsia="ko-KR"/>
          </w:rPr>
          <w:delText xml:space="preserve"> of </w:delText>
        </w:r>
        <w:r w:rsidR="005F7C81" w:rsidDel="0086107E">
          <w:rPr>
            <w:lang w:val="en-US" w:eastAsia="ko-KR"/>
          </w:rPr>
          <w:delText>control and data planes</w:delText>
        </w:r>
        <w:r w:rsidR="00126004" w:rsidDel="0086107E">
          <w:rPr>
            <w:lang w:val="en-US" w:eastAsia="ko-KR"/>
          </w:rPr>
          <w:delText xml:space="preserve">, </w:delText>
        </w:r>
      </w:del>
      <w:r w:rsidR="00A7759D" w:rsidRPr="00140D2B">
        <w:rPr>
          <w:lang w:val="en-US" w:eastAsia="ko-KR"/>
        </w:rPr>
        <w:t xml:space="preserve">Clause </w:t>
      </w:r>
      <w:r w:rsidR="00B64A61">
        <w:rPr>
          <w:lang w:val="en-US" w:eastAsia="ko-KR"/>
        </w:rPr>
        <w:t>5</w:t>
      </w:r>
      <w:r w:rsidR="00A7759D" w:rsidRPr="00140D2B">
        <w:rPr>
          <w:lang w:val="en-US" w:eastAsia="ko-KR"/>
        </w:rPr>
        <w:t xml:space="preserve"> describes </w:t>
      </w:r>
      <w:del w:id="197" w:author="Joseph S Levy" w:date="2021-08-23T21:44:00Z">
        <w:r w:rsidR="005F7C81" w:rsidDel="0086107E">
          <w:rPr>
            <w:lang w:val="en-US" w:eastAsia="ko-KR"/>
          </w:rPr>
          <w:delText xml:space="preserve">in detail </w:delText>
        </w:r>
      </w:del>
      <w:r w:rsidR="00A7759D" w:rsidRPr="00140D2B">
        <w:rPr>
          <w:lang w:val="en-US" w:eastAsia="ko-KR"/>
        </w:rPr>
        <w:t xml:space="preserve">the </w:t>
      </w:r>
      <w:r w:rsidR="00055C7E">
        <w:rPr>
          <w:lang w:val="en-US" w:eastAsia="ko-KR"/>
        </w:rPr>
        <w:t xml:space="preserve">WLAN </w:t>
      </w:r>
      <w:r w:rsidR="00A7759D" w:rsidRPr="00140D2B">
        <w:rPr>
          <w:lang w:val="en-US" w:eastAsia="ko-KR"/>
        </w:rPr>
        <w:t xml:space="preserve">interworking function and specific procedures regarding registration, authentication, and IP tunneling. Clause </w:t>
      </w:r>
      <w:r w:rsidR="00B64A61">
        <w:rPr>
          <w:lang w:val="en-US" w:eastAsia="ko-KR"/>
        </w:rPr>
        <w:t>6</w:t>
      </w:r>
      <w:r w:rsidR="00A7759D" w:rsidRPr="00140D2B">
        <w:rPr>
          <w:lang w:val="en-US" w:eastAsia="ko-KR"/>
        </w:rPr>
        <w:t xml:space="preserve"> describes the 5</w:t>
      </w:r>
      <w:r w:rsidR="00A7759D" w:rsidRPr="00176539">
        <w:rPr>
          <w:vertAlign w:val="superscript"/>
          <w:lang w:val="en-US"/>
        </w:rPr>
        <w:t>th</w:t>
      </w:r>
      <w:r w:rsidR="00A7759D" w:rsidRPr="00140D2B">
        <w:rPr>
          <w:lang w:val="en-US" w:eastAsia="ko-KR"/>
        </w:rPr>
        <w:t xml:space="preserve"> Generation System (5GS) </w:t>
      </w:r>
      <w:r w:rsidR="00301D32">
        <w:rPr>
          <w:lang w:val="en-US" w:eastAsia="ko-KR"/>
        </w:rPr>
        <w:t xml:space="preserve">QoS </w:t>
      </w:r>
      <w:r w:rsidR="00A7759D" w:rsidRPr="00140D2B">
        <w:rPr>
          <w:lang w:val="en-US" w:eastAsia="ko-KR"/>
        </w:rPr>
        <w:t>model and Access Traffic Steering Switching and Splitting (ATSSS) function support</w:t>
      </w:r>
      <w:ins w:id="198" w:author="Joseph S Levy" w:date="2021-08-23T21:45:00Z">
        <w:r w:rsidR="0086107E">
          <w:rPr>
            <w:lang w:val="en-US" w:eastAsia="ko-KR"/>
          </w:rPr>
          <w:t xml:space="preserve"> and </w:t>
        </w:r>
      </w:ins>
      <w:ins w:id="199" w:author="Joseph S Levy" w:date="2021-08-24T09:24:00Z">
        <w:r w:rsidR="00B26F9E">
          <w:rPr>
            <w:lang w:val="en-US" w:eastAsia="ko-KR"/>
          </w:rPr>
          <w:t>discusses</w:t>
        </w:r>
      </w:ins>
      <w:ins w:id="200" w:author="Joseph S Levy" w:date="2021-08-24T09:23:00Z">
        <w:r w:rsidR="00B26F9E">
          <w:rPr>
            <w:lang w:val="en-US" w:eastAsia="ko-KR"/>
          </w:rPr>
          <w:t xml:space="preserve"> </w:t>
        </w:r>
      </w:ins>
      <w:ins w:id="201" w:author="Joseph S Levy" w:date="2021-08-23T21:45:00Z">
        <w:r w:rsidR="0086107E">
          <w:rPr>
            <w:lang w:val="en-US" w:eastAsia="ko-KR"/>
          </w:rPr>
          <w:t xml:space="preserve">how </w:t>
        </w:r>
        <w:del w:id="202" w:author="Joseph S Levy" w:date="2021-08-24T09:24:00Z">
          <w:r w:rsidR="0086107E" w:rsidDel="00A5385B">
            <w:rPr>
              <w:lang w:val="en-US" w:eastAsia="ko-KR"/>
            </w:rPr>
            <w:delText>a</w:delText>
          </w:r>
        </w:del>
        <w:r w:rsidR="0086107E">
          <w:rPr>
            <w:lang w:val="en-US" w:eastAsia="ko-KR"/>
          </w:rPr>
          <w:t xml:space="preserve"> </w:t>
        </w:r>
        <w:del w:id="203" w:author="Joseph S Levy" w:date="2021-08-24T09:25:00Z">
          <w:r w:rsidR="0086107E" w:rsidDel="00A5385B">
            <w:rPr>
              <w:lang w:val="en-US" w:eastAsia="ko-KR"/>
            </w:rPr>
            <w:delText xml:space="preserve">WLAN </w:delText>
          </w:r>
        </w:del>
      </w:ins>
      <w:ins w:id="204" w:author="Joseph S Levy" w:date="2021-08-23T21:47:00Z">
        <w:del w:id="205" w:author="Joseph S Levy" w:date="2021-08-24T09:25:00Z">
          <w:r w:rsidR="0086107E" w:rsidDel="00A5385B">
            <w:rPr>
              <w:lang w:val="en-US" w:eastAsia="ko-KR"/>
            </w:rPr>
            <w:delText xml:space="preserve">can support </w:delText>
          </w:r>
        </w:del>
        <w:r w:rsidR="0086107E">
          <w:rPr>
            <w:lang w:val="en-US" w:eastAsia="ko-KR"/>
          </w:rPr>
          <w:t>QoS</w:t>
        </w:r>
      </w:ins>
      <w:ins w:id="206" w:author="Joseph S Levy" w:date="2021-08-24T09:25:00Z">
        <w:r w:rsidR="00A5385B">
          <w:rPr>
            <w:lang w:val="en-US" w:eastAsia="ko-KR"/>
          </w:rPr>
          <w:t xml:space="preserve"> can be supported in a</w:t>
        </w:r>
        <w:r w:rsidR="00A5385B" w:rsidRPr="00A5385B">
          <w:rPr>
            <w:lang w:val="en-US" w:eastAsia="ko-KR"/>
          </w:rPr>
          <w:t xml:space="preserve"> </w:t>
        </w:r>
        <w:r w:rsidR="00A5385B">
          <w:rPr>
            <w:lang w:val="en-US" w:eastAsia="ko-KR"/>
          </w:rPr>
          <w:t>WLAN</w:t>
        </w:r>
      </w:ins>
      <w:r w:rsidR="00A7759D" w:rsidRPr="00140D2B">
        <w:rPr>
          <w:lang w:val="en-US" w:eastAsia="ko-KR"/>
        </w:rPr>
        <w:t xml:space="preserve">. Clause </w:t>
      </w:r>
      <w:r w:rsidR="00B64A61">
        <w:rPr>
          <w:lang w:val="en-US" w:eastAsia="ko-KR"/>
        </w:rPr>
        <w:t>7</w:t>
      </w:r>
      <w:r w:rsidR="00A7759D" w:rsidRPr="00140D2B">
        <w:rPr>
          <w:lang w:val="en-US" w:eastAsia="ko-KR"/>
        </w:rPr>
        <w:t xml:space="preserve"> describes technical gap analysis, technical recommendations, and </w:t>
      </w:r>
      <w:r w:rsidR="00A7759D" w:rsidRPr="00140D2B">
        <w:rPr>
          <w:bCs/>
          <w:lang w:val="en-US" w:eastAsia="ko-KR"/>
        </w:rPr>
        <w:t>Time Sensitive Network</w:t>
      </w:r>
      <w:r w:rsidR="00A7759D" w:rsidRPr="00140D2B">
        <w:rPr>
          <w:lang w:val="en-US" w:eastAsia="ko-KR"/>
        </w:rPr>
        <w:t xml:space="preserve"> (TSN) topics. Conclusions are summarized in Clause </w:t>
      </w:r>
      <w:r w:rsidR="00B64A61">
        <w:rPr>
          <w:lang w:val="en-US" w:eastAsia="ko-KR"/>
        </w:rPr>
        <w:t>8</w:t>
      </w:r>
      <w:r w:rsidR="00A7759D" w:rsidRPr="00140D2B">
        <w:rPr>
          <w:lang w:val="en-US" w:eastAsia="ko-KR"/>
        </w:rPr>
        <w:t xml:space="preserve">. </w:t>
      </w:r>
    </w:p>
    <w:p w14:paraId="2F785840" w14:textId="43552053" w:rsidR="00577910" w:rsidRPr="00140D2B" w:rsidRDefault="00577910" w:rsidP="00E60205">
      <w:pPr>
        <w:tabs>
          <w:tab w:val="left" w:pos="760"/>
        </w:tabs>
        <w:rPr>
          <w:b/>
          <w:lang w:val="en-US" w:eastAsia="ko-KR"/>
        </w:rPr>
      </w:pPr>
    </w:p>
    <w:p w14:paraId="22BF6339" w14:textId="74C43B49" w:rsidR="00577910" w:rsidRPr="00F577F5" w:rsidRDefault="00577910" w:rsidP="00176539">
      <w:pPr>
        <w:pStyle w:val="Heading2"/>
      </w:pPr>
      <w:r w:rsidRPr="00F577F5">
        <w:t xml:space="preserve"> </w:t>
      </w:r>
      <w:bookmarkStart w:id="207" w:name="_Toc75882712"/>
      <w:r w:rsidRPr="00F577F5">
        <w:t>Scope</w:t>
      </w:r>
      <w:bookmarkEnd w:id="207"/>
      <w:r w:rsidRPr="00F577F5">
        <w:t xml:space="preserve"> </w:t>
      </w:r>
    </w:p>
    <w:p w14:paraId="04EE13D5" w14:textId="77777777" w:rsidR="00577910" w:rsidRPr="00140D2B" w:rsidRDefault="00577910" w:rsidP="00577910">
      <w:pPr>
        <w:pStyle w:val="ListParagraph"/>
        <w:tabs>
          <w:tab w:val="left" w:pos="760"/>
        </w:tabs>
        <w:ind w:left="284" w:hanging="284"/>
        <w:rPr>
          <w:b/>
          <w:lang w:val="en-US" w:eastAsia="ko-KR"/>
        </w:rPr>
      </w:pPr>
    </w:p>
    <w:p w14:paraId="5F2C5097" w14:textId="75AE27C2" w:rsidR="00662544" w:rsidRPr="00140D2B" w:rsidRDefault="00370198" w:rsidP="00370198">
      <w:pPr>
        <w:jc w:val="both"/>
        <w:rPr>
          <w:lang w:val="en-US" w:eastAsia="ko-KR"/>
        </w:rPr>
      </w:pPr>
      <w:r w:rsidRPr="00140D2B">
        <w:rPr>
          <w:lang w:val="en-US" w:eastAsia="ko-KR"/>
        </w:rPr>
        <w:t>The</w:t>
      </w:r>
      <w:r w:rsidR="00EF5CA2" w:rsidRPr="00140D2B">
        <w:rPr>
          <w:lang w:val="en-US" w:eastAsia="ko-KR"/>
        </w:rPr>
        <w:t xml:space="preserve"> </w:t>
      </w:r>
      <w:r w:rsidR="006F3DD9" w:rsidRPr="00140D2B">
        <w:rPr>
          <w:lang w:val="en-US" w:eastAsia="ko-KR"/>
        </w:rPr>
        <w:t>high-level</w:t>
      </w:r>
      <w:r w:rsidRPr="00140D2B">
        <w:rPr>
          <w:lang w:val="en-US" w:eastAsia="ko-KR"/>
        </w:rPr>
        <w:t xml:space="preserve"> </w:t>
      </w:r>
      <w:r w:rsidR="00B81762" w:rsidRPr="00140D2B">
        <w:rPr>
          <w:lang w:val="en-US" w:eastAsia="ko-KR"/>
        </w:rPr>
        <w:t xml:space="preserve">interworking </w:t>
      </w:r>
      <w:r w:rsidRPr="00140D2B">
        <w:rPr>
          <w:lang w:val="en-US" w:eastAsia="ko-KR"/>
        </w:rPr>
        <w:t>reference model consists of</w:t>
      </w:r>
      <w:r w:rsidR="002C3C47" w:rsidRPr="00140D2B">
        <w:rPr>
          <w:lang w:val="en-US" w:eastAsia="ko-KR"/>
        </w:rPr>
        <w:t xml:space="preserve"> </w:t>
      </w:r>
      <w:r w:rsidR="001A308E" w:rsidRPr="00140D2B">
        <w:rPr>
          <w:lang w:val="en-US" w:eastAsia="ko-KR"/>
        </w:rPr>
        <w:t xml:space="preserve">a </w:t>
      </w:r>
      <w:r w:rsidR="00312EDF" w:rsidRPr="00140D2B">
        <w:rPr>
          <w:lang w:val="en-US" w:eastAsia="ko-KR"/>
        </w:rPr>
        <w:t xml:space="preserve">terminal, </w:t>
      </w:r>
      <w:r w:rsidR="001A308E" w:rsidRPr="00140D2B">
        <w:rPr>
          <w:lang w:val="en-US" w:eastAsia="ko-KR"/>
        </w:rPr>
        <w:t xml:space="preserve">an </w:t>
      </w:r>
      <w:r w:rsidR="002C3C47" w:rsidRPr="00140D2B">
        <w:rPr>
          <w:lang w:val="en-US" w:eastAsia="ko-KR"/>
        </w:rPr>
        <w:t xml:space="preserve">access </w:t>
      </w:r>
      <w:r w:rsidR="00312EDF" w:rsidRPr="00140D2B">
        <w:rPr>
          <w:lang w:val="en-US" w:eastAsia="ko-KR"/>
        </w:rPr>
        <w:t>network</w:t>
      </w:r>
      <w:r w:rsidR="00312EDF" w:rsidRPr="00897E61">
        <w:rPr>
          <w:lang w:val="en-US" w:eastAsia="ko-KR"/>
        </w:rPr>
        <w:t xml:space="preserve">, </w:t>
      </w:r>
      <w:r w:rsidR="001A308E" w:rsidRPr="00032744">
        <w:rPr>
          <w:lang w:val="en-US" w:eastAsia="ko-KR"/>
        </w:rPr>
        <w:t>the</w:t>
      </w:r>
      <w:r w:rsidR="00312EDF" w:rsidRPr="00140D2B">
        <w:rPr>
          <w:lang w:val="en-US" w:eastAsia="ko-KR"/>
        </w:rPr>
        <w:t xml:space="preserve"> 3GPP </w:t>
      </w:r>
      <w:r w:rsidR="002C3C47" w:rsidRPr="00140D2B">
        <w:rPr>
          <w:lang w:val="en-US" w:eastAsia="ko-KR"/>
        </w:rPr>
        <w:t>5G core</w:t>
      </w:r>
      <w:r w:rsidR="00686514" w:rsidRPr="00140D2B">
        <w:rPr>
          <w:lang w:val="en-US" w:eastAsia="ko-KR"/>
        </w:rPr>
        <w:t xml:space="preserve"> network and </w:t>
      </w:r>
      <w:r w:rsidR="00577FB6" w:rsidRPr="00140D2B">
        <w:rPr>
          <w:lang w:val="en-US" w:eastAsia="ko-KR"/>
        </w:rPr>
        <w:t xml:space="preserve">a </w:t>
      </w:r>
      <w:r w:rsidR="00D90DE7" w:rsidRPr="00140D2B">
        <w:rPr>
          <w:lang w:val="en-US" w:eastAsia="ko-KR"/>
        </w:rPr>
        <w:t>data network</w:t>
      </w:r>
      <w:r w:rsidR="00686514" w:rsidRPr="00140D2B">
        <w:rPr>
          <w:lang w:val="en-US" w:eastAsia="ko-KR"/>
        </w:rPr>
        <w:t xml:space="preserve"> as shown in </w:t>
      </w:r>
      <w:ins w:id="208" w:author="Joseph S Levy" w:date="2021-08-23T22:12:00Z">
        <w:r w:rsidR="00555DCC">
          <w:rPr>
            <w:lang w:val="en-US" w:eastAsia="ko-KR"/>
          </w:rPr>
          <w:fldChar w:fldCharType="begin"/>
        </w:r>
        <w:r w:rsidR="00555DCC">
          <w:rPr>
            <w:lang w:val="en-US" w:eastAsia="ko-KR"/>
          </w:rPr>
          <w:instrText xml:space="preserve"> REF _Ref80649137 \h </w:instrText>
        </w:r>
      </w:ins>
      <w:r w:rsidR="00555DCC">
        <w:rPr>
          <w:lang w:val="en-US" w:eastAsia="ko-KR"/>
        </w:rPr>
      </w:r>
      <w:r w:rsidR="00555DCC">
        <w:rPr>
          <w:lang w:val="en-US" w:eastAsia="ko-KR"/>
        </w:rPr>
        <w:fldChar w:fldCharType="separate"/>
      </w:r>
      <w:ins w:id="209" w:author="Joseph S Levy" w:date="2021-08-23T22:12:00Z">
        <w:r w:rsidR="00555DCC" w:rsidRPr="00897E61">
          <w:rPr>
            <w:lang w:val="en-US"/>
          </w:rPr>
          <w:t xml:space="preserve">Figure </w:t>
        </w:r>
        <w:r w:rsidR="00555DCC">
          <w:rPr>
            <w:noProof/>
            <w:lang w:val="en-US"/>
          </w:rPr>
          <w:t>1</w:t>
        </w:r>
        <w:r w:rsidR="00555DCC">
          <w:rPr>
            <w:lang w:val="en-US" w:eastAsia="ko-KR"/>
          </w:rPr>
          <w:fldChar w:fldCharType="end"/>
        </w:r>
      </w:ins>
      <w:del w:id="210" w:author="Joseph S Levy" w:date="2021-08-23T22:12:00Z">
        <w:r w:rsidR="00686514" w:rsidRPr="00140D2B" w:rsidDel="00555DCC">
          <w:rPr>
            <w:lang w:val="en-US" w:eastAsia="ko-KR"/>
          </w:rPr>
          <w:delText>F</w:delText>
        </w:r>
        <w:r w:rsidR="002C3C47" w:rsidRPr="00140D2B" w:rsidDel="00555DCC">
          <w:rPr>
            <w:lang w:val="en-US" w:eastAsia="ko-KR"/>
          </w:rPr>
          <w:delText>igure 1</w:delText>
        </w:r>
      </w:del>
      <w:r w:rsidR="002C3C47" w:rsidRPr="00140D2B">
        <w:rPr>
          <w:lang w:val="en-US" w:eastAsia="ko-KR"/>
        </w:rPr>
        <w:t>.</w:t>
      </w:r>
      <w:r w:rsidR="000255C5">
        <w:rPr>
          <w:lang w:val="en-US" w:eastAsia="ko-KR"/>
        </w:rPr>
        <w:t xml:space="preserve"> </w:t>
      </w:r>
    </w:p>
    <w:p w14:paraId="4722F099" w14:textId="720126E8" w:rsidR="008C66B9" w:rsidRDefault="008C66B9">
      <w:pPr>
        <w:jc w:val="center"/>
        <w:rPr>
          <w:lang w:val="en-US" w:eastAsia="ko-KR"/>
        </w:rPr>
      </w:pPr>
    </w:p>
    <w:p w14:paraId="5A44A671" w14:textId="39815E90" w:rsidR="0095703C" w:rsidRPr="00897E61" w:rsidRDefault="0095703C">
      <w:pPr>
        <w:jc w:val="center"/>
        <w:rPr>
          <w:lang w:val="en-US" w:eastAsia="ko-KR"/>
        </w:rPr>
      </w:pPr>
      <w:r>
        <w:rPr>
          <w:noProof/>
          <w:lang w:val="en-US" w:eastAsia="ko-KR"/>
        </w:rPr>
        <w:drawing>
          <wp:inline distT="0" distB="0" distL="0" distR="0" wp14:anchorId="09F04279" wp14:editId="71BD991D">
            <wp:extent cx="5194935" cy="1109105"/>
            <wp:effectExtent l="0" t="0" r="5715"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26347" cy="1115811"/>
                    </a:xfrm>
                    <a:prstGeom prst="rect">
                      <a:avLst/>
                    </a:prstGeom>
                    <a:noFill/>
                  </pic:spPr>
                </pic:pic>
              </a:graphicData>
            </a:graphic>
          </wp:inline>
        </w:drawing>
      </w:r>
    </w:p>
    <w:p w14:paraId="1B37D207" w14:textId="375A9B87" w:rsidR="008C66B9" w:rsidRPr="00133F7C" w:rsidRDefault="00297612" w:rsidP="00643C95">
      <w:pPr>
        <w:pStyle w:val="Caption"/>
        <w:rPr>
          <w:lang w:val="en-US"/>
        </w:rPr>
      </w:pPr>
      <w:bookmarkStart w:id="211" w:name="_Ref80649137"/>
      <w:bookmarkStart w:id="212" w:name="_Toc80649217"/>
      <w:r w:rsidRPr="00897E61">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5C385A">
        <w:rPr>
          <w:noProof/>
          <w:lang w:val="en-US"/>
        </w:rPr>
        <w:t>1</w:t>
      </w:r>
      <w:r w:rsidRPr="00643C95">
        <w:rPr>
          <w:lang w:val="en-US"/>
        </w:rPr>
        <w:fldChar w:fldCharType="end"/>
      </w:r>
      <w:bookmarkEnd w:id="211"/>
      <w:r w:rsidRPr="00643C95">
        <w:rPr>
          <w:lang w:val="en-US"/>
        </w:rPr>
        <w:t xml:space="preserve">. </w:t>
      </w:r>
      <w:r w:rsidR="008C66B9" w:rsidRPr="00133F7C">
        <w:rPr>
          <w:lang w:val="en-US"/>
        </w:rPr>
        <w:t xml:space="preserve">Overview of </w:t>
      </w:r>
      <w:r w:rsidR="00A940F4" w:rsidRPr="00133F7C">
        <w:rPr>
          <w:lang w:val="en-US"/>
        </w:rPr>
        <w:t>interworking reference model</w:t>
      </w:r>
      <w:bookmarkEnd w:id="212"/>
    </w:p>
    <w:p w14:paraId="4BD92BE0" w14:textId="1A71C77D" w:rsidR="00EF5CA2" w:rsidRPr="00140D2B" w:rsidRDefault="00EF5CA2" w:rsidP="00370198">
      <w:pPr>
        <w:jc w:val="both"/>
        <w:rPr>
          <w:lang w:val="en-US" w:eastAsia="ko-KR"/>
        </w:rPr>
      </w:pPr>
    </w:p>
    <w:p w14:paraId="2DE34586" w14:textId="38B677B2" w:rsidR="00E672DE" w:rsidRPr="00140D2B" w:rsidRDefault="00E672DE" w:rsidP="00E672DE">
      <w:pPr>
        <w:jc w:val="both"/>
        <w:rPr>
          <w:lang w:val="en-US" w:eastAsia="ko-KR"/>
        </w:rPr>
      </w:pPr>
      <w:r w:rsidRPr="00140D2B">
        <w:rPr>
          <w:lang w:val="en-US" w:eastAsia="ko-KR"/>
        </w:rPr>
        <w:t xml:space="preserve">This report considers </w:t>
      </w:r>
      <w:r w:rsidR="00175155">
        <w:rPr>
          <w:lang w:val="en-US" w:eastAsia="ko-KR"/>
        </w:rPr>
        <w:t>an</w:t>
      </w:r>
      <w:r w:rsidRPr="00140D2B">
        <w:rPr>
          <w:lang w:val="en-US" w:eastAsia="ko-KR"/>
        </w:rPr>
        <w:t xml:space="preserve"> interworking reference model, two types of network access (trusted and untrusted) and two types of terminals </w:t>
      </w:r>
      <w:r w:rsidR="00C611C7">
        <w:rPr>
          <w:lang w:val="en-US" w:eastAsia="ko-KR"/>
        </w:rPr>
        <w:t>(</w:t>
      </w:r>
      <w:r w:rsidR="006F3DD9" w:rsidRPr="00140D2B">
        <w:rPr>
          <w:lang w:val="en-US" w:eastAsia="ko-KR"/>
        </w:rPr>
        <w:t>User Equipment (</w:t>
      </w:r>
      <w:r w:rsidRPr="00140D2B">
        <w:rPr>
          <w:lang w:val="en-US" w:eastAsia="ko-KR"/>
        </w:rPr>
        <w:t>UE</w:t>
      </w:r>
      <w:r w:rsidR="006F3DD9" w:rsidRPr="00140D2B">
        <w:rPr>
          <w:lang w:val="en-US" w:eastAsia="ko-KR"/>
        </w:rPr>
        <w:t>)</w:t>
      </w:r>
      <w:r w:rsidRPr="00140D2B">
        <w:rPr>
          <w:lang w:val="en-US" w:eastAsia="ko-KR"/>
        </w:rPr>
        <w:t xml:space="preserve"> and</w:t>
      </w:r>
      <w:r w:rsidR="00EE5047">
        <w:rPr>
          <w:lang w:val="en-US" w:eastAsia="ko-KR"/>
        </w:rPr>
        <w:t xml:space="preserve"> </w:t>
      </w:r>
      <w:r w:rsidR="00C611C7">
        <w:rPr>
          <w:rFonts w:hint="eastAsia"/>
          <w:lang w:val="en-US" w:eastAsia="ko-KR"/>
        </w:rPr>
        <w:t>T</w:t>
      </w:r>
      <w:r w:rsidR="00C611C7">
        <w:rPr>
          <w:lang w:val="en-US" w:eastAsia="ko-KR"/>
        </w:rPr>
        <w:t>e</w:t>
      </w:r>
      <w:r w:rsidR="00EE5047">
        <w:rPr>
          <w:lang w:val="en-US" w:eastAsia="ko-KR"/>
        </w:rPr>
        <w:t>rminal (TE)</w:t>
      </w:r>
      <w:r w:rsidR="00C611C7">
        <w:rPr>
          <w:lang w:val="en-US" w:eastAsia="ko-KR"/>
        </w:rPr>
        <w:t>)</w:t>
      </w:r>
      <w:r w:rsidRPr="00140D2B">
        <w:rPr>
          <w:lang w:val="en-US" w:eastAsia="ko-KR"/>
        </w:rPr>
        <w:t>.</w:t>
      </w:r>
      <w:r w:rsidR="000255C5">
        <w:rPr>
          <w:lang w:val="en-US" w:eastAsia="ko-KR"/>
        </w:rPr>
        <w:t xml:space="preserve"> </w:t>
      </w:r>
      <w:r w:rsidRPr="00140D2B">
        <w:rPr>
          <w:lang w:val="en-US" w:eastAsia="ko-KR"/>
        </w:rPr>
        <w:t>The interworking reference model define</w:t>
      </w:r>
      <w:r w:rsidR="00175155">
        <w:rPr>
          <w:lang w:val="en-US" w:eastAsia="ko-KR"/>
        </w:rPr>
        <w:t>s</w:t>
      </w:r>
      <w:r w:rsidRPr="00140D2B">
        <w:rPr>
          <w:lang w:val="en-US" w:eastAsia="ko-KR"/>
        </w:rPr>
        <w:t xml:space="preserve"> how coupled the </w:t>
      </w:r>
      <w:r w:rsidR="00520D7D" w:rsidRPr="00140D2B">
        <w:rPr>
          <w:lang w:val="en-US" w:eastAsia="ko-KR"/>
        </w:rPr>
        <w:t>3GPP network is to the WLAN access network</w:t>
      </w:r>
      <w:r w:rsidR="008D1F22" w:rsidRPr="00140D2B">
        <w:rPr>
          <w:lang w:val="en-US" w:eastAsia="ko-KR"/>
        </w:rPr>
        <w:t>.</w:t>
      </w:r>
      <w:r w:rsidRPr="00140D2B">
        <w:rPr>
          <w:lang w:val="en-US" w:eastAsia="ko-KR"/>
        </w:rPr>
        <w:t xml:space="preserve"> The architectural model, necessary functionalities and specific procedures that allow WLAN access networks to interwork with 3GPP 5G core network are discussed for the trusted as well as untrusted case</w:t>
      </w:r>
      <w:r w:rsidR="000427E9" w:rsidRPr="00140D2B">
        <w:rPr>
          <w:lang w:val="en-US" w:eastAsia="ko-KR"/>
        </w:rPr>
        <w:t>,</w:t>
      </w:r>
      <w:r w:rsidRPr="00140D2B">
        <w:rPr>
          <w:lang w:val="en-US" w:eastAsia="ko-KR"/>
        </w:rPr>
        <w:t xml:space="preserve"> as defined in TS 23.501</w:t>
      </w:r>
      <w:r w:rsidR="00A766CE">
        <w:rPr>
          <w:lang w:val="en-US" w:eastAsia="ko-KR"/>
        </w:rPr>
        <w:t xml:space="preserve"> [8]</w:t>
      </w:r>
      <w:r w:rsidRPr="00140D2B">
        <w:rPr>
          <w:lang w:val="en-US" w:eastAsia="ko-KR"/>
        </w:rPr>
        <w:t xml:space="preserve">. </w:t>
      </w:r>
      <w:r w:rsidR="003B63C0">
        <w:rPr>
          <w:lang w:val="en-US" w:eastAsia="ko-KR"/>
        </w:rPr>
        <w:t xml:space="preserve">In this report, a UE </w:t>
      </w:r>
      <w:r w:rsidR="003B63C0">
        <w:rPr>
          <w:rFonts w:hint="eastAsia"/>
          <w:lang w:val="en-US" w:eastAsia="ko-KR"/>
        </w:rPr>
        <w:t xml:space="preserve">is </w:t>
      </w:r>
      <w:r w:rsidR="003B63C0">
        <w:rPr>
          <w:lang w:val="en-US" w:eastAsia="ko-KR"/>
        </w:rPr>
        <w:t xml:space="preserve">a device </w:t>
      </w:r>
      <w:r w:rsidR="003B63C0">
        <w:rPr>
          <w:rFonts w:hint="eastAsia"/>
          <w:lang w:val="en-US" w:eastAsia="ko-KR"/>
        </w:rPr>
        <w:t>tha</w:t>
      </w:r>
      <w:r w:rsidR="003B63C0">
        <w:rPr>
          <w:lang w:val="en-US" w:eastAsia="ko-KR"/>
        </w:rPr>
        <w:t xml:space="preserve">t </w:t>
      </w:r>
      <w:proofErr w:type="gramStart"/>
      <w:r w:rsidR="003B63C0">
        <w:rPr>
          <w:lang w:val="en-US" w:eastAsia="ko-KR"/>
        </w:rPr>
        <w:t>is capable of communicating</w:t>
      </w:r>
      <w:proofErr w:type="gramEnd"/>
      <w:r w:rsidR="003B63C0">
        <w:rPr>
          <w:lang w:val="en-US" w:eastAsia="ko-KR"/>
        </w:rPr>
        <w:t xml:space="preserve"> with 3GPP 5G access network, and a </w:t>
      </w:r>
      <w:r w:rsidR="00EE5047">
        <w:rPr>
          <w:lang w:val="en-US" w:eastAsia="ko-KR"/>
        </w:rPr>
        <w:t>TE</w:t>
      </w:r>
      <w:r w:rsidR="00175155">
        <w:rPr>
          <w:lang w:val="en-US" w:eastAsia="ko-KR"/>
        </w:rPr>
        <w:t xml:space="preserve"> </w:t>
      </w:r>
      <w:r w:rsidR="003B63C0">
        <w:rPr>
          <w:lang w:val="en-US" w:eastAsia="ko-KR"/>
        </w:rPr>
        <w:t xml:space="preserve">is a device that is </w:t>
      </w:r>
      <w:r w:rsidR="00504154">
        <w:rPr>
          <w:lang w:val="en-US" w:eastAsia="ko-KR"/>
        </w:rPr>
        <w:t xml:space="preserve">only </w:t>
      </w:r>
      <w:r w:rsidR="003B63C0">
        <w:rPr>
          <w:lang w:val="en-US" w:eastAsia="ko-KR"/>
        </w:rPr>
        <w:t>capable of communicating with WLAN access network.</w:t>
      </w:r>
    </w:p>
    <w:p w14:paraId="5FD9AD85" w14:textId="1581A5F0" w:rsidR="00D776CE" w:rsidRDefault="00D776CE">
      <w:pPr>
        <w:rPr>
          <w:lang w:val="en-US" w:eastAsia="ko-KR"/>
        </w:rPr>
      </w:pPr>
      <w:r>
        <w:rPr>
          <w:lang w:val="en-US" w:eastAsia="ko-KR"/>
        </w:rPr>
        <w:br w:type="page"/>
      </w:r>
    </w:p>
    <w:p w14:paraId="59DF8138" w14:textId="0E731207" w:rsidR="00912EA1" w:rsidRPr="00897E61" w:rsidRDefault="00A7759D">
      <w:pPr>
        <w:pStyle w:val="Heading1"/>
      </w:pPr>
      <w:bookmarkStart w:id="213" w:name="_Toc75882713"/>
      <w:r>
        <w:lastRenderedPageBreak/>
        <w:t>R</w:t>
      </w:r>
      <w:r w:rsidR="00912EA1" w:rsidRPr="00897E61">
        <w:t>eference model</w:t>
      </w:r>
      <w:r>
        <w:t xml:space="preserve"> of interworking between 5G core network and WLAN</w:t>
      </w:r>
      <w:bookmarkEnd w:id="213"/>
    </w:p>
    <w:p w14:paraId="0BB70353" w14:textId="77777777" w:rsidR="00912EA1" w:rsidRPr="00F91AB8" w:rsidRDefault="00912EA1" w:rsidP="00643C95"/>
    <w:p w14:paraId="5ADD0288" w14:textId="0680D35C" w:rsidR="00577910" w:rsidRPr="00F577F5" w:rsidRDefault="00747CA8" w:rsidP="00C608CC">
      <w:pPr>
        <w:pStyle w:val="Heading2"/>
      </w:pPr>
      <w:bookmarkStart w:id="214" w:name="_Toc75882714"/>
      <w:r>
        <w:t>Overview</w:t>
      </w:r>
      <w:bookmarkEnd w:id="214"/>
    </w:p>
    <w:p w14:paraId="1DACDE6C" w14:textId="403E0DD8" w:rsidR="00F6460B" w:rsidRPr="00140D2B" w:rsidRDefault="00F6460B" w:rsidP="00F6460B">
      <w:pPr>
        <w:jc w:val="both"/>
        <w:rPr>
          <w:lang w:val="en-US" w:eastAsia="ko-KR"/>
        </w:rPr>
      </w:pPr>
    </w:p>
    <w:p w14:paraId="474C452D" w14:textId="7558CAEF" w:rsidR="00256032" w:rsidRPr="00140D2B" w:rsidRDefault="00EE5047" w:rsidP="00B02D8C">
      <w:pPr>
        <w:jc w:val="both"/>
        <w:rPr>
          <w:lang w:val="en-US" w:eastAsia="ko-KR"/>
        </w:rPr>
      </w:pPr>
      <w:r>
        <w:rPr>
          <w:lang w:val="en-US" w:eastAsia="ko-KR"/>
        </w:rPr>
        <w:t>Interworking model between 5G core network and WLAN</w:t>
      </w:r>
      <w:r w:rsidR="000427E9" w:rsidRPr="00140D2B">
        <w:rPr>
          <w:lang w:val="en-US" w:eastAsia="ko-KR"/>
        </w:rPr>
        <w:t xml:space="preserve">, as shown in </w:t>
      </w:r>
      <w:ins w:id="215" w:author="Joseph S Levy" w:date="2021-08-23T22:11:00Z">
        <w:r w:rsidR="00555DCC">
          <w:rPr>
            <w:lang w:val="en-US" w:eastAsia="ko-KR"/>
          </w:rPr>
          <w:fldChar w:fldCharType="begin"/>
        </w:r>
        <w:r w:rsidR="00555DCC">
          <w:rPr>
            <w:lang w:val="en-US" w:eastAsia="ko-KR"/>
          </w:rPr>
          <w:instrText xml:space="preserve"> REF _Ref80649125 \h </w:instrText>
        </w:r>
      </w:ins>
      <w:r w:rsidR="00555DCC">
        <w:rPr>
          <w:lang w:val="en-US" w:eastAsia="ko-KR"/>
        </w:rPr>
      </w:r>
      <w:r w:rsidR="00555DCC">
        <w:rPr>
          <w:lang w:val="en-US" w:eastAsia="ko-KR"/>
        </w:rPr>
        <w:fldChar w:fldCharType="separate"/>
      </w:r>
      <w:ins w:id="216" w:author="Joseph S Levy" w:date="2021-08-23T22:11:00Z">
        <w:r w:rsidR="00555DCC">
          <w:t xml:space="preserve">Figure </w:t>
        </w:r>
        <w:r w:rsidR="00555DCC">
          <w:rPr>
            <w:noProof/>
          </w:rPr>
          <w:t>2</w:t>
        </w:r>
        <w:r w:rsidR="00555DCC">
          <w:rPr>
            <w:lang w:val="en-US" w:eastAsia="ko-KR"/>
          </w:rPr>
          <w:fldChar w:fldCharType="end"/>
        </w:r>
      </w:ins>
      <w:del w:id="217" w:author="Joseph S Levy" w:date="2021-08-23T22:11:00Z">
        <w:r w:rsidR="000427E9" w:rsidRPr="00140D2B" w:rsidDel="00555DCC">
          <w:rPr>
            <w:lang w:val="en-US" w:eastAsia="ko-KR"/>
          </w:rPr>
          <w:delText xml:space="preserve">Figure </w:delText>
        </w:r>
        <w:r w:rsidR="00FA5094" w:rsidDel="00555DCC">
          <w:rPr>
            <w:lang w:val="en-US" w:eastAsia="ko-KR"/>
          </w:rPr>
          <w:delText>2</w:delText>
        </w:r>
      </w:del>
      <w:r w:rsidR="000427E9" w:rsidRPr="00140D2B">
        <w:rPr>
          <w:lang w:val="en-US" w:eastAsia="ko-KR"/>
        </w:rPr>
        <w:t>,</w:t>
      </w:r>
      <w:r w:rsidR="00B02D8C" w:rsidRPr="00140D2B">
        <w:rPr>
          <w:lang w:val="en-US" w:eastAsia="ko-KR"/>
        </w:rPr>
        <w:t xml:space="preserve"> </w:t>
      </w:r>
      <w:r w:rsidR="00BF66EB">
        <w:rPr>
          <w:rFonts w:hint="eastAsia"/>
          <w:lang w:val="en-US" w:eastAsia="ko-KR"/>
        </w:rPr>
        <w:t>c</w:t>
      </w:r>
      <w:r w:rsidR="00BF66EB">
        <w:rPr>
          <w:lang w:val="en-US" w:eastAsia="ko-KR"/>
        </w:rPr>
        <w:t xml:space="preserve">onsists of </w:t>
      </w:r>
      <w:r w:rsidR="0060126A">
        <w:rPr>
          <w:lang w:val="en-US" w:eastAsia="ko-KR"/>
        </w:rPr>
        <w:t xml:space="preserve">data network, </w:t>
      </w:r>
      <w:r w:rsidR="00BF66EB">
        <w:rPr>
          <w:lang w:val="en-US" w:eastAsia="ko-KR"/>
        </w:rPr>
        <w:t xml:space="preserve">3GPP core network, </w:t>
      </w:r>
      <w:r w:rsidR="0060126A">
        <w:rPr>
          <w:lang w:val="en-US" w:eastAsia="ko-KR"/>
        </w:rPr>
        <w:t xml:space="preserve">two independent </w:t>
      </w:r>
      <w:r w:rsidR="00BF66EB">
        <w:rPr>
          <w:lang w:val="en-US" w:eastAsia="ko-KR"/>
        </w:rPr>
        <w:t>access networks</w:t>
      </w:r>
      <w:r w:rsidR="006E18D7">
        <w:rPr>
          <w:lang w:val="en-US" w:eastAsia="ko-KR"/>
        </w:rPr>
        <w:t xml:space="preserve"> </w:t>
      </w:r>
      <w:r w:rsidR="00C611C7">
        <w:rPr>
          <w:lang w:val="en-US" w:eastAsia="ko-KR"/>
        </w:rPr>
        <w:t>(3GPP 5G access network and WLAN access network)</w:t>
      </w:r>
      <w:r w:rsidR="00BF66EB">
        <w:rPr>
          <w:lang w:val="en-US" w:eastAsia="ko-KR"/>
        </w:rPr>
        <w:t xml:space="preserve">, </w:t>
      </w:r>
      <w:r w:rsidR="006E18D7">
        <w:rPr>
          <w:lang w:val="en-US" w:eastAsia="ko-KR"/>
        </w:rPr>
        <w:t xml:space="preserve">and </w:t>
      </w:r>
      <w:r w:rsidR="00BF66EB">
        <w:rPr>
          <w:lang w:val="en-US" w:eastAsia="ko-KR"/>
        </w:rPr>
        <w:t>two types of terminals</w:t>
      </w:r>
      <w:r w:rsidR="006E18D7">
        <w:rPr>
          <w:lang w:val="en-US" w:eastAsia="ko-KR"/>
        </w:rPr>
        <w:t xml:space="preserve"> </w:t>
      </w:r>
      <w:r w:rsidR="00C611C7">
        <w:rPr>
          <w:lang w:val="en-US" w:eastAsia="ko-KR"/>
        </w:rPr>
        <w:t>(</w:t>
      </w:r>
      <w:r w:rsidR="00BF66EB">
        <w:rPr>
          <w:lang w:val="en-US" w:eastAsia="ko-KR"/>
        </w:rPr>
        <w:t>UE and TE</w:t>
      </w:r>
      <w:r w:rsidR="00C611C7">
        <w:rPr>
          <w:lang w:val="en-US" w:eastAsia="ko-KR"/>
        </w:rPr>
        <w:t>)</w:t>
      </w:r>
      <w:r w:rsidR="00BF66EB">
        <w:rPr>
          <w:lang w:val="en-US" w:eastAsia="ko-KR"/>
        </w:rPr>
        <w:t xml:space="preserve">. </w:t>
      </w:r>
      <w:r w:rsidR="00FA5094">
        <w:rPr>
          <w:rFonts w:hint="eastAsia"/>
          <w:lang w:val="en-US" w:eastAsia="ko-KR"/>
        </w:rPr>
        <w:t>A</w:t>
      </w:r>
      <w:r w:rsidR="00FA5094">
        <w:rPr>
          <w:lang w:val="en-US" w:eastAsia="ko-KR"/>
        </w:rPr>
        <w:t xml:space="preserve"> </w:t>
      </w:r>
      <w:r>
        <w:rPr>
          <w:lang w:val="en-US" w:eastAsia="ko-KR"/>
        </w:rPr>
        <w:t>TE</w:t>
      </w:r>
      <w:r w:rsidR="00AF177B" w:rsidRPr="00140D2B">
        <w:rPr>
          <w:lang w:val="en-US" w:eastAsia="ko-KR"/>
        </w:rPr>
        <w:t xml:space="preserve"> </w:t>
      </w:r>
      <w:r w:rsidR="00CA40EE" w:rsidRPr="00140D2B">
        <w:rPr>
          <w:lang w:val="en-US" w:eastAsia="ko-KR"/>
        </w:rPr>
        <w:t xml:space="preserve">can </w:t>
      </w:r>
      <w:r w:rsidR="00482F24" w:rsidRPr="00140D2B">
        <w:rPr>
          <w:lang w:val="en-US" w:eastAsia="ko-KR"/>
        </w:rPr>
        <w:t xml:space="preserve">only </w:t>
      </w:r>
      <w:r w:rsidR="00CA40EE" w:rsidRPr="00140D2B">
        <w:rPr>
          <w:lang w:val="en-US" w:eastAsia="ko-KR"/>
        </w:rPr>
        <w:t>support WLAN access to interwork with 5G core network</w:t>
      </w:r>
      <w:r w:rsidR="00482F24" w:rsidRPr="00140D2B">
        <w:rPr>
          <w:lang w:val="en-US" w:eastAsia="ko-KR"/>
        </w:rPr>
        <w:t>.</w:t>
      </w:r>
      <w:r w:rsidR="00CA40EE" w:rsidRPr="00140D2B">
        <w:rPr>
          <w:lang w:val="en-US" w:eastAsia="ko-KR"/>
        </w:rPr>
        <w:t xml:space="preserve"> </w:t>
      </w:r>
      <w:r w:rsidR="00FA5094">
        <w:rPr>
          <w:lang w:val="en-US" w:eastAsia="ko-KR"/>
        </w:rPr>
        <w:t>A</w:t>
      </w:r>
      <w:r w:rsidR="00482F24" w:rsidRPr="00140D2B">
        <w:rPr>
          <w:lang w:val="en-US" w:eastAsia="ko-KR"/>
        </w:rPr>
        <w:t xml:space="preserve"> UE </w:t>
      </w:r>
      <w:r w:rsidR="005113D7" w:rsidRPr="00140D2B">
        <w:rPr>
          <w:lang w:val="en-US" w:eastAsia="ko-KR"/>
        </w:rPr>
        <w:t xml:space="preserve">can support both </w:t>
      </w:r>
      <w:r w:rsidR="00AF177B" w:rsidRPr="00140D2B">
        <w:rPr>
          <w:lang w:val="en-US" w:eastAsia="ko-KR"/>
        </w:rPr>
        <w:t>3GPP access and WLAN access</w:t>
      </w:r>
      <w:r w:rsidR="00AD14A8" w:rsidRPr="00140D2B">
        <w:rPr>
          <w:lang w:val="en-US" w:eastAsia="ko-KR"/>
        </w:rPr>
        <w:t xml:space="preserve"> to interwork with 5G core network</w:t>
      </w:r>
      <w:r w:rsidR="00482F24" w:rsidRPr="00140D2B">
        <w:rPr>
          <w:lang w:val="en-US" w:eastAsia="ko-KR"/>
        </w:rPr>
        <w:t>.</w:t>
      </w:r>
      <w:r w:rsidR="005113D7" w:rsidRPr="00140D2B">
        <w:rPr>
          <w:lang w:val="en-US" w:eastAsia="ko-KR"/>
        </w:rPr>
        <w:t xml:space="preserve"> </w:t>
      </w:r>
    </w:p>
    <w:p w14:paraId="0DE6C59F" w14:textId="131DFF12" w:rsidR="006B44E6" w:rsidRPr="00140D2B" w:rsidRDefault="006B44E6" w:rsidP="00B04D71">
      <w:pPr>
        <w:rPr>
          <w:lang w:val="en-US" w:eastAsia="ko-KR"/>
        </w:rPr>
      </w:pPr>
    </w:p>
    <w:p w14:paraId="204EBF43" w14:textId="479871B4" w:rsidR="00256032" w:rsidRPr="001E2C95" w:rsidRDefault="001E2C95" w:rsidP="00E0744A">
      <w:pPr>
        <w:jc w:val="center"/>
        <w:rPr>
          <w:lang w:val="en-US" w:eastAsia="ko-KR"/>
        </w:rPr>
      </w:pPr>
      <w:r w:rsidRPr="001E2C95">
        <w:rPr>
          <w:noProof/>
          <w:lang w:eastAsia="ko-KR"/>
        </w:rPr>
        <w:drawing>
          <wp:inline distT="0" distB="0" distL="0" distR="0" wp14:anchorId="79341D18" wp14:editId="4F668275">
            <wp:extent cx="4778276" cy="2040467"/>
            <wp:effectExtent l="0" t="0" r="3810" b="0"/>
            <wp:docPr id="1" name="그림 1">
              <a:extLst xmlns:a="http://schemas.openxmlformats.org/drawingml/2006/main">
                <a:ext uri="{FF2B5EF4-FFF2-40B4-BE49-F238E27FC236}">
                  <a16:creationId xmlns:a16="http://schemas.microsoft.com/office/drawing/2014/main" id="{B59D178A-8DCE-4C02-B48B-EA3997A417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B59D178A-8DCE-4C02-B48B-EA3997A41748}"/>
                        </a:ext>
                      </a:extLst>
                    </pic:cNvPr>
                    <pic:cNvPicPr>
                      <a:picLocks noChangeAspect="1"/>
                    </pic:cNvPicPr>
                  </pic:nvPicPr>
                  <pic:blipFill>
                    <a:blip r:embed="rId14"/>
                    <a:stretch>
                      <a:fillRect/>
                    </a:stretch>
                  </pic:blipFill>
                  <pic:spPr>
                    <a:xfrm>
                      <a:off x="0" y="0"/>
                      <a:ext cx="4823801" cy="2059908"/>
                    </a:xfrm>
                    <a:prstGeom prst="rect">
                      <a:avLst/>
                    </a:prstGeom>
                  </pic:spPr>
                </pic:pic>
              </a:graphicData>
            </a:graphic>
          </wp:inline>
        </w:drawing>
      </w:r>
    </w:p>
    <w:p w14:paraId="6D266CC7" w14:textId="77777777" w:rsidR="007762CB" w:rsidRPr="00140D2B" w:rsidRDefault="007762CB" w:rsidP="007762CB">
      <w:pPr>
        <w:rPr>
          <w:lang w:val="en-US" w:eastAsia="ko-KR"/>
        </w:rPr>
      </w:pPr>
    </w:p>
    <w:p w14:paraId="4A71E663" w14:textId="769515B4" w:rsidR="00256032" w:rsidRPr="00140D2B" w:rsidRDefault="005C385A" w:rsidP="005C385A">
      <w:pPr>
        <w:pStyle w:val="Caption"/>
        <w:rPr>
          <w:lang w:val="en-US"/>
        </w:rPr>
      </w:pPr>
      <w:bookmarkStart w:id="218" w:name="_Ref80649125"/>
      <w:bookmarkStart w:id="219" w:name="_Toc80649218"/>
      <w:ins w:id="220" w:author="Joseph S Levy" w:date="2021-08-23T21:56:00Z">
        <w:r>
          <w:t xml:space="preserve">Figure </w:t>
        </w:r>
        <w:r>
          <w:fldChar w:fldCharType="begin"/>
        </w:r>
        <w:r>
          <w:instrText xml:space="preserve"> SEQ Figure \* ARABIC </w:instrText>
        </w:r>
      </w:ins>
      <w:r>
        <w:fldChar w:fldCharType="separate"/>
      </w:r>
      <w:ins w:id="221" w:author="Joseph S Levy" w:date="2021-08-23T22:04:00Z">
        <w:r>
          <w:rPr>
            <w:noProof/>
          </w:rPr>
          <w:t>2</w:t>
        </w:r>
      </w:ins>
      <w:ins w:id="222" w:author="Joseph S Levy" w:date="2021-08-23T21:56:00Z">
        <w:r>
          <w:fldChar w:fldCharType="end"/>
        </w:r>
      </w:ins>
      <w:bookmarkEnd w:id="218"/>
      <w:ins w:id="223" w:author="Joseph S Levy" w:date="2021-08-23T21:55:00Z">
        <w:r w:rsidRPr="00643C95">
          <w:rPr>
            <w:lang w:val="en-US"/>
          </w:rPr>
          <w:t xml:space="preserve">. </w:t>
        </w:r>
      </w:ins>
      <w:del w:id="224" w:author="Joseph S Levy" w:date="2021-08-23T21:55:00Z">
        <w:r w:rsidR="002239E5" w:rsidRPr="00897E61" w:rsidDel="005C385A">
          <w:rPr>
            <w:lang w:val="en-US"/>
          </w:rPr>
          <w:delText xml:space="preserve">Figure </w:delText>
        </w:r>
        <w:r w:rsidR="002239E5" w:rsidDel="005C385A">
          <w:rPr>
            <w:lang w:val="en-US"/>
          </w:rPr>
          <w:delText>2</w:delText>
        </w:r>
        <w:r w:rsidR="002239E5" w:rsidRPr="00643C95" w:rsidDel="005C385A">
          <w:rPr>
            <w:lang w:val="en-US"/>
          </w:rPr>
          <w:delText xml:space="preserve">. </w:delText>
        </w:r>
      </w:del>
      <w:r w:rsidR="00EE5047">
        <w:rPr>
          <w:lang w:val="en-US"/>
        </w:rPr>
        <w:t>I</w:t>
      </w:r>
      <w:r w:rsidR="006B44E6" w:rsidRPr="00F577F5">
        <w:rPr>
          <w:lang w:val="en-US"/>
        </w:rPr>
        <w:t xml:space="preserve">nterworking model between 5G core network and </w:t>
      </w:r>
      <w:r w:rsidR="006B44E6" w:rsidRPr="00B658F3">
        <w:rPr>
          <w:lang w:val="en-US"/>
        </w:rPr>
        <w:t>WLAN</w:t>
      </w:r>
      <w:bookmarkEnd w:id="219"/>
    </w:p>
    <w:p w14:paraId="7965B042" w14:textId="67DF586B" w:rsidR="003046B7" w:rsidRPr="00897E61" w:rsidRDefault="008E4EAD" w:rsidP="003046B7">
      <w:pPr>
        <w:jc w:val="both"/>
        <w:rPr>
          <w:lang w:val="en-US" w:eastAsia="zh-CN"/>
        </w:rPr>
      </w:pPr>
      <w:r w:rsidRPr="00140D2B">
        <w:rPr>
          <w:lang w:val="en-US" w:eastAsia="zh-CN"/>
        </w:rPr>
        <w:t>The</w:t>
      </w:r>
      <w:r w:rsidR="00F139E0" w:rsidRPr="00140D2B">
        <w:rPr>
          <w:lang w:val="en-US" w:eastAsia="zh-CN"/>
        </w:rPr>
        <w:t xml:space="preserve"> </w:t>
      </w:r>
      <w:r w:rsidR="00582EBF" w:rsidRPr="00140D2B">
        <w:rPr>
          <w:lang w:val="en-US" w:eastAsia="zh-CN"/>
        </w:rPr>
        <w:t xml:space="preserve">3GPP </w:t>
      </w:r>
      <w:r w:rsidR="00F139E0" w:rsidRPr="00140D2B">
        <w:rPr>
          <w:lang w:val="en-US" w:eastAsia="zh-CN"/>
        </w:rPr>
        <w:t>5</w:t>
      </w:r>
      <w:r w:rsidR="00F139E0" w:rsidRPr="00140D2B">
        <w:rPr>
          <w:lang w:val="en-US" w:eastAsia="ko-KR"/>
        </w:rPr>
        <w:t>G system</w:t>
      </w:r>
      <w:r w:rsidR="006B5D7B" w:rsidRPr="00140D2B">
        <w:rPr>
          <w:lang w:val="en-US" w:eastAsia="zh-CN"/>
        </w:rPr>
        <w:t xml:space="preserve"> </w:t>
      </w:r>
      <w:r w:rsidR="006F3DD9" w:rsidRPr="00140D2B">
        <w:rPr>
          <w:lang w:val="en-US" w:eastAsia="zh-CN"/>
        </w:rPr>
        <w:t>allows</w:t>
      </w:r>
      <w:r w:rsidR="009E202E" w:rsidRPr="00140D2B">
        <w:rPr>
          <w:lang w:val="en-US" w:eastAsia="zh-CN"/>
        </w:rPr>
        <w:t xml:space="preserve"> </w:t>
      </w:r>
      <w:r w:rsidR="003046B7" w:rsidRPr="00140D2B">
        <w:rPr>
          <w:lang w:val="en-US" w:eastAsia="zh-CN"/>
        </w:rPr>
        <w:t>WLAN access</w:t>
      </w:r>
      <w:r w:rsidR="00F343C6" w:rsidRPr="00140D2B">
        <w:rPr>
          <w:lang w:val="en-US" w:eastAsia="zh-CN"/>
        </w:rPr>
        <w:t xml:space="preserve"> network connection</w:t>
      </w:r>
      <w:r w:rsidR="003046B7" w:rsidRPr="00140D2B">
        <w:rPr>
          <w:lang w:val="en-US" w:eastAsia="zh-CN"/>
        </w:rPr>
        <w:t xml:space="preserve"> as a non-3GPP Radio Access Technologies</w:t>
      </w:r>
      <w:r w:rsidR="00377310" w:rsidRPr="00140D2B">
        <w:rPr>
          <w:lang w:val="en-US" w:eastAsia="zh-CN"/>
        </w:rPr>
        <w:t xml:space="preserve"> (RAT</w:t>
      </w:r>
      <w:r w:rsidR="003046B7" w:rsidRPr="00140D2B">
        <w:rPr>
          <w:lang w:val="en-US" w:eastAsia="zh-CN"/>
        </w:rPr>
        <w:t xml:space="preserve">) </w:t>
      </w:r>
      <w:r w:rsidR="00D62BB2" w:rsidRPr="00140D2B">
        <w:rPr>
          <w:lang w:val="en-US" w:eastAsia="zh-CN"/>
        </w:rPr>
        <w:t xml:space="preserve">and </w:t>
      </w:r>
      <w:r w:rsidR="006E18D7">
        <w:rPr>
          <w:lang w:val="en-US" w:eastAsia="zh-CN"/>
        </w:rPr>
        <w:t>t</w:t>
      </w:r>
      <w:r w:rsidR="00C611C7">
        <w:rPr>
          <w:lang w:val="en-US" w:eastAsia="zh-CN"/>
        </w:rPr>
        <w:t xml:space="preserve">he WLAN access network </w:t>
      </w:r>
      <w:r w:rsidR="003046B7" w:rsidRPr="00140D2B">
        <w:rPr>
          <w:lang w:val="en-US" w:eastAsia="zh-CN"/>
        </w:rPr>
        <w:t xml:space="preserve">can be </w:t>
      </w:r>
      <w:r w:rsidR="00F139E0" w:rsidRPr="00140D2B">
        <w:rPr>
          <w:lang w:val="en-US" w:eastAsia="zh-CN"/>
        </w:rPr>
        <w:t xml:space="preserve">directly </w:t>
      </w:r>
      <w:r w:rsidR="003046B7" w:rsidRPr="00140D2B">
        <w:rPr>
          <w:lang w:val="en-US" w:eastAsia="zh-CN"/>
        </w:rPr>
        <w:t xml:space="preserve">connected to </w:t>
      </w:r>
      <w:r w:rsidR="001E012D" w:rsidRPr="00140D2B">
        <w:rPr>
          <w:lang w:val="en-US" w:eastAsia="zh-CN"/>
        </w:rPr>
        <w:t>the</w:t>
      </w:r>
      <w:r w:rsidR="003046B7" w:rsidRPr="00140D2B">
        <w:rPr>
          <w:lang w:val="en-US" w:eastAsia="zh-CN"/>
        </w:rPr>
        <w:t xml:space="preserve"> 5G Core Network (CN) via</w:t>
      </w:r>
      <w:r w:rsidR="00ED1DFD" w:rsidRPr="00140D2B">
        <w:rPr>
          <w:lang w:val="en-US" w:eastAsia="zh-CN"/>
        </w:rPr>
        <w:t xml:space="preserve"> the</w:t>
      </w:r>
      <w:r w:rsidR="003046B7" w:rsidRPr="00140D2B">
        <w:rPr>
          <w:lang w:val="en-US" w:eastAsia="zh-CN"/>
        </w:rPr>
        <w:t xml:space="preserve"> </w:t>
      </w:r>
      <w:r w:rsidR="00611240" w:rsidRPr="00140D2B">
        <w:rPr>
          <w:lang w:val="en-US" w:eastAsia="ko-KR"/>
        </w:rPr>
        <w:t>Non-3GPP Inter Working Function</w:t>
      </w:r>
      <w:r w:rsidR="00611240" w:rsidRPr="00140D2B">
        <w:rPr>
          <w:lang w:val="en-US" w:eastAsia="zh-CN"/>
        </w:rPr>
        <w:t xml:space="preserve"> (</w:t>
      </w:r>
      <w:r w:rsidR="003046B7" w:rsidRPr="00140D2B">
        <w:rPr>
          <w:lang w:val="en-US" w:eastAsia="zh-CN"/>
        </w:rPr>
        <w:t>N3IWF</w:t>
      </w:r>
      <w:r w:rsidR="00611240" w:rsidRPr="00140D2B">
        <w:rPr>
          <w:lang w:val="en-US" w:eastAsia="zh-CN"/>
        </w:rPr>
        <w:t>)</w:t>
      </w:r>
      <w:r w:rsidR="003046B7" w:rsidRPr="00140D2B">
        <w:rPr>
          <w:lang w:val="en-US" w:eastAsia="zh-CN"/>
        </w:rPr>
        <w:t xml:space="preserve"> or </w:t>
      </w:r>
      <w:r w:rsidR="00ED1DFD" w:rsidRPr="00140D2B">
        <w:rPr>
          <w:lang w:val="en-US" w:eastAsia="zh-CN"/>
        </w:rPr>
        <w:t xml:space="preserve">the </w:t>
      </w:r>
      <w:r w:rsidR="00611240" w:rsidRPr="00140D2B">
        <w:rPr>
          <w:lang w:val="en-US" w:eastAsia="ko-KR"/>
        </w:rPr>
        <w:t>Trusted Non-3GPP Gateway Function</w:t>
      </w:r>
      <w:r w:rsidR="00611240" w:rsidRPr="00140D2B">
        <w:rPr>
          <w:lang w:val="en-US" w:eastAsia="zh-CN"/>
        </w:rPr>
        <w:t xml:space="preserve"> (</w:t>
      </w:r>
      <w:r w:rsidR="003046B7" w:rsidRPr="00140D2B">
        <w:rPr>
          <w:lang w:val="en-US" w:eastAsia="zh-CN"/>
        </w:rPr>
        <w:t>TNGF</w:t>
      </w:r>
      <w:r w:rsidR="00611240" w:rsidRPr="00140D2B">
        <w:rPr>
          <w:lang w:val="en-US" w:eastAsia="zh-CN"/>
        </w:rPr>
        <w:t>)</w:t>
      </w:r>
      <w:r w:rsidR="001E012D" w:rsidRPr="00140D2B">
        <w:rPr>
          <w:lang w:val="en-US" w:eastAsia="zh-CN"/>
        </w:rPr>
        <w:t>,</w:t>
      </w:r>
      <w:r w:rsidR="003046B7" w:rsidRPr="00140D2B">
        <w:rPr>
          <w:lang w:val="en-US" w:eastAsia="zh-CN"/>
        </w:rPr>
        <w:t xml:space="preserve"> depending on whether the </w:t>
      </w:r>
      <w:r w:rsidR="00ED1DFD" w:rsidRPr="00140D2B">
        <w:rPr>
          <w:lang w:val="en-US" w:eastAsia="zh-CN"/>
        </w:rPr>
        <w:t xml:space="preserve">WLAN </w:t>
      </w:r>
      <w:r w:rsidR="003046B7" w:rsidRPr="00140D2B">
        <w:rPr>
          <w:lang w:val="en-US" w:eastAsia="zh-CN"/>
        </w:rPr>
        <w:t xml:space="preserve">is trusted or </w:t>
      </w:r>
      <w:r w:rsidR="002D44A6" w:rsidRPr="00140D2B">
        <w:rPr>
          <w:lang w:val="en-US" w:eastAsia="zh-CN"/>
        </w:rPr>
        <w:t>un</w:t>
      </w:r>
      <w:r w:rsidR="003046B7" w:rsidRPr="00140D2B">
        <w:rPr>
          <w:lang w:val="en-US" w:eastAsia="zh-CN"/>
        </w:rPr>
        <w:t>trusted [</w:t>
      </w:r>
      <w:r w:rsidR="004D2DCB" w:rsidRPr="00140D2B">
        <w:rPr>
          <w:lang w:val="en-US" w:eastAsia="zh-CN"/>
        </w:rPr>
        <w:t>8</w:t>
      </w:r>
      <w:r w:rsidR="003046B7" w:rsidRPr="00140D2B">
        <w:rPr>
          <w:lang w:val="en-US" w:eastAsia="zh-CN"/>
        </w:rPr>
        <w:t>].</w:t>
      </w:r>
      <w:r w:rsidR="000C3F55" w:rsidRPr="00140D2B">
        <w:rPr>
          <w:lang w:val="en-US" w:eastAsia="zh-CN"/>
        </w:rPr>
        <w:t xml:space="preserve"> </w:t>
      </w:r>
    </w:p>
    <w:p w14:paraId="4D27CEB5" w14:textId="77777777" w:rsidR="003046B7" w:rsidRPr="00F577F5" w:rsidRDefault="003046B7" w:rsidP="003046B7">
      <w:pPr>
        <w:jc w:val="both"/>
        <w:rPr>
          <w:lang w:val="en-US" w:eastAsia="zh-CN"/>
        </w:rPr>
      </w:pPr>
    </w:p>
    <w:p w14:paraId="19B7023E" w14:textId="4C229B1E" w:rsidR="00BC0428" w:rsidRPr="007A73CC" w:rsidRDefault="00BC0428" w:rsidP="00643C95">
      <w:pPr>
        <w:pStyle w:val="Heading2"/>
        <w:keepNext/>
        <w:ind w:left="288" w:hanging="288"/>
      </w:pPr>
      <w:bookmarkStart w:id="225" w:name="_Toc60302133"/>
      <w:bookmarkStart w:id="226" w:name="_Toc60302289"/>
      <w:bookmarkStart w:id="227" w:name="_Toc60302493"/>
      <w:bookmarkEnd w:id="225"/>
      <w:bookmarkEnd w:id="226"/>
      <w:bookmarkEnd w:id="227"/>
      <w:r w:rsidRPr="007A73CC">
        <w:t xml:space="preserve"> </w:t>
      </w:r>
      <w:bookmarkStart w:id="228" w:name="_Toc75882715"/>
      <w:r w:rsidR="006B44E6" w:rsidRPr="007A73CC">
        <w:t xml:space="preserve">WLAN </w:t>
      </w:r>
      <w:r w:rsidRPr="007A73CC">
        <w:t>interworking functional model</w:t>
      </w:r>
      <w:r w:rsidR="000C3F55" w:rsidRPr="007A73CC">
        <w:t xml:space="preserve"> in 5G system</w:t>
      </w:r>
      <w:bookmarkEnd w:id="228"/>
    </w:p>
    <w:p w14:paraId="3A8C5918" w14:textId="310609D7" w:rsidR="006D649D" w:rsidRPr="00140D2B" w:rsidRDefault="006D649D" w:rsidP="008B442E">
      <w:pPr>
        <w:jc w:val="both"/>
        <w:rPr>
          <w:lang w:val="en-US" w:eastAsia="ko-KR"/>
        </w:rPr>
      </w:pPr>
    </w:p>
    <w:p w14:paraId="36C22BDE" w14:textId="4317F43E" w:rsidR="008B442E" w:rsidRPr="00140D2B" w:rsidRDefault="00F8581A" w:rsidP="004740C1">
      <w:pPr>
        <w:jc w:val="both"/>
        <w:rPr>
          <w:lang w:val="en-US" w:eastAsia="ko-KR"/>
        </w:rPr>
      </w:pPr>
      <w:r w:rsidRPr="00140D2B">
        <w:rPr>
          <w:lang w:val="en-US" w:eastAsia="ko-KR"/>
        </w:rPr>
        <w:t>3GPP describe</w:t>
      </w:r>
      <w:r w:rsidR="00F1261A" w:rsidRPr="00140D2B">
        <w:rPr>
          <w:lang w:val="en-US" w:eastAsia="ko-KR"/>
        </w:rPr>
        <w:t>s</w:t>
      </w:r>
      <w:r w:rsidRPr="00140D2B">
        <w:rPr>
          <w:lang w:val="en-US" w:eastAsia="ko-KR"/>
        </w:rPr>
        <w:t xml:space="preserve"> the </w:t>
      </w:r>
      <w:r w:rsidR="000C3F55" w:rsidRPr="00140D2B">
        <w:rPr>
          <w:lang w:val="en-US" w:eastAsia="ko-KR"/>
        </w:rPr>
        <w:t>5G system</w:t>
      </w:r>
      <w:r w:rsidR="00D776CE">
        <w:rPr>
          <w:lang w:val="en-US" w:eastAsia="ko-KR"/>
        </w:rPr>
        <w:t>-</w:t>
      </w:r>
      <w:r w:rsidR="004740C1" w:rsidRPr="00140D2B">
        <w:rPr>
          <w:lang w:val="en-US" w:eastAsia="ko-KR"/>
        </w:rPr>
        <w:t>WLAN interwo</w:t>
      </w:r>
      <w:r w:rsidR="008B442E" w:rsidRPr="00140D2B">
        <w:rPr>
          <w:lang w:val="en-US" w:eastAsia="ko-KR"/>
        </w:rPr>
        <w:t xml:space="preserve">rking function model </w:t>
      </w:r>
      <w:r w:rsidR="00407C5D" w:rsidRPr="00140D2B">
        <w:rPr>
          <w:lang w:val="en-US" w:eastAsia="ko-KR"/>
        </w:rPr>
        <w:t xml:space="preserve">as </w:t>
      </w:r>
      <w:r w:rsidR="008B442E" w:rsidRPr="00140D2B">
        <w:rPr>
          <w:lang w:val="en-US" w:eastAsia="ko-KR"/>
        </w:rPr>
        <w:t>consist</w:t>
      </w:r>
      <w:r w:rsidR="00407C5D" w:rsidRPr="00140D2B">
        <w:rPr>
          <w:lang w:val="en-US" w:eastAsia="ko-KR"/>
        </w:rPr>
        <w:t>ing</w:t>
      </w:r>
      <w:r w:rsidR="00F96DC4">
        <w:rPr>
          <w:lang w:val="en-US" w:eastAsia="ko-KR"/>
        </w:rPr>
        <w:t xml:space="preserve"> </w:t>
      </w:r>
      <w:r w:rsidR="008B442E" w:rsidRPr="00F96DC4">
        <w:rPr>
          <w:lang w:val="en-US" w:eastAsia="ko-KR"/>
        </w:rPr>
        <w:t xml:space="preserve">of </w:t>
      </w:r>
      <w:r w:rsidR="00242146" w:rsidRPr="00F96DC4">
        <w:rPr>
          <w:lang w:val="en-US" w:eastAsia="ko-KR"/>
        </w:rPr>
        <w:t>a</w:t>
      </w:r>
      <w:r w:rsidR="001E012D" w:rsidRPr="00F96DC4">
        <w:rPr>
          <w:lang w:val="en-US" w:eastAsia="ko-KR"/>
        </w:rPr>
        <w:t xml:space="preserve"> </w:t>
      </w:r>
      <w:r w:rsidR="008B442E" w:rsidRPr="009005C9">
        <w:rPr>
          <w:lang w:val="en-US" w:eastAsia="ko-KR"/>
        </w:rPr>
        <w:t>UE/</w:t>
      </w:r>
      <w:r w:rsidR="00EE5047">
        <w:rPr>
          <w:lang w:val="en-US" w:eastAsia="ko-KR"/>
        </w:rPr>
        <w:t>TE</w:t>
      </w:r>
      <w:r w:rsidR="008B442E" w:rsidRPr="000E25AD">
        <w:rPr>
          <w:lang w:val="en-US" w:eastAsia="ko-KR"/>
        </w:rPr>
        <w:t xml:space="preserve">, </w:t>
      </w:r>
      <w:r w:rsidR="001E012D" w:rsidRPr="006C46F3">
        <w:rPr>
          <w:lang w:val="en-US" w:eastAsia="ko-KR"/>
        </w:rPr>
        <w:t xml:space="preserve">a </w:t>
      </w:r>
      <w:r w:rsidR="008B442E" w:rsidRPr="00242146">
        <w:rPr>
          <w:lang w:val="en-US" w:eastAsia="ko-KR"/>
        </w:rPr>
        <w:t xml:space="preserve">3GPP/WLAN access network and </w:t>
      </w:r>
      <w:r w:rsidR="001E012D" w:rsidRPr="00242146">
        <w:rPr>
          <w:lang w:val="en-US" w:eastAsia="ko-KR"/>
        </w:rPr>
        <w:t xml:space="preserve">the </w:t>
      </w:r>
      <w:r w:rsidR="008B442E" w:rsidRPr="00140D2B">
        <w:rPr>
          <w:lang w:val="en-US" w:eastAsia="ko-KR"/>
        </w:rPr>
        <w:t xml:space="preserve">3GPP core network as shown in </w:t>
      </w:r>
      <w:ins w:id="229" w:author="Joseph S Levy" w:date="2021-08-23T22:14:00Z">
        <w:r w:rsidR="00555DCC">
          <w:rPr>
            <w:lang w:val="en-US" w:eastAsia="ko-KR"/>
          </w:rPr>
          <w:fldChar w:fldCharType="begin"/>
        </w:r>
        <w:r w:rsidR="00555DCC">
          <w:rPr>
            <w:lang w:val="en-US" w:eastAsia="ko-KR"/>
          </w:rPr>
          <w:instrText xml:space="preserve"> REF _Ref80649110 \h </w:instrText>
        </w:r>
      </w:ins>
      <w:r w:rsidR="00555DCC">
        <w:rPr>
          <w:lang w:val="en-US" w:eastAsia="ko-KR"/>
        </w:rPr>
      </w:r>
      <w:r w:rsidR="00555DCC">
        <w:rPr>
          <w:lang w:val="en-US" w:eastAsia="ko-KR"/>
        </w:rPr>
        <w:fldChar w:fldCharType="separate"/>
      </w:r>
      <w:ins w:id="230" w:author="Joseph S Levy" w:date="2021-08-23T22:14:00Z">
        <w:r w:rsidR="00555DCC">
          <w:t xml:space="preserve">Figure </w:t>
        </w:r>
        <w:r w:rsidR="00555DCC">
          <w:rPr>
            <w:noProof/>
          </w:rPr>
          <w:t>3</w:t>
        </w:r>
        <w:r w:rsidR="00555DCC">
          <w:rPr>
            <w:lang w:val="en-US" w:eastAsia="ko-KR"/>
          </w:rPr>
          <w:fldChar w:fldCharType="end"/>
        </w:r>
      </w:ins>
      <w:del w:id="231" w:author="Joseph S Levy" w:date="2021-08-23T22:14:00Z">
        <w:r w:rsidR="008B442E" w:rsidRPr="00140D2B" w:rsidDel="00555DCC">
          <w:rPr>
            <w:lang w:val="en-US" w:eastAsia="ko-KR"/>
          </w:rPr>
          <w:delText>Figure</w:delText>
        </w:r>
        <w:r w:rsidR="00404E7D" w:rsidRPr="00140D2B" w:rsidDel="00555DCC">
          <w:rPr>
            <w:lang w:val="en-US" w:eastAsia="ko-KR"/>
          </w:rPr>
          <w:delText>s</w:delText>
        </w:r>
        <w:r w:rsidR="008B442E" w:rsidRPr="00140D2B" w:rsidDel="00555DCC">
          <w:rPr>
            <w:lang w:val="en-US" w:eastAsia="ko-KR"/>
          </w:rPr>
          <w:delText xml:space="preserve"> </w:delText>
        </w:r>
        <w:r w:rsidR="00EE5047" w:rsidDel="00555DCC">
          <w:rPr>
            <w:lang w:val="en-US" w:eastAsia="ko-KR"/>
          </w:rPr>
          <w:delText>3</w:delText>
        </w:r>
      </w:del>
      <w:r w:rsidR="000E0393" w:rsidRPr="00140D2B">
        <w:rPr>
          <w:lang w:val="en-US" w:eastAsia="ko-KR"/>
        </w:rPr>
        <w:t xml:space="preserve"> and </w:t>
      </w:r>
      <w:ins w:id="232" w:author="Joseph S Levy" w:date="2021-08-23T22:14:00Z">
        <w:r w:rsidR="00555DCC">
          <w:rPr>
            <w:lang w:val="en-US" w:eastAsia="ko-KR"/>
          </w:rPr>
          <w:fldChar w:fldCharType="begin"/>
        </w:r>
        <w:r w:rsidR="00555DCC">
          <w:rPr>
            <w:lang w:val="en-US" w:eastAsia="ko-KR"/>
          </w:rPr>
          <w:instrText xml:space="preserve"> REF _Ref80649093 \h </w:instrText>
        </w:r>
      </w:ins>
      <w:r w:rsidR="00555DCC">
        <w:rPr>
          <w:lang w:val="en-US" w:eastAsia="ko-KR"/>
        </w:rPr>
      </w:r>
      <w:r w:rsidR="00555DCC">
        <w:rPr>
          <w:lang w:val="en-US" w:eastAsia="ko-KR"/>
        </w:rPr>
        <w:fldChar w:fldCharType="separate"/>
      </w:r>
      <w:ins w:id="233" w:author="Joseph S Levy" w:date="2021-08-23T22:14:00Z">
        <w:r w:rsidR="00555DCC">
          <w:t xml:space="preserve">Figure </w:t>
        </w:r>
        <w:r w:rsidR="00555DCC">
          <w:rPr>
            <w:noProof/>
          </w:rPr>
          <w:t>4</w:t>
        </w:r>
        <w:r w:rsidR="00555DCC">
          <w:rPr>
            <w:lang w:val="en-US" w:eastAsia="ko-KR"/>
          </w:rPr>
          <w:fldChar w:fldCharType="end"/>
        </w:r>
      </w:ins>
      <w:del w:id="234" w:author="Joseph S Levy" w:date="2021-08-23T22:14:00Z">
        <w:r w:rsidR="00EE5047" w:rsidDel="00555DCC">
          <w:rPr>
            <w:lang w:val="en-US" w:eastAsia="ko-KR"/>
          </w:rPr>
          <w:delText>4</w:delText>
        </w:r>
      </w:del>
      <w:r w:rsidR="008B442E" w:rsidRPr="00140D2B">
        <w:rPr>
          <w:lang w:val="en-US" w:eastAsia="ko-KR"/>
        </w:rPr>
        <w:t>.</w:t>
      </w:r>
    </w:p>
    <w:p w14:paraId="41EFB461" w14:textId="392B4A6D" w:rsidR="008B442E" w:rsidRPr="00140D2B" w:rsidRDefault="008B442E" w:rsidP="004740C1">
      <w:pPr>
        <w:jc w:val="both"/>
        <w:rPr>
          <w:lang w:val="en-US" w:eastAsia="ko-KR"/>
        </w:rPr>
      </w:pPr>
    </w:p>
    <w:p w14:paraId="48AB06DD" w14:textId="7972EF4B" w:rsidR="00020FCD" w:rsidRPr="00140D2B" w:rsidRDefault="001C292A" w:rsidP="004740C1">
      <w:pPr>
        <w:jc w:val="both"/>
        <w:rPr>
          <w:lang w:val="en-US" w:eastAsia="ko-KR"/>
        </w:rPr>
      </w:pPr>
      <w:r>
        <w:rPr>
          <w:lang w:val="en-US" w:eastAsia="ko-KR"/>
        </w:rPr>
        <w:t>Functions of</w:t>
      </w:r>
      <w:r w:rsidR="00C611C7">
        <w:rPr>
          <w:lang w:val="en-US" w:eastAsia="ko-KR"/>
        </w:rPr>
        <w:t xml:space="preserve"> TE </w:t>
      </w:r>
      <w:r>
        <w:rPr>
          <w:lang w:val="en-US" w:eastAsia="ko-KR"/>
        </w:rPr>
        <w:t xml:space="preserve">are </w:t>
      </w:r>
      <w:r w:rsidR="009A244B" w:rsidRPr="00140D2B">
        <w:rPr>
          <w:lang w:val="en-US" w:eastAsia="ko-KR"/>
        </w:rPr>
        <w:t>divide</w:t>
      </w:r>
      <w:r>
        <w:rPr>
          <w:lang w:val="en-US" w:eastAsia="ko-KR"/>
        </w:rPr>
        <w:t>d</w:t>
      </w:r>
      <w:r w:rsidR="00F33602" w:rsidRPr="00140D2B">
        <w:rPr>
          <w:lang w:val="en-US" w:eastAsia="ko-KR"/>
        </w:rPr>
        <w:t xml:space="preserve"> </w:t>
      </w:r>
      <w:r w:rsidR="00020FCD" w:rsidRPr="00140D2B">
        <w:rPr>
          <w:lang w:val="en-US" w:eastAsia="ko-KR"/>
        </w:rPr>
        <w:t xml:space="preserve">into </w:t>
      </w:r>
      <w:r w:rsidR="000B542D" w:rsidRPr="00140D2B">
        <w:rPr>
          <w:lang w:val="en-US" w:eastAsia="ko-KR"/>
        </w:rPr>
        <w:t xml:space="preserve">a </w:t>
      </w:r>
      <w:r w:rsidR="00020FCD" w:rsidRPr="00140D2B">
        <w:rPr>
          <w:lang w:val="en-US" w:eastAsia="ko-KR"/>
        </w:rPr>
        <w:t>terminal interface</w:t>
      </w:r>
      <w:r w:rsidR="003046B7" w:rsidRPr="00140D2B">
        <w:rPr>
          <w:lang w:val="en-US" w:eastAsia="ko-KR"/>
        </w:rPr>
        <w:t xml:space="preserve"> </w:t>
      </w:r>
      <w:r w:rsidR="008B442E" w:rsidRPr="00140D2B">
        <w:rPr>
          <w:lang w:val="en-US" w:eastAsia="ko-KR"/>
        </w:rPr>
        <w:t xml:space="preserve">(TEI) </w:t>
      </w:r>
      <w:r w:rsidR="00906C3D" w:rsidRPr="00140D2B">
        <w:rPr>
          <w:lang w:val="en-US" w:eastAsia="ko-KR"/>
        </w:rPr>
        <w:t>entity</w:t>
      </w:r>
      <w:r w:rsidR="008B442E" w:rsidRPr="00140D2B">
        <w:rPr>
          <w:lang w:val="en-US" w:eastAsia="ko-KR"/>
        </w:rPr>
        <w:t xml:space="preserve"> and </w:t>
      </w:r>
      <w:r w:rsidR="000B542D" w:rsidRPr="00140D2B">
        <w:rPr>
          <w:lang w:val="en-US" w:eastAsia="ko-KR"/>
        </w:rPr>
        <w:t xml:space="preserve">a </w:t>
      </w:r>
      <w:r w:rsidR="00020FCD" w:rsidRPr="00140D2B">
        <w:rPr>
          <w:lang w:val="en-US" w:eastAsia="ko-KR"/>
        </w:rPr>
        <w:t>terminal control</w:t>
      </w:r>
      <w:r w:rsidR="003046B7" w:rsidRPr="00140D2B">
        <w:rPr>
          <w:lang w:val="en-US" w:eastAsia="ko-KR"/>
        </w:rPr>
        <w:t xml:space="preserve"> </w:t>
      </w:r>
      <w:r w:rsidR="00020FCD" w:rsidRPr="00140D2B">
        <w:rPr>
          <w:lang w:val="en-US" w:eastAsia="ko-KR"/>
        </w:rPr>
        <w:t>(TEC)</w:t>
      </w:r>
      <w:r w:rsidR="000B542D" w:rsidRPr="00140D2B">
        <w:rPr>
          <w:lang w:val="en-US" w:eastAsia="ko-KR"/>
        </w:rPr>
        <w:t xml:space="preserve"> entit</w:t>
      </w:r>
      <w:r w:rsidR="00906C3D" w:rsidRPr="00140D2B">
        <w:rPr>
          <w:lang w:val="en-US" w:eastAsia="ko-KR"/>
        </w:rPr>
        <w:t>y</w:t>
      </w:r>
      <w:r>
        <w:rPr>
          <w:lang w:val="en-US" w:eastAsia="ko-KR"/>
        </w:rPr>
        <w:t>,</w:t>
      </w:r>
      <w:r w:rsidR="00694EBC" w:rsidRPr="00140D2B">
        <w:rPr>
          <w:lang w:val="en-US" w:eastAsia="ko-KR"/>
        </w:rPr>
        <w:t xml:space="preserve"> </w:t>
      </w:r>
      <w:r>
        <w:rPr>
          <w:lang w:val="en-US" w:eastAsia="ko-KR"/>
        </w:rPr>
        <w:t xml:space="preserve">and </w:t>
      </w:r>
      <w:r w:rsidR="008B442E" w:rsidRPr="00140D2B">
        <w:rPr>
          <w:lang w:val="en-US" w:eastAsia="ko-KR"/>
        </w:rPr>
        <w:t>W</w:t>
      </w:r>
      <w:r w:rsidR="00020FCD" w:rsidRPr="00140D2B">
        <w:rPr>
          <w:lang w:val="en-US" w:eastAsia="ko-KR"/>
        </w:rPr>
        <w:t>LAN access network functions are</w:t>
      </w:r>
      <w:r w:rsidR="008B442E" w:rsidRPr="00140D2B">
        <w:rPr>
          <w:lang w:val="en-US" w:eastAsia="ko-KR"/>
        </w:rPr>
        <w:t xml:space="preserve"> divi</w:t>
      </w:r>
      <w:r w:rsidR="00020FCD" w:rsidRPr="00140D2B">
        <w:rPr>
          <w:lang w:val="en-US" w:eastAsia="ko-KR"/>
        </w:rPr>
        <w:t>ded into WLAN a</w:t>
      </w:r>
      <w:r w:rsidR="008B442E" w:rsidRPr="00140D2B">
        <w:rPr>
          <w:lang w:val="en-US" w:eastAsia="ko-KR"/>
        </w:rPr>
        <w:t>cc</w:t>
      </w:r>
      <w:r w:rsidR="00020FCD" w:rsidRPr="00140D2B">
        <w:rPr>
          <w:lang w:val="en-US" w:eastAsia="ko-KR"/>
        </w:rPr>
        <w:t>ess da</w:t>
      </w:r>
      <w:r w:rsidR="008B442E" w:rsidRPr="00140D2B">
        <w:rPr>
          <w:lang w:val="en-US" w:eastAsia="ko-KR"/>
        </w:rPr>
        <w:t xml:space="preserve">ta </w:t>
      </w:r>
      <w:r w:rsidR="00020FCD" w:rsidRPr="00140D2B">
        <w:rPr>
          <w:lang w:val="en-US" w:eastAsia="ko-KR"/>
        </w:rPr>
        <w:t>p</w:t>
      </w:r>
      <w:r w:rsidR="008B442E" w:rsidRPr="00140D2B">
        <w:rPr>
          <w:lang w:val="en-US" w:eastAsia="ko-KR"/>
        </w:rPr>
        <w:t>at</w:t>
      </w:r>
      <w:r w:rsidR="00020FCD" w:rsidRPr="00140D2B">
        <w:rPr>
          <w:lang w:val="en-US" w:eastAsia="ko-KR"/>
        </w:rPr>
        <w:t>h and access n</w:t>
      </w:r>
      <w:r w:rsidR="00BA44B3" w:rsidRPr="00140D2B">
        <w:rPr>
          <w:lang w:val="en-US" w:eastAsia="ko-KR"/>
        </w:rPr>
        <w:t xml:space="preserve">etwork </w:t>
      </w:r>
      <w:r w:rsidR="00020FCD" w:rsidRPr="00140D2B">
        <w:rPr>
          <w:lang w:val="en-US" w:eastAsia="ko-KR"/>
        </w:rPr>
        <w:t>c</w:t>
      </w:r>
      <w:r w:rsidR="008B442E" w:rsidRPr="00140D2B">
        <w:rPr>
          <w:lang w:val="en-US" w:eastAsia="ko-KR"/>
        </w:rPr>
        <w:t>ontrol</w:t>
      </w:r>
      <w:r w:rsidR="003046B7" w:rsidRPr="00140D2B">
        <w:rPr>
          <w:lang w:val="en-US" w:eastAsia="ko-KR"/>
        </w:rPr>
        <w:t xml:space="preserve"> </w:t>
      </w:r>
      <w:r w:rsidR="008B442E" w:rsidRPr="00140D2B">
        <w:rPr>
          <w:lang w:val="en-US" w:eastAsia="ko-KR"/>
        </w:rPr>
        <w:t xml:space="preserve">(ANC) </w:t>
      </w:r>
      <w:r w:rsidR="00020FCD" w:rsidRPr="00140D2B">
        <w:rPr>
          <w:lang w:val="en-US" w:eastAsia="ko-KR"/>
        </w:rPr>
        <w:t xml:space="preserve">according to </w:t>
      </w:r>
      <w:r w:rsidR="002B3256" w:rsidRPr="00140D2B">
        <w:rPr>
          <w:lang w:val="en-US" w:eastAsia="ko-KR"/>
        </w:rPr>
        <w:t xml:space="preserve">the </w:t>
      </w:r>
      <w:r w:rsidR="00020FCD" w:rsidRPr="00140D2B">
        <w:rPr>
          <w:lang w:val="en-US" w:eastAsia="ko-KR"/>
        </w:rPr>
        <w:t xml:space="preserve">WLAN network reference model </w:t>
      </w:r>
      <w:r w:rsidR="002B3256" w:rsidRPr="00140D2B">
        <w:rPr>
          <w:lang w:val="en-US" w:eastAsia="ko-KR"/>
        </w:rPr>
        <w:t xml:space="preserve">of </w:t>
      </w:r>
      <w:r w:rsidR="00020FCD" w:rsidRPr="00140D2B">
        <w:rPr>
          <w:lang w:val="en-US" w:eastAsia="ko-KR"/>
        </w:rPr>
        <w:t>IEEE 802.1CF-2019</w:t>
      </w:r>
      <w:r w:rsidR="002B3256" w:rsidRPr="00140D2B">
        <w:rPr>
          <w:lang w:val="en-US" w:eastAsia="ko-KR"/>
        </w:rPr>
        <w:t xml:space="preserve"> [18]</w:t>
      </w:r>
      <w:r w:rsidR="00020FCD" w:rsidRPr="00140D2B">
        <w:rPr>
          <w:lang w:val="en-US" w:eastAsia="ko-KR"/>
        </w:rPr>
        <w:t>.</w:t>
      </w:r>
      <w:r w:rsidR="00F163C6" w:rsidRPr="00140D2B">
        <w:rPr>
          <w:lang w:val="en-US" w:eastAsia="ko-KR"/>
        </w:rPr>
        <w:t xml:space="preserve"> </w:t>
      </w:r>
      <w:r w:rsidR="00020FCD" w:rsidRPr="00140D2B">
        <w:rPr>
          <w:lang w:val="en-US" w:eastAsia="ko-KR"/>
        </w:rPr>
        <w:t xml:space="preserve">3GPP </w:t>
      </w:r>
      <w:r w:rsidR="000A27B8">
        <w:rPr>
          <w:lang w:val="en-US" w:eastAsia="ko-KR"/>
        </w:rPr>
        <w:t xml:space="preserve">5G network </w:t>
      </w:r>
      <w:r w:rsidR="008D40DA" w:rsidRPr="00140D2B">
        <w:rPr>
          <w:lang w:val="en-US" w:eastAsia="ko-KR"/>
        </w:rPr>
        <w:t>functions</w:t>
      </w:r>
      <w:r w:rsidR="00020FCD" w:rsidRPr="00140D2B">
        <w:rPr>
          <w:lang w:val="en-US" w:eastAsia="ko-KR"/>
        </w:rPr>
        <w:t xml:space="preserve"> are divided into </w:t>
      </w:r>
      <w:r w:rsidR="00906C3D" w:rsidRPr="00140D2B">
        <w:rPr>
          <w:lang w:val="en-US" w:eastAsia="ko-KR"/>
        </w:rPr>
        <w:t xml:space="preserve">a </w:t>
      </w:r>
      <w:r w:rsidR="00020FCD" w:rsidRPr="00140D2B">
        <w:rPr>
          <w:lang w:val="en-US" w:eastAsia="ko-KR"/>
        </w:rPr>
        <w:t>UE</w:t>
      </w:r>
      <w:r w:rsidR="00906C3D" w:rsidRPr="00140D2B">
        <w:rPr>
          <w:lang w:val="en-US" w:eastAsia="ko-KR"/>
        </w:rPr>
        <w:t>,</w:t>
      </w:r>
      <w:r w:rsidR="00020FCD" w:rsidRPr="00140D2B">
        <w:rPr>
          <w:lang w:val="en-US" w:eastAsia="ko-KR"/>
        </w:rPr>
        <w:t xml:space="preserve"> </w:t>
      </w:r>
      <w:r w:rsidR="00906C3D" w:rsidRPr="00140D2B">
        <w:rPr>
          <w:lang w:val="en-US" w:eastAsia="ko-KR"/>
        </w:rPr>
        <w:t xml:space="preserve">a </w:t>
      </w:r>
      <w:r w:rsidR="00020FCD" w:rsidRPr="00140D2B">
        <w:rPr>
          <w:lang w:val="en-US" w:eastAsia="ko-KR"/>
        </w:rPr>
        <w:t xml:space="preserve">3GPP access network, </w:t>
      </w:r>
      <w:r w:rsidR="00906C3D" w:rsidRPr="00140D2B">
        <w:rPr>
          <w:lang w:val="en-US" w:eastAsia="ko-KR"/>
        </w:rPr>
        <w:t xml:space="preserve">and the </w:t>
      </w:r>
      <w:r w:rsidR="00020FCD" w:rsidRPr="00140D2B">
        <w:rPr>
          <w:lang w:val="en-US" w:eastAsia="ko-KR"/>
        </w:rPr>
        <w:t>5G core network</w:t>
      </w:r>
      <w:r w:rsidR="000A27B8">
        <w:rPr>
          <w:lang w:val="en-US" w:eastAsia="ko-KR"/>
        </w:rPr>
        <w:t>,</w:t>
      </w:r>
      <w:r w:rsidR="00020FCD" w:rsidRPr="00140D2B">
        <w:rPr>
          <w:lang w:val="en-US" w:eastAsia="ko-KR"/>
        </w:rPr>
        <w:t xml:space="preserve"> and their </w:t>
      </w:r>
      <w:r w:rsidR="007E4E43" w:rsidRPr="00140D2B">
        <w:rPr>
          <w:lang w:val="en-US" w:eastAsia="ko-KR"/>
        </w:rPr>
        <w:t>signaling</w:t>
      </w:r>
      <w:r w:rsidR="00020FCD" w:rsidRPr="00140D2B">
        <w:rPr>
          <w:lang w:val="en-US" w:eastAsia="ko-KR"/>
        </w:rPr>
        <w:t xml:space="preserve"> interfaces are described according to </w:t>
      </w:r>
      <w:r w:rsidR="00906C3D" w:rsidRPr="00140D2B">
        <w:rPr>
          <w:lang w:val="en-US" w:eastAsia="ko-KR"/>
        </w:rPr>
        <w:t xml:space="preserve">the </w:t>
      </w:r>
      <w:r w:rsidR="00020FCD" w:rsidRPr="00140D2B">
        <w:rPr>
          <w:lang w:val="en-US" w:eastAsia="ko-KR"/>
        </w:rPr>
        <w:t>3GPP specification</w:t>
      </w:r>
      <w:r w:rsidR="00EE290E" w:rsidRPr="00140D2B">
        <w:rPr>
          <w:lang w:val="en-US" w:eastAsia="ko-KR"/>
        </w:rPr>
        <w:t xml:space="preserve"> [</w:t>
      </w:r>
      <w:r w:rsidR="00D44351" w:rsidRPr="00140D2B">
        <w:rPr>
          <w:lang w:val="en-US" w:eastAsia="ko-KR"/>
        </w:rPr>
        <w:t>8-9</w:t>
      </w:r>
      <w:r w:rsidR="00EE290E" w:rsidRPr="00140D2B">
        <w:rPr>
          <w:lang w:val="en-US" w:eastAsia="ko-KR"/>
        </w:rPr>
        <w:t>]</w:t>
      </w:r>
      <w:r w:rsidR="00020FCD" w:rsidRPr="00140D2B">
        <w:rPr>
          <w:lang w:val="en-US" w:eastAsia="ko-KR"/>
        </w:rPr>
        <w:t xml:space="preserve">. </w:t>
      </w:r>
    </w:p>
    <w:p w14:paraId="075054E3" w14:textId="5C807F93" w:rsidR="00020FCD" w:rsidRPr="00140D2B" w:rsidRDefault="00020FCD" w:rsidP="004740C1">
      <w:pPr>
        <w:jc w:val="both"/>
        <w:rPr>
          <w:lang w:val="en-US" w:eastAsia="ko-KR"/>
        </w:rPr>
      </w:pPr>
      <w:r w:rsidRPr="00140D2B">
        <w:rPr>
          <w:lang w:val="en-US" w:eastAsia="ko-KR"/>
        </w:rPr>
        <w:t xml:space="preserve"> </w:t>
      </w:r>
    </w:p>
    <w:p w14:paraId="567CF8E1" w14:textId="3A19F47D" w:rsidR="002A2423" w:rsidRPr="00140D2B" w:rsidRDefault="00E00E12" w:rsidP="004740C1">
      <w:pPr>
        <w:jc w:val="both"/>
        <w:rPr>
          <w:color w:val="000000" w:themeColor="text1"/>
          <w:lang w:val="en-US" w:eastAsia="ko-KR"/>
        </w:rPr>
      </w:pPr>
      <w:r w:rsidRPr="00140D2B">
        <w:rPr>
          <w:lang w:val="en-US" w:eastAsia="ko-KR"/>
        </w:rPr>
        <w:t>For</w:t>
      </w:r>
      <w:r w:rsidR="002C39E0" w:rsidRPr="00140D2B">
        <w:rPr>
          <w:lang w:val="en-US" w:eastAsia="ko-KR"/>
        </w:rPr>
        <w:t xml:space="preserve"> </w:t>
      </w:r>
      <w:r w:rsidR="006625C9" w:rsidRPr="00140D2B">
        <w:rPr>
          <w:lang w:val="en-US" w:eastAsia="ko-KR"/>
        </w:rPr>
        <w:t xml:space="preserve">untrusted </w:t>
      </w:r>
      <w:r w:rsidRPr="00140D2B">
        <w:rPr>
          <w:lang w:val="en-US" w:eastAsia="ko-KR"/>
        </w:rPr>
        <w:t>WLAN to 3GPP core network</w:t>
      </w:r>
      <w:r w:rsidR="00B8208C" w:rsidRPr="00140D2B">
        <w:rPr>
          <w:lang w:val="en-US" w:eastAsia="ko-KR"/>
        </w:rPr>
        <w:t xml:space="preserve"> interworking</w:t>
      </w:r>
      <w:r w:rsidRPr="00140D2B">
        <w:rPr>
          <w:lang w:val="en-US" w:eastAsia="ko-KR"/>
        </w:rPr>
        <w:t xml:space="preserve">, </w:t>
      </w:r>
      <w:r w:rsidR="00282E1B" w:rsidRPr="00140D2B">
        <w:rPr>
          <w:lang w:val="en-US" w:eastAsia="ko-KR"/>
        </w:rPr>
        <w:t xml:space="preserve">as shown in </w:t>
      </w:r>
      <w:ins w:id="235" w:author="Joseph S Levy" w:date="2021-08-23T22:15:00Z">
        <w:r w:rsidR="00555DCC">
          <w:rPr>
            <w:lang w:val="en-US" w:eastAsia="ko-KR"/>
          </w:rPr>
          <w:fldChar w:fldCharType="begin"/>
        </w:r>
        <w:r w:rsidR="00555DCC">
          <w:rPr>
            <w:lang w:val="en-US" w:eastAsia="ko-KR"/>
          </w:rPr>
          <w:instrText xml:space="preserve"> REF _Ref80649110 \h </w:instrText>
        </w:r>
      </w:ins>
      <w:r w:rsidR="00555DCC">
        <w:rPr>
          <w:lang w:val="en-US" w:eastAsia="ko-KR"/>
        </w:rPr>
      </w:r>
      <w:r w:rsidR="00555DCC">
        <w:rPr>
          <w:lang w:val="en-US" w:eastAsia="ko-KR"/>
        </w:rPr>
        <w:fldChar w:fldCharType="separate"/>
      </w:r>
      <w:ins w:id="236" w:author="Joseph S Levy" w:date="2021-08-23T22:15:00Z">
        <w:r w:rsidR="00555DCC">
          <w:t xml:space="preserve">Figure </w:t>
        </w:r>
        <w:r w:rsidR="00555DCC">
          <w:rPr>
            <w:noProof/>
          </w:rPr>
          <w:t>3</w:t>
        </w:r>
        <w:r w:rsidR="00555DCC">
          <w:rPr>
            <w:lang w:val="en-US" w:eastAsia="ko-KR"/>
          </w:rPr>
          <w:fldChar w:fldCharType="end"/>
        </w:r>
      </w:ins>
      <w:del w:id="237" w:author="Joseph S Levy" w:date="2021-08-23T22:15:00Z">
        <w:r w:rsidR="00282E1B" w:rsidRPr="00140D2B" w:rsidDel="00555DCC">
          <w:rPr>
            <w:lang w:val="en-US" w:eastAsia="ko-KR"/>
          </w:rPr>
          <w:delText xml:space="preserve">Figure </w:delText>
        </w:r>
        <w:r w:rsidR="00FA5094" w:rsidDel="00555DCC">
          <w:rPr>
            <w:lang w:val="en-US" w:eastAsia="ko-KR"/>
          </w:rPr>
          <w:delText>3</w:delText>
        </w:r>
      </w:del>
      <w:r w:rsidR="00282E1B" w:rsidRPr="00140D2B">
        <w:rPr>
          <w:lang w:val="en-US" w:eastAsia="ko-KR"/>
        </w:rPr>
        <w:t xml:space="preserve">, </w:t>
      </w:r>
      <w:r w:rsidR="001935DE" w:rsidRPr="00140D2B">
        <w:rPr>
          <w:lang w:val="en-US" w:eastAsia="ko-KR"/>
        </w:rPr>
        <w:t xml:space="preserve">3GPP </w:t>
      </w:r>
      <w:r w:rsidR="00063C07" w:rsidRPr="00140D2B">
        <w:rPr>
          <w:lang w:val="en-US" w:eastAsia="ko-KR"/>
        </w:rPr>
        <w:t>N</w:t>
      </w:r>
      <w:r w:rsidR="001935DE" w:rsidRPr="00140D2B">
        <w:rPr>
          <w:lang w:val="en-US" w:eastAsia="ko-KR"/>
        </w:rPr>
        <w:t xml:space="preserve">Wu interface </w:t>
      </w:r>
      <w:r w:rsidR="007E4E43" w:rsidRPr="00140D2B">
        <w:rPr>
          <w:lang w:val="en-US" w:eastAsia="ko-KR"/>
        </w:rPr>
        <w:t>signaling</w:t>
      </w:r>
      <w:r w:rsidR="00063C07" w:rsidRPr="00140D2B">
        <w:rPr>
          <w:lang w:val="en-US" w:eastAsia="ko-KR"/>
        </w:rPr>
        <w:t xml:space="preserve"> </w:t>
      </w:r>
      <w:r w:rsidR="001935DE" w:rsidRPr="00140D2B">
        <w:rPr>
          <w:lang w:val="en-US" w:eastAsia="ko-KR"/>
        </w:rPr>
        <w:t xml:space="preserve">shall be processed in </w:t>
      </w:r>
      <w:r w:rsidR="00906C3D" w:rsidRPr="00140D2B">
        <w:rPr>
          <w:lang w:val="en-US" w:eastAsia="ko-KR"/>
        </w:rPr>
        <w:t xml:space="preserve">the </w:t>
      </w:r>
      <w:r w:rsidR="001935DE" w:rsidRPr="00140D2B">
        <w:rPr>
          <w:lang w:val="en-US" w:eastAsia="ko-KR"/>
        </w:rPr>
        <w:t>WLAN domain</w:t>
      </w:r>
      <w:r w:rsidR="0013389E" w:rsidRPr="00140D2B">
        <w:rPr>
          <w:b/>
          <w:bCs/>
          <w:color w:val="FF0000"/>
          <w:lang w:val="en-US" w:eastAsia="ko-KR"/>
        </w:rPr>
        <w:t xml:space="preserve"> </w:t>
      </w:r>
      <w:r w:rsidR="0013389E" w:rsidRPr="00140D2B">
        <w:rPr>
          <w:bCs/>
          <w:color w:val="000000" w:themeColor="text1"/>
          <w:lang w:val="en-US" w:eastAsia="ko-KR"/>
        </w:rPr>
        <w:t xml:space="preserve">and N1 signaling is transparently forwarded in </w:t>
      </w:r>
      <w:r w:rsidR="00906C3D" w:rsidRPr="00140D2B">
        <w:rPr>
          <w:bCs/>
          <w:color w:val="000000" w:themeColor="text1"/>
          <w:lang w:val="en-US" w:eastAsia="ko-KR"/>
        </w:rPr>
        <w:t xml:space="preserve">the </w:t>
      </w:r>
      <w:r w:rsidR="0013389E" w:rsidRPr="00140D2B">
        <w:rPr>
          <w:bCs/>
          <w:color w:val="000000" w:themeColor="text1"/>
          <w:lang w:val="en-US" w:eastAsia="ko-KR"/>
        </w:rPr>
        <w:t>WLAN domain</w:t>
      </w:r>
      <w:r w:rsidR="001935DE" w:rsidRPr="00140D2B">
        <w:rPr>
          <w:color w:val="000000" w:themeColor="text1"/>
          <w:lang w:val="en-US" w:eastAsia="ko-KR"/>
        </w:rPr>
        <w:t>.</w:t>
      </w:r>
      <w:r w:rsidR="001935DE" w:rsidRPr="00140D2B">
        <w:rPr>
          <w:lang w:val="en-US" w:eastAsia="ko-KR"/>
        </w:rPr>
        <w:t xml:space="preserve"> </w:t>
      </w:r>
      <w:r w:rsidR="00D263FF" w:rsidRPr="00140D2B">
        <w:rPr>
          <w:lang w:val="en-US" w:eastAsia="ko-KR"/>
        </w:rPr>
        <w:t xml:space="preserve">The </w:t>
      </w:r>
      <w:r w:rsidR="002A2423" w:rsidRPr="00140D2B">
        <w:rPr>
          <w:color w:val="000000" w:themeColor="text1"/>
          <w:lang w:val="en-US" w:eastAsia="ko-KR"/>
        </w:rPr>
        <w:t xml:space="preserve">N1 </w:t>
      </w:r>
      <w:r w:rsidR="00D263FF" w:rsidRPr="00140D2B">
        <w:rPr>
          <w:color w:val="000000" w:themeColor="text1"/>
          <w:lang w:val="en-US" w:eastAsia="ko-KR"/>
        </w:rPr>
        <w:t xml:space="preserve">interface </w:t>
      </w:r>
      <w:r w:rsidR="00F31A03" w:rsidRPr="00140D2B">
        <w:rPr>
          <w:color w:val="000000" w:themeColor="text1"/>
          <w:lang w:val="en-US" w:eastAsia="ko-KR"/>
        </w:rPr>
        <w:t>provides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2A2423" w:rsidRPr="00140D2B">
        <w:rPr>
          <w:color w:val="000000" w:themeColor="text1"/>
          <w:lang w:val="en-US" w:eastAsia="ko-KR"/>
        </w:rPr>
        <w:t>UE</w:t>
      </w:r>
      <w:r w:rsidR="004B00A2">
        <w:rPr>
          <w:color w:val="000000" w:themeColor="text1"/>
          <w:lang w:val="en-US" w:eastAsia="ko-KR"/>
        </w:rPr>
        <w:t xml:space="preserve"> </w:t>
      </w:r>
      <w:r w:rsidR="00585E20" w:rsidRPr="00140D2B">
        <w:rPr>
          <w:color w:val="000000" w:themeColor="text1"/>
          <w:lang w:val="en-US" w:eastAsia="ko-KR"/>
        </w:rPr>
        <w:t xml:space="preserve">or </w:t>
      </w:r>
      <w:r w:rsidR="00EE5047">
        <w:rPr>
          <w:color w:val="000000" w:themeColor="text1"/>
          <w:lang w:val="en-US" w:eastAsia="ko-KR"/>
        </w:rPr>
        <w:t xml:space="preserve">TE </w:t>
      </w:r>
      <w:r w:rsidR="002A2423" w:rsidRPr="00140D2B">
        <w:rPr>
          <w:color w:val="000000" w:themeColor="text1"/>
          <w:lang w:val="en-US" w:eastAsia="ko-KR"/>
        </w:rPr>
        <w:t xml:space="preserve">and 3GPP </w:t>
      </w:r>
      <w:r w:rsidR="009C7D14" w:rsidRPr="00140D2B">
        <w:rPr>
          <w:color w:val="000000" w:themeColor="text1"/>
          <w:lang w:val="en-US" w:eastAsia="ko-KR"/>
        </w:rPr>
        <w:t xml:space="preserve">5GS </w:t>
      </w:r>
      <w:r w:rsidR="002A2423" w:rsidRPr="00140D2B">
        <w:rPr>
          <w:color w:val="000000" w:themeColor="text1"/>
          <w:lang w:val="en-US" w:eastAsia="ko-KR"/>
        </w:rPr>
        <w:t xml:space="preserve">core network </w:t>
      </w:r>
      <w:r w:rsidR="00B8208C" w:rsidRPr="00140D2B">
        <w:rPr>
          <w:color w:val="000000" w:themeColor="text1"/>
          <w:lang w:val="en-US" w:eastAsia="ko-KR"/>
        </w:rPr>
        <w:t xml:space="preserve">to </w:t>
      </w:r>
      <w:r w:rsidR="002A2423" w:rsidRPr="00140D2B">
        <w:rPr>
          <w:color w:val="000000" w:themeColor="text1"/>
          <w:lang w:val="en-US" w:eastAsia="ko-KR"/>
        </w:rPr>
        <w:t xml:space="preserve">support </w:t>
      </w:r>
      <w:r w:rsidR="00C64CB4" w:rsidRPr="00140D2B">
        <w:rPr>
          <w:color w:val="000000" w:themeColor="text1"/>
          <w:lang w:val="en-US" w:eastAsia="ko-KR"/>
        </w:rPr>
        <w:t>A</w:t>
      </w:r>
      <w:r w:rsidR="00C64CB4">
        <w:rPr>
          <w:color w:val="000000" w:themeColor="text1"/>
          <w:lang w:val="en-US" w:eastAsia="ko-KR"/>
        </w:rPr>
        <w:t>ccess</w:t>
      </w:r>
      <w:r w:rsidR="00C64CB4" w:rsidRPr="00140D2B">
        <w:rPr>
          <w:color w:val="000000" w:themeColor="text1"/>
          <w:lang w:val="en-US" w:eastAsia="ko-KR"/>
        </w:rPr>
        <w:t xml:space="preserve"> </w:t>
      </w:r>
      <w:r w:rsidR="002A2423" w:rsidRPr="00140D2B">
        <w:rPr>
          <w:color w:val="000000" w:themeColor="text1"/>
          <w:lang w:val="en-US" w:eastAsia="ko-KR"/>
        </w:rPr>
        <w:t xml:space="preserve">and Mobility </w:t>
      </w:r>
      <w:r w:rsidR="000A27B8">
        <w:rPr>
          <w:color w:val="000000" w:themeColor="text1"/>
          <w:lang w:val="en-US" w:eastAsia="ko-KR"/>
        </w:rPr>
        <w:t xml:space="preserve">Management </w:t>
      </w:r>
      <w:r w:rsidR="002A2423" w:rsidRPr="00140D2B">
        <w:rPr>
          <w:color w:val="000000" w:themeColor="text1"/>
          <w:lang w:val="en-US" w:eastAsia="ko-KR"/>
        </w:rPr>
        <w:t xml:space="preserve">Function (AMF). </w:t>
      </w:r>
      <w:r w:rsidR="00506F27" w:rsidRPr="00140D2B">
        <w:rPr>
          <w:color w:val="000000" w:themeColor="text1"/>
          <w:lang w:val="en-US" w:eastAsia="ko-KR"/>
        </w:rPr>
        <w:t xml:space="preserve">The </w:t>
      </w:r>
      <w:r w:rsidR="002A2423" w:rsidRPr="00140D2B">
        <w:rPr>
          <w:color w:val="000000" w:themeColor="text1"/>
          <w:lang w:val="en-US" w:eastAsia="ko-KR"/>
        </w:rPr>
        <w:t>NWu</w:t>
      </w:r>
      <w:r w:rsidR="00506F27" w:rsidRPr="00140D2B">
        <w:rPr>
          <w:color w:val="000000" w:themeColor="text1"/>
          <w:lang w:val="en-US" w:eastAsia="ko-KR"/>
        </w:rPr>
        <w:t xml:space="preserve"> interface </w:t>
      </w:r>
      <w:r w:rsidR="00B71634" w:rsidRPr="00140D2B">
        <w:rPr>
          <w:color w:val="000000" w:themeColor="text1"/>
          <w:lang w:val="en-US" w:eastAsia="ko-KR"/>
        </w:rPr>
        <w:t>provides</w:t>
      </w:r>
      <w:r w:rsidR="00506F27" w:rsidRPr="00140D2B">
        <w:rPr>
          <w:color w:val="000000" w:themeColor="text1"/>
          <w:lang w:val="en-US" w:eastAsia="ko-KR"/>
        </w:rPr>
        <w:t xml:space="preserve">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FA5094">
        <w:rPr>
          <w:color w:val="000000" w:themeColor="text1"/>
          <w:lang w:val="en-US" w:eastAsia="ko-KR"/>
        </w:rPr>
        <w:t xml:space="preserve">TE </w:t>
      </w:r>
      <w:r w:rsidR="002A2423" w:rsidRPr="00140D2B">
        <w:rPr>
          <w:color w:val="000000" w:themeColor="text1"/>
          <w:lang w:val="en-US" w:eastAsia="ko-KR"/>
        </w:rPr>
        <w:t xml:space="preserve">and N3IWF of 3GPP core network to support </w:t>
      </w:r>
      <w:r w:rsidR="00B71634" w:rsidRPr="00140D2B">
        <w:rPr>
          <w:color w:val="000000" w:themeColor="text1"/>
          <w:lang w:val="en-US" w:eastAsia="ko-KR"/>
        </w:rPr>
        <w:t xml:space="preserve">a </w:t>
      </w:r>
      <w:r w:rsidR="002A2423" w:rsidRPr="00140D2B">
        <w:rPr>
          <w:color w:val="000000" w:themeColor="text1"/>
          <w:lang w:val="en-US" w:eastAsia="ko-KR"/>
        </w:rPr>
        <w:t>secured IP channel.</w:t>
      </w:r>
    </w:p>
    <w:p w14:paraId="248CA528" w14:textId="16B1028E" w:rsidR="00E00E12" w:rsidRPr="00140D2B" w:rsidRDefault="00E00E12" w:rsidP="004740C1">
      <w:pPr>
        <w:jc w:val="both"/>
        <w:rPr>
          <w:color w:val="000000" w:themeColor="text1"/>
          <w:lang w:val="en-US" w:eastAsia="ko-KR"/>
        </w:rPr>
      </w:pPr>
    </w:p>
    <w:p w14:paraId="15D7B75A" w14:textId="0CCD5FE1" w:rsidR="006625C9" w:rsidRDefault="00E00E12" w:rsidP="00906857">
      <w:pPr>
        <w:jc w:val="both"/>
        <w:rPr>
          <w:lang w:val="en-US" w:eastAsia="ko-KR"/>
        </w:rPr>
      </w:pPr>
      <w:r w:rsidRPr="00140D2B">
        <w:rPr>
          <w:lang w:val="en-US" w:eastAsia="ko-KR"/>
        </w:rPr>
        <w:t xml:space="preserve">In </w:t>
      </w:r>
      <w:r w:rsidR="00B8208C" w:rsidRPr="00140D2B">
        <w:rPr>
          <w:lang w:val="en-US" w:eastAsia="ko-KR"/>
        </w:rPr>
        <w:t xml:space="preserve">the </w:t>
      </w:r>
      <w:r w:rsidRPr="00140D2B">
        <w:rPr>
          <w:lang w:val="en-US" w:eastAsia="ko-KR"/>
        </w:rPr>
        <w:t xml:space="preserve">WLAN domain, </w:t>
      </w:r>
      <w:r w:rsidR="00694EBC" w:rsidRPr="00140D2B">
        <w:rPr>
          <w:lang w:val="en-US" w:eastAsia="ko-KR"/>
        </w:rPr>
        <w:t>R</w:t>
      </w:r>
      <w:r w:rsidRPr="00140D2B">
        <w:rPr>
          <w:lang w:val="en-US" w:eastAsia="ko-KR"/>
        </w:rPr>
        <w:t xml:space="preserve">1 and </w:t>
      </w:r>
      <w:r w:rsidR="00327892" w:rsidRPr="00140D2B">
        <w:rPr>
          <w:lang w:val="en-US" w:eastAsia="ko-KR"/>
        </w:rPr>
        <w:t>R3</w:t>
      </w:r>
      <w:r w:rsidRPr="00140D2B">
        <w:rPr>
          <w:lang w:val="en-US" w:eastAsia="ko-KR"/>
        </w:rPr>
        <w:t xml:space="preserve"> interfaces </w:t>
      </w:r>
      <w:r w:rsidR="00667571" w:rsidRPr="00140D2B">
        <w:rPr>
          <w:lang w:val="en-US" w:eastAsia="ko-KR"/>
        </w:rPr>
        <w:t xml:space="preserve">support the data flow via the </w:t>
      </w:r>
      <w:r w:rsidR="009D1C69" w:rsidRPr="00140D2B">
        <w:rPr>
          <w:lang w:val="en-US" w:eastAsia="ko-KR"/>
        </w:rPr>
        <w:t>Physical Layer (</w:t>
      </w:r>
      <w:r w:rsidRPr="00140D2B">
        <w:rPr>
          <w:lang w:val="en-US" w:eastAsia="ko-KR"/>
        </w:rPr>
        <w:t>PHY</w:t>
      </w:r>
      <w:r w:rsidR="009D1C69" w:rsidRPr="00140D2B">
        <w:rPr>
          <w:lang w:val="en-US" w:eastAsia="ko-KR"/>
        </w:rPr>
        <w:t>)</w:t>
      </w:r>
      <w:r w:rsidRPr="00140D2B">
        <w:rPr>
          <w:lang w:val="en-US" w:eastAsia="ko-KR"/>
        </w:rPr>
        <w:t xml:space="preserve"> and </w:t>
      </w:r>
      <w:r w:rsidR="009D1C69" w:rsidRPr="00140D2B">
        <w:rPr>
          <w:lang w:val="en-US" w:eastAsia="ko-KR"/>
        </w:rPr>
        <w:t>Media Access Control (</w:t>
      </w:r>
      <w:r w:rsidRPr="00140D2B">
        <w:rPr>
          <w:lang w:val="en-US" w:eastAsia="ko-KR"/>
        </w:rPr>
        <w:t>MAC</w:t>
      </w:r>
      <w:r w:rsidR="009D1C69" w:rsidRPr="00140D2B">
        <w:rPr>
          <w:lang w:val="en-US" w:eastAsia="ko-KR"/>
        </w:rPr>
        <w:t>)</w:t>
      </w:r>
      <w:r w:rsidRPr="00140D2B">
        <w:rPr>
          <w:lang w:val="en-US" w:eastAsia="ko-KR"/>
        </w:rPr>
        <w:t xml:space="preserve"> layer</w:t>
      </w:r>
      <w:r w:rsidR="00667571" w:rsidRPr="00140D2B">
        <w:rPr>
          <w:lang w:val="en-US" w:eastAsia="ko-KR"/>
        </w:rPr>
        <w:t>s</w:t>
      </w:r>
      <w:r w:rsidRPr="00140D2B">
        <w:rPr>
          <w:lang w:val="en-US" w:eastAsia="ko-KR"/>
        </w:rPr>
        <w:t xml:space="preserve"> of </w:t>
      </w:r>
      <w:r w:rsidR="006C7202">
        <w:rPr>
          <w:lang w:val="en-US" w:eastAsia="ko-KR"/>
        </w:rPr>
        <w:t>TE</w:t>
      </w:r>
      <w:r w:rsidR="00504154">
        <w:rPr>
          <w:lang w:val="en-US" w:eastAsia="ko-KR"/>
        </w:rPr>
        <w:t xml:space="preserve"> </w:t>
      </w:r>
      <w:r w:rsidRPr="00140D2B">
        <w:rPr>
          <w:lang w:val="en-US" w:eastAsia="ko-KR"/>
        </w:rPr>
        <w:t xml:space="preserve">and WLAN access network. </w:t>
      </w:r>
      <w:r w:rsidR="00D741C2" w:rsidRPr="00140D2B">
        <w:rPr>
          <w:lang w:val="en-US" w:eastAsia="ko-KR"/>
        </w:rPr>
        <w:t xml:space="preserve">In addition to the </w:t>
      </w:r>
      <w:r w:rsidR="00B8208C" w:rsidRPr="00140D2B">
        <w:rPr>
          <w:lang w:val="en-US" w:eastAsia="ko-KR"/>
        </w:rPr>
        <w:t>R</w:t>
      </w:r>
      <w:r w:rsidR="00D741C2" w:rsidRPr="00140D2B">
        <w:rPr>
          <w:lang w:val="en-US" w:eastAsia="ko-KR"/>
        </w:rPr>
        <w:t xml:space="preserve">1 and </w:t>
      </w:r>
      <w:r w:rsidR="00327892" w:rsidRPr="00140D2B">
        <w:rPr>
          <w:lang w:val="en-US" w:eastAsia="ko-KR"/>
        </w:rPr>
        <w:t>R3</w:t>
      </w:r>
      <w:r w:rsidR="00D741C2" w:rsidRPr="00140D2B">
        <w:rPr>
          <w:lang w:val="en-US" w:eastAsia="ko-KR"/>
        </w:rPr>
        <w:t xml:space="preserve"> interfaces</w:t>
      </w:r>
      <w:r w:rsidR="00FB2AC7" w:rsidRPr="00140D2B">
        <w:rPr>
          <w:lang w:val="en-US" w:eastAsia="ko-KR"/>
        </w:rPr>
        <w:t xml:space="preserve">, </w:t>
      </w:r>
      <w:proofErr w:type="gramStart"/>
      <w:r w:rsidR="003316D0" w:rsidRPr="00140D2B">
        <w:rPr>
          <w:lang w:val="en-US" w:eastAsia="ko-KR"/>
        </w:rPr>
        <w:t>control</w:t>
      </w:r>
      <w:proofErr w:type="gramEnd"/>
      <w:r w:rsidR="003316D0" w:rsidRPr="00140D2B">
        <w:rPr>
          <w:lang w:val="en-US" w:eastAsia="ko-KR"/>
        </w:rPr>
        <w:t xml:space="preserve"> and management interfaces </w:t>
      </w:r>
      <w:r w:rsidR="00B8208C" w:rsidRPr="00140D2B">
        <w:rPr>
          <w:lang w:val="en-US" w:eastAsia="ko-KR"/>
        </w:rPr>
        <w:t>R8</w:t>
      </w:r>
      <w:r w:rsidR="000E0393" w:rsidRPr="00140D2B">
        <w:rPr>
          <w:lang w:val="en-US" w:eastAsia="ko-KR"/>
        </w:rPr>
        <w:t xml:space="preserve"> </w:t>
      </w:r>
      <w:r w:rsidRPr="00140D2B">
        <w:rPr>
          <w:lang w:val="en-US" w:eastAsia="ko-KR"/>
        </w:rPr>
        <w:t xml:space="preserve">and </w:t>
      </w:r>
      <w:r w:rsidR="00B8208C" w:rsidRPr="00140D2B">
        <w:rPr>
          <w:lang w:val="en-US" w:eastAsia="ko-KR"/>
        </w:rPr>
        <w:t>R9</w:t>
      </w:r>
      <w:r w:rsidRPr="00140D2B">
        <w:rPr>
          <w:lang w:val="en-US" w:eastAsia="ko-KR"/>
        </w:rPr>
        <w:t xml:space="preserve"> </w:t>
      </w:r>
      <w:r w:rsidR="003316D0" w:rsidRPr="00140D2B">
        <w:rPr>
          <w:lang w:val="en-US" w:eastAsia="ko-KR"/>
        </w:rPr>
        <w:t xml:space="preserve">are </w:t>
      </w:r>
      <w:r w:rsidR="00C64CB4">
        <w:rPr>
          <w:lang w:val="en-US" w:eastAsia="ko-KR"/>
        </w:rPr>
        <w:t xml:space="preserve">defined </w:t>
      </w:r>
      <w:r w:rsidR="000A27B8">
        <w:rPr>
          <w:lang w:val="en-US" w:eastAsia="ko-KR"/>
        </w:rPr>
        <w:t xml:space="preserve">in IEEE Std 802.1CF, </w:t>
      </w:r>
      <w:r w:rsidR="00071952" w:rsidRPr="00140D2B">
        <w:rPr>
          <w:lang w:val="en-US" w:eastAsia="ko-KR"/>
        </w:rPr>
        <w:t>which</w:t>
      </w:r>
      <w:r w:rsidRPr="00140D2B">
        <w:rPr>
          <w:lang w:val="en-US" w:eastAsia="ko-KR"/>
        </w:rPr>
        <w:t xml:space="preserve"> </w:t>
      </w:r>
      <w:r w:rsidR="001935DE" w:rsidRPr="00140D2B">
        <w:rPr>
          <w:lang w:val="en-US" w:eastAsia="ko-KR"/>
        </w:rPr>
        <w:t>provid</w:t>
      </w:r>
      <w:r w:rsidR="00D741C2" w:rsidRPr="00140D2B">
        <w:rPr>
          <w:lang w:val="en-US" w:eastAsia="ko-KR"/>
        </w:rPr>
        <w:t>e</w:t>
      </w:r>
      <w:r w:rsidR="001935DE" w:rsidRPr="00140D2B">
        <w:rPr>
          <w:lang w:val="en-US" w:eastAsia="ko-KR"/>
        </w:rPr>
        <w:t xml:space="preserve"> </w:t>
      </w:r>
      <w:r w:rsidR="009F51D0" w:rsidRPr="00140D2B">
        <w:rPr>
          <w:lang w:val="en-US" w:eastAsia="ko-KR"/>
        </w:rPr>
        <w:t xml:space="preserve">Quality of Service </w:t>
      </w:r>
      <w:r w:rsidR="00DA15A0" w:rsidRPr="00140D2B">
        <w:rPr>
          <w:lang w:val="en-US" w:eastAsia="ko-KR"/>
        </w:rPr>
        <w:t>(</w:t>
      </w:r>
      <w:r w:rsidR="001935DE" w:rsidRPr="00140D2B">
        <w:rPr>
          <w:lang w:val="en-US" w:eastAsia="ko-KR"/>
        </w:rPr>
        <w:t>QoS</w:t>
      </w:r>
      <w:r w:rsidR="00DA15A0" w:rsidRPr="00140D2B">
        <w:rPr>
          <w:lang w:val="en-US" w:eastAsia="ko-KR"/>
        </w:rPr>
        <w:t>)</w:t>
      </w:r>
      <w:r w:rsidR="002D391F" w:rsidRPr="00140D2B">
        <w:rPr>
          <w:lang w:val="en-US" w:eastAsia="ko-KR"/>
        </w:rPr>
        <w:t xml:space="preserve"> </w:t>
      </w:r>
      <w:r w:rsidR="00B8208C" w:rsidRPr="00140D2B">
        <w:rPr>
          <w:lang w:val="en-US" w:eastAsia="ko-KR"/>
        </w:rPr>
        <w:t>mapping and MAC scheduling</w:t>
      </w:r>
      <w:r w:rsidR="001935DE" w:rsidRPr="00140D2B">
        <w:rPr>
          <w:lang w:val="en-US" w:eastAsia="ko-KR"/>
        </w:rPr>
        <w:t>.</w:t>
      </w:r>
      <w:r w:rsidR="00BA44B3" w:rsidRPr="00140D2B">
        <w:rPr>
          <w:lang w:val="en-US" w:eastAsia="ko-KR"/>
        </w:rPr>
        <w:t xml:space="preserve"> </w:t>
      </w:r>
      <w:r w:rsidR="00D741C2" w:rsidRPr="00140D2B">
        <w:rPr>
          <w:lang w:val="en-US" w:eastAsia="ko-KR"/>
        </w:rPr>
        <w:t xml:space="preserve">In </w:t>
      </w:r>
      <w:ins w:id="238" w:author="Joseph S Levy" w:date="2021-08-23T22:11:00Z">
        <w:r w:rsidR="00555DCC">
          <w:rPr>
            <w:lang w:val="en-US" w:eastAsia="ko-KR"/>
          </w:rPr>
          <w:fldChar w:fldCharType="begin"/>
        </w:r>
        <w:r w:rsidR="00555DCC">
          <w:rPr>
            <w:lang w:val="en-US" w:eastAsia="ko-KR"/>
          </w:rPr>
          <w:instrText xml:space="preserve"> REF _Ref80649110 \h </w:instrText>
        </w:r>
      </w:ins>
      <w:r w:rsidR="00555DCC">
        <w:rPr>
          <w:lang w:val="en-US" w:eastAsia="ko-KR"/>
        </w:rPr>
      </w:r>
      <w:r w:rsidR="00555DCC">
        <w:rPr>
          <w:lang w:val="en-US" w:eastAsia="ko-KR"/>
        </w:rPr>
        <w:fldChar w:fldCharType="separate"/>
      </w:r>
      <w:ins w:id="239" w:author="Joseph S Levy" w:date="2021-08-23T22:11:00Z">
        <w:r w:rsidR="00555DCC">
          <w:t xml:space="preserve">Figure </w:t>
        </w:r>
        <w:r w:rsidR="00555DCC">
          <w:rPr>
            <w:noProof/>
          </w:rPr>
          <w:t>3</w:t>
        </w:r>
        <w:r w:rsidR="00555DCC">
          <w:rPr>
            <w:lang w:val="en-US" w:eastAsia="ko-KR"/>
          </w:rPr>
          <w:fldChar w:fldCharType="end"/>
        </w:r>
      </w:ins>
      <w:del w:id="240" w:author="Joseph S Levy" w:date="2021-08-23T22:11:00Z">
        <w:r w:rsidR="00D741C2" w:rsidRPr="00140D2B" w:rsidDel="00555DCC">
          <w:rPr>
            <w:lang w:val="en-US" w:eastAsia="ko-KR"/>
          </w:rPr>
          <w:delText xml:space="preserve">Figure </w:delText>
        </w:r>
        <w:r w:rsidR="00C611C7" w:rsidDel="00555DCC">
          <w:rPr>
            <w:lang w:val="en-US" w:eastAsia="ko-KR"/>
          </w:rPr>
          <w:delText>3</w:delText>
        </w:r>
      </w:del>
      <w:r w:rsidR="00D741C2" w:rsidRPr="00140D2B">
        <w:rPr>
          <w:lang w:val="en-US" w:eastAsia="ko-KR"/>
        </w:rPr>
        <w:t xml:space="preserve">, the </w:t>
      </w:r>
      <w:r w:rsidR="00D304B4" w:rsidRPr="00140D2B">
        <w:rPr>
          <w:lang w:val="en-US" w:eastAsia="ko-KR"/>
        </w:rPr>
        <w:t xml:space="preserve">red </w:t>
      </w:r>
      <w:r w:rsidR="007E4E43" w:rsidRPr="00140D2B">
        <w:rPr>
          <w:lang w:val="en-US" w:eastAsia="ko-KR"/>
        </w:rPr>
        <w:t>colored</w:t>
      </w:r>
      <w:r w:rsidR="00D304B4" w:rsidRPr="00140D2B">
        <w:rPr>
          <w:lang w:val="en-US" w:eastAsia="ko-KR"/>
        </w:rPr>
        <w:t xml:space="preserve"> </w:t>
      </w:r>
      <w:r w:rsidR="00327892" w:rsidRPr="00140D2B">
        <w:rPr>
          <w:lang w:val="en-US" w:eastAsia="ko-KR"/>
        </w:rPr>
        <w:t>R1</w:t>
      </w:r>
      <w:r w:rsidR="00256032" w:rsidRPr="00140D2B">
        <w:rPr>
          <w:lang w:val="en-US" w:eastAsia="ko-KR"/>
        </w:rPr>
        <w:t>/</w:t>
      </w:r>
      <w:r w:rsidR="00327892" w:rsidRPr="00140D2B">
        <w:rPr>
          <w:lang w:val="en-US" w:eastAsia="ko-KR"/>
        </w:rPr>
        <w:t>R3</w:t>
      </w:r>
      <w:r w:rsidR="00071952" w:rsidRPr="00140D2B">
        <w:rPr>
          <w:lang w:val="en-US" w:eastAsia="ko-KR"/>
        </w:rPr>
        <w:t xml:space="preserve"> and </w:t>
      </w:r>
      <w:r w:rsidR="00B8208C" w:rsidRPr="00140D2B">
        <w:rPr>
          <w:lang w:val="en-US" w:eastAsia="ko-KR"/>
        </w:rPr>
        <w:t>R8</w:t>
      </w:r>
      <w:r w:rsidR="00071952" w:rsidRPr="00140D2B">
        <w:rPr>
          <w:lang w:val="en-US" w:eastAsia="ko-KR"/>
        </w:rPr>
        <w:t>/</w:t>
      </w:r>
      <w:r w:rsidR="00B8208C" w:rsidRPr="00140D2B">
        <w:rPr>
          <w:lang w:val="en-US" w:eastAsia="ko-KR"/>
        </w:rPr>
        <w:t>R9</w:t>
      </w:r>
      <w:r w:rsidR="00BA44B3" w:rsidRPr="00140D2B">
        <w:rPr>
          <w:lang w:val="en-US" w:eastAsia="ko-KR"/>
        </w:rPr>
        <w:t xml:space="preserve"> </w:t>
      </w:r>
      <w:r w:rsidR="005B0944" w:rsidRPr="00140D2B">
        <w:rPr>
          <w:lang w:val="en-US" w:eastAsia="ko-KR"/>
        </w:rPr>
        <w:t>interfaces are in the domain of WLAN</w:t>
      </w:r>
      <w:r w:rsidR="00D741C2" w:rsidRPr="00140D2B">
        <w:rPr>
          <w:lang w:val="en-US" w:eastAsia="ko-KR"/>
        </w:rPr>
        <w:t xml:space="preserve">, </w:t>
      </w:r>
      <w:r w:rsidR="00D304B4" w:rsidRPr="00140D2B">
        <w:rPr>
          <w:lang w:val="en-US" w:eastAsia="ko-KR"/>
        </w:rPr>
        <w:t xml:space="preserve">and </w:t>
      </w:r>
      <w:r w:rsidR="00D741C2" w:rsidRPr="00140D2B">
        <w:rPr>
          <w:lang w:val="en-US" w:eastAsia="ko-KR"/>
        </w:rPr>
        <w:t xml:space="preserve">they are </w:t>
      </w:r>
      <w:r w:rsidR="00D304B4" w:rsidRPr="00140D2B">
        <w:rPr>
          <w:lang w:val="en-US" w:eastAsia="ko-KR"/>
        </w:rPr>
        <w:t xml:space="preserve">provided in </w:t>
      </w:r>
      <w:r w:rsidR="00B8208C" w:rsidRPr="00140D2B">
        <w:rPr>
          <w:lang w:val="en-US" w:eastAsia="ko-KR"/>
        </w:rPr>
        <w:t xml:space="preserve">the </w:t>
      </w:r>
      <w:r w:rsidR="00FA5094">
        <w:rPr>
          <w:lang w:val="en-US" w:eastAsia="ko-KR"/>
        </w:rPr>
        <w:t xml:space="preserve">TE </w:t>
      </w:r>
      <w:r w:rsidR="00D304B4" w:rsidRPr="00140D2B">
        <w:rPr>
          <w:lang w:val="en-US" w:eastAsia="ko-KR"/>
        </w:rPr>
        <w:t xml:space="preserve">and </w:t>
      </w:r>
      <w:r w:rsidR="00B8208C" w:rsidRPr="00140D2B">
        <w:rPr>
          <w:lang w:val="en-US" w:eastAsia="ko-KR"/>
        </w:rPr>
        <w:t xml:space="preserve">the </w:t>
      </w:r>
      <w:r w:rsidR="00D304B4" w:rsidRPr="00140D2B">
        <w:rPr>
          <w:lang w:val="en-US" w:eastAsia="ko-KR"/>
        </w:rPr>
        <w:t xml:space="preserve">WLAN access network. </w:t>
      </w:r>
      <w:r w:rsidR="00B64A61">
        <w:rPr>
          <w:lang w:val="en-US" w:eastAsia="ko-KR"/>
        </w:rPr>
        <w:t>T</w:t>
      </w:r>
      <w:r w:rsidR="003316D0" w:rsidRPr="00140D2B">
        <w:rPr>
          <w:lang w:val="en-US" w:eastAsia="ko-KR"/>
        </w:rPr>
        <w:t xml:space="preserve">he </w:t>
      </w:r>
      <w:r w:rsidR="00256032" w:rsidRPr="00140D2B">
        <w:rPr>
          <w:lang w:val="en-US" w:eastAsia="ko-KR"/>
        </w:rPr>
        <w:t xml:space="preserve">Y2 interface </w:t>
      </w:r>
      <w:r w:rsidR="00B64A61">
        <w:rPr>
          <w:lang w:val="en-US" w:eastAsia="ko-KR"/>
        </w:rPr>
        <w:t xml:space="preserve">is defined </w:t>
      </w:r>
      <w:r w:rsidR="00256032" w:rsidRPr="00140D2B">
        <w:rPr>
          <w:lang w:val="en-US" w:eastAsia="ko-KR"/>
        </w:rPr>
        <w:t>for untrusted WLAN interworking</w:t>
      </w:r>
      <w:r w:rsidR="00531178" w:rsidRPr="00140D2B">
        <w:rPr>
          <w:lang w:val="en-US" w:eastAsia="ko-KR"/>
        </w:rPr>
        <w:t xml:space="preserve"> in</w:t>
      </w:r>
      <w:r w:rsidR="00256032" w:rsidRPr="00140D2B">
        <w:rPr>
          <w:lang w:val="en-US" w:eastAsia="ko-KR"/>
        </w:rPr>
        <w:t xml:space="preserve"> 3GPP domain.</w:t>
      </w:r>
    </w:p>
    <w:p w14:paraId="1CF99D27" w14:textId="77777777" w:rsidR="00353BE6" w:rsidRPr="00140D2B" w:rsidRDefault="00353BE6" w:rsidP="00906857">
      <w:pPr>
        <w:jc w:val="both"/>
        <w:rPr>
          <w:lang w:val="en-US" w:eastAsia="ko-KR"/>
        </w:rPr>
      </w:pPr>
    </w:p>
    <w:p w14:paraId="1D7388CE" w14:textId="212F200B" w:rsidR="002C39E0" w:rsidRDefault="002C39E0" w:rsidP="002C39E0">
      <w:pPr>
        <w:rPr>
          <w:lang w:val="en-US" w:eastAsia="ko-KR"/>
        </w:rPr>
      </w:pPr>
    </w:p>
    <w:p w14:paraId="1A2060DA" w14:textId="618FC509" w:rsidR="001E2C95" w:rsidRPr="00140D2B" w:rsidRDefault="001E2C95" w:rsidP="001E2C95">
      <w:pPr>
        <w:jc w:val="center"/>
        <w:rPr>
          <w:lang w:val="en-US" w:eastAsia="ko-KR"/>
        </w:rPr>
      </w:pPr>
    </w:p>
    <w:p w14:paraId="535A04DE" w14:textId="023E4297" w:rsidR="00750041" w:rsidRPr="00897E61" w:rsidRDefault="00D959CA" w:rsidP="00750041">
      <w:pPr>
        <w:jc w:val="center"/>
        <w:rPr>
          <w:lang w:val="en-US"/>
        </w:rPr>
      </w:pPr>
      <w:r>
        <w:rPr>
          <w:noProof/>
          <w:lang w:val="en-US"/>
        </w:rPr>
        <w:drawing>
          <wp:inline distT="0" distB="0" distL="0" distR="0" wp14:anchorId="2B59ABB7" wp14:editId="71BA97E6">
            <wp:extent cx="5534654" cy="2450465"/>
            <wp:effectExtent l="0" t="0" r="9525"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4063" cy="2485623"/>
                    </a:xfrm>
                    <a:prstGeom prst="rect">
                      <a:avLst/>
                    </a:prstGeom>
                    <a:noFill/>
                  </pic:spPr>
                </pic:pic>
              </a:graphicData>
            </a:graphic>
          </wp:inline>
        </w:drawing>
      </w:r>
    </w:p>
    <w:p w14:paraId="537DBBD1" w14:textId="3EE16768" w:rsidR="002C39E0" w:rsidRPr="00F577F5" w:rsidRDefault="00297612">
      <w:pPr>
        <w:pStyle w:val="Caption"/>
        <w:rPr>
          <w:lang w:val="en-US"/>
        </w:rPr>
        <w:pPrChange w:id="241" w:author="Joseph S Levy" w:date="2021-08-23T21:58:00Z">
          <w:pPr>
            <w:pStyle w:val="Caption"/>
            <w:spacing w:before="120"/>
          </w:pPr>
        </w:pPrChange>
      </w:pPr>
      <w:del w:id="242" w:author="Joseph S Levy" w:date="2021-08-23T21:58:00Z">
        <w:r w:rsidRPr="00F577F5" w:rsidDel="005C385A">
          <w:rPr>
            <w:lang w:val="en-US"/>
          </w:rPr>
          <w:delText xml:space="preserve">Figure </w:delText>
        </w:r>
        <w:r w:rsidR="00EE5047" w:rsidDel="005C385A">
          <w:rPr>
            <w:lang w:val="en-US"/>
          </w:rPr>
          <w:delText>3</w:delText>
        </w:r>
      </w:del>
      <w:bookmarkStart w:id="243" w:name="_Ref80649110"/>
      <w:bookmarkStart w:id="244" w:name="_Toc80649219"/>
      <w:ins w:id="245" w:author="Joseph S Levy" w:date="2021-08-23T21:58:00Z">
        <w:r w:rsidR="005C385A">
          <w:t xml:space="preserve">Figure </w:t>
        </w:r>
        <w:r w:rsidR="005C385A">
          <w:fldChar w:fldCharType="begin"/>
        </w:r>
        <w:r w:rsidR="005C385A">
          <w:instrText xml:space="preserve"> SEQ Figure \* ARABIC </w:instrText>
        </w:r>
      </w:ins>
      <w:r w:rsidR="005C385A">
        <w:fldChar w:fldCharType="separate"/>
      </w:r>
      <w:ins w:id="246" w:author="Joseph S Levy" w:date="2021-08-23T22:04:00Z">
        <w:r w:rsidR="005C385A">
          <w:rPr>
            <w:noProof/>
          </w:rPr>
          <w:t>3</w:t>
        </w:r>
      </w:ins>
      <w:ins w:id="247" w:author="Joseph S Levy" w:date="2021-08-23T21:58:00Z">
        <w:r w:rsidR="005C385A">
          <w:fldChar w:fldCharType="end"/>
        </w:r>
      </w:ins>
      <w:bookmarkEnd w:id="243"/>
      <w:r w:rsidRPr="00897E61">
        <w:rPr>
          <w:lang w:val="en-US"/>
        </w:rPr>
        <w:t xml:space="preserve">. </w:t>
      </w:r>
      <w:r w:rsidR="002C39E0" w:rsidRPr="00F577F5">
        <w:rPr>
          <w:lang w:val="en-US"/>
        </w:rPr>
        <w:t>Untrusted WLAN interworking reference model with 5G core network</w:t>
      </w:r>
      <w:bookmarkEnd w:id="244"/>
    </w:p>
    <w:p w14:paraId="199B1B71" w14:textId="77777777" w:rsidR="002C39E0" w:rsidRPr="00140D2B" w:rsidRDefault="002C39E0" w:rsidP="002C39E0">
      <w:pPr>
        <w:rPr>
          <w:color w:val="FF0000"/>
          <w:lang w:val="en-US" w:eastAsia="ko-KR"/>
        </w:rPr>
      </w:pPr>
    </w:p>
    <w:p w14:paraId="5DF16C23" w14:textId="04122AF3" w:rsidR="00256032" w:rsidRPr="00140D2B" w:rsidRDefault="000E0393" w:rsidP="00256032">
      <w:pPr>
        <w:jc w:val="both"/>
        <w:rPr>
          <w:lang w:val="en-US" w:eastAsia="ko-KR"/>
        </w:rPr>
      </w:pPr>
      <w:r w:rsidRPr="00140D2B">
        <w:rPr>
          <w:lang w:val="en-US" w:eastAsia="ko-KR"/>
        </w:rPr>
        <w:t>In t</w:t>
      </w:r>
      <w:r w:rsidR="006625C9" w:rsidRPr="00140D2B">
        <w:rPr>
          <w:lang w:val="en-US" w:eastAsia="ko-KR"/>
        </w:rPr>
        <w:t xml:space="preserve">rusted WLAN </w:t>
      </w:r>
      <w:r w:rsidR="00E430D9" w:rsidRPr="00140D2B">
        <w:rPr>
          <w:lang w:val="en-US" w:eastAsia="ko-KR"/>
        </w:rPr>
        <w:t xml:space="preserve">to 3GPP core network interworking, </w:t>
      </w:r>
      <w:r w:rsidR="00282E1B" w:rsidRPr="00140D2B">
        <w:rPr>
          <w:lang w:val="en-US" w:eastAsia="ko-KR"/>
        </w:rPr>
        <w:t xml:space="preserve">as shown in </w:t>
      </w:r>
      <w:ins w:id="248" w:author="Joseph S Levy" w:date="2021-08-23T22:11:00Z">
        <w:r w:rsidR="00555DCC">
          <w:rPr>
            <w:lang w:val="en-US" w:eastAsia="ko-KR"/>
          </w:rPr>
          <w:fldChar w:fldCharType="begin"/>
        </w:r>
        <w:r w:rsidR="00555DCC">
          <w:rPr>
            <w:lang w:val="en-US" w:eastAsia="ko-KR"/>
          </w:rPr>
          <w:instrText xml:space="preserve"> REF _Ref80649093 \h </w:instrText>
        </w:r>
      </w:ins>
      <w:r w:rsidR="00555DCC">
        <w:rPr>
          <w:lang w:val="en-US" w:eastAsia="ko-KR"/>
        </w:rPr>
      </w:r>
      <w:r w:rsidR="00555DCC">
        <w:rPr>
          <w:lang w:val="en-US" w:eastAsia="ko-KR"/>
        </w:rPr>
        <w:fldChar w:fldCharType="separate"/>
      </w:r>
      <w:ins w:id="249" w:author="Joseph S Levy" w:date="2021-08-23T22:11:00Z">
        <w:r w:rsidR="00555DCC">
          <w:t xml:space="preserve">Figure </w:t>
        </w:r>
        <w:r w:rsidR="00555DCC">
          <w:rPr>
            <w:noProof/>
          </w:rPr>
          <w:t>4</w:t>
        </w:r>
        <w:r w:rsidR="00555DCC">
          <w:rPr>
            <w:lang w:val="en-US" w:eastAsia="ko-KR"/>
          </w:rPr>
          <w:fldChar w:fldCharType="end"/>
        </w:r>
      </w:ins>
      <w:del w:id="250" w:author="Joseph S Levy" w:date="2021-08-23T22:11:00Z">
        <w:r w:rsidR="00282E1B" w:rsidRPr="00140D2B" w:rsidDel="00555DCC">
          <w:rPr>
            <w:lang w:val="en-US" w:eastAsia="ko-KR"/>
          </w:rPr>
          <w:delText xml:space="preserve">Figure </w:delText>
        </w:r>
        <w:r w:rsidR="00EE5047" w:rsidDel="00555DCC">
          <w:rPr>
            <w:lang w:val="en-US" w:eastAsia="ko-KR"/>
          </w:rPr>
          <w:delText>4</w:delText>
        </w:r>
      </w:del>
      <w:r w:rsidR="00282E1B" w:rsidRPr="00140D2B">
        <w:rPr>
          <w:lang w:val="en-US" w:eastAsia="ko-KR"/>
        </w:rPr>
        <w:t xml:space="preserve">, </w:t>
      </w:r>
      <w:r w:rsidR="00E430D9" w:rsidRPr="00140D2B">
        <w:rPr>
          <w:color w:val="000000" w:themeColor="text1"/>
          <w:lang w:val="en-US" w:eastAsia="ko-KR"/>
        </w:rPr>
        <w:t xml:space="preserve">the NWt interface provides the signaling procedures between </w:t>
      </w:r>
      <w:r w:rsidR="002C39E0" w:rsidRPr="00140D2B">
        <w:rPr>
          <w:color w:val="000000" w:themeColor="text1"/>
          <w:lang w:val="en-US" w:eastAsia="ko-KR"/>
        </w:rPr>
        <w:t xml:space="preserve">the </w:t>
      </w:r>
      <w:r w:rsidR="00FA5094">
        <w:rPr>
          <w:color w:val="000000" w:themeColor="text1"/>
          <w:lang w:val="en-US" w:eastAsia="ko-KR"/>
        </w:rPr>
        <w:t xml:space="preserve">TE </w:t>
      </w:r>
      <w:r w:rsidR="00E430D9" w:rsidRPr="00140D2B">
        <w:rPr>
          <w:color w:val="000000" w:themeColor="text1"/>
          <w:lang w:val="en-US" w:eastAsia="ko-KR"/>
        </w:rPr>
        <w:t>and TN</w:t>
      </w:r>
      <w:r w:rsidR="002C39E0" w:rsidRPr="00140D2B">
        <w:rPr>
          <w:color w:val="000000" w:themeColor="text1"/>
          <w:lang w:val="en-US" w:eastAsia="ko-KR"/>
        </w:rPr>
        <w:t>G</w:t>
      </w:r>
      <w:r w:rsidR="00E430D9" w:rsidRPr="00140D2B">
        <w:rPr>
          <w:color w:val="000000" w:themeColor="text1"/>
          <w:lang w:val="en-US" w:eastAsia="ko-KR"/>
        </w:rPr>
        <w:t>F of 3GPP core network to support a secured IP channel</w:t>
      </w:r>
      <w:r w:rsidR="00B64A61">
        <w:rPr>
          <w:color w:val="000000" w:themeColor="text1"/>
          <w:lang w:val="en-US" w:eastAsia="ko-KR"/>
        </w:rPr>
        <w:t xml:space="preserve">. </w:t>
      </w:r>
      <w:r w:rsidR="00826B92" w:rsidRPr="00140D2B">
        <w:rPr>
          <w:color w:val="000000" w:themeColor="text1"/>
          <w:lang w:val="en-US" w:eastAsia="ko-KR"/>
        </w:rPr>
        <w:t xml:space="preserve"> and </w:t>
      </w:r>
      <w:r w:rsidR="00B64A61">
        <w:rPr>
          <w:lang w:val="en-US" w:eastAsia="ko-KR"/>
        </w:rPr>
        <w:t xml:space="preserve">the </w:t>
      </w:r>
      <w:r w:rsidR="00256032" w:rsidRPr="00140D2B">
        <w:rPr>
          <w:lang w:val="en-US" w:eastAsia="ko-KR"/>
        </w:rPr>
        <w:t>Ta interface</w:t>
      </w:r>
      <w:r w:rsidR="00B078A6" w:rsidRPr="00140D2B">
        <w:rPr>
          <w:lang w:val="en-US" w:eastAsia="ko-KR"/>
        </w:rPr>
        <w:t xml:space="preserve"> </w:t>
      </w:r>
      <w:r w:rsidR="00B64A61">
        <w:rPr>
          <w:lang w:val="en-US" w:eastAsia="ko-KR"/>
        </w:rPr>
        <w:t xml:space="preserve">is defined for WLAN interworking </w:t>
      </w:r>
      <w:r w:rsidR="002C39E0" w:rsidRPr="00140D2B">
        <w:rPr>
          <w:lang w:val="en-US" w:eastAsia="ko-KR"/>
        </w:rPr>
        <w:t xml:space="preserve">in </w:t>
      </w:r>
      <w:r w:rsidR="00282E1B" w:rsidRPr="00140D2B">
        <w:rPr>
          <w:lang w:val="en-US" w:eastAsia="ko-KR"/>
        </w:rPr>
        <w:t xml:space="preserve">the </w:t>
      </w:r>
      <w:r w:rsidR="00256032" w:rsidRPr="00140D2B">
        <w:rPr>
          <w:lang w:val="en-US" w:eastAsia="ko-KR"/>
        </w:rPr>
        <w:t>3GPP domain.</w:t>
      </w:r>
    </w:p>
    <w:p w14:paraId="0C209743" w14:textId="1339B874" w:rsidR="00D304B4" w:rsidRDefault="00D304B4" w:rsidP="00906857">
      <w:pPr>
        <w:jc w:val="both"/>
        <w:rPr>
          <w:lang w:val="en-US" w:eastAsia="ko-KR"/>
        </w:rPr>
      </w:pPr>
    </w:p>
    <w:p w14:paraId="40798B6E" w14:textId="1B553292" w:rsidR="001E2C95" w:rsidRPr="00140D2B" w:rsidRDefault="001E2C95" w:rsidP="001E2C95">
      <w:pPr>
        <w:jc w:val="center"/>
        <w:rPr>
          <w:lang w:val="en-US" w:eastAsia="ko-KR"/>
        </w:rPr>
      </w:pPr>
    </w:p>
    <w:p w14:paraId="703EA35E" w14:textId="450E6C44" w:rsidR="00C62735" w:rsidRDefault="00C62735" w:rsidP="001E2C95">
      <w:pPr>
        <w:jc w:val="center"/>
        <w:rPr>
          <w:lang w:eastAsia="ko-KR"/>
        </w:rPr>
      </w:pPr>
    </w:p>
    <w:p w14:paraId="5EB68D38" w14:textId="08235904" w:rsidR="00D959CA" w:rsidRPr="00E80D6D" w:rsidRDefault="00D959CA" w:rsidP="001E2C95">
      <w:pPr>
        <w:jc w:val="center"/>
        <w:rPr>
          <w:lang w:eastAsia="ko-KR"/>
        </w:rPr>
      </w:pPr>
      <w:r>
        <w:rPr>
          <w:noProof/>
          <w:lang w:eastAsia="ko-KR"/>
        </w:rPr>
        <w:drawing>
          <wp:inline distT="0" distB="0" distL="0" distR="0" wp14:anchorId="4A2E2C99" wp14:editId="48DF667D">
            <wp:extent cx="5867400" cy="2348190"/>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04118" cy="2362885"/>
                    </a:xfrm>
                    <a:prstGeom prst="rect">
                      <a:avLst/>
                    </a:prstGeom>
                    <a:noFill/>
                  </pic:spPr>
                </pic:pic>
              </a:graphicData>
            </a:graphic>
          </wp:inline>
        </w:drawing>
      </w:r>
    </w:p>
    <w:p w14:paraId="62253AEA" w14:textId="77777777" w:rsidR="005C385A" w:rsidRDefault="00297612" w:rsidP="005C385A">
      <w:pPr>
        <w:pStyle w:val="Caption"/>
        <w:rPr>
          <w:ins w:id="251" w:author="Joseph S Levy" w:date="2021-08-23T21:59:00Z"/>
          <w:lang w:val="en-US"/>
        </w:rPr>
      </w:pPr>
      <w:del w:id="252" w:author="Joseph S Levy" w:date="2021-08-23T21:59:00Z">
        <w:r w:rsidRPr="00F577F5" w:rsidDel="005C385A">
          <w:rPr>
            <w:lang w:val="en-US"/>
          </w:rPr>
          <w:delText xml:space="preserve">Figure </w:delText>
        </w:r>
        <w:r w:rsidR="00EE5047" w:rsidDel="005C385A">
          <w:rPr>
            <w:lang w:val="en-US"/>
          </w:rPr>
          <w:delText>4</w:delText>
        </w:r>
      </w:del>
    </w:p>
    <w:p w14:paraId="5201A639" w14:textId="71BAA0EA" w:rsidR="006625C9" w:rsidRPr="00B658F3" w:rsidRDefault="005C385A">
      <w:pPr>
        <w:pStyle w:val="Caption"/>
        <w:rPr>
          <w:lang w:val="en-US"/>
        </w:rPr>
        <w:pPrChange w:id="253" w:author="Joseph S Levy" w:date="2021-08-23T21:59:00Z">
          <w:pPr>
            <w:pStyle w:val="Caption"/>
            <w:spacing w:before="120"/>
          </w:pPr>
        </w:pPrChange>
      </w:pPr>
      <w:bookmarkStart w:id="254" w:name="_Ref80649093"/>
      <w:bookmarkStart w:id="255" w:name="_Toc80649220"/>
      <w:ins w:id="256" w:author="Joseph S Levy" w:date="2021-08-23T21:59:00Z">
        <w:r>
          <w:t xml:space="preserve">Figure </w:t>
        </w:r>
        <w:r>
          <w:fldChar w:fldCharType="begin"/>
        </w:r>
        <w:r>
          <w:instrText xml:space="preserve"> SEQ Figure \* ARABIC </w:instrText>
        </w:r>
      </w:ins>
      <w:r>
        <w:fldChar w:fldCharType="separate"/>
      </w:r>
      <w:ins w:id="257" w:author="Joseph S Levy" w:date="2021-08-23T22:04:00Z">
        <w:r>
          <w:rPr>
            <w:noProof/>
          </w:rPr>
          <w:t>4</w:t>
        </w:r>
      </w:ins>
      <w:ins w:id="258" w:author="Joseph S Levy" w:date="2021-08-23T21:59:00Z">
        <w:r>
          <w:fldChar w:fldCharType="end"/>
        </w:r>
      </w:ins>
      <w:bookmarkEnd w:id="254"/>
      <w:r w:rsidR="00297612" w:rsidRPr="00897E61">
        <w:rPr>
          <w:lang w:val="en-US"/>
        </w:rPr>
        <w:t xml:space="preserve">. </w:t>
      </w:r>
      <w:r w:rsidR="006625C9" w:rsidRPr="00F577F5">
        <w:rPr>
          <w:lang w:val="en-US" w:eastAsia="ko-KR"/>
        </w:rPr>
        <w:t xml:space="preserve">Trusted </w:t>
      </w:r>
      <w:r w:rsidR="006625C9" w:rsidRPr="00F577F5">
        <w:rPr>
          <w:lang w:val="en-US"/>
        </w:rPr>
        <w:t xml:space="preserve">WLAN interworking </w:t>
      </w:r>
      <w:r w:rsidR="006625C9" w:rsidRPr="00B658F3">
        <w:rPr>
          <w:lang w:val="en-US"/>
        </w:rPr>
        <w:t>reference model with 5G core network</w:t>
      </w:r>
      <w:bookmarkEnd w:id="255"/>
    </w:p>
    <w:p w14:paraId="244F1035" w14:textId="77777777" w:rsidR="008411E9" w:rsidRPr="00897E61" w:rsidRDefault="008411E9" w:rsidP="008411E9">
      <w:pPr>
        <w:ind w:left="400"/>
        <w:jc w:val="center"/>
        <w:rPr>
          <w:lang w:val="en-US" w:eastAsia="ko-KR"/>
        </w:rPr>
      </w:pPr>
    </w:p>
    <w:p w14:paraId="446B3803" w14:textId="73A19363" w:rsidR="008411E9" w:rsidRPr="00415744" w:rsidRDefault="00C64CB4" w:rsidP="008411E9">
      <w:pPr>
        <w:rPr>
          <w:b/>
          <w:lang w:val="en-US" w:eastAsia="ko-KR"/>
        </w:rPr>
        <w:sectPr w:rsidR="008411E9" w:rsidRPr="00415744" w:rsidSect="008411E9">
          <w:footerReference w:type="default" r:id="rId17"/>
          <w:type w:val="continuous"/>
          <w:pgSz w:w="12240" w:h="15840" w:code="1"/>
          <w:pgMar w:top="1080" w:right="1080" w:bottom="1080" w:left="1080" w:header="432" w:footer="432" w:gutter="720"/>
          <w:lnNumType w:countBy="1"/>
          <w:cols w:space="720"/>
          <w:docGrid w:linePitch="299"/>
        </w:sectPr>
      </w:pPr>
      <w:r>
        <w:rPr>
          <w:b/>
          <w:lang w:val="en-US" w:eastAsia="ko-KR"/>
        </w:rPr>
        <w:br w:type="page"/>
      </w:r>
    </w:p>
    <w:p w14:paraId="0514F4DB" w14:textId="77777777" w:rsidR="00D959CA" w:rsidRPr="00643C95" w:rsidRDefault="00D959CA" w:rsidP="00D959CA">
      <w:pPr>
        <w:pStyle w:val="Heading1"/>
      </w:pPr>
      <w:bookmarkStart w:id="259" w:name="_Toc60302135"/>
      <w:bookmarkStart w:id="260" w:name="_Toc60302291"/>
      <w:bookmarkStart w:id="261" w:name="_Toc60302495"/>
      <w:bookmarkStart w:id="262" w:name="_Toc75882716"/>
      <w:bookmarkEnd w:id="259"/>
      <w:bookmarkEnd w:id="260"/>
      <w:bookmarkEnd w:id="261"/>
      <w:r>
        <w:lastRenderedPageBreak/>
        <w:t>Registration and authentication with a 5G core network via a WLAN</w:t>
      </w:r>
      <w:bookmarkEnd w:id="262"/>
    </w:p>
    <w:p w14:paraId="100218B4" w14:textId="77777777" w:rsidR="00D959CA" w:rsidRPr="00140D2B" w:rsidRDefault="00D959CA" w:rsidP="00D959CA">
      <w:pPr>
        <w:pStyle w:val="ListParagraph"/>
        <w:ind w:left="-426"/>
        <w:rPr>
          <w:b/>
          <w:lang w:val="en-US" w:eastAsia="ko-KR"/>
        </w:rPr>
      </w:pPr>
    </w:p>
    <w:p w14:paraId="3B7A6C23" w14:textId="77777777" w:rsidR="00D959CA" w:rsidRDefault="00D959CA" w:rsidP="00D959CA">
      <w:pPr>
        <w:pStyle w:val="Heading2"/>
      </w:pPr>
      <w:bookmarkStart w:id="263" w:name="_Toc75882717"/>
      <w:r>
        <w:t>Overview</w:t>
      </w:r>
      <w:bookmarkEnd w:id="263"/>
    </w:p>
    <w:p w14:paraId="62933DC6" w14:textId="77777777" w:rsidR="00D959CA" w:rsidRDefault="00D959CA" w:rsidP="00D959CA">
      <w:pPr>
        <w:rPr>
          <w:lang w:val="en-US" w:eastAsia="ko-KR"/>
        </w:rPr>
      </w:pPr>
    </w:p>
    <w:p w14:paraId="45B5C493" w14:textId="77777777" w:rsidR="00D959CA" w:rsidRDefault="00D959CA" w:rsidP="00D959CA">
      <w:pPr>
        <w:jc w:val="both"/>
        <w:rPr>
          <w:lang w:val="en-US" w:eastAsia="ko-KR"/>
        </w:rPr>
      </w:pPr>
      <w:r>
        <w:rPr>
          <w:lang w:val="en-US" w:eastAsia="ko-KR"/>
        </w:rPr>
        <w:t>3GPP defines two methods for gaining access to a 5G core network via a WLAN: untrusted and trusted access.</w:t>
      </w:r>
    </w:p>
    <w:p w14:paraId="6943079A" w14:textId="77777777" w:rsidR="00D959CA" w:rsidRDefault="00D959CA" w:rsidP="00D959CA">
      <w:pPr>
        <w:jc w:val="both"/>
        <w:rPr>
          <w:lang w:val="en-US" w:eastAsia="ko-KR"/>
        </w:rPr>
      </w:pPr>
    </w:p>
    <w:p w14:paraId="4B8794BB" w14:textId="0C218805" w:rsidR="00D959CA" w:rsidRDefault="00D959CA" w:rsidP="00D959CA">
      <w:pPr>
        <w:jc w:val="both"/>
        <w:rPr>
          <w:lang w:val="en-US" w:eastAsia="ko-KR"/>
        </w:rPr>
      </w:pPr>
      <w:r>
        <w:rPr>
          <w:lang w:val="en-US" w:eastAsia="ko-KR"/>
        </w:rPr>
        <w:t xml:space="preserve">With untrusted access no assumptions are made regarding the WLAN other than that it provides an IP route to a non-3GPP interworking function (N3IWF) on the 3GPP core network. Connecting to the WLAN is a separate and independent process from connecting to the 5G core network, although WLAN connection necessarily proceeds connection to the 5G core network. The </w:t>
      </w:r>
      <w:r w:rsidR="000E135D">
        <w:rPr>
          <w:lang w:val="en-US" w:eastAsia="ko-KR"/>
        </w:rPr>
        <w:t>UE/TE</w:t>
      </w:r>
      <w:r>
        <w:rPr>
          <w:lang w:val="en-US" w:eastAsia="ko-KR"/>
        </w:rPr>
        <w:t xml:space="preserve"> might connect to the WLAN without connecting to the 5G core network if it does not require 5G core network services and then connect to the 5G core network when it does require 5G core network services. Alternatively, the </w:t>
      </w:r>
      <w:r w:rsidR="000E135D">
        <w:rPr>
          <w:lang w:val="en-US" w:eastAsia="ko-KR"/>
        </w:rPr>
        <w:t>UE/TE</w:t>
      </w:r>
      <w:r>
        <w:rPr>
          <w:lang w:val="en-US" w:eastAsia="ko-KR"/>
        </w:rPr>
        <w:t xml:space="preserve"> might initiate the 5G core network connection immediately following the WLAN connection to gain data protection and immediate access to 5G core network services. </w:t>
      </w:r>
    </w:p>
    <w:p w14:paraId="2B61B874" w14:textId="77777777" w:rsidR="00D959CA" w:rsidRDefault="00D959CA" w:rsidP="00D959CA">
      <w:pPr>
        <w:jc w:val="both"/>
        <w:rPr>
          <w:lang w:val="en-US" w:eastAsia="ko-KR"/>
        </w:rPr>
      </w:pPr>
    </w:p>
    <w:p w14:paraId="5EEE10E8" w14:textId="77777777" w:rsidR="00D959CA" w:rsidRDefault="00D959CA" w:rsidP="00D959CA">
      <w:pPr>
        <w:jc w:val="both"/>
        <w:rPr>
          <w:lang w:val="en-US" w:eastAsia="ko-KR"/>
        </w:rPr>
      </w:pPr>
      <w:r>
        <w:rPr>
          <w:lang w:val="en-US" w:eastAsia="ko-KR"/>
        </w:rPr>
        <w:t>With trusted access, the WLAN is more tightly coupled to the 5G core network. The WLAN includes a trusted gateway function (TNGF) that couples the WLAN connection process with the 5G core network connection process. With trusted access, connecting to the WLAN necessarily implies connecting to the 5G core network.</w:t>
      </w:r>
    </w:p>
    <w:p w14:paraId="6E0B7B28" w14:textId="77777777" w:rsidR="00D959CA" w:rsidRDefault="00D959CA" w:rsidP="00D959CA">
      <w:pPr>
        <w:rPr>
          <w:lang w:val="en-US" w:eastAsia="ko-KR"/>
        </w:rPr>
      </w:pPr>
    </w:p>
    <w:p w14:paraId="4980966E" w14:textId="77777777" w:rsidR="00D959CA" w:rsidRDefault="00D959CA" w:rsidP="00D959CA">
      <w:pPr>
        <w:rPr>
          <w:lang w:val="en-US" w:eastAsia="ko-KR"/>
        </w:rPr>
      </w:pPr>
      <w:r>
        <w:rPr>
          <w:lang w:val="en-US" w:eastAsia="ko-KR"/>
        </w:rPr>
        <w:t>This clause is structured as follows:</w:t>
      </w:r>
    </w:p>
    <w:p w14:paraId="6517DF30" w14:textId="77777777" w:rsidR="00D959CA" w:rsidRPr="00007C8A" w:rsidRDefault="00D959CA" w:rsidP="00D959CA">
      <w:pPr>
        <w:pStyle w:val="ListParagraph"/>
        <w:numPr>
          <w:ilvl w:val="0"/>
          <w:numId w:val="83"/>
        </w:numPr>
        <w:rPr>
          <w:lang w:val="en-US" w:eastAsia="ko-KR"/>
        </w:rPr>
      </w:pPr>
      <w:r w:rsidRPr="00007C8A">
        <w:rPr>
          <w:lang w:val="en-US" w:eastAsia="ko-KR"/>
        </w:rPr>
        <w:t>4.2 (WLAN connection) provides an overview of the WLAN connection process.</w:t>
      </w:r>
    </w:p>
    <w:p w14:paraId="5FDA1D7C" w14:textId="77777777" w:rsidR="00D959CA" w:rsidRPr="00007C8A" w:rsidRDefault="00D959CA" w:rsidP="00D959CA">
      <w:pPr>
        <w:pStyle w:val="ListParagraph"/>
        <w:numPr>
          <w:ilvl w:val="0"/>
          <w:numId w:val="83"/>
        </w:numPr>
        <w:rPr>
          <w:lang w:val="en-US" w:eastAsia="ko-KR"/>
        </w:rPr>
      </w:pPr>
      <w:r w:rsidRPr="00007C8A">
        <w:rPr>
          <w:lang w:val="en-US" w:eastAsia="ko-KR"/>
        </w:rPr>
        <w:t>4.3 (5G core network connection over an untrusted WLAN) provides an overview of the 5G core network connection process via an untrusted WLAN.</w:t>
      </w:r>
    </w:p>
    <w:p w14:paraId="4DAA1136" w14:textId="43655EDD" w:rsidR="00D959CA" w:rsidRPr="00007C8A" w:rsidRDefault="00D959CA" w:rsidP="00D959CA">
      <w:pPr>
        <w:pStyle w:val="ListParagraph"/>
        <w:numPr>
          <w:ilvl w:val="0"/>
          <w:numId w:val="83"/>
        </w:numPr>
        <w:rPr>
          <w:lang w:val="en-US" w:eastAsia="ko-KR"/>
        </w:rPr>
      </w:pPr>
      <w:r w:rsidRPr="00007C8A">
        <w:rPr>
          <w:lang w:val="en-US" w:eastAsia="ko-KR"/>
        </w:rPr>
        <w:t>4.4 (5G core network connection via a trusted WLAN) provides an overview of the 5G core network connection process when the WLAN is a part of the 5G network.</w:t>
      </w:r>
    </w:p>
    <w:p w14:paraId="1063256E" w14:textId="77777777" w:rsidR="00D959CA" w:rsidRDefault="00D959CA" w:rsidP="00D959CA">
      <w:pPr>
        <w:rPr>
          <w:lang w:val="en-US" w:eastAsia="ko-KR"/>
        </w:rPr>
      </w:pPr>
    </w:p>
    <w:p w14:paraId="469F9426" w14:textId="77777777" w:rsidR="00D959CA" w:rsidRDefault="00D959CA" w:rsidP="00D959CA">
      <w:pPr>
        <w:rPr>
          <w:lang w:val="en-US" w:eastAsia="ko-KR"/>
        </w:rPr>
      </w:pPr>
      <w:r>
        <w:rPr>
          <w:lang w:val="en-US" w:eastAsia="ko-KR"/>
        </w:rPr>
        <w:t>It is worth noting the trusted and untrusted are the terms used in 3GPP documents. However, the terms might be misleading since they reference different access procedures and not necessarily the degree to which the WLAN network is trusted for security purposes.</w:t>
      </w:r>
    </w:p>
    <w:p w14:paraId="73034F91" w14:textId="77777777" w:rsidR="00D959CA" w:rsidRDefault="00D959CA" w:rsidP="00D959CA">
      <w:pPr>
        <w:rPr>
          <w:lang w:val="en-US" w:eastAsia="ko-KR"/>
        </w:rPr>
      </w:pPr>
    </w:p>
    <w:p w14:paraId="61105EBE" w14:textId="77777777" w:rsidR="00D959CA" w:rsidRDefault="00D959CA" w:rsidP="00D959CA">
      <w:pPr>
        <w:pStyle w:val="Heading2"/>
        <w:ind w:left="142"/>
      </w:pPr>
      <w:bookmarkStart w:id="264" w:name="_Toc75882718"/>
      <w:r>
        <w:t>WLAN connection</w:t>
      </w:r>
      <w:bookmarkEnd w:id="264"/>
    </w:p>
    <w:p w14:paraId="4C0F7C9C" w14:textId="77777777" w:rsidR="00D959CA" w:rsidRDefault="00D959CA" w:rsidP="00D959CA">
      <w:pPr>
        <w:rPr>
          <w:lang w:val="en-US" w:eastAsia="ko-KR"/>
        </w:rPr>
      </w:pPr>
    </w:p>
    <w:p w14:paraId="092C417F" w14:textId="77777777" w:rsidR="00D959CA" w:rsidRDefault="00D959CA" w:rsidP="00D959CA">
      <w:pPr>
        <w:pStyle w:val="Heading3"/>
      </w:pPr>
      <w:bookmarkStart w:id="265" w:name="_Toc75882719"/>
      <w:r>
        <w:t>General</w:t>
      </w:r>
      <w:bookmarkEnd w:id="265"/>
    </w:p>
    <w:p w14:paraId="01D949EE" w14:textId="77777777" w:rsidR="00D959CA" w:rsidRDefault="00D959CA" w:rsidP="00D959CA">
      <w:pPr>
        <w:rPr>
          <w:lang w:val="en-US" w:eastAsia="ko-KR"/>
        </w:rPr>
      </w:pPr>
    </w:p>
    <w:p w14:paraId="07F5EA0F" w14:textId="157E366F" w:rsidR="00D959CA" w:rsidRDefault="00D959CA" w:rsidP="00D959CA">
      <w:pPr>
        <w:rPr>
          <w:lang w:val="en-US" w:eastAsia="ko-KR"/>
        </w:rPr>
      </w:pPr>
      <w:r>
        <w:rPr>
          <w:lang w:val="en-US" w:eastAsia="ko-KR"/>
        </w:rPr>
        <w:t>A</w:t>
      </w:r>
      <w:r w:rsidR="000E135D">
        <w:rPr>
          <w:lang w:val="en-US" w:eastAsia="ko-KR"/>
        </w:rPr>
        <w:t>n</w:t>
      </w:r>
      <w:r>
        <w:rPr>
          <w:lang w:val="en-US" w:eastAsia="ko-KR"/>
        </w:rPr>
        <w:t xml:space="preserve"> </w:t>
      </w:r>
      <w:r w:rsidR="000E135D">
        <w:rPr>
          <w:lang w:val="en-US" w:eastAsia="ko-KR"/>
        </w:rPr>
        <w:t>UE/</w:t>
      </w:r>
      <w:r>
        <w:rPr>
          <w:lang w:val="en-US" w:eastAsia="ko-KR"/>
        </w:rPr>
        <w:t xml:space="preserve">TE connects to a WLAN through a process illustrated in </w:t>
      </w:r>
      <w:ins w:id="266" w:author="Joseph S Levy" w:date="2021-08-23T22:10:00Z">
        <w:r w:rsidR="00555DCC">
          <w:rPr>
            <w:lang w:val="en-US" w:eastAsia="ko-KR"/>
          </w:rPr>
          <w:fldChar w:fldCharType="begin"/>
        </w:r>
        <w:r w:rsidR="00555DCC">
          <w:rPr>
            <w:lang w:val="en-US" w:eastAsia="ko-KR"/>
          </w:rPr>
          <w:instrText xml:space="preserve"> REF _Ref80649074 \h </w:instrText>
        </w:r>
      </w:ins>
      <w:r w:rsidR="00555DCC">
        <w:rPr>
          <w:lang w:val="en-US" w:eastAsia="ko-KR"/>
        </w:rPr>
      </w:r>
      <w:r w:rsidR="00555DCC">
        <w:rPr>
          <w:lang w:val="en-US" w:eastAsia="ko-KR"/>
        </w:rPr>
        <w:fldChar w:fldCharType="separate"/>
      </w:r>
      <w:ins w:id="267" w:author="Joseph S Levy" w:date="2021-08-23T22:10:00Z">
        <w:r w:rsidR="00555DCC">
          <w:t xml:space="preserve">Figure </w:t>
        </w:r>
        <w:r w:rsidR="00555DCC">
          <w:rPr>
            <w:noProof/>
          </w:rPr>
          <w:t>5</w:t>
        </w:r>
        <w:r w:rsidR="00555DCC">
          <w:rPr>
            <w:lang w:val="en-US" w:eastAsia="ko-KR"/>
          </w:rPr>
          <w:fldChar w:fldCharType="end"/>
        </w:r>
      </w:ins>
      <w:del w:id="268" w:author="Joseph S Levy" w:date="2021-08-23T22:10:00Z">
        <w:r w:rsidDel="00555DCC">
          <w:rPr>
            <w:lang w:val="en-US" w:eastAsia="ko-KR"/>
          </w:rPr>
          <w:delText>Figure 5</w:delText>
        </w:r>
      </w:del>
      <w:r>
        <w:rPr>
          <w:lang w:val="en-US" w:eastAsia="ko-KR"/>
        </w:rPr>
        <w:t xml:space="preserve">. </w:t>
      </w:r>
    </w:p>
    <w:p w14:paraId="0020F694" w14:textId="77777777" w:rsidR="00D959CA" w:rsidRDefault="00D959CA" w:rsidP="00D959CA">
      <w:pPr>
        <w:rPr>
          <w:lang w:val="en-US" w:eastAsia="ko-KR"/>
        </w:rPr>
      </w:pPr>
    </w:p>
    <w:p w14:paraId="0BA04DEC" w14:textId="77777777" w:rsidR="00D959CA" w:rsidRDefault="00D959CA" w:rsidP="00D959CA">
      <w:pPr>
        <w:jc w:val="center"/>
        <w:rPr>
          <w:lang w:val="en-US" w:eastAsia="ko-KR"/>
        </w:rPr>
      </w:pPr>
      <w:r w:rsidRPr="00444D6F">
        <w:rPr>
          <w:noProof/>
        </w:rPr>
        <w:lastRenderedPageBreak/>
        <w:drawing>
          <wp:inline distT="0" distB="0" distL="0" distR="0" wp14:anchorId="48886D1D" wp14:editId="2EBB22FB">
            <wp:extent cx="5058646" cy="3577004"/>
            <wp:effectExtent l="0" t="0" r="8890" b="444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61186" cy="3578800"/>
                    </a:xfrm>
                    <a:prstGeom prst="rect">
                      <a:avLst/>
                    </a:prstGeom>
                    <a:noFill/>
                    <a:ln>
                      <a:noFill/>
                    </a:ln>
                  </pic:spPr>
                </pic:pic>
              </a:graphicData>
            </a:graphic>
          </wp:inline>
        </w:drawing>
      </w:r>
    </w:p>
    <w:p w14:paraId="1FDA09DE" w14:textId="5D6D9139" w:rsidR="00D959CA" w:rsidRDefault="00D959CA">
      <w:pPr>
        <w:pStyle w:val="Caption"/>
        <w:rPr>
          <w:lang w:val="en-US" w:eastAsia="ko-KR"/>
        </w:rPr>
        <w:pPrChange w:id="269" w:author="Joseph S Levy" w:date="2021-08-23T21:59:00Z">
          <w:pPr>
            <w:jc w:val="center"/>
          </w:pPr>
        </w:pPrChange>
      </w:pPr>
      <w:del w:id="270" w:author="Joseph S Levy" w:date="2021-08-23T21:59:00Z">
        <w:r w:rsidDel="005C385A">
          <w:rPr>
            <w:lang w:val="en-US" w:eastAsia="ko-KR"/>
          </w:rPr>
          <w:delText>Figure 5</w:delText>
        </w:r>
      </w:del>
      <w:bookmarkStart w:id="271" w:name="_Ref80649074"/>
      <w:bookmarkStart w:id="272" w:name="_Toc80649221"/>
      <w:ins w:id="273" w:author="Joseph S Levy" w:date="2021-08-23T21:59:00Z">
        <w:r w:rsidR="005C385A">
          <w:t xml:space="preserve">Figure </w:t>
        </w:r>
        <w:r w:rsidR="005C385A">
          <w:fldChar w:fldCharType="begin"/>
        </w:r>
        <w:r w:rsidR="005C385A">
          <w:instrText xml:space="preserve"> SEQ Figure \* ARABIC </w:instrText>
        </w:r>
      </w:ins>
      <w:r w:rsidR="005C385A">
        <w:fldChar w:fldCharType="separate"/>
      </w:r>
      <w:ins w:id="274" w:author="Joseph S Levy" w:date="2021-08-23T22:04:00Z">
        <w:r w:rsidR="005C385A">
          <w:rPr>
            <w:noProof/>
          </w:rPr>
          <w:t>5</w:t>
        </w:r>
      </w:ins>
      <w:ins w:id="275" w:author="Joseph S Levy" w:date="2021-08-23T21:59:00Z">
        <w:r w:rsidR="005C385A">
          <w:fldChar w:fldCharType="end"/>
        </w:r>
      </w:ins>
      <w:bookmarkEnd w:id="271"/>
      <w:r>
        <w:rPr>
          <w:lang w:val="en-US" w:eastAsia="ko-KR"/>
        </w:rPr>
        <w:t>. Establishing a WLAN connection</w:t>
      </w:r>
      <w:bookmarkEnd w:id="272"/>
    </w:p>
    <w:p w14:paraId="13BF7531" w14:textId="77777777" w:rsidR="00403E42" w:rsidRPr="00403E42" w:rsidRDefault="00403E42" w:rsidP="00403E42">
      <w:pPr>
        <w:pStyle w:val="ListParagraph"/>
        <w:ind w:left="760"/>
        <w:rPr>
          <w:i/>
          <w:lang w:val="en-US" w:eastAsia="ko-KR"/>
        </w:rPr>
      </w:pPr>
    </w:p>
    <w:p w14:paraId="01FC50BD" w14:textId="7D6BD299" w:rsidR="00D959CA" w:rsidRDefault="00D959CA" w:rsidP="00D959CA">
      <w:pPr>
        <w:jc w:val="both"/>
        <w:rPr>
          <w:lang w:val="en-US" w:eastAsia="ko-KR"/>
        </w:rPr>
      </w:pPr>
      <w:r>
        <w:rPr>
          <w:lang w:val="en-US" w:eastAsia="ko-KR"/>
        </w:rPr>
        <w:t xml:space="preserve">Key aspects of the process are an initial authentication exchange, an association exchange, 802.1X authentication exchange (if necessary), a 4-way handshake to establish the </w:t>
      </w:r>
      <w:r w:rsidRPr="00DE2B9E">
        <w:rPr>
          <w:lang w:val="en-US" w:eastAsia="ko-KR"/>
        </w:rPr>
        <w:t>pairwise transient key security association</w:t>
      </w:r>
      <w:r>
        <w:rPr>
          <w:lang w:val="en-US" w:eastAsia="ko-KR"/>
        </w:rPr>
        <w:t xml:space="preserve"> (PTKSA) (if required) and DHCP exchange to obtain an IP address (if the </w:t>
      </w:r>
      <w:r w:rsidR="000E135D">
        <w:rPr>
          <w:lang w:val="en-US" w:eastAsia="ko-KR"/>
        </w:rPr>
        <w:t>UE/TE</w:t>
      </w:r>
      <w:r>
        <w:rPr>
          <w:lang w:val="en-US" w:eastAsia="ko-KR"/>
        </w:rPr>
        <w:t xml:space="preserve"> is using IPv4).</w:t>
      </w:r>
    </w:p>
    <w:p w14:paraId="47B20175" w14:textId="77777777" w:rsidR="00D959CA" w:rsidRDefault="00D959CA" w:rsidP="00D959CA">
      <w:pPr>
        <w:jc w:val="both"/>
        <w:rPr>
          <w:lang w:val="en-US" w:eastAsia="ko-KR"/>
        </w:rPr>
      </w:pPr>
    </w:p>
    <w:p w14:paraId="12EEB216" w14:textId="77777777" w:rsidR="00D959CA" w:rsidRDefault="00D959CA" w:rsidP="00D959CA">
      <w:pPr>
        <w:jc w:val="both"/>
        <w:rPr>
          <w:lang w:val="en-US" w:eastAsia="ko-KR"/>
        </w:rPr>
      </w:pPr>
      <w:r>
        <w:rPr>
          <w:lang w:val="en-US" w:eastAsia="ko-KR"/>
        </w:rPr>
        <w:t>The exact frame exchange sequence depends on the security policy in place on the WLAN with various options described in 4.2.2 (no authentication), 4.2.3 (password authentication using SAE), 4.2.4 (Password authentication using PSK), 4.2.5 (802.1X authentication), 4.2.6 (FT authentication) and 4.2.7 (Opportunistic key caching).</w:t>
      </w:r>
    </w:p>
    <w:p w14:paraId="6A32B288" w14:textId="77777777" w:rsidR="00D959CA" w:rsidRDefault="00D959CA" w:rsidP="00D959CA">
      <w:pPr>
        <w:jc w:val="both"/>
        <w:rPr>
          <w:lang w:val="en-US" w:eastAsia="ko-KR"/>
        </w:rPr>
      </w:pPr>
    </w:p>
    <w:p w14:paraId="35F8029E" w14:textId="2C7B2CEC" w:rsidR="00D959CA" w:rsidRDefault="00D959CA" w:rsidP="00D959CA">
      <w:pPr>
        <w:jc w:val="both"/>
        <w:rPr>
          <w:lang w:val="en-US" w:eastAsia="ko-KR"/>
        </w:rPr>
      </w:pPr>
      <w:r>
        <w:rPr>
          <w:lang w:val="en-US" w:eastAsia="ko-KR"/>
        </w:rPr>
        <w:t xml:space="preserve">A </w:t>
      </w:r>
      <w:r w:rsidR="000E135D">
        <w:rPr>
          <w:lang w:val="en-US" w:eastAsia="ko-KR"/>
        </w:rPr>
        <w:t>UE/TE</w:t>
      </w:r>
      <w:r>
        <w:rPr>
          <w:lang w:val="en-US" w:eastAsia="ko-KR"/>
        </w:rPr>
        <w:t xml:space="preserve"> can determine the WLAN security policy and association options prior to initiating the connection process from the beacon periodically transmitted by the AP or through a Probe Request/Response frame exchange with the AP.</w:t>
      </w:r>
    </w:p>
    <w:p w14:paraId="068940DE" w14:textId="77777777" w:rsidR="00D959CA" w:rsidRDefault="00D959CA" w:rsidP="00D959CA">
      <w:pPr>
        <w:jc w:val="both"/>
        <w:rPr>
          <w:lang w:val="en-US" w:eastAsia="ko-KR"/>
        </w:rPr>
      </w:pPr>
    </w:p>
    <w:p w14:paraId="5A8A337A" w14:textId="5D28C0E8" w:rsidR="00D959CA" w:rsidRDefault="00D959CA" w:rsidP="00D959CA">
      <w:pPr>
        <w:jc w:val="both"/>
        <w:rPr>
          <w:lang w:val="en-US" w:eastAsia="ko-KR"/>
        </w:rPr>
      </w:pPr>
      <w:r>
        <w:rPr>
          <w:lang w:val="en-US" w:eastAsia="ko-KR"/>
        </w:rPr>
        <w:t xml:space="preserve">A </w:t>
      </w:r>
      <w:r w:rsidR="000E135D">
        <w:rPr>
          <w:lang w:val="en-US" w:eastAsia="ko-KR"/>
        </w:rPr>
        <w:t>UE/TE</w:t>
      </w:r>
      <w:r>
        <w:rPr>
          <w:lang w:val="en-US" w:eastAsia="ko-KR"/>
        </w:rPr>
        <w:t xml:space="preserve"> might also use the connection process itself to discover the security policy, i.e., initiate the connection process and abort the process if the AP does not meet the </w:t>
      </w:r>
      <w:r w:rsidR="000E135D">
        <w:rPr>
          <w:lang w:val="en-US" w:eastAsia="ko-KR"/>
        </w:rPr>
        <w:t>UE/TE</w:t>
      </w:r>
      <w:r>
        <w:rPr>
          <w:lang w:val="en-US" w:eastAsia="ko-KR"/>
        </w:rPr>
        <w:t xml:space="preserve"> security requirements or the </w:t>
      </w:r>
      <w:r w:rsidR="000E135D">
        <w:rPr>
          <w:lang w:val="en-US" w:eastAsia="ko-KR"/>
        </w:rPr>
        <w:t>UE/TE</w:t>
      </w:r>
      <w:r>
        <w:rPr>
          <w:lang w:val="en-US" w:eastAsia="ko-KR"/>
        </w:rPr>
        <w:t xml:space="preserve"> cannot meet the AP’s security requirements.</w:t>
      </w:r>
    </w:p>
    <w:p w14:paraId="02E5BD52" w14:textId="77777777" w:rsidR="00D959CA" w:rsidRDefault="00D959CA" w:rsidP="00D959CA">
      <w:pPr>
        <w:rPr>
          <w:lang w:val="en-US" w:eastAsia="ko-KR"/>
        </w:rPr>
      </w:pPr>
    </w:p>
    <w:p w14:paraId="429C98C7" w14:textId="77777777" w:rsidR="00D959CA" w:rsidRDefault="00D959CA" w:rsidP="00D959CA">
      <w:pPr>
        <w:pStyle w:val="Heading3"/>
      </w:pPr>
      <w:bookmarkStart w:id="276" w:name="_Toc75882720"/>
      <w:r>
        <w:t>No authentication</w:t>
      </w:r>
      <w:bookmarkEnd w:id="276"/>
    </w:p>
    <w:p w14:paraId="0C9DE7A9" w14:textId="77777777" w:rsidR="00D959CA" w:rsidRDefault="00D959CA" w:rsidP="00D959CA">
      <w:pPr>
        <w:rPr>
          <w:lang w:val="en-US" w:eastAsia="ko-KR"/>
        </w:rPr>
      </w:pPr>
    </w:p>
    <w:p w14:paraId="20CCEEF3" w14:textId="77777777" w:rsidR="00D959CA" w:rsidRDefault="00D959CA" w:rsidP="00D959CA">
      <w:pPr>
        <w:jc w:val="both"/>
        <w:rPr>
          <w:lang w:val="en-US" w:eastAsia="ko-KR"/>
        </w:rPr>
      </w:pPr>
      <w:r>
        <w:rPr>
          <w:lang w:val="en-US" w:eastAsia="ko-KR"/>
        </w:rPr>
        <w:t>If security policy on the WLAN does not require authentication, then either no encryption (so called open system) is used or opportunistic wireless encryption (OWE) is used. The 802.11 standard recommends that OWE be used rather than no encryption.</w:t>
      </w:r>
    </w:p>
    <w:p w14:paraId="70F7AEB9" w14:textId="77777777" w:rsidR="00D959CA" w:rsidRDefault="00D959CA" w:rsidP="00D959CA">
      <w:pPr>
        <w:jc w:val="both"/>
        <w:rPr>
          <w:lang w:val="en-US" w:eastAsia="ko-KR"/>
        </w:rPr>
      </w:pPr>
    </w:p>
    <w:p w14:paraId="68F6F63A" w14:textId="77777777" w:rsidR="00D959CA" w:rsidRDefault="00D959CA" w:rsidP="00D959CA">
      <w:pPr>
        <w:jc w:val="both"/>
        <w:rPr>
          <w:lang w:val="en-US" w:eastAsia="ko-KR"/>
        </w:rPr>
      </w:pPr>
      <w:r>
        <w:rPr>
          <w:lang w:val="en-US" w:eastAsia="ko-KR"/>
        </w:rPr>
        <w:t>For both no encryption and OWE, the connection process begins with a 2-way authentication exchange: the non-AP STA sends an open system Authentication frame to the AP and the AP responds with an open system Authentication frame with the status success.</w:t>
      </w:r>
    </w:p>
    <w:p w14:paraId="6550F532" w14:textId="77777777" w:rsidR="00D959CA" w:rsidRDefault="00D959CA" w:rsidP="00D959CA">
      <w:pPr>
        <w:rPr>
          <w:lang w:val="en-US" w:eastAsia="ko-KR"/>
        </w:rPr>
      </w:pPr>
    </w:p>
    <w:p w14:paraId="6DDB6F1B" w14:textId="77777777" w:rsidR="00D959CA" w:rsidRDefault="00D959CA" w:rsidP="00D959CA">
      <w:pPr>
        <w:jc w:val="both"/>
        <w:rPr>
          <w:lang w:val="en-US" w:eastAsia="ko-KR"/>
        </w:rPr>
      </w:pPr>
      <w:r>
        <w:rPr>
          <w:lang w:val="en-US" w:eastAsia="ko-KR"/>
        </w:rPr>
        <w:lastRenderedPageBreak/>
        <w:t>For the no encryption case, the non-AP STA then sends an Association Request frame that does not select a cypher suite or authentication method (i.e., does not include an RSN element) and the AP responds with an Association Response frame with the status code success. At this point data transfer is possible using unprotected Data frames. A PTKSA is not established and is not needed since the Data frames are unprotected.</w:t>
      </w:r>
    </w:p>
    <w:p w14:paraId="164246E3" w14:textId="77777777" w:rsidR="00D959CA" w:rsidRDefault="00D959CA" w:rsidP="00D959CA">
      <w:pPr>
        <w:jc w:val="both"/>
        <w:rPr>
          <w:lang w:val="en-US" w:eastAsia="ko-KR"/>
        </w:rPr>
      </w:pPr>
    </w:p>
    <w:p w14:paraId="07A6317C" w14:textId="77777777" w:rsidR="00D959CA" w:rsidRDefault="00D959CA" w:rsidP="00D959CA">
      <w:pPr>
        <w:jc w:val="both"/>
        <w:rPr>
          <w:lang w:val="en-US" w:eastAsia="ko-KR"/>
        </w:rPr>
      </w:pPr>
      <w:r>
        <w:rPr>
          <w:lang w:val="en-US" w:eastAsia="ko-KR"/>
        </w:rPr>
        <w:t>For the OWE case, the non-AP STA sends an Association Request frame that includes an RSN element selecting use of OWE and includes a Diffie-Hellman Parameter element in the frame. The AP responds with an Association Response frames that acknowledges use of OWE and includes a Diffie-Hellman Parameter element in the frame. The Diffie-Hellman Parameter elements in the Association Request and Association Response frames contain, respectively, the non-AP STA and AP public keys.</w:t>
      </w:r>
    </w:p>
    <w:p w14:paraId="0DC50C4F" w14:textId="77777777" w:rsidR="00D959CA" w:rsidRDefault="00D959CA" w:rsidP="00D959CA">
      <w:pPr>
        <w:rPr>
          <w:lang w:val="en-US" w:eastAsia="ko-KR"/>
        </w:rPr>
      </w:pPr>
    </w:p>
    <w:p w14:paraId="039ECE48" w14:textId="23F6CE7D" w:rsidR="00D959CA" w:rsidRDefault="00D959CA" w:rsidP="00D959CA">
      <w:pPr>
        <w:rPr>
          <w:lang w:val="en-US" w:eastAsia="ko-KR"/>
        </w:rPr>
      </w:pPr>
      <w:r>
        <w:rPr>
          <w:lang w:val="en-US" w:eastAsia="ko-KR"/>
        </w:rPr>
        <w:t>A 4-way handshake follows to establish the PTKSA with pairwise transient keys derived from the public keys.</w:t>
      </w:r>
      <w:r>
        <w:rPr>
          <w:rFonts w:hint="eastAsia"/>
          <w:lang w:val="en-US" w:eastAsia="ko-KR"/>
        </w:rPr>
        <w:t xml:space="preserve"> </w:t>
      </w:r>
      <w:r>
        <w:rPr>
          <w:lang w:val="en-US" w:eastAsia="ko-KR"/>
        </w:rPr>
        <w:t>Data transfer using protected Data frames is now possible.</w:t>
      </w:r>
    </w:p>
    <w:p w14:paraId="7E5C50B5" w14:textId="77777777" w:rsidR="00D959CA" w:rsidRDefault="00D959CA" w:rsidP="00D959CA">
      <w:pPr>
        <w:rPr>
          <w:lang w:val="en-US" w:eastAsia="ko-KR"/>
        </w:rPr>
      </w:pPr>
    </w:p>
    <w:p w14:paraId="36912491" w14:textId="77777777" w:rsidR="00D959CA" w:rsidRDefault="00D959CA" w:rsidP="00D959CA">
      <w:pPr>
        <w:pStyle w:val="Heading3"/>
      </w:pPr>
      <w:bookmarkStart w:id="277" w:name="_Toc75882721"/>
      <w:r>
        <w:t>Password authentication using SAE</w:t>
      </w:r>
      <w:bookmarkEnd w:id="277"/>
    </w:p>
    <w:p w14:paraId="7934AF68" w14:textId="77777777" w:rsidR="00D959CA" w:rsidRDefault="00D959CA" w:rsidP="00D959CA">
      <w:pPr>
        <w:rPr>
          <w:lang w:val="en-US" w:eastAsia="ko-KR"/>
        </w:rPr>
      </w:pPr>
    </w:p>
    <w:p w14:paraId="753A15B9" w14:textId="77777777" w:rsidR="00D959CA" w:rsidRDefault="00D959CA" w:rsidP="009A3EF7">
      <w:pPr>
        <w:jc w:val="both"/>
        <w:rPr>
          <w:lang w:val="en-US" w:eastAsia="ko-KR"/>
        </w:rPr>
      </w:pPr>
      <w:r>
        <w:rPr>
          <w:lang w:val="en-US" w:eastAsia="ko-KR"/>
        </w:rPr>
        <w:t>Mutual authentication of the non-AP STA and AP can be achieved by demonstrating knowledge of a shared secret, where the shared secret is a password or pass phrase. The 802.11 specification defines a simultaneous authentication of equals (SAE) protocol for this purpose.</w:t>
      </w:r>
    </w:p>
    <w:p w14:paraId="50605E9B" w14:textId="77777777" w:rsidR="00D959CA" w:rsidRDefault="00D959CA" w:rsidP="009A3EF7">
      <w:pPr>
        <w:jc w:val="both"/>
        <w:rPr>
          <w:lang w:val="en-US" w:eastAsia="ko-KR"/>
        </w:rPr>
      </w:pPr>
    </w:p>
    <w:p w14:paraId="1C1A38A7" w14:textId="0C1AE154" w:rsidR="00D959CA" w:rsidRDefault="00D959CA" w:rsidP="009A3EF7">
      <w:pPr>
        <w:jc w:val="both"/>
        <w:rPr>
          <w:lang w:val="en-US" w:eastAsia="ko-KR"/>
        </w:rPr>
      </w:pPr>
      <w:r>
        <w:rPr>
          <w:lang w:val="en-US" w:eastAsia="ko-KR"/>
        </w:rPr>
        <w:t xml:space="preserve">The connection process begins with a 4-way authentication exchange comprising a 2-way commit exchange followed by a 2-way confirm exchange. With the commit exchange, the non-AP STA sends an SAE Authentication </w:t>
      </w:r>
      <w:del w:id="278" w:author="Joseph Levy" w:date="2021-08-27T11:35:00Z">
        <w:r w:rsidDel="00A622AE">
          <w:rPr>
            <w:lang w:val="en-US" w:eastAsia="ko-KR"/>
          </w:rPr>
          <w:delText>frame</w:delText>
        </w:r>
      </w:del>
      <w:ins w:id="279" w:author="Joseph Levy" w:date="2021-08-27T11:35:00Z">
        <w:r w:rsidR="00A622AE">
          <w:rPr>
            <w:lang w:val="en-US" w:eastAsia="ko-KR"/>
          </w:rPr>
          <w:t>frame,</w:t>
        </w:r>
      </w:ins>
      <w:r>
        <w:rPr>
          <w:lang w:val="en-US" w:eastAsia="ko-KR"/>
        </w:rPr>
        <w:t xml:space="preserve"> and the AP responds with an SAE Authentication frame. With these two frames each side commits a single guess at the password. This is followed by a second 2-way exchange where the non-AP STA sends an SAE Authentication frame and AP responds with an SAE Authentication frame. These two frames confirm that the other side’s password guess was correct.</w:t>
      </w:r>
    </w:p>
    <w:p w14:paraId="34FC1810" w14:textId="77777777" w:rsidR="00D959CA" w:rsidRDefault="00D959CA" w:rsidP="009A3EF7">
      <w:pPr>
        <w:jc w:val="both"/>
        <w:rPr>
          <w:lang w:val="en-US" w:eastAsia="ko-KR"/>
        </w:rPr>
      </w:pPr>
    </w:p>
    <w:p w14:paraId="4633FCE5" w14:textId="77777777" w:rsidR="00D959CA" w:rsidRDefault="00D959CA" w:rsidP="009A3EF7">
      <w:pPr>
        <w:jc w:val="both"/>
        <w:rPr>
          <w:lang w:val="en-US" w:eastAsia="ko-KR"/>
        </w:rPr>
      </w:pPr>
      <w:r>
        <w:rPr>
          <w:lang w:val="en-US" w:eastAsia="ko-KR"/>
        </w:rPr>
        <w:t>Following successful completion of the 4-way authentication exchange, the non-AP STA sends an Association Request frame to the AP and the AP responds with an Association Response frame. Cypher suites are negotiated with this exchange.</w:t>
      </w:r>
    </w:p>
    <w:p w14:paraId="5379CA49" w14:textId="77777777" w:rsidR="00D959CA" w:rsidRDefault="00D959CA" w:rsidP="009A3EF7">
      <w:pPr>
        <w:jc w:val="both"/>
        <w:rPr>
          <w:lang w:val="en-US" w:eastAsia="ko-KR"/>
        </w:rPr>
      </w:pPr>
    </w:p>
    <w:p w14:paraId="19C092DF" w14:textId="451A6B7C" w:rsidR="00D959CA" w:rsidRDefault="00D959CA" w:rsidP="009A3EF7">
      <w:pPr>
        <w:jc w:val="both"/>
        <w:rPr>
          <w:lang w:val="en-US" w:eastAsia="ko-KR"/>
        </w:rPr>
      </w:pPr>
      <w:r>
        <w:rPr>
          <w:lang w:val="en-US" w:eastAsia="ko-KR"/>
        </w:rPr>
        <w:t>This is in turn followed by a 4-way handshake to establish the PTKSA with pairwise transient keys derived from the shared secret.</w:t>
      </w:r>
      <w:r>
        <w:rPr>
          <w:rFonts w:hint="eastAsia"/>
          <w:lang w:val="en-US" w:eastAsia="ko-KR"/>
        </w:rPr>
        <w:t xml:space="preserve"> </w:t>
      </w:r>
      <w:r>
        <w:rPr>
          <w:lang w:val="en-US" w:eastAsia="ko-KR"/>
        </w:rPr>
        <w:t>Data transfer using protected Data frames is now possible.</w:t>
      </w:r>
    </w:p>
    <w:p w14:paraId="0BCF4111" w14:textId="77777777" w:rsidR="00D959CA" w:rsidRDefault="00D959CA" w:rsidP="00D959CA">
      <w:pPr>
        <w:rPr>
          <w:lang w:val="en-US" w:eastAsia="ko-KR"/>
        </w:rPr>
      </w:pPr>
    </w:p>
    <w:p w14:paraId="28FFEAAA" w14:textId="77777777" w:rsidR="00D959CA" w:rsidRDefault="00D959CA" w:rsidP="00D959CA">
      <w:pPr>
        <w:pStyle w:val="Heading3"/>
      </w:pPr>
      <w:bookmarkStart w:id="280" w:name="_Toc75882722"/>
      <w:r>
        <w:t>Password authentication using PSK</w:t>
      </w:r>
      <w:bookmarkEnd w:id="280"/>
    </w:p>
    <w:p w14:paraId="7CDA4C27" w14:textId="77777777" w:rsidR="00D959CA" w:rsidRDefault="00D959CA" w:rsidP="00D959CA">
      <w:pPr>
        <w:rPr>
          <w:lang w:val="en-US" w:eastAsia="ko-KR"/>
        </w:rPr>
      </w:pPr>
    </w:p>
    <w:p w14:paraId="5DA8708C" w14:textId="77777777" w:rsidR="00D959CA" w:rsidRDefault="00D959CA" w:rsidP="00D959CA">
      <w:pPr>
        <w:jc w:val="both"/>
        <w:rPr>
          <w:lang w:val="en-US" w:eastAsia="ko-KR"/>
        </w:rPr>
      </w:pPr>
      <w:r>
        <w:rPr>
          <w:lang w:val="en-US" w:eastAsia="ko-KR"/>
        </w:rPr>
        <w:t>Pre-shared key (PSK) is an older form of password authentication that is still widely deployed. The connection process using PSK authentication begins with a 2-way authentication exchange using open system Authentication frames.</w:t>
      </w:r>
    </w:p>
    <w:p w14:paraId="21F298C8" w14:textId="77777777" w:rsidR="00D959CA" w:rsidRDefault="00D959CA" w:rsidP="00D959CA">
      <w:pPr>
        <w:jc w:val="both"/>
        <w:rPr>
          <w:lang w:val="en-US" w:eastAsia="ko-KR"/>
        </w:rPr>
      </w:pPr>
    </w:p>
    <w:p w14:paraId="72DBF609" w14:textId="19B854B6" w:rsidR="00D959CA" w:rsidRDefault="00D959CA" w:rsidP="00D959CA">
      <w:pPr>
        <w:jc w:val="both"/>
        <w:rPr>
          <w:lang w:val="en-US" w:eastAsia="ko-KR"/>
        </w:rPr>
      </w:pPr>
      <w:r>
        <w:rPr>
          <w:lang w:val="en-US" w:eastAsia="ko-KR"/>
        </w:rPr>
        <w:t xml:space="preserve">The non-AP STA then sends an Association Request </w:t>
      </w:r>
      <w:del w:id="281" w:author="Joseph Levy" w:date="2021-08-27T11:35:00Z">
        <w:r w:rsidDel="00F02D1D">
          <w:rPr>
            <w:lang w:val="en-US" w:eastAsia="ko-KR"/>
          </w:rPr>
          <w:delText>frame</w:delText>
        </w:r>
      </w:del>
      <w:ins w:id="282" w:author="Joseph Levy" w:date="2021-08-27T11:35:00Z">
        <w:r w:rsidR="00F02D1D">
          <w:rPr>
            <w:lang w:val="en-US" w:eastAsia="ko-KR"/>
          </w:rPr>
          <w:t>frame,</w:t>
        </w:r>
      </w:ins>
      <w:r>
        <w:rPr>
          <w:lang w:val="en-US" w:eastAsia="ko-KR"/>
        </w:rPr>
        <w:t xml:space="preserve"> and the AP responds with an Association Response frame. With this exchange, the non-AP STA and AP negotiate cypher suites and the use of the PSK authentication method.</w:t>
      </w:r>
    </w:p>
    <w:p w14:paraId="7B7ABF1C" w14:textId="77777777" w:rsidR="00D959CA" w:rsidRDefault="00D959CA" w:rsidP="00D959CA">
      <w:pPr>
        <w:jc w:val="both"/>
        <w:rPr>
          <w:lang w:val="en-US" w:eastAsia="ko-KR"/>
        </w:rPr>
      </w:pPr>
    </w:p>
    <w:p w14:paraId="2F02A184" w14:textId="77777777" w:rsidR="00D959CA" w:rsidRDefault="00D959CA" w:rsidP="00D959CA">
      <w:pPr>
        <w:jc w:val="both"/>
        <w:rPr>
          <w:lang w:val="en-US" w:eastAsia="ko-KR"/>
        </w:rPr>
      </w:pPr>
      <w:r>
        <w:rPr>
          <w:lang w:val="en-US" w:eastAsia="ko-KR"/>
        </w:rPr>
        <w:t>This is followed by a 4-way handshake, that both demonstrates that each side has knowledge of the shared secret and establishes a PTKSA with pairwise transient keys derived from the shared secret.</w:t>
      </w:r>
    </w:p>
    <w:p w14:paraId="12FB00AD" w14:textId="77777777" w:rsidR="00D959CA" w:rsidRDefault="00D959CA" w:rsidP="00D959CA">
      <w:pPr>
        <w:jc w:val="both"/>
        <w:rPr>
          <w:lang w:val="en-US" w:eastAsia="ko-KR"/>
        </w:rPr>
      </w:pPr>
    </w:p>
    <w:p w14:paraId="42559768" w14:textId="77777777" w:rsidR="00D959CA" w:rsidRDefault="00D959CA" w:rsidP="00D959CA">
      <w:pPr>
        <w:jc w:val="both"/>
        <w:rPr>
          <w:lang w:val="en-US" w:eastAsia="ko-KR"/>
        </w:rPr>
      </w:pPr>
      <w:r>
        <w:rPr>
          <w:lang w:val="en-US" w:eastAsia="ko-KR"/>
        </w:rPr>
        <w:t>Data transfer using protected Data frames is now possible.</w:t>
      </w:r>
    </w:p>
    <w:p w14:paraId="689E5136" w14:textId="77777777" w:rsidR="00D959CA" w:rsidRDefault="00D959CA" w:rsidP="00D959CA">
      <w:pPr>
        <w:rPr>
          <w:lang w:val="en-US" w:eastAsia="ko-KR"/>
        </w:rPr>
      </w:pPr>
    </w:p>
    <w:p w14:paraId="1C9E7C0E" w14:textId="77777777" w:rsidR="00D959CA" w:rsidRDefault="00D959CA" w:rsidP="00D959CA">
      <w:pPr>
        <w:pStyle w:val="Heading3"/>
      </w:pPr>
      <w:bookmarkStart w:id="283" w:name="_Toc75882723"/>
      <w:r>
        <w:t>802.1X authentication</w:t>
      </w:r>
      <w:bookmarkEnd w:id="283"/>
    </w:p>
    <w:p w14:paraId="0709ED19" w14:textId="77777777" w:rsidR="00D959CA" w:rsidRDefault="00D959CA" w:rsidP="00D959CA">
      <w:pPr>
        <w:rPr>
          <w:lang w:val="en-US" w:eastAsia="ko-KR"/>
        </w:rPr>
      </w:pPr>
    </w:p>
    <w:p w14:paraId="22D97A8D" w14:textId="77777777" w:rsidR="00D959CA" w:rsidRDefault="00D959CA" w:rsidP="00D959CA">
      <w:pPr>
        <w:jc w:val="both"/>
        <w:rPr>
          <w:lang w:val="en-US" w:eastAsia="ko-KR"/>
        </w:rPr>
      </w:pPr>
      <w:r>
        <w:rPr>
          <w:lang w:val="en-US" w:eastAsia="ko-KR"/>
        </w:rPr>
        <w:lastRenderedPageBreak/>
        <w:t>For 802.1X authentication, the connection process begins with the non-AP STA sending an open system Authentication frame to the AP. The AP responds with an open system Authentication frame with status code success.</w:t>
      </w:r>
    </w:p>
    <w:p w14:paraId="0C3F3BFB" w14:textId="77777777" w:rsidR="00D959CA" w:rsidRDefault="00D959CA" w:rsidP="00D959CA">
      <w:pPr>
        <w:jc w:val="both"/>
        <w:rPr>
          <w:lang w:val="en-US" w:eastAsia="ko-KR"/>
        </w:rPr>
      </w:pPr>
    </w:p>
    <w:p w14:paraId="70ECCDF8" w14:textId="05324821" w:rsidR="00D959CA" w:rsidRDefault="00D959CA" w:rsidP="00D959CA">
      <w:pPr>
        <w:jc w:val="both"/>
        <w:rPr>
          <w:lang w:val="en-US" w:eastAsia="ko-KR"/>
        </w:rPr>
      </w:pPr>
      <w:r>
        <w:rPr>
          <w:lang w:val="en-US" w:eastAsia="ko-KR"/>
        </w:rPr>
        <w:t xml:space="preserve">The non-AP STA then sends an Association Request </w:t>
      </w:r>
      <w:del w:id="284" w:author="Joseph Levy" w:date="2021-08-27T11:35:00Z">
        <w:r w:rsidDel="00F02D1D">
          <w:rPr>
            <w:lang w:val="en-US" w:eastAsia="ko-KR"/>
          </w:rPr>
          <w:delText>frame</w:delText>
        </w:r>
      </w:del>
      <w:ins w:id="285" w:author="Joseph Levy" w:date="2021-08-27T11:35:00Z">
        <w:r w:rsidR="00F02D1D">
          <w:rPr>
            <w:lang w:val="en-US" w:eastAsia="ko-KR"/>
          </w:rPr>
          <w:t>frame,</w:t>
        </w:r>
      </w:ins>
      <w:r>
        <w:rPr>
          <w:lang w:val="en-US" w:eastAsia="ko-KR"/>
        </w:rPr>
        <w:t xml:space="preserve"> and the AP responds with an Association Response frame. With this exchange, the non-AP STA and AP negotiate cypher suites and the use of the 802.1X authentication method.</w:t>
      </w:r>
    </w:p>
    <w:p w14:paraId="47A68F5D" w14:textId="77777777" w:rsidR="00D959CA" w:rsidRDefault="00D959CA" w:rsidP="00D959CA">
      <w:pPr>
        <w:jc w:val="both"/>
        <w:rPr>
          <w:lang w:val="en-US" w:eastAsia="ko-KR"/>
        </w:rPr>
      </w:pPr>
    </w:p>
    <w:p w14:paraId="5BD6CEC1" w14:textId="52BE1871" w:rsidR="00D959CA" w:rsidRDefault="00D959CA" w:rsidP="00D959CA">
      <w:pPr>
        <w:jc w:val="both"/>
        <w:rPr>
          <w:lang w:val="en-US" w:eastAsia="ko-KR"/>
        </w:rPr>
      </w:pPr>
      <w:r>
        <w:rPr>
          <w:lang w:val="en-US" w:eastAsia="ko-KR"/>
        </w:rPr>
        <w:t xml:space="preserve">802.1X authentication follows and is performed using EAPOL messages encapsulated in Data frames. The Data frames are unprotected, however, the EAP exchange carried in the EOPOL messages will protect sensitive content. The data exchange is with the </w:t>
      </w:r>
      <w:del w:id="286" w:author="Joseph Levy" w:date="2021-08-27T11:35:00Z">
        <w:r w:rsidDel="00F02D1D">
          <w:rPr>
            <w:lang w:val="en-US" w:eastAsia="ko-KR"/>
          </w:rPr>
          <w:delText>AP</w:delText>
        </w:r>
      </w:del>
      <w:ins w:id="287" w:author="Joseph Levy" w:date="2021-08-27T11:35:00Z">
        <w:r w:rsidR="00F02D1D">
          <w:rPr>
            <w:lang w:val="en-US" w:eastAsia="ko-KR"/>
          </w:rPr>
          <w:t>AP,</w:t>
        </w:r>
      </w:ins>
      <w:r>
        <w:rPr>
          <w:lang w:val="en-US" w:eastAsia="ko-KR"/>
        </w:rPr>
        <w:t xml:space="preserve"> but the EAPOL message content is relayed to an authentication server (AS) over a secure connection.</w:t>
      </w:r>
    </w:p>
    <w:p w14:paraId="5AC6B880" w14:textId="77777777" w:rsidR="00D959CA" w:rsidRDefault="00D959CA" w:rsidP="00D959CA">
      <w:pPr>
        <w:jc w:val="both"/>
        <w:rPr>
          <w:lang w:val="en-US" w:eastAsia="ko-KR"/>
        </w:rPr>
      </w:pPr>
    </w:p>
    <w:p w14:paraId="14A0E00B" w14:textId="77777777" w:rsidR="00D959CA" w:rsidRDefault="00D959CA" w:rsidP="00D959CA">
      <w:pPr>
        <w:jc w:val="both"/>
        <w:rPr>
          <w:lang w:val="en-US" w:eastAsia="ko-KR"/>
        </w:rPr>
      </w:pPr>
      <w:r>
        <w:rPr>
          <w:lang w:val="en-US" w:eastAsia="ko-KR"/>
        </w:rPr>
        <w:t>Successful 802.1X authentication results in master key distribution from the AS to the non-AP STA and AP. The non-AP STA and AP then use the 4-way handshake to establish a PTKSA with pairwise transient keys derived from the master keys.</w:t>
      </w:r>
    </w:p>
    <w:p w14:paraId="7ABFBBCB" w14:textId="77777777" w:rsidR="00D959CA" w:rsidRDefault="00D959CA" w:rsidP="00D959CA">
      <w:pPr>
        <w:jc w:val="both"/>
        <w:rPr>
          <w:lang w:val="en-US" w:eastAsia="ko-KR"/>
        </w:rPr>
      </w:pPr>
    </w:p>
    <w:p w14:paraId="2894449F" w14:textId="77777777" w:rsidR="00D959CA" w:rsidRDefault="00D959CA" w:rsidP="00D959CA">
      <w:pPr>
        <w:jc w:val="both"/>
        <w:rPr>
          <w:lang w:val="en-US" w:eastAsia="ko-KR"/>
        </w:rPr>
      </w:pPr>
      <w:r>
        <w:rPr>
          <w:lang w:val="en-US" w:eastAsia="ko-KR"/>
        </w:rPr>
        <w:t>Data transfer using protected Data frames is now possible.</w:t>
      </w:r>
    </w:p>
    <w:p w14:paraId="5B195490" w14:textId="77777777" w:rsidR="00D959CA" w:rsidRDefault="00D959CA" w:rsidP="00D959CA">
      <w:pPr>
        <w:rPr>
          <w:lang w:val="en-US" w:eastAsia="ko-KR"/>
        </w:rPr>
      </w:pPr>
    </w:p>
    <w:p w14:paraId="75CDF91E" w14:textId="77777777" w:rsidR="00D959CA" w:rsidRDefault="00D959CA" w:rsidP="00D959CA">
      <w:pPr>
        <w:pStyle w:val="Heading3"/>
      </w:pPr>
      <w:bookmarkStart w:id="288" w:name="_Toc75882724"/>
      <w:r>
        <w:t>FT authentication</w:t>
      </w:r>
      <w:bookmarkEnd w:id="288"/>
    </w:p>
    <w:p w14:paraId="79DAE7CF" w14:textId="77777777" w:rsidR="00D959CA" w:rsidRDefault="00D959CA" w:rsidP="00D959CA">
      <w:pPr>
        <w:rPr>
          <w:lang w:val="en-US" w:eastAsia="ko-KR"/>
        </w:rPr>
      </w:pPr>
    </w:p>
    <w:p w14:paraId="5DFBF066" w14:textId="77777777" w:rsidR="00D959CA" w:rsidRDefault="00D959CA" w:rsidP="00D959CA">
      <w:pPr>
        <w:jc w:val="both"/>
        <w:rPr>
          <w:lang w:val="en-US" w:eastAsia="ko-KR"/>
        </w:rPr>
      </w:pPr>
      <w:r>
        <w:rPr>
          <w:lang w:val="en-US" w:eastAsia="ko-KR"/>
        </w:rPr>
        <w:t xml:space="preserve">The 802.11 standard defines a streamlined protocol called fast BSS transition for fast association following an initial association and for fast transition between APs in an ESS. The initial connection process is </w:t>
      </w:r>
      <w:proofErr w:type="gramStart"/>
      <w:r>
        <w:rPr>
          <w:lang w:val="en-US" w:eastAsia="ko-KR"/>
        </w:rPr>
        <w:t>similar to</w:t>
      </w:r>
      <w:proofErr w:type="gramEnd"/>
      <w:r>
        <w:rPr>
          <w:lang w:val="en-US" w:eastAsia="ko-KR"/>
        </w:rPr>
        <w:t xml:space="preserve"> that in 4.2.3 (Password authentication using SAE), 4.2.4 (Password authentication using PSK) and 4.2.5 (802.1X authentication) with some modifications to the details of the exchange to support key caching. Subsequent transitions by the non-AP STA to other APs in the ESS (reassociation) and/or subsequent associations by the non-AP STA with an AP in the ESS then incur minimal overhead due to key caching.</w:t>
      </w:r>
    </w:p>
    <w:p w14:paraId="2542712B" w14:textId="77777777" w:rsidR="00D959CA" w:rsidRDefault="00D959CA" w:rsidP="00D959CA">
      <w:pPr>
        <w:jc w:val="both"/>
        <w:rPr>
          <w:lang w:val="en-US" w:eastAsia="ko-KR"/>
        </w:rPr>
      </w:pPr>
    </w:p>
    <w:p w14:paraId="00FC389F" w14:textId="24704EFD" w:rsidR="00D959CA" w:rsidRDefault="00206049" w:rsidP="00D959CA">
      <w:pPr>
        <w:jc w:val="both"/>
        <w:rPr>
          <w:lang w:val="en-US" w:eastAsia="ko-KR"/>
        </w:rPr>
      </w:pPr>
      <w:r>
        <w:rPr>
          <w:lang w:val="en-US" w:eastAsia="ko-KR"/>
        </w:rPr>
        <w:t>T</w:t>
      </w:r>
      <w:r w:rsidR="00D959CA">
        <w:rPr>
          <w:lang w:val="en-US" w:eastAsia="ko-KR"/>
        </w:rPr>
        <w:t xml:space="preserve">he </w:t>
      </w:r>
      <w:r w:rsidR="008B4EC3">
        <w:rPr>
          <w:lang w:val="en-US" w:eastAsia="ko-KR"/>
        </w:rPr>
        <w:t>fast BSS transition for fast association</w:t>
      </w:r>
      <w:r>
        <w:rPr>
          <w:lang w:val="en-US" w:eastAsia="ko-KR"/>
        </w:rPr>
        <w:t xml:space="preserve"> is shown in </w:t>
      </w:r>
      <w:ins w:id="289" w:author="Joseph S Levy" w:date="2021-08-23T22:10:00Z">
        <w:r w:rsidR="00555DCC">
          <w:rPr>
            <w:lang w:val="en-US" w:eastAsia="ko-KR"/>
          </w:rPr>
          <w:fldChar w:fldCharType="begin"/>
        </w:r>
        <w:r w:rsidR="00555DCC">
          <w:rPr>
            <w:lang w:val="en-US" w:eastAsia="ko-KR"/>
          </w:rPr>
          <w:instrText xml:space="preserve"> REF _Ref80649048 \h </w:instrText>
        </w:r>
      </w:ins>
      <w:r w:rsidR="00555DCC">
        <w:rPr>
          <w:lang w:val="en-US" w:eastAsia="ko-KR"/>
        </w:rPr>
      </w:r>
      <w:r w:rsidR="00555DCC">
        <w:rPr>
          <w:lang w:val="en-US" w:eastAsia="ko-KR"/>
        </w:rPr>
        <w:fldChar w:fldCharType="separate"/>
      </w:r>
      <w:ins w:id="290" w:author="Joseph S Levy" w:date="2021-08-23T22:10:00Z">
        <w:r w:rsidR="00555DCC">
          <w:t xml:space="preserve">Figure </w:t>
        </w:r>
        <w:r w:rsidR="00555DCC">
          <w:rPr>
            <w:noProof/>
          </w:rPr>
          <w:t>6</w:t>
        </w:r>
        <w:r w:rsidR="00555DCC">
          <w:rPr>
            <w:lang w:val="en-US" w:eastAsia="ko-KR"/>
          </w:rPr>
          <w:fldChar w:fldCharType="end"/>
        </w:r>
      </w:ins>
      <w:del w:id="291" w:author="Joseph S Levy" w:date="2021-08-23T22:10:00Z">
        <w:r w:rsidDel="00555DCC">
          <w:rPr>
            <w:lang w:val="en-US" w:eastAsia="ko-KR"/>
          </w:rPr>
          <w:delText>Figure 6</w:delText>
        </w:r>
      </w:del>
      <w:r>
        <w:rPr>
          <w:lang w:val="en-US" w:eastAsia="ko-KR"/>
        </w:rPr>
        <w:t>.</w:t>
      </w:r>
    </w:p>
    <w:p w14:paraId="4B62A1D2" w14:textId="1FA71AED" w:rsidR="00206049" w:rsidRDefault="00206049" w:rsidP="00206049">
      <w:pPr>
        <w:jc w:val="center"/>
        <w:rPr>
          <w:lang w:val="en-US" w:eastAsia="ko-KR"/>
        </w:rPr>
      </w:pPr>
      <w:r>
        <w:rPr>
          <w:noProof/>
          <w:lang w:val="en-US" w:eastAsia="ko-KR"/>
        </w:rPr>
        <w:drawing>
          <wp:inline distT="0" distB="0" distL="0" distR="0" wp14:anchorId="57A82E6C" wp14:editId="387CB14B">
            <wp:extent cx="3501561" cy="2350477"/>
            <wp:effectExtent l="0" t="0" r="381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522569" cy="2364579"/>
                    </a:xfrm>
                    <a:prstGeom prst="rect">
                      <a:avLst/>
                    </a:prstGeom>
                    <a:noFill/>
                    <a:ln>
                      <a:noFill/>
                    </a:ln>
                  </pic:spPr>
                </pic:pic>
              </a:graphicData>
            </a:graphic>
          </wp:inline>
        </w:drawing>
      </w:r>
    </w:p>
    <w:p w14:paraId="3649322F" w14:textId="795B8AD5" w:rsidR="00206049" w:rsidRDefault="00206049">
      <w:pPr>
        <w:keepNext/>
        <w:jc w:val="center"/>
        <w:rPr>
          <w:lang w:val="en-US" w:eastAsia="ko-KR"/>
        </w:rPr>
        <w:pPrChange w:id="292" w:author="Joseph S Levy" w:date="2021-08-23T22:00:00Z">
          <w:pPr>
            <w:jc w:val="center"/>
          </w:pPr>
        </w:pPrChange>
      </w:pPr>
      <w:del w:id="293" w:author="Joseph S Levy" w:date="2021-08-23T22:00:00Z">
        <w:r w:rsidDel="005C385A">
          <w:rPr>
            <w:lang w:val="en-US" w:eastAsia="ko-KR"/>
          </w:rPr>
          <w:delText>Figure 6</w:delText>
        </w:r>
      </w:del>
      <w:bookmarkStart w:id="294" w:name="_Ref80649048"/>
      <w:bookmarkStart w:id="295" w:name="_Toc80649222"/>
      <w:ins w:id="296" w:author="Joseph S Levy" w:date="2021-08-23T22:00:00Z">
        <w:r w:rsidR="005C385A">
          <w:t xml:space="preserve">Figure </w:t>
        </w:r>
        <w:r w:rsidR="005C385A">
          <w:fldChar w:fldCharType="begin"/>
        </w:r>
        <w:r w:rsidR="005C385A">
          <w:instrText xml:space="preserve"> SEQ Figure \* ARABIC </w:instrText>
        </w:r>
      </w:ins>
      <w:r w:rsidR="005C385A">
        <w:fldChar w:fldCharType="separate"/>
      </w:r>
      <w:ins w:id="297" w:author="Joseph S Levy" w:date="2021-08-23T22:04:00Z">
        <w:r w:rsidR="005C385A">
          <w:rPr>
            <w:noProof/>
          </w:rPr>
          <w:t>6</w:t>
        </w:r>
      </w:ins>
      <w:ins w:id="298" w:author="Joseph S Levy" w:date="2021-08-23T22:00:00Z">
        <w:r w:rsidR="005C385A">
          <w:fldChar w:fldCharType="end"/>
        </w:r>
      </w:ins>
      <w:bookmarkEnd w:id="294"/>
      <w:r>
        <w:rPr>
          <w:lang w:val="en-US" w:eastAsia="ko-KR"/>
        </w:rPr>
        <w:t>. Fast BSS transition for fast association.</w:t>
      </w:r>
      <w:bookmarkEnd w:id="295"/>
    </w:p>
    <w:p w14:paraId="6CD15904" w14:textId="77777777" w:rsidR="00D959CA" w:rsidRDefault="00D959CA" w:rsidP="00D959CA">
      <w:pPr>
        <w:rPr>
          <w:lang w:val="en-US" w:eastAsia="ko-KR"/>
        </w:rPr>
      </w:pPr>
    </w:p>
    <w:p w14:paraId="3650E61D" w14:textId="77777777" w:rsidR="00D959CA" w:rsidRDefault="00D959CA" w:rsidP="00D959CA">
      <w:pPr>
        <w:pStyle w:val="Heading3"/>
      </w:pPr>
      <w:bookmarkStart w:id="299" w:name="_Toc75882725"/>
      <w:r>
        <w:t>Opportunistic key caching</w:t>
      </w:r>
      <w:bookmarkEnd w:id="299"/>
    </w:p>
    <w:p w14:paraId="5898C385" w14:textId="77777777" w:rsidR="00D959CA" w:rsidRDefault="00D959CA" w:rsidP="00D959CA">
      <w:pPr>
        <w:rPr>
          <w:lang w:val="en-US" w:eastAsia="ko-KR"/>
        </w:rPr>
      </w:pPr>
    </w:p>
    <w:p w14:paraId="7791AF1D" w14:textId="77777777" w:rsidR="00D959CA" w:rsidRDefault="00D959CA" w:rsidP="009A3EF7">
      <w:pPr>
        <w:jc w:val="both"/>
        <w:rPr>
          <w:lang w:val="en-US" w:eastAsia="ko-KR"/>
        </w:rPr>
      </w:pPr>
      <w:r>
        <w:rPr>
          <w:lang w:val="en-US" w:eastAsia="ko-KR"/>
        </w:rPr>
        <w:t>An alternative to FT authentication is opportunistic key caching. A non-AP STA that has previously connected to the WLAN using one of the procedures described in 4.2.3 (Password authentication using SAE), 4.2.4 (Password authentication using PSK) or 4.2.5 (802.1X authentication) can opportunistically determine if a cached PMKSA is in place with the AP.</w:t>
      </w:r>
    </w:p>
    <w:p w14:paraId="2AF7D7A9" w14:textId="77777777" w:rsidR="00D959CA" w:rsidRDefault="00D959CA" w:rsidP="009A3EF7">
      <w:pPr>
        <w:jc w:val="both"/>
        <w:rPr>
          <w:lang w:val="en-US" w:eastAsia="ko-KR"/>
        </w:rPr>
      </w:pPr>
    </w:p>
    <w:p w14:paraId="01192612" w14:textId="77777777" w:rsidR="00D959CA" w:rsidRDefault="00D959CA" w:rsidP="009A3EF7">
      <w:pPr>
        <w:jc w:val="both"/>
        <w:rPr>
          <w:lang w:val="en-US" w:eastAsia="ko-KR"/>
        </w:rPr>
      </w:pPr>
      <w:r>
        <w:rPr>
          <w:lang w:val="en-US" w:eastAsia="ko-KR"/>
        </w:rPr>
        <w:lastRenderedPageBreak/>
        <w:t>The non-AP STA performs an initial 2-way authentication exchange using open system Authentication frames.</w:t>
      </w:r>
    </w:p>
    <w:p w14:paraId="3CD63271" w14:textId="77777777" w:rsidR="00D959CA" w:rsidRDefault="00D959CA" w:rsidP="009A3EF7">
      <w:pPr>
        <w:jc w:val="both"/>
        <w:rPr>
          <w:lang w:val="en-US" w:eastAsia="ko-KR"/>
        </w:rPr>
      </w:pPr>
    </w:p>
    <w:p w14:paraId="0059F1D9" w14:textId="77777777" w:rsidR="00D959CA" w:rsidRDefault="00D959CA" w:rsidP="009A3EF7">
      <w:pPr>
        <w:jc w:val="both"/>
        <w:rPr>
          <w:lang w:val="en-US" w:eastAsia="ko-KR"/>
        </w:rPr>
      </w:pPr>
      <w:r>
        <w:rPr>
          <w:lang w:val="en-US" w:eastAsia="ko-KR"/>
        </w:rPr>
        <w:t>The non-AP STA then identifies the PMKSA (by its PMKID) from a previous authentication in the Association Request frame. If the AP supports key caching and the PMKSA identified by the PMKID is available, then this is indicated in the Association Response frame. If the PMKSA is in place, authentication is not needed (possession of the PMKID confirms identity).</w:t>
      </w:r>
    </w:p>
    <w:p w14:paraId="159FB3C7" w14:textId="77777777" w:rsidR="00D959CA" w:rsidRDefault="00D959CA" w:rsidP="009A3EF7">
      <w:pPr>
        <w:jc w:val="both"/>
        <w:rPr>
          <w:lang w:val="en-US" w:eastAsia="ko-KR"/>
        </w:rPr>
      </w:pPr>
    </w:p>
    <w:p w14:paraId="2AC097A3" w14:textId="77777777" w:rsidR="00D959CA" w:rsidRDefault="00D959CA" w:rsidP="009A3EF7">
      <w:pPr>
        <w:jc w:val="both"/>
        <w:rPr>
          <w:lang w:val="en-US" w:eastAsia="ko-KR"/>
        </w:rPr>
      </w:pPr>
      <w:r>
        <w:rPr>
          <w:lang w:val="en-US" w:eastAsia="ko-KR"/>
        </w:rPr>
        <w:t>The non-AP STA and AP then use the 4-way handshake to establish a PTKSA based on the cached PMK.</w:t>
      </w:r>
    </w:p>
    <w:p w14:paraId="39860EDB" w14:textId="77777777" w:rsidR="00D959CA" w:rsidRDefault="00D959CA" w:rsidP="009A3EF7">
      <w:pPr>
        <w:jc w:val="both"/>
        <w:rPr>
          <w:lang w:val="en-US" w:eastAsia="ko-KR"/>
        </w:rPr>
      </w:pPr>
    </w:p>
    <w:p w14:paraId="66F4ADEA" w14:textId="77777777" w:rsidR="00D959CA" w:rsidRPr="005F4BEE" w:rsidRDefault="00D959CA" w:rsidP="009A3EF7">
      <w:pPr>
        <w:jc w:val="both"/>
        <w:rPr>
          <w:lang w:val="en-US" w:eastAsia="ko-KR"/>
        </w:rPr>
      </w:pPr>
      <w:r>
        <w:rPr>
          <w:lang w:val="en-US" w:eastAsia="ko-KR"/>
        </w:rPr>
        <w:t>Data transfer using protected Data frames is now possible.</w:t>
      </w:r>
    </w:p>
    <w:p w14:paraId="53C0D95A" w14:textId="77777777" w:rsidR="00D959CA" w:rsidRDefault="00D959CA" w:rsidP="009A3EF7">
      <w:pPr>
        <w:jc w:val="both"/>
        <w:rPr>
          <w:lang w:val="en-US" w:eastAsia="ko-KR"/>
        </w:rPr>
      </w:pPr>
    </w:p>
    <w:p w14:paraId="285F2864" w14:textId="77777777" w:rsidR="00D959CA" w:rsidRDefault="00D959CA" w:rsidP="00D959CA">
      <w:pPr>
        <w:pStyle w:val="Heading2"/>
      </w:pPr>
      <w:bookmarkStart w:id="300" w:name="_Toc75882726"/>
      <w:r>
        <w:t>5G core network connection over an untrusted WLAN</w:t>
      </w:r>
      <w:bookmarkEnd w:id="300"/>
    </w:p>
    <w:p w14:paraId="659D3DDF" w14:textId="77777777" w:rsidR="00D959CA" w:rsidRDefault="00D959CA" w:rsidP="00D959CA">
      <w:pPr>
        <w:rPr>
          <w:lang w:val="en-US" w:eastAsia="ko-KR"/>
        </w:rPr>
      </w:pPr>
    </w:p>
    <w:p w14:paraId="5C5B8108" w14:textId="0759FF65" w:rsidR="00D959CA" w:rsidRDefault="00D959CA" w:rsidP="009A3EF7">
      <w:pPr>
        <w:jc w:val="both"/>
        <w:rPr>
          <w:lang w:val="en-US" w:eastAsia="ko-KR"/>
        </w:rPr>
      </w:pPr>
      <w:r>
        <w:rPr>
          <w:lang w:val="en-US" w:eastAsia="ko-KR"/>
        </w:rPr>
        <w:t xml:space="preserve">If the </w:t>
      </w:r>
      <w:r w:rsidR="000E135D">
        <w:rPr>
          <w:lang w:val="en-US" w:eastAsia="ko-KR"/>
        </w:rPr>
        <w:t>UE/TE</w:t>
      </w:r>
      <w:r>
        <w:rPr>
          <w:lang w:val="en-US" w:eastAsia="ko-KR"/>
        </w:rPr>
        <w:t xml:space="preserve"> requires services from a 5G core network and the WLAN over which it is transiting is untrusted, then the </w:t>
      </w:r>
      <w:r w:rsidR="000E135D">
        <w:rPr>
          <w:lang w:val="en-US" w:eastAsia="ko-KR"/>
        </w:rPr>
        <w:t>UE/TE</w:t>
      </w:r>
      <w:r>
        <w:rPr>
          <w:lang w:val="en-US" w:eastAsia="ko-KR"/>
        </w:rPr>
        <w:t xml:space="preserve"> establishes an IPsec tunnel to the N3IWF that provides access to that network. The entire procedure occurs after the WLAN connection has been established.</w:t>
      </w:r>
    </w:p>
    <w:p w14:paraId="3D71F4C3" w14:textId="77777777" w:rsidR="00D959CA" w:rsidRDefault="00D959CA" w:rsidP="009A3EF7">
      <w:pPr>
        <w:jc w:val="both"/>
        <w:rPr>
          <w:lang w:val="en-US" w:eastAsia="ko-KR"/>
        </w:rPr>
      </w:pPr>
    </w:p>
    <w:p w14:paraId="57C7A30C" w14:textId="7CBF076B" w:rsidR="00D959CA" w:rsidRDefault="00D959CA" w:rsidP="009A3EF7">
      <w:pPr>
        <w:jc w:val="both"/>
        <w:rPr>
          <w:lang w:val="en-US" w:eastAsia="ko-KR"/>
        </w:rPr>
      </w:pPr>
      <w:r>
        <w:rPr>
          <w:lang w:val="en-US" w:eastAsia="ko-KR"/>
        </w:rPr>
        <w:t>The specific N3IWF to which the U</w:t>
      </w:r>
      <w:r w:rsidR="00F84535">
        <w:rPr>
          <w:lang w:val="en-US" w:eastAsia="ko-KR"/>
        </w:rPr>
        <w:t>E</w:t>
      </w:r>
      <w:r>
        <w:rPr>
          <w:lang w:val="en-US" w:eastAsia="ko-KR"/>
        </w:rPr>
        <w:t xml:space="preserve">/TE connects is preconfigured, although the IP address might be resolved through a DNS lookup (a service provided by the access network). The procedure used to establish the IPsec tunnel is illustrated in </w:t>
      </w:r>
      <w:ins w:id="301" w:author="Joseph S Levy" w:date="2021-08-23T22:10:00Z">
        <w:r w:rsidR="00555DCC">
          <w:rPr>
            <w:lang w:val="en-US" w:eastAsia="ko-KR"/>
          </w:rPr>
          <w:fldChar w:fldCharType="begin"/>
        </w:r>
        <w:r w:rsidR="00555DCC">
          <w:rPr>
            <w:lang w:val="en-US" w:eastAsia="ko-KR"/>
          </w:rPr>
          <w:instrText xml:space="preserve"> REF _Ref80649032 \h </w:instrText>
        </w:r>
      </w:ins>
      <w:r w:rsidR="00555DCC">
        <w:rPr>
          <w:lang w:val="en-US" w:eastAsia="ko-KR"/>
        </w:rPr>
      </w:r>
      <w:r w:rsidR="00555DCC">
        <w:rPr>
          <w:lang w:val="en-US" w:eastAsia="ko-KR"/>
        </w:rPr>
        <w:fldChar w:fldCharType="separate"/>
      </w:r>
      <w:ins w:id="302" w:author="Joseph S Levy" w:date="2021-08-23T22:10:00Z">
        <w:r w:rsidR="00555DCC">
          <w:t xml:space="preserve">Figure </w:t>
        </w:r>
        <w:r w:rsidR="00555DCC">
          <w:rPr>
            <w:noProof/>
          </w:rPr>
          <w:t>7</w:t>
        </w:r>
        <w:r w:rsidR="00555DCC">
          <w:rPr>
            <w:lang w:val="en-US" w:eastAsia="ko-KR"/>
          </w:rPr>
          <w:fldChar w:fldCharType="end"/>
        </w:r>
      </w:ins>
      <w:del w:id="303" w:author="Joseph S Levy" w:date="2021-08-23T22:10:00Z">
        <w:r w:rsidDel="00555DCC">
          <w:rPr>
            <w:lang w:val="en-US" w:eastAsia="ko-KR"/>
          </w:rPr>
          <w:delText xml:space="preserve">Figure </w:delText>
        </w:r>
        <w:r w:rsidR="008B4EC3" w:rsidDel="00555DCC">
          <w:rPr>
            <w:lang w:val="en-US" w:eastAsia="ko-KR"/>
          </w:rPr>
          <w:delText>7</w:delText>
        </w:r>
      </w:del>
      <w:r>
        <w:rPr>
          <w:lang w:val="en-US" w:eastAsia="ko-KR"/>
        </w:rPr>
        <w:t>.</w:t>
      </w:r>
    </w:p>
    <w:p w14:paraId="20C6E4C5" w14:textId="77777777" w:rsidR="00D959CA" w:rsidRDefault="00D959CA" w:rsidP="00D959CA">
      <w:pPr>
        <w:rPr>
          <w:lang w:val="en-US" w:eastAsia="ko-KR"/>
        </w:rPr>
      </w:pPr>
    </w:p>
    <w:p w14:paraId="09431224" w14:textId="77777777" w:rsidR="00D959CA" w:rsidRDefault="00D959CA" w:rsidP="009A3EF7">
      <w:pPr>
        <w:jc w:val="center"/>
        <w:rPr>
          <w:lang w:val="en-US" w:eastAsia="ko-KR"/>
        </w:rPr>
      </w:pPr>
      <w:r w:rsidRPr="00B734E8">
        <w:rPr>
          <w:noProof/>
        </w:rPr>
        <w:drawing>
          <wp:inline distT="0" distB="0" distL="0" distR="0" wp14:anchorId="7F14943F" wp14:editId="34050D8C">
            <wp:extent cx="5380892" cy="2866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86536" cy="2869367"/>
                    </a:xfrm>
                    <a:prstGeom prst="rect">
                      <a:avLst/>
                    </a:prstGeom>
                    <a:noFill/>
                    <a:ln>
                      <a:noFill/>
                    </a:ln>
                  </pic:spPr>
                </pic:pic>
              </a:graphicData>
            </a:graphic>
          </wp:inline>
        </w:drawing>
      </w:r>
    </w:p>
    <w:p w14:paraId="6D1BA7DF" w14:textId="553CD032" w:rsidR="00D959CA" w:rsidRDefault="00D959CA">
      <w:pPr>
        <w:pStyle w:val="Caption"/>
        <w:rPr>
          <w:lang w:val="en-US" w:eastAsia="ko-KR"/>
        </w:rPr>
        <w:pPrChange w:id="304" w:author="Joseph S Levy" w:date="2021-08-23T22:00:00Z">
          <w:pPr>
            <w:jc w:val="center"/>
          </w:pPr>
        </w:pPrChange>
      </w:pPr>
      <w:del w:id="305" w:author="Joseph S Levy" w:date="2021-08-23T22:00:00Z">
        <w:r w:rsidDel="005C385A">
          <w:rPr>
            <w:lang w:val="en-US" w:eastAsia="ko-KR"/>
          </w:rPr>
          <w:delText xml:space="preserve">Figure </w:delText>
        </w:r>
        <w:r w:rsidR="008B4EC3" w:rsidDel="005C385A">
          <w:rPr>
            <w:lang w:val="en-US" w:eastAsia="ko-KR"/>
          </w:rPr>
          <w:delText>7</w:delText>
        </w:r>
      </w:del>
      <w:bookmarkStart w:id="306" w:name="_Ref80649032"/>
      <w:bookmarkStart w:id="307" w:name="_Toc80649223"/>
      <w:ins w:id="308" w:author="Joseph S Levy" w:date="2021-08-23T22:00:00Z">
        <w:r w:rsidR="005C385A">
          <w:t xml:space="preserve">Figure </w:t>
        </w:r>
        <w:r w:rsidR="005C385A">
          <w:fldChar w:fldCharType="begin"/>
        </w:r>
        <w:r w:rsidR="005C385A">
          <w:instrText xml:space="preserve"> SEQ Figure \* ARABIC </w:instrText>
        </w:r>
      </w:ins>
      <w:r w:rsidR="005C385A">
        <w:fldChar w:fldCharType="separate"/>
      </w:r>
      <w:ins w:id="309" w:author="Joseph S Levy" w:date="2021-08-23T22:04:00Z">
        <w:r w:rsidR="005C385A">
          <w:rPr>
            <w:noProof/>
          </w:rPr>
          <w:t>7</w:t>
        </w:r>
      </w:ins>
      <w:ins w:id="310" w:author="Joseph S Levy" w:date="2021-08-23T22:00:00Z">
        <w:r w:rsidR="005C385A">
          <w:fldChar w:fldCharType="end"/>
        </w:r>
      </w:ins>
      <w:bookmarkEnd w:id="306"/>
      <w:r w:rsidR="009A3EF7">
        <w:rPr>
          <w:lang w:val="en-US" w:eastAsia="ko-KR"/>
        </w:rPr>
        <w:t>.</w:t>
      </w:r>
      <w:r>
        <w:rPr>
          <w:lang w:val="en-US" w:eastAsia="ko-KR"/>
        </w:rPr>
        <w:t xml:space="preserve"> IPsec tunnel establishment</w:t>
      </w:r>
      <w:r w:rsidR="00783A9F">
        <w:rPr>
          <w:lang w:val="en-US" w:eastAsia="ko-KR"/>
        </w:rPr>
        <w:t xml:space="preserve"> (3</w:t>
      </w:r>
      <w:r w:rsidR="00783A9F">
        <w:rPr>
          <w:rFonts w:hint="eastAsia"/>
          <w:lang w:val="en-US" w:eastAsia="ko-KR"/>
        </w:rPr>
        <w:t>G</w:t>
      </w:r>
      <w:r w:rsidR="00783A9F">
        <w:rPr>
          <w:lang w:val="en-US" w:eastAsia="ko-KR"/>
        </w:rPr>
        <w:t>PP TS 23</w:t>
      </w:r>
      <w:r w:rsidR="00E97FD4">
        <w:rPr>
          <w:lang w:val="en-US" w:eastAsia="ko-KR"/>
        </w:rPr>
        <w:t>.</w:t>
      </w:r>
      <w:r w:rsidR="00783A9F">
        <w:rPr>
          <w:lang w:val="en-US" w:eastAsia="ko-KR"/>
        </w:rPr>
        <w:t>502)</w:t>
      </w:r>
      <w:bookmarkEnd w:id="307"/>
    </w:p>
    <w:p w14:paraId="59040A13" w14:textId="77777777" w:rsidR="00D959CA" w:rsidRPr="00E97FD4" w:rsidRDefault="00D959CA" w:rsidP="00D959CA">
      <w:pPr>
        <w:rPr>
          <w:lang w:val="en-US" w:eastAsia="ko-KR"/>
        </w:rPr>
      </w:pPr>
    </w:p>
    <w:p w14:paraId="0B0362AE" w14:textId="22A77A5E" w:rsidR="00D959CA" w:rsidRDefault="00D959CA" w:rsidP="009A3EF7">
      <w:pPr>
        <w:jc w:val="both"/>
        <w:rPr>
          <w:lang w:val="en-US" w:eastAsia="ko-KR"/>
        </w:rPr>
      </w:pPr>
      <w:r>
        <w:rPr>
          <w:lang w:val="en-US" w:eastAsia="ko-KR"/>
        </w:rPr>
        <w:t xml:space="preserve">The connection to the N3IWF, is established with an initial IKEv2 message exchange. This initial IKEv2 exchange establishes contact and secures the signaling between the </w:t>
      </w:r>
      <w:r w:rsidR="000E135D">
        <w:rPr>
          <w:lang w:val="en-US" w:eastAsia="ko-KR"/>
        </w:rPr>
        <w:t>UE/TE</w:t>
      </w:r>
      <w:r>
        <w:rPr>
          <w:lang w:val="en-US" w:eastAsia="ko-KR"/>
        </w:rPr>
        <w:t xml:space="preserve"> and N3IWF. 5G NAS messages encapsulated over a 3GPP defined EAP method called EAP-5G can then be securely exchanged.</w:t>
      </w:r>
    </w:p>
    <w:p w14:paraId="1BED76A5" w14:textId="77777777" w:rsidR="00D959CA" w:rsidRDefault="00D959CA" w:rsidP="009A3EF7">
      <w:pPr>
        <w:jc w:val="both"/>
        <w:rPr>
          <w:lang w:val="en-US" w:eastAsia="ko-KR"/>
        </w:rPr>
      </w:pPr>
    </w:p>
    <w:p w14:paraId="7FED4BB7" w14:textId="52430CE3" w:rsidR="00D959CA" w:rsidRDefault="00D959CA" w:rsidP="009A3EF7">
      <w:pPr>
        <w:jc w:val="both"/>
        <w:rPr>
          <w:lang w:val="en-US" w:eastAsia="ko-KR"/>
        </w:rPr>
      </w:pPr>
      <w:r>
        <w:rPr>
          <w:lang w:val="en-US" w:eastAsia="ko-KR"/>
        </w:rPr>
        <w:t xml:space="preserve">Using these 5G NAS messages, the </w:t>
      </w:r>
      <w:r w:rsidR="000E135D">
        <w:rPr>
          <w:lang w:val="en-US" w:eastAsia="ko-KR"/>
        </w:rPr>
        <w:t>UE/TE</w:t>
      </w:r>
      <w:r>
        <w:rPr>
          <w:lang w:val="en-US" w:eastAsia="ko-KR"/>
        </w:rPr>
        <w:t xml:space="preserve"> identifies itself and receives a 5G-Start packet that provides further information on the 5G core network. The </w:t>
      </w:r>
      <w:r w:rsidR="000E135D">
        <w:rPr>
          <w:lang w:val="en-US" w:eastAsia="ko-KR"/>
        </w:rPr>
        <w:t>UE/TE</w:t>
      </w:r>
      <w:r>
        <w:rPr>
          <w:lang w:val="en-US" w:eastAsia="ko-KR"/>
        </w:rPr>
        <w:t xml:space="preserve"> then sends a 5G NAS message that includes access network (AN) parameters and a registration request.</w:t>
      </w:r>
    </w:p>
    <w:p w14:paraId="4D7E9906" w14:textId="77777777" w:rsidR="00D959CA" w:rsidRDefault="00D959CA" w:rsidP="009A3EF7">
      <w:pPr>
        <w:jc w:val="both"/>
        <w:rPr>
          <w:lang w:val="en-US" w:eastAsia="ko-KR"/>
        </w:rPr>
      </w:pPr>
    </w:p>
    <w:p w14:paraId="0CC16A9A" w14:textId="77777777" w:rsidR="00D959CA" w:rsidRDefault="00D959CA" w:rsidP="009A3EF7">
      <w:pPr>
        <w:jc w:val="both"/>
        <w:rPr>
          <w:lang w:val="en-US" w:eastAsia="ko-KR"/>
        </w:rPr>
      </w:pPr>
      <w:r>
        <w:rPr>
          <w:lang w:val="en-US" w:eastAsia="ko-KR"/>
        </w:rPr>
        <w:t>The N3IWF selects an AMF based on local policy and the received AN parameters and forwards the registration request to the selected AMF in an N2 message.</w:t>
      </w:r>
    </w:p>
    <w:p w14:paraId="73234D3D" w14:textId="77777777" w:rsidR="00D959CA" w:rsidRDefault="00D959CA" w:rsidP="009A3EF7">
      <w:pPr>
        <w:jc w:val="both"/>
        <w:rPr>
          <w:lang w:val="en-US" w:eastAsia="ko-KR"/>
        </w:rPr>
      </w:pPr>
    </w:p>
    <w:p w14:paraId="2C571F50" w14:textId="79BBFDB4" w:rsidR="00D959CA" w:rsidRDefault="00D959CA" w:rsidP="009A3EF7">
      <w:pPr>
        <w:jc w:val="both"/>
        <w:rPr>
          <w:lang w:val="en-US" w:eastAsia="ko-KR"/>
        </w:rPr>
      </w:pPr>
      <w:r>
        <w:rPr>
          <w:lang w:val="en-US" w:eastAsia="ko-KR"/>
        </w:rPr>
        <w:lastRenderedPageBreak/>
        <w:t xml:space="preserve">The AMF may request further identification from the UE, select an AUSF and invoke authentication with the </w:t>
      </w:r>
      <w:r w:rsidR="000E135D">
        <w:rPr>
          <w:lang w:val="en-US" w:eastAsia="ko-KR"/>
        </w:rPr>
        <w:t>UE/TE</w:t>
      </w:r>
      <w:r>
        <w:rPr>
          <w:lang w:val="en-US" w:eastAsia="ko-KR"/>
        </w:rPr>
        <w:t xml:space="preserve">. If so, the </w:t>
      </w:r>
      <w:r w:rsidR="000E135D">
        <w:rPr>
          <w:lang w:val="en-US" w:eastAsia="ko-KR"/>
        </w:rPr>
        <w:t>UE/TE</w:t>
      </w:r>
      <w:r>
        <w:rPr>
          <w:lang w:val="en-US" w:eastAsia="ko-KR"/>
        </w:rPr>
        <w:t xml:space="preserve"> and AUSF mutually authenticate using messages relayed through the AMF. If successfully authenticated, the AUSF sends an anchor key to the AMF from which the AMF derives NAS security keys and the N3IWF security key.</w:t>
      </w:r>
    </w:p>
    <w:p w14:paraId="2559072C" w14:textId="77777777" w:rsidR="00D959CA" w:rsidRDefault="00D959CA" w:rsidP="009A3EF7">
      <w:pPr>
        <w:jc w:val="both"/>
        <w:rPr>
          <w:lang w:val="en-US" w:eastAsia="ko-KR"/>
        </w:rPr>
      </w:pPr>
    </w:p>
    <w:p w14:paraId="6374E4EB" w14:textId="7960B40B" w:rsidR="00D959CA" w:rsidRDefault="00D959CA" w:rsidP="009A3EF7">
      <w:pPr>
        <w:jc w:val="both"/>
        <w:rPr>
          <w:lang w:val="en-US" w:eastAsia="ko-KR"/>
        </w:rPr>
      </w:pPr>
      <w:r>
        <w:rPr>
          <w:lang w:val="en-US" w:eastAsia="ko-KR"/>
        </w:rPr>
        <w:t>The N3IWF security key is used to establish the IPsec tunnel through a subsequent IKE AUTH exchange. The resulting IPsec tunnel provides both encryption and integrity protection.</w:t>
      </w:r>
      <w:r w:rsidR="00D9226F">
        <w:rPr>
          <w:lang w:val="en-US" w:eastAsia="ko-KR"/>
        </w:rPr>
        <w:t xml:space="preserve"> </w:t>
      </w:r>
    </w:p>
    <w:p w14:paraId="0DE7F729" w14:textId="7DA2BCFE" w:rsidR="003208A7" w:rsidRDefault="003208A7" w:rsidP="009A3EF7">
      <w:pPr>
        <w:jc w:val="both"/>
        <w:rPr>
          <w:lang w:val="en-US" w:eastAsia="ko-KR"/>
        </w:rPr>
      </w:pPr>
    </w:p>
    <w:p w14:paraId="6739543B" w14:textId="2B31FFF7" w:rsidR="003208A7" w:rsidRDefault="00654FBD" w:rsidP="009A3EF7">
      <w:pPr>
        <w:jc w:val="both"/>
        <w:rPr>
          <w:lang w:val="en-US" w:eastAsia="ko-KR"/>
        </w:rPr>
      </w:pPr>
      <w:r>
        <w:rPr>
          <w:lang w:val="en-US" w:eastAsia="ko-KR"/>
        </w:rPr>
        <w:t>In Clause 5, the u</w:t>
      </w:r>
      <w:r w:rsidR="003208A7">
        <w:rPr>
          <w:lang w:val="en-US" w:eastAsia="ko-KR"/>
        </w:rPr>
        <w:t xml:space="preserve">ntrusted access method for </w:t>
      </w:r>
      <w:r w:rsidR="000E135D">
        <w:rPr>
          <w:lang w:val="en-US" w:eastAsia="ko-KR"/>
        </w:rPr>
        <w:t>TE</w:t>
      </w:r>
      <w:r w:rsidR="003208A7">
        <w:rPr>
          <w:lang w:val="en-US" w:eastAsia="ko-KR"/>
        </w:rPr>
        <w:t xml:space="preserve"> only is described </w:t>
      </w:r>
      <w:r>
        <w:rPr>
          <w:lang w:val="en-US" w:eastAsia="ko-KR"/>
        </w:rPr>
        <w:t>in the aspects of the control and data planes</w:t>
      </w:r>
      <w:r w:rsidR="003208A7">
        <w:rPr>
          <w:lang w:val="en-US" w:eastAsia="ko-KR"/>
        </w:rPr>
        <w:t>.</w:t>
      </w:r>
    </w:p>
    <w:p w14:paraId="167F0595" w14:textId="77777777" w:rsidR="00D959CA" w:rsidRDefault="00D959CA" w:rsidP="00D959CA">
      <w:pPr>
        <w:rPr>
          <w:lang w:val="en-US" w:eastAsia="ko-KR"/>
        </w:rPr>
      </w:pPr>
    </w:p>
    <w:p w14:paraId="2205E26C" w14:textId="77777777" w:rsidR="00D959CA" w:rsidRDefault="00D959CA" w:rsidP="00D959CA">
      <w:pPr>
        <w:pStyle w:val="Heading2"/>
      </w:pPr>
      <w:bookmarkStart w:id="311" w:name="_Toc75882727"/>
      <w:r>
        <w:t>5G core network connection over a trusted WLAN</w:t>
      </w:r>
      <w:bookmarkEnd w:id="311"/>
    </w:p>
    <w:p w14:paraId="56CC130A" w14:textId="77777777" w:rsidR="00D959CA" w:rsidRDefault="00D959CA" w:rsidP="00D959CA">
      <w:pPr>
        <w:rPr>
          <w:lang w:val="en-US" w:eastAsia="ko-KR"/>
        </w:rPr>
      </w:pPr>
    </w:p>
    <w:p w14:paraId="6E033D3F" w14:textId="75FA32A8" w:rsidR="00D959CA" w:rsidRDefault="00D959CA" w:rsidP="009A3EF7">
      <w:pPr>
        <w:jc w:val="both"/>
        <w:rPr>
          <w:lang w:val="en-US" w:eastAsia="ko-KR"/>
        </w:rPr>
      </w:pPr>
      <w:r>
        <w:rPr>
          <w:lang w:val="en-US" w:eastAsia="ko-KR"/>
        </w:rPr>
        <w:t xml:space="preserve">If the </w:t>
      </w:r>
      <w:r w:rsidR="000E135D">
        <w:rPr>
          <w:lang w:val="en-US" w:eastAsia="ko-KR"/>
        </w:rPr>
        <w:t>UE/TE</w:t>
      </w:r>
      <w:r>
        <w:rPr>
          <w:lang w:val="en-US" w:eastAsia="ko-KR"/>
        </w:rPr>
        <w:t xml:space="preserve"> is gaining access to a 5G core network over a WLAN that is trusted, then the WLAN is effectively part of the 5G core network and the authentication process for the WLAN connection is the authentication process for access to the 5G core network with an additional step after the WLAN connection established to create the NAS messaging channel. This process is illustrated in </w:t>
      </w:r>
      <w:ins w:id="312" w:author="Joseph S Levy" w:date="2021-08-23T22:09:00Z">
        <w:r w:rsidR="00555DCC">
          <w:rPr>
            <w:lang w:val="en-US" w:eastAsia="ko-KR"/>
          </w:rPr>
          <w:fldChar w:fldCharType="begin"/>
        </w:r>
        <w:r w:rsidR="00555DCC">
          <w:rPr>
            <w:lang w:val="en-US" w:eastAsia="ko-KR"/>
          </w:rPr>
          <w:instrText xml:space="preserve"> REF _Ref80649015 \h </w:instrText>
        </w:r>
      </w:ins>
      <w:r w:rsidR="00555DCC">
        <w:rPr>
          <w:lang w:val="en-US" w:eastAsia="ko-KR"/>
        </w:rPr>
      </w:r>
      <w:r w:rsidR="00555DCC">
        <w:rPr>
          <w:lang w:val="en-US" w:eastAsia="ko-KR"/>
        </w:rPr>
        <w:fldChar w:fldCharType="separate"/>
      </w:r>
      <w:ins w:id="313" w:author="Joseph S Levy" w:date="2021-08-23T22:09:00Z">
        <w:r w:rsidR="00555DCC">
          <w:t xml:space="preserve">Figure </w:t>
        </w:r>
        <w:r w:rsidR="00555DCC">
          <w:rPr>
            <w:noProof/>
          </w:rPr>
          <w:t>8</w:t>
        </w:r>
        <w:r w:rsidR="00555DCC">
          <w:rPr>
            <w:lang w:val="en-US" w:eastAsia="ko-KR"/>
          </w:rPr>
          <w:fldChar w:fldCharType="end"/>
        </w:r>
      </w:ins>
      <w:del w:id="314" w:author="Joseph S Levy" w:date="2021-08-23T22:09:00Z">
        <w:r w:rsidDel="00555DCC">
          <w:rPr>
            <w:lang w:val="en-US" w:eastAsia="ko-KR"/>
          </w:rPr>
          <w:delText xml:space="preserve">Figure </w:delText>
        </w:r>
        <w:r w:rsidR="008B4EC3" w:rsidDel="00555DCC">
          <w:rPr>
            <w:lang w:val="en-US" w:eastAsia="ko-KR"/>
          </w:rPr>
          <w:delText>8</w:delText>
        </w:r>
      </w:del>
      <w:r>
        <w:rPr>
          <w:lang w:val="en-US" w:eastAsia="ko-KR"/>
        </w:rPr>
        <w:t>.</w:t>
      </w:r>
    </w:p>
    <w:p w14:paraId="6B2328F1" w14:textId="77777777" w:rsidR="00793569" w:rsidRDefault="00793569" w:rsidP="009A3EF7">
      <w:pPr>
        <w:jc w:val="both"/>
        <w:rPr>
          <w:lang w:val="en-US" w:eastAsia="ko-KR"/>
        </w:rPr>
      </w:pPr>
    </w:p>
    <w:p w14:paraId="0D519931" w14:textId="77777777" w:rsidR="00D959CA" w:rsidRDefault="00D959CA" w:rsidP="00D959CA">
      <w:pPr>
        <w:rPr>
          <w:lang w:val="en-US" w:eastAsia="ko-KR"/>
        </w:rPr>
      </w:pPr>
      <w:r w:rsidRPr="00851B2D">
        <w:rPr>
          <w:noProof/>
        </w:rPr>
        <w:drawing>
          <wp:inline distT="0" distB="0" distL="0" distR="0" wp14:anchorId="2B5E059F" wp14:editId="4BCD7D8C">
            <wp:extent cx="5199185" cy="5548575"/>
            <wp:effectExtent l="0" t="0" r="190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15141" cy="5565604"/>
                    </a:xfrm>
                    <a:prstGeom prst="rect">
                      <a:avLst/>
                    </a:prstGeom>
                    <a:noFill/>
                    <a:ln>
                      <a:noFill/>
                    </a:ln>
                  </pic:spPr>
                </pic:pic>
              </a:graphicData>
            </a:graphic>
          </wp:inline>
        </w:drawing>
      </w:r>
    </w:p>
    <w:p w14:paraId="0E6EB7A8" w14:textId="297EB010" w:rsidR="00D959CA" w:rsidDel="005C385A" w:rsidRDefault="00D959CA">
      <w:pPr>
        <w:pStyle w:val="Caption"/>
        <w:rPr>
          <w:del w:id="315" w:author="Joseph S Levy" w:date="2021-08-23T22:01:00Z"/>
          <w:lang w:val="en-US" w:eastAsia="ko-KR"/>
        </w:rPr>
        <w:pPrChange w:id="316" w:author="Joseph S Levy" w:date="2021-08-23T22:01:00Z">
          <w:pPr>
            <w:jc w:val="center"/>
          </w:pPr>
        </w:pPrChange>
      </w:pPr>
      <w:del w:id="317" w:author="Joseph S Levy" w:date="2021-08-23T22:01:00Z">
        <w:r w:rsidDel="005C385A">
          <w:rPr>
            <w:lang w:val="en-US" w:eastAsia="ko-KR"/>
          </w:rPr>
          <w:delText xml:space="preserve">Figure </w:delText>
        </w:r>
        <w:r w:rsidR="008B4EC3" w:rsidDel="005C385A">
          <w:rPr>
            <w:lang w:val="en-US" w:eastAsia="ko-KR"/>
          </w:rPr>
          <w:delText>8</w:delText>
        </w:r>
      </w:del>
      <w:bookmarkStart w:id="318" w:name="_Ref80649015"/>
      <w:bookmarkStart w:id="319" w:name="_Toc80649224"/>
      <w:ins w:id="320" w:author="Joseph S Levy" w:date="2021-08-23T22:01:00Z">
        <w:r w:rsidR="005C385A">
          <w:t xml:space="preserve">Figure </w:t>
        </w:r>
        <w:r w:rsidR="005C385A">
          <w:fldChar w:fldCharType="begin"/>
        </w:r>
        <w:r w:rsidR="005C385A">
          <w:instrText xml:space="preserve"> SEQ Figure \* ARABIC </w:instrText>
        </w:r>
      </w:ins>
      <w:r w:rsidR="005C385A">
        <w:fldChar w:fldCharType="separate"/>
      </w:r>
      <w:ins w:id="321" w:author="Joseph S Levy" w:date="2021-08-23T22:04:00Z">
        <w:r w:rsidR="005C385A">
          <w:rPr>
            <w:noProof/>
          </w:rPr>
          <w:t>8</w:t>
        </w:r>
      </w:ins>
      <w:ins w:id="322" w:author="Joseph S Levy" w:date="2021-08-23T22:01:00Z">
        <w:r w:rsidR="005C385A">
          <w:fldChar w:fldCharType="end"/>
        </w:r>
      </w:ins>
      <w:bookmarkEnd w:id="318"/>
      <w:r w:rsidR="009A3EF7">
        <w:rPr>
          <w:lang w:val="en-US" w:eastAsia="ko-KR"/>
        </w:rPr>
        <w:t>.</w:t>
      </w:r>
      <w:r>
        <w:rPr>
          <w:lang w:val="en-US" w:eastAsia="ko-KR"/>
        </w:rPr>
        <w:t xml:space="preserve"> Trusted WLAN connection with 5G core network registration</w:t>
      </w:r>
      <w:bookmarkEnd w:id="319"/>
    </w:p>
    <w:p w14:paraId="1CC7C678" w14:textId="0946AFDE" w:rsidR="00F84535" w:rsidRDefault="00AF5592">
      <w:pPr>
        <w:pStyle w:val="Caption"/>
        <w:rPr>
          <w:sz w:val="28"/>
          <w:szCs w:val="24"/>
          <w:lang w:val="en-US" w:eastAsia="ko-KR"/>
        </w:rPr>
        <w:pPrChange w:id="323" w:author="Joseph S Levy" w:date="2021-08-23T22:01:00Z">
          <w:pPr/>
        </w:pPrChange>
      </w:pPr>
      <w:r>
        <w:rPr>
          <w:b/>
        </w:rPr>
        <w:br w:type="page"/>
      </w:r>
    </w:p>
    <w:p w14:paraId="20882080" w14:textId="18BF9621" w:rsidR="00094EAC" w:rsidRPr="00643C95" w:rsidRDefault="00D4017C" w:rsidP="00643C95">
      <w:pPr>
        <w:pStyle w:val="Heading1"/>
        <w:rPr>
          <w:b w:val="0"/>
        </w:rPr>
      </w:pPr>
      <w:bookmarkStart w:id="324" w:name="_Toc75882728"/>
      <w:r>
        <w:lastRenderedPageBreak/>
        <w:t xml:space="preserve">Untrusted </w:t>
      </w:r>
      <w:r w:rsidR="009C7D14" w:rsidRPr="00F577F5">
        <w:t xml:space="preserve">WLAN </w:t>
      </w:r>
      <w:r w:rsidR="00C64CB4">
        <w:t>i</w:t>
      </w:r>
      <w:r w:rsidR="00DD3EA8" w:rsidRPr="00F577F5">
        <w:t>nterworking</w:t>
      </w:r>
      <w:r w:rsidR="009A3E19" w:rsidRPr="00F577F5">
        <w:t xml:space="preserve"> function and procedures</w:t>
      </w:r>
      <w:bookmarkEnd w:id="324"/>
      <w:r>
        <w:t xml:space="preserve"> </w:t>
      </w:r>
    </w:p>
    <w:p w14:paraId="0478C519" w14:textId="77777777" w:rsidR="00094EAC" w:rsidRPr="00140D2B" w:rsidRDefault="00094EAC" w:rsidP="00094EAC">
      <w:pPr>
        <w:pStyle w:val="ListParagraph"/>
        <w:ind w:left="-426"/>
        <w:rPr>
          <w:b/>
          <w:lang w:val="en-US" w:eastAsia="ko-KR"/>
        </w:rPr>
      </w:pPr>
    </w:p>
    <w:p w14:paraId="20B4972B" w14:textId="7ECBEC35" w:rsidR="00BE0404" w:rsidRPr="00B658F3" w:rsidRDefault="00BE0404" w:rsidP="00BE0404">
      <w:pPr>
        <w:pStyle w:val="Heading2"/>
      </w:pPr>
      <w:bookmarkStart w:id="325" w:name="_Toc75882729"/>
      <w:r>
        <w:t>Overview</w:t>
      </w:r>
      <w:bookmarkEnd w:id="325"/>
    </w:p>
    <w:p w14:paraId="5CDD7604" w14:textId="77777777" w:rsidR="00BE0404" w:rsidRDefault="00BE0404" w:rsidP="00714A9D">
      <w:pPr>
        <w:pStyle w:val="ListParagraph"/>
        <w:ind w:left="0"/>
        <w:jc w:val="both"/>
        <w:rPr>
          <w:lang w:val="en-US" w:eastAsia="ko-KR"/>
        </w:rPr>
      </w:pPr>
    </w:p>
    <w:p w14:paraId="328A0228" w14:textId="0CDD88CC" w:rsidR="0003009E" w:rsidRPr="00140D2B" w:rsidRDefault="00714A9D" w:rsidP="00714A9D">
      <w:pPr>
        <w:pStyle w:val="ListParagraph"/>
        <w:ind w:left="0"/>
        <w:jc w:val="both"/>
        <w:rPr>
          <w:lang w:val="en-US" w:eastAsia="ko-KR"/>
        </w:rPr>
      </w:pPr>
      <w:r w:rsidRPr="00140D2B">
        <w:rPr>
          <w:lang w:val="en-US" w:eastAsia="ko-KR"/>
        </w:rPr>
        <w:t xml:space="preserve">The radio channel access and communication procedures </w:t>
      </w:r>
      <w:r w:rsidR="000E2F6C" w:rsidRPr="00140D2B">
        <w:rPr>
          <w:lang w:val="en-US" w:eastAsia="ko-KR"/>
        </w:rPr>
        <w:t>must</w:t>
      </w:r>
      <w:r w:rsidRPr="00140D2B">
        <w:rPr>
          <w:lang w:val="en-US" w:eastAsia="ko-KR"/>
        </w:rPr>
        <w:t xml:space="preserve"> be specified to </w:t>
      </w:r>
      <w:r w:rsidR="00225DB4" w:rsidRPr="00140D2B">
        <w:rPr>
          <w:lang w:val="en-US" w:eastAsia="ko-KR"/>
        </w:rPr>
        <w:t xml:space="preserve">enable </w:t>
      </w:r>
      <w:r w:rsidRPr="00140D2B">
        <w:rPr>
          <w:lang w:val="en-US" w:eastAsia="ko-KR"/>
        </w:rPr>
        <w:t>WLAN interworking with 5G core network</w:t>
      </w:r>
      <w:r w:rsidR="00EB2EE8" w:rsidRPr="00140D2B">
        <w:rPr>
          <w:lang w:val="en-US" w:eastAsia="ko-KR"/>
        </w:rPr>
        <w:t>.</w:t>
      </w:r>
      <w:r w:rsidR="000255C5">
        <w:rPr>
          <w:lang w:val="en-US" w:eastAsia="ko-KR"/>
        </w:rPr>
        <w:t xml:space="preserve"> </w:t>
      </w:r>
      <w:r w:rsidR="0094742C" w:rsidRPr="00140D2B">
        <w:rPr>
          <w:lang w:val="en-US" w:eastAsia="ko-KR"/>
        </w:rPr>
        <w:t>I</w:t>
      </w:r>
      <w:r w:rsidR="00DD3EA8" w:rsidRPr="00140D2B">
        <w:rPr>
          <w:lang w:val="en-US" w:eastAsia="ko-KR"/>
        </w:rPr>
        <w:t>nitial</w:t>
      </w:r>
      <w:r w:rsidRPr="00140D2B">
        <w:rPr>
          <w:lang w:val="en-US" w:eastAsia="ko-KR"/>
        </w:rPr>
        <w:t xml:space="preserve"> registration and authentication procedures between </w:t>
      </w:r>
      <w:r w:rsidR="004B00A2">
        <w:rPr>
          <w:lang w:val="en-US" w:eastAsia="ko-KR"/>
        </w:rPr>
        <w:t xml:space="preserve">a </w:t>
      </w:r>
      <w:r w:rsidR="00EE5047">
        <w:rPr>
          <w:lang w:val="en-US" w:eastAsia="ko-KR"/>
        </w:rPr>
        <w:t>TE</w:t>
      </w:r>
      <w:r w:rsidR="00FA5094">
        <w:rPr>
          <w:lang w:val="en-US" w:eastAsia="ko-KR"/>
        </w:rPr>
        <w:t xml:space="preserve"> </w:t>
      </w:r>
      <w:r w:rsidRPr="00140D2B">
        <w:rPr>
          <w:lang w:val="en-US" w:eastAsia="ko-KR"/>
        </w:rPr>
        <w:t xml:space="preserve">and AMF of 5G core network </w:t>
      </w:r>
      <w:r w:rsidR="00CB44A6" w:rsidRPr="00140D2B">
        <w:rPr>
          <w:lang w:val="en-US" w:eastAsia="ko-KR"/>
        </w:rPr>
        <w:t>are described in</w:t>
      </w:r>
      <w:r w:rsidR="00D7208E">
        <w:rPr>
          <w:lang w:val="en-US" w:eastAsia="ko-KR"/>
        </w:rPr>
        <w:t xml:space="preserve"> 5</w:t>
      </w:r>
      <w:r w:rsidR="00CB44A6" w:rsidRPr="00140D2B">
        <w:rPr>
          <w:lang w:val="en-US" w:eastAsia="ko-KR"/>
        </w:rPr>
        <w:t>.</w:t>
      </w:r>
      <w:r w:rsidR="00D33303">
        <w:rPr>
          <w:lang w:val="en-US" w:eastAsia="ko-KR"/>
        </w:rPr>
        <w:t>2</w:t>
      </w:r>
      <w:r w:rsidR="0094742C" w:rsidRPr="00140D2B">
        <w:rPr>
          <w:lang w:val="en-US" w:eastAsia="ko-KR"/>
        </w:rPr>
        <w:t>.</w:t>
      </w:r>
      <w:r w:rsidR="00CB44A6" w:rsidRPr="00140D2B">
        <w:rPr>
          <w:lang w:val="en-US" w:eastAsia="ko-KR"/>
        </w:rPr>
        <w:t xml:space="preserve"> </w:t>
      </w:r>
      <w:r w:rsidR="009349B5" w:rsidRPr="00140D2B">
        <w:rPr>
          <w:lang w:val="en-US" w:eastAsia="ko-KR"/>
        </w:rPr>
        <w:t>Example</w:t>
      </w:r>
      <w:r w:rsidR="002801C0">
        <w:rPr>
          <w:lang w:val="en-US" w:eastAsia="ko-KR"/>
        </w:rPr>
        <w:t>s</w:t>
      </w:r>
      <w:r w:rsidR="005E7A03">
        <w:rPr>
          <w:lang w:val="en-US" w:eastAsia="ko-KR"/>
        </w:rPr>
        <w:t xml:space="preserve"> of</w:t>
      </w:r>
      <w:r w:rsidR="009349B5" w:rsidRPr="00140D2B">
        <w:rPr>
          <w:lang w:val="en-US" w:eastAsia="ko-KR"/>
        </w:rPr>
        <w:t xml:space="preserve"> </w:t>
      </w:r>
      <w:r w:rsidR="00CB44A6" w:rsidRPr="00140D2B">
        <w:rPr>
          <w:lang w:val="en-US" w:eastAsia="ko-KR"/>
        </w:rPr>
        <w:t>IP secure transport and data exchange</w:t>
      </w:r>
      <w:r w:rsidR="0094742C" w:rsidRPr="00140D2B">
        <w:rPr>
          <w:lang w:val="en-US" w:eastAsia="ko-KR"/>
        </w:rPr>
        <w:t xml:space="preserve"> procedures</w:t>
      </w:r>
      <w:r w:rsidR="00CB44A6" w:rsidRPr="00140D2B">
        <w:rPr>
          <w:lang w:val="en-US" w:eastAsia="ko-KR"/>
        </w:rPr>
        <w:t xml:space="preserve"> between </w:t>
      </w:r>
      <w:r w:rsidR="004B00A2">
        <w:rPr>
          <w:lang w:val="en-US" w:eastAsia="ko-KR"/>
        </w:rPr>
        <w:t>a</w:t>
      </w:r>
      <w:r w:rsidR="000F4C02">
        <w:rPr>
          <w:lang w:val="en-US" w:eastAsia="ko-KR"/>
        </w:rPr>
        <w:t xml:space="preserve"> </w:t>
      </w:r>
      <w:r w:rsidR="00EE5047">
        <w:rPr>
          <w:lang w:val="en-US" w:eastAsia="ko-KR"/>
        </w:rPr>
        <w:t>TE</w:t>
      </w:r>
      <w:r w:rsidR="00FA5094">
        <w:rPr>
          <w:lang w:val="en-US" w:eastAsia="ko-KR"/>
        </w:rPr>
        <w:t xml:space="preserve"> </w:t>
      </w:r>
      <w:r w:rsidR="00CB44A6" w:rsidRPr="00140D2B">
        <w:rPr>
          <w:lang w:val="en-US" w:eastAsia="ko-KR"/>
        </w:rPr>
        <w:t>and</w:t>
      </w:r>
      <w:r w:rsidR="0043778E" w:rsidRPr="00140D2B">
        <w:rPr>
          <w:lang w:val="en-US" w:eastAsia="ko-KR"/>
        </w:rPr>
        <w:t xml:space="preserve"> User Plane Function</w:t>
      </w:r>
      <w:r w:rsidR="00CB44A6" w:rsidRPr="00140D2B">
        <w:rPr>
          <w:lang w:val="en-US" w:eastAsia="ko-KR"/>
        </w:rPr>
        <w:t xml:space="preserve"> </w:t>
      </w:r>
      <w:r w:rsidR="0043778E" w:rsidRPr="00140D2B">
        <w:rPr>
          <w:lang w:val="en-US" w:eastAsia="ko-KR"/>
        </w:rPr>
        <w:t>(</w:t>
      </w:r>
      <w:r w:rsidR="00CB44A6" w:rsidRPr="00140D2B">
        <w:rPr>
          <w:lang w:val="en-US" w:eastAsia="ko-KR"/>
        </w:rPr>
        <w:t>UPF</w:t>
      </w:r>
      <w:r w:rsidR="0043778E" w:rsidRPr="00140D2B">
        <w:rPr>
          <w:lang w:val="en-US" w:eastAsia="ko-KR"/>
        </w:rPr>
        <w:t>)</w:t>
      </w:r>
      <w:r w:rsidR="00CB44A6" w:rsidRPr="00140D2B">
        <w:rPr>
          <w:lang w:val="en-US" w:eastAsia="ko-KR"/>
        </w:rPr>
        <w:t xml:space="preserve"> of 5G core network are described in </w:t>
      </w:r>
      <w:r w:rsidR="00D7208E">
        <w:rPr>
          <w:lang w:val="en-US" w:eastAsia="ko-KR"/>
        </w:rPr>
        <w:t>5</w:t>
      </w:r>
      <w:r w:rsidR="00CB44A6" w:rsidRPr="00140D2B">
        <w:rPr>
          <w:lang w:val="en-US" w:eastAsia="ko-KR"/>
        </w:rPr>
        <w:t>.</w:t>
      </w:r>
      <w:r w:rsidR="00D33303">
        <w:rPr>
          <w:lang w:val="en-US" w:eastAsia="ko-KR"/>
        </w:rPr>
        <w:t>3</w:t>
      </w:r>
      <w:r w:rsidR="00CB44A6" w:rsidRPr="00140D2B">
        <w:rPr>
          <w:lang w:val="en-US" w:eastAsia="ko-KR"/>
        </w:rPr>
        <w:t xml:space="preserve">. </w:t>
      </w:r>
    </w:p>
    <w:p w14:paraId="79E5E415" w14:textId="77777777" w:rsidR="00007876" w:rsidRPr="00140D2B" w:rsidRDefault="00007876" w:rsidP="00007876">
      <w:pPr>
        <w:ind w:left="-426"/>
        <w:rPr>
          <w:b/>
          <w:lang w:val="en-US" w:eastAsia="ko-KR"/>
        </w:rPr>
      </w:pPr>
    </w:p>
    <w:p w14:paraId="38F1DFB4" w14:textId="0BDCC450" w:rsidR="006B3A96" w:rsidRPr="00B658F3" w:rsidRDefault="000720E0" w:rsidP="00643C95">
      <w:pPr>
        <w:pStyle w:val="Heading2"/>
      </w:pPr>
      <w:bookmarkStart w:id="326" w:name="_Toc75882730"/>
      <w:bookmarkStart w:id="327" w:name="_Toc75882731"/>
      <w:bookmarkStart w:id="328" w:name="_Toc75882732"/>
      <w:bookmarkEnd w:id="326"/>
      <w:bookmarkEnd w:id="327"/>
      <w:r w:rsidRPr="00F577F5">
        <w:t>Registra</w:t>
      </w:r>
      <w:r w:rsidR="0062374C" w:rsidRPr="00F577F5">
        <w:t>tion and authentication</w:t>
      </w:r>
      <w:r w:rsidRPr="00F577F5">
        <w:t xml:space="preserve"> </w:t>
      </w:r>
      <w:r w:rsidRPr="00B658F3">
        <w:t>message procedures</w:t>
      </w:r>
      <w:bookmarkEnd w:id="328"/>
      <w:r w:rsidR="000F78AC" w:rsidRPr="00B658F3">
        <w:t xml:space="preserve"> </w:t>
      </w:r>
    </w:p>
    <w:p w14:paraId="73DE1D57" w14:textId="7AB0E163" w:rsidR="006B3A96" w:rsidRPr="00140D2B" w:rsidRDefault="006B3A96" w:rsidP="00AB1A77">
      <w:pPr>
        <w:pStyle w:val="ListParagraph"/>
        <w:ind w:left="-426"/>
        <w:rPr>
          <w:lang w:val="en-US" w:eastAsia="ko-KR"/>
        </w:rPr>
      </w:pPr>
    </w:p>
    <w:p w14:paraId="51B6E692" w14:textId="6A6C442E" w:rsidR="000714CA" w:rsidRDefault="000714CA" w:rsidP="008C0A6D">
      <w:pPr>
        <w:jc w:val="both"/>
        <w:rPr>
          <w:color w:val="000000" w:themeColor="text1"/>
          <w:lang w:val="en-US" w:eastAsia="ko-KR"/>
        </w:rPr>
      </w:pPr>
      <w:r>
        <w:rPr>
          <w:color w:val="000000" w:themeColor="text1"/>
          <w:lang w:val="en-US" w:eastAsia="ko-KR"/>
        </w:rPr>
        <w:t>A</w:t>
      </w:r>
      <w:r w:rsidRPr="00140D2B">
        <w:rPr>
          <w:color w:val="000000" w:themeColor="text1"/>
          <w:lang w:val="en-US" w:eastAsia="ko-KR"/>
        </w:rPr>
        <w:t xml:space="preserve"> </w:t>
      </w:r>
      <w:r>
        <w:rPr>
          <w:color w:val="000000" w:themeColor="text1"/>
          <w:lang w:val="en-US" w:eastAsia="ko-KR"/>
        </w:rPr>
        <w:t xml:space="preserve">TE </w:t>
      </w:r>
      <w:r w:rsidRPr="00140D2B">
        <w:rPr>
          <w:color w:val="000000" w:themeColor="text1"/>
          <w:lang w:val="en-US" w:eastAsia="ko-KR"/>
        </w:rPr>
        <w:t xml:space="preserve">monitors WLAN access network usage to determine if the </w:t>
      </w:r>
      <w:r>
        <w:rPr>
          <w:color w:val="000000" w:themeColor="text1"/>
          <w:lang w:val="en-US" w:eastAsia="ko-KR"/>
        </w:rPr>
        <w:t xml:space="preserve">WLAN </w:t>
      </w:r>
      <w:r w:rsidRPr="00140D2B">
        <w:rPr>
          <w:color w:val="000000" w:themeColor="text1"/>
          <w:lang w:val="en-US" w:eastAsia="ko-KR"/>
        </w:rPr>
        <w:t xml:space="preserve">radio channel is busy or idle. If the radio channel is idle, </w:t>
      </w:r>
      <w:r>
        <w:rPr>
          <w:color w:val="000000" w:themeColor="text1"/>
          <w:lang w:val="en-US" w:eastAsia="ko-KR"/>
        </w:rPr>
        <w:t xml:space="preserve">a TE </w:t>
      </w:r>
      <w:r w:rsidRPr="00140D2B">
        <w:rPr>
          <w:color w:val="000000" w:themeColor="text1"/>
          <w:lang w:val="en-US" w:eastAsia="ko-KR"/>
        </w:rPr>
        <w:t xml:space="preserve">may attempt to send control or data traffic through the WLAN radio channel. If the radio channel is busy, </w:t>
      </w:r>
      <w:r>
        <w:rPr>
          <w:color w:val="000000" w:themeColor="text1"/>
          <w:lang w:val="en-US" w:eastAsia="ko-KR"/>
        </w:rPr>
        <w:t xml:space="preserve">a TE </w:t>
      </w:r>
      <w:r w:rsidRPr="00140D2B">
        <w:rPr>
          <w:color w:val="000000" w:themeColor="text1"/>
          <w:lang w:val="en-US" w:eastAsia="ko-KR"/>
        </w:rPr>
        <w:t xml:space="preserve">will not send control or data traffic through the WLAN radio channel, and it will wait until the radio channel is idle. </w:t>
      </w:r>
    </w:p>
    <w:p w14:paraId="07CE14AB" w14:textId="77777777" w:rsidR="000714CA" w:rsidRDefault="000714CA" w:rsidP="008C0A6D">
      <w:pPr>
        <w:jc w:val="both"/>
        <w:rPr>
          <w:color w:val="000000" w:themeColor="text1"/>
          <w:lang w:val="en-US" w:eastAsia="ko-KR"/>
        </w:rPr>
      </w:pPr>
    </w:p>
    <w:p w14:paraId="2CD26069" w14:textId="19C8709C" w:rsidR="006E6A06" w:rsidRPr="00140D2B" w:rsidRDefault="000F4C02" w:rsidP="008C0A6D">
      <w:pPr>
        <w:jc w:val="both"/>
        <w:rPr>
          <w:lang w:val="en-US" w:eastAsia="ko-KR"/>
        </w:rPr>
      </w:pPr>
      <w:r>
        <w:rPr>
          <w:lang w:val="en-US" w:eastAsia="ko-KR"/>
        </w:rPr>
        <w:t>A</w:t>
      </w:r>
      <w:r w:rsidR="009C7D14" w:rsidRPr="00140D2B">
        <w:rPr>
          <w:lang w:val="en-US" w:eastAsia="ko-KR"/>
        </w:rPr>
        <w:t xml:space="preserve"> </w:t>
      </w:r>
      <w:r w:rsidR="00EE5047">
        <w:rPr>
          <w:lang w:val="en-US" w:eastAsia="ko-KR"/>
        </w:rPr>
        <w:t>TE</w:t>
      </w:r>
      <w:r w:rsidR="00FA5094">
        <w:rPr>
          <w:lang w:val="en-US" w:eastAsia="ko-KR"/>
        </w:rPr>
        <w:t xml:space="preserve"> </w:t>
      </w:r>
      <w:r w:rsidR="00B64A61">
        <w:rPr>
          <w:lang w:val="en-US" w:eastAsia="ko-KR"/>
        </w:rPr>
        <w:t>must</w:t>
      </w:r>
      <w:r w:rsidR="00EE5FEC" w:rsidRPr="00140D2B">
        <w:rPr>
          <w:lang w:val="en-US" w:eastAsia="ko-KR"/>
        </w:rPr>
        <w:t xml:space="preserve"> initially support registration and authentication to </w:t>
      </w:r>
      <w:r w:rsidR="00ED6BB4" w:rsidRPr="00140D2B">
        <w:rPr>
          <w:lang w:val="en-US" w:eastAsia="ko-KR"/>
        </w:rPr>
        <w:t xml:space="preserve">establish a connection </w:t>
      </w:r>
      <w:r w:rsidR="00EE5FEC" w:rsidRPr="00140D2B">
        <w:rPr>
          <w:lang w:val="en-US" w:eastAsia="ko-KR"/>
        </w:rPr>
        <w:t xml:space="preserve">between </w:t>
      </w:r>
      <w:r>
        <w:rPr>
          <w:lang w:val="en-US" w:eastAsia="ko-KR"/>
        </w:rPr>
        <w:t>a</w:t>
      </w:r>
      <w:r w:rsidR="009C7D14" w:rsidRPr="00140D2B">
        <w:rPr>
          <w:lang w:val="en-US" w:eastAsia="ko-KR"/>
        </w:rPr>
        <w:t xml:space="preserve"> </w:t>
      </w:r>
      <w:r w:rsidR="00EE5047">
        <w:rPr>
          <w:lang w:val="en-US" w:eastAsia="ko-KR"/>
        </w:rPr>
        <w:t>TE</w:t>
      </w:r>
      <w:r w:rsidR="00FA5094">
        <w:rPr>
          <w:lang w:val="en-US" w:eastAsia="ko-KR"/>
        </w:rPr>
        <w:t xml:space="preserve"> </w:t>
      </w:r>
      <w:r w:rsidR="00EE5FEC" w:rsidRPr="00140D2B">
        <w:rPr>
          <w:lang w:val="en-US" w:eastAsia="ko-KR"/>
        </w:rPr>
        <w:t xml:space="preserve">and </w:t>
      </w:r>
      <w:r w:rsidR="002710BB" w:rsidRPr="00140D2B">
        <w:rPr>
          <w:lang w:val="en-US" w:eastAsia="ko-KR"/>
        </w:rPr>
        <w:t xml:space="preserve">N3IWF. </w:t>
      </w:r>
      <w:r w:rsidR="00CF072A" w:rsidRPr="00140D2B">
        <w:rPr>
          <w:lang w:val="en-US" w:eastAsia="ko-KR"/>
        </w:rPr>
        <w:t>NWu for registration and authorization involves IP protocol, IK</w:t>
      </w:r>
      <w:r w:rsidR="00750145" w:rsidRPr="00140D2B">
        <w:rPr>
          <w:lang w:val="en-US" w:eastAsia="ko-KR"/>
        </w:rPr>
        <w:t>Ev2 and EAP-5G protocol</w:t>
      </w:r>
      <w:r w:rsidR="00C679DA" w:rsidRPr="00140D2B">
        <w:rPr>
          <w:lang w:val="en-US" w:eastAsia="ko-KR"/>
        </w:rPr>
        <w:t>, a</w:t>
      </w:r>
      <w:r w:rsidR="00750145" w:rsidRPr="00140D2B">
        <w:rPr>
          <w:lang w:val="en-US" w:eastAsia="ko-KR"/>
        </w:rPr>
        <w:t>nd</w:t>
      </w:r>
      <w:r w:rsidR="0013389E" w:rsidRPr="00140D2B">
        <w:rPr>
          <w:lang w:val="en-US" w:eastAsia="ko-KR"/>
        </w:rPr>
        <w:t xml:space="preserve"> secured </w:t>
      </w:r>
      <w:r w:rsidR="007E4E43" w:rsidRPr="00140D2B">
        <w:rPr>
          <w:lang w:val="en-US" w:eastAsia="ko-KR"/>
        </w:rPr>
        <w:t>signaling</w:t>
      </w:r>
      <w:r w:rsidR="0013389E" w:rsidRPr="00140D2B">
        <w:rPr>
          <w:lang w:val="en-US" w:eastAsia="ko-KR"/>
        </w:rPr>
        <w:t xml:space="preserve"> tunnel over</w:t>
      </w:r>
      <w:r w:rsidR="00750145" w:rsidRPr="00140D2B">
        <w:rPr>
          <w:lang w:val="en-US" w:eastAsia="ko-KR"/>
        </w:rPr>
        <w:t xml:space="preserve"> N1</w:t>
      </w:r>
      <w:r w:rsidR="0013389E" w:rsidRPr="00140D2B">
        <w:rPr>
          <w:lang w:val="en-US" w:eastAsia="ko-KR"/>
        </w:rPr>
        <w:t xml:space="preserve"> (a.k.a. signaling radio bearer)</w:t>
      </w:r>
      <w:r w:rsidR="00750145" w:rsidRPr="00140D2B">
        <w:rPr>
          <w:lang w:val="en-US" w:eastAsia="ko-KR"/>
        </w:rPr>
        <w:t xml:space="preserve"> </w:t>
      </w:r>
      <w:r w:rsidR="00CF072A" w:rsidRPr="00140D2B">
        <w:rPr>
          <w:lang w:val="en-US" w:eastAsia="ko-KR"/>
        </w:rPr>
        <w:t xml:space="preserve">is </w:t>
      </w:r>
      <w:r w:rsidR="001D1FF5" w:rsidRPr="00140D2B">
        <w:rPr>
          <w:lang w:val="en-US" w:eastAsia="ko-KR"/>
        </w:rPr>
        <w:t xml:space="preserve">required </w:t>
      </w:r>
      <w:r w:rsidR="00CF072A" w:rsidRPr="00140D2B">
        <w:rPr>
          <w:lang w:val="en-US" w:eastAsia="ko-KR"/>
        </w:rPr>
        <w:t xml:space="preserve">to exchange </w:t>
      </w:r>
      <w:r w:rsidR="00200291" w:rsidRPr="00140D2B">
        <w:rPr>
          <w:lang w:val="en-US" w:eastAsia="ko-KR"/>
        </w:rPr>
        <w:t>Non-Access Stratum (</w:t>
      </w:r>
      <w:r w:rsidR="00CF072A" w:rsidRPr="00140D2B">
        <w:rPr>
          <w:lang w:val="en-US" w:eastAsia="ko-KR"/>
        </w:rPr>
        <w:t>NAS</w:t>
      </w:r>
      <w:r w:rsidR="00200291" w:rsidRPr="00140D2B">
        <w:rPr>
          <w:lang w:val="en-US" w:eastAsia="ko-KR"/>
        </w:rPr>
        <w:t>)</w:t>
      </w:r>
      <w:r w:rsidR="00CF072A" w:rsidRPr="00140D2B">
        <w:rPr>
          <w:lang w:val="en-US" w:eastAsia="ko-KR"/>
        </w:rPr>
        <w:t xml:space="preserve"> signal</w:t>
      </w:r>
      <w:r w:rsidR="001D1FF5" w:rsidRPr="00140D2B">
        <w:rPr>
          <w:lang w:val="en-US" w:eastAsia="ko-KR"/>
        </w:rPr>
        <w:t>s</w:t>
      </w:r>
      <w:r w:rsidR="00CF072A" w:rsidRPr="00140D2B">
        <w:rPr>
          <w:lang w:val="en-US" w:eastAsia="ko-KR"/>
        </w:rPr>
        <w:t xml:space="preserve">. </w:t>
      </w:r>
    </w:p>
    <w:p w14:paraId="208B6F67" w14:textId="5A35796C" w:rsidR="00CF072A" w:rsidRPr="00140D2B" w:rsidRDefault="00CF072A" w:rsidP="00F47BA2">
      <w:pPr>
        <w:rPr>
          <w:lang w:val="en-US" w:eastAsia="ko-KR"/>
        </w:rPr>
      </w:pPr>
    </w:p>
    <w:p w14:paraId="0CB66089" w14:textId="3261B1B5" w:rsidR="00F47BA2" w:rsidRPr="00643C95" w:rsidRDefault="00F47BA2" w:rsidP="00DC4CC6">
      <w:pPr>
        <w:pStyle w:val="Heading3"/>
        <w:ind w:hanging="462"/>
        <w:rPr>
          <w:b w:val="0"/>
        </w:rPr>
      </w:pPr>
      <w:bookmarkStart w:id="329" w:name="_Toc75882733"/>
      <w:r w:rsidRPr="00F577F5">
        <w:t>Reg</w:t>
      </w:r>
      <w:r w:rsidR="0062374C" w:rsidRPr="00F577F5">
        <w:t xml:space="preserve">istration and authentication </w:t>
      </w:r>
      <w:r w:rsidR="00B815A3" w:rsidRPr="00F577F5">
        <w:t>function</w:t>
      </w:r>
      <w:bookmarkEnd w:id="329"/>
      <w:r w:rsidR="00B815A3" w:rsidRPr="00F577F5">
        <w:t xml:space="preserve"> </w:t>
      </w:r>
    </w:p>
    <w:p w14:paraId="1BEFF81E" w14:textId="6BB4DB3D" w:rsidR="00F47BA2" w:rsidRPr="00140D2B" w:rsidRDefault="00F47BA2" w:rsidP="00F47BA2">
      <w:pPr>
        <w:rPr>
          <w:b/>
          <w:lang w:val="en-US" w:eastAsia="ko-KR"/>
        </w:rPr>
      </w:pPr>
    </w:p>
    <w:p w14:paraId="59A52054" w14:textId="46AEF01F" w:rsidR="00CF072A" w:rsidRPr="00140D2B" w:rsidRDefault="00B1694F" w:rsidP="008C0A6D">
      <w:pPr>
        <w:jc w:val="both"/>
        <w:rPr>
          <w:color w:val="000000" w:themeColor="text1"/>
          <w:lang w:val="en-US" w:eastAsia="ko-KR"/>
        </w:rPr>
      </w:pPr>
      <w:r w:rsidRPr="00EF6570">
        <w:rPr>
          <w:color w:val="000000" w:themeColor="text1"/>
          <w:lang w:val="en-US" w:eastAsia="ko-KR"/>
        </w:rPr>
        <w:t xml:space="preserve">Registration </w:t>
      </w:r>
      <w:r w:rsidR="009C7D14" w:rsidRPr="00EF6570">
        <w:rPr>
          <w:color w:val="000000" w:themeColor="text1"/>
          <w:lang w:val="en-US" w:eastAsia="ko-KR"/>
        </w:rPr>
        <w:t xml:space="preserve">and authentication services provided by the IEEE 802.11 </w:t>
      </w:r>
      <w:r w:rsidR="008D1623" w:rsidRPr="00EF6570">
        <w:rPr>
          <w:color w:val="000000" w:themeColor="text1"/>
          <w:lang w:val="en-US" w:eastAsia="ko-KR"/>
        </w:rPr>
        <w:t>Distribution S</w:t>
      </w:r>
      <w:r w:rsidR="00EE11AB" w:rsidRPr="00EF6570">
        <w:rPr>
          <w:color w:val="000000" w:themeColor="text1"/>
          <w:lang w:val="en-US" w:eastAsia="ko-KR"/>
        </w:rPr>
        <w:t>ystem</w:t>
      </w:r>
      <w:r w:rsidR="008D1623" w:rsidRPr="00EF6570">
        <w:rPr>
          <w:color w:val="000000" w:themeColor="text1"/>
          <w:lang w:val="en-US" w:eastAsia="ko-KR"/>
        </w:rPr>
        <w:t xml:space="preserve"> (</w:t>
      </w:r>
      <w:r w:rsidR="009C7D14" w:rsidRPr="00EF6570">
        <w:rPr>
          <w:color w:val="000000" w:themeColor="text1"/>
          <w:lang w:val="en-US" w:eastAsia="ko-KR"/>
        </w:rPr>
        <w:t>DS</w:t>
      </w:r>
      <w:r w:rsidR="008D1623" w:rsidRPr="00EF6570">
        <w:rPr>
          <w:color w:val="000000" w:themeColor="text1"/>
          <w:lang w:val="en-US" w:eastAsia="ko-KR"/>
        </w:rPr>
        <w:t>)</w:t>
      </w:r>
      <w:r w:rsidR="009C7D14" w:rsidRPr="00EF6570">
        <w:rPr>
          <w:color w:val="000000" w:themeColor="text1"/>
          <w:lang w:val="en-US" w:eastAsia="ko-KR"/>
        </w:rPr>
        <w:t xml:space="preserve"> allow the N3IWF to perform the required registration and authentication of individual IEEE 802.11 </w:t>
      </w:r>
      <w:r w:rsidR="00EE5047" w:rsidRPr="00EF6570">
        <w:rPr>
          <w:color w:val="000000" w:themeColor="text1"/>
          <w:lang w:val="en-US" w:eastAsia="ko-KR"/>
        </w:rPr>
        <w:t xml:space="preserve">TEs </w:t>
      </w:r>
      <w:r w:rsidR="009C7D14" w:rsidRPr="00EF6570">
        <w:rPr>
          <w:color w:val="000000" w:themeColor="text1"/>
          <w:lang w:val="en-US" w:eastAsia="ko-KR"/>
        </w:rPr>
        <w:t xml:space="preserve">within an </w:t>
      </w:r>
      <w:r w:rsidR="00343910" w:rsidRPr="00EF6570">
        <w:rPr>
          <w:rStyle w:val="mw-headline"/>
          <w:bCs/>
          <w:lang w:val="en-US" w:eastAsia="ko-KR"/>
        </w:rPr>
        <w:t>Extended Service Set</w:t>
      </w:r>
      <w:r w:rsidR="00343910" w:rsidRPr="00EF6570">
        <w:rPr>
          <w:color w:val="000000" w:themeColor="text1"/>
          <w:lang w:val="en-US" w:eastAsia="ko-KR"/>
        </w:rPr>
        <w:t xml:space="preserve"> (</w:t>
      </w:r>
      <w:r w:rsidR="009C7D14" w:rsidRPr="00EF6570">
        <w:rPr>
          <w:color w:val="000000" w:themeColor="text1"/>
          <w:lang w:val="en-US" w:eastAsia="ko-KR"/>
        </w:rPr>
        <w:t>ESS</w:t>
      </w:r>
      <w:r w:rsidR="00343910" w:rsidRPr="00EF6570">
        <w:rPr>
          <w:color w:val="000000" w:themeColor="text1"/>
          <w:lang w:val="en-US" w:eastAsia="ko-KR"/>
        </w:rPr>
        <w:t>)</w:t>
      </w:r>
      <w:r w:rsidR="009C7D14" w:rsidRPr="00EF6570">
        <w:rPr>
          <w:color w:val="000000" w:themeColor="text1"/>
          <w:lang w:val="en-US" w:eastAsia="ko-KR"/>
        </w:rPr>
        <w:t>.</w:t>
      </w:r>
      <w:r w:rsidR="002801C0">
        <w:rPr>
          <w:color w:val="000000" w:themeColor="text1"/>
          <w:lang w:val="en-US" w:eastAsia="ko-KR"/>
        </w:rPr>
        <w:t xml:space="preserve"> </w:t>
      </w:r>
      <w:ins w:id="330" w:author="Joseph S Levy" w:date="2021-08-23T22:09:00Z">
        <w:r w:rsidR="00555DCC">
          <w:rPr>
            <w:color w:val="000000" w:themeColor="text1"/>
            <w:lang w:val="en-US" w:eastAsia="ko-KR"/>
          </w:rPr>
          <w:fldChar w:fldCharType="begin"/>
        </w:r>
        <w:r w:rsidR="00555DCC">
          <w:rPr>
            <w:color w:val="000000" w:themeColor="text1"/>
            <w:lang w:val="en-US" w:eastAsia="ko-KR"/>
          </w:rPr>
          <w:instrText xml:space="preserve"> REF _Ref80648986 \h </w:instrText>
        </w:r>
      </w:ins>
      <w:r w:rsidR="00555DCC">
        <w:rPr>
          <w:color w:val="000000" w:themeColor="text1"/>
          <w:lang w:val="en-US" w:eastAsia="ko-KR"/>
        </w:rPr>
      </w:r>
      <w:r w:rsidR="00555DCC">
        <w:rPr>
          <w:color w:val="000000" w:themeColor="text1"/>
          <w:lang w:val="en-US" w:eastAsia="ko-KR"/>
        </w:rPr>
        <w:fldChar w:fldCharType="separate"/>
      </w:r>
      <w:ins w:id="331" w:author="Joseph S Levy" w:date="2021-08-23T22:09:00Z">
        <w:r w:rsidR="00555DCC">
          <w:t xml:space="preserve">Figure </w:t>
        </w:r>
        <w:r w:rsidR="00555DCC">
          <w:rPr>
            <w:noProof/>
          </w:rPr>
          <w:t>9</w:t>
        </w:r>
        <w:r w:rsidR="00555DCC">
          <w:rPr>
            <w:color w:val="000000" w:themeColor="text1"/>
            <w:lang w:val="en-US" w:eastAsia="ko-KR"/>
          </w:rPr>
          <w:fldChar w:fldCharType="end"/>
        </w:r>
      </w:ins>
      <w:del w:id="332" w:author="Joseph S Levy" w:date="2021-08-23T22:09:00Z">
        <w:r w:rsidR="00343910" w:rsidDel="00555DCC">
          <w:rPr>
            <w:color w:val="000000" w:themeColor="text1"/>
            <w:lang w:val="en-US" w:eastAsia="ko-KR"/>
          </w:rPr>
          <w:delText>F</w:delText>
        </w:r>
        <w:r w:rsidR="002801C0" w:rsidDel="00555DCC">
          <w:rPr>
            <w:color w:val="000000" w:themeColor="text1"/>
            <w:lang w:val="en-US" w:eastAsia="ko-KR"/>
          </w:rPr>
          <w:delText xml:space="preserve">igure </w:delText>
        </w:r>
        <w:r w:rsidR="008B4EC3" w:rsidDel="00555DCC">
          <w:rPr>
            <w:color w:val="000000" w:themeColor="text1"/>
            <w:lang w:val="en-US" w:eastAsia="ko-KR"/>
          </w:rPr>
          <w:delText>9</w:delText>
        </w:r>
      </w:del>
      <w:r w:rsidR="002801C0">
        <w:rPr>
          <w:color w:val="000000" w:themeColor="text1"/>
          <w:lang w:val="en-US" w:eastAsia="ko-KR"/>
        </w:rPr>
        <w:t xml:space="preserve"> shows the control plane interface between </w:t>
      </w:r>
      <w:r w:rsidR="000F4C02">
        <w:rPr>
          <w:color w:val="000000" w:themeColor="text1"/>
          <w:lang w:val="en-US" w:eastAsia="ko-KR"/>
        </w:rPr>
        <w:t xml:space="preserve">a </w:t>
      </w:r>
      <w:r w:rsidR="007A2D90">
        <w:rPr>
          <w:color w:val="000000" w:themeColor="text1"/>
          <w:lang w:val="en-US" w:eastAsia="ko-KR"/>
        </w:rPr>
        <w:t>TE</w:t>
      </w:r>
      <w:r w:rsidR="00FA5094">
        <w:rPr>
          <w:color w:val="000000" w:themeColor="text1"/>
          <w:lang w:val="en-US" w:eastAsia="ko-KR"/>
        </w:rPr>
        <w:t xml:space="preserve"> </w:t>
      </w:r>
      <w:r w:rsidR="002801C0">
        <w:rPr>
          <w:color w:val="000000" w:themeColor="text1"/>
          <w:lang w:val="en-US" w:eastAsia="ko-KR"/>
        </w:rPr>
        <w:t>and N3IWF</w:t>
      </w:r>
      <w:r w:rsidR="00343910">
        <w:rPr>
          <w:color w:val="000000" w:themeColor="text1"/>
          <w:lang w:val="en-US" w:eastAsia="ko-KR"/>
        </w:rPr>
        <w:t>, which includes the following protocols.</w:t>
      </w:r>
    </w:p>
    <w:p w14:paraId="6C9F42C6" w14:textId="77777777" w:rsidR="009B3E2C" w:rsidRPr="00140D2B" w:rsidRDefault="009B3E2C" w:rsidP="00EE5FEC">
      <w:pPr>
        <w:pStyle w:val="ListParagraph"/>
        <w:rPr>
          <w:color w:val="000000" w:themeColor="text1"/>
          <w:lang w:val="en-US" w:eastAsia="ko-KR"/>
        </w:rPr>
      </w:pPr>
    </w:p>
    <w:p w14:paraId="425C4A3A" w14:textId="381931D8" w:rsidR="009B3E2C"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IP communication protocol</w:t>
      </w:r>
    </w:p>
    <w:p w14:paraId="30305465" w14:textId="0B36C30F" w:rsidR="00CF072A"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IKEv2 authorization protocol</w:t>
      </w:r>
    </w:p>
    <w:p w14:paraId="4EE5D83C" w14:textId="538EC22A" w:rsidR="00CF072A"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EAP-5G protocol</w:t>
      </w:r>
    </w:p>
    <w:p w14:paraId="10079B28" w14:textId="1C07095C" w:rsidR="00EE618D" w:rsidRPr="00140D2B" w:rsidRDefault="00EE618D" w:rsidP="00643C95">
      <w:pPr>
        <w:ind w:right="110"/>
        <w:rPr>
          <w:lang w:val="en-US" w:eastAsia="ko-KR"/>
        </w:rPr>
      </w:pPr>
    </w:p>
    <w:p w14:paraId="07D2F6F1" w14:textId="0C36E8DF" w:rsidR="00E93A63" w:rsidRDefault="004525B6" w:rsidP="00CB44A6">
      <w:pPr>
        <w:ind w:right="110"/>
        <w:jc w:val="center"/>
        <w:rPr>
          <w:noProof/>
        </w:rPr>
      </w:pPr>
      <w:r w:rsidRPr="004525B6">
        <w:rPr>
          <w:noProof/>
        </w:rPr>
        <w:t xml:space="preserve"> </w:t>
      </w:r>
    </w:p>
    <w:p w14:paraId="6552DCFE" w14:textId="02439E32" w:rsidR="007B20C5" w:rsidRPr="00897E61" w:rsidRDefault="007B20C5" w:rsidP="00CB44A6">
      <w:pPr>
        <w:ind w:right="110"/>
        <w:jc w:val="center"/>
        <w:rPr>
          <w:lang w:val="en-US" w:eastAsia="ko-KR"/>
        </w:rPr>
      </w:pPr>
      <w:r w:rsidRPr="007B20C5">
        <w:rPr>
          <w:noProof/>
          <w:lang w:eastAsia="ko-KR"/>
        </w:rPr>
        <w:drawing>
          <wp:inline distT="0" distB="0" distL="0" distR="0" wp14:anchorId="7718904B" wp14:editId="0A100BC1">
            <wp:extent cx="5943600" cy="2753360"/>
            <wp:effectExtent l="0" t="0" r="0" b="8890"/>
            <wp:docPr id="3" name="그림 2">
              <a:extLst xmlns:a="http://schemas.openxmlformats.org/drawingml/2006/main">
                <a:ext uri="{FF2B5EF4-FFF2-40B4-BE49-F238E27FC236}">
                  <a16:creationId xmlns:a16="http://schemas.microsoft.com/office/drawing/2014/main" id="{036E2A82-6545-484D-AF67-81405978D9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036E2A82-6545-484D-AF67-81405978D987}"/>
                        </a:ext>
                      </a:extLst>
                    </pic:cNvPr>
                    <pic:cNvPicPr>
                      <a:picLocks noChangeAspect="1"/>
                    </pic:cNvPicPr>
                  </pic:nvPicPr>
                  <pic:blipFill>
                    <a:blip r:embed="rId22"/>
                    <a:stretch>
                      <a:fillRect/>
                    </a:stretch>
                  </pic:blipFill>
                  <pic:spPr>
                    <a:xfrm>
                      <a:off x="0" y="0"/>
                      <a:ext cx="5943600" cy="2753360"/>
                    </a:xfrm>
                    <a:prstGeom prst="rect">
                      <a:avLst/>
                    </a:prstGeom>
                  </pic:spPr>
                </pic:pic>
              </a:graphicData>
            </a:graphic>
          </wp:inline>
        </w:drawing>
      </w:r>
    </w:p>
    <w:p w14:paraId="4EEEBDD1" w14:textId="0787E3BF" w:rsidR="00B777F5" w:rsidRPr="00B658F3" w:rsidRDefault="00297612" w:rsidP="00643C95">
      <w:pPr>
        <w:pStyle w:val="Caption"/>
        <w:rPr>
          <w:lang w:val="en-US" w:eastAsia="ko-KR"/>
        </w:rPr>
      </w:pPr>
      <w:del w:id="333" w:author="Joseph S Levy" w:date="2021-08-23T22:01:00Z">
        <w:r w:rsidRPr="000E25AD" w:rsidDel="005C385A">
          <w:rPr>
            <w:lang w:val="en-US"/>
          </w:rPr>
          <w:delText xml:space="preserve">Figure </w:delText>
        </w:r>
        <w:r w:rsidR="008B4EC3" w:rsidDel="005C385A">
          <w:rPr>
            <w:lang w:val="en-US"/>
          </w:rPr>
          <w:delText>9</w:delText>
        </w:r>
      </w:del>
      <w:bookmarkStart w:id="334" w:name="_Ref80648986"/>
      <w:bookmarkStart w:id="335" w:name="_Toc80649225"/>
      <w:ins w:id="336" w:author="Joseph S Levy" w:date="2021-08-23T22:01:00Z">
        <w:r w:rsidR="005C385A">
          <w:t xml:space="preserve">Figure </w:t>
        </w:r>
        <w:r w:rsidR="005C385A">
          <w:fldChar w:fldCharType="begin"/>
        </w:r>
        <w:r w:rsidR="005C385A">
          <w:instrText xml:space="preserve"> SEQ Figure \* ARABIC </w:instrText>
        </w:r>
      </w:ins>
      <w:r w:rsidR="005C385A">
        <w:fldChar w:fldCharType="separate"/>
      </w:r>
      <w:ins w:id="337" w:author="Joseph S Levy" w:date="2021-08-23T22:04:00Z">
        <w:r w:rsidR="005C385A">
          <w:rPr>
            <w:noProof/>
          </w:rPr>
          <w:t>9</w:t>
        </w:r>
      </w:ins>
      <w:ins w:id="338" w:author="Joseph S Levy" w:date="2021-08-23T22:01:00Z">
        <w:r w:rsidR="005C385A">
          <w:fldChar w:fldCharType="end"/>
        </w:r>
      </w:ins>
      <w:bookmarkEnd w:id="334"/>
      <w:r w:rsidRPr="00897E61">
        <w:rPr>
          <w:lang w:val="en-US" w:eastAsia="ko-KR"/>
        </w:rPr>
        <w:t xml:space="preserve">. </w:t>
      </w:r>
      <w:r w:rsidR="00B777F5" w:rsidRPr="00F577F5">
        <w:rPr>
          <w:lang w:val="en-US" w:eastAsia="ko-KR"/>
        </w:rPr>
        <w:t xml:space="preserve">Control </w:t>
      </w:r>
      <w:r w:rsidR="00DC5EF7" w:rsidRPr="00B658F3">
        <w:rPr>
          <w:lang w:val="en-US" w:eastAsia="ko-KR"/>
        </w:rPr>
        <w:t>p</w:t>
      </w:r>
      <w:r w:rsidR="00B777F5" w:rsidRPr="00B658F3">
        <w:rPr>
          <w:lang w:val="en-US" w:eastAsia="ko-KR"/>
        </w:rPr>
        <w:t xml:space="preserve">lane between </w:t>
      </w:r>
      <w:r w:rsidR="000F4C02">
        <w:rPr>
          <w:lang w:val="en-US" w:eastAsia="ko-KR"/>
        </w:rPr>
        <w:t xml:space="preserve">a </w:t>
      </w:r>
      <w:r w:rsidR="00742491">
        <w:rPr>
          <w:rFonts w:hint="eastAsia"/>
          <w:lang w:val="en-US" w:eastAsia="ko-KR"/>
        </w:rPr>
        <w:t>T</w:t>
      </w:r>
      <w:r w:rsidR="00742491">
        <w:rPr>
          <w:lang w:val="en-US" w:eastAsia="ko-KR"/>
        </w:rPr>
        <w:t>E</w:t>
      </w:r>
      <w:r w:rsidR="000F4C02">
        <w:rPr>
          <w:lang w:val="en-US" w:eastAsia="ko-KR"/>
        </w:rPr>
        <w:t xml:space="preserve"> </w:t>
      </w:r>
      <w:r w:rsidR="00B777F5" w:rsidRPr="00B658F3">
        <w:rPr>
          <w:lang w:val="en-US" w:eastAsia="ko-KR"/>
        </w:rPr>
        <w:t>and N3IWF (3GPP TS 23.501)</w:t>
      </w:r>
      <w:bookmarkEnd w:id="335"/>
    </w:p>
    <w:p w14:paraId="1D77E2DE" w14:textId="59D53B68" w:rsidR="00871EA5" w:rsidRPr="00140D2B" w:rsidRDefault="00871EA5" w:rsidP="00A327AF">
      <w:pPr>
        <w:jc w:val="both"/>
        <w:rPr>
          <w:color w:val="FF0000"/>
          <w:lang w:val="en-US" w:eastAsia="ko-KR"/>
        </w:rPr>
      </w:pPr>
    </w:p>
    <w:p w14:paraId="728122E0" w14:textId="77777777" w:rsidR="00871EA5" w:rsidRPr="00140D2B" w:rsidRDefault="00871EA5" w:rsidP="00B777F5">
      <w:pPr>
        <w:pStyle w:val="ListParagraph"/>
        <w:ind w:hanging="426"/>
        <w:jc w:val="center"/>
        <w:rPr>
          <w:lang w:val="en-US" w:eastAsia="ko-KR"/>
        </w:rPr>
      </w:pPr>
    </w:p>
    <w:p w14:paraId="06A7B9AF" w14:textId="66606A24" w:rsidR="00F47BA2" w:rsidRPr="00F577F5" w:rsidRDefault="00F47BA2" w:rsidP="00DC4CC6">
      <w:pPr>
        <w:pStyle w:val="Heading3"/>
        <w:ind w:hanging="462"/>
      </w:pPr>
      <w:bookmarkStart w:id="339" w:name="_Toc75882734"/>
      <w:r w:rsidRPr="00F577F5">
        <w:t>Message procedures</w:t>
      </w:r>
      <w:bookmarkEnd w:id="339"/>
    </w:p>
    <w:p w14:paraId="0BF83887" w14:textId="0952C460" w:rsidR="00F47BA2" w:rsidRPr="00140D2B" w:rsidRDefault="00F47BA2" w:rsidP="00F47BA2">
      <w:pPr>
        <w:rPr>
          <w:b/>
          <w:lang w:val="en-US" w:eastAsia="ko-KR"/>
        </w:rPr>
      </w:pPr>
    </w:p>
    <w:p w14:paraId="3917CBA2" w14:textId="770A28F9" w:rsidR="00FE433D" w:rsidRPr="00140D2B" w:rsidRDefault="009A3EF7" w:rsidP="00FE433D">
      <w:pPr>
        <w:pStyle w:val="ListParagraph"/>
        <w:numPr>
          <w:ilvl w:val="0"/>
          <w:numId w:val="40"/>
        </w:numPr>
        <w:rPr>
          <w:b/>
          <w:lang w:val="en-US" w:eastAsia="ko-KR"/>
        </w:rPr>
      </w:pPr>
      <w:r>
        <w:rPr>
          <w:b/>
          <w:lang w:val="en-US" w:eastAsia="ko-KR"/>
        </w:rPr>
        <w:t>Y2</w:t>
      </w:r>
      <w:r w:rsidR="00FE433D" w:rsidRPr="00140D2B">
        <w:rPr>
          <w:b/>
          <w:lang w:val="en-US" w:eastAsia="ko-KR"/>
        </w:rPr>
        <w:t xml:space="preserve"> interface </w:t>
      </w:r>
    </w:p>
    <w:p w14:paraId="0F559B82" w14:textId="77777777" w:rsidR="00FE433D" w:rsidRPr="00140D2B" w:rsidRDefault="00FE433D" w:rsidP="00FE433D">
      <w:pPr>
        <w:pStyle w:val="ListParagraph"/>
        <w:ind w:left="800"/>
        <w:rPr>
          <w:b/>
          <w:lang w:val="en-US" w:eastAsia="ko-KR"/>
        </w:rPr>
      </w:pPr>
    </w:p>
    <w:p w14:paraId="06BDD5AF" w14:textId="5E5AA75E" w:rsidR="00FE433D" w:rsidRPr="00462C08" w:rsidRDefault="002801C0" w:rsidP="00F91AB8">
      <w:pPr>
        <w:pStyle w:val="ListParagraph"/>
        <w:ind w:left="426"/>
        <w:jc w:val="both"/>
        <w:rPr>
          <w:lang w:val="en-US" w:eastAsia="ko-KR"/>
        </w:rPr>
      </w:pPr>
      <w:r>
        <w:rPr>
          <w:lang w:val="en-US" w:eastAsia="ko-KR"/>
        </w:rPr>
        <w:t xml:space="preserve">The </w:t>
      </w:r>
      <w:r w:rsidR="009A3EF7">
        <w:rPr>
          <w:lang w:val="en-US" w:eastAsia="ko-KR"/>
        </w:rPr>
        <w:t>Y2</w:t>
      </w:r>
      <w:r w:rsidR="00290E2C" w:rsidRPr="00140D2B">
        <w:rPr>
          <w:lang w:val="en-US" w:eastAsia="ko-KR"/>
        </w:rPr>
        <w:t xml:space="preserve"> </w:t>
      </w:r>
      <w:r w:rsidR="00462C08">
        <w:rPr>
          <w:lang w:val="en-US" w:eastAsia="ko-KR"/>
        </w:rPr>
        <w:t xml:space="preserve">interface </w:t>
      </w:r>
      <w:r w:rsidR="00290E2C" w:rsidRPr="00140D2B">
        <w:rPr>
          <w:lang w:val="en-US" w:eastAsia="ko-KR"/>
        </w:rPr>
        <w:t xml:space="preserve">is </w:t>
      </w:r>
      <w:r w:rsidR="009A3EF7">
        <w:rPr>
          <w:lang w:val="en-US" w:eastAsia="ko-KR"/>
        </w:rPr>
        <w:t xml:space="preserve">a control and data transport </w:t>
      </w:r>
      <w:r w:rsidR="00462C08">
        <w:rPr>
          <w:lang w:val="en-US" w:eastAsia="ko-KR"/>
        </w:rPr>
        <w:t xml:space="preserve">between WLAN access network and N3IWF </w:t>
      </w:r>
      <w:r w:rsidR="00462C08" w:rsidRPr="00E60095">
        <w:rPr>
          <w:lang w:val="en-US" w:eastAsia="ko-KR"/>
        </w:rPr>
        <w:t xml:space="preserve">(see </w:t>
      </w:r>
      <w:ins w:id="340" w:author="Joseph S Levy" w:date="2021-08-23T22:18:00Z">
        <w:r w:rsidR="00555DCC">
          <w:rPr>
            <w:lang w:val="en-US" w:eastAsia="ko-KR"/>
          </w:rPr>
          <w:fldChar w:fldCharType="begin"/>
        </w:r>
        <w:r w:rsidR="00555DCC">
          <w:rPr>
            <w:lang w:val="en-US" w:eastAsia="ko-KR"/>
          </w:rPr>
          <w:instrText xml:space="preserve"> REF _Ref80648986 \h </w:instrText>
        </w:r>
      </w:ins>
      <w:r w:rsidR="00555DCC">
        <w:rPr>
          <w:lang w:val="en-US" w:eastAsia="ko-KR"/>
        </w:rPr>
      </w:r>
      <w:r w:rsidR="00555DCC">
        <w:rPr>
          <w:lang w:val="en-US" w:eastAsia="ko-KR"/>
        </w:rPr>
        <w:fldChar w:fldCharType="separate"/>
      </w:r>
      <w:ins w:id="341" w:author="Joseph S Levy" w:date="2021-08-23T22:18:00Z">
        <w:r w:rsidR="00555DCC">
          <w:t xml:space="preserve">Figure </w:t>
        </w:r>
        <w:r w:rsidR="00555DCC">
          <w:rPr>
            <w:noProof/>
          </w:rPr>
          <w:t>9</w:t>
        </w:r>
        <w:r w:rsidR="00555DCC">
          <w:rPr>
            <w:lang w:val="en-US" w:eastAsia="ko-KR"/>
          </w:rPr>
          <w:fldChar w:fldCharType="end"/>
        </w:r>
      </w:ins>
      <w:del w:id="342" w:author="Joseph S Levy" w:date="2021-08-23T22:18:00Z">
        <w:r w:rsidR="00462C08" w:rsidRPr="00E60095" w:rsidDel="00555DCC">
          <w:rPr>
            <w:lang w:val="en-US" w:eastAsia="ko-KR"/>
          </w:rPr>
          <w:delText xml:space="preserve">Figure </w:delText>
        </w:r>
        <w:r w:rsidR="009A3EF7" w:rsidDel="00555DCC">
          <w:rPr>
            <w:lang w:val="en-US" w:eastAsia="ko-KR"/>
          </w:rPr>
          <w:delText>9</w:delText>
        </w:r>
      </w:del>
      <w:r w:rsidR="00462C08" w:rsidRPr="00E60095">
        <w:rPr>
          <w:lang w:val="en-US" w:eastAsia="ko-KR"/>
        </w:rPr>
        <w:t>).</w:t>
      </w:r>
      <w:r w:rsidR="00462C08">
        <w:rPr>
          <w:lang w:val="en-US" w:eastAsia="ko-KR"/>
        </w:rPr>
        <w:t xml:space="preserve"> </w:t>
      </w:r>
      <w:r w:rsidR="009A3EF7">
        <w:rPr>
          <w:lang w:val="en-US" w:eastAsia="ko-KR"/>
        </w:rPr>
        <w:t>Y2 interface includes data link signal, NWu</w:t>
      </w:r>
      <w:r w:rsidR="003B4AA7">
        <w:rPr>
          <w:lang w:val="en-US" w:eastAsia="ko-KR"/>
        </w:rPr>
        <w:t>,</w:t>
      </w:r>
      <w:r w:rsidR="009A3EF7">
        <w:rPr>
          <w:lang w:val="en-US" w:eastAsia="ko-KR"/>
        </w:rPr>
        <w:t xml:space="preserve"> and N1 signal</w:t>
      </w:r>
      <w:r w:rsidR="003B4AA7">
        <w:rPr>
          <w:lang w:val="en-US" w:eastAsia="ko-KR"/>
        </w:rPr>
        <w:t>s</w:t>
      </w:r>
      <w:r w:rsidR="00421A77">
        <w:rPr>
          <w:lang w:val="en-US" w:eastAsia="ko-KR"/>
        </w:rPr>
        <w:t xml:space="preserve"> for untrusted WLAN interworking. </w:t>
      </w:r>
      <w:ins w:id="343" w:author="Joseph S Levy" w:date="2021-08-23T22:09:00Z">
        <w:r w:rsidR="00555DCC">
          <w:rPr>
            <w:lang w:val="en-US" w:eastAsia="ko-KR"/>
          </w:rPr>
          <w:fldChar w:fldCharType="begin"/>
        </w:r>
        <w:r w:rsidR="00555DCC">
          <w:rPr>
            <w:lang w:val="en-US" w:eastAsia="ko-KR"/>
          </w:rPr>
          <w:instrText xml:space="preserve"> REF _Ref80648968 \h </w:instrText>
        </w:r>
      </w:ins>
      <w:r w:rsidR="00555DCC">
        <w:rPr>
          <w:lang w:val="en-US" w:eastAsia="ko-KR"/>
        </w:rPr>
      </w:r>
      <w:r w:rsidR="00555DCC">
        <w:rPr>
          <w:lang w:val="en-US" w:eastAsia="ko-KR"/>
        </w:rPr>
        <w:fldChar w:fldCharType="separate"/>
      </w:r>
      <w:ins w:id="344" w:author="Joseph S Levy" w:date="2021-08-23T22:09:00Z">
        <w:r w:rsidR="00555DCC">
          <w:t xml:space="preserve">Figure </w:t>
        </w:r>
        <w:r w:rsidR="00555DCC">
          <w:rPr>
            <w:noProof/>
          </w:rPr>
          <w:t>10</w:t>
        </w:r>
        <w:r w:rsidR="00555DCC">
          <w:rPr>
            <w:lang w:val="en-US" w:eastAsia="ko-KR"/>
          </w:rPr>
          <w:fldChar w:fldCharType="end"/>
        </w:r>
        <w:r w:rsidR="00555DCC">
          <w:rPr>
            <w:lang w:val="en-US" w:eastAsia="ko-KR"/>
          </w:rPr>
          <w:t xml:space="preserve"> </w:t>
        </w:r>
      </w:ins>
      <w:del w:id="345" w:author="Joseph S Levy" w:date="2021-08-23T22:09:00Z">
        <w:r w:rsidR="00421A77" w:rsidDel="00555DCC">
          <w:rPr>
            <w:lang w:val="en-US" w:eastAsia="ko-KR"/>
          </w:rPr>
          <w:delText xml:space="preserve">Fig. </w:delText>
        </w:r>
        <w:r w:rsidR="008B4EC3" w:rsidDel="00555DCC">
          <w:rPr>
            <w:lang w:val="en-US" w:eastAsia="ko-KR"/>
          </w:rPr>
          <w:delText>10</w:delText>
        </w:r>
        <w:r w:rsidR="00421A77" w:rsidDel="00555DCC">
          <w:rPr>
            <w:lang w:val="en-US" w:eastAsia="ko-KR"/>
          </w:rPr>
          <w:delText xml:space="preserve"> </w:delText>
        </w:r>
      </w:del>
      <w:r w:rsidR="00421A77">
        <w:rPr>
          <w:lang w:val="en-US" w:eastAsia="ko-KR"/>
        </w:rPr>
        <w:t xml:space="preserve">shows Y2 interface. </w:t>
      </w:r>
    </w:p>
    <w:p w14:paraId="4161D41D" w14:textId="77777777" w:rsidR="009A3EF7" w:rsidRPr="00462C08" w:rsidRDefault="009A3EF7" w:rsidP="00643C95">
      <w:pPr>
        <w:rPr>
          <w:lang w:val="en-US" w:eastAsia="ko-KR"/>
        </w:rPr>
      </w:pPr>
    </w:p>
    <w:p w14:paraId="2C81C487" w14:textId="3C976507" w:rsidR="006E18D7" w:rsidRDefault="006E18D7" w:rsidP="00587000">
      <w:pPr>
        <w:pStyle w:val="ListParagraph"/>
        <w:ind w:left="800"/>
        <w:jc w:val="center"/>
        <w:rPr>
          <w:lang w:val="en-US" w:eastAsia="ko-KR"/>
        </w:rPr>
      </w:pPr>
    </w:p>
    <w:p w14:paraId="2B093000" w14:textId="7F1C30D2" w:rsidR="009A3EF7" w:rsidRPr="00587000" w:rsidRDefault="009A3EF7" w:rsidP="00587000">
      <w:pPr>
        <w:pStyle w:val="ListParagraph"/>
        <w:ind w:left="800"/>
        <w:jc w:val="center"/>
        <w:rPr>
          <w:lang w:val="en-US" w:eastAsia="ko-KR"/>
        </w:rPr>
      </w:pPr>
      <w:r>
        <w:rPr>
          <w:noProof/>
          <w:lang w:val="en-US" w:eastAsia="ko-KR"/>
        </w:rPr>
        <w:drawing>
          <wp:inline distT="0" distB="0" distL="0" distR="0" wp14:anchorId="7789DD8C" wp14:editId="7F054E66">
            <wp:extent cx="2456768" cy="1203032"/>
            <wp:effectExtent l="0" t="0" r="1270" b="0"/>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1828" cy="1249581"/>
                    </a:xfrm>
                    <a:prstGeom prst="rect">
                      <a:avLst/>
                    </a:prstGeom>
                    <a:noFill/>
                  </pic:spPr>
                </pic:pic>
              </a:graphicData>
            </a:graphic>
          </wp:inline>
        </w:drawing>
      </w:r>
    </w:p>
    <w:p w14:paraId="37757E7F" w14:textId="13AE5D53" w:rsidR="006637A6" w:rsidRPr="00F577F5" w:rsidRDefault="00297612" w:rsidP="00643C95">
      <w:pPr>
        <w:pStyle w:val="Caption"/>
        <w:rPr>
          <w:lang w:val="en-US" w:eastAsia="ko-KR"/>
        </w:rPr>
      </w:pPr>
      <w:del w:id="346" w:author="Joseph S Levy" w:date="2021-08-23T22:02:00Z">
        <w:r w:rsidRPr="00F577F5" w:rsidDel="005C385A">
          <w:rPr>
            <w:lang w:val="en-US"/>
          </w:rPr>
          <w:delText xml:space="preserve">Figure </w:delText>
        </w:r>
        <w:r w:rsidR="008B4EC3" w:rsidDel="005C385A">
          <w:rPr>
            <w:lang w:val="en-US"/>
          </w:rPr>
          <w:delText>10</w:delText>
        </w:r>
      </w:del>
      <w:bookmarkStart w:id="347" w:name="_Ref80648968"/>
      <w:bookmarkStart w:id="348" w:name="_Toc80649226"/>
      <w:ins w:id="349" w:author="Joseph S Levy" w:date="2021-08-23T22:02:00Z">
        <w:r w:rsidR="005C385A">
          <w:t xml:space="preserve">Figure </w:t>
        </w:r>
        <w:r w:rsidR="005C385A">
          <w:fldChar w:fldCharType="begin"/>
        </w:r>
        <w:r w:rsidR="005C385A">
          <w:instrText xml:space="preserve"> SEQ Figure \* ARABIC </w:instrText>
        </w:r>
      </w:ins>
      <w:r w:rsidR="005C385A">
        <w:fldChar w:fldCharType="separate"/>
      </w:r>
      <w:ins w:id="350" w:author="Joseph S Levy" w:date="2021-08-23T22:04:00Z">
        <w:r w:rsidR="005C385A">
          <w:rPr>
            <w:noProof/>
          </w:rPr>
          <w:t>10</w:t>
        </w:r>
      </w:ins>
      <w:ins w:id="351" w:author="Joseph S Levy" w:date="2021-08-23T22:02:00Z">
        <w:r w:rsidR="005C385A">
          <w:fldChar w:fldCharType="end"/>
        </w:r>
      </w:ins>
      <w:bookmarkEnd w:id="347"/>
      <w:r w:rsidRPr="00897E61">
        <w:rPr>
          <w:lang w:val="en-US" w:eastAsia="ko-KR"/>
        </w:rPr>
        <w:t xml:space="preserve">. </w:t>
      </w:r>
      <w:r w:rsidR="009A3EF7">
        <w:rPr>
          <w:lang w:val="en-US" w:eastAsia="ko-KR"/>
        </w:rPr>
        <w:t>Y2</w:t>
      </w:r>
      <w:r w:rsidR="006637A6" w:rsidRPr="00F577F5">
        <w:rPr>
          <w:lang w:val="en-US" w:eastAsia="ko-KR"/>
        </w:rPr>
        <w:t xml:space="preserve"> interface</w:t>
      </w:r>
      <w:bookmarkEnd w:id="348"/>
    </w:p>
    <w:p w14:paraId="5E621B99" w14:textId="77777777" w:rsidR="006637A6" w:rsidRPr="00140D2B" w:rsidRDefault="006637A6" w:rsidP="006637A6">
      <w:pPr>
        <w:pStyle w:val="ListParagraph"/>
        <w:ind w:left="800"/>
        <w:jc w:val="center"/>
        <w:rPr>
          <w:lang w:val="en-US" w:eastAsia="ko-KR"/>
        </w:rPr>
      </w:pPr>
    </w:p>
    <w:p w14:paraId="5318CC61" w14:textId="10E15828" w:rsidR="00FE433D" w:rsidRPr="00140D2B" w:rsidRDefault="00FE433D" w:rsidP="00FE433D">
      <w:pPr>
        <w:pStyle w:val="ListParagraph"/>
        <w:numPr>
          <w:ilvl w:val="0"/>
          <w:numId w:val="40"/>
        </w:numPr>
        <w:rPr>
          <w:b/>
          <w:lang w:val="en-US" w:eastAsia="ko-KR"/>
        </w:rPr>
      </w:pPr>
      <w:r w:rsidRPr="00140D2B">
        <w:rPr>
          <w:b/>
          <w:lang w:val="en-US" w:eastAsia="ko-KR"/>
        </w:rPr>
        <w:t>NWu interface</w:t>
      </w:r>
      <w:r w:rsidR="000255C5">
        <w:rPr>
          <w:b/>
          <w:lang w:val="en-US" w:eastAsia="ko-KR"/>
        </w:rPr>
        <w:t xml:space="preserve"> </w:t>
      </w:r>
    </w:p>
    <w:p w14:paraId="7965849F" w14:textId="77777777" w:rsidR="00FE433D" w:rsidRPr="00140D2B" w:rsidRDefault="00FE433D" w:rsidP="00FE433D">
      <w:pPr>
        <w:pStyle w:val="ListParagraph"/>
        <w:ind w:left="800"/>
        <w:rPr>
          <w:b/>
          <w:lang w:val="en-US" w:eastAsia="ko-KR"/>
        </w:rPr>
      </w:pPr>
    </w:p>
    <w:p w14:paraId="4625F45D" w14:textId="502595F9" w:rsidR="00C751CA" w:rsidRPr="00140D2B" w:rsidRDefault="00290E2C" w:rsidP="00113FF5">
      <w:pPr>
        <w:pStyle w:val="ListParagraph"/>
        <w:ind w:left="426"/>
        <w:jc w:val="both"/>
        <w:rPr>
          <w:color w:val="000000" w:themeColor="text1"/>
          <w:lang w:val="en-US" w:eastAsia="ko-KR"/>
        </w:rPr>
      </w:pPr>
      <w:r w:rsidRPr="00140D2B">
        <w:rPr>
          <w:lang w:val="en-US" w:eastAsia="ko-KR"/>
        </w:rPr>
        <w:t xml:space="preserve">The </w:t>
      </w:r>
      <w:r w:rsidR="00C751CA" w:rsidRPr="00140D2B">
        <w:rPr>
          <w:lang w:val="en-US" w:eastAsia="ko-KR"/>
        </w:rPr>
        <w:t xml:space="preserve">NWu interface is </w:t>
      </w:r>
      <w:r w:rsidR="00F443EE" w:rsidRPr="00140D2B">
        <w:rPr>
          <w:lang w:val="en-US" w:eastAsia="ko-KR"/>
        </w:rPr>
        <w:t xml:space="preserve">an </w:t>
      </w:r>
      <w:r w:rsidR="00C751CA" w:rsidRPr="00140D2B">
        <w:rPr>
          <w:lang w:val="en-US" w:eastAsia="ko-KR"/>
        </w:rPr>
        <w:t xml:space="preserve">IP based communication protocol </w:t>
      </w:r>
      <w:r w:rsidR="00FE433D" w:rsidRPr="00140D2B">
        <w:rPr>
          <w:lang w:val="en-US" w:eastAsia="ko-KR"/>
        </w:rPr>
        <w:t xml:space="preserve">between </w:t>
      </w:r>
      <w:r w:rsidR="00F443EE" w:rsidRPr="00140D2B">
        <w:rPr>
          <w:lang w:val="en-US" w:eastAsia="ko-KR"/>
        </w:rPr>
        <w:t xml:space="preserve">a </w:t>
      </w:r>
      <w:r w:rsidR="007A2D90">
        <w:rPr>
          <w:lang w:val="en-US" w:eastAsia="ko-KR"/>
        </w:rPr>
        <w:t xml:space="preserve">TE </w:t>
      </w:r>
      <w:r w:rsidR="00F443EE" w:rsidRPr="00140D2B">
        <w:rPr>
          <w:lang w:val="en-US" w:eastAsia="ko-KR"/>
        </w:rPr>
        <w:t xml:space="preserve">in the </w:t>
      </w:r>
      <w:r w:rsidR="00FE433D" w:rsidRPr="00140D2B">
        <w:rPr>
          <w:lang w:val="en-US" w:eastAsia="ko-KR"/>
        </w:rPr>
        <w:t xml:space="preserve">WLAN access network and N3IWF of 3GPP 5G core </w:t>
      </w:r>
      <w:r w:rsidR="00FE7168" w:rsidRPr="00140D2B">
        <w:rPr>
          <w:lang w:val="en-US" w:eastAsia="ko-KR"/>
        </w:rPr>
        <w:t>network and</w:t>
      </w:r>
      <w:r w:rsidR="00150A24">
        <w:rPr>
          <w:lang w:val="en-US" w:eastAsia="ko-KR"/>
        </w:rPr>
        <w:t xml:space="preserve"> is </w:t>
      </w:r>
      <w:r w:rsidR="00F443EE" w:rsidRPr="00140D2B">
        <w:rPr>
          <w:lang w:val="en-US" w:eastAsia="ko-KR"/>
        </w:rPr>
        <w:t xml:space="preserve">used </w:t>
      </w:r>
      <w:r w:rsidR="00C751CA" w:rsidRPr="00140D2B">
        <w:rPr>
          <w:lang w:val="en-US" w:eastAsia="ko-KR"/>
        </w:rPr>
        <w:t xml:space="preserve">to establish </w:t>
      </w:r>
      <w:r w:rsidR="00AE12EA" w:rsidRPr="00140D2B">
        <w:rPr>
          <w:lang w:val="en-US" w:eastAsia="ko-KR"/>
        </w:rPr>
        <w:t xml:space="preserve">a </w:t>
      </w:r>
      <w:r w:rsidR="00DD3EA8" w:rsidRPr="00140D2B">
        <w:rPr>
          <w:lang w:val="en-US" w:eastAsia="ko-KR"/>
        </w:rPr>
        <w:t>secured</w:t>
      </w:r>
      <w:r w:rsidR="00C751CA" w:rsidRPr="00140D2B">
        <w:rPr>
          <w:lang w:val="en-US" w:eastAsia="ko-KR"/>
        </w:rPr>
        <w:t xml:space="preserve"> data channel.</w:t>
      </w:r>
      <w:r w:rsidR="000255C5">
        <w:rPr>
          <w:lang w:val="en-US" w:eastAsia="ko-KR"/>
        </w:rPr>
        <w:t xml:space="preserve"> </w:t>
      </w:r>
      <w:r w:rsidR="00AE12EA" w:rsidRPr="00140D2B">
        <w:rPr>
          <w:lang w:val="en-US" w:eastAsia="ko-KR"/>
        </w:rPr>
        <w:t xml:space="preserve">The </w:t>
      </w:r>
      <w:r w:rsidR="00C751CA" w:rsidRPr="00140D2B">
        <w:rPr>
          <w:color w:val="000000" w:themeColor="text1"/>
          <w:lang w:val="en-US" w:eastAsia="ko-KR"/>
        </w:rPr>
        <w:t>IKEv2 authorization protocol</w:t>
      </w:r>
      <w:r w:rsidR="00F91AB8">
        <w:rPr>
          <w:color w:val="000000" w:themeColor="text1"/>
          <w:lang w:val="en-US" w:eastAsia="ko-KR"/>
        </w:rPr>
        <w:t xml:space="preserve"> </w:t>
      </w:r>
      <w:r w:rsidR="007A3007" w:rsidRPr="00140D2B">
        <w:rPr>
          <w:color w:val="000000" w:themeColor="text1"/>
          <w:lang w:val="en-US" w:eastAsia="ko-KR"/>
        </w:rPr>
        <w:t xml:space="preserve">and </w:t>
      </w:r>
      <w:r w:rsidR="00C751CA" w:rsidRPr="00140D2B">
        <w:rPr>
          <w:color w:val="000000" w:themeColor="text1"/>
          <w:lang w:val="en-US" w:eastAsia="ko-KR"/>
        </w:rPr>
        <w:t>EAP-5G protocol</w:t>
      </w:r>
      <w:r w:rsidR="007A3007" w:rsidRPr="00140D2B">
        <w:rPr>
          <w:color w:val="000000" w:themeColor="text1"/>
          <w:lang w:val="en-US" w:eastAsia="ko-KR"/>
        </w:rPr>
        <w:t xml:space="preserve"> </w:t>
      </w:r>
      <w:r w:rsidR="006A2FF5">
        <w:rPr>
          <w:color w:val="000000" w:themeColor="text1"/>
          <w:lang w:val="en-US" w:eastAsia="ko-KR"/>
        </w:rPr>
        <w:t>for N2 interface are</w:t>
      </w:r>
      <w:r w:rsidR="007A3007" w:rsidRPr="00140D2B">
        <w:rPr>
          <w:color w:val="000000" w:themeColor="text1"/>
          <w:lang w:val="en-US" w:eastAsia="ko-KR"/>
        </w:rPr>
        <w:t xml:space="preserve"> applied</w:t>
      </w:r>
      <w:r w:rsidR="00AE12EA" w:rsidRPr="00140D2B">
        <w:rPr>
          <w:color w:val="000000" w:themeColor="text1"/>
          <w:lang w:val="en-US" w:eastAsia="ko-KR"/>
        </w:rPr>
        <w:t xml:space="preserve"> as shown in </w:t>
      </w:r>
      <w:ins w:id="352" w:author="Joseph S Levy" w:date="2021-08-23T22:08:00Z">
        <w:r w:rsidR="00555DCC">
          <w:rPr>
            <w:color w:val="000000" w:themeColor="text1"/>
            <w:lang w:val="en-US" w:eastAsia="ko-KR"/>
          </w:rPr>
          <w:fldChar w:fldCharType="begin"/>
        </w:r>
        <w:r w:rsidR="00555DCC">
          <w:rPr>
            <w:color w:val="000000" w:themeColor="text1"/>
            <w:lang w:val="en-US" w:eastAsia="ko-KR"/>
          </w:rPr>
          <w:instrText xml:space="preserve"> REF _Ref80648951 \h </w:instrText>
        </w:r>
      </w:ins>
      <w:r w:rsidR="00555DCC">
        <w:rPr>
          <w:color w:val="000000" w:themeColor="text1"/>
          <w:lang w:val="en-US" w:eastAsia="ko-KR"/>
        </w:rPr>
      </w:r>
      <w:r w:rsidR="00555DCC">
        <w:rPr>
          <w:color w:val="000000" w:themeColor="text1"/>
          <w:lang w:val="en-US" w:eastAsia="ko-KR"/>
        </w:rPr>
        <w:fldChar w:fldCharType="separate"/>
      </w:r>
      <w:ins w:id="353" w:author="Joseph S Levy" w:date="2021-08-23T22:08:00Z">
        <w:r w:rsidR="00555DCC">
          <w:t xml:space="preserve">Figure </w:t>
        </w:r>
        <w:r w:rsidR="00555DCC">
          <w:rPr>
            <w:noProof/>
          </w:rPr>
          <w:t>11</w:t>
        </w:r>
        <w:r w:rsidR="00555DCC">
          <w:rPr>
            <w:color w:val="000000" w:themeColor="text1"/>
            <w:lang w:val="en-US" w:eastAsia="ko-KR"/>
          </w:rPr>
          <w:fldChar w:fldCharType="end"/>
        </w:r>
      </w:ins>
      <w:del w:id="354" w:author="Joseph S Levy" w:date="2021-08-23T22:08:00Z">
        <w:r w:rsidR="00AE12EA" w:rsidRPr="00140D2B" w:rsidDel="00555DCC">
          <w:rPr>
            <w:color w:val="000000" w:themeColor="text1"/>
            <w:lang w:val="en-US" w:eastAsia="ko-KR"/>
          </w:rPr>
          <w:delText xml:space="preserve">Figure </w:delText>
        </w:r>
        <w:r w:rsidR="00421A77" w:rsidDel="00555DCC">
          <w:rPr>
            <w:color w:val="000000" w:themeColor="text1"/>
            <w:lang w:val="en-US" w:eastAsia="ko-KR"/>
          </w:rPr>
          <w:delText>1</w:delText>
        </w:r>
        <w:r w:rsidR="008B4EC3" w:rsidDel="00555DCC">
          <w:rPr>
            <w:color w:val="000000" w:themeColor="text1"/>
            <w:lang w:val="en-US" w:eastAsia="ko-KR"/>
          </w:rPr>
          <w:delText>1</w:delText>
        </w:r>
      </w:del>
      <w:r w:rsidR="00AE12EA" w:rsidRPr="00140D2B">
        <w:rPr>
          <w:color w:val="000000" w:themeColor="text1"/>
          <w:lang w:val="en-US" w:eastAsia="ko-KR"/>
        </w:rPr>
        <w:t>.</w:t>
      </w:r>
    </w:p>
    <w:p w14:paraId="20D1300F" w14:textId="6400C4C0" w:rsidR="00C751CA" w:rsidRPr="001E2C95" w:rsidRDefault="00C751CA" w:rsidP="00C751CA">
      <w:pPr>
        <w:pStyle w:val="ListParagraph"/>
        <w:ind w:left="800"/>
        <w:rPr>
          <w:lang w:val="en-US" w:eastAsia="ko-KR"/>
        </w:rPr>
      </w:pPr>
    </w:p>
    <w:p w14:paraId="1EFB4C30" w14:textId="049678ED" w:rsidR="00115C99" w:rsidRPr="00140D2B" w:rsidRDefault="00361227" w:rsidP="00643C95">
      <w:pPr>
        <w:jc w:val="center"/>
        <w:rPr>
          <w:lang w:val="en-US" w:eastAsia="ko-KR"/>
        </w:rPr>
      </w:pPr>
      <w:r w:rsidRPr="00361227">
        <w:rPr>
          <w:noProof/>
          <w:lang w:eastAsia="ko-KR"/>
        </w:rPr>
        <w:drawing>
          <wp:inline distT="0" distB="0" distL="0" distR="0" wp14:anchorId="6363A309" wp14:editId="26C82803">
            <wp:extent cx="3981450" cy="2883148"/>
            <wp:effectExtent l="0" t="0" r="0" b="0"/>
            <wp:docPr id="33" name="그림 9">
              <a:extLst xmlns:a="http://schemas.openxmlformats.org/drawingml/2006/main">
                <a:ext uri="{FF2B5EF4-FFF2-40B4-BE49-F238E27FC236}">
                  <a16:creationId xmlns:a16="http://schemas.microsoft.com/office/drawing/2014/main" id="{656D0EBA-36A9-4A51-9D26-FBAF53E965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그림 9">
                      <a:extLst>
                        <a:ext uri="{FF2B5EF4-FFF2-40B4-BE49-F238E27FC236}">
                          <a16:creationId xmlns:a16="http://schemas.microsoft.com/office/drawing/2014/main" id="{656D0EBA-36A9-4A51-9D26-FBAF53E9659E}"/>
                        </a:ext>
                      </a:extLst>
                    </pic:cNvPr>
                    <pic:cNvPicPr>
                      <a:picLocks noChangeAspect="1"/>
                    </pic:cNvPicPr>
                  </pic:nvPicPr>
                  <pic:blipFill>
                    <a:blip r:embed="rId24"/>
                    <a:stretch>
                      <a:fillRect/>
                    </a:stretch>
                  </pic:blipFill>
                  <pic:spPr>
                    <a:xfrm>
                      <a:off x="0" y="0"/>
                      <a:ext cx="3997110" cy="2894488"/>
                    </a:xfrm>
                    <a:prstGeom prst="rect">
                      <a:avLst/>
                    </a:prstGeom>
                  </pic:spPr>
                </pic:pic>
              </a:graphicData>
            </a:graphic>
          </wp:inline>
        </w:drawing>
      </w:r>
    </w:p>
    <w:p w14:paraId="447238B6" w14:textId="071C4D1C" w:rsidR="00115C99" w:rsidRPr="006E09CA" w:rsidRDefault="00115C99" w:rsidP="00115C99">
      <w:pPr>
        <w:jc w:val="center"/>
        <w:rPr>
          <w:lang w:val="en-US" w:eastAsia="ko-KR"/>
        </w:rPr>
      </w:pPr>
    </w:p>
    <w:p w14:paraId="4FAFE5AF" w14:textId="4DDD935A" w:rsidR="006637A6" w:rsidRPr="00F577F5" w:rsidRDefault="005C385A" w:rsidP="005C385A">
      <w:pPr>
        <w:pStyle w:val="Caption"/>
        <w:rPr>
          <w:lang w:val="en-US" w:eastAsia="ko-KR"/>
        </w:rPr>
      </w:pPr>
      <w:bookmarkStart w:id="355" w:name="_Ref80648951"/>
      <w:bookmarkStart w:id="356" w:name="_Toc80649227"/>
      <w:ins w:id="357" w:author="Joseph S Levy" w:date="2021-08-23T22:02:00Z">
        <w:r>
          <w:t xml:space="preserve">Figure </w:t>
        </w:r>
        <w:r>
          <w:fldChar w:fldCharType="begin"/>
        </w:r>
        <w:r>
          <w:instrText xml:space="preserve"> SEQ Figure \* ARABIC </w:instrText>
        </w:r>
      </w:ins>
      <w:r>
        <w:fldChar w:fldCharType="separate"/>
      </w:r>
      <w:ins w:id="358" w:author="Joseph S Levy" w:date="2021-08-23T22:04:00Z">
        <w:r>
          <w:rPr>
            <w:noProof/>
          </w:rPr>
          <w:t>11</w:t>
        </w:r>
      </w:ins>
      <w:ins w:id="359" w:author="Joseph S Levy" w:date="2021-08-23T22:02:00Z">
        <w:r>
          <w:fldChar w:fldCharType="end"/>
        </w:r>
      </w:ins>
      <w:bookmarkEnd w:id="355"/>
      <w:del w:id="360" w:author="Joseph S Levy" w:date="2021-08-23T22:02:00Z">
        <w:r w:rsidR="00297612" w:rsidRPr="00F577F5" w:rsidDel="005C385A">
          <w:rPr>
            <w:lang w:val="en-US"/>
          </w:rPr>
          <w:delText>Figure</w:delText>
        </w:r>
        <w:r w:rsidR="00FA5094" w:rsidDel="005C385A">
          <w:rPr>
            <w:lang w:val="en-US"/>
          </w:rPr>
          <w:delText xml:space="preserve"> </w:delText>
        </w:r>
        <w:r w:rsidR="00421A77" w:rsidDel="005C385A">
          <w:rPr>
            <w:lang w:val="en-US"/>
          </w:rPr>
          <w:delText>1</w:delText>
        </w:r>
        <w:r w:rsidR="008B4EC3" w:rsidDel="005C385A">
          <w:rPr>
            <w:lang w:val="en-US"/>
          </w:rPr>
          <w:delText>1</w:delText>
        </w:r>
      </w:del>
      <w:r w:rsidR="00297612" w:rsidRPr="00897E61">
        <w:rPr>
          <w:lang w:val="en-US" w:eastAsia="ko-KR"/>
        </w:rPr>
        <w:t xml:space="preserve">. </w:t>
      </w:r>
      <w:r w:rsidR="006637A6" w:rsidRPr="00F577F5">
        <w:rPr>
          <w:lang w:val="en-US" w:eastAsia="ko-KR"/>
        </w:rPr>
        <w:t>NWu interface</w:t>
      </w:r>
      <w:bookmarkEnd w:id="356"/>
    </w:p>
    <w:p w14:paraId="77D45150" w14:textId="77777777" w:rsidR="00D4445F" w:rsidRPr="00140D2B" w:rsidRDefault="00D4445F" w:rsidP="007A3007">
      <w:pPr>
        <w:pStyle w:val="ListParagraph"/>
        <w:ind w:left="800"/>
        <w:rPr>
          <w:lang w:val="en-US" w:eastAsia="ko-KR"/>
        </w:rPr>
      </w:pPr>
    </w:p>
    <w:p w14:paraId="44A96828" w14:textId="03728CDC" w:rsidR="007A3007" w:rsidRPr="00140D2B" w:rsidRDefault="007A3007" w:rsidP="007A3007">
      <w:pPr>
        <w:pStyle w:val="ListParagraph"/>
        <w:numPr>
          <w:ilvl w:val="0"/>
          <w:numId w:val="40"/>
        </w:numPr>
        <w:rPr>
          <w:b/>
          <w:lang w:val="en-US" w:eastAsia="ko-KR"/>
        </w:rPr>
      </w:pPr>
      <w:r w:rsidRPr="00140D2B">
        <w:rPr>
          <w:b/>
          <w:lang w:val="en-US" w:eastAsia="ko-KR"/>
        </w:rPr>
        <w:t>N1 interface</w:t>
      </w:r>
      <w:r w:rsidR="000255C5">
        <w:rPr>
          <w:b/>
          <w:lang w:val="en-US" w:eastAsia="ko-KR"/>
        </w:rPr>
        <w:t xml:space="preserve"> </w:t>
      </w:r>
    </w:p>
    <w:p w14:paraId="320DA52B" w14:textId="77777777" w:rsidR="007A3007" w:rsidRPr="00140D2B" w:rsidRDefault="007A3007" w:rsidP="007A3007">
      <w:pPr>
        <w:pStyle w:val="ListParagraph"/>
        <w:ind w:left="800"/>
        <w:rPr>
          <w:b/>
          <w:lang w:val="en-US" w:eastAsia="ko-KR"/>
        </w:rPr>
      </w:pPr>
    </w:p>
    <w:p w14:paraId="508625E8" w14:textId="050F12D9" w:rsidR="007A3007" w:rsidRPr="00140D2B" w:rsidRDefault="00290E2C" w:rsidP="00113FF5">
      <w:pPr>
        <w:pStyle w:val="ListParagraph"/>
        <w:ind w:left="426"/>
        <w:jc w:val="both"/>
        <w:rPr>
          <w:lang w:val="en-US" w:eastAsia="ko-KR"/>
        </w:rPr>
      </w:pPr>
      <w:r w:rsidRPr="00140D2B">
        <w:rPr>
          <w:lang w:val="en-US" w:eastAsia="ko-KR"/>
        </w:rPr>
        <w:t xml:space="preserve">The </w:t>
      </w:r>
      <w:r w:rsidR="007A3007" w:rsidRPr="00140D2B">
        <w:rPr>
          <w:lang w:val="en-US" w:eastAsia="ko-KR"/>
        </w:rPr>
        <w:t xml:space="preserve">N1 </w:t>
      </w:r>
      <w:r w:rsidR="00DD3EA8" w:rsidRPr="00140D2B">
        <w:rPr>
          <w:lang w:val="en-US" w:eastAsia="ko-KR"/>
        </w:rPr>
        <w:t>interface</w:t>
      </w:r>
      <w:r w:rsidR="007A3007" w:rsidRPr="00140D2B">
        <w:rPr>
          <w:lang w:val="en-US" w:eastAsia="ko-KR"/>
        </w:rPr>
        <w:t xml:space="preserve"> </w:t>
      </w:r>
      <w:r w:rsidR="005A7104" w:rsidRPr="00140D2B">
        <w:rPr>
          <w:lang w:val="en-US" w:eastAsia="ko-KR"/>
        </w:rPr>
        <w:t xml:space="preserve">uses </w:t>
      </w:r>
      <w:r w:rsidR="00933050" w:rsidRPr="00140D2B">
        <w:rPr>
          <w:lang w:val="en-US" w:eastAsia="ko-KR"/>
        </w:rPr>
        <w:t xml:space="preserve">a </w:t>
      </w:r>
      <w:r w:rsidR="007A3007" w:rsidRPr="00140D2B">
        <w:rPr>
          <w:lang w:val="en-US" w:eastAsia="ko-KR"/>
        </w:rPr>
        <w:t xml:space="preserve">secured IP communication protocol between </w:t>
      </w:r>
      <w:r w:rsidR="000F4C02">
        <w:rPr>
          <w:lang w:val="en-US" w:eastAsia="ko-KR"/>
        </w:rPr>
        <w:t xml:space="preserve">a </w:t>
      </w:r>
      <w:r w:rsidR="007A2D90">
        <w:rPr>
          <w:lang w:val="en-US" w:eastAsia="ko-KR"/>
        </w:rPr>
        <w:t xml:space="preserve">TE </w:t>
      </w:r>
      <w:r w:rsidR="007A3007" w:rsidRPr="00140D2B">
        <w:rPr>
          <w:lang w:val="en-US" w:eastAsia="ko-KR"/>
        </w:rPr>
        <w:t xml:space="preserve">of WLAN access network and AMF of 3GPP 5G core network to provide NAS </w:t>
      </w:r>
      <w:r w:rsidR="007E4E43" w:rsidRPr="00140D2B">
        <w:rPr>
          <w:lang w:val="en-US" w:eastAsia="ko-KR"/>
        </w:rPr>
        <w:t>signaling</w:t>
      </w:r>
      <w:r w:rsidR="00AE12EA" w:rsidRPr="00140D2B">
        <w:rPr>
          <w:lang w:val="en-US" w:eastAsia="ko-KR"/>
        </w:rPr>
        <w:t xml:space="preserve">, as shown in </w:t>
      </w:r>
      <w:ins w:id="361" w:author="Joseph S Levy" w:date="2021-08-23T22:08:00Z">
        <w:r w:rsidR="00555DCC">
          <w:rPr>
            <w:lang w:val="en-US" w:eastAsia="ko-KR"/>
          </w:rPr>
          <w:fldChar w:fldCharType="begin"/>
        </w:r>
        <w:r w:rsidR="00555DCC">
          <w:rPr>
            <w:lang w:val="en-US" w:eastAsia="ko-KR"/>
          </w:rPr>
          <w:instrText xml:space="preserve"> REF _Ref80648921 \h </w:instrText>
        </w:r>
      </w:ins>
      <w:r w:rsidR="00555DCC">
        <w:rPr>
          <w:lang w:val="en-US" w:eastAsia="ko-KR"/>
        </w:rPr>
      </w:r>
      <w:r w:rsidR="00555DCC">
        <w:rPr>
          <w:lang w:val="en-US" w:eastAsia="ko-KR"/>
        </w:rPr>
        <w:fldChar w:fldCharType="separate"/>
      </w:r>
      <w:ins w:id="362" w:author="Joseph S Levy" w:date="2021-08-23T22:08:00Z">
        <w:r w:rsidR="00555DCC">
          <w:t xml:space="preserve">Figure </w:t>
        </w:r>
        <w:r w:rsidR="00555DCC">
          <w:rPr>
            <w:noProof/>
          </w:rPr>
          <w:t>12</w:t>
        </w:r>
        <w:r w:rsidR="00555DCC">
          <w:rPr>
            <w:lang w:val="en-US" w:eastAsia="ko-KR"/>
          </w:rPr>
          <w:fldChar w:fldCharType="end"/>
        </w:r>
      </w:ins>
      <w:del w:id="363" w:author="Joseph S Levy" w:date="2021-08-23T22:08:00Z">
        <w:r w:rsidR="00AE12EA" w:rsidRPr="00140D2B" w:rsidDel="00555DCC">
          <w:rPr>
            <w:lang w:val="en-US" w:eastAsia="ko-KR"/>
          </w:rPr>
          <w:delText xml:space="preserve">Figure </w:delText>
        </w:r>
        <w:r w:rsidR="00421A77" w:rsidDel="00555DCC">
          <w:rPr>
            <w:lang w:val="en-US" w:eastAsia="ko-KR"/>
          </w:rPr>
          <w:delText>1</w:delText>
        </w:r>
        <w:r w:rsidR="008B4EC3" w:rsidDel="00555DCC">
          <w:rPr>
            <w:lang w:val="en-US" w:eastAsia="ko-KR"/>
          </w:rPr>
          <w:delText>2</w:delText>
        </w:r>
      </w:del>
      <w:r w:rsidR="00AE12EA" w:rsidRPr="00140D2B">
        <w:rPr>
          <w:lang w:val="en-US" w:eastAsia="ko-KR"/>
        </w:rPr>
        <w:t>.</w:t>
      </w:r>
      <w:r w:rsidR="007A3007" w:rsidRPr="00140D2B">
        <w:rPr>
          <w:lang w:val="en-US" w:eastAsia="ko-KR"/>
        </w:rPr>
        <w:t xml:space="preserve"> </w:t>
      </w:r>
    </w:p>
    <w:p w14:paraId="505053ED" w14:textId="36F3D4EF" w:rsidR="00721A83" w:rsidRPr="00140D2B" w:rsidRDefault="00721A83" w:rsidP="007A3007">
      <w:pPr>
        <w:pStyle w:val="ListParagraph"/>
        <w:ind w:left="709"/>
        <w:jc w:val="both"/>
        <w:rPr>
          <w:lang w:val="en-US" w:eastAsia="ko-KR"/>
        </w:rPr>
      </w:pPr>
    </w:p>
    <w:p w14:paraId="744B4024" w14:textId="0CE15943" w:rsidR="007A3007" w:rsidRPr="00140D2B" w:rsidRDefault="007A3007" w:rsidP="007A3007">
      <w:pPr>
        <w:pStyle w:val="ListParagraph"/>
        <w:ind w:left="709"/>
        <w:jc w:val="both"/>
        <w:rPr>
          <w:lang w:val="en-US" w:eastAsia="ko-KR"/>
        </w:rPr>
      </w:pPr>
    </w:p>
    <w:p w14:paraId="3C2A2087" w14:textId="2AE61A33" w:rsidR="007A3007" w:rsidRDefault="007A3007" w:rsidP="00E462DF">
      <w:pPr>
        <w:pStyle w:val="ListParagraph"/>
        <w:ind w:left="709"/>
        <w:jc w:val="center"/>
        <w:rPr>
          <w:lang w:val="en-US" w:eastAsia="ko-KR"/>
        </w:rPr>
      </w:pPr>
    </w:p>
    <w:p w14:paraId="48F11B5E" w14:textId="54B12415" w:rsidR="006E18D7" w:rsidRPr="00897E61" w:rsidRDefault="001E2C95" w:rsidP="00E462DF">
      <w:pPr>
        <w:pStyle w:val="ListParagraph"/>
        <w:ind w:left="709"/>
        <w:jc w:val="center"/>
        <w:rPr>
          <w:lang w:val="en-US" w:eastAsia="ko-KR"/>
        </w:rPr>
      </w:pPr>
      <w:r w:rsidRPr="001E2C95">
        <w:rPr>
          <w:noProof/>
          <w:lang w:eastAsia="ko-KR"/>
        </w:rPr>
        <w:drawing>
          <wp:inline distT="0" distB="0" distL="0" distR="0" wp14:anchorId="6676060A" wp14:editId="01F6F1B9">
            <wp:extent cx="4667250" cy="1520134"/>
            <wp:effectExtent l="0" t="0" r="0" b="4445"/>
            <wp:docPr id="18" name="그림 8">
              <a:extLst xmlns:a="http://schemas.openxmlformats.org/drawingml/2006/main">
                <a:ext uri="{FF2B5EF4-FFF2-40B4-BE49-F238E27FC236}">
                  <a16:creationId xmlns:a16="http://schemas.microsoft.com/office/drawing/2014/main" id="{3E127FA5-C555-40D9-B8A8-23FDE70653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 8">
                      <a:extLst>
                        <a:ext uri="{FF2B5EF4-FFF2-40B4-BE49-F238E27FC236}">
                          <a16:creationId xmlns:a16="http://schemas.microsoft.com/office/drawing/2014/main" id="{3E127FA5-C555-40D9-B8A8-23FDE7065310}"/>
                        </a:ext>
                      </a:extLst>
                    </pic:cNvPr>
                    <pic:cNvPicPr>
                      <a:picLocks noChangeAspect="1"/>
                    </pic:cNvPicPr>
                  </pic:nvPicPr>
                  <pic:blipFill>
                    <a:blip r:embed="rId25"/>
                    <a:stretch>
                      <a:fillRect/>
                    </a:stretch>
                  </pic:blipFill>
                  <pic:spPr>
                    <a:xfrm>
                      <a:off x="0" y="0"/>
                      <a:ext cx="4695765" cy="1529422"/>
                    </a:xfrm>
                    <a:prstGeom prst="rect">
                      <a:avLst/>
                    </a:prstGeom>
                  </pic:spPr>
                </pic:pic>
              </a:graphicData>
            </a:graphic>
          </wp:inline>
        </w:drawing>
      </w:r>
    </w:p>
    <w:p w14:paraId="708CAEB1" w14:textId="77777777" w:rsidR="006E18D7" w:rsidRDefault="006E18D7" w:rsidP="00070F87">
      <w:pPr>
        <w:pStyle w:val="ListParagraph"/>
        <w:ind w:left="709"/>
        <w:jc w:val="center"/>
        <w:rPr>
          <w:lang w:val="en-US"/>
        </w:rPr>
      </w:pPr>
    </w:p>
    <w:p w14:paraId="3AB09288" w14:textId="271A9C96" w:rsidR="00B777F5" w:rsidRDefault="005C385A">
      <w:pPr>
        <w:pStyle w:val="Caption"/>
        <w:rPr>
          <w:lang w:val="en-US" w:eastAsia="ko-KR"/>
        </w:rPr>
        <w:pPrChange w:id="364" w:author="Joseph S Levy" w:date="2021-08-23T22:02:00Z">
          <w:pPr>
            <w:pStyle w:val="Caption"/>
            <w:spacing w:before="120" w:after="0" w:line="120" w:lineRule="exact"/>
          </w:pPr>
        </w:pPrChange>
      </w:pPr>
      <w:bookmarkStart w:id="365" w:name="_Ref80648921"/>
      <w:bookmarkStart w:id="366" w:name="_Toc80649228"/>
      <w:ins w:id="367" w:author="Joseph S Levy" w:date="2021-08-23T22:02:00Z">
        <w:r>
          <w:t xml:space="preserve">Figure </w:t>
        </w:r>
        <w:r>
          <w:fldChar w:fldCharType="begin"/>
        </w:r>
        <w:r>
          <w:instrText xml:space="preserve"> SEQ Figure \* ARABIC </w:instrText>
        </w:r>
      </w:ins>
      <w:r>
        <w:fldChar w:fldCharType="separate"/>
      </w:r>
      <w:ins w:id="368" w:author="Joseph S Levy" w:date="2021-08-23T22:04:00Z">
        <w:r>
          <w:rPr>
            <w:noProof/>
          </w:rPr>
          <w:t>12</w:t>
        </w:r>
      </w:ins>
      <w:ins w:id="369" w:author="Joseph S Levy" w:date="2021-08-23T22:02:00Z">
        <w:r>
          <w:fldChar w:fldCharType="end"/>
        </w:r>
      </w:ins>
      <w:bookmarkEnd w:id="365"/>
      <w:del w:id="370" w:author="Joseph S Levy" w:date="2021-08-23T22:02:00Z">
        <w:r w:rsidR="00297612" w:rsidRPr="00F577F5" w:rsidDel="005C385A">
          <w:rPr>
            <w:lang w:val="en-US"/>
          </w:rPr>
          <w:delText>Figure</w:delText>
        </w:r>
        <w:r w:rsidR="00FA5094" w:rsidDel="005C385A">
          <w:rPr>
            <w:lang w:val="en-US"/>
          </w:rPr>
          <w:delText xml:space="preserve"> </w:delText>
        </w:r>
        <w:r w:rsidR="00421A77" w:rsidDel="005C385A">
          <w:rPr>
            <w:lang w:val="en-US"/>
          </w:rPr>
          <w:delText>1</w:delText>
        </w:r>
        <w:r w:rsidR="008B4EC3" w:rsidDel="005C385A">
          <w:rPr>
            <w:lang w:val="en-US"/>
          </w:rPr>
          <w:delText>2</w:delText>
        </w:r>
      </w:del>
      <w:r w:rsidR="00297612" w:rsidRPr="00897E61">
        <w:rPr>
          <w:lang w:val="en-US" w:eastAsia="ko-KR"/>
        </w:rPr>
        <w:t xml:space="preserve">. </w:t>
      </w:r>
      <w:r w:rsidR="00E462DF" w:rsidRPr="00F577F5">
        <w:rPr>
          <w:lang w:val="en-US" w:eastAsia="ko-KR"/>
        </w:rPr>
        <w:t>N1 interface</w:t>
      </w:r>
      <w:bookmarkEnd w:id="366"/>
    </w:p>
    <w:p w14:paraId="01157C07" w14:textId="77777777" w:rsidR="001E2C95" w:rsidRPr="001E2C95" w:rsidRDefault="001E2C95" w:rsidP="001E2C95">
      <w:pPr>
        <w:rPr>
          <w:lang w:val="en-US" w:eastAsia="ko-KR"/>
        </w:rPr>
      </w:pPr>
    </w:p>
    <w:p w14:paraId="1B3D3D1D" w14:textId="77777777" w:rsidR="00B777F5" w:rsidRPr="00140D2B" w:rsidRDefault="00B777F5" w:rsidP="00E90356">
      <w:pPr>
        <w:pStyle w:val="ListParagraph"/>
        <w:ind w:left="0" w:hanging="426"/>
        <w:rPr>
          <w:lang w:val="en-US" w:eastAsia="ko-KR"/>
        </w:rPr>
      </w:pPr>
    </w:p>
    <w:p w14:paraId="0E482704" w14:textId="59A52252" w:rsidR="006B3A96" w:rsidRPr="00643C95" w:rsidRDefault="00F81B75" w:rsidP="00643C95">
      <w:pPr>
        <w:pStyle w:val="Heading2"/>
        <w:rPr>
          <w:b w:val="0"/>
        </w:rPr>
      </w:pPr>
      <w:r w:rsidRPr="00F577F5">
        <w:t xml:space="preserve"> </w:t>
      </w:r>
      <w:bookmarkStart w:id="371" w:name="_Toc75882735"/>
      <w:r w:rsidR="0062374C" w:rsidRPr="00F577F5">
        <w:t xml:space="preserve">IP </w:t>
      </w:r>
      <w:r w:rsidR="00DD7E1B">
        <w:t>t</w:t>
      </w:r>
      <w:r w:rsidR="0022511E" w:rsidRPr="00F577F5">
        <w:t>unneling</w:t>
      </w:r>
      <w:r w:rsidR="00B815A3" w:rsidRPr="00F577F5">
        <w:t xml:space="preserve"> function</w:t>
      </w:r>
      <w:r w:rsidR="000720E0" w:rsidRPr="00F577F5">
        <w:t xml:space="preserve"> and its message procedu</w:t>
      </w:r>
      <w:r w:rsidR="006B3A96" w:rsidRPr="00B658F3">
        <w:t>res</w:t>
      </w:r>
      <w:bookmarkEnd w:id="371"/>
    </w:p>
    <w:p w14:paraId="285D0562" w14:textId="50074897" w:rsidR="0006388C" w:rsidRPr="00140D2B" w:rsidRDefault="0006388C" w:rsidP="00E90356">
      <w:pPr>
        <w:pStyle w:val="ListParagraph"/>
        <w:ind w:left="0" w:hanging="426"/>
        <w:rPr>
          <w:lang w:val="en-US" w:eastAsia="ko-KR"/>
        </w:rPr>
      </w:pPr>
    </w:p>
    <w:p w14:paraId="46256965" w14:textId="4BA5F5DF" w:rsidR="00BD3FFD" w:rsidRPr="00140D2B" w:rsidRDefault="00404331" w:rsidP="00F81B75">
      <w:pPr>
        <w:pStyle w:val="ListParagraph"/>
        <w:ind w:leftChars="-1" w:left="-2" w:firstLine="2"/>
        <w:jc w:val="both"/>
        <w:rPr>
          <w:lang w:val="en-US" w:eastAsia="ko-KR"/>
        </w:rPr>
      </w:pPr>
      <w:r w:rsidRPr="00140D2B">
        <w:rPr>
          <w:lang w:val="en-US" w:eastAsia="ko-KR"/>
        </w:rPr>
        <w:t xml:space="preserve">A </w:t>
      </w:r>
      <w:r w:rsidR="007A2D90">
        <w:rPr>
          <w:lang w:val="en-US" w:eastAsia="ko-KR"/>
        </w:rPr>
        <w:t>TE</w:t>
      </w:r>
      <w:r w:rsidR="00FA5094">
        <w:rPr>
          <w:lang w:val="en-US" w:eastAsia="ko-KR"/>
        </w:rPr>
        <w:t xml:space="preserve"> </w:t>
      </w:r>
      <w:r w:rsidR="002710BB" w:rsidRPr="00140D2B">
        <w:rPr>
          <w:lang w:val="en-US" w:eastAsia="ko-KR"/>
        </w:rPr>
        <w:t>shall</w:t>
      </w:r>
      <w:r w:rsidR="00B35290">
        <w:rPr>
          <w:lang w:val="en-US" w:eastAsia="ko-KR"/>
        </w:rPr>
        <w:t xml:space="preserve"> </w:t>
      </w:r>
      <w:r w:rsidR="002710BB" w:rsidRPr="00140D2B">
        <w:rPr>
          <w:lang w:val="en-US" w:eastAsia="ko-KR"/>
        </w:rPr>
        <w:t xml:space="preserve">support </w:t>
      </w:r>
      <w:r w:rsidR="00C21049" w:rsidRPr="00140D2B">
        <w:rPr>
          <w:lang w:val="en-US" w:eastAsia="ko-KR"/>
        </w:rPr>
        <w:t>secured IP t</w:t>
      </w:r>
      <w:r w:rsidR="00BD3FFD" w:rsidRPr="00140D2B">
        <w:rPr>
          <w:lang w:val="en-US" w:eastAsia="ko-KR"/>
        </w:rPr>
        <w:t>r</w:t>
      </w:r>
      <w:r w:rsidR="00C21049" w:rsidRPr="00140D2B">
        <w:rPr>
          <w:lang w:val="en-US" w:eastAsia="ko-KR"/>
        </w:rPr>
        <w:t>a</w:t>
      </w:r>
      <w:r w:rsidR="00BD3FFD" w:rsidRPr="00140D2B">
        <w:rPr>
          <w:lang w:val="en-US" w:eastAsia="ko-KR"/>
        </w:rPr>
        <w:t>nsport</w:t>
      </w:r>
      <w:r w:rsidR="00C21049" w:rsidRPr="00140D2B">
        <w:rPr>
          <w:lang w:val="en-US" w:eastAsia="ko-KR"/>
        </w:rPr>
        <w:t xml:space="preserve"> </w:t>
      </w:r>
      <w:r w:rsidR="00BD3FFD" w:rsidRPr="00140D2B">
        <w:rPr>
          <w:lang w:val="en-US" w:eastAsia="ko-KR"/>
        </w:rPr>
        <w:t xml:space="preserve">between </w:t>
      </w:r>
      <w:r w:rsidR="00C85617" w:rsidRPr="00140D2B">
        <w:rPr>
          <w:lang w:val="en-US" w:eastAsia="ko-KR"/>
        </w:rPr>
        <w:t>terminal unit</w:t>
      </w:r>
      <w:r w:rsidR="002F6E13" w:rsidRPr="00140D2B">
        <w:rPr>
          <w:lang w:val="en-US" w:eastAsia="ko-KR"/>
        </w:rPr>
        <w:t xml:space="preserve"> </w:t>
      </w:r>
      <w:r w:rsidR="00BD3FFD" w:rsidRPr="00140D2B">
        <w:rPr>
          <w:lang w:val="en-US" w:eastAsia="ko-KR"/>
        </w:rPr>
        <w:t>and UPF</w:t>
      </w:r>
      <w:r w:rsidR="00C21049" w:rsidRPr="00140D2B">
        <w:rPr>
          <w:lang w:val="en-US" w:eastAsia="ko-KR"/>
        </w:rPr>
        <w:t xml:space="preserve">, and </w:t>
      </w:r>
      <w:r w:rsidR="00BD3FFD" w:rsidRPr="00140D2B">
        <w:rPr>
          <w:lang w:val="en-US" w:eastAsia="ko-KR"/>
        </w:rPr>
        <w:t xml:space="preserve">traffic </w:t>
      </w:r>
      <w:r w:rsidR="00C21049" w:rsidRPr="00140D2B">
        <w:rPr>
          <w:lang w:val="en-US" w:eastAsia="ko-KR"/>
        </w:rPr>
        <w:t xml:space="preserve">data is </w:t>
      </w:r>
      <w:r w:rsidR="00BD3FFD" w:rsidRPr="00140D2B">
        <w:rPr>
          <w:lang w:val="en-US" w:eastAsia="ko-KR"/>
        </w:rPr>
        <w:t xml:space="preserve">exchanged over the established IP channel. </w:t>
      </w:r>
    </w:p>
    <w:p w14:paraId="7DAA808F" w14:textId="6586ABE2" w:rsidR="00BD3FFD" w:rsidRPr="00140D2B" w:rsidRDefault="00BD3FFD" w:rsidP="00F81B75">
      <w:pPr>
        <w:pStyle w:val="ListParagraph"/>
        <w:ind w:leftChars="-1" w:left="-2" w:firstLine="2"/>
        <w:rPr>
          <w:lang w:val="en-US" w:eastAsia="ko-KR"/>
        </w:rPr>
      </w:pPr>
    </w:p>
    <w:p w14:paraId="2F481A30" w14:textId="119543EA" w:rsidR="00F47BA2" w:rsidRPr="00643C95" w:rsidRDefault="0062374C" w:rsidP="00DC4CC6">
      <w:pPr>
        <w:pStyle w:val="Heading3"/>
        <w:ind w:hanging="462"/>
        <w:rPr>
          <w:b w:val="0"/>
        </w:rPr>
      </w:pPr>
      <w:bookmarkStart w:id="372" w:name="_Toc75882736"/>
      <w:r w:rsidRPr="00F577F5">
        <w:t xml:space="preserve">IP </w:t>
      </w:r>
      <w:r w:rsidR="00DD7E1B">
        <w:t>t</w:t>
      </w:r>
      <w:r w:rsidR="0022511E" w:rsidRPr="00F577F5">
        <w:t>unneling</w:t>
      </w:r>
      <w:r w:rsidRPr="00F577F5">
        <w:t xml:space="preserve"> </w:t>
      </w:r>
      <w:r w:rsidR="00DD7E1B">
        <w:t>f</w:t>
      </w:r>
      <w:r w:rsidR="00B815A3" w:rsidRPr="00F577F5">
        <w:t>unction</w:t>
      </w:r>
      <w:bookmarkEnd w:id="372"/>
    </w:p>
    <w:p w14:paraId="7A7CDA16" w14:textId="77777777" w:rsidR="00F47BA2" w:rsidRPr="00140D2B" w:rsidRDefault="00F47BA2" w:rsidP="00F81B75">
      <w:pPr>
        <w:pStyle w:val="ListParagraph"/>
        <w:ind w:leftChars="-1" w:left="-2" w:firstLine="2"/>
        <w:rPr>
          <w:lang w:val="en-US" w:eastAsia="ko-KR"/>
        </w:rPr>
      </w:pPr>
    </w:p>
    <w:p w14:paraId="68F21300" w14:textId="10E09467" w:rsidR="00C21049" w:rsidRPr="00140D2B" w:rsidRDefault="00290E2C" w:rsidP="00F81B75">
      <w:pPr>
        <w:pStyle w:val="ListParagraph"/>
        <w:ind w:leftChars="-1" w:left="-2" w:firstLine="2"/>
        <w:jc w:val="both"/>
        <w:rPr>
          <w:color w:val="000000" w:themeColor="text1"/>
          <w:lang w:val="en-US" w:eastAsia="ko-KR"/>
        </w:rPr>
      </w:pPr>
      <w:r w:rsidRPr="00140D2B">
        <w:rPr>
          <w:color w:val="000000" w:themeColor="text1"/>
          <w:lang w:val="en-US" w:eastAsia="ko-KR"/>
        </w:rPr>
        <w:t xml:space="preserve">The </w:t>
      </w:r>
      <w:r w:rsidR="007A2D90">
        <w:rPr>
          <w:color w:val="000000" w:themeColor="text1"/>
          <w:lang w:val="en-US" w:eastAsia="ko-KR"/>
        </w:rPr>
        <w:t>TE</w:t>
      </w:r>
      <w:r w:rsidR="00FA5094">
        <w:rPr>
          <w:color w:val="000000" w:themeColor="text1"/>
          <w:lang w:val="en-US" w:eastAsia="ko-KR"/>
        </w:rPr>
        <w:t xml:space="preserve"> </w:t>
      </w:r>
      <w:r w:rsidR="002710BB" w:rsidRPr="00140D2B">
        <w:rPr>
          <w:color w:val="000000" w:themeColor="text1"/>
          <w:lang w:val="en-US" w:eastAsia="ko-KR"/>
        </w:rPr>
        <w:t xml:space="preserve">and </w:t>
      </w:r>
      <w:r w:rsidR="00377310" w:rsidRPr="00140D2B">
        <w:rPr>
          <w:color w:val="000000" w:themeColor="text1"/>
          <w:lang w:val="en-US" w:eastAsia="ko-KR"/>
        </w:rPr>
        <w:t>N3IWF</w:t>
      </w:r>
      <w:r w:rsidR="002710BB" w:rsidRPr="00140D2B">
        <w:rPr>
          <w:color w:val="000000" w:themeColor="text1"/>
          <w:lang w:val="en-US" w:eastAsia="ko-KR"/>
        </w:rPr>
        <w:t xml:space="preserve"> sh</w:t>
      </w:r>
      <w:r w:rsidR="00C21049" w:rsidRPr="00140D2B">
        <w:rPr>
          <w:color w:val="000000" w:themeColor="text1"/>
          <w:lang w:val="en-US" w:eastAsia="ko-KR"/>
        </w:rPr>
        <w:t xml:space="preserve">all have </w:t>
      </w:r>
      <w:r w:rsidR="002B75A8" w:rsidRPr="00140D2B">
        <w:rPr>
          <w:color w:val="000000" w:themeColor="text1"/>
          <w:lang w:val="en-US" w:eastAsia="ko-KR"/>
        </w:rPr>
        <w:t>the</w:t>
      </w:r>
      <w:r w:rsidR="00C21049" w:rsidRPr="00140D2B">
        <w:rPr>
          <w:color w:val="000000" w:themeColor="text1"/>
          <w:lang w:val="en-US" w:eastAsia="ko-KR"/>
        </w:rPr>
        <w:t xml:space="preserve"> </w:t>
      </w:r>
      <w:r w:rsidRPr="00140D2B">
        <w:rPr>
          <w:color w:val="000000" w:themeColor="text1"/>
          <w:lang w:val="en-US" w:eastAsia="ko-KR"/>
        </w:rPr>
        <w:t xml:space="preserve">following </w:t>
      </w:r>
      <w:r w:rsidR="00C21049" w:rsidRPr="00140D2B">
        <w:rPr>
          <w:color w:val="000000" w:themeColor="text1"/>
          <w:lang w:val="en-US" w:eastAsia="ko-KR"/>
        </w:rPr>
        <w:t>specific functional requirements to interwork with 3GPP 5G core network</w:t>
      </w:r>
      <w:r w:rsidR="002B75A8" w:rsidRPr="00140D2B">
        <w:rPr>
          <w:color w:val="000000" w:themeColor="text1"/>
          <w:lang w:val="en-US" w:eastAsia="ko-KR"/>
        </w:rPr>
        <w:t xml:space="preserve"> (see </w:t>
      </w:r>
      <w:ins w:id="373" w:author="Joseph S Levy" w:date="2021-08-23T22:07:00Z">
        <w:r w:rsidR="00555DCC">
          <w:rPr>
            <w:color w:val="000000" w:themeColor="text1"/>
            <w:lang w:val="en-US" w:eastAsia="ko-KR"/>
          </w:rPr>
          <w:fldChar w:fldCharType="begin"/>
        </w:r>
        <w:r w:rsidR="00555DCC">
          <w:rPr>
            <w:color w:val="000000" w:themeColor="text1"/>
            <w:lang w:val="en-US" w:eastAsia="ko-KR"/>
          </w:rPr>
          <w:instrText xml:space="preserve"> REF _Ref80648895 \h </w:instrText>
        </w:r>
      </w:ins>
      <w:r w:rsidR="00555DCC">
        <w:rPr>
          <w:color w:val="000000" w:themeColor="text1"/>
          <w:lang w:val="en-US" w:eastAsia="ko-KR"/>
        </w:rPr>
      </w:r>
      <w:r w:rsidR="00555DCC">
        <w:rPr>
          <w:color w:val="000000" w:themeColor="text1"/>
          <w:lang w:val="en-US" w:eastAsia="ko-KR"/>
        </w:rPr>
        <w:fldChar w:fldCharType="separate"/>
      </w:r>
      <w:ins w:id="374" w:author="Joseph S Levy" w:date="2021-08-23T22:07:00Z">
        <w:r w:rsidR="00555DCC">
          <w:t xml:space="preserve">Figure </w:t>
        </w:r>
        <w:r w:rsidR="00555DCC">
          <w:rPr>
            <w:noProof/>
          </w:rPr>
          <w:t>13</w:t>
        </w:r>
        <w:r w:rsidR="00555DCC">
          <w:rPr>
            <w:color w:val="000000" w:themeColor="text1"/>
            <w:lang w:val="en-US" w:eastAsia="ko-KR"/>
          </w:rPr>
          <w:fldChar w:fldCharType="end"/>
        </w:r>
      </w:ins>
      <w:del w:id="375" w:author="Joseph S Levy" w:date="2021-08-23T22:07:00Z">
        <w:r w:rsidR="002B75A8" w:rsidRPr="00140D2B" w:rsidDel="00555DCC">
          <w:rPr>
            <w:color w:val="000000" w:themeColor="text1"/>
            <w:lang w:val="en-US" w:eastAsia="ko-KR"/>
          </w:rPr>
          <w:delText xml:space="preserve">Figure </w:delText>
        </w:r>
        <w:r w:rsidR="00421A77" w:rsidDel="00555DCC">
          <w:rPr>
            <w:color w:val="000000" w:themeColor="text1"/>
            <w:lang w:val="en-US" w:eastAsia="ko-KR"/>
          </w:rPr>
          <w:delText>1</w:delText>
        </w:r>
        <w:r w:rsidR="008B4EC3" w:rsidDel="00555DCC">
          <w:rPr>
            <w:color w:val="000000" w:themeColor="text1"/>
            <w:lang w:val="en-US" w:eastAsia="ko-KR"/>
          </w:rPr>
          <w:delText>3</w:delText>
        </w:r>
      </w:del>
      <w:r w:rsidR="002B75A8" w:rsidRPr="00140D2B">
        <w:rPr>
          <w:color w:val="000000" w:themeColor="text1"/>
          <w:lang w:val="en-US" w:eastAsia="ko-KR"/>
        </w:rPr>
        <w:t>)</w:t>
      </w:r>
      <w:r w:rsidR="00094EAC" w:rsidRPr="00140D2B">
        <w:rPr>
          <w:color w:val="000000" w:themeColor="text1"/>
          <w:lang w:val="en-US" w:eastAsia="ko-KR"/>
        </w:rPr>
        <w:t>.</w:t>
      </w:r>
      <w:r w:rsidR="00C21049" w:rsidRPr="00140D2B">
        <w:rPr>
          <w:color w:val="000000" w:themeColor="text1"/>
          <w:lang w:val="en-US" w:eastAsia="ko-KR"/>
        </w:rPr>
        <w:t xml:space="preserve"> </w:t>
      </w:r>
    </w:p>
    <w:p w14:paraId="7A249F83" w14:textId="5C3D1B27" w:rsidR="00C21049" w:rsidRPr="00140D2B" w:rsidRDefault="00C21049" w:rsidP="00F81B75">
      <w:pPr>
        <w:ind w:leftChars="-1" w:left="-2" w:firstLine="2"/>
        <w:rPr>
          <w:color w:val="0070C0"/>
          <w:lang w:val="en-US" w:eastAsia="ko-KR"/>
        </w:rPr>
      </w:pPr>
    </w:p>
    <w:p w14:paraId="21E78634" w14:textId="77777777" w:rsidR="00F81B75" w:rsidRPr="00140D2B" w:rsidRDefault="002710BB"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IP communication protocol</w:t>
      </w:r>
    </w:p>
    <w:p w14:paraId="0ADFC03F" w14:textId="77777777" w:rsidR="00F81B75" w:rsidRPr="00140D2B" w:rsidRDefault="00BD3FFD"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IPsec communication protocol</w:t>
      </w:r>
    </w:p>
    <w:p w14:paraId="04E45B4C" w14:textId="298C6A89" w:rsidR="002710BB" w:rsidRPr="00140D2B" w:rsidRDefault="00BD3FFD"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 xml:space="preserve">GRE </w:t>
      </w:r>
      <w:r w:rsidR="009A3E19" w:rsidRPr="00140D2B">
        <w:rPr>
          <w:color w:val="000000" w:themeColor="text1"/>
          <w:lang w:val="en-US" w:eastAsia="ko-KR"/>
        </w:rPr>
        <w:t xml:space="preserve">communication </w:t>
      </w:r>
      <w:r w:rsidRPr="00140D2B">
        <w:rPr>
          <w:color w:val="000000" w:themeColor="text1"/>
          <w:lang w:val="en-US" w:eastAsia="ko-KR"/>
        </w:rPr>
        <w:t>protocol</w:t>
      </w:r>
    </w:p>
    <w:p w14:paraId="316C40C8" w14:textId="10F22D72" w:rsidR="00B777F5" w:rsidRDefault="00B777F5" w:rsidP="00643C95">
      <w:pPr>
        <w:rPr>
          <w:lang w:val="en-US" w:eastAsia="ko-KR"/>
        </w:rPr>
      </w:pPr>
    </w:p>
    <w:p w14:paraId="79CEE664" w14:textId="4708DA22" w:rsidR="004525B6" w:rsidRDefault="004525B6" w:rsidP="00F81B75">
      <w:pPr>
        <w:ind w:firstLine="141"/>
        <w:rPr>
          <w:lang w:val="en-US" w:eastAsia="ko-KR"/>
        </w:rPr>
      </w:pPr>
    </w:p>
    <w:p w14:paraId="48E65DB5" w14:textId="7F101F04" w:rsidR="00E80D6D" w:rsidRPr="00897E61" w:rsidRDefault="007B20C5" w:rsidP="00F81B75">
      <w:pPr>
        <w:ind w:firstLine="141"/>
        <w:rPr>
          <w:lang w:val="en-US" w:eastAsia="ko-KR"/>
        </w:rPr>
      </w:pPr>
      <w:r w:rsidRPr="007B20C5">
        <w:rPr>
          <w:noProof/>
          <w:lang w:eastAsia="ko-KR"/>
        </w:rPr>
        <w:drawing>
          <wp:inline distT="0" distB="0" distL="0" distR="0" wp14:anchorId="6767786E" wp14:editId="28895F85">
            <wp:extent cx="5943600" cy="2603500"/>
            <wp:effectExtent l="0" t="0" r="0" b="6350"/>
            <wp:docPr id="5" name="그림 2">
              <a:extLst xmlns:a="http://schemas.openxmlformats.org/drawingml/2006/main">
                <a:ext uri="{FF2B5EF4-FFF2-40B4-BE49-F238E27FC236}">
                  <a16:creationId xmlns:a16="http://schemas.microsoft.com/office/drawing/2014/main" id="{BA624C29-31C8-4117-8E34-550975E7D02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그림 2">
                      <a:extLst>
                        <a:ext uri="{FF2B5EF4-FFF2-40B4-BE49-F238E27FC236}">
                          <a16:creationId xmlns:a16="http://schemas.microsoft.com/office/drawing/2014/main" id="{BA624C29-31C8-4117-8E34-550975E7D029}"/>
                        </a:ext>
                      </a:extLst>
                    </pic:cNvPr>
                    <pic:cNvPicPr>
                      <a:picLocks noChangeAspect="1"/>
                    </pic:cNvPicPr>
                  </pic:nvPicPr>
                  <pic:blipFill>
                    <a:blip r:embed="rId26"/>
                    <a:stretch>
                      <a:fillRect/>
                    </a:stretch>
                  </pic:blipFill>
                  <pic:spPr>
                    <a:xfrm>
                      <a:off x="0" y="0"/>
                      <a:ext cx="5943600" cy="2603500"/>
                    </a:xfrm>
                    <a:prstGeom prst="rect">
                      <a:avLst/>
                    </a:prstGeom>
                  </pic:spPr>
                </pic:pic>
              </a:graphicData>
            </a:graphic>
          </wp:inline>
        </w:drawing>
      </w:r>
    </w:p>
    <w:p w14:paraId="74BE99AF" w14:textId="63F34A91" w:rsidR="00B777F5" w:rsidRPr="00133F7C" w:rsidRDefault="005C385A" w:rsidP="005C385A">
      <w:pPr>
        <w:pStyle w:val="Caption"/>
        <w:rPr>
          <w:lang w:val="en-US" w:eastAsia="ko-KR"/>
        </w:rPr>
      </w:pPr>
      <w:bookmarkStart w:id="376" w:name="_Ref80648895"/>
      <w:bookmarkStart w:id="377" w:name="_Toc80649229"/>
      <w:ins w:id="378" w:author="Joseph S Levy" w:date="2021-08-23T22:03:00Z">
        <w:r>
          <w:t xml:space="preserve">Figure </w:t>
        </w:r>
        <w:r>
          <w:fldChar w:fldCharType="begin"/>
        </w:r>
        <w:r>
          <w:instrText xml:space="preserve"> SEQ Figure \* ARABIC </w:instrText>
        </w:r>
      </w:ins>
      <w:r>
        <w:fldChar w:fldCharType="separate"/>
      </w:r>
      <w:ins w:id="379" w:author="Joseph S Levy" w:date="2021-08-23T22:04:00Z">
        <w:r>
          <w:rPr>
            <w:noProof/>
          </w:rPr>
          <w:t>13</w:t>
        </w:r>
      </w:ins>
      <w:ins w:id="380" w:author="Joseph S Levy" w:date="2021-08-23T22:03:00Z">
        <w:r>
          <w:fldChar w:fldCharType="end"/>
        </w:r>
      </w:ins>
      <w:bookmarkEnd w:id="376"/>
      <w:del w:id="381" w:author="Joseph S Levy" w:date="2021-08-23T22:03:00Z">
        <w:r w:rsidR="00297612" w:rsidRPr="00242146" w:rsidDel="005C385A">
          <w:rPr>
            <w:lang w:val="en-US"/>
          </w:rPr>
          <w:delText xml:space="preserve">Figure </w:delText>
        </w:r>
        <w:r w:rsidR="00421A77" w:rsidDel="005C385A">
          <w:rPr>
            <w:lang w:val="en-US"/>
          </w:rPr>
          <w:delText>1</w:delText>
        </w:r>
        <w:r w:rsidR="008B4EC3" w:rsidDel="005C385A">
          <w:rPr>
            <w:lang w:val="en-US"/>
          </w:rPr>
          <w:delText>3</w:delText>
        </w:r>
      </w:del>
      <w:r w:rsidR="00297612" w:rsidRPr="00897E61">
        <w:rPr>
          <w:lang w:val="en-US" w:eastAsia="ko-KR"/>
        </w:rPr>
        <w:t xml:space="preserve">. </w:t>
      </w:r>
      <w:r w:rsidR="00B777F5" w:rsidRPr="00B658F3">
        <w:rPr>
          <w:lang w:val="en-US" w:eastAsia="ko-KR"/>
        </w:rPr>
        <w:t xml:space="preserve">Data </w:t>
      </w:r>
      <w:r w:rsidR="00563BB5" w:rsidRPr="00B658F3">
        <w:rPr>
          <w:lang w:val="en-US" w:eastAsia="ko-KR"/>
        </w:rPr>
        <w:t>p</w:t>
      </w:r>
      <w:r w:rsidR="00B777F5" w:rsidRPr="00B658F3">
        <w:rPr>
          <w:lang w:val="en-US" w:eastAsia="ko-KR"/>
        </w:rPr>
        <w:t xml:space="preserve">lane between </w:t>
      </w:r>
      <w:r w:rsidR="000F4C02">
        <w:rPr>
          <w:lang w:val="en-US" w:eastAsia="ko-KR"/>
        </w:rPr>
        <w:t xml:space="preserve">a </w:t>
      </w:r>
      <w:r w:rsidR="007A2D90">
        <w:rPr>
          <w:lang w:val="en-US" w:eastAsia="ko-KR"/>
        </w:rPr>
        <w:t xml:space="preserve">TE </w:t>
      </w:r>
      <w:r w:rsidR="00B777F5" w:rsidRPr="00B658F3">
        <w:rPr>
          <w:lang w:val="en-US" w:eastAsia="ko-KR"/>
        </w:rPr>
        <w:t>and N3IWF (3GPP TS 23.501)</w:t>
      </w:r>
      <w:bookmarkEnd w:id="377"/>
    </w:p>
    <w:p w14:paraId="46DF3A9F" w14:textId="6F53FF59" w:rsidR="00F47BA2" w:rsidRPr="00140D2B" w:rsidRDefault="00F47BA2" w:rsidP="00B777F5">
      <w:pPr>
        <w:pStyle w:val="ListParagraph"/>
        <w:ind w:left="0" w:hanging="426"/>
        <w:jc w:val="center"/>
        <w:rPr>
          <w:lang w:val="en-US" w:eastAsia="ko-KR"/>
        </w:rPr>
      </w:pPr>
    </w:p>
    <w:p w14:paraId="6A855102" w14:textId="316073D4" w:rsidR="00F47BA2" w:rsidRDefault="00F47BA2" w:rsidP="00643C95">
      <w:pPr>
        <w:pStyle w:val="Heading3"/>
        <w:ind w:left="567" w:hanging="567"/>
      </w:pPr>
      <w:bookmarkStart w:id="382" w:name="_Toc75882737"/>
      <w:r w:rsidRPr="00F577F5">
        <w:t>Message procedures</w:t>
      </w:r>
      <w:bookmarkEnd w:id="382"/>
    </w:p>
    <w:p w14:paraId="67314418" w14:textId="0B59B7A4" w:rsidR="00DD7E1B" w:rsidRDefault="00DD7E1B" w:rsidP="00DD7E1B">
      <w:pPr>
        <w:rPr>
          <w:lang w:val="en-US" w:eastAsia="ko-KR"/>
        </w:rPr>
      </w:pPr>
    </w:p>
    <w:p w14:paraId="0BE6C38E" w14:textId="6200E5BB" w:rsidR="00DD7E1B" w:rsidRPr="00643C95" w:rsidRDefault="000F4C02" w:rsidP="00643C95">
      <w:pPr>
        <w:pStyle w:val="ListParagraph"/>
        <w:ind w:leftChars="-1" w:left="-2" w:firstLine="2"/>
        <w:jc w:val="both"/>
        <w:rPr>
          <w:color w:val="000000" w:themeColor="text1"/>
          <w:lang w:val="en-US" w:eastAsia="ko-KR"/>
        </w:rPr>
      </w:pPr>
      <w:r>
        <w:rPr>
          <w:color w:val="000000" w:themeColor="text1"/>
          <w:lang w:val="en-US" w:eastAsia="ko-KR"/>
        </w:rPr>
        <w:t>A</w:t>
      </w:r>
      <w:r w:rsidR="00DD7E1B" w:rsidRPr="00140D2B">
        <w:rPr>
          <w:color w:val="000000" w:themeColor="text1"/>
          <w:lang w:val="en-US" w:eastAsia="ko-KR"/>
        </w:rPr>
        <w:t xml:space="preserve"> </w:t>
      </w:r>
      <w:r w:rsidR="007A2D90">
        <w:rPr>
          <w:color w:val="000000" w:themeColor="text1"/>
          <w:lang w:val="en-US" w:eastAsia="ko-KR"/>
        </w:rPr>
        <w:t>TE</w:t>
      </w:r>
      <w:r w:rsidR="00FA5094">
        <w:rPr>
          <w:color w:val="000000" w:themeColor="text1"/>
          <w:lang w:val="en-US" w:eastAsia="ko-KR"/>
        </w:rPr>
        <w:t xml:space="preserve"> </w:t>
      </w:r>
      <w:r w:rsidR="00DD7E1B" w:rsidRPr="00140D2B">
        <w:rPr>
          <w:color w:val="000000" w:themeColor="text1"/>
          <w:lang w:val="en-US" w:eastAsia="ko-KR"/>
        </w:rPr>
        <w:t xml:space="preserve">and N3IWF shall </w:t>
      </w:r>
      <w:r w:rsidR="00DD7E1B">
        <w:rPr>
          <w:color w:val="000000" w:themeColor="text1"/>
          <w:lang w:val="en-US" w:eastAsia="ko-KR"/>
        </w:rPr>
        <w:t xml:space="preserve">provide IPsec tunneling and PDU session establishment </w:t>
      </w:r>
      <w:r w:rsidR="00DD7E1B" w:rsidRPr="00140D2B">
        <w:rPr>
          <w:color w:val="000000" w:themeColor="text1"/>
          <w:lang w:val="en-US" w:eastAsia="ko-KR"/>
        </w:rPr>
        <w:t>to interwork with 3GPP 5G core network</w:t>
      </w:r>
      <w:r w:rsidR="00C971DB">
        <w:rPr>
          <w:color w:val="000000" w:themeColor="text1"/>
          <w:lang w:val="en-US" w:eastAsia="ko-KR"/>
        </w:rPr>
        <w:t>:</w:t>
      </w:r>
    </w:p>
    <w:p w14:paraId="466497B8" w14:textId="6294FA60" w:rsidR="00B777F5" w:rsidRPr="00140D2B" w:rsidRDefault="00BD3FFD" w:rsidP="00A072EC">
      <w:pPr>
        <w:pStyle w:val="ListParagraph"/>
        <w:ind w:left="0" w:hanging="426"/>
        <w:rPr>
          <w:lang w:val="en-US" w:eastAsia="ko-KR"/>
        </w:rPr>
      </w:pPr>
      <w:r w:rsidRPr="00140D2B">
        <w:rPr>
          <w:lang w:val="en-US" w:eastAsia="ko-KR"/>
        </w:rPr>
        <w:lastRenderedPageBreak/>
        <w:t xml:space="preserve"> </w:t>
      </w:r>
    </w:p>
    <w:p w14:paraId="7B3C9A9F" w14:textId="3C386048" w:rsidR="00A072EC" w:rsidRPr="00140D2B" w:rsidRDefault="00A072EC" w:rsidP="00A072EC">
      <w:pPr>
        <w:pStyle w:val="ListParagraph"/>
        <w:numPr>
          <w:ilvl w:val="0"/>
          <w:numId w:val="53"/>
        </w:numPr>
        <w:ind w:left="709" w:hanging="283"/>
        <w:rPr>
          <w:lang w:val="en-US" w:eastAsia="ko-KR"/>
        </w:rPr>
      </w:pPr>
      <w:r w:rsidRPr="00140D2B">
        <w:rPr>
          <w:lang w:val="en-US" w:eastAsia="ko-KR"/>
        </w:rPr>
        <w:t xml:space="preserve">IPsec </w:t>
      </w:r>
      <w:r w:rsidR="0022511E" w:rsidRPr="00140D2B">
        <w:rPr>
          <w:lang w:val="en-US" w:eastAsia="ko-KR"/>
        </w:rPr>
        <w:t>tunneling</w:t>
      </w:r>
      <w:r w:rsidRPr="00140D2B">
        <w:rPr>
          <w:lang w:val="en-US" w:eastAsia="ko-KR"/>
        </w:rPr>
        <w:t xml:space="preserve"> procedures shall be processed via </w:t>
      </w:r>
      <w:r w:rsidR="00B2282C" w:rsidRPr="00140D2B">
        <w:rPr>
          <w:lang w:val="en-US" w:eastAsia="ko-KR"/>
        </w:rPr>
        <w:t xml:space="preserve">the </w:t>
      </w:r>
      <w:r w:rsidRPr="00140D2B">
        <w:rPr>
          <w:lang w:val="en-US" w:eastAsia="ko-KR"/>
        </w:rPr>
        <w:t>WLAN access network</w:t>
      </w:r>
      <w:r w:rsidR="000C38DA" w:rsidRPr="00140D2B">
        <w:rPr>
          <w:lang w:val="en-US" w:eastAsia="ko-KR"/>
        </w:rPr>
        <w:t>.</w:t>
      </w:r>
    </w:p>
    <w:p w14:paraId="5F778922" w14:textId="1AC5ABC7" w:rsidR="00F54E0B" w:rsidRPr="00140D2B" w:rsidRDefault="00ED1332" w:rsidP="00A072EC">
      <w:pPr>
        <w:pStyle w:val="ListParagraph"/>
        <w:numPr>
          <w:ilvl w:val="0"/>
          <w:numId w:val="53"/>
        </w:numPr>
        <w:ind w:left="709" w:hanging="283"/>
        <w:rPr>
          <w:lang w:val="en-US" w:eastAsia="ko-KR"/>
        </w:rPr>
      </w:pPr>
      <w:r w:rsidRPr="00140D2B">
        <w:rPr>
          <w:lang w:val="en-US" w:eastAsia="ko-KR"/>
        </w:rPr>
        <w:t xml:space="preserve">PDU session </w:t>
      </w:r>
      <w:r w:rsidR="0022511E" w:rsidRPr="00140D2B">
        <w:rPr>
          <w:lang w:val="en-US" w:eastAsia="ko-KR"/>
        </w:rPr>
        <w:t>establishment</w:t>
      </w:r>
      <w:r w:rsidR="00A072EC" w:rsidRPr="00140D2B">
        <w:rPr>
          <w:lang w:val="en-US" w:eastAsia="ko-KR"/>
        </w:rPr>
        <w:t xml:space="preserve"> </w:t>
      </w:r>
      <w:r w:rsidRPr="00140D2B">
        <w:rPr>
          <w:lang w:val="en-US" w:eastAsia="ko-KR"/>
        </w:rPr>
        <w:t>s</w:t>
      </w:r>
      <w:r w:rsidR="00A072EC" w:rsidRPr="00140D2B">
        <w:rPr>
          <w:lang w:val="en-US" w:eastAsia="ko-KR"/>
        </w:rPr>
        <w:t xml:space="preserve">hall be processed via </w:t>
      </w:r>
      <w:r w:rsidR="00B2282C" w:rsidRPr="00140D2B">
        <w:rPr>
          <w:lang w:val="en-US" w:eastAsia="ko-KR"/>
        </w:rPr>
        <w:t xml:space="preserve">the </w:t>
      </w:r>
      <w:r w:rsidR="00490131" w:rsidRPr="00140D2B">
        <w:rPr>
          <w:lang w:val="en-US" w:eastAsia="ko-KR"/>
        </w:rPr>
        <w:t>WLAN access network</w:t>
      </w:r>
      <w:r w:rsidR="00F54E0B" w:rsidRPr="00140D2B">
        <w:rPr>
          <w:lang w:val="en-US" w:eastAsia="ko-KR"/>
        </w:rPr>
        <w:t>.</w:t>
      </w:r>
    </w:p>
    <w:p w14:paraId="29B9B796" w14:textId="77777777" w:rsidR="008411E9" w:rsidRPr="008411E9" w:rsidRDefault="008411E9" w:rsidP="008411E9">
      <w:pPr>
        <w:pStyle w:val="ListParagraph"/>
        <w:numPr>
          <w:ilvl w:val="0"/>
          <w:numId w:val="53"/>
        </w:numPr>
        <w:rPr>
          <w:b/>
          <w:lang w:val="en-US" w:eastAsia="ko-KR"/>
        </w:rPr>
        <w:sectPr w:rsidR="008411E9" w:rsidRPr="008411E9" w:rsidSect="008411E9">
          <w:type w:val="continuous"/>
          <w:pgSz w:w="12240" w:h="15840" w:code="1"/>
          <w:pgMar w:top="1080" w:right="1080" w:bottom="1080" w:left="1080" w:header="432" w:footer="432" w:gutter="720"/>
          <w:lnNumType w:countBy="1"/>
          <w:cols w:space="720"/>
          <w:docGrid w:linePitch="299"/>
        </w:sectPr>
      </w:pPr>
    </w:p>
    <w:p w14:paraId="08D56110" w14:textId="18437D9E" w:rsidR="00792201" w:rsidRPr="00F577F5" w:rsidRDefault="00792201" w:rsidP="00643C95">
      <w:pPr>
        <w:pStyle w:val="Heading1"/>
      </w:pPr>
      <w:bookmarkStart w:id="383" w:name="_Toc60302144"/>
      <w:bookmarkStart w:id="384" w:name="_Toc60302300"/>
      <w:bookmarkStart w:id="385" w:name="_Toc60302504"/>
      <w:bookmarkStart w:id="386" w:name="_Toc75882738"/>
      <w:bookmarkEnd w:id="383"/>
      <w:bookmarkEnd w:id="384"/>
      <w:bookmarkEnd w:id="385"/>
      <w:r w:rsidRPr="00F577F5">
        <w:lastRenderedPageBreak/>
        <w:t>5GS QoS management</w:t>
      </w:r>
      <w:bookmarkEnd w:id="386"/>
    </w:p>
    <w:p w14:paraId="3F9C57C1" w14:textId="4B6EAC8D" w:rsidR="0098044D" w:rsidRPr="00140D2B" w:rsidRDefault="0098044D" w:rsidP="001935DE">
      <w:pPr>
        <w:jc w:val="both"/>
        <w:rPr>
          <w:color w:val="000000" w:themeColor="text1"/>
          <w:lang w:val="en-US" w:eastAsia="ko-KR"/>
        </w:rPr>
      </w:pPr>
    </w:p>
    <w:p w14:paraId="2BAB91FC" w14:textId="6BC8578E" w:rsidR="0098044D" w:rsidRPr="00643C95" w:rsidRDefault="00391368" w:rsidP="00643C95">
      <w:pPr>
        <w:pStyle w:val="Heading2"/>
        <w:rPr>
          <w:b w:val="0"/>
        </w:rPr>
      </w:pPr>
      <w:r w:rsidRPr="00F577F5">
        <w:t xml:space="preserve"> </w:t>
      </w:r>
      <w:bookmarkStart w:id="387" w:name="_Toc75882739"/>
      <w:r w:rsidR="0098044D" w:rsidRPr="00F577F5">
        <w:t>5GS QoS model</w:t>
      </w:r>
      <w:bookmarkEnd w:id="387"/>
    </w:p>
    <w:p w14:paraId="05673AD8" w14:textId="61F66FFC" w:rsidR="0098044D" w:rsidRPr="00140D2B" w:rsidRDefault="0098044D" w:rsidP="001935DE">
      <w:pPr>
        <w:jc w:val="both"/>
        <w:rPr>
          <w:color w:val="000000" w:themeColor="text1"/>
          <w:lang w:val="en-US" w:eastAsia="ko-KR"/>
        </w:rPr>
      </w:pPr>
    </w:p>
    <w:p w14:paraId="3FEBBB9F" w14:textId="56DC79F1" w:rsidR="0087094F" w:rsidRPr="00140D2B" w:rsidRDefault="00E466C2" w:rsidP="001935DE">
      <w:pPr>
        <w:jc w:val="both"/>
        <w:rPr>
          <w:b/>
          <w:color w:val="000000" w:themeColor="text1"/>
          <w:lang w:val="en-US"/>
        </w:rPr>
      </w:pPr>
      <w:r w:rsidRPr="00140D2B">
        <w:rPr>
          <w:color w:val="000000" w:themeColor="text1"/>
          <w:lang w:val="en-US" w:eastAsia="ko-KR"/>
        </w:rPr>
        <w:t xml:space="preserve">The 3GPP </w:t>
      </w:r>
      <w:r w:rsidR="00471CFD" w:rsidRPr="00140D2B">
        <w:rPr>
          <w:lang w:val="en-US" w:eastAsia="ko-KR"/>
        </w:rPr>
        <w:t>Quality of Service</w:t>
      </w:r>
      <w:r w:rsidR="00471CFD" w:rsidRPr="00140D2B">
        <w:rPr>
          <w:color w:val="000000" w:themeColor="text1"/>
          <w:lang w:val="en-US" w:eastAsia="ko-KR"/>
        </w:rPr>
        <w:t xml:space="preserve"> (</w:t>
      </w:r>
      <w:r w:rsidRPr="00140D2B">
        <w:rPr>
          <w:color w:val="000000" w:themeColor="text1"/>
          <w:lang w:val="en-US" w:eastAsia="ko-KR"/>
        </w:rPr>
        <w:t>QoS</w:t>
      </w:r>
      <w:r w:rsidR="00471CFD" w:rsidRPr="00140D2B">
        <w:rPr>
          <w:color w:val="000000" w:themeColor="text1"/>
          <w:lang w:val="en-US" w:eastAsia="ko-KR"/>
        </w:rPr>
        <w:t>)</w:t>
      </w:r>
      <w:r w:rsidRPr="00140D2B">
        <w:rPr>
          <w:color w:val="000000" w:themeColor="text1"/>
          <w:lang w:val="en-US" w:eastAsia="ko-KR"/>
        </w:rPr>
        <w:t xml:space="preserve"> flow is access agnostic</w:t>
      </w:r>
      <w:r w:rsidR="00A10D06" w:rsidRPr="00140D2B">
        <w:rPr>
          <w:color w:val="000000" w:themeColor="text1"/>
          <w:lang w:val="en-US" w:eastAsia="ko-KR"/>
        </w:rPr>
        <w:t xml:space="preserve">. When </w:t>
      </w:r>
      <w:r w:rsidR="00871DF5" w:rsidRPr="00140D2B">
        <w:rPr>
          <w:color w:val="000000" w:themeColor="text1"/>
          <w:lang w:val="en-US" w:eastAsia="ko-KR"/>
        </w:rPr>
        <w:t xml:space="preserve">the traffic is distributed between </w:t>
      </w:r>
      <w:r w:rsidR="00A10D06" w:rsidRPr="00140D2B">
        <w:rPr>
          <w:color w:val="000000" w:themeColor="text1"/>
          <w:lang w:val="en-US" w:eastAsia="ko-KR"/>
        </w:rPr>
        <w:t>the</w:t>
      </w:r>
      <w:r w:rsidR="00871DF5" w:rsidRPr="00140D2B">
        <w:rPr>
          <w:color w:val="000000" w:themeColor="text1"/>
          <w:lang w:val="en-US" w:eastAsia="ko-KR"/>
        </w:rPr>
        <w:t xml:space="preserve"> 5G access network and </w:t>
      </w:r>
      <w:r w:rsidR="00A10D06" w:rsidRPr="00140D2B">
        <w:rPr>
          <w:color w:val="000000" w:themeColor="text1"/>
          <w:lang w:val="en-US" w:eastAsia="ko-KR"/>
        </w:rPr>
        <w:t xml:space="preserve">the </w:t>
      </w:r>
      <w:r w:rsidR="00871DF5" w:rsidRPr="00140D2B">
        <w:rPr>
          <w:color w:val="000000" w:themeColor="text1"/>
          <w:lang w:val="en-US" w:eastAsia="ko-KR"/>
        </w:rPr>
        <w:t>WLAN access network,</w:t>
      </w:r>
      <w:r w:rsidRPr="00140D2B">
        <w:rPr>
          <w:color w:val="000000" w:themeColor="text1"/>
          <w:lang w:val="en-US" w:eastAsia="ko-KR"/>
        </w:rPr>
        <w:t xml:space="preserve"> the same QoS </w:t>
      </w:r>
      <w:r w:rsidR="0013389E" w:rsidRPr="00140D2B">
        <w:rPr>
          <w:color w:val="000000" w:themeColor="text1"/>
          <w:lang w:val="en-US" w:eastAsia="ko-KR"/>
        </w:rPr>
        <w:t>should be</w:t>
      </w:r>
      <w:r w:rsidRPr="00140D2B">
        <w:rPr>
          <w:color w:val="000000" w:themeColor="text1"/>
          <w:lang w:val="en-US" w:eastAsia="ko-KR"/>
        </w:rPr>
        <w:t xml:space="preserve"> supported</w:t>
      </w:r>
      <w:r w:rsidR="00434B8F" w:rsidRPr="00140D2B">
        <w:rPr>
          <w:color w:val="000000" w:themeColor="text1"/>
          <w:lang w:val="en-US" w:eastAsia="ko-KR"/>
        </w:rPr>
        <w:t>.</w:t>
      </w:r>
      <w:r w:rsidR="00DD7E1B">
        <w:rPr>
          <w:color w:val="000000" w:themeColor="text1"/>
          <w:lang w:val="en-US" w:eastAsia="ko-KR"/>
        </w:rPr>
        <w:t xml:space="preserve"> </w:t>
      </w:r>
      <w:r w:rsidR="00434B8F" w:rsidRPr="00140D2B">
        <w:rPr>
          <w:color w:val="000000" w:themeColor="text1"/>
          <w:lang w:val="en-US" w:eastAsia="ko-KR"/>
        </w:rPr>
        <w:t xml:space="preserve">Issues arise </w:t>
      </w:r>
      <w:r w:rsidR="00192856" w:rsidRPr="00140D2B">
        <w:rPr>
          <w:color w:val="000000" w:themeColor="text1"/>
          <w:lang w:val="en-US" w:eastAsia="ko-KR"/>
        </w:rPr>
        <w:t>if the</w:t>
      </w:r>
      <w:r w:rsidR="009B3CAF" w:rsidRPr="00140D2B">
        <w:rPr>
          <w:color w:val="000000" w:themeColor="text1"/>
          <w:lang w:val="en-US" w:eastAsia="ko-KR"/>
        </w:rPr>
        <w:t xml:space="preserve"> WLAN access network can</w:t>
      </w:r>
      <w:r w:rsidR="00434B8F" w:rsidRPr="00140D2B">
        <w:rPr>
          <w:color w:val="000000" w:themeColor="text1"/>
          <w:lang w:val="en-US" w:eastAsia="ko-KR"/>
        </w:rPr>
        <w:t>not</w:t>
      </w:r>
      <w:r w:rsidR="009B3CAF" w:rsidRPr="00140D2B">
        <w:rPr>
          <w:color w:val="000000" w:themeColor="text1"/>
          <w:lang w:val="en-US" w:eastAsia="ko-KR"/>
        </w:rPr>
        <w:t xml:space="preserve"> </w:t>
      </w:r>
      <w:r w:rsidR="00304900" w:rsidRPr="00140D2B">
        <w:rPr>
          <w:color w:val="000000" w:themeColor="text1"/>
          <w:lang w:val="en-US" w:eastAsia="ko-KR"/>
        </w:rPr>
        <w:t>support</w:t>
      </w:r>
      <w:r w:rsidR="009B3CAF" w:rsidRPr="00140D2B">
        <w:rPr>
          <w:color w:val="000000" w:themeColor="text1"/>
          <w:lang w:val="en-US" w:eastAsia="ko-KR"/>
        </w:rPr>
        <w:t xml:space="preserve"> </w:t>
      </w:r>
      <w:r w:rsidR="003152AA" w:rsidRPr="00140D2B">
        <w:rPr>
          <w:color w:val="000000" w:themeColor="text1"/>
          <w:lang w:val="en-US" w:eastAsia="ko-KR"/>
        </w:rPr>
        <w:t xml:space="preserve">the </w:t>
      </w:r>
      <w:r w:rsidR="009B3CAF" w:rsidRPr="00140D2B">
        <w:rPr>
          <w:color w:val="000000" w:themeColor="text1"/>
          <w:lang w:val="en-US" w:eastAsia="ko-KR"/>
        </w:rPr>
        <w:t xml:space="preserve">QoS treatment </w:t>
      </w:r>
      <w:r w:rsidR="00434B8F" w:rsidRPr="00140D2B">
        <w:rPr>
          <w:color w:val="000000" w:themeColor="text1"/>
          <w:lang w:val="en-US" w:eastAsia="ko-KR"/>
        </w:rPr>
        <w:t>required by</w:t>
      </w:r>
      <w:r w:rsidR="009B3CAF" w:rsidRPr="00140D2B">
        <w:rPr>
          <w:color w:val="000000" w:themeColor="text1"/>
          <w:lang w:val="en-US" w:eastAsia="ko-KR"/>
        </w:rPr>
        <w:t xml:space="preserve"> </w:t>
      </w:r>
      <w:r w:rsidR="0098044D" w:rsidRPr="00140D2B">
        <w:rPr>
          <w:color w:val="000000" w:themeColor="text1"/>
          <w:lang w:val="en-US" w:eastAsia="ko-KR"/>
        </w:rPr>
        <w:t xml:space="preserve">the </w:t>
      </w:r>
      <w:r w:rsidR="009B3CAF" w:rsidRPr="00140D2B">
        <w:rPr>
          <w:color w:val="000000" w:themeColor="text1"/>
          <w:lang w:val="en-US" w:eastAsia="ko-KR"/>
        </w:rPr>
        <w:t>5G access network</w:t>
      </w:r>
      <w:r w:rsidRPr="00140D2B">
        <w:rPr>
          <w:color w:val="000000" w:themeColor="text1"/>
          <w:lang w:val="en-US" w:eastAsia="ko-KR"/>
        </w:rPr>
        <w:t>.</w:t>
      </w:r>
      <w:r w:rsidR="0099321A" w:rsidRPr="00140D2B">
        <w:rPr>
          <w:color w:val="000000" w:themeColor="text1"/>
          <w:lang w:val="en-US"/>
        </w:rPr>
        <w:t xml:space="preserve"> </w:t>
      </w:r>
      <w:r w:rsidR="00A03E8E" w:rsidRPr="00140D2B">
        <w:rPr>
          <w:color w:val="000000" w:themeColor="text1"/>
          <w:lang w:val="en-US"/>
        </w:rPr>
        <w:t>QoS flow</w:t>
      </w:r>
      <w:r w:rsidR="00304900" w:rsidRPr="00140D2B">
        <w:rPr>
          <w:color w:val="000000" w:themeColor="text1"/>
          <w:lang w:val="en-US"/>
        </w:rPr>
        <w:t>s</w:t>
      </w:r>
      <w:r w:rsidR="00A03E8E" w:rsidRPr="00140D2B">
        <w:rPr>
          <w:color w:val="000000" w:themeColor="text1"/>
          <w:lang w:val="en-US"/>
        </w:rPr>
        <w:t xml:space="preserve"> </w:t>
      </w:r>
      <w:r w:rsidR="00434B8F" w:rsidRPr="00140D2B">
        <w:rPr>
          <w:color w:val="000000" w:themeColor="text1"/>
          <w:lang w:val="en-US"/>
        </w:rPr>
        <w:t>for</w:t>
      </w:r>
      <w:r w:rsidR="00A03E8E" w:rsidRPr="00140D2B">
        <w:rPr>
          <w:color w:val="000000" w:themeColor="text1"/>
          <w:lang w:val="en-US"/>
        </w:rPr>
        <w:t xml:space="preserve"> </w:t>
      </w:r>
      <w:r w:rsidR="00434B8F" w:rsidRPr="00140D2B">
        <w:rPr>
          <w:color w:val="222222"/>
          <w:szCs w:val="22"/>
          <w:lang w:val="en-US"/>
        </w:rPr>
        <w:t>Guaranteed Bit Rate</w:t>
      </w:r>
      <w:r w:rsidR="00434B8F" w:rsidRPr="00140D2B">
        <w:rPr>
          <w:color w:val="000000" w:themeColor="text1"/>
          <w:lang w:val="en-US"/>
        </w:rPr>
        <w:t xml:space="preserve"> (</w:t>
      </w:r>
      <w:r w:rsidR="0099321A" w:rsidRPr="00140D2B">
        <w:rPr>
          <w:color w:val="000000" w:themeColor="text1"/>
          <w:lang w:val="en-US"/>
        </w:rPr>
        <w:t>GBR</w:t>
      </w:r>
      <w:r w:rsidR="00434B8F" w:rsidRPr="00140D2B">
        <w:rPr>
          <w:color w:val="000000" w:themeColor="text1"/>
          <w:lang w:val="en-US"/>
        </w:rPr>
        <w:t>)</w:t>
      </w:r>
      <w:r w:rsidR="0099321A" w:rsidRPr="00140D2B">
        <w:rPr>
          <w:color w:val="000000" w:themeColor="text1"/>
          <w:lang w:val="en-US"/>
        </w:rPr>
        <w:t xml:space="preserve"> traffic </w:t>
      </w:r>
      <w:r w:rsidR="00A03E8E" w:rsidRPr="00140D2B">
        <w:rPr>
          <w:color w:val="000000" w:themeColor="text1"/>
          <w:lang w:val="en-US"/>
        </w:rPr>
        <w:t xml:space="preserve">and </w:t>
      </w:r>
      <w:r w:rsidR="0099321A" w:rsidRPr="00140D2B">
        <w:rPr>
          <w:color w:val="000000" w:themeColor="text1"/>
          <w:lang w:val="en-US"/>
        </w:rPr>
        <w:t>Non-GBR traffic</w:t>
      </w:r>
      <w:r w:rsidR="0087094F" w:rsidRPr="00140D2B">
        <w:rPr>
          <w:color w:val="000000" w:themeColor="text1"/>
          <w:lang w:val="en-US"/>
        </w:rPr>
        <w:t xml:space="preserve"> </w:t>
      </w:r>
      <w:r w:rsidR="00304900" w:rsidRPr="00140D2B">
        <w:rPr>
          <w:color w:val="000000" w:themeColor="text1"/>
          <w:lang w:val="en-US"/>
        </w:rPr>
        <w:t>are</w:t>
      </w:r>
      <w:r w:rsidR="00D51C86" w:rsidRPr="00140D2B">
        <w:rPr>
          <w:color w:val="000000" w:themeColor="text1"/>
          <w:lang w:val="en-US"/>
        </w:rPr>
        <w:t xml:space="preserve"> </w:t>
      </w:r>
      <w:r w:rsidR="00D51C86" w:rsidRPr="00140D2B">
        <w:rPr>
          <w:color w:val="000000" w:themeColor="text1"/>
          <w:lang w:val="en-US" w:eastAsia="ko-KR"/>
        </w:rPr>
        <w:t>specified</w:t>
      </w:r>
      <w:r w:rsidR="00871DF5" w:rsidRPr="00140D2B">
        <w:rPr>
          <w:color w:val="000000" w:themeColor="text1"/>
          <w:lang w:val="en-US"/>
        </w:rPr>
        <w:t xml:space="preserve"> </w:t>
      </w:r>
      <w:r w:rsidR="001A214D" w:rsidRPr="00140D2B">
        <w:rPr>
          <w:color w:val="000000" w:themeColor="text1"/>
          <w:lang w:val="en-US"/>
        </w:rPr>
        <w:t>in 3GPP TS 23.501</w:t>
      </w:r>
      <w:r w:rsidR="00032BF5">
        <w:rPr>
          <w:color w:val="000000" w:themeColor="text1"/>
          <w:lang w:val="en-US"/>
        </w:rPr>
        <w:t xml:space="preserve"> </w:t>
      </w:r>
      <w:r w:rsidR="001A214D" w:rsidRPr="00140D2B">
        <w:rPr>
          <w:color w:val="000000" w:themeColor="text1"/>
          <w:lang w:val="en-US"/>
        </w:rPr>
        <w:t>and QoS flow</w:t>
      </w:r>
      <w:r w:rsidR="00304900" w:rsidRPr="00140D2B">
        <w:rPr>
          <w:color w:val="000000" w:themeColor="text1"/>
          <w:lang w:val="en-US"/>
        </w:rPr>
        <w:t>s are</w:t>
      </w:r>
      <w:r w:rsidR="00D51C86" w:rsidRPr="00140D2B">
        <w:rPr>
          <w:color w:val="000000" w:themeColor="text1"/>
          <w:lang w:val="en-US"/>
        </w:rPr>
        <w:t xml:space="preserve"> defined </w:t>
      </w:r>
      <w:r w:rsidR="0087094F" w:rsidRPr="00140D2B">
        <w:rPr>
          <w:color w:val="000000" w:themeColor="text1"/>
          <w:lang w:val="en-US"/>
        </w:rPr>
        <w:t>as follows:</w:t>
      </w:r>
      <w:r w:rsidR="0087094F" w:rsidRPr="00140D2B">
        <w:rPr>
          <w:b/>
          <w:color w:val="000000" w:themeColor="text1"/>
          <w:lang w:val="en-US"/>
        </w:rPr>
        <w:t xml:space="preserve"> </w:t>
      </w:r>
    </w:p>
    <w:p w14:paraId="1CC14E43" w14:textId="77777777" w:rsidR="00A072EC" w:rsidRPr="00140D2B" w:rsidRDefault="00A072EC" w:rsidP="00A072EC">
      <w:pPr>
        <w:rPr>
          <w:b/>
          <w:color w:val="000000" w:themeColor="text1"/>
          <w:lang w:val="en-US"/>
        </w:rPr>
      </w:pPr>
    </w:p>
    <w:p w14:paraId="1832F907" w14:textId="633F0544" w:rsidR="00A072EC" w:rsidRPr="00643C95" w:rsidRDefault="0087094F" w:rsidP="00643C95">
      <w:pPr>
        <w:pStyle w:val="ListParagraph"/>
        <w:numPr>
          <w:ilvl w:val="0"/>
          <w:numId w:val="29"/>
        </w:numPr>
        <w:ind w:left="709" w:hanging="283"/>
        <w:jc w:val="both"/>
        <w:rPr>
          <w:color w:val="000000" w:themeColor="text1"/>
          <w:lang w:val="en-US" w:eastAsia="ko-KR"/>
        </w:rPr>
      </w:pPr>
      <w:r w:rsidRPr="00140D2B">
        <w:rPr>
          <w:color w:val="000000" w:themeColor="text1"/>
          <w:lang w:val="en-US" w:eastAsia="ko-KR"/>
        </w:rPr>
        <w:t xml:space="preserve">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GBR resource type or the Delay-critical GBR resource type and requiring </w:t>
      </w:r>
      <w:r w:rsidR="00434B8F" w:rsidRPr="00140D2B">
        <w:rPr>
          <w:color w:val="000000" w:themeColor="text1"/>
          <w:lang w:val="en-US" w:eastAsia="ko-KR"/>
        </w:rPr>
        <w:t xml:space="preserve">a </w:t>
      </w:r>
      <w:r w:rsidRPr="00140D2B">
        <w:rPr>
          <w:color w:val="000000" w:themeColor="text1"/>
          <w:lang w:val="en-US" w:eastAsia="ko-KR"/>
        </w:rPr>
        <w:t>guaranteed</w:t>
      </w:r>
      <w:r w:rsidR="00A072EC" w:rsidRPr="00140D2B">
        <w:rPr>
          <w:color w:val="000000" w:themeColor="text1"/>
          <w:lang w:val="en-US" w:eastAsia="ko-KR"/>
        </w:rPr>
        <w:t xml:space="preserve"> flow bit rate.</w:t>
      </w:r>
    </w:p>
    <w:p w14:paraId="656E68EE" w14:textId="76B8F6F7" w:rsidR="0087094F" w:rsidRPr="00140D2B" w:rsidRDefault="0087094F" w:rsidP="001935DE">
      <w:pPr>
        <w:pStyle w:val="ListParagraph"/>
        <w:numPr>
          <w:ilvl w:val="0"/>
          <w:numId w:val="29"/>
        </w:numPr>
        <w:ind w:left="709" w:hanging="283"/>
        <w:jc w:val="both"/>
        <w:rPr>
          <w:color w:val="000000" w:themeColor="text1"/>
          <w:lang w:val="en-US" w:eastAsia="ko-KR"/>
        </w:rPr>
      </w:pPr>
      <w:r w:rsidRPr="00140D2B">
        <w:rPr>
          <w:color w:val="000000" w:themeColor="text1"/>
          <w:lang w:val="en-US" w:eastAsia="ko-KR"/>
        </w:rPr>
        <w:t xml:space="preserve">Non-GBR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Non-GBR resource type and not requiring </w:t>
      </w:r>
      <w:r w:rsidR="00434B8F" w:rsidRPr="00140D2B">
        <w:rPr>
          <w:color w:val="000000" w:themeColor="text1"/>
          <w:lang w:val="en-US" w:eastAsia="ko-KR"/>
        </w:rPr>
        <w:t xml:space="preserve">a </w:t>
      </w:r>
      <w:r w:rsidRPr="00140D2B">
        <w:rPr>
          <w:color w:val="000000" w:themeColor="text1"/>
          <w:lang w:val="en-US" w:eastAsia="ko-KR"/>
        </w:rPr>
        <w:t>guaranteed flow bit rate.</w:t>
      </w:r>
    </w:p>
    <w:p w14:paraId="31256657" w14:textId="77777777" w:rsidR="00A072EC" w:rsidRPr="00643C95" w:rsidRDefault="00A072EC" w:rsidP="00643C95">
      <w:pPr>
        <w:rPr>
          <w:color w:val="000000" w:themeColor="text1"/>
          <w:lang w:val="en-US" w:eastAsia="ko-KR"/>
        </w:rPr>
      </w:pPr>
    </w:p>
    <w:p w14:paraId="5D845375" w14:textId="6B4714BB" w:rsidR="00F810E3" w:rsidRDefault="006C3F2C" w:rsidP="005C0644">
      <w:pPr>
        <w:jc w:val="both"/>
        <w:rPr>
          <w:lang w:val="en-US" w:eastAsia="ko-KR"/>
        </w:rPr>
      </w:pPr>
      <w:r>
        <w:rPr>
          <w:color w:val="000000" w:themeColor="text1"/>
          <w:lang w:val="en-US"/>
        </w:rPr>
        <w:fldChar w:fldCharType="begin"/>
      </w:r>
      <w:r>
        <w:rPr>
          <w:color w:val="000000" w:themeColor="text1"/>
          <w:lang w:val="en-US"/>
        </w:rPr>
        <w:instrText xml:space="preserve"> REF _Ref65254433 \h </w:instrText>
      </w:r>
      <w:r>
        <w:rPr>
          <w:color w:val="000000" w:themeColor="text1"/>
          <w:lang w:val="en-US"/>
        </w:rPr>
      </w:r>
      <w:r>
        <w:rPr>
          <w:color w:val="000000" w:themeColor="text1"/>
          <w:lang w:val="en-US"/>
        </w:rPr>
        <w:fldChar w:fldCharType="separate"/>
      </w:r>
      <w:del w:id="388" w:author="Joseph S Levy" w:date="2021-08-23T22:07:00Z">
        <w:r w:rsidR="00637218" w:rsidRPr="00897E61" w:rsidDel="00555DCC">
          <w:rPr>
            <w:lang w:val="en-US"/>
          </w:rPr>
          <w:delText>Ta</w:delText>
        </w:r>
      </w:del>
      <w:ins w:id="389" w:author="Joseph S Levy" w:date="2021-08-23T22:06:00Z">
        <w:r w:rsidR="00555DCC">
          <w:rPr>
            <w:lang w:val="en-US"/>
          </w:rPr>
          <w:fldChar w:fldCharType="begin"/>
        </w:r>
        <w:r w:rsidR="00555DCC">
          <w:rPr>
            <w:lang w:val="en-US"/>
          </w:rPr>
          <w:instrText xml:space="preserve"> REF _Ref65254433 \h </w:instrText>
        </w:r>
      </w:ins>
      <w:r w:rsidR="00555DCC">
        <w:rPr>
          <w:lang w:val="en-US"/>
        </w:rPr>
      </w:r>
      <w:r w:rsidR="00555DCC">
        <w:rPr>
          <w:lang w:val="en-US"/>
        </w:rPr>
        <w:fldChar w:fldCharType="separate"/>
      </w:r>
      <w:ins w:id="390" w:author="Joseph S Levy" w:date="2021-08-23T22:06:00Z">
        <w:r w:rsidR="00555DCC" w:rsidRPr="00897E61">
          <w:rPr>
            <w:lang w:val="en-US"/>
          </w:rPr>
          <w:t xml:space="preserve">Table </w:t>
        </w:r>
        <w:r w:rsidR="00555DCC">
          <w:rPr>
            <w:noProof/>
            <w:lang w:val="en-US"/>
          </w:rPr>
          <w:t>1</w:t>
        </w:r>
        <w:r w:rsidR="00555DCC">
          <w:rPr>
            <w:lang w:val="en-US"/>
          </w:rPr>
          <w:fldChar w:fldCharType="end"/>
        </w:r>
      </w:ins>
      <w:del w:id="391" w:author="Joseph S Levy" w:date="2021-08-23T22:06:00Z">
        <w:r w:rsidR="00637218" w:rsidRPr="00897E61" w:rsidDel="00555DCC">
          <w:rPr>
            <w:lang w:val="en-US"/>
          </w:rPr>
          <w:delText xml:space="preserve">ble </w:delText>
        </w:r>
        <w:r w:rsidR="00637218" w:rsidDel="00555DCC">
          <w:rPr>
            <w:noProof/>
            <w:lang w:val="en-US"/>
          </w:rPr>
          <w:delText>1</w:delText>
        </w:r>
      </w:del>
      <w:r>
        <w:rPr>
          <w:color w:val="000000" w:themeColor="text1"/>
          <w:lang w:val="en-US"/>
        </w:rPr>
        <w:fldChar w:fldCharType="end"/>
      </w:r>
      <w:r w:rsidR="0087094F" w:rsidRPr="00140D2B">
        <w:rPr>
          <w:color w:val="000000" w:themeColor="text1"/>
          <w:lang w:val="en-US"/>
        </w:rPr>
        <w:t xml:space="preserve"> shows the characteristics of GBR and </w:t>
      </w:r>
      <w:r w:rsidR="00F31A03" w:rsidRPr="00140D2B">
        <w:rPr>
          <w:color w:val="000000" w:themeColor="text1"/>
          <w:lang w:val="en-US"/>
        </w:rPr>
        <w:t>delay critical</w:t>
      </w:r>
      <w:r w:rsidR="0087094F" w:rsidRPr="00140D2B">
        <w:rPr>
          <w:color w:val="000000" w:themeColor="text1"/>
          <w:lang w:val="en-US"/>
        </w:rPr>
        <w:t xml:space="preserve"> GBR QoS flows from 3GPP. Therefore, it is </w:t>
      </w:r>
      <w:r w:rsidR="00B2282C" w:rsidRPr="00140D2B">
        <w:rPr>
          <w:color w:val="000000" w:themeColor="text1"/>
          <w:lang w:val="en-US"/>
        </w:rPr>
        <w:t xml:space="preserve">necessary that </w:t>
      </w:r>
      <w:r w:rsidR="0087094F" w:rsidRPr="00140D2B">
        <w:rPr>
          <w:color w:val="000000" w:themeColor="text1"/>
          <w:lang w:val="en-US"/>
        </w:rPr>
        <w:t xml:space="preserve">GBR flows </w:t>
      </w:r>
      <w:r w:rsidR="00B2282C" w:rsidRPr="00140D2B">
        <w:rPr>
          <w:color w:val="000000" w:themeColor="text1"/>
          <w:lang w:val="en-US"/>
        </w:rPr>
        <w:t>are supported by the</w:t>
      </w:r>
      <w:r w:rsidR="0087094F" w:rsidRPr="00140D2B">
        <w:rPr>
          <w:color w:val="000000" w:themeColor="text1"/>
          <w:lang w:val="en-US"/>
        </w:rPr>
        <w:t xml:space="preserve"> WLAN</w:t>
      </w:r>
      <w:r w:rsidR="00B2282C" w:rsidRPr="00140D2B">
        <w:rPr>
          <w:color w:val="000000" w:themeColor="text1"/>
          <w:lang w:val="en-US"/>
        </w:rPr>
        <w:t xml:space="preserve"> in both directions</w:t>
      </w:r>
      <w:r w:rsidR="003152AA" w:rsidRPr="00140D2B">
        <w:rPr>
          <w:color w:val="000000" w:themeColor="text1"/>
          <w:lang w:val="en-US"/>
        </w:rPr>
        <w:t>,</w:t>
      </w:r>
      <w:r w:rsidR="009B3CAF" w:rsidRPr="00140D2B">
        <w:rPr>
          <w:color w:val="000000" w:themeColor="text1"/>
          <w:lang w:val="en-US"/>
        </w:rPr>
        <w:t xml:space="preserve"> </w:t>
      </w:r>
      <w:r w:rsidR="006E38F1" w:rsidRPr="00140D2B">
        <w:rPr>
          <w:color w:val="000000" w:themeColor="text1"/>
          <w:lang w:val="en-US"/>
        </w:rPr>
        <w:t>e.g.,</w:t>
      </w:r>
      <w:r w:rsidR="009B3CAF" w:rsidRPr="00140D2B">
        <w:rPr>
          <w:color w:val="000000" w:themeColor="text1"/>
          <w:lang w:val="en-US"/>
        </w:rPr>
        <w:t xml:space="preserve"> </w:t>
      </w:r>
      <w:r w:rsidR="00B2282C" w:rsidRPr="00140D2B">
        <w:rPr>
          <w:color w:val="000000" w:themeColor="text1"/>
          <w:lang w:val="en-US"/>
        </w:rPr>
        <w:t xml:space="preserve">non-AP </w:t>
      </w:r>
      <w:r w:rsidR="007A2D90">
        <w:rPr>
          <w:color w:val="000000" w:themeColor="text1"/>
          <w:lang w:val="en-US"/>
        </w:rPr>
        <w:t xml:space="preserve">TE </w:t>
      </w:r>
      <w:r w:rsidR="009B3CAF" w:rsidRPr="00140D2B">
        <w:rPr>
          <w:color w:val="000000" w:themeColor="text1"/>
          <w:lang w:val="en-US"/>
        </w:rPr>
        <w:t>to AP and AP t</w:t>
      </w:r>
      <w:r w:rsidR="003152AA" w:rsidRPr="00140D2B">
        <w:rPr>
          <w:color w:val="000000" w:themeColor="text1"/>
          <w:lang w:val="en-US" w:eastAsia="ko-KR"/>
        </w:rPr>
        <w:t xml:space="preserve">o </w:t>
      </w:r>
      <w:r w:rsidR="00B2282C" w:rsidRPr="00140D2B">
        <w:rPr>
          <w:color w:val="000000" w:themeColor="text1"/>
          <w:lang w:val="en-US" w:eastAsia="ko-KR"/>
        </w:rPr>
        <w:t>non-AP</w:t>
      </w:r>
      <w:r w:rsidR="007A2D90">
        <w:rPr>
          <w:color w:val="000000" w:themeColor="text1"/>
          <w:lang w:val="en-US" w:eastAsia="ko-KR"/>
        </w:rPr>
        <w:t xml:space="preserve"> TE</w:t>
      </w:r>
      <w:r w:rsidR="009B3CAF" w:rsidRPr="00140D2B">
        <w:rPr>
          <w:color w:val="000000" w:themeColor="text1"/>
          <w:lang w:val="en-US"/>
        </w:rPr>
        <w:t>.</w:t>
      </w:r>
      <w:r w:rsidR="009B3CAF" w:rsidRPr="00140D2B">
        <w:rPr>
          <w:lang w:val="en-US" w:eastAsia="ko-KR"/>
        </w:rPr>
        <w:t xml:space="preserve"> </w:t>
      </w:r>
    </w:p>
    <w:p w14:paraId="5D2A4E59" w14:textId="77777777" w:rsidR="000525E7" w:rsidRPr="00140D2B" w:rsidRDefault="000525E7" w:rsidP="005C0644">
      <w:pPr>
        <w:jc w:val="both"/>
        <w:rPr>
          <w:lang w:val="en-US" w:eastAsia="ko-KR"/>
        </w:rPr>
      </w:pPr>
    </w:p>
    <w:p w14:paraId="7EF23E4A" w14:textId="69345AFD" w:rsidR="0099321A" w:rsidRPr="00133F7C" w:rsidRDefault="008A6FF7" w:rsidP="00643C95">
      <w:pPr>
        <w:spacing w:after="120"/>
        <w:jc w:val="center"/>
        <w:rPr>
          <w:lang w:val="en-US"/>
        </w:rPr>
      </w:pPr>
      <w:bookmarkStart w:id="392" w:name="_Ref65254433"/>
      <w:bookmarkStart w:id="393" w:name="_Toc60303331"/>
      <w:bookmarkStart w:id="394" w:name="_Ref65253160"/>
      <w:bookmarkStart w:id="395" w:name="_Toc80648118"/>
      <w:r w:rsidRPr="00897E61">
        <w:rPr>
          <w:lang w:val="en-US"/>
        </w:rPr>
        <w:t xml:space="preserve">Table </w:t>
      </w:r>
      <w:r w:rsidR="00821D5C">
        <w:rPr>
          <w:lang w:val="en-US"/>
        </w:rPr>
        <w:fldChar w:fldCharType="begin"/>
      </w:r>
      <w:r w:rsidR="00821D5C">
        <w:rPr>
          <w:lang w:val="en-US"/>
        </w:rPr>
        <w:instrText xml:space="preserve"> SEQ Table \* ARABIC </w:instrText>
      </w:r>
      <w:r w:rsidR="00821D5C">
        <w:rPr>
          <w:lang w:val="en-US"/>
        </w:rPr>
        <w:fldChar w:fldCharType="separate"/>
      </w:r>
      <w:r w:rsidR="00637218">
        <w:rPr>
          <w:noProof/>
          <w:lang w:val="en-US"/>
        </w:rPr>
        <w:t>1</w:t>
      </w:r>
      <w:r w:rsidR="00821D5C">
        <w:rPr>
          <w:lang w:val="en-US"/>
        </w:rPr>
        <w:fldChar w:fldCharType="end"/>
      </w:r>
      <w:bookmarkEnd w:id="392"/>
      <w:r w:rsidRPr="00643C95">
        <w:rPr>
          <w:lang w:val="en-US"/>
        </w:rPr>
        <w:t xml:space="preserve">. </w:t>
      </w:r>
      <w:r w:rsidR="0099321A" w:rsidRPr="00B658F3">
        <w:rPr>
          <w:lang w:val="en-US"/>
        </w:rPr>
        <w:t xml:space="preserve">QoS characteristics </w:t>
      </w:r>
      <w:r w:rsidR="0099321A" w:rsidRPr="00133F7C">
        <w:rPr>
          <w:lang w:val="en-US" w:eastAsia="ko-KR"/>
        </w:rPr>
        <w:t>(3GPP TS 23.501)</w:t>
      </w:r>
      <w:bookmarkEnd w:id="393"/>
      <w:bookmarkEnd w:id="394"/>
      <w:bookmarkEnd w:id="395"/>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934"/>
        <w:gridCol w:w="1069"/>
        <w:gridCol w:w="797"/>
        <w:gridCol w:w="1215"/>
        <w:gridCol w:w="1446"/>
        <w:gridCol w:w="2902"/>
      </w:tblGrid>
      <w:tr w:rsidR="0087094F" w:rsidRPr="00140D2B" w14:paraId="2B649121" w14:textId="77777777" w:rsidTr="00AF1108">
        <w:tc>
          <w:tcPr>
            <w:tcW w:w="993" w:type="dxa"/>
            <w:tcBorders>
              <w:top w:val="single" w:sz="12" w:space="0" w:color="auto"/>
              <w:left w:val="single" w:sz="12" w:space="0" w:color="auto"/>
              <w:bottom w:val="single" w:sz="12" w:space="0" w:color="auto"/>
              <w:right w:val="single" w:sz="12" w:space="0" w:color="auto"/>
            </w:tcBorders>
          </w:tcPr>
          <w:p w14:paraId="5927FF5B" w14:textId="77777777" w:rsidR="0099321A" w:rsidRPr="00140D2B" w:rsidRDefault="0099321A" w:rsidP="00B02D8C">
            <w:pPr>
              <w:pStyle w:val="TAH"/>
              <w:rPr>
                <w:lang w:val="en-US"/>
              </w:rPr>
            </w:pPr>
            <w:r w:rsidRPr="00140D2B">
              <w:rPr>
                <w:lang w:val="en-US"/>
              </w:rPr>
              <w:t>Resource Type</w:t>
            </w:r>
          </w:p>
        </w:tc>
        <w:tc>
          <w:tcPr>
            <w:tcW w:w="934" w:type="dxa"/>
            <w:tcBorders>
              <w:top w:val="single" w:sz="12" w:space="0" w:color="auto"/>
              <w:left w:val="single" w:sz="12" w:space="0" w:color="auto"/>
              <w:bottom w:val="single" w:sz="12" w:space="0" w:color="auto"/>
              <w:right w:val="single" w:sz="12" w:space="0" w:color="auto"/>
            </w:tcBorders>
          </w:tcPr>
          <w:p w14:paraId="6E7C31BA" w14:textId="77777777" w:rsidR="0099321A" w:rsidRPr="00140D2B" w:rsidRDefault="0099321A" w:rsidP="00B02D8C">
            <w:pPr>
              <w:pStyle w:val="TAH"/>
              <w:rPr>
                <w:lang w:val="en-US"/>
              </w:rPr>
            </w:pPr>
            <w:r w:rsidRPr="00140D2B">
              <w:rPr>
                <w:lang w:val="en-US"/>
              </w:rPr>
              <w:t>Default Priority Level</w:t>
            </w:r>
          </w:p>
        </w:tc>
        <w:tc>
          <w:tcPr>
            <w:tcW w:w="1069" w:type="dxa"/>
            <w:tcBorders>
              <w:top w:val="single" w:sz="12" w:space="0" w:color="auto"/>
              <w:left w:val="single" w:sz="12" w:space="0" w:color="auto"/>
              <w:bottom w:val="single" w:sz="12" w:space="0" w:color="auto"/>
              <w:right w:val="single" w:sz="12" w:space="0" w:color="auto"/>
            </w:tcBorders>
          </w:tcPr>
          <w:p w14:paraId="2D8CAD73" w14:textId="77777777" w:rsidR="0099321A" w:rsidRPr="00140D2B" w:rsidRDefault="0099321A" w:rsidP="00B02D8C">
            <w:pPr>
              <w:pStyle w:val="TAH"/>
              <w:rPr>
                <w:lang w:val="en-US"/>
              </w:rPr>
            </w:pPr>
            <w:r w:rsidRPr="00140D2B">
              <w:rPr>
                <w:lang w:val="en-US"/>
              </w:rPr>
              <w:t>Packet Delay Budget</w:t>
            </w:r>
          </w:p>
        </w:tc>
        <w:tc>
          <w:tcPr>
            <w:tcW w:w="797" w:type="dxa"/>
            <w:tcBorders>
              <w:top w:val="single" w:sz="12" w:space="0" w:color="auto"/>
              <w:left w:val="single" w:sz="12" w:space="0" w:color="auto"/>
              <w:bottom w:val="single" w:sz="12" w:space="0" w:color="auto"/>
              <w:right w:val="single" w:sz="12" w:space="0" w:color="auto"/>
            </w:tcBorders>
          </w:tcPr>
          <w:p w14:paraId="08E6D871" w14:textId="77777777" w:rsidR="0099321A" w:rsidRPr="00140D2B" w:rsidRDefault="0099321A" w:rsidP="00B02D8C">
            <w:pPr>
              <w:pStyle w:val="TAH"/>
              <w:rPr>
                <w:lang w:val="en-US"/>
              </w:rPr>
            </w:pPr>
            <w:r w:rsidRPr="00140D2B">
              <w:rPr>
                <w:lang w:val="en-US"/>
              </w:rPr>
              <w:t>Packet Error</w:t>
            </w:r>
          </w:p>
          <w:p w14:paraId="1B0A1B5A" w14:textId="77777777" w:rsidR="0099321A" w:rsidRPr="00140D2B" w:rsidRDefault="0099321A" w:rsidP="00B02D8C">
            <w:pPr>
              <w:pStyle w:val="TAH"/>
              <w:rPr>
                <w:lang w:val="en-US"/>
              </w:rPr>
            </w:pPr>
            <w:r w:rsidRPr="00140D2B">
              <w:rPr>
                <w:lang w:val="en-US"/>
              </w:rPr>
              <w:t xml:space="preserve">Rate </w:t>
            </w:r>
          </w:p>
        </w:tc>
        <w:tc>
          <w:tcPr>
            <w:tcW w:w="1215" w:type="dxa"/>
            <w:tcBorders>
              <w:top w:val="single" w:sz="12" w:space="0" w:color="auto"/>
              <w:left w:val="single" w:sz="12" w:space="0" w:color="auto"/>
              <w:bottom w:val="single" w:sz="12" w:space="0" w:color="auto"/>
              <w:right w:val="single" w:sz="12" w:space="0" w:color="auto"/>
            </w:tcBorders>
          </w:tcPr>
          <w:p w14:paraId="311898AB" w14:textId="20672290" w:rsidR="0099321A" w:rsidRPr="00140D2B" w:rsidRDefault="0099321A" w:rsidP="0099321A">
            <w:pPr>
              <w:pStyle w:val="TAH"/>
              <w:rPr>
                <w:lang w:val="en-US"/>
              </w:rPr>
            </w:pPr>
            <w:r w:rsidRPr="00140D2B">
              <w:rPr>
                <w:lang w:val="en-US"/>
              </w:rPr>
              <w:t>Default Maximum Data Burst Volume</w:t>
            </w:r>
          </w:p>
        </w:tc>
        <w:tc>
          <w:tcPr>
            <w:tcW w:w="1446" w:type="dxa"/>
            <w:tcBorders>
              <w:top w:val="single" w:sz="12" w:space="0" w:color="auto"/>
              <w:left w:val="single" w:sz="12" w:space="0" w:color="auto"/>
              <w:bottom w:val="single" w:sz="12" w:space="0" w:color="auto"/>
              <w:right w:val="single" w:sz="12" w:space="0" w:color="auto"/>
            </w:tcBorders>
          </w:tcPr>
          <w:p w14:paraId="17A5AA78" w14:textId="77777777" w:rsidR="0099321A" w:rsidRPr="00140D2B" w:rsidRDefault="0099321A" w:rsidP="00B02D8C">
            <w:pPr>
              <w:pStyle w:val="TAH"/>
              <w:rPr>
                <w:lang w:val="en-US"/>
              </w:rPr>
            </w:pPr>
            <w:r w:rsidRPr="00140D2B">
              <w:rPr>
                <w:lang w:val="en-US"/>
              </w:rPr>
              <w:t>Default</w:t>
            </w:r>
          </w:p>
          <w:p w14:paraId="498988F9" w14:textId="77777777" w:rsidR="0099321A" w:rsidRPr="00140D2B" w:rsidRDefault="0099321A" w:rsidP="00B02D8C">
            <w:pPr>
              <w:pStyle w:val="TAH"/>
              <w:rPr>
                <w:lang w:val="en-US"/>
              </w:rPr>
            </w:pPr>
            <w:r w:rsidRPr="00140D2B">
              <w:rPr>
                <w:lang w:val="en-US"/>
              </w:rPr>
              <w:t>Averaging Window</w:t>
            </w:r>
          </w:p>
        </w:tc>
        <w:tc>
          <w:tcPr>
            <w:tcW w:w="2902" w:type="dxa"/>
            <w:tcBorders>
              <w:top w:val="single" w:sz="12" w:space="0" w:color="auto"/>
              <w:left w:val="single" w:sz="12" w:space="0" w:color="auto"/>
              <w:bottom w:val="single" w:sz="12" w:space="0" w:color="auto"/>
              <w:right w:val="single" w:sz="12" w:space="0" w:color="auto"/>
            </w:tcBorders>
          </w:tcPr>
          <w:p w14:paraId="3C5887F5" w14:textId="77777777" w:rsidR="0099321A" w:rsidRPr="00140D2B" w:rsidRDefault="0099321A" w:rsidP="00B02D8C">
            <w:pPr>
              <w:pStyle w:val="TAH"/>
              <w:rPr>
                <w:lang w:val="en-US"/>
              </w:rPr>
            </w:pPr>
            <w:r w:rsidRPr="00140D2B">
              <w:rPr>
                <w:lang w:val="en-US"/>
              </w:rPr>
              <w:t>Example Services</w:t>
            </w:r>
          </w:p>
        </w:tc>
      </w:tr>
      <w:tr w:rsidR="0087094F" w:rsidRPr="00140D2B" w14:paraId="4E439883" w14:textId="77777777" w:rsidTr="00AF1108">
        <w:tc>
          <w:tcPr>
            <w:tcW w:w="993" w:type="dxa"/>
            <w:vMerge w:val="restart"/>
            <w:tcBorders>
              <w:top w:val="single" w:sz="12" w:space="0" w:color="auto"/>
              <w:left w:val="single" w:sz="12" w:space="0" w:color="auto"/>
              <w:right w:val="single" w:sz="12" w:space="0" w:color="auto"/>
            </w:tcBorders>
          </w:tcPr>
          <w:p w14:paraId="13B43B1B" w14:textId="77777777" w:rsidR="0087094F" w:rsidRPr="00140D2B" w:rsidRDefault="0087094F" w:rsidP="00B02D8C">
            <w:pPr>
              <w:pStyle w:val="TAC"/>
              <w:rPr>
                <w:lang w:val="en-US"/>
              </w:rPr>
            </w:pPr>
            <w:r w:rsidRPr="00897E61">
              <w:rPr>
                <w:lang w:val="en-US"/>
              </w:rPr>
              <w:br/>
              <w:t>GBR</w:t>
            </w:r>
          </w:p>
        </w:tc>
        <w:tc>
          <w:tcPr>
            <w:tcW w:w="934" w:type="dxa"/>
            <w:tcBorders>
              <w:top w:val="single" w:sz="12" w:space="0" w:color="auto"/>
              <w:left w:val="single" w:sz="12" w:space="0" w:color="auto"/>
              <w:bottom w:val="single" w:sz="12" w:space="0" w:color="auto"/>
              <w:right w:val="single" w:sz="12" w:space="0" w:color="auto"/>
            </w:tcBorders>
          </w:tcPr>
          <w:p w14:paraId="044C39D4" w14:textId="77777777" w:rsidR="0087094F" w:rsidRPr="00140D2B" w:rsidRDefault="0087094F" w:rsidP="00B02D8C">
            <w:pPr>
              <w:pStyle w:val="TAC"/>
              <w:rPr>
                <w:lang w:val="en-US"/>
              </w:rPr>
            </w:pPr>
            <w:r w:rsidRPr="00140D2B">
              <w:rPr>
                <w:lang w:val="en-US"/>
              </w:rPr>
              <w:t>20</w:t>
            </w:r>
          </w:p>
        </w:tc>
        <w:tc>
          <w:tcPr>
            <w:tcW w:w="1069" w:type="dxa"/>
            <w:tcBorders>
              <w:top w:val="single" w:sz="12" w:space="0" w:color="auto"/>
              <w:left w:val="single" w:sz="12" w:space="0" w:color="auto"/>
              <w:bottom w:val="single" w:sz="12" w:space="0" w:color="auto"/>
              <w:right w:val="single" w:sz="12" w:space="0" w:color="auto"/>
            </w:tcBorders>
          </w:tcPr>
          <w:p w14:paraId="7DE66A53" w14:textId="4741DA94" w:rsidR="0087094F" w:rsidRPr="00140D2B" w:rsidRDefault="0087094F" w:rsidP="0087094F">
            <w:pPr>
              <w:pStyle w:val="TAC"/>
              <w:rPr>
                <w:lang w:val="en-US"/>
              </w:rPr>
            </w:pPr>
            <w:r w:rsidRPr="00140D2B">
              <w:rPr>
                <w:lang w:val="en-US"/>
              </w:rPr>
              <w:t>100 ms</w:t>
            </w:r>
          </w:p>
        </w:tc>
        <w:tc>
          <w:tcPr>
            <w:tcW w:w="797" w:type="dxa"/>
            <w:tcBorders>
              <w:top w:val="single" w:sz="12" w:space="0" w:color="auto"/>
              <w:left w:val="single" w:sz="12" w:space="0" w:color="auto"/>
              <w:bottom w:val="single" w:sz="12" w:space="0" w:color="auto"/>
              <w:right w:val="single" w:sz="12" w:space="0" w:color="auto"/>
            </w:tcBorders>
          </w:tcPr>
          <w:p w14:paraId="0B89E5FF" w14:textId="77777777" w:rsidR="0087094F" w:rsidRPr="00140D2B" w:rsidRDefault="0087094F" w:rsidP="00B02D8C">
            <w:pPr>
              <w:pStyle w:val="TAC"/>
              <w:rPr>
                <w:lang w:val="en-US"/>
              </w:rPr>
            </w:pPr>
            <w:r w:rsidRPr="00140D2B">
              <w:rPr>
                <w:lang w:val="en-US"/>
              </w:rP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44491438"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299851B"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169431B5" w14:textId="77777777" w:rsidR="0087094F" w:rsidRPr="00643C95" w:rsidRDefault="0087094F" w:rsidP="00B02D8C">
            <w:pPr>
              <w:pStyle w:val="TAL"/>
              <w:rPr>
                <w:sz w:val="16"/>
                <w:lang w:val="en-US"/>
              </w:rPr>
            </w:pPr>
            <w:r w:rsidRPr="00643C95">
              <w:rPr>
                <w:sz w:val="16"/>
                <w:lang w:val="en-US"/>
              </w:rPr>
              <w:t>Conversational Voice</w:t>
            </w:r>
          </w:p>
        </w:tc>
      </w:tr>
      <w:tr w:rsidR="0087094F" w:rsidRPr="00140D2B" w14:paraId="2D06519E" w14:textId="77777777" w:rsidTr="00AF1108">
        <w:tc>
          <w:tcPr>
            <w:tcW w:w="993" w:type="dxa"/>
            <w:vMerge/>
            <w:tcBorders>
              <w:left w:val="single" w:sz="12" w:space="0" w:color="auto"/>
              <w:right w:val="single" w:sz="12" w:space="0" w:color="auto"/>
            </w:tcBorders>
          </w:tcPr>
          <w:p w14:paraId="0AE94F77" w14:textId="3643EE95" w:rsidR="0087094F" w:rsidRPr="00140D2B" w:rsidRDefault="0087094F" w:rsidP="0065411E">
            <w:pPr>
              <w:pStyle w:val="TAC"/>
              <w:jc w:val="left"/>
              <w:rPr>
                <w:lang w:val="en-US"/>
              </w:rPr>
            </w:pPr>
          </w:p>
        </w:tc>
        <w:tc>
          <w:tcPr>
            <w:tcW w:w="934" w:type="dxa"/>
            <w:tcBorders>
              <w:top w:val="single" w:sz="12" w:space="0" w:color="auto"/>
              <w:left w:val="single" w:sz="12" w:space="0" w:color="auto"/>
              <w:bottom w:val="single" w:sz="12" w:space="0" w:color="auto"/>
              <w:right w:val="single" w:sz="12" w:space="0" w:color="auto"/>
            </w:tcBorders>
          </w:tcPr>
          <w:p w14:paraId="339A2FDE" w14:textId="77777777" w:rsidR="0087094F" w:rsidRPr="00140D2B" w:rsidRDefault="0087094F" w:rsidP="00B02D8C">
            <w:pPr>
              <w:pStyle w:val="TAC"/>
              <w:rPr>
                <w:lang w:val="en-US"/>
              </w:rPr>
            </w:pPr>
            <w:r w:rsidRPr="00140D2B">
              <w:rPr>
                <w:lang w:val="en-US"/>
              </w:rPr>
              <w:t>40</w:t>
            </w:r>
          </w:p>
        </w:tc>
        <w:tc>
          <w:tcPr>
            <w:tcW w:w="1069" w:type="dxa"/>
            <w:tcBorders>
              <w:top w:val="single" w:sz="12" w:space="0" w:color="auto"/>
              <w:left w:val="single" w:sz="12" w:space="0" w:color="auto"/>
              <w:bottom w:val="single" w:sz="12" w:space="0" w:color="auto"/>
              <w:right w:val="single" w:sz="12" w:space="0" w:color="auto"/>
            </w:tcBorders>
          </w:tcPr>
          <w:p w14:paraId="7FEB4E18" w14:textId="4284E4C6" w:rsidR="0087094F" w:rsidRPr="00140D2B" w:rsidRDefault="0087094F" w:rsidP="0087094F">
            <w:pPr>
              <w:pStyle w:val="TAC"/>
              <w:rPr>
                <w:lang w:val="en-US"/>
              </w:rPr>
            </w:pPr>
            <w:r w:rsidRPr="00140D2B">
              <w:rPr>
                <w:lang w:val="en-US"/>
              </w:rPr>
              <w:t>150 ms</w:t>
            </w:r>
          </w:p>
        </w:tc>
        <w:tc>
          <w:tcPr>
            <w:tcW w:w="797" w:type="dxa"/>
            <w:tcBorders>
              <w:top w:val="single" w:sz="12" w:space="0" w:color="auto"/>
              <w:left w:val="single" w:sz="12" w:space="0" w:color="auto"/>
              <w:bottom w:val="single" w:sz="12" w:space="0" w:color="auto"/>
              <w:right w:val="single" w:sz="12" w:space="0" w:color="auto"/>
            </w:tcBorders>
          </w:tcPr>
          <w:p w14:paraId="011FF42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41E6DC6E"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0A33463"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01DA9C3" w14:textId="77777777" w:rsidR="0087094F" w:rsidRPr="00643C95" w:rsidRDefault="0087094F" w:rsidP="00B02D8C">
            <w:pPr>
              <w:pStyle w:val="TAL"/>
              <w:rPr>
                <w:sz w:val="16"/>
                <w:lang w:val="en-US"/>
              </w:rPr>
            </w:pPr>
            <w:r w:rsidRPr="00643C95">
              <w:rPr>
                <w:sz w:val="16"/>
                <w:lang w:val="en-US"/>
              </w:rPr>
              <w:t>Conversational Video (Live Streaming)</w:t>
            </w:r>
          </w:p>
        </w:tc>
      </w:tr>
      <w:tr w:rsidR="0087094F" w:rsidRPr="00140D2B" w14:paraId="7B464739" w14:textId="77777777" w:rsidTr="00AF1108">
        <w:tc>
          <w:tcPr>
            <w:tcW w:w="993" w:type="dxa"/>
            <w:vMerge/>
            <w:tcBorders>
              <w:left w:val="single" w:sz="12" w:space="0" w:color="auto"/>
              <w:right w:val="single" w:sz="12" w:space="0" w:color="auto"/>
            </w:tcBorders>
          </w:tcPr>
          <w:p w14:paraId="05C85A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257A64D" w14:textId="77777777" w:rsidR="0087094F" w:rsidRPr="00140D2B" w:rsidRDefault="0087094F" w:rsidP="00B02D8C">
            <w:pPr>
              <w:pStyle w:val="TAC"/>
              <w:rPr>
                <w:lang w:val="en-US"/>
              </w:rPr>
            </w:pPr>
            <w:r w:rsidRPr="00140D2B">
              <w:rPr>
                <w:lang w:val="en-US"/>
              </w:rPr>
              <w:t>30</w:t>
            </w:r>
          </w:p>
        </w:tc>
        <w:tc>
          <w:tcPr>
            <w:tcW w:w="1069" w:type="dxa"/>
            <w:tcBorders>
              <w:top w:val="single" w:sz="12" w:space="0" w:color="auto"/>
              <w:left w:val="single" w:sz="12" w:space="0" w:color="auto"/>
              <w:bottom w:val="single" w:sz="12" w:space="0" w:color="auto"/>
              <w:right w:val="single" w:sz="12" w:space="0" w:color="auto"/>
            </w:tcBorders>
          </w:tcPr>
          <w:p w14:paraId="4C514B7C" w14:textId="15D2AFFF" w:rsidR="0087094F" w:rsidRPr="00140D2B" w:rsidRDefault="0087094F" w:rsidP="0087094F">
            <w:pPr>
              <w:pStyle w:val="TAC"/>
              <w:rPr>
                <w:lang w:val="en-US"/>
              </w:rPr>
            </w:pPr>
            <w:r w:rsidRPr="00140D2B">
              <w:rPr>
                <w:lang w:val="en-US"/>
              </w:rPr>
              <w:t>50 ms</w:t>
            </w:r>
          </w:p>
        </w:tc>
        <w:tc>
          <w:tcPr>
            <w:tcW w:w="797" w:type="dxa"/>
            <w:tcBorders>
              <w:top w:val="single" w:sz="12" w:space="0" w:color="auto"/>
              <w:left w:val="single" w:sz="12" w:space="0" w:color="auto"/>
              <w:bottom w:val="single" w:sz="12" w:space="0" w:color="auto"/>
              <w:right w:val="single" w:sz="12" w:space="0" w:color="auto"/>
            </w:tcBorders>
          </w:tcPr>
          <w:p w14:paraId="65C9AB7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04C4B3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091E6E9B"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6F85F28B" w14:textId="77777777" w:rsidR="0087094F" w:rsidRPr="00643C95" w:rsidRDefault="0087094F" w:rsidP="00B02D8C">
            <w:pPr>
              <w:pStyle w:val="TAL"/>
              <w:rPr>
                <w:sz w:val="16"/>
                <w:lang w:val="en-US"/>
              </w:rPr>
            </w:pPr>
            <w:r w:rsidRPr="00643C95">
              <w:rPr>
                <w:sz w:val="16"/>
                <w:lang w:val="en-US"/>
              </w:rPr>
              <w:t>Real Time Gaming, V2X messages</w:t>
            </w:r>
          </w:p>
          <w:p w14:paraId="00B6AE38" w14:textId="77777777" w:rsidR="0087094F" w:rsidRPr="00643C95" w:rsidRDefault="0087094F" w:rsidP="00B02D8C">
            <w:pPr>
              <w:pStyle w:val="TAL"/>
              <w:rPr>
                <w:sz w:val="16"/>
                <w:lang w:val="en-US"/>
              </w:rPr>
            </w:pPr>
            <w:r w:rsidRPr="00643C95">
              <w:rPr>
                <w:sz w:val="16"/>
                <w:lang w:val="en-US"/>
              </w:rPr>
              <w:t>Electricity distribution – medium voltage, Process automation - monitoring</w:t>
            </w:r>
          </w:p>
        </w:tc>
      </w:tr>
      <w:tr w:rsidR="0087094F" w:rsidRPr="00140D2B" w14:paraId="74D12104" w14:textId="77777777" w:rsidTr="00AF1108">
        <w:tc>
          <w:tcPr>
            <w:tcW w:w="993" w:type="dxa"/>
            <w:vMerge/>
            <w:tcBorders>
              <w:left w:val="single" w:sz="12" w:space="0" w:color="auto"/>
              <w:right w:val="single" w:sz="12" w:space="0" w:color="auto"/>
            </w:tcBorders>
          </w:tcPr>
          <w:p w14:paraId="48F555EB"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6EDEAF2" w14:textId="77777777" w:rsidR="0087094F" w:rsidRPr="00140D2B" w:rsidRDefault="0087094F" w:rsidP="00B02D8C">
            <w:pPr>
              <w:pStyle w:val="TAC"/>
              <w:rPr>
                <w:lang w:val="en-US"/>
              </w:rPr>
            </w:pPr>
            <w:r w:rsidRPr="00140D2B">
              <w:rPr>
                <w:lang w:val="en-US"/>
              </w:rPr>
              <w:t>50</w:t>
            </w:r>
          </w:p>
        </w:tc>
        <w:tc>
          <w:tcPr>
            <w:tcW w:w="1069" w:type="dxa"/>
            <w:tcBorders>
              <w:top w:val="single" w:sz="12" w:space="0" w:color="auto"/>
              <w:left w:val="single" w:sz="12" w:space="0" w:color="auto"/>
              <w:bottom w:val="single" w:sz="12" w:space="0" w:color="auto"/>
              <w:right w:val="single" w:sz="12" w:space="0" w:color="auto"/>
            </w:tcBorders>
          </w:tcPr>
          <w:p w14:paraId="48A4C2FC" w14:textId="7581F75F" w:rsidR="0087094F" w:rsidRPr="00140D2B" w:rsidRDefault="0087094F" w:rsidP="0087094F">
            <w:pPr>
              <w:pStyle w:val="TAC"/>
              <w:rPr>
                <w:lang w:val="en-US"/>
              </w:rPr>
            </w:pPr>
            <w:r w:rsidRPr="00140D2B">
              <w:rPr>
                <w:lang w:val="en-US"/>
              </w:rPr>
              <w:t>300 ms</w:t>
            </w:r>
          </w:p>
        </w:tc>
        <w:tc>
          <w:tcPr>
            <w:tcW w:w="797" w:type="dxa"/>
            <w:tcBorders>
              <w:top w:val="single" w:sz="12" w:space="0" w:color="auto"/>
              <w:left w:val="single" w:sz="12" w:space="0" w:color="auto"/>
              <w:bottom w:val="single" w:sz="12" w:space="0" w:color="auto"/>
              <w:right w:val="single" w:sz="12" w:space="0" w:color="auto"/>
            </w:tcBorders>
          </w:tcPr>
          <w:p w14:paraId="73D92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6D7C5EF1"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7532A93"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C954051" w14:textId="77777777" w:rsidR="0087094F" w:rsidRPr="00643C95" w:rsidRDefault="0087094F" w:rsidP="00B02D8C">
            <w:pPr>
              <w:pStyle w:val="TAL"/>
              <w:rPr>
                <w:sz w:val="16"/>
                <w:lang w:val="en-US"/>
              </w:rPr>
            </w:pPr>
            <w:r w:rsidRPr="00643C95">
              <w:rPr>
                <w:sz w:val="16"/>
                <w:lang w:val="en-US"/>
              </w:rPr>
              <w:t>Non-Conversational Video (Buffered Streaming)</w:t>
            </w:r>
          </w:p>
        </w:tc>
      </w:tr>
      <w:tr w:rsidR="0087094F" w:rsidRPr="00140D2B" w14:paraId="26773B3C" w14:textId="77777777" w:rsidTr="00AF1108">
        <w:tc>
          <w:tcPr>
            <w:tcW w:w="993" w:type="dxa"/>
            <w:vMerge/>
            <w:tcBorders>
              <w:left w:val="single" w:sz="12" w:space="0" w:color="auto"/>
              <w:right w:val="single" w:sz="12" w:space="0" w:color="auto"/>
            </w:tcBorders>
          </w:tcPr>
          <w:p w14:paraId="04B6EE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8FB656E" w14:textId="77777777" w:rsidR="0087094F" w:rsidRPr="00140D2B" w:rsidRDefault="0087094F" w:rsidP="00B02D8C">
            <w:pPr>
              <w:pStyle w:val="TAC"/>
              <w:rPr>
                <w:lang w:val="en-US"/>
              </w:rPr>
            </w:pPr>
            <w:r w:rsidRPr="00140D2B">
              <w:rPr>
                <w:lang w:val="en-US"/>
              </w:rPr>
              <w:t>7</w:t>
            </w:r>
          </w:p>
        </w:tc>
        <w:tc>
          <w:tcPr>
            <w:tcW w:w="1069" w:type="dxa"/>
            <w:tcBorders>
              <w:top w:val="single" w:sz="12" w:space="0" w:color="auto"/>
              <w:left w:val="single" w:sz="12" w:space="0" w:color="auto"/>
              <w:bottom w:val="single" w:sz="12" w:space="0" w:color="auto"/>
              <w:right w:val="single" w:sz="12" w:space="0" w:color="auto"/>
            </w:tcBorders>
          </w:tcPr>
          <w:p w14:paraId="4552CAF5" w14:textId="40DE28AC" w:rsidR="0087094F" w:rsidRPr="00140D2B" w:rsidRDefault="0087094F" w:rsidP="0087094F">
            <w:pPr>
              <w:pStyle w:val="TAC"/>
              <w:rPr>
                <w:lang w:val="en-US"/>
              </w:rPr>
            </w:pPr>
            <w:r w:rsidRPr="00140D2B">
              <w:rPr>
                <w:lang w:val="en-US"/>
              </w:rPr>
              <w:t>75 ms</w:t>
            </w:r>
          </w:p>
        </w:tc>
        <w:tc>
          <w:tcPr>
            <w:tcW w:w="797" w:type="dxa"/>
            <w:tcBorders>
              <w:top w:val="single" w:sz="12" w:space="0" w:color="auto"/>
              <w:left w:val="single" w:sz="12" w:space="0" w:color="auto"/>
              <w:bottom w:val="single" w:sz="12" w:space="0" w:color="auto"/>
              <w:right w:val="single" w:sz="12" w:space="0" w:color="auto"/>
            </w:tcBorders>
          </w:tcPr>
          <w:p w14:paraId="1440E270"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183B967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1081A6A"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6EEA1D69" w14:textId="3C3EE265" w:rsidR="0087094F" w:rsidRPr="00643C95" w:rsidRDefault="0087094F" w:rsidP="00B02D8C">
            <w:pPr>
              <w:pStyle w:val="TAL"/>
              <w:rPr>
                <w:sz w:val="16"/>
                <w:lang w:val="en-US"/>
              </w:rPr>
            </w:pPr>
            <w:r w:rsidRPr="00643C95">
              <w:rPr>
                <w:sz w:val="16"/>
                <w:lang w:val="en-US"/>
              </w:rPr>
              <w:t xml:space="preserve">Mission Critical user plane Push </w:t>
            </w:r>
            <w:r w:rsidR="00FE7168" w:rsidRPr="00643C95">
              <w:rPr>
                <w:sz w:val="16"/>
                <w:lang w:val="en-US"/>
              </w:rPr>
              <w:t>to</w:t>
            </w:r>
            <w:r w:rsidRPr="00643C95">
              <w:rPr>
                <w:sz w:val="16"/>
                <w:lang w:val="en-US"/>
              </w:rPr>
              <w:t xml:space="preserve"> Talk voice (e.g., MCPTT)</w:t>
            </w:r>
          </w:p>
        </w:tc>
      </w:tr>
      <w:tr w:rsidR="0087094F" w:rsidRPr="00140D2B" w14:paraId="0369485D" w14:textId="77777777" w:rsidTr="00AF1108">
        <w:tc>
          <w:tcPr>
            <w:tcW w:w="993" w:type="dxa"/>
            <w:vMerge/>
            <w:tcBorders>
              <w:left w:val="single" w:sz="12" w:space="0" w:color="auto"/>
              <w:right w:val="single" w:sz="12" w:space="0" w:color="auto"/>
            </w:tcBorders>
          </w:tcPr>
          <w:p w14:paraId="5BCBD2F7"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569289F" w14:textId="77777777" w:rsidR="0087094F" w:rsidRPr="00140D2B" w:rsidRDefault="0087094F" w:rsidP="00B02D8C">
            <w:pPr>
              <w:pStyle w:val="TAC"/>
              <w:rPr>
                <w:lang w:val="en-US"/>
              </w:rPr>
            </w:pPr>
            <w:r w:rsidRPr="00140D2B">
              <w:rPr>
                <w:lang w:val="en-US"/>
              </w:rPr>
              <w:br/>
              <w:t>20</w:t>
            </w:r>
          </w:p>
        </w:tc>
        <w:tc>
          <w:tcPr>
            <w:tcW w:w="1069" w:type="dxa"/>
            <w:tcBorders>
              <w:top w:val="single" w:sz="12" w:space="0" w:color="auto"/>
              <w:left w:val="single" w:sz="12" w:space="0" w:color="auto"/>
              <w:bottom w:val="single" w:sz="12" w:space="0" w:color="auto"/>
              <w:right w:val="single" w:sz="12" w:space="0" w:color="auto"/>
            </w:tcBorders>
          </w:tcPr>
          <w:p w14:paraId="2BA7744B" w14:textId="08E40392" w:rsidR="0087094F" w:rsidRPr="00140D2B" w:rsidRDefault="0087094F" w:rsidP="0087094F">
            <w:pPr>
              <w:pStyle w:val="TAC"/>
              <w:rPr>
                <w:lang w:val="en-US"/>
              </w:rPr>
            </w:pPr>
            <w:r w:rsidRPr="00140D2B">
              <w:rPr>
                <w:lang w:val="en-US"/>
              </w:rPr>
              <w:t>100 ms</w:t>
            </w:r>
          </w:p>
        </w:tc>
        <w:tc>
          <w:tcPr>
            <w:tcW w:w="797" w:type="dxa"/>
            <w:tcBorders>
              <w:top w:val="single" w:sz="12" w:space="0" w:color="auto"/>
              <w:left w:val="single" w:sz="12" w:space="0" w:color="auto"/>
              <w:bottom w:val="single" w:sz="12" w:space="0" w:color="auto"/>
              <w:right w:val="single" w:sz="12" w:space="0" w:color="auto"/>
            </w:tcBorders>
          </w:tcPr>
          <w:p w14:paraId="5225220F"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759877DB"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753B07AA"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74A1EF61" w14:textId="1C9787CA" w:rsidR="0087094F" w:rsidRPr="00643C95" w:rsidRDefault="0087094F" w:rsidP="00B02D8C">
            <w:pPr>
              <w:pStyle w:val="TAL"/>
              <w:rPr>
                <w:sz w:val="16"/>
                <w:lang w:val="en-US"/>
              </w:rPr>
            </w:pPr>
            <w:r w:rsidRPr="00643C95">
              <w:rPr>
                <w:sz w:val="16"/>
                <w:lang w:val="en-US"/>
              </w:rPr>
              <w:t xml:space="preserve">Non-Mission-Critical user plane Push </w:t>
            </w:r>
            <w:r w:rsidR="00FE7168" w:rsidRPr="00643C95">
              <w:rPr>
                <w:sz w:val="16"/>
                <w:lang w:val="en-US"/>
              </w:rPr>
              <w:t>to</w:t>
            </w:r>
            <w:r w:rsidRPr="00643C95">
              <w:rPr>
                <w:sz w:val="16"/>
                <w:lang w:val="en-US"/>
              </w:rPr>
              <w:t xml:space="preserve"> Talk voice</w:t>
            </w:r>
          </w:p>
        </w:tc>
      </w:tr>
      <w:tr w:rsidR="0087094F" w:rsidRPr="00140D2B" w14:paraId="3A0C5FC1" w14:textId="77777777" w:rsidTr="00AF1108">
        <w:tc>
          <w:tcPr>
            <w:tcW w:w="993" w:type="dxa"/>
            <w:vMerge/>
            <w:tcBorders>
              <w:left w:val="single" w:sz="12" w:space="0" w:color="auto"/>
              <w:right w:val="single" w:sz="12" w:space="0" w:color="auto"/>
            </w:tcBorders>
          </w:tcPr>
          <w:p w14:paraId="2EF9C58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F1AD701" w14:textId="77777777" w:rsidR="0087094F" w:rsidRPr="00140D2B" w:rsidRDefault="0087094F" w:rsidP="00B02D8C">
            <w:pPr>
              <w:pStyle w:val="TAC"/>
              <w:rPr>
                <w:lang w:val="en-US"/>
              </w:rPr>
            </w:pPr>
            <w:r w:rsidRPr="00140D2B">
              <w:rPr>
                <w:lang w:val="en-US"/>
              </w:rPr>
              <w:t>15</w:t>
            </w:r>
          </w:p>
        </w:tc>
        <w:tc>
          <w:tcPr>
            <w:tcW w:w="1069" w:type="dxa"/>
            <w:tcBorders>
              <w:top w:val="single" w:sz="12" w:space="0" w:color="auto"/>
              <w:left w:val="single" w:sz="12" w:space="0" w:color="auto"/>
              <w:bottom w:val="single" w:sz="12" w:space="0" w:color="auto"/>
              <w:right w:val="single" w:sz="12" w:space="0" w:color="auto"/>
            </w:tcBorders>
          </w:tcPr>
          <w:p w14:paraId="6A89092D" w14:textId="77EE3EFF" w:rsidR="0087094F" w:rsidRPr="00140D2B" w:rsidRDefault="0087094F" w:rsidP="0087094F">
            <w:pPr>
              <w:pStyle w:val="TAC"/>
              <w:rPr>
                <w:lang w:val="en-US"/>
              </w:rPr>
            </w:pPr>
            <w:r w:rsidRPr="00140D2B">
              <w:rPr>
                <w:lang w:val="en-US"/>
              </w:rPr>
              <w:t>100 ms</w:t>
            </w:r>
          </w:p>
        </w:tc>
        <w:tc>
          <w:tcPr>
            <w:tcW w:w="797" w:type="dxa"/>
            <w:tcBorders>
              <w:top w:val="single" w:sz="12" w:space="0" w:color="auto"/>
              <w:left w:val="single" w:sz="12" w:space="0" w:color="auto"/>
              <w:bottom w:val="single" w:sz="12" w:space="0" w:color="auto"/>
              <w:right w:val="single" w:sz="12" w:space="0" w:color="auto"/>
            </w:tcBorders>
          </w:tcPr>
          <w:p w14:paraId="2631E069"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627AE68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FEB70DD"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6558642" w14:textId="77777777" w:rsidR="0087094F" w:rsidRPr="00643C95" w:rsidRDefault="0087094F" w:rsidP="00B02D8C">
            <w:pPr>
              <w:pStyle w:val="TAL"/>
              <w:rPr>
                <w:sz w:val="16"/>
                <w:lang w:val="en-US"/>
              </w:rPr>
            </w:pPr>
            <w:r w:rsidRPr="00643C95">
              <w:rPr>
                <w:sz w:val="16"/>
                <w:lang w:val="en-US"/>
              </w:rPr>
              <w:t>Mission Critical Video user plane</w:t>
            </w:r>
          </w:p>
        </w:tc>
      </w:tr>
      <w:tr w:rsidR="0087094F" w:rsidRPr="00140D2B" w14:paraId="698CD137" w14:textId="77777777" w:rsidTr="00AF1108">
        <w:tc>
          <w:tcPr>
            <w:tcW w:w="993" w:type="dxa"/>
            <w:vMerge/>
            <w:tcBorders>
              <w:left w:val="single" w:sz="12" w:space="0" w:color="auto"/>
              <w:right w:val="single" w:sz="12" w:space="0" w:color="auto"/>
            </w:tcBorders>
          </w:tcPr>
          <w:p w14:paraId="748B665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22E34FA9"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0573D7B2" w14:textId="48AE333E" w:rsidR="0087094F" w:rsidRPr="00140D2B" w:rsidRDefault="0087094F" w:rsidP="0087094F">
            <w:pPr>
              <w:pStyle w:val="TAC"/>
              <w:rPr>
                <w:lang w:val="en-US"/>
              </w:rPr>
            </w:pPr>
            <w:r w:rsidRPr="00140D2B">
              <w:rPr>
                <w:lang w:val="en-US"/>
              </w:rPr>
              <w:t xml:space="preserve">150 ms </w:t>
            </w:r>
          </w:p>
        </w:tc>
        <w:tc>
          <w:tcPr>
            <w:tcW w:w="797" w:type="dxa"/>
            <w:tcBorders>
              <w:top w:val="single" w:sz="12" w:space="0" w:color="auto"/>
              <w:left w:val="single" w:sz="12" w:space="0" w:color="auto"/>
              <w:bottom w:val="single" w:sz="12" w:space="0" w:color="auto"/>
              <w:right w:val="single" w:sz="12" w:space="0" w:color="auto"/>
            </w:tcBorders>
          </w:tcPr>
          <w:p w14:paraId="48267E36"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07C4C074"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2217C5A9"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5069B9F" w14:textId="79CF79C2"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648B93A1" w14:textId="77777777" w:rsidTr="00AF1108">
        <w:tc>
          <w:tcPr>
            <w:tcW w:w="993" w:type="dxa"/>
            <w:vMerge/>
            <w:tcBorders>
              <w:left w:val="single" w:sz="12" w:space="0" w:color="auto"/>
              <w:right w:val="single" w:sz="12" w:space="0" w:color="auto"/>
            </w:tcBorders>
          </w:tcPr>
          <w:p w14:paraId="5BA91518"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09B1536"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588963C6" w14:textId="18B30576" w:rsidR="0087094F" w:rsidRPr="00140D2B" w:rsidRDefault="0087094F" w:rsidP="0087094F">
            <w:pPr>
              <w:pStyle w:val="TAC"/>
              <w:rPr>
                <w:lang w:val="en-US"/>
              </w:rPr>
            </w:pPr>
            <w:r w:rsidRPr="00140D2B">
              <w:rPr>
                <w:lang w:val="en-US"/>
              </w:rPr>
              <w:t xml:space="preserve">300 ms </w:t>
            </w:r>
          </w:p>
        </w:tc>
        <w:tc>
          <w:tcPr>
            <w:tcW w:w="797" w:type="dxa"/>
            <w:tcBorders>
              <w:top w:val="single" w:sz="12" w:space="0" w:color="auto"/>
              <w:left w:val="single" w:sz="12" w:space="0" w:color="auto"/>
              <w:bottom w:val="single" w:sz="12" w:space="0" w:color="auto"/>
              <w:right w:val="single" w:sz="12" w:space="0" w:color="auto"/>
            </w:tcBorders>
          </w:tcPr>
          <w:p w14:paraId="29C594C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1BE84552"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8B81DC7"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A5B1D9C" w14:textId="277F0908"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74B02FDA" w14:textId="77777777" w:rsidTr="00AF1108">
        <w:tc>
          <w:tcPr>
            <w:tcW w:w="993" w:type="dxa"/>
            <w:vMerge/>
            <w:tcBorders>
              <w:left w:val="single" w:sz="12" w:space="0" w:color="auto"/>
              <w:right w:val="single" w:sz="12" w:space="0" w:color="auto"/>
            </w:tcBorders>
          </w:tcPr>
          <w:p w14:paraId="22E37599"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B233398"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07F0CDB" w14:textId="552AA65B" w:rsidR="0087094F" w:rsidRPr="00140D2B" w:rsidRDefault="0087094F" w:rsidP="0087094F">
            <w:pPr>
              <w:pStyle w:val="TAC"/>
              <w:rPr>
                <w:lang w:val="en-US"/>
              </w:rPr>
            </w:pPr>
            <w:r w:rsidRPr="00140D2B">
              <w:rPr>
                <w:lang w:val="en-US"/>
              </w:rPr>
              <w:t xml:space="preserve">300 ms </w:t>
            </w:r>
          </w:p>
        </w:tc>
        <w:tc>
          <w:tcPr>
            <w:tcW w:w="797" w:type="dxa"/>
            <w:tcBorders>
              <w:top w:val="single" w:sz="12" w:space="0" w:color="auto"/>
              <w:left w:val="single" w:sz="12" w:space="0" w:color="auto"/>
              <w:bottom w:val="single" w:sz="12" w:space="0" w:color="auto"/>
              <w:right w:val="single" w:sz="12" w:space="0" w:color="auto"/>
            </w:tcBorders>
          </w:tcPr>
          <w:p w14:paraId="051D2812"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4A96ED5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B1C024B"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1C90A900" w14:textId="4F8A2DA1"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4E7891A9" w14:textId="77777777" w:rsidTr="00AF1108">
        <w:tc>
          <w:tcPr>
            <w:tcW w:w="993" w:type="dxa"/>
            <w:vMerge/>
            <w:tcBorders>
              <w:left w:val="single" w:sz="12" w:space="0" w:color="auto"/>
              <w:right w:val="single" w:sz="12" w:space="0" w:color="auto"/>
            </w:tcBorders>
          </w:tcPr>
          <w:p w14:paraId="0100E4B4"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1A5284FD"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AC4AF35" w14:textId="1C5D9408" w:rsidR="0087094F" w:rsidRPr="00140D2B" w:rsidRDefault="0087094F" w:rsidP="0087094F">
            <w:pPr>
              <w:pStyle w:val="TAC"/>
              <w:rPr>
                <w:lang w:val="en-US"/>
              </w:rPr>
            </w:pPr>
            <w:r w:rsidRPr="00140D2B">
              <w:rPr>
                <w:lang w:val="en-US"/>
              </w:rPr>
              <w:t xml:space="preserve">500 ms </w:t>
            </w:r>
          </w:p>
        </w:tc>
        <w:tc>
          <w:tcPr>
            <w:tcW w:w="797" w:type="dxa"/>
            <w:tcBorders>
              <w:top w:val="single" w:sz="12" w:space="0" w:color="auto"/>
              <w:left w:val="single" w:sz="12" w:space="0" w:color="auto"/>
              <w:bottom w:val="single" w:sz="12" w:space="0" w:color="auto"/>
              <w:right w:val="single" w:sz="12" w:space="0" w:color="auto"/>
            </w:tcBorders>
          </w:tcPr>
          <w:p w14:paraId="16826CAB"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248FA7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6110963"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46A1F674" w14:textId="03055C66"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5DCC1FBD" w14:textId="77777777" w:rsidTr="00FD34B0">
        <w:tc>
          <w:tcPr>
            <w:tcW w:w="993" w:type="dxa"/>
            <w:vMerge/>
            <w:tcBorders>
              <w:left w:val="single" w:sz="12" w:space="0" w:color="auto"/>
              <w:bottom w:val="single" w:sz="12" w:space="0" w:color="auto"/>
              <w:right w:val="single" w:sz="12" w:space="0" w:color="auto"/>
            </w:tcBorders>
          </w:tcPr>
          <w:p w14:paraId="74F0D815"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569E8EFF"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1BE0B6AA" w14:textId="32715B8B" w:rsidR="0087094F" w:rsidRPr="00140D2B" w:rsidRDefault="0087094F" w:rsidP="0087094F">
            <w:pPr>
              <w:pStyle w:val="TAC"/>
              <w:rPr>
                <w:lang w:val="en-US"/>
              </w:rPr>
            </w:pPr>
            <w:r w:rsidRPr="00140D2B">
              <w:rPr>
                <w:lang w:val="en-US"/>
              </w:rPr>
              <w:t>500 ms</w:t>
            </w:r>
          </w:p>
        </w:tc>
        <w:tc>
          <w:tcPr>
            <w:tcW w:w="797" w:type="dxa"/>
            <w:tcBorders>
              <w:top w:val="single" w:sz="12" w:space="0" w:color="auto"/>
              <w:left w:val="single" w:sz="12" w:space="0" w:color="auto"/>
              <w:bottom w:val="single" w:sz="12" w:space="0" w:color="auto"/>
              <w:right w:val="single" w:sz="12" w:space="0" w:color="auto"/>
            </w:tcBorders>
          </w:tcPr>
          <w:p w14:paraId="16CC4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368EAD0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A9177C8"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59AD0600" w14:textId="7FB65F89"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2A55D21A"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D507AF3" w14:textId="77777777" w:rsidR="0087094F" w:rsidRPr="00140D2B" w:rsidRDefault="0087094F" w:rsidP="00B02D8C">
            <w:pPr>
              <w:pStyle w:val="TAC"/>
              <w:rPr>
                <w:lang w:val="en-US"/>
              </w:rPr>
            </w:pPr>
            <w:r w:rsidRPr="00897E61">
              <w:rPr>
                <w:lang w:val="en-US"/>
              </w:rPr>
              <w:t>Delay Critical GBR</w:t>
            </w:r>
          </w:p>
        </w:tc>
        <w:tc>
          <w:tcPr>
            <w:tcW w:w="934" w:type="dxa"/>
            <w:tcBorders>
              <w:top w:val="single" w:sz="12" w:space="0" w:color="auto"/>
              <w:left w:val="single" w:sz="12" w:space="0" w:color="auto"/>
              <w:bottom w:val="single" w:sz="12" w:space="0" w:color="auto"/>
              <w:right w:val="single" w:sz="12" w:space="0" w:color="auto"/>
            </w:tcBorders>
          </w:tcPr>
          <w:p w14:paraId="2389A781" w14:textId="77777777" w:rsidR="0087094F" w:rsidRPr="00140D2B" w:rsidRDefault="0087094F" w:rsidP="00B02D8C">
            <w:pPr>
              <w:pStyle w:val="TAC"/>
              <w:rPr>
                <w:lang w:val="en-US"/>
              </w:rPr>
            </w:pPr>
            <w:r w:rsidRPr="00140D2B">
              <w:rPr>
                <w:lang w:val="en-US"/>
              </w:rPr>
              <w:t>19</w:t>
            </w:r>
          </w:p>
        </w:tc>
        <w:tc>
          <w:tcPr>
            <w:tcW w:w="1069" w:type="dxa"/>
            <w:tcBorders>
              <w:top w:val="single" w:sz="12" w:space="0" w:color="auto"/>
              <w:left w:val="single" w:sz="12" w:space="0" w:color="auto"/>
              <w:bottom w:val="single" w:sz="12" w:space="0" w:color="auto"/>
              <w:right w:val="single" w:sz="12" w:space="0" w:color="auto"/>
            </w:tcBorders>
          </w:tcPr>
          <w:p w14:paraId="72EBBC07" w14:textId="594E34C3" w:rsidR="0087094F" w:rsidRPr="00140D2B" w:rsidRDefault="0087094F" w:rsidP="0087094F">
            <w:pPr>
              <w:pStyle w:val="TAC"/>
              <w:rPr>
                <w:lang w:val="en-US"/>
              </w:rPr>
            </w:pPr>
            <w:r w:rsidRPr="00140D2B">
              <w:rPr>
                <w:lang w:val="en-US"/>
              </w:rPr>
              <w:t>10 ms</w:t>
            </w:r>
          </w:p>
        </w:tc>
        <w:tc>
          <w:tcPr>
            <w:tcW w:w="797" w:type="dxa"/>
            <w:tcBorders>
              <w:top w:val="single" w:sz="12" w:space="0" w:color="auto"/>
              <w:left w:val="single" w:sz="12" w:space="0" w:color="auto"/>
              <w:bottom w:val="single" w:sz="12" w:space="0" w:color="auto"/>
              <w:right w:val="single" w:sz="12" w:space="0" w:color="auto"/>
            </w:tcBorders>
          </w:tcPr>
          <w:p w14:paraId="58995346"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0D1C92A7"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1C32CB90"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63B8244F" w14:textId="27B09368"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3486CE1C" w14:textId="77777777" w:rsidTr="00FD34B0">
        <w:tc>
          <w:tcPr>
            <w:tcW w:w="993" w:type="dxa"/>
            <w:vMerge/>
            <w:tcBorders>
              <w:top w:val="nil"/>
              <w:left w:val="single" w:sz="12" w:space="0" w:color="auto"/>
              <w:bottom w:val="single" w:sz="12" w:space="0" w:color="auto"/>
              <w:right w:val="single" w:sz="12" w:space="0" w:color="auto"/>
            </w:tcBorders>
          </w:tcPr>
          <w:p w14:paraId="3969FC66"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2049D70" w14:textId="77777777" w:rsidR="0087094F" w:rsidRPr="00140D2B" w:rsidRDefault="0087094F" w:rsidP="00B02D8C">
            <w:pPr>
              <w:pStyle w:val="TAC"/>
              <w:rPr>
                <w:lang w:val="en-US"/>
              </w:rPr>
            </w:pPr>
            <w:r w:rsidRPr="00140D2B">
              <w:rPr>
                <w:lang w:val="en-US"/>
              </w:rPr>
              <w:t>22</w:t>
            </w:r>
          </w:p>
        </w:tc>
        <w:tc>
          <w:tcPr>
            <w:tcW w:w="1069" w:type="dxa"/>
            <w:tcBorders>
              <w:top w:val="single" w:sz="12" w:space="0" w:color="auto"/>
              <w:left w:val="single" w:sz="12" w:space="0" w:color="auto"/>
              <w:bottom w:val="single" w:sz="12" w:space="0" w:color="auto"/>
              <w:right w:val="single" w:sz="12" w:space="0" w:color="auto"/>
            </w:tcBorders>
          </w:tcPr>
          <w:p w14:paraId="761896FE" w14:textId="77C3EBAB" w:rsidR="0087094F" w:rsidRPr="00140D2B" w:rsidRDefault="0087094F" w:rsidP="0087094F">
            <w:pPr>
              <w:pStyle w:val="TAC"/>
              <w:rPr>
                <w:lang w:val="en-US"/>
              </w:rPr>
            </w:pPr>
            <w:r w:rsidRPr="00140D2B">
              <w:rPr>
                <w:lang w:val="en-US"/>
              </w:rPr>
              <w:t>10 ms</w:t>
            </w:r>
          </w:p>
        </w:tc>
        <w:tc>
          <w:tcPr>
            <w:tcW w:w="797" w:type="dxa"/>
            <w:tcBorders>
              <w:top w:val="single" w:sz="12" w:space="0" w:color="auto"/>
              <w:left w:val="single" w:sz="12" w:space="0" w:color="auto"/>
              <w:bottom w:val="single" w:sz="12" w:space="0" w:color="auto"/>
              <w:right w:val="single" w:sz="12" w:space="0" w:color="auto"/>
            </w:tcBorders>
          </w:tcPr>
          <w:p w14:paraId="28658F27"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174135AF" w14:textId="043442E5"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3BB525CF"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F78489F" w14:textId="2B407113"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7E135062" w14:textId="77777777" w:rsidTr="00FD34B0">
        <w:tc>
          <w:tcPr>
            <w:tcW w:w="993" w:type="dxa"/>
            <w:vMerge/>
            <w:tcBorders>
              <w:top w:val="nil"/>
              <w:left w:val="single" w:sz="12" w:space="0" w:color="auto"/>
              <w:bottom w:val="single" w:sz="12" w:space="0" w:color="auto"/>
              <w:right w:val="single" w:sz="12" w:space="0" w:color="auto"/>
            </w:tcBorders>
          </w:tcPr>
          <w:p w14:paraId="329DD38D"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6BC997B8" w14:textId="77777777" w:rsidR="0087094F" w:rsidRPr="00140D2B" w:rsidRDefault="0087094F" w:rsidP="00B02D8C">
            <w:pPr>
              <w:pStyle w:val="TAC"/>
              <w:rPr>
                <w:lang w:val="en-US"/>
              </w:rPr>
            </w:pPr>
            <w:r w:rsidRPr="00140D2B">
              <w:rPr>
                <w:lang w:val="en-US"/>
              </w:rPr>
              <w:t>24</w:t>
            </w:r>
          </w:p>
        </w:tc>
        <w:tc>
          <w:tcPr>
            <w:tcW w:w="1069" w:type="dxa"/>
            <w:tcBorders>
              <w:top w:val="single" w:sz="12" w:space="0" w:color="auto"/>
              <w:left w:val="single" w:sz="12" w:space="0" w:color="auto"/>
              <w:bottom w:val="single" w:sz="12" w:space="0" w:color="auto"/>
              <w:right w:val="single" w:sz="12" w:space="0" w:color="auto"/>
            </w:tcBorders>
          </w:tcPr>
          <w:p w14:paraId="1BC58687" w14:textId="53C090C4" w:rsidR="0087094F" w:rsidRPr="00140D2B" w:rsidRDefault="0087094F" w:rsidP="0087094F">
            <w:pPr>
              <w:pStyle w:val="TAC"/>
              <w:rPr>
                <w:lang w:val="en-US"/>
              </w:rPr>
            </w:pPr>
            <w:r w:rsidRPr="00140D2B">
              <w:rPr>
                <w:lang w:val="en-US"/>
              </w:rPr>
              <w:t>30 ms</w:t>
            </w:r>
          </w:p>
        </w:tc>
        <w:tc>
          <w:tcPr>
            <w:tcW w:w="797" w:type="dxa"/>
            <w:tcBorders>
              <w:top w:val="single" w:sz="12" w:space="0" w:color="auto"/>
              <w:left w:val="single" w:sz="12" w:space="0" w:color="auto"/>
              <w:bottom w:val="single" w:sz="12" w:space="0" w:color="auto"/>
              <w:right w:val="single" w:sz="12" w:space="0" w:color="auto"/>
            </w:tcBorders>
          </w:tcPr>
          <w:p w14:paraId="03C6A9EF"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69CAACBA" w14:textId="6E413A03"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1F51467F"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C0A3155" w14:textId="193F3671" w:rsidR="0087094F" w:rsidRPr="00643C95" w:rsidRDefault="0087094F" w:rsidP="00B02D8C">
            <w:pPr>
              <w:pStyle w:val="TAL"/>
              <w:rPr>
                <w:sz w:val="16"/>
                <w:lang w:val="en-US"/>
              </w:rPr>
            </w:pPr>
            <w:r w:rsidRPr="00643C95">
              <w:rPr>
                <w:sz w:val="16"/>
                <w:lang w:val="en-US"/>
              </w:rPr>
              <w:t>Intelligent transport systems (see TS 22.261 [x])</w:t>
            </w:r>
          </w:p>
        </w:tc>
      </w:tr>
      <w:tr w:rsidR="0087094F" w:rsidRPr="00140D2B" w14:paraId="3F9F6FEB" w14:textId="77777777" w:rsidTr="00FD34B0">
        <w:tc>
          <w:tcPr>
            <w:tcW w:w="993" w:type="dxa"/>
            <w:vMerge/>
            <w:tcBorders>
              <w:top w:val="nil"/>
              <w:left w:val="single" w:sz="12" w:space="0" w:color="auto"/>
              <w:bottom w:val="single" w:sz="12" w:space="0" w:color="auto"/>
              <w:right w:val="single" w:sz="12" w:space="0" w:color="auto"/>
            </w:tcBorders>
          </w:tcPr>
          <w:p w14:paraId="45FFBCE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EFDF88C" w14:textId="77777777" w:rsidR="0087094F" w:rsidRPr="00140D2B" w:rsidRDefault="0087094F" w:rsidP="00B02D8C">
            <w:pPr>
              <w:pStyle w:val="TAC"/>
              <w:rPr>
                <w:lang w:val="en-US"/>
              </w:rPr>
            </w:pPr>
            <w:r w:rsidRPr="00140D2B">
              <w:rPr>
                <w:lang w:val="en-US"/>
              </w:rPr>
              <w:t>21</w:t>
            </w:r>
          </w:p>
        </w:tc>
        <w:tc>
          <w:tcPr>
            <w:tcW w:w="1069" w:type="dxa"/>
            <w:tcBorders>
              <w:top w:val="single" w:sz="12" w:space="0" w:color="auto"/>
              <w:left w:val="single" w:sz="12" w:space="0" w:color="auto"/>
              <w:bottom w:val="single" w:sz="12" w:space="0" w:color="auto"/>
              <w:right w:val="single" w:sz="12" w:space="0" w:color="auto"/>
            </w:tcBorders>
          </w:tcPr>
          <w:p w14:paraId="402EB2DE" w14:textId="75256C91" w:rsidR="0087094F" w:rsidRPr="00140D2B" w:rsidRDefault="0087094F" w:rsidP="0087094F">
            <w:pPr>
              <w:pStyle w:val="TAC"/>
              <w:rPr>
                <w:lang w:val="en-US"/>
              </w:rPr>
            </w:pPr>
            <w:r w:rsidRPr="00140D2B">
              <w:rPr>
                <w:lang w:val="en-US"/>
              </w:rPr>
              <w:t>5 ms</w:t>
            </w:r>
          </w:p>
        </w:tc>
        <w:tc>
          <w:tcPr>
            <w:tcW w:w="797" w:type="dxa"/>
            <w:tcBorders>
              <w:top w:val="single" w:sz="12" w:space="0" w:color="auto"/>
              <w:left w:val="single" w:sz="12" w:space="0" w:color="auto"/>
              <w:bottom w:val="single" w:sz="12" w:space="0" w:color="auto"/>
              <w:right w:val="single" w:sz="12" w:space="0" w:color="auto"/>
            </w:tcBorders>
          </w:tcPr>
          <w:p w14:paraId="5A90B84D"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7CFB5103"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505FE7A2"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A462253" w14:textId="2DFFCF2F" w:rsidR="0087094F" w:rsidRPr="00643C95" w:rsidRDefault="0087094F" w:rsidP="0087094F">
            <w:pPr>
              <w:pStyle w:val="TAL"/>
              <w:rPr>
                <w:sz w:val="16"/>
                <w:lang w:val="en-US"/>
              </w:rPr>
            </w:pPr>
            <w:r w:rsidRPr="00643C95">
              <w:rPr>
                <w:sz w:val="16"/>
                <w:lang w:val="en-US"/>
              </w:rPr>
              <w:t>Electricity Distribution- high voltage</w:t>
            </w:r>
            <w:r w:rsidRPr="00643C95" w:rsidDel="00975135">
              <w:rPr>
                <w:sz w:val="16"/>
                <w:lang w:val="en-US"/>
              </w:rPr>
              <w:t xml:space="preserve"> </w:t>
            </w:r>
            <w:r w:rsidRPr="00643C95">
              <w:rPr>
                <w:sz w:val="16"/>
                <w:lang w:val="en-US"/>
              </w:rPr>
              <w:t>(see TS 22.261 [x])</w:t>
            </w:r>
          </w:p>
        </w:tc>
      </w:tr>
    </w:tbl>
    <w:p w14:paraId="7EAF58A4" w14:textId="030CF1D0" w:rsidR="0099321A" w:rsidRPr="00897E61" w:rsidRDefault="0099321A" w:rsidP="00E90356">
      <w:pPr>
        <w:pStyle w:val="ListParagraph"/>
        <w:ind w:left="0" w:hanging="426"/>
        <w:rPr>
          <w:lang w:val="en-US" w:eastAsia="ko-KR"/>
        </w:rPr>
      </w:pPr>
    </w:p>
    <w:p w14:paraId="7F6D1045" w14:textId="7FF1E774" w:rsidR="00D46515" w:rsidRPr="00140D2B" w:rsidRDefault="00D46515" w:rsidP="00446ED2">
      <w:pPr>
        <w:jc w:val="both"/>
        <w:rPr>
          <w:lang w:val="en-US" w:eastAsia="zh-CN"/>
        </w:rPr>
      </w:pPr>
      <w:r w:rsidRPr="00A96B1B">
        <w:rPr>
          <w:lang w:val="en-US" w:eastAsia="zh-CN"/>
        </w:rPr>
        <w:lastRenderedPageBreak/>
        <w:t xml:space="preserve">The </w:t>
      </w:r>
      <w:r w:rsidR="00471CFD" w:rsidRPr="00140D2B">
        <w:rPr>
          <w:lang w:val="en-US" w:eastAsia="ko-KR"/>
        </w:rPr>
        <w:t>Session Management Function</w:t>
      </w:r>
      <w:r w:rsidR="00471CFD" w:rsidRPr="00140D2B">
        <w:rPr>
          <w:lang w:val="en-US" w:eastAsia="zh-CN"/>
        </w:rPr>
        <w:t xml:space="preserve"> (</w:t>
      </w:r>
      <w:r w:rsidRPr="00140D2B">
        <w:rPr>
          <w:lang w:val="en-US" w:eastAsia="zh-CN"/>
        </w:rPr>
        <w:t>SMF</w:t>
      </w:r>
      <w:r w:rsidR="00471CFD" w:rsidRPr="00140D2B">
        <w:rPr>
          <w:lang w:val="en-US" w:eastAsia="zh-CN"/>
        </w:rPr>
        <w:t>)</w:t>
      </w:r>
      <w:r w:rsidRPr="00140D2B">
        <w:rPr>
          <w:lang w:val="en-US" w:eastAsia="zh-CN"/>
        </w:rPr>
        <w:t xml:space="preserve"> assigns QoS profile to AN in WLAN domain</w:t>
      </w:r>
      <w:r w:rsidRPr="00140D2B">
        <w:rPr>
          <w:lang w:val="en-US" w:eastAsia="ko-KR"/>
        </w:rPr>
        <w:t xml:space="preserve"> with </w:t>
      </w:r>
      <w:r w:rsidRPr="00140D2B">
        <w:rPr>
          <w:lang w:val="en-US" w:eastAsia="zh-CN"/>
        </w:rPr>
        <w:t xml:space="preserve">QoS Flow Identification (QFI), which defines the QoS parameters for a QoS flow in the PDU session. </w:t>
      </w:r>
      <w:r w:rsidR="00A10D06" w:rsidRPr="00140D2B">
        <w:rPr>
          <w:lang w:val="en-US" w:eastAsia="zh-CN"/>
        </w:rPr>
        <w:t>T</w:t>
      </w:r>
      <w:r w:rsidRPr="00140D2B">
        <w:rPr>
          <w:lang w:val="en-US" w:eastAsia="zh-CN"/>
        </w:rPr>
        <w:t>he QoS flow is then mapped to AN resource for the assigned QFI</w:t>
      </w:r>
      <w:r w:rsidR="000525E7">
        <w:rPr>
          <w:lang w:val="en-US" w:eastAsia="zh-CN"/>
        </w:rPr>
        <w:t xml:space="preserve"> (</w:t>
      </w:r>
      <w:r w:rsidR="006A2FF5">
        <w:rPr>
          <w:lang w:val="en-US" w:eastAsia="ko-KR"/>
        </w:rPr>
        <w:t>s</w:t>
      </w:r>
      <w:r w:rsidR="000525E7">
        <w:rPr>
          <w:lang w:val="en-US" w:eastAsia="ko-KR"/>
        </w:rPr>
        <w:t xml:space="preserve">ee </w:t>
      </w:r>
      <w:ins w:id="396" w:author="Joseph S Levy" w:date="2021-08-23T22:06:00Z">
        <w:r w:rsidR="00555DCC">
          <w:rPr>
            <w:lang w:val="en-US" w:eastAsia="zh-CN"/>
          </w:rPr>
          <w:fldChar w:fldCharType="begin"/>
        </w:r>
        <w:r w:rsidR="00555DCC">
          <w:rPr>
            <w:lang w:val="en-US" w:eastAsia="ko-KR"/>
          </w:rPr>
          <w:instrText xml:space="preserve"> REF _Ref80648759 \h </w:instrText>
        </w:r>
      </w:ins>
      <w:r w:rsidR="00555DCC">
        <w:rPr>
          <w:lang w:val="en-US" w:eastAsia="zh-CN"/>
        </w:rPr>
      </w:r>
      <w:r w:rsidR="00555DCC">
        <w:rPr>
          <w:lang w:val="en-US" w:eastAsia="zh-CN"/>
        </w:rPr>
        <w:fldChar w:fldCharType="separate"/>
      </w:r>
      <w:ins w:id="397" w:author="Joseph S Levy" w:date="2021-08-23T22:06:00Z">
        <w:r w:rsidR="00555DCC">
          <w:t xml:space="preserve">Figure </w:t>
        </w:r>
        <w:r w:rsidR="00555DCC">
          <w:rPr>
            <w:noProof/>
          </w:rPr>
          <w:t>14</w:t>
        </w:r>
        <w:r w:rsidR="00555DCC">
          <w:rPr>
            <w:lang w:val="en-US" w:eastAsia="zh-CN"/>
          </w:rPr>
          <w:fldChar w:fldCharType="end"/>
        </w:r>
      </w:ins>
      <w:del w:id="398" w:author="Joseph S Levy" w:date="2021-08-23T22:06:00Z">
        <w:r w:rsidR="00A136B6" w:rsidDel="00555DCC">
          <w:rPr>
            <w:lang w:val="en-US" w:eastAsia="zh-CN"/>
          </w:rPr>
          <w:delText>Figure 1</w:delText>
        </w:r>
        <w:r w:rsidR="008B4EC3" w:rsidDel="00555DCC">
          <w:rPr>
            <w:lang w:val="en-US" w:eastAsia="zh-CN"/>
          </w:rPr>
          <w:delText>4</w:delText>
        </w:r>
      </w:del>
      <w:r w:rsidR="000525E7">
        <w:rPr>
          <w:lang w:val="en-US" w:eastAsia="zh-CN"/>
        </w:rPr>
        <w:t>).</w:t>
      </w:r>
      <w:r w:rsidR="000525E7" w:rsidRPr="00140D2B">
        <w:rPr>
          <w:lang w:val="en-US" w:eastAsia="zh-CN"/>
        </w:rPr>
        <w:t xml:space="preserve"> </w:t>
      </w:r>
    </w:p>
    <w:p w14:paraId="161628B2" w14:textId="77777777" w:rsidR="00D46515" w:rsidRPr="00140D2B" w:rsidRDefault="00D46515" w:rsidP="00D46515">
      <w:pPr>
        <w:rPr>
          <w:lang w:val="en-US" w:eastAsia="zh-CN"/>
        </w:rPr>
      </w:pPr>
    </w:p>
    <w:p w14:paraId="6B23F16E" w14:textId="77777777" w:rsidR="00D46515" w:rsidRPr="00897E61" w:rsidRDefault="00D46515" w:rsidP="00D46515">
      <w:pPr>
        <w:jc w:val="both"/>
        <w:rPr>
          <w:lang w:val="en-US" w:eastAsia="ko-KR"/>
        </w:rPr>
      </w:pPr>
      <w:r w:rsidRPr="00192856">
        <w:rPr>
          <w:lang w:val="en-US"/>
        </w:rPr>
        <w:object w:dxaOrig="9111" w:dyaOrig="4344" w14:anchorId="08996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5pt;height:3in" o:ole="">
            <v:imagedata r:id="rId27" o:title=""/>
          </v:shape>
          <o:OLEObject Type="Embed" ProgID="Word.Picture.8" ShapeID="_x0000_i1025" DrawAspect="Content" ObjectID="_1691570938" r:id="rId28"/>
        </w:object>
      </w:r>
    </w:p>
    <w:p w14:paraId="485FAFBB" w14:textId="5C441D0C" w:rsidR="00D46515" w:rsidRDefault="005C385A">
      <w:pPr>
        <w:pStyle w:val="Caption"/>
        <w:rPr>
          <w:lang w:val="en-US"/>
        </w:rPr>
        <w:pPrChange w:id="399" w:author="Joseph S Levy" w:date="2021-08-23T22:03:00Z">
          <w:pPr>
            <w:pStyle w:val="Caption"/>
            <w:spacing w:before="120" w:after="0"/>
          </w:pPr>
        </w:pPrChange>
      </w:pPr>
      <w:bookmarkStart w:id="400" w:name="_Ref80648759"/>
      <w:bookmarkStart w:id="401" w:name="_Toc80649230"/>
      <w:ins w:id="402" w:author="Joseph S Levy" w:date="2021-08-23T22:03:00Z">
        <w:r>
          <w:t xml:space="preserve">Figure </w:t>
        </w:r>
        <w:r>
          <w:fldChar w:fldCharType="begin"/>
        </w:r>
        <w:r>
          <w:instrText xml:space="preserve"> SEQ Figure \* ARABIC </w:instrText>
        </w:r>
      </w:ins>
      <w:r>
        <w:fldChar w:fldCharType="separate"/>
      </w:r>
      <w:ins w:id="403" w:author="Joseph S Levy" w:date="2021-08-23T22:04:00Z">
        <w:r>
          <w:rPr>
            <w:noProof/>
          </w:rPr>
          <w:t>14</w:t>
        </w:r>
      </w:ins>
      <w:ins w:id="404" w:author="Joseph S Levy" w:date="2021-08-23T22:03:00Z">
        <w:r>
          <w:fldChar w:fldCharType="end"/>
        </w:r>
      </w:ins>
      <w:bookmarkEnd w:id="400"/>
      <w:del w:id="405" w:author="Joseph S Levy" w:date="2021-08-23T22:03:00Z">
        <w:r w:rsidR="00297612" w:rsidRPr="00F577F5" w:rsidDel="005C385A">
          <w:rPr>
            <w:lang w:val="en-US"/>
          </w:rPr>
          <w:delText>Figure</w:delText>
        </w:r>
        <w:r w:rsidR="007A2D90" w:rsidDel="005C385A">
          <w:rPr>
            <w:lang w:val="en-US"/>
          </w:rPr>
          <w:delText>1</w:delText>
        </w:r>
        <w:r w:rsidR="008B4EC3" w:rsidDel="005C385A">
          <w:rPr>
            <w:lang w:val="en-US"/>
          </w:rPr>
          <w:delText>4</w:delText>
        </w:r>
      </w:del>
      <w:r w:rsidR="00297612" w:rsidRPr="00897E61">
        <w:rPr>
          <w:lang w:val="en-US" w:eastAsia="ko-KR"/>
        </w:rPr>
        <w:t xml:space="preserve">. </w:t>
      </w:r>
      <w:r w:rsidR="00D46515" w:rsidRPr="00B658F3">
        <w:rPr>
          <w:lang w:val="en-US"/>
        </w:rPr>
        <w:t>QoS flows and mapping to AN resource in user plane (3GPP TS 23.501)</w:t>
      </w:r>
      <w:bookmarkEnd w:id="401"/>
    </w:p>
    <w:p w14:paraId="56657C78" w14:textId="77777777" w:rsidR="00A136B6" w:rsidRPr="00A136B6" w:rsidRDefault="00A136B6" w:rsidP="00643C95">
      <w:pPr>
        <w:rPr>
          <w:lang w:val="en-US"/>
        </w:rPr>
      </w:pPr>
    </w:p>
    <w:p w14:paraId="2F6D1FB3" w14:textId="2BA86F2A" w:rsidR="00070F59" w:rsidRPr="00F577F5" w:rsidRDefault="00391368" w:rsidP="00643C95">
      <w:pPr>
        <w:pStyle w:val="Heading2"/>
      </w:pPr>
      <w:r w:rsidRPr="00F577F5">
        <w:t xml:space="preserve"> </w:t>
      </w:r>
      <w:bookmarkStart w:id="406" w:name="_Toc75882740"/>
      <w:r w:rsidR="00070F59" w:rsidRPr="00F577F5">
        <w:t>ATSSS function support</w:t>
      </w:r>
      <w:bookmarkEnd w:id="406"/>
    </w:p>
    <w:p w14:paraId="0865D0ED" w14:textId="77777777" w:rsidR="00070F59" w:rsidRPr="00140D2B" w:rsidRDefault="00070F59" w:rsidP="00070F59">
      <w:pPr>
        <w:rPr>
          <w:lang w:val="en-US" w:eastAsia="ko-KR"/>
        </w:rPr>
      </w:pPr>
    </w:p>
    <w:p w14:paraId="450CBEBB" w14:textId="4ACAF2F7" w:rsidR="00070F59" w:rsidRPr="00140D2B" w:rsidRDefault="00070F59" w:rsidP="00070F59">
      <w:pPr>
        <w:jc w:val="both"/>
        <w:rPr>
          <w:lang w:val="en-US" w:eastAsia="ko-KR"/>
        </w:rPr>
      </w:pPr>
      <w:r w:rsidRPr="00140D2B">
        <w:rPr>
          <w:lang w:val="en-US" w:eastAsia="ko-KR"/>
        </w:rPr>
        <w:t xml:space="preserve">Traffic data shall be transmitted over the WLAN access channel and/or 3GPP access channel by using </w:t>
      </w:r>
      <w:r w:rsidR="00A10D06" w:rsidRPr="00140D2B">
        <w:rPr>
          <w:lang w:val="en-US" w:eastAsia="ko-KR"/>
        </w:rPr>
        <w:t xml:space="preserve">the </w:t>
      </w:r>
      <w:r w:rsidRPr="00140D2B">
        <w:rPr>
          <w:lang w:val="en-US" w:eastAsia="ko-KR"/>
        </w:rPr>
        <w:t xml:space="preserve">ATSSS function. In this subclause, </w:t>
      </w:r>
      <w:r w:rsidR="000F4C02">
        <w:rPr>
          <w:lang w:val="en-US" w:eastAsia="ko-KR"/>
        </w:rPr>
        <w:t xml:space="preserve">a </w:t>
      </w:r>
      <w:r w:rsidRPr="00140D2B">
        <w:rPr>
          <w:lang w:val="en-US" w:eastAsia="ko-KR"/>
        </w:rPr>
        <w:t xml:space="preserve">UE </w:t>
      </w:r>
      <w:r w:rsidR="00F92B19" w:rsidRPr="00140D2B">
        <w:rPr>
          <w:lang w:val="en-US" w:eastAsia="ko-KR"/>
        </w:rPr>
        <w:t>is</w:t>
      </w:r>
      <w:r w:rsidRPr="00140D2B">
        <w:rPr>
          <w:lang w:val="en-US" w:eastAsia="ko-KR"/>
        </w:rPr>
        <w:t xml:space="preserve"> assumed to support </w:t>
      </w:r>
      <w:r w:rsidR="00A10D06" w:rsidRPr="00140D2B">
        <w:rPr>
          <w:lang w:val="en-US" w:eastAsia="ko-KR"/>
        </w:rPr>
        <w:t xml:space="preserve">the </w:t>
      </w:r>
      <w:r w:rsidRPr="00140D2B">
        <w:rPr>
          <w:lang w:val="en-US" w:eastAsia="ko-KR"/>
        </w:rPr>
        <w:t xml:space="preserve">ATSSS function. </w:t>
      </w:r>
    </w:p>
    <w:p w14:paraId="14FDF356" w14:textId="77777777" w:rsidR="00070F59" w:rsidRPr="00140D2B" w:rsidRDefault="00070F59" w:rsidP="00070F59">
      <w:pPr>
        <w:pStyle w:val="ListParagraph"/>
        <w:ind w:left="0"/>
        <w:rPr>
          <w:lang w:val="en-US" w:eastAsia="ko-KR"/>
        </w:rPr>
      </w:pPr>
    </w:p>
    <w:p w14:paraId="4D54F8D5" w14:textId="30AD39F6" w:rsidR="006A2FF5" w:rsidRPr="00C971DB" w:rsidRDefault="00070F59">
      <w:pPr>
        <w:pStyle w:val="ListParagraph"/>
        <w:numPr>
          <w:ilvl w:val="0"/>
          <w:numId w:val="29"/>
        </w:numPr>
        <w:ind w:left="709" w:hanging="283"/>
        <w:rPr>
          <w:lang w:val="en-US" w:eastAsia="ko-KR"/>
        </w:rPr>
      </w:pPr>
      <w:r w:rsidRPr="00140D2B">
        <w:rPr>
          <w:lang w:val="en-US" w:eastAsia="ko-KR"/>
        </w:rPr>
        <w:t>3GPP supports ATSSS between 3GPP and non-3GPP access networks</w:t>
      </w:r>
      <w:r w:rsidR="006A2FF5">
        <w:rPr>
          <w:lang w:val="en-US" w:eastAsia="ko-KR"/>
        </w:rPr>
        <w:t>.</w:t>
      </w:r>
    </w:p>
    <w:p w14:paraId="0854018C" w14:textId="206576FC" w:rsidR="00070F59" w:rsidRPr="00140D2B" w:rsidRDefault="00070F59" w:rsidP="00150A24">
      <w:pPr>
        <w:pStyle w:val="ListParagraph"/>
        <w:numPr>
          <w:ilvl w:val="0"/>
          <w:numId w:val="29"/>
        </w:numPr>
        <w:ind w:left="709" w:hanging="283"/>
        <w:jc w:val="both"/>
        <w:rPr>
          <w:lang w:val="en-US" w:eastAsia="ko-KR"/>
        </w:rPr>
      </w:pPr>
      <w:r w:rsidRPr="00140D2B">
        <w:rPr>
          <w:lang w:val="en-US" w:eastAsia="ko-KR"/>
        </w:rPr>
        <w:t xml:space="preserve">ATSSS can enable traffic selection, switching and splitting between </w:t>
      </w:r>
      <w:r w:rsidR="00471CFD" w:rsidRPr="00140D2B">
        <w:rPr>
          <w:lang w:val="en-US" w:eastAsia="ko-KR"/>
        </w:rPr>
        <w:t>the 5</w:t>
      </w:r>
      <w:r w:rsidR="00471CFD" w:rsidRPr="00140D2B">
        <w:rPr>
          <w:vertAlign w:val="superscript"/>
          <w:lang w:val="en-US" w:eastAsia="ko-KR"/>
        </w:rPr>
        <w:t xml:space="preserve">th </w:t>
      </w:r>
      <w:r w:rsidR="00471CFD" w:rsidRPr="00140D2B">
        <w:rPr>
          <w:lang w:val="en-US" w:eastAsia="ko-KR"/>
        </w:rPr>
        <w:t>Generation Access Network (</w:t>
      </w:r>
      <w:r w:rsidRPr="00140D2B">
        <w:rPr>
          <w:lang w:val="en-US" w:eastAsia="ko-KR"/>
        </w:rPr>
        <w:t>5G-AN</w:t>
      </w:r>
      <w:r w:rsidR="00471CFD" w:rsidRPr="00140D2B">
        <w:rPr>
          <w:lang w:val="en-US" w:eastAsia="ko-KR"/>
        </w:rPr>
        <w:t>)</w:t>
      </w:r>
      <w:r w:rsidRPr="00140D2B">
        <w:rPr>
          <w:lang w:val="en-US" w:eastAsia="ko-KR"/>
        </w:rPr>
        <w:t xml:space="preserve"> and WLAN</w:t>
      </w:r>
      <w:r w:rsidR="00471CFD" w:rsidRPr="00140D2B">
        <w:rPr>
          <w:lang w:val="en-US" w:eastAsia="ko-KR"/>
        </w:rPr>
        <w:t xml:space="preserve">, shown in </w:t>
      </w:r>
      <w:ins w:id="407" w:author="Joseph S Levy" w:date="2021-08-23T22:05:00Z">
        <w:r w:rsidR="00555DCC">
          <w:rPr>
            <w:lang w:val="en-US" w:eastAsia="ko-KR"/>
          </w:rPr>
          <w:fldChar w:fldCharType="begin"/>
        </w:r>
        <w:r w:rsidR="00555DCC">
          <w:rPr>
            <w:lang w:val="en-US" w:eastAsia="ko-KR"/>
          </w:rPr>
          <w:instrText xml:space="preserve"> REF _Ref80648737 \h </w:instrText>
        </w:r>
      </w:ins>
      <w:r w:rsidR="00555DCC">
        <w:rPr>
          <w:lang w:val="en-US" w:eastAsia="ko-KR"/>
        </w:rPr>
      </w:r>
      <w:r w:rsidR="00555DCC">
        <w:rPr>
          <w:lang w:val="en-US" w:eastAsia="ko-KR"/>
        </w:rPr>
        <w:fldChar w:fldCharType="separate"/>
      </w:r>
      <w:ins w:id="408" w:author="Joseph S Levy" w:date="2021-08-23T22:05:00Z">
        <w:r w:rsidR="00555DCC">
          <w:t xml:space="preserve">Figure </w:t>
        </w:r>
        <w:r w:rsidR="00555DCC">
          <w:rPr>
            <w:noProof/>
          </w:rPr>
          <w:t>15</w:t>
        </w:r>
        <w:r w:rsidR="00555DCC">
          <w:rPr>
            <w:lang w:val="en-US" w:eastAsia="ko-KR"/>
          </w:rPr>
          <w:fldChar w:fldCharType="end"/>
        </w:r>
      </w:ins>
      <w:del w:id="409" w:author="Joseph S Levy" w:date="2021-08-23T22:05:00Z">
        <w:r w:rsidR="00471CFD" w:rsidRPr="00140D2B" w:rsidDel="00555DCC">
          <w:rPr>
            <w:lang w:val="en-US" w:eastAsia="ko-KR"/>
          </w:rPr>
          <w:delText>Figure</w:delText>
        </w:r>
        <w:r w:rsidR="00DB01D9" w:rsidDel="00555DCC">
          <w:rPr>
            <w:lang w:val="en-US" w:eastAsia="ko-KR"/>
          </w:rPr>
          <w:delText xml:space="preserve"> </w:delText>
        </w:r>
        <w:r w:rsidR="00A10D06" w:rsidRPr="00140D2B" w:rsidDel="00555DCC">
          <w:rPr>
            <w:lang w:val="en-US" w:eastAsia="ko-KR"/>
          </w:rPr>
          <w:delText>1</w:delText>
        </w:r>
        <w:r w:rsidR="008B4EC3" w:rsidDel="00555DCC">
          <w:rPr>
            <w:lang w:val="en-US" w:eastAsia="ko-KR"/>
          </w:rPr>
          <w:delText>5</w:delText>
        </w:r>
      </w:del>
      <w:r w:rsidR="00471CFD" w:rsidRPr="00140D2B">
        <w:rPr>
          <w:lang w:val="en-US" w:eastAsia="ko-KR"/>
        </w:rPr>
        <w:t xml:space="preserve"> as 3GPP access and non-3GPP Access, respectively</w:t>
      </w:r>
      <w:r w:rsidR="006A2FF5">
        <w:rPr>
          <w:lang w:val="en-US" w:eastAsia="ko-KR"/>
        </w:rPr>
        <w:t>.</w:t>
      </w:r>
    </w:p>
    <w:p w14:paraId="19CC1D52" w14:textId="77777777" w:rsidR="00070F59" w:rsidRPr="00140D2B" w:rsidRDefault="00070F59" w:rsidP="00070F59">
      <w:pPr>
        <w:pStyle w:val="ListParagraph"/>
        <w:ind w:left="0"/>
        <w:rPr>
          <w:lang w:val="en-US" w:eastAsia="ko-KR"/>
        </w:rPr>
      </w:pPr>
    </w:p>
    <w:p w14:paraId="468D94E0" w14:textId="77777777" w:rsidR="00070F59" w:rsidRPr="00897E61" w:rsidRDefault="00070F59" w:rsidP="00070F59">
      <w:pPr>
        <w:pStyle w:val="ListParagraph"/>
        <w:ind w:left="0"/>
        <w:jc w:val="center"/>
        <w:rPr>
          <w:lang w:val="en-US" w:eastAsia="ko-KR"/>
        </w:rPr>
      </w:pPr>
      <w:r w:rsidRPr="00192856">
        <w:rPr>
          <w:noProof/>
          <w:lang w:val="en-US"/>
        </w:rPr>
        <w:object w:dxaOrig="9013" w:dyaOrig="3817" w14:anchorId="14FFABC3">
          <v:shape id="_x0000_i1026" type="#_x0000_t75" style="width:436pt;height:185.5pt" o:ole="">
            <v:imagedata r:id="rId29" o:title=""/>
          </v:shape>
          <o:OLEObject Type="Embed" ProgID="Visio.Drawing.11" ShapeID="_x0000_i1026" DrawAspect="Content" ObjectID="_1691570939" r:id="rId30"/>
        </w:object>
      </w:r>
    </w:p>
    <w:p w14:paraId="3771D4F2" w14:textId="6B83854A" w:rsidR="00070F59" w:rsidRPr="00133F7C" w:rsidRDefault="005C385A" w:rsidP="005C385A">
      <w:pPr>
        <w:pStyle w:val="Caption"/>
        <w:rPr>
          <w:lang w:val="en-US" w:eastAsia="ko-KR"/>
        </w:rPr>
      </w:pPr>
      <w:bookmarkStart w:id="410" w:name="_Ref80648737"/>
      <w:bookmarkStart w:id="411" w:name="_Toc80649231"/>
      <w:ins w:id="412" w:author="Joseph S Levy" w:date="2021-08-23T22:03:00Z">
        <w:r>
          <w:t xml:space="preserve">Figure </w:t>
        </w:r>
        <w:r>
          <w:fldChar w:fldCharType="begin"/>
        </w:r>
        <w:r>
          <w:instrText xml:space="preserve"> SEQ Figure \* ARABIC </w:instrText>
        </w:r>
      </w:ins>
      <w:r>
        <w:fldChar w:fldCharType="separate"/>
      </w:r>
      <w:ins w:id="413" w:author="Joseph S Levy" w:date="2021-08-23T22:04:00Z">
        <w:r>
          <w:rPr>
            <w:noProof/>
          </w:rPr>
          <w:t>15</w:t>
        </w:r>
      </w:ins>
      <w:ins w:id="414" w:author="Joseph S Levy" w:date="2021-08-23T22:03:00Z">
        <w:r>
          <w:fldChar w:fldCharType="end"/>
        </w:r>
      </w:ins>
      <w:bookmarkEnd w:id="410"/>
      <w:del w:id="415" w:author="Joseph S Levy" w:date="2021-08-23T22:03:00Z">
        <w:r w:rsidR="00297612" w:rsidRPr="006E38F1" w:rsidDel="005C385A">
          <w:rPr>
            <w:lang w:val="en-US"/>
          </w:rPr>
          <w:delText>Figure</w:delText>
        </w:r>
        <w:r w:rsidR="00DB01D9" w:rsidDel="005C385A">
          <w:rPr>
            <w:lang w:val="en-US"/>
          </w:rPr>
          <w:delText xml:space="preserve"> </w:delText>
        </w:r>
        <w:r w:rsidR="007A2D90" w:rsidDel="005C385A">
          <w:rPr>
            <w:lang w:val="en-US"/>
          </w:rPr>
          <w:delText>1</w:delText>
        </w:r>
        <w:r w:rsidR="008B4EC3" w:rsidDel="005C385A">
          <w:rPr>
            <w:lang w:val="en-US"/>
          </w:rPr>
          <w:delText>5</w:delText>
        </w:r>
      </w:del>
      <w:r w:rsidR="00297612" w:rsidRPr="00897E61">
        <w:rPr>
          <w:lang w:val="en-US" w:eastAsia="ko-KR"/>
        </w:rPr>
        <w:t xml:space="preserve">. </w:t>
      </w:r>
      <w:r w:rsidR="00070F59" w:rsidRPr="00B658F3">
        <w:rPr>
          <w:lang w:val="en-US" w:eastAsia="ko-KR"/>
        </w:rPr>
        <w:t>Architecture reference model for ATSSS support (3GPP TS 23.501)</w:t>
      </w:r>
      <w:bookmarkEnd w:id="411"/>
    </w:p>
    <w:p w14:paraId="25031278" w14:textId="77777777" w:rsidR="00070F59" w:rsidRPr="00140D2B" w:rsidRDefault="00070F59" w:rsidP="00070F59">
      <w:pPr>
        <w:pStyle w:val="ListParagraph"/>
        <w:ind w:left="0" w:hanging="426"/>
        <w:rPr>
          <w:lang w:val="en-US" w:eastAsia="ko-KR"/>
        </w:rPr>
      </w:pPr>
    </w:p>
    <w:p w14:paraId="08D3C6B8" w14:textId="5FB68A93" w:rsidR="004F1191" w:rsidRPr="00897E61" w:rsidRDefault="005A2648" w:rsidP="00643C95">
      <w:pPr>
        <w:jc w:val="both"/>
        <w:rPr>
          <w:lang w:val="en-US" w:eastAsia="ko-KR"/>
        </w:rPr>
      </w:pPr>
      <w:ins w:id="416" w:author="Joseph S Levy" w:date="2021-08-24T09:29:00Z">
        <w:r>
          <w:rPr>
            <w:color w:val="000000" w:themeColor="text1"/>
            <w:lang w:val="en-US" w:eastAsia="ko-KR"/>
          </w:rPr>
          <w:fldChar w:fldCharType="begin"/>
        </w:r>
        <w:r>
          <w:rPr>
            <w:color w:val="000000" w:themeColor="text1"/>
            <w:lang w:val="en-US" w:eastAsia="ko-KR"/>
          </w:rPr>
          <w:instrText xml:space="preserve"> REF _Ref80648737 \h </w:instrText>
        </w:r>
      </w:ins>
      <w:r>
        <w:rPr>
          <w:color w:val="000000" w:themeColor="text1"/>
          <w:lang w:val="en-US" w:eastAsia="ko-KR"/>
        </w:rPr>
      </w:r>
      <w:r>
        <w:rPr>
          <w:color w:val="000000" w:themeColor="text1"/>
          <w:lang w:val="en-US" w:eastAsia="ko-KR"/>
        </w:rPr>
        <w:fldChar w:fldCharType="separate"/>
      </w:r>
      <w:ins w:id="417" w:author="Joseph S Levy" w:date="2021-08-24T09:29:00Z">
        <w:r>
          <w:t xml:space="preserve">Figure </w:t>
        </w:r>
        <w:r>
          <w:rPr>
            <w:noProof/>
          </w:rPr>
          <w:t>15</w:t>
        </w:r>
        <w:r>
          <w:rPr>
            <w:color w:val="000000" w:themeColor="text1"/>
            <w:lang w:val="en-US" w:eastAsia="ko-KR"/>
          </w:rPr>
          <w:fldChar w:fldCharType="end"/>
        </w:r>
      </w:ins>
      <w:commentRangeStart w:id="418"/>
      <w:del w:id="419" w:author="Joseph S Levy" w:date="2021-08-24T09:29:00Z">
        <w:r w:rsidR="00555DCC" w:rsidDel="005A2648">
          <w:rPr>
            <w:color w:val="000000" w:themeColor="text1"/>
            <w:lang w:val="en-US" w:eastAsia="ko-KR"/>
          </w:rPr>
          <w:fldChar w:fldCharType="begin"/>
        </w:r>
        <w:r w:rsidR="00555DCC" w:rsidDel="005A2648">
          <w:rPr>
            <w:color w:val="000000" w:themeColor="text1"/>
            <w:lang w:val="en-US" w:eastAsia="ko-KR"/>
          </w:rPr>
          <w:delInstrText xml:space="preserve"> REF _Ref80648759 \h </w:delInstrText>
        </w:r>
        <w:r w:rsidR="00555DCC" w:rsidDel="005A2648">
          <w:rPr>
            <w:color w:val="000000" w:themeColor="text1"/>
            <w:lang w:val="en-US" w:eastAsia="ko-KR"/>
          </w:rPr>
        </w:r>
        <w:r w:rsidR="00555DCC" w:rsidDel="005A2648">
          <w:rPr>
            <w:color w:val="000000" w:themeColor="text1"/>
            <w:lang w:val="en-US" w:eastAsia="ko-KR"/>
          </w:rPr>
          <w:fldChar w:fldCharType="separate"/>
        </w:r>
        <w:r w:rsidR="00555DCC" w:rsidDel="005A2648">
          <w:delText xml:space="preserve">Figure </w:delText>
        </w:r>
        <w:r w:rsidR="00555DCC" w:rsidDel="005A2648">
          <w:rPr>
            <w:noProof/>
          </w:rPr>
          <w:delText>14</w:delText>
        </w:r>
        <w:r w:rsidR="00555DCC" w:rsidDel="005A2648">
          <w:rPr>
            <w:color w:val="000000" w:themeColor="text1"/>
            <w:lang w:val="en-US" w:eastAsia="ko-KR"/>
          </w:rPr>
          <w:fldChar w:fldCharType="end"/>
        </w:r>
      </w:del>
      <w:commentRangeEnd w:id="418"/>
      <w:r w:rsidR="00555DCC">
        <w:rPr>
          <w:rStyle w:val="CommentReference"/>
        </w:rPr>
        <w:commentReference w:id="418"/>
      </w:r>
      <w:del w:id="420" w:author="Joseph S Levy" w:date="2021-08-23T22:05:00Z">
        <w:r w:rsidR="00446ED2" w:rsidRPr="00140D2B" w:rsidDel="00555DCC">
          <w:rPr>
            <w:color w:val="000000" w:themeColor="text1"/>
            <w:lang w:val="en-US" w:eastAsia="ko-KR"/>
          </w:rPr>
          <w:delText>Figure 1</w:delText>
        </w:r>
        <w:r w:rsidR="007A2D90" w:rsidDel="00555DCC">
          <w:rPr>
            <w:color w:val="000000" w:themeColor="text1"/>
            <w:lang w:val="en-US" w:eastAsia="ko-KR"/>
          </w:rPr>
          <w:delText>1</w:delText>
        </w:r>
      </w:del>
      <w:r w:rsidR="00070F59" w:rsidRPr="00140D2B">
        <w:rPr>
          <w:color w:val="000000" w:themeColor="text1"/>
          <w:lang w:val="en-US" w:eastAsia="ko-KR"/>
        </w:rPr>
        <w:t xml:space="preserve"> shows the reference architecture for supporting ATSSS which handles either Guaranteed Bit Rate (GBR) QoS flow or Non-GBR QoS flow traffic. </w:t>
      </w:r>
      <w:r w:rsidR="00A136B6">
        <w:rPr>
          <w:lang w:val="en-US" w:eastAsia="ko-KR"/>
        </w:rPr>
        <w:br w:type="page"/>
      </w:r>
    </w:p>
    <w:p w14:paraId="6A05CD82" w14:textId="77777777" w:rsidR="004F1191" w:rsidRPr="00415744" w:rsidRDefault="004F1191" w:rsidP="004F1191">
      <w:pPr>
        <w:rPr>
          <w:b/>
          <w:lang w:val="en-US" w:eastAsia="ko-KR"/>
        </w:rPr>
        <w:sectPr w:rsidR="004F1191" w:rsidRPr="00415744" w:rsidSect="00643C95">
          <w:pgSz w:w="12240" w:h="15840" w:code="1"/>
          <w:pgMar w:top="1080" w:right="1080" w:bottom="1080" w:left="1080" w:header="432" w:footer="432" w:gutter="720"/>
          <w:lnNumType w:countBy="1"/>
          <w:cols w:space="720"/>
          <w:docGrid w:linePitch="299"/>
        </w:sectPr>
      </w:pPr>
    </w:p>
    <w:p w14:paraId="5D625F0F" w14:textId="3F557C0F" w:rsidR="00446ED2" w:rsidRPr="00643C95" w:rsidRDefault="00F529C4" w:rsidP="00643C95">
      <w:pPr>
        <w:pStyle w:val="Heading1"/>
        <w:rPr>
          <w:b w:val="0"/>
        </w:rPr>
      </w:pPr>
      <w:bookmarkStart w:id="421" w:name="_Toc60302148"/>
      <w:bookmarkStart w:id="422" w:name="_Toc60302304"/>
      <w:bookmarkStart w:id="423" w:name="_Toc60302508"/>
      <w:bookmarkStart w:id="424" w:name="_Toc60302149"/>
      <w:bookmarkStart w:id="425" w:name="_Toc60302305"/>
      <w:bookmarkStart w:id="426" w:name="_Toc60302509"/>
      <w:bookmarkStart w:id="427" w:name="_Toc60302150"/>
      <w:bookmarkStart w:id="428" w:name="_Toc60302306"/>
      <w:bookmarkStart w:id="429" w:name="_Toc60302510"/>
      <w:bookmarkStart w:id="430" w:name="_Toc60302151"/>
      <w:bookmarkStart w:id="431" w:name="_Toc60302307"/>
      <w:bookmarkStart w:id="432" w:name="_Toc60302511"/>
      <w:bookmarkStart w:id="433" w:name="_Toc60302152"/>
      <w:bookmarkStart w:id="434" w:name="_Toc60302308"/>
      <w:bookmarkStart w:id="435" w:name="_Toc60302512"/>
      <w:bookmarkStart w:id="436" w:name="_Toc75882741"/>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133F7C">
        <w:lastRenderedPageBreak/>
        <w:t xml:space="preserve">Gap analysis and </w:t>
      </w:r>
      <w:r w:rsidR="00406732">
        <w:t>r</w:t>
      </w:r>
      <w:r w:rsidRPr="00133F7C">
        <w:t>ecommendations</w:t>
      </w:r>
      <w:bookmarkEnd w:id="436"/>
    </w:p>
    <w:p w14:paraId="2C5FC41F" w14:textId="77777777" w:rsidR="000049EB" w:rsidRPr="00140D2B" w:rsidRDefault="000049EB" w:rsidP="00F529C4">
      <w:pPr>
        <w:rPr>
          <w:b/>
          <w:lang w:val="en-US" w:eastAsia="ko-KR"/>
        </w:rPr>
      </w:pPr>
    </w:p>
    <w:p w14:paraId="18FD7A61" w14:textId="070E63E8" w:rsidR="00243D5D" w:rsidRPr="00643C95" w:rsidRDefault="00391368" w:rsidP="00643C95">
      <w:pPr>
        <w:pStyle w:val="Heading2"/>
        <w:rPr>
          <w:b w:val="0"/>
        </w:rPr>
      </w:pPr>
      <w:bookmarkStart w:id="437" w:name="_Hlk60302412"/>
      <w:r w:rsidRPr="00F577F5">
        <w:t xml:space="preserve"> </w:t>
      </w:r>
      <w:bookmarkStart w:id="438" w:name="_Toc75882742"/>
      <w:r w:rsidR="00243D5D" w:rsidRPr="00F577F5">
        <w:t xml:space="preserve">Gap </w:t>
      </w:r>
      <w:r w:rsidR="00845838">
        <w:rPr>
          <w:rFonts w:hint="eastAsia"/>
        </w:rPr>
        <w:t>a</w:t>
      </w:r>
      <w:r w:rsidR="00243D5D" w:rsidRPr="00F577F5">
        <w:t>nalysis</w:t>
      </w:r>
      <w:bookmarkEnd w:id="438"/>
    </w:p>
    <w:bookmarkEnd w:id="437"/>
    <w:p w14:paraId="3F3C7713" w14:textId="77777777" w:rsidR="00403C58" w:rsidRPr="00140D2B" w:rsidRDefault="00403C58" w:rsidP="00657A5C">
      <w:pPr>
        <w:pStyle w:val="ListParagraph"/>
        <w:ind w:left="284"/>
        <w:rPr>
          <w:b/>
          <w:lang w:val="en-US" w:eastAsia="ko-KR"/>
        </w:rPr>
      </w:pPr>
    </w:p>
    <w:p w14:paraId="23E073C9" w14:textId="7A71E084" w:rsidR="00110853" w:rsidRPr="00140D2B" w:rsidRDefault="00AF34C5" w:rsidP="00110853">
      <w:pPr>
        <w:jc w:val="both"/>
        <w:rPr>
          <w:lang w:val="en-US" w:eastAsia="ko-KR"/>
        </w:rPr>
      </w:pPr>
      <w:r w:rsidRPr="00140D2B">
        <w:rPr>
          <w:lang w:val="en-US" w:eastAsia="ko-KR"/>
        </w:rPr>
        <w:t xml:space="preserve">In the technical gap </w:t>
      </w:r>
      <w:r w:rsidR="00D51C86" w:rsidRPr="00140D2B">
        <w:rPr>
          <w:lang w:val="en-US" w:eastAsia="ko-KR"/>
        </w:rPr>
        <w:t>analysis</w:t>
      </w:r>
      <w:r w:rsidR="00150A24">
        <w:rPr>
          <w:lang w:val="en-US" w:eastAsia="ko-KR"/>
        </w:rPr>
        <w:t>,</w:t>
      </w:r>
      <w:r w:rsidR="00D51C86" w:rsidRPr="00140D2B">
        <w:rPr>
          <w:lang w:val="en-US" w:eastAsia="ko-KR"/>
        </w:rPr>
        <w:t xml:space="preserve"> </w:t>
      </w:r>
      <w:r w:rsidR="000F4C02">
        <w:rPr>
          <w:lang w:val="en-US" w:eastAsia="ko-KR"/>
        </w:rPr>
        <w:t>a</w:t>
      </w:r>
      <w:r w:rsidR="00D51C86" w:rsidRPr="00140D2B">
        <w:rPr>
          <w:lang w:val="en-US" w:eastAsia="ko-KR"/>
        </w:rPr>
        <w:t xml:space="preserve"> </w:t>
      </w:r>
      <w:r w:rsidR="007A2D90">
        <w:rPr>
          <w:lang w:val="en-US" w:eastAsia="ko-KR"/>
        </w:rPr>
        <w:t xml:space="preserve">TE </w:t>
      </w:r>
      <w:r w:rsidRPr="00140D2B">
        <w:rPr>
          <w:lang w:val="en-US" w:eastAsia="ko-KR"/>
        </w:rPr>
        <w:t xml:space="preserve">is </w:t>
      </w:r>
      <w:r w:rsidR="00110853" w:rsidRPr="00140D2B">
        <w:rPr>
          <w:lang w:val="en-US" w:eastAsia="ko-KR"/>
        </w:rPr>
        <w:t>assumed</w:t>
      </w:r>
      <w:r w:rsidRPr="00140D2B">
        <w:rPr>
          <w:lang w:val="en-US" w:eastAsia="ko-KR"/>
        </w:rPr>
        <w:t xml:space="preserve"> to </w:t>
      </w:r>
      <w:r w:rsidR="00A10D06" w:rsidRPr="00140D2B">
        <w:rPr>
          <w:lang w:val="en-US" w:eastAsia="ko-KR"/>
        </w:rPr>
        <w:t xml:space="preserve">be </w:t>
      </w:r>
      <w:r w:rsidR="009837D4" w:rsidRPr="00140D2B">
        <w:rPr>
          <w:lang w:val="en-US" w:eastAsia="ko-KR"/>
        </w:rPr>
        <w:t xml:space="preserve">compatible </w:t>
      </w:r>
      <w:r w:rsidR="006B5953" w:rsidRPr="00140D2B">
        <w:rPr>
          <w:lang w:val="en-US" w:eastAsia="ko-KR"/>
        </w:rPr>
        <w:t xml:space="preserve">with the </w:t>
      </w:r>
      <w:r w:rsidRPr="00140D2B">
        <w:rPr>
          <w:lang w:val="en-US" w:eastAsia="ko-KR"/>
        </w:rPr>
        <w:t>new functionalities and communication protocol</w:t>
      </w:r>
      <w:r w:rsidR="006B5953" w:rsidRPr="00140D2B">
        <w:rPr>
          <w:lang w:val="en-US" w:eastAsia="ko-KR"/>
        </w:rPr>
        <w:t>s necessary</w:t>
      </w:r>
      <w:r w:rsidRPr="00140D2B">
        <w:rPr>
          <w:lang w:val="en-US" w:eastAsia="ko-KR"/>
        </w:rPr>
        <w:t xml:space="preserve"> to interwork with 5G core network. </w:t>
      </w:r>
      <w:r w:rsidR="00110853" w:rsidRPr="00140D2B">
        <w:rPr>
          <w:lang w:val="en-US" w:eastAsia="ko-KR"/>
        </w:rPr>
        <w:t>The</w:t>
      </w:r>
      <w:r w:rsidR="00106F56" w:rsidRPr="00140D2B">
        <w:rPr>
          <w:lang w:val="en-US" w:eastAsia="ko-KR"/>
        </w:rPr>
        <w:t>se</w:t>
      </w:r>
      <w:r w:rsidR="00110853" w:rsidRPr="00140D2B">
        <w:rPr>
          <w:lang w:val="en-US" w:eastAsia="ko-KR"/>
        </w:rPr>
        <w:t xml:space="preserve"> new functionalities and communication protocols </w:t>
      </w:r>
      <w:r w:rsidR="00D13C4F" w:rsidRPr="00140D2B">
        <w:rPr>
          <w:lang w:val="en-US" w:eastAsia="ko-KR"/>
        </w:rPr>
        <w:t>are assumed to be</w:t>
      </w:r>
      <w:r w:rsidR="00110853" w:rsidRPr="00140D2B">
        <w:rPr>
          <w:lang w:val="en-US" w:eastAsia="ko-KR"/>
        </w:rPr>
        <w:t xml:space="preserve"> implemented in </w:t>
      </w:r>
      <w:r w:rsidR="000F4C02">
        <w:rPr>
          <w:lang w:val="en-US" w:eastAsia="ko-KR"/>
        </w:rPr>
        <w:t>a</w:t>
      </w:r>
      <w:r w:rsidR="00A10D06" w:rsidRPr="00140D2B">
        <w:rPr>
          <w:lang w:val="en-US" w:eastAsia="ko-KR"/>
        </w:rPr>
        <w:t xml:space="preserve"> </w:t>
      </w:r>
      <w:r w:rsidR="007A2D90">
        <w:rPr>
          <w:lang w:val="en-US" w:eastAsia="ko-KR"/>
        </w:rPr>
        <w:t xml:space="preserve">TE </w:t>
      </w:r>
      <w:r w:rsidR="00110853" w:rsidRPr="00140D2B">
        <w:rPr>
          <w:lang w:val="en-US" w:eastAsia="ko-KR"/>
        </w:rPr>
        <w:t>and WLAN access network</w:t>
      </w:r>
      <w:r w:rsidR="00CE2A3B" w:rsidRPr="00140D2B">
        <w:rPr>
          <w:lang w:val="en-US" w:eastAsia="ko-KR"/>
        </w:rPr>
        <w:t xml:space="preserve"> devices</w:t>
      </w:r>
      <w:r w:rsidR="00110853" w:rsidRPr="00140D2B">
        <w:rPr>
          <w:lang w:val="en-US" w:eastAsia="ko-KR"/>
        </w:rPr>
        <w:t xml:space="preserve">. </w:t>
      </w:r>
    </w:p>
    <w:p w14:paraId="3C717E64" w14:textId="0422AC4E" w:rsidR="00216702" w:rsidRPr="00140D2B" w:rsidRDefault="00216702" w:rsidP="002A2367">
      <w:pPr>
        <w:jc w:val="both"/>
        <w:rPr>
          <w:lang w:val="en-US" w:eastAsia="ko-KR"/>
        </w:rPr>
      </w:pPr>
    </w:p>
    <w:p w14:paraId="08A25FC4" w14:textId="2821278A" w:rsidR="00232334" w:rsidRPr="00140D2B" w:rsidRDefault="00FE71F6" w:rsidP="002A2367">
      <w:pPr>
        <w:jc w:val="both"/>
        <w:rPr>
          <w:lang w:val="en-US" w:eastAsia="ko-KR"/>
        </w:rPr>
      </w:pPr>
      <w:r w:rsidRPr="00140D2B">
        <w:rPr>
          <w:lang w:val="en-US" w:eastAsia="ko-KR"/>
        </w:rPr>
        <w:t>The</w:t>
      </w:r>
      <w:r w:rsidR="004D0566" w:rsidRPr="00140D2B">
        <w:rPr>
          <w:lang w:val="en-US" w:eastAsia="ko-KR"/>
        </w:rPr>
        <w:t xml:space="preserve"> </w:t>
      </w:r>
      <w:r w:rsidR="00CB5B1A" w:rsidRPr="00140D2B">
        <w:rPr>
          <w:lang w:val="en-US" w:eastAsia="ko-KR"/>
        </w:rPr>
        <w:t>higher layer control and protocol</w:t>
      </w:r>
      <w:r w:rsidR="00A4487E" w:rsidRPr="00140D2B">
        <w:rPr>
          <w:lang w:val="en-US" w:eastAsia="ko-KR"/>
        </w:rPr>
        <w:t>s</w:t>
      </w:r>
      <w:r w:rsidR="00845838">
        <w:rPr>
          <w:lang w:val="en-US" w:eastAsia="ko-KR"/>
        </w:rPr>
        <w:t xml:space="preserve"> (i.e., </w:t>
      </w:r>
      <w:r w:rsidR="00CB5B1A" w:rsidRPr="00140D2B">
        <w:rPr>
          <w:lang w:val="en-US" w:eastAsia="ko-KR"/>
        </w:rPr>
        <w:t>IKEv2, EAP-5G, IPsec and GRE</w:t>
      </w:r>
      <w:r w:rsidR="00845838">
        <w:rPr>
          <w:lang w:val="en-US" w:eastAsia="ko-KR"/>
        </w:rPr>
        <w:t>)</w:t>
      </w:r>
      <w:r w:rsidR="00150A24">
        <w:rPr>
          <w:lang w:val="en-US" w:eastAsia="ko-KR"/>
        </w:rPr>
        <w:t>,</w:t>
      </w:r>
      <w:r w:rsidR="00CB5B1A" w:rsidRPr="00140D2B">
        <w:rPr>
          <w:lang w:val="en-US" w:eastAsia="ko-KR"/>
        </w:rPr>
        <w:t xml:space="preserve"> </w:t>
      </w:r>
      <w:r w:rsidR="00845838" w:rsidRPr="00140D2B">
        <w:rPr>
          <w:lang w:val="en-US" w:eastAsia="ko-KR"/>
        </w:rPr>
        <w:t>provided by the 3GPP 5G core network to support interworking</w:t>
      </w:r>
      <w:r w:rsidR="00845838">
        <w:rPr>
          <w:lang w:val="en-US" w:eastAsia="ko-KR"/>
        </w:rPr>
        <w:t>,</w:t>
      </w:r>
      <w:r w:rsidR="00CB5B1A" w:rsidRPr="00140D2B">
        <w:rPr>
          <w:lang w:val="en-US" w:eastAsia="ko-KR"/>
        </w:rPr>
        <w:t xml:space="preserve"> are </w:t>
      </w:r>
      <w:r w:rsidR="00056FDA" w:rsidRPr="00140D2B">
        <w:rPr>
          <w:lang w:val="en-US" w:eastAsia="ko-KR"/>
        </w:rPr>
        <w:t xml:space="preserve">defined and specified </w:t>
      </w:r>
      <w:r w:rsidR="009511B3" w:rsidRPr="00140D2B">
        <w:rPr>
          <w:lang w:val="en-US" w:eastAsia="ko-KR"/>
        </w:rPr>
        <w:t xml:space="preserve">by the </w:t>
      </w:r>
      <w:r w:rsidR="00897072" w:rsidRPr="00140D2B">
        <w:rPr>
          <w:lang w:val="en-US" w:eastAsia="ko-KR"/>
        </w:rPr>
        <w:t>Internet Engineering Task Force (</w:t>
      </w:r>
      <w:r w:rsidR="00CB5B1A" w:rsidRPr="00140D2B">
        <w:rPr>
          <w:lang w:val="en-US" w:eastAsia="ko-KR"/>
        </w:rPr>
        <w:t>IETF</w:t>
      </w:r>
      <w:r w:rsidR="00897072" w:rsidRPr="00140D2B">
        <w:rPr>
          <w:lang w:val="en-US" w:eastAsia="ko-KR"/>
        </w:rPr>
        <w:t>)</w:t>
      </w:r>
      <w:r w:rsidR="00CB5B1A" w:rsidRPr="00140D2B">
        <w:rPr>
          <w:lang w:val="en-US" w:eastAsia="ko-KR"/>
        </w:rPr>
        <w:t xml:space="preserve"> and modified for interworking</w:t>
      </w:r>
      <w:r w:rsidR="00196467" w:rsidRPr="00140D2B">
        <w:rPr>
          <w:lang w:val="en-US" w:eastAsia="ko-KR"/>
        </w:rPr>
        <w:t xml:space="preserve"> by 3GPP</w:t>
      </w:r>
      <w:r w:rsidR="00CB5B1A" w:rsidRPr="00140D2B">
        <w:rPr>
          <w:lang w:val="en-US" w:eastAsia="ko-KR"/>
        </w:rPr>
        <w:t xml:space="preserve">. </w:t>
      </w:r>
      <w:r w:rsidR="00A10D06" w:rsidRPr="00140D2B">
        <w:rPr>
          <w:lang w:val="en-US" w:eastAsia="ko-KR"/>
        </w:rPr>
        <w:t>T</w:t>
      </w:r>
      <w:r w:rsidR="00CB5B1A" w:rsidRPr="00140D2B">
        <w:rPr>
          <w:lang w:val="en-US" w:eastAsia="ko-KR"/>
        </w:rPr>
        <w:t xml:space="preserve">hese protocols can be implemented in </w:t>
      </w:r>
      <w:r w:rsidR="00F54B4A" w:rsidRPr="00140D2B">
        <w:rPr>
          <w:lang w:val="en-US" w:eastAsia="ko-KR"/>
        </w:rPr>
        <w:t xml:space="preserve">the </w:t>
      </w:r>
      <w:r w:rsidR="007A2D90">
        <w:rPr>
          <w:lang w:val="en-US" w:eastAsia="ko-KR"/>
        </w:rPr>
        <w:t>TE</w:t>
      </w:r>
      <w:r w:rsidR="00DB01D9">
        <w:rPr>
          <w:lang w:val="en-US" w:eastAsia="ko-KR"/>
        </w:rPr>
        <w:t xml:space="preserve"> </w:t>
      </w:r>
      <w:r w:rsidR="000049EB" w:rsidRPr="00140D2B">
        <w:rPr>
          <w:lang w:val="en-US" w:eastAsia="ko-KR"/>
        </w:rPr>
        <w:t xml:space="preserve">TEC </w:t>
      </w:r>
      <w:r w:rsidR="00CB5B1A" w:rsidRPr="00140D2B">
        <w:rPr>
          <w:lang w:val="en-US" w:eastAsia="ko-KR"/>
        </w:rPr>
        <w:t>and W</w:t>
      </w:r>
      <w:r w:rsidR="0055338D" w:rsidRPr="00140D2B">
        <w:rPr>
          <w:lang w:val="en-US" w:eastAsia="ko-KR"/>
        </w:rPr>
        <w:t>L</w:t>
      </w:r>
      <w:r w:rsidR="00CB5B1A" w:rsidRPr="00140D2B">
        <w:rPr>
          <w:lang w:val="en-US" w:eastAsia="ko-KR"/>
        </w:rPr>
        <w:t xml:space="preserve">AN </w:t>
      </w:r>
      <w:r w:rsidR="000049EB" w:rsidRPr="00140D2B">
        <w:rPr>
          <w:lang w:val="en-US" w:eastAsia="ko-KR"/>
        </w:rPr>
        <w:t>ANC</w:t>
      </w:r>
      <w:r w:rsidR="00CB5B1A" w:rsidRPr="00140D2B">
        <w:rPr>
          <w:lang w:val="en-US" w:eastAsia="ko-KR"/>
        </w:rPr>
        <w:t>.</w:t>
      </w:r>
    </w:p>
    <w:p w14:paraId="786319C4" w14:textId="7DDA2DF7" w:rsidR="00CB5B1A" w:rsidRPr="00140D2B" w:rsidRDefault="00CB5B1A" w:rsidP="002A2367">
      <w:pPr>
        <w:jc w:val="both"/>
        <w:rPr>
          <w:lang w:val="en-US" w:eastAsia="ko-KR"/>
        </w:rPr>
      </w:pPr>
    </w:p>
    <w:p w14:paraId="19AC1711" w14:textId="045C9638" w:rsidR="00EE5352" w:rsidRPr="00140D2B" w:rsidRDefault="00CB5B1A" w:rsidP="00CB5B1A">
      <w:pPr>
        <w:jc w:val="both"/>
        <w:rPr>
          <w:lang w:val="en-US" w:eastAsia="ko-KR"/>
        </w:rPr>
      </w:pPr>
      <w:r w:rsidRPr="00140D2B">
        <w:rPr>
          <w:lang w:val="en-US" w:eastAsia="ko-KR"/>
        </w:rPr>
        <w:t xml:space="preserve">NAS </w:t>
      </w:r>
      <w:r w:rsidR="0022511E" w:rsidRPr="00140D2B">
        <w:rPr>
          <w:lang w:val="en-US" w:eastAsia="ko-KR"/>
        </w:rPr>
        <w:t>signaling</w:t>
      </w:r>
      <w:r w:rsidRPr="00140D2B">
        <w:rPr>
          <w:lang w:val="en-US" w:eastAsia="ko-KR"/>
        </w:rPr>
        <w:t xml:space="preserve"> to AMF and packet session control to SMF are </w:t>
      </w:r>
      <w:r w:rsidR="00E13CAE" w:rsidRPr="00140D2B">
        <w:rPr>
          <w:lang w:val="en-US" w:eastAsia="ko-KR"/>
        </w:rPr>
        <w:t xml:space="preserve">specified </w:t>
      </w:r>
      <w:r w:rsidR="006A3EC2" w:rsidRPr="00140D2B">
        <w:rPr>
          <w:lang w:val="en-US" w:eastAsia="ko-KR"/>
        </w:rPr>
        <w:t xml:space="preserve">in </w:t>
      </w:r>
      <w:r w:rsidRPr="00140D2B">
        <w:rPr>
          <w:lang w:val="en-US" w:eastAsia="ko-KR"/>
        </w:rPr>
        <w:t>3GPP specification</w:t>
      </w:r>
      <w:r w:rsidR="006A3EC2" w:rsidRPr="00140D2B">
        <w:rPr>
          <w:lang w:val="en-US" w:eastAsia="ko-KR"/>
        </w:rPr>
        <w:t>s</w:t>
      </w:r>
      <w:r w:rsidRPr="00140D2B">
        <w:rPr>
          <w:lang w:val="en-US" w:eastAsia="ko-KR"/>
        </w:rPr>
        <w:t xml:space="preserve"> and can be implemented in </w:t>
      </w:r>
      <w:r w:rsidR="007A2D90">
        <w:rPr>
          <w:lang w:val="en-US" w:eastAsia="ko-KR"/>
        </w:rPr>
        <w:t>TE</w:t>
      </w:r>
      <w:r w:rsidR="007A2D90" w:rsidRPr="00140D2B">
        <w:rPr>
          <w:lang w:val="en-US" w:eastAsia="ko-KR"/>
        </w:rPr>
        <w:t xml:space="preserve"> </w:t>
      </w:r>
      <w:r w:rsidRPr="00140D2B">
        <w:rPr>
          <w:lang w:val="en-US" w:eastAsia="ko-KR"/>
        </w:rPr>
        <w:t>TEC and W</w:t>
      </w:r>
      <w:r w:rsidR="000049EB" w:rsidRPr="00140D2B">
        <w:rPr>
          <w:lang w:val="en-US" w:eastAsia="ko-KR"/>
        </w:rPr>
        <w:t>L</w:t>
      </w:r>
      <w:r w:rsidRPr="00140D2B">
        <w:rPr>
          <w:lang w:val="en-US" w:eastAsia="ko-KR"/>
        </w:rPr>
        <w:t xml:space="preserve">AN </w:t>
      </w:r>
      <w:r w:rsidR="000049EB" w:rsidRPr="00140D2B">
        <w:rPr>
          <w:lang w:val="en-US" w:eastAsia="ko-KR"/>
        </w:rPr>
        <w:t>ANC</w:t>
      </w:r>
      <w:r w:rsidRPr="00140D2B">
        <w:rPr>
          <w:lang w:val="en-US" w:eastAsia="ko-KR"/>
        </w:rPr>
        <w:t xml:space="preserve">. </w:t>
      </w:r>
      <w:r w:rsidR="00EE5352" w:rsidRPr="00140D2B">
        <w:rPr>
          <w:lang w:val="en-US" w:eastAsia="ko-KR"/>
        </w:rPr>
        <w:t xml:space="preserve">WLAN QoS management </w:t>
      </w:r>
      <w:r w:rsidR="00872BA0" w:rsidRPr="00140D2B">
        <w:rPr>
          <w:lang w:val="en-US" w:eastAsia="ko-KR"/>
        </w:rPr>
        <w:t xml:space="preserve">was </w:t>
      </w:r>
      <w:r w:rsidR="00A10D06" w:rsidRPr="00140D2B">
        <w:rPr>
          <w:lang w:val="en-US" w:eastAsia="ko-KR"/>
        </w:rPr>
        <w:t xml:space="preserve">first </w:t>
      </w:r>
      <w:r w:rsidR="00872BA0" w:rsidRPr="00140D2B">
        <w:rPr>
          <w:lang w:val="en-US" w:eastAsia="ko-KR"/>
        </w:rPr>
        <w:t xml:space="preserve">introduced in </w:t>
      </w:r>
      <w:r w:rsidR="00EE5352" w:rsidRPr="00140D2B">
        <w:rPr>
          <w:lang w:val="en-US" w:eastAsia="ko-KR"/>
        </w:rPr>
        <w:t xml:space="preserve">IEEE </w:t>
      </w:r>
      <w:r w:rsidR="00A10D06" w:rsidRPr="00140D2B">
        <w:rPr>
          <w:lang w:val="en-US" w:eastAsia="ko-KR"/>
        </w:rPr>
        <w:t xml:space="preserve">Amendment </w:t>
      </w:r>
      <w:r w:rsidR="00EE5352" w:rsidRPr="00140D2B">
        <w:rPr>
          <w:lang w:val="en-US" w:eastAsia="ko-KR"/>
        </w:rPr>
        <w:t>802.11e and</w:t>
      </w:r>
      <w:r w:rsidR="00872BA0" w:rsidRPr="00140D2B">
        <w:rPr>
          <w:lang w:val="en-US" w:eastAsia="ko-KR"/>
        </w:rPr>
        <w:t xml:space="preserve"> is specified in IEEE Std 802.11-20</w:t>
      </w:r>
      <w:r w:rsidR="0034005F">
        <w:rPr>
          <w:lang w:val="en-US" w:eastAsia="ko-KR"/>
        </w:rPr>
        <w:t>20</w:t>
      </w:r>
      <w:r w:rsidR="00EE5352" w:rsidRPr="00140D2B">
        <w:rPr>
          <w:lang w:val="en-US" w:eastAsia="ko-KR"/>
        </w:rPr>
        <w:t xml:space="preserve"> </w:t>
      </w:r>
      <w:r w:rsidR="00353A36" w:rsidRPr="00140D2B">
        <w:rPr>
          <w:lang w:val="en-US" w:eastAsia="ko-KR"/>
        </w:rPr>
        <w:t xml:space="preserve">and </w:t>
      </w:r>
      <w:r w:rsidR="00746F21" w:rsidRPr="00140D2B">
        <w:rPr>
          <w:lang w:val="en-US" w:eastAsia="ko-KR"/>
        </w:rPr>
        <w:t xml:space="preserve">can </w:t>
      </w:r>
      <w:r w:rsidR="00EE5352" w:rsidRPr="00140D2B">
        <w:rPr>
          <w:lang w:val="en-US" w:eastAsia="ko-KR"/>
        </w:rPr>
        <w:t>be adapted to support fine granularity of QoS levels.</w:t>
      </w:r>
    </w:p>
    <w:p w14:paraId="76BAAAAC" w14:textId="77777777" w:rsidR="000C38DA" w:rsidRPr="00140D2B" w:rsidRDefault="000C38DA" w:rsidP="00CB5B1A">
      <w:pPr>
        <w:jc w:val="both"/>
        <w:rPr>
          <w:lang w:val="en-US" w:eastAsia="ko-KR"/>
        </w:rPr>
      </w:pPr>
    </w:p>
    <w:p w14:paraId="4C2FA034" w14:textId="65F1ED89" w:rsidR="00D46515" w:rsidRPr="00140D2B" w:rsidRDefault="00A10D06" w:rsidP="00D46515">
      <w:pPr>
        <w:pStyle w:val="ListParagraph"/>
        <w:ind w:left="0"/>
        <w:jc w:val="both"/>
        <w:rPr>
          <w:color w:val="000000" w:themeColor="text1"/>
          <w:lang w:val="en-US" w:eastAsia="ko-KR"/>
        </w:rPr>
      </w:pPr>
      <w:r w:rsidRPr="00140D2B">
        <w:rPr>
          <w:color w:val="000000" w:themeColor="text1"/>
          <w:lang w:val="en-US" w:eastAsia="ko-KR"/>
        </w:rPr>
        <w:t xml:space="preserve">The </w:t>
      </w:r>
      <w:r w:rsidR="00D46515" w:rsidRPr="00140D2B">
        <w:rPr>
          <w:color w:val="000000" w:themeColor="text1"/>
          <w:lang w:val="en-US" w:eastAsia="ko-KR"/>
        </w:rPr>
        <w:t>3GPP specification provides GBR, Non-GBR and delay critical GBR</w:t>
      </w:r>
      <w:r w:rsidR="007D7DF2" w:rsidRPr="00140D2B">
        <w:rPr>
          <w:color w:val="000000" w:themeColor="text1"/>
          <w:lang w:val="en-US" w:eastAsia="ko-KR"/>
        </w:rPr>
        <w:t xml:space="preserve"> </w:t>
      </w:r>
      <w:r w:rsidR="00412988" w:rsidRPr="00140D2B">
        <w:rPr>
          <w:color w:val="000000" w:themeColor="text1"/>
          <w:lang w:val="en-US" w:eastAsia="ko-KR"/>
        </w:rPr>
        <w:t xml:space="preserve">QoS </w:t>
      </w:r>
      <w:r w:rsidR="00114D50" w:rsidRPr="00140D2B">
        <w:rPr>
          <w:color w:val="000000" w:themeColor="text1"/>
          <w:lang w:val="en-US" w:eastAsia="ko-KR"/>
        </w:rPr>
        <w:t>requirements</w:t>
      </w:r>
      <w:r w:rsidR="00D46515" w:rsidRPr="00140D2B">
        <w:rPr>
          <w:color w:val="000000" w:themeColor="text1"/>
          <w:lang w:val="en-US" w:eastAsia="ko-KR"/>
        </w:rPr>
        <w:t xml:space="preserve">. </w:t>
      </w:r>
      <w:r w:rsidR="00114D50" w:rsidRPr="00140D2B">
        <w:rPr>
          <w:color w:val="000000" w:themeColor="text1"/>
          <w:lang w:val="en-US" w:eastAsia="ko-KR"/>
        </w:rPr>
        <w:t>The d</w:t>
      </w:r>
      <w:r w:rsidR="00D46515" w:rsidRPr="00140D2B">
        <w:rPr>
          <w:color w:val="000000" w:themeColor="text1"/>
          <w:lang w:val="en-US" w:eastAsia="ko-KR"/>
        </w:rPr>
        <w:t xml:space="preserve">elay critical GBR </w:t>
      </w:r>
      <w:r w:rsidR="00114D50" w:rsidRPr="00140D2B">
        <w:rPr>
          <w:color w:val="000000" w:themeColor="text1"/>
          <w:lang w:val="en-US" w:eastAsia="ko-KR"/>
        </w:rPr>
        <w:t xml:space="preserve">is specified to require </w:t>
      </w:r>
      <w:r w:rsidR="00D46515" w:rsidRPr="00140D2B">
        <w:rPr>
          <w:color w:val="000000" w:themeColor="text1"/>
          <w:lang w:val="en-US" w:eastAsia="ko-KR"/>
        </w:rPr>
        <w:t>low laten</w:t>
      </w:r>
      <w:r w:rsidR="003C2923" w:rsidRPr="00140D2B">
        <w:rPr>
          <w:color w:val="000000" w:themeColor="text1"/>
          <w:lang w:val="en-US" w:eastAsia="ko-KR"/>
        </w:rPr>
        <w:t>cy (less than 30msec) and low</w:t>
      </w:r>
      <w:r w:rsidR="00D46515" w:rsidRPr="00140D2B">
        <w:rPr>
          <w:color w:val="000000" w:themeColor="text1"/>
          <w:lang w:val="en-US" w:eastAsia="ko-KR"/>
        </w:rPr>
        <w:t xml:space="preserve"> packet error rate (PER) (less than 10</w:t>
      </w:r>
      <w:r w:rsidR="00D46515" w:rsidRPr="00140D2B">
        <w:rPr>
          <w:color w:val="000000" w:themeColor="text1"/>
          <w:vertAlign w:val="superscript"/>
          <w:lang w:val="en-US" w:eastAsia="ko-KR"/>
        </w:rPr>
        <w:t>-4</w:t>
      </w:r>
      <w:r w:rsidR="00D46515" w:rsidRPr="00140D2B">
        <w:rPr>
          <w:color w:val="000000" w:themeColor="text1"/>
          <w:lang w:val="en-US" w:eastAsia="ko-KR"/>
        </w:rPr>
        <w:t xml:space="preserve">). 3GPP </w:t>
      </w:r>
      <w:r w:rsidR="0028284A" w:rsidRPr="00140D2B">
        <w:rPr>
          <w:color w:val="000000" w:themeColor="text1"/>
          <w:lang w:val="en-US" w:eastAsia="ko-KR"/>
        </w:rPr>
        <w:t xml:space="preserve">also specifies </w:t>
      </w:r>
      <w:r w:rsidR="00D46515" w:rsidRPr="00140D2B">
        <w:rPr>
          <w:color w:val="000000" w:themeColor="text1"/>
          <w:lang w:val="en-US" w:eastAsia="ko-KR"/>
        </w:rPr>
        <w:t xml:space="preserve">QoS management to support packet delay, PER, default maximum data burst volume and default average window for </w:t>
      </w:r>
      <w:r w:rsidR="00793234" w:rsidRPr="00140D2B">
        <w:rPr>
          <w:color w:val="000000" w:themeColor="text1"/>
          <w:lang w:val="en-US" w:eastAsia="ko-KR"/>
        </w:rPr>
        <w:t xml:space="preserve">several </w:t>
      </w:r>
      <w:r w:rsidR="00D46515" w:rsidRPr="00140D2B">
        <w:rPr>
          <w:color w:val="000000" w:themeColor="text1"/>
          <w:lang w:val="en-US" w:eastAsia="ko-KR"/>
        </w:rPr>
        <w:t xml:space="preserve">service types. </w:t>
      </w:r>
    </w:p>
    <w:p w14:paraId="6665017D" w14:textId="77777777" w:rsidR="00D46515" w:rsidRPr="00140D2B" w:rsidRDefault="00D46515" w:rsidP="00D46515">
      <w:pPr>
        <w:jc w:val="both"/>
        <w:rPr>
          <w:color w:val="000000" w:themeColor="text1"/>
          <w:lang w:val="en-US" w:eastAsia="ko-KR"/>
        </w:rPr>
      </w:pPr>
    </w:p>
    <w:p w14:paraId="7AD2D524" w14:textId="46CBD2A6" w:rsidR="00D46515" w:rsidRPr="00140D2B" w:rsidRDefault="00D46515" w:rsidP="00D46515">
      <w:pPr>
        <w:jc w:val="both"/>
        <w:rPr>
          <w:color w:val="000000" w:themeColor="text1"/>
          <w:lang w:val="en-US" w:eastAsia="ko-KR"/>
        </w:rPr>
      </w:pPr>
      <w:r w:rsidRPr="00140D2B">
        <w:rPr>
          <w:color w:val="000000" w:themeColor="text1"/>
          <w:lang w:val="en-US" w:eastAsia="ko-KR"/>
        </w:rPr>
        <w:t xml:space="preserve">3GPP resource types and QoS related parameters </w:t>
      </w:r>
      <w:r w:rsidR="00186BBF" w:rsidRPr="00140D2B">
        <w:rPr>
          <w:color w:val="000000" w:themeColor="text1"/>
          <w:lang w:val="en-US" w:eastAsia="ko-KR"/>
        </w:rPr>
        <w:t xml:space="preserve">are provided to </w:t>
      </w:r>
      <w:r w:rsidR="004C60C6" w:rsidRPr="00140D2B">
        <w:rPr>
          <w:color w:val="000000" w:themeColor="text1"/>
          <w:lang w:val="en-US" w:eastAsia="ko-KR"/>
        </w:rPr>
        <w:t xml:space="preserve">the </w:t>
      </w:r>
      <w:r w:rsidRPr="00140D2B">
        <w:rPr>
          <w:color w:val="000000" w:themeColor="text1"/>
          <w:lang w:val="en-US" w:eastAsia="ko-KR"/>
        </w:rPr>
        <w:t>WLAN using R8 and R9 interfaces. WLAN</w:t>
      </w:r>
      <w:r w:rsidR="00251411">
        <w:rPr>
          <w:color w:val="000000" w:themeColor="text1"/>
          <w:lang w:val="en-US" w:eastAsia="ko-KR"/>
        </w:rPr>
        <w:t xml:space="preserve"> </w:t>
      </w:r>
      <w:r w:rsidRPr="00140D2B">
        <w:rPr>
          <w:color w:val="000000" w:themeColor="text1"/>
          <w:lang w:val="en-US" w:eastAsia="ko-KR"/>
        </w:rPr>
        <w:t>support</w:t>
      </w:r>
      <w:r w:rsidR="00232C26" w:rsidRPr="00140D2B">
        <w:rPr>
          <w:color w:val="000000" w:themeColor="text1"/>
          <w:lang w:val="en-US" w:eastAsia="ko-KR"/>
        </w:rPr>
        <w:t>s</w:t>
      </w:r>
      <w:r w:rsidRPr="00140D2B">
        <w:rPr>
          <w:color w:val="000000" w:themeColor="text1"/>
          <w:lang w:val="en-US" w:eastAsia="ko-KR"/>
        </w:rPr>
        <w:t xml:space="preserve"> QoS function and related message procedures</w:t>
      </w:r>
      <w:r w:rsidR="00AB778D">
        <w:rPr>
          <w:color w:val="000000" w:themeColor="text1"/>
          <w:lang w:val="en-US" w:eastAsia="ko-KR"/>
        </w:rPr>
        <w:t xml:space="preserve">, which </w:t>
      </w:r>
      <w:r w:rsidR="00E20C3B" w:rsidRPr="00140D2B">
        <w:rPr>
          <w:color w:val="000000" w:themeColor="text1"/>
          <w:lang w:val="en-US" w:eastAsia="ko-KR"/>
        </w:rPr>
        <w:t>provide</w:t>
      </w:r>
      <w:r w:rsidRPr="00140D2B">
        <w:rPr>
          <w:color w:val="000000" w:themeColor="text1"/>
          <w:lang w:val="en-US" w:eastAsia="ko-KR"/>
        </w:rPr>
        <w:t xml:space="preserve"> QoS mapping, scheduling algo</w:t>
      </w:r>
      <w:r w:rsidR="003C2923" w:rsidRPr="00140D2B">
        <w:rPr>
          <w:color w:val="000000" w:themeColor="text1"/>
          <w:lang w:val="en-US" w:eastAsia="ko-KR"/>
        </w:rPr>
        <w:t>rithm and MAC interface</w:t>
      </w:r>
      <w:r w:rsidR="00E20C3B" w:rsidRPr="00140D2B">
        <w:rPr>
          <w:color w:val="000000" w:themeColor="text1"/>
          <w:lang w:val="en-US" w:eastAsia="ko-KR"/>
        </w:rPr>
        <w:t xml:space="preserve"> that support the QoS requirements</w:t>
      </w:r>
      <w:r w:rsidR="00600031" w:rsidRPr="00140D2B">
        <w:rPr>
          <w:color w:val="000000" w:themeColor="text1"/>
          <w:lang w:val="en-US" w:eastAsia="ko-KR"/>
        </w:rPr>
        <w:t xml:space="preserve">. </w:t>
      </w:r>
      <w:r w:rsidR="007A2D90">
        <w:rPr>
          <w:color w:val="000000" w:themeColor="text1"/>
          <w:lang w:val="en-US" w:eastAsia="ko-KR"/>
        </w:rPr>
        <w:t>TE</w:t>
      </w:r>
      <w:r w:rsidR="00DB01D9">
        <w:rPr>
          <w:color w:val="000000" w:themeColor="text1"/>
          <w:lang w:val="en-US" w:eastAsia="ko-KR"/>
        </w:rPr>
        <w:t xml:space="preserve"> </w:t>
      </w:r>
      <w:r w:rsidR="003C2923" w:rsidRPr="00140D2B">
        <w:rPr>
          <w:color w:val="000000" w:themeColor="text1"/>
          <w:lang w:val="en-US" w:eastAsia="ko-KR"/>
        </w:rPr>
        <w:t xml:space="preserve">TEC and </w:t>
      </w:r>
      <w:r w:rsidRPr="00140D2B">
        <w:rPr>
          <w:color w:val="000000" w:themeColor="text1"/>
          <w:lang w:val="en-US" w:eastAsia="ko-KR"/>
        </w:rPr>
        <w:t xml:space="preserve">WLAN </w:t>
      </w:r>
      <w:r w:rsidR="003C2923" w:rsidRPr="00140D2B">
        <w:rPr>
          <w:color w:val="000000" w:themeColor="text1"/>
          <w:lang w:val="en-US" w:eastAsia="ko-KR"/>
        </w:rPr>
        <w:t>ANC</w:t>
      </w:r>
      <w:r w:rsidRPr="00140D2B">
        <w:rPr>
          <w:color w:val="000000" w:themeColor="text1"/>
          <w:lang w:val="en-US" w:eastAsia="ko-KR"/>
        </w:rPr>
        <w:t xml:space="preserve"> </w:t>
      </w:r>
      <w:r w:rsidR="008C1C27" w:rsidRPr="00140D2B">
        <w:rPr>
          <w:color w:val="000000" w:themeColor="text1"/>
          <w:lang w:val="en-US" w:eastAsia="ko-KR"/>
        </w:rPr>
        <w:t xml:space="preserve">must provide the necessary functionality to </w:t>
      </w:r>
      <w:r w:rsidR="00DB3E1F" w:rsidRPr="00140D2B">
        <w:rPr>
          <w:color w:val="000000" w:themeColor="text1"/>
          <w:lang w:val="en-US" w:eastAsia="ko-KR"/>
        </w:rPr>
        <w:t>support these requirements.</w:t>
      </w:r>
      <w:r w:rsidRPr="00140D2B">
        <w:rPr>
          <w:color w:val="000000" w:themeColor="text1"/>
          <w:lang w:val="en-US" w:eastAsia="ko-KR"/>
        </w:rPr>
        <w:t xml:space="preserve"> </w:t>
      </w:r>
    </w:p>
    <w:p w14:paraId="4EAF4B48" w14:textId="13CF0A39" w:rsidR="00D46515" w:rsidRPr="00140D2B" w:rsidRDefault="00D46515" w:rsidP="002A2367">
      <w:pPr>
        <w:jc w:val="both"/>
        <w:rPr>
          <w:lang w:val="en-US" w:eastAsia="ko-KR"/>
        </w:rPr>
      </w:pPr>
    </w:p>
    <w:p w14:paraId="7BB96017" w14:textId="3B9FDFD4" w:rsidR="00403C58" w:rsidRPr="00140D2B" w:rsidRDefault="00E91D7A" w:rsidP="002A2367">
      <w:pPr>
        <w:jc w:val="both"/>
        <w:rPr>
          <w:lang w:val="en-US" w:eastAsia="ko-KR"/>
        </w:rPr>
      </w:pPr>
      <w:r w:rsidRPr="00140D2B">
        <w:rPr>
          <w:lang w:val="en-US" w:eastAsia="ko-KR"/>
        </w:rPr>
        <w:t>T</w:t>
      </w:r>
      <w:r w:rsidR="000859BD" w:rsidRPr="00140D2B">
        <w:rPr>
          <w:lang w:val="en-US" w:eastAsia="ko-KR"/>
        </w:rPr>
        <w:t>he</w:t>
      </w:r>
      <w:r w:rsidR="00E368D6">
        <w:rPr>
          <w:lang w:val="en-US" w:eastAsia="ko-KR"/>
        </w:rPr>
        <w:t xml:space="preserve"> </w:t>
      </w:r>
      <w:r w:rsidR="00032BF5">
        <w:rPr>
          <w:lang w:val="en-US" w:eastAsia="ko-KR"/>
        </w:rPr>
        <w:t xml:space="preserve">EDCA of </w:t>
      </w:r>
      <w:r w:rsidR="000859BD" w:rsidRPr="00140D2B">
        <w:rPr>
          <w:lang w:val="en-US" w:eastAsia="ko-KR"/>
        </w:rPr>
        <w:t xml:space="preserve">IEEE </w:t>
      </w:r>
      <w:r w:rsidR="00DB3E1F" w:rsidRPr="00140D2B">
        <w:rPr>
          <w:lang w:val="en-US" w:eastAsia="ko-KR"/>
        </w:rPr>
        <w:t xml:space="preserve">Std </w:t>
      </w:r>
      <w:r w:rsidR="000859BD" w:rsidRPr="00140D2B">
        <w:rPr>
          <w:lang w:val="en-US" w:eastAsia="ko-KR"/>
        </w:rPr>
        <w:t>802.11-20</w:t>
      </w:r>
      <w:r w:rsidR="0034005F">
        <w:rPr>
          <w:lang w:val="en-US" w:eastAsia="ko-KR"/>
        </w:rPr>
        <w:t>20</w:t>
      </w:r>
      <w:r w:rsidR="000859BD" w:rsidRPr="00140D2B">
        <w:rPr>
          <w:lang w:val="en-US" w:eastAsia="ko-KR"/>
        </w:rPr>
        <w:t xml:space="preserve"> covers four </w:t>
      </w:r>
      <w:r w:rsidR="007F216D" w:rsidRPr="00140D2B">
        <w:rPr>
          <w:lang w:val="en-US" w:eastAsia="ko-KR"/>
        </w:rPr>
        <w:t>classes</w:t>
      </w:r>
      <w:r w:rsidRPr="00140D2B">
        <w:rPr>
          <w:lang w:val="en-US" w:eastAsia="ko-KR"/>
        </w:rPr>
        <w:t xml:space="preserve"> of QoS management</w:t>
      </w:r>
      <w:r w:rsidR="007F216D" w:rsidRPr="00140D2B">
        <w:rPr>
          <w:lang w:val="en-US" w:eastAsia="ko-KR"/>
        </w:rPr>
        <w:t>:</w:t>
      </w:r>
      <w:r w:rsidR="000859BD" w:rsidRPr="00140D2B">
        <w:rPr>
          <w:lang w:val="en-US" w:eastAsia="ko-KR"/>
        </w:rPr>
        <w:t xml:space="preserve"> </w:t>
      </w:r>
      <w:r w:rsidR="009F2A37" w:rsidRPr="00140D2B">
        <w:rPr>
          <w:lang w:val="en-US" w:eastAsia="ko-KR"/>
        </w:rPr>
        <w:t>background</w:t>
      </w:r>
      <w:r w:rsidR="000859BD" w:rsidRPr="00140D2B">
        <w:rPr>
          <w:lang w:val="en-US" w:eastAsia="ko-KR"/>
        </w:rPr>
        <w:t xml:space="preserve">, best effort, </w:t>
      </w:r>
      <w:proofErr w:type="gramStart"/>
      <w:r w:rsidR="000859BD" w:rsidRPr="00140D2B">
        <w:rPr>
          <w:lang w:val="en-US" w:eastAsia="ko-KR"/>
        </w:rPr>
        <w:t>audio</w:t>
      </w:r>
      <w:proofErr w:type="gramEnd"/>
      <w:r w:rsidR="000859BD" w:rsidRPr="00140D2B">
        <w:rPr>
          <w:lang w:val="en-US" w:eastAsia="ko-KR"/>
        </w:rPr>
        <w:t xml:space="preserve"> and video. </w:t>
      </w:r>
      <w:r w:rsidR="00443A22" w:rsidRPr="00140D2B">
        <w:rPr>
          <w:lang w:val="en-US" w:eastAsia="ko-KR"/>
        </w:rPr>
        <w:t xml:space="preserve">EDCA </w:t>
      </w:r>
      <w:r w:rsidR="000859BD" w:rsidRPr="00140D2B">
        <w:rPr>
          <w:lang w:val="en-US" w:eastAsia="ko-KR"/>
        </w:rPr>
        <w:t xml:space="preserve">QoS is managed according to service class, contention window and </w:t>
      </w:r>
      <w:r w:rsidR="000076DE" w:rsidRPr="00140D2B">
        <w:rPr>
          <w:lang w:val="en-US" w:eastAsia="ko-KR"/>
        </w:rPr>
        <w:t>Arbitrary Inter-Frame Spacing (</w:t>
      </w:r>
      <w:r w:rsidR="000859BD" w:rsidRPr="00140D2B">
        <w:rPr>
          <w:lang w:val="en-US" w:eastAsia="ko-KR"/>
        </w:rPr>
        <w:t>AIFS</w:t>
      </w:r>
      <w:r w:rsidR="000076DE" w:rsidRPr="00140D2B">
        <w:rPr>
          <w:lang w:val="en-US" w:eastAsia="ko-KR"/>
        </w:rPr>
        <w:t>)</w:t>
      </w:r>
      <w:r w:rsidR="000859BD" w:rsidRPr="00140D2B">
        <w:rPr>
          <w:lang w:val="en-US" w:eastAsia="ko-KR"/>
        </w:rPr>
        <w:t xml:space="preserve"> value. </w:t>
      </w:r>
      <w:r w:rsidR="000076DE" w:rsidRPr="00140D2B">
        <w:rPr>
          <w:lang w:val="en-US" w:eastAsia="ko-KR"/>
        </w:rPr>
        <w:t xml:space="preserve">This </w:t>
      </w:r>
      <w:r w:rsidR="00893508" w:rsidRPr="00140D2B">
        <w:rPr>
          <w:lang w:val="en-US" w:eastAsia="ko-KR"/>
        </w:rPr>
        <w:t xml:space="preserve">capability allows </w:t>
      </w:r>
      <w:r w:rsidR="004D744C" w:rsidRPr="00140D2B">
        <w:rPr>
          <w:lang w:val="en-US" w:eastAsia="ko-KR"/>
        </w:rPr>
        <w:t xml:space="preserve">WLAN </w:t>
      </w:r>
      <w:r w:rsidR="00893508" w:rsidRPr="00140D2B">
        <w:rPr>
          <w:lang w:val="en-US" w:eastAsia="ko-KR"/>
        </w:rPr>
        <w:t xml:space="preserve">to use </w:t>
      </w:r>
      <w:r w:rsidR="00443A22" w:rsidRPr="00140D2B">
        <w:rPr>
          <w:lang w:val="en-US" w:eastAsia="ko-KR"/>
        </w:rPr>
        <w:t xml:space="preserve">EDCA </w:t>
      </w:r>
      <w:r w:rsidR="00893508" w:rsidRPr="00140D2B">
        <w:rPr>
          <w:lang w:val="en-US" w:eastAsia="ko-KR"/>
        </w:rPr>
        <w:t xml:space="preserve">as </w:t>
      </w:r>
      <w:r w:rsidR="004D744C" w:rsidRPr="00140D2B">
        <w:rPr>
          <w:lang w:val="en-US" w:eastAsia="ko-KR"/>
        </w:rPr>
        <w:t>currently</w:t>
      </w:r>
      <w:r w:rsidR="00893508" w:rsidRPr="00140D2B">
        <w:rPr>
          <w:lang w:val="en-US" w:eastAsia="ko-KR"/>
        </w:rPr>
        <w:t xml:space="preserve"> specified to</w:t>
      </w:r>
      <w:r w:rsidR="004D744C" w:rsidRPr="00140D2B">
        <w:rPr>
          <w:lang w:val="en-US" w:eastAsia="ko-KR"/>
        </w:rPr>
        <w:t xml:space="preserve"> </w:t>
      </w:r>
      <w:r w:rsidR="00F1007C" w:rsidRPr="00140D2B">
        <w:rPr>
          <w:lang w:val="en-US" w:eastAsia="ko-KR"/>
        </w:rPr>
        <w:t>support</w:t>
      </w:r>
      <w:r w:rsidR="004D744C" w:rsidRPr="00140D2B">
        <w:rPr>
          <w:lang w:val="en-US" w:eastAsia="ko-KR"/>
        </w:rPr>
        <w:t xml:space="preserve"> </w:t>
      </w:r>
      <w:r w:rsidR="007E6471" w:rsidRPr="00140D2B">
        <w:rPr>
          <w:lang w:val="en-US" w:eastAsia="ko-KR"/>
        </w:rPr>
        <w:t xml:space="preserve">some GBR as well as </w:t>
      </w:r>
      <w:r w:rsidR="004D744C" w:rsidRPr="00140D2B">
        <w:rPr>
          <w:lang w:val="en-US" w:eastAsia="ko-KR"/>
        </w:rPr>
        <w:t>non-GBR service</w:t>
      </w:r>
      <w:r w:rsidR="00443A22" w:rsidRPr="00140D2B">
        <w:rPr>
          <w:lang w:val="en-US" w:eastAsia="ko-KR"/>
        </w:rPr>
        <w:t>s</w:t>
      </w:r>
      <w:r w:rsidR="004A0F04" w:rsidRPr="00140D2B">
        <w:rPr>
          <w:lang w:val="en-US" w:eastAsia="ko-KR"/>
        </w:rPr>
        <w:t xml:space="preserve">. EDCA </w:t>
      </w:r>
      <w:r w:rsidR="00443A22" w:rsidRPr="00140D2B">
        <w:rPr>
          <w:lang w:val="en-US" w:eastAsia="ko-KR"/>
        </w:rPr>
        <w:t>is contention based</w:t>
      </w:r>
      <w:r w:rsidR="004A0F04" w:rsidRPr="00140D2B">
        <w:rPr>
          <w:lang w:val="en-US" w:eastAsia="ko-KR"/>
        </w:rPr>
        <w:t xml:space="preserve"> and therefore </w:t>
      </w:r>
      <w:r w:rsidR="005410A5" w:rsidRPr="00140D2B">
        <w:rPr>
          <w:lang w:val="en-US" w:eastAsia="ko-KR"/>
        </w:rPr>
        <w:t>may not be capable of meeting some GBR requirements in a</w:t>
      </w:r>
      <w:r w:rsidR="00130522" w:rsidRPr="00140D2B">
        <w:rPr>
          <w:lang w:val="en-US" w:eastAsia="ko-KR"/>
        </w:rPr>
        <w:t xml:space="preserve"> WLAN</w:t>
      </w:r>
      <w:r w:rsidR="00AB778D">
        <w:rPr>
          <w:lang w:val="en-US" w:eastAsia="ko-KR"/>
        </w:rPr>
        <w:t xml:space="preserve"> </w:t>
      </w:r>
      <w:r w:rsidR="00130522" w:rsidRPr="00140D2B">
        <w:rPr>
          <w:lang w:val="en-US" w:eastAsia="ko-KR"/>
        </w:rPr>
        <w:t xml:space="preserve">without </w:t>
      </w:r>
      <w:r w:rsidR="00304D00" w:rsidRPr="00140D2B">
        <w:rPr>
          <w:lang w:val="en-US" w:eastAsia="ko-KR"/>
        </w:rPr>
        <w:t xml:space="preserve">low latency </w:t>
      </w:r>
      <w:r w:rsidR="00DA674D" w:rsidRPr="00140D2B">
        <w:rPr>
          <w:lang w:val="en-US" w:eastAsia="ko-KR"/>
        </w:rPr>
        <w:t>access to the Wireless Media (WM)</w:t>
      </w:r>
      <w:r w:rsidR="00443A22" w:rsidRPr="00140D2B">
        <w:rPr>
          <w:lang w:val="en-US" w:eastAsia="ko-KR"/>
        </w:rPr>
        <w:t>.</w:t>
      </w:r>
      <w:r w:rsidR="000255C5">
        <w:rPr>
          <w:lang w:val="en-US" w:eastAsia="ko-KR"/>
        </w:rPr>
        <w:t xml:space="preserve"> </w:t>
      </w:r>
      <w:r w:rsidR="000C0E69" w:rsidRPr="00140D2B">
        <w:rPr>
          <w:lang w:val="en-US" w:eastAsia="ko-KR"/>
        </w:rPr>
        <w:t xml:space="preserve">Low latency access is dependent on </w:t>
      </w:r>
      <w:r w:rsidR="00901C8E" w:rsidRPr="00140D2B">
        <w:rPr>
          <w:lang w:val="en-US" w:eastAsia="ko-KR"/>
        </w:rPr>
        <w:t xml:space="preserve">the load on the WM due to </w:t>
      </w:r>
      <w:r w:rsidR="00150A24">
        <w:rPr>
          <w:lang w:val="en-US" w:eastAsia="ko-KR"/>
        </w:rPr>
        <w:t>Radio Frequency (</w:t>
      </w:r>
      <w:r w:rsidR="00F86637" w:rsidRPr="00140D2B">
        <w:rPr>
          <w:lang w:val="en-US" w:eastAsia="ko-KR"/>
        </w:rPr>
        <w:t>RF</w:t>
      </w:r>
      <w:r w:rsidR="00150A24">
        <w:rPr>
          <w:lang w:val="en-US" w:eastAsia="ko-KR"/>
        </w:rPr>
        <w:t>)</w:t>
      </w:r>
      <w:r w:rsidR="00F86637" w:rsidRPr="00140D2B">
        <w:rPr>
          <w:lang w:val="en-US" w:eastAsia="ko-KR"/>
        </w:rPr>
        <w:t xml:space="preserve"> </w:t>
      </w:r>
      <w:r w:rsidR="00257E49" w:rsidRPr="00140D2B">
        <w:rPr>
          <w:lang w:val="en-US" w:eastAsia="ko-KR"/>
        </w:rPr>
        <w:t>interference,</w:t>
      </w:r>
      <w:r w:rsidR="00901C8E" w:rsidRPr="00140D2B">
        <w:rPr>
          <w:lang w:val="en-US" w:eastAsia="ko-KR"/>
        </w:rPr>
        <w:t xml:space="preserve"> </w:t>
      </w:r>
      <w:r w:rsidR="00A8192F" w:rsidRPr="00140D2B">
        <w:rPr>
          <w:lang w:val="en-US" w:eastAsia="ko-KR"/>
        </w:rPr>
        <w:t xml:space="preserve">the network </w:t>
      </w:r>
      <w:r w:rsidR="00901C8E" w:rsidRPr="00140D2B">
        <w:rPr>
          <w:lang w:val="en-US" w:eastAsia="ko-KR"/>
        </w:rPr>
        <w:t>tr</w:t>
      </w:r>
      <w:r w:rsidR="00257E49" w:rsidRPr="00140D2B">
        <w:rPr>
          <w:lang w:val="en-US" w:eastAsia="ko-KR"/>
        </w:rPr>
        <w:t>affic</w:t>
      </w:r>
      <w:r w:rsidR="00A8192F" w:rsidRPr="00140D2B">
        <w:rPr>
          <w:lang w:val="en-US" w:eastAsia="ko-KR"/>
        </w:rPr>
        <w:t xml:space="preserve"> load</w:t>
      </w:r>
      <w:r w:rsidR="00257E49" w:rsidRPr="00140D2B">
        <w:rPr>
          <w:lang w:val="en-US" w:eastAsia="ko-KR"/>
        </w:rPr>
        <w:t xml:space="preserve"> and </w:t>
      </w:r>
      <w:r w:rsidR="009F43AF" w:rsidRPr="00140D2B">
        <w:rPr>
          <w:lang w:val="en-US" w:eastAsia="ko-KR"/>
        </w:rPr>
        <w:t xml:space="preserve">how </w:t>
      </w:r>
      <w:r w:rsidR="00F86637" w:rsidRPr="00140D2B">
        <w:rPr>
          <w:lang w:val="en-US" w:eastAsia="ko-KR"/>
        </w:rPr>
        <w:t xml:space="preserve">other </w:t>
      </w:r>
      <w:r w:rsidR="00257E49" w:rsidRPr="00140D2B">
        <w:rPr>
          <w:lang w:val="en-US" w:eastAsia="ko-KR"/>
        </w:rPr>
        <w:t>users</w:t>
      </w:r>
      <w:r w:rsidR="009F43AF" w:rsidRPr="00140D2B">
        <w:rPr>
          <w:lang w:val="en-US" w:eastAsia="ko-KR"/>
        </w:rPr>
        <w:t xml:space="preserve"> are using the WM</w:t>
      </w:r>
      <w:r w:rsidR="00257E49" w:rsidRPr="00140D2B">
        <w:rPr>
          <w:lang w:val="en-US" w:eastAsia="ko-KR"/>
        </w:rPr>
        <w:t>.</w:t>
      </w:r>
      <w:r w:rsidR="000255C5">
        <w:rPr>
          <w:lang w:val="en-US" w:eastAsia="ko-KR"/>
        </w:rPr>
        <w:t xml:space="preserve"> </w:t>
      </w:r>
      <w:r w:rsidR="00803D05" w:rsidRPr="00140D2B">
        <w:rPr>
          <w:lang w:val="en-US" w:eastAsia="ko-KR"/>
        </w:rPr>
        <w:t>Hybrid Controlled Channel Access (</w:t>
      </w:r>
      <w:r w:rsidR="00443A22" w:rsidRPr="00140D2B">
        <w:rPr>
          <w:lang w:val="en-US" w:eastAsia="ko-KR"/>
        </w:rPr>
        <w:t>HCCA</w:t>
      </w:r>
      <w:r w:rsidR="00803D05" w:rsidRPr="00140D2B">
        <w:rPr>
          <w:lang w:val="en-US" w:eastAsia="ko-KR"/>
        </w:rPr>
        <w:t>)</w:t>
      </w:r>
      <w:r w:rsidR="00443A22" w:rsidRPr="00140D2B">
        <w:rPr>
          <w:lang w:val="en-US" w:eastAsia="ko-KR"/>
        </w:rPr>
        <w:t xml:space="preserve"> relies upon </w:t>
      </w:r>
      <w:r w:rsidR="00BF0A9F" w:rsidRPr="00140D2B">
        <w:rPr>
          <w:lang w:val="en-US" w:eastAsia="ko-KR"/>
        </w:rPr>
        <w:t>Traffic Specifications</w:t>
      </w:r>
      <w:r w:rsidR="00C72371" w:rsidRPr="00140D2B">
        <w:rPr>
          <w:lang w:val="en-US" w:eastAsia="ko-KR"/>
        </w:rPr>
        <w:t xml:space="preserve"> </w:t>
      </w:r>
      <w:r w:rsidR="00BF0A9F" w:rsidRPr="00140D2B">
        <w:rPr>
          <w:lang w:val="en-US" w:eastAsia="ko-KR"/>
        </w:rPr>
        <w:t>(</w:t>
      </w:r>
      <w:r w:rsidR="00443A22" w:rsidRPr="00140D2B">
        <w:rPr>
          <w:lang w:val="en-US" w:eastAsia="ko-KR"/>
        </w:rPr>
        <w:t>TSPECs</w:t>
      </w:r>
      <w:r w:rsidR="00BF0A9F" w:rsidRPr="00140D2B">
        <w:rPr>
          <w:lang w:val="en-US" w:eastAsia="ko-KR"/>
        </w:rPr>
        <w:t>)</w:t>
      </w:r>
      <w:r w:rsidR="00443A22" w:rsidRPr="00140D2B">
        <w:rPr>
          <w:lang w:val="en-US" w:eastAsia="ko-KR"/>
        </w:rPr>
        <w:t xml:space="preserve"> to allocate controlled access and does have the potential to provide low latency and GBR, but </w:t>
      </w:r>
      <w:r w:rsidR="00B6335B" w:rsidRPr="00140D2B">
        <w:rPr>
          <w:lang w:val="en-US" w:eastAsia="ko-KR"/>
        </w:rPr>
        <w:t xml:space="preserve">will set a limit based </w:t>
      </w:r>
      <w:r w:rsidR="00734159" w:rsidRPr="00140D2B">
        <w:rPr>
          <w:lang w:val="en-US" w:eastAsia="ko-KR"/>
        </w:rPr>
        <w:t xml:space="preserve">on the available </w:t>
      </w:r>
      <w:r w:rsidR="00EA2A51" w:rsidRPr="00140D2B">
        <w:rPr>
          <w:lang w:val="en-US" w:eastAsia="ko-KR"/>
        </w:rPr>
        <w:t>WM</w:t>
      </w:r>
      <w:r w:rsidR="00953A80" w:rsidRPr="00140D2B">
        <w:rPr>
          <w:lang w:val="en-US" w:eastAsia="ko-KR"/>
        </w:rPr>
        <w:t xml:space="preserve"> access </w:t>
      </w:r>
      <w:r w:rsidR="009F51D0" w:rsidRPr="00140D2B">
        <w:rPr>
          <w:lang w:val="en-US" w:eastAsia="ko-KR"/>
        </w:rPr>
        <w:t>latency</w:t>
      </w:r>
      <w:r w:rsidR="00EA2A51" w:rsidRPr="00140D2B">
        <w:rPr>
          <w:lang w:val="en-US" w:eastAsia="ko-KR"/>
        </w:rPr>
        <w:t>.</w:t>
      </w:r>
      <w:r w:rsidR="000255C5">
        <w:rPr>
          <w:lang w:val="en-US" w:eastAsia="ko-KR"/>
        </w:rPr>
        <w:t xml:space="preserve"> </w:t>
      </w:r>
      <w:r w:rsidR="00F1007C" w:rsidRPr="00140D2B">
        <w:rPr>
          <w:lang w:val="en-US" w:eastAsia="ko-KR"/>
        </w:rPr>
        <w:t>3GPP system specifies QoS profile</w:t>
      </w:r>
      <w:r w:rsidR="00714390" w:rsidRPr="00140D2B">
        <w:rPr>
          <w:lang w:val="en-US" w:eastAsia="ko-KR"/>
        </w:rPr>
        <w:t>s</w:t>
      </w:r>
      <w:r w:rsidR="00F1007C" w:rsidRPr="00140D2B">
        <w:rPr>
          <w:lang w:val="en-US" w:eastAsia="ko-KR"/>
        </w:rPr>
        <w:t xml:space="preserve"> and characteristics</w:t>
      </w:r>
      <w:r w:rsidR="000E63C5" w:rsidRPr="00140D2B">
        <w:rPr>
          <w:lang w:val="en-US" w:eastAsia="ko-KR"/>
        </w:rPr>
        <w:t xml:space="preserve"> in </w:t>
      </w:r>
      <w:r w:rsidR="004819B0" w:rsidRPr="00140D2B">
        <w:rPr>
          <w:lang w:val="en-US" w:eastAsia="ko-KR"/>
        </w:rPr>
        <w:t xml:space="preserve">the </w:t>
      </w:r>
      <w:r w:rsidR="00F1007C" w:rsidRPr="00140D2B">
        <w:rPr>
          <w:lang w:val="en-US" w:eastAsia="ko-KR"/>
        </w:rPr>
        <w:t>follow</w:t>
      </w:r>
      <w:r w:rsidR="00443A22" w:rsidRPr="00140D2B">
        <w:rPr>
          <w:lang w:val="en-US" w:eastAsia="ko-KR"/>
        </w:rPr>
        <w:t xml:space="preserve">ing </w:t>
      </w:r>
      <w:r w:rsidR="00C7633B" w:rsidRPr="00140D2B">
        <w:rPr>
          <w:lang w:val="en-US" w:eastAsia="ko-KR"/>
        </w:rPr>
        <w:t>areas:</w:t>
      </w:r>
    </w:p>
    <w:p w14:paraId="1E610AF4" w14:textId="24C45B88" w:rsidR="000859BD" w:rsidRPr="00140D2B" w:rsidRDefault="000859BD" w:rsidP="002A2367">
      <w:pPr>
        <w:jc w:val="both"/>
        <w:rPr>
          <w:lang w:val="en-US" w:eastAsia="ko-KR"/>
        </w:rPr>
      </w:pPr>
    </w:p>
    <w:p w14:paraId="7774D97F" w14:textId="4D58A464" w:rsidR="00F1007C" w:rsidRPr="00140D2B" w:rsidRDefault="00BB1CB0" w:rsidP="00F06520">
      <w:pPr>
        <w:pStyle w:val="ListParagraph"/>
        <w:numPr>
          <w:ilvl w:val="0"/>
          <w:numId w:val="57"/>
        </w:numPr>
        <w:jc w:val="both"/>
        <w:rPr>
          <w:lang w:val="en-US" w:eastAsia="ko-KR"/>
        </w:rPr>
      </w:pPr>
      <w:r w:rsidRPr="00140D2B">
        <w:rPr>
          <w:lang w:val="en-US" w:eastAsia="ko-KR"/>
        </w:rPr>
        <w:t>Service p</w:t>
      </w:r>
      <w:r w:rsidR="00F1007C" w:rsidRPr="00140D2B">
        <w:rPr>
          <w:lang w:val="en-US" w:eastAsia="ko-KR"/>
        </w:rPr>
        <w:t>riority level</w:t>
      </w:r>
    </w:p>
    <w:p w14:paraId="7704A451" w14:textId="418602A6" w:rsidR="00F1007C" w:rsidRPr="00140D2B" w:rsidRDefault="00BB1CB0" w:rsidP="00F06520">
      <w:pPr>
        <w:pStyle w:val="ListParagraph"/>
        <w:numPr>
          <w:ilvl w:val="0"/>
          <w:numId w:val="57"/>
        </w:numPr>
        <w:jc w:val="both"/>
        <w:rPr>
          <w:lang w:val="en-US" w:eastAsia="ko-KR"/>
        </w:rPr>
      </w:pPr>
      <w:r w:rsidRPr="00140D2B">
        <w:rPr>
          <w:lang w:val="en-US" w:eastAsia="ko-KR"/>
        </w:rPr>
        <w:t>Packet latency</w:t>
      </w:r>
    </w:p>
    <w:p w14:paraId="77B220C0" w14:textId="2C20BF3B" w:rsidR="00F1007C" w:rsidRPr="00140D2B" w:rsidRDefault="00F1007C" w:rsidP="00F06520">
      <w:pPr>
        <w:pStyle w:val="ListParagraph"/>
        <w:numPr>
          <w:ilvl w:val="0"/>
          <w:numId w:val="57"/>
        </w:numPr>
        <w:jc w:val="both"/>
        <w:rPr>
          <w:lang w:val="en-US" w:eastAsia="ko-KR"/>
        </w:rPr>
      </w:pPr>
      <w:r w:rsidRPr="00140D2B">
        <w:rPr>
          <w:lang w:val="en-US" w:eastAsia="ko-KR"/>
        </w:rPr>
        <w:t>Packet error rate</w:t>
      </w:r>
      <w:r w:rsidR="00BB1CB0" w:rsidRPr="00140D2B">
        <w:rPr>
          <w:lang w:val="en-US" w:eastAsia="ko-KR"/>
        </w:rPr>
        <w:t xml:space="preserve"> </w:t>
      </w:r>
    </w:p>
    <w:p w14:paraId="7F54FF4A" w14:textId="7D0F9EE6" w:rsidR="00BB1CB0" w:rsidRPr="00140D2B" w:rsidRDefault="00FF337F" w:rsidP="00F06520">
      <w:pPr>
        <w:pStyle w:val="ListParagraph"/>
        <w:numPr>
          <w:ilvl w:val="0"/>
          <w:numId w:val="57"/>
        </w:numPr>
        <w:jc w:val="both"/>
        <w:rPr>
          <w:lang w:val="en-US" w:eastAsia="ko-KR"/>
        </w:rPr>
      </w:pPr>
      <w:r w:rsidRPr="00140D2B">
        <w:rPr>
          <w:lang w:val="en-US" w:eastAsia="ko-KR"/>
        </w:rPr>
        <w:t>Guaranteed</w:t>
      </w:r>
      <w:r w:rsidR="00BB1CB0" w:rsidRPr="00140D2B">
        <w:rPr>
          <w:lang w:val="en-US" w:eastAsia="ko-KR"/>
        </w:rPr>
        <w:t xml:space="preserve"> data rate</w:t>
      </w:r>
    </w:p>
    <w:p w14:paraId="002A7CB0" w14:textId="77777777" w:rsidR="00F1007C" w:rsidRPr="00140D2B" w:rsidRDefault="00F1007C" w:rsidP="00F06520">
      <w:pPr>
        <w:pStyle w:val="ListParagraph"/>
        <w:numPr>
          <w:ilvl w:val="0"/>
          <w:numId w:val="57"/>
        </w:numPr>
        <w:jc w:val="both"/>
        <w:rPr>
          <w:lang w:val="en-US" w:eastAsia="ko-KR"/>
        </w:rPr>
      </w:pPr>
      <w:r w:rsidRPr="00140D2B">
        <w:rPr>
          <w:lang w:val="en-US" w:eastAsia="ko-KR"/>
        </w:rPr>
        <w:t>Averaging window</w:t>
      </w:r>
    </w:p>
    <w:p w14:paraId="1918AEFF" w14:textId="3F489386" w:rsidR="004D744C" w:rsidRPr="00140D2B" w:rsidRDefault="004D744C" w:rsidP="002A2367">
      <w:pPr>
        <w:jc w:val="both"/>
        <w:rPr>
          <w:lang w:val="en-US" w:eastAsia="ko-KR"/>
        </w:rPr>
      </w:pPr>
    </w:p>
    <w:p w14:paraId="3BD2339C" w14:textId="1F791824" w:rsidR="00032BF5" w:rsidRPr="00133F7C" w:rsidRDefault="00CE38CE" w:rsidP="00643C95">
      <w:pPr>
        <w:pStyle w:val="Caption"/>
        <w:keepNext/>
        <w:jc w:val="both"/>
        <w:rPr>
          <w:lang w:val="en-US" w:eastAsia="ko-KR"/>
        </w:rPr>
      </w:pPr>
      <w:bookmarkStart w:id="439" w:name="_Toc60303332"/>
      <w:r w:rsidRPr="00140D2B">
        <w:rPr>
          <w:lang w:val="en-US" w:eastAsia="ko-KR"/>
        </w:rPr>
        <w:t xml:space="preserve">To support </w:t>
      </w:r>
      <w:r w:rsidR="00571815" w:rsidRPr="00140D2B">
        <w:rPr>
          <w:lang w:val="en-US" w:eastAsia="ko-KR"/>
        </w:rPr>
        <w:t>3GPP QoS requirement t</w:t>
      </w:r>
      <w:r w:rsidR="00443A22" w:rsidRPr="00140D2B">
        <w:rPr>
          <w:lang w:val="en-US" w:eastAsia="ko-KR"/>
        </w:rPr>
        <w:t xml:space="preserve">he </w:t>
      </w:r>
      <w:r w:rsidR="007A2D90">
        <w:rPr>
          <w:lang w:val="en-US" w:eastAsia="ko-KR"/>
        </w:rPr>
        <w:t>TE</w:t>
      </w:r>
      <w:r w:rsidR="0034005F">
        <w:rPr>
          <w:lang w:val="en-US" w:eastAsia="ko-KR"/>
        </w:rPr>
        <w:t xml:space="preserve"> </w:t>
      </w:r>
      <w:r w:rsidR="00443A22" w:rsidRPr="00140D2B">
        <w:rPr>
          <w:lang w:val="en-US" w:eastAsia="ko-KR"/>
        </w:rPr>
        <w:t xml:space="preserve">TEC </w:t>
      </w:r>
      <w:r w:rsidR="00F1007C" w:rsidRPr="00140D2B">
        <w:rPr>
          <w:lang w:val="en-US" w:eastAsia="ko-KR"/>
        </w:rPr>
        <w:t>and</w:t>
      </w:r>
      <w:r w:rsidR="000049EB" w:rsidRPr="00140D2B">
        <w:rPr>
          <w:lang w:val="en-US" w:eastAsia="ko-KR"/>
        </w:rPr>
        <w:t xml:space="preserve"> </w:t>
      </w:r>
      <w:r w:rsidR="00BB1CB0" w:rsidRPr="00140D2B">
        <w:rPr>
          <w:lang w:val="en-US" w:eastAsia="ko-KR"/>
        </w:rPr>
        <w:t>W</w:t>
      </w:r>
      <w:r w:rsidR="00443A22" w:rsidRPr="00140D2B">
        <w:rPr>
          <w:lang w:val="en-US" w:eastAsia="ko-KR"/>
        </w:rPr>
        <w:t>L</w:t>
      </w:r>
      <w:r w:rsidR="00BB1CB0" w:rsidRPr="00140D2B">
        <w:rPr>
          <w:lang w:val="en-US" w:eastAsia="ko-KR"/>
        </w:rPr>
        <w:t xml:space="preserve">AN </w:t>
      </w:r>
      <w:r w:rsidR="00443A22" w:rsidRPr="00140D2B">
        <w:rPr>
          <w:lang w:val="en-US" w:eastAsia="ko-KR"/>
        </w:rPr>
        <w:t>ANC</w:t>
      </w:r>
      <w:r w:rsidR="00BB1CB0" w:rsidRPr="00140D2B">
        <w:rPr>
          <w:lang w:val="en-US" w:eastAsia="ko-KR"/>
        </w:rPr>
        <w:t xml:space="preserve"> should</w:t>
      </w:r>
      <w:r w:rsidR="00E760DE" w:rsidRPr="00140D2B">
        <w:rPr>
          <w:lang w:val="en-US" w:eastAsia="ko-KR"/>
        </w:rPr>
        <w:t xml:space="preserve"> process QoS management acc</w:t>
      </w:r>
      <w:r w:rsidR="00BB1CB0" w:rsidRPr="00140D2B">
        <w:rPr>
          <w:lang w:val="en-US" w:eastAsia="ko-KR"/>
        </w:rPr>
        <w:t>o</w:t>
      </w:r>
      <w:r w:rsidR="00E760DE" w:rsidRPr="00140D2B">
        <w:rPr>
          <w:lang w:val="en-US" w:eastAsia="ko-KR"/>
        </w:rPr>
        <w:t xml:space="preserve">rding to </w:t>
      </w:r>
      <w:r w:rsidR="0076408F" w:rsidRPr="00140D2B">
        <w:rPr>
          <w:lang w:val="en-US" w:eastAsia="ko-KR"/>
        </w:rPr>
        <w:t xml:space="preserve">the </w:t>
      </w:r>
      <w:r w:rsidR="00E760DE" w:rsidRPr="00140D2B">
        <w:rPr>
          <w:lang w:val="en-US" w:eastAsia="ko-KR"/>
        </w:rPr>
        <w:t>QoS profile pr</w:t>
      </w:r>
      <w:r w:rsidR="000E63C5" w:rsidRPr="00140D2B">
        <w:rPr>
          <w:lang w:val="en-US" w:eastAsia="ko-KR"/>
        </w:rPr>
        <w:t>o</w:t>
      </w:r>
      <w:r w:rsidR="00E760DE" w:rsidRPr="00140D2B">
        <w:rPr>
          <w:lang w:val="en-US" w:eastAsia="ko-KR"/>
        </w:rPr>
        <w:t>vided by 3GPP 5G core network.</w:t>
      </w:r>
      <w:r w:rsidR="00032BF5">
        <w:rPr>
          <w:lang w:val="en-US" w:eastAsia="ko-KR"/>
        </w:rPr>
        <w:t xml:space="preserve"> </w:t>
      </w:r>
      <w:r w:rsidR="00FF7298">
        <w:rPr>
          <w:lang w:val="en-US" w:eastAsia="ko-KR"/>
        </w:rPr>
        <w:fldChar w:fldCharType="begin"/>
      </w:r>
      <w:r w:rsidR="00FF7298">
        <w:rPr>
          <w:lang w:val="en-US" w:eastAsia="ko-KR"/>
        </w:rPr>
        <w:instrText xml:space="preserve"> REF _Ref65254261 \h </w:instrText>
      </w:r>
      <w:r w:rsidR="00FF7298">
        <w:rPr>
          <w:lang w:val="en-US" w:eastAsia="ko-KR"/>
        </w:rPr>
      </w:r>
      <w:r w:rsidR="00FF7298">
        <w:rPr>
          <w:lang w:val="en-US" w:eastAsia="ko-KR"/>
        </w:rPr>
        <w:fldChar w:fldCharType="separate"/>
      </w:r>
      <w:r w:rsidR="00637218">
        <w:t xml:space="preserve">Table </w:t>
      </w:r>
      <w:r w:rsidR="00637218">
        <w:rPr>
          <w:noProof/>
        </w:rPr>
        <w:t>2</w:t>
      </w:r>
      <w:r w:rsidR="00FF7298">
        <w:rPr>
          <w:lang w:val="en-US" w:eastAsia="ko-KR"/>
        </w:rPr>
        <w:fldChar w:fldCharType="end"/>
      </w:r>
      <w:r w:rsidR="00FF7298">
        <w:rPr>
          <w:lang w:val="en-US" w:eastAsia="ko-KR"/>
        </w:rPr>
        <w:t xml:space="preserve"> </w:t>
      </w:r>
      <w:r w:rsidR="00032BF5">
        <w:rPr>
          <w:lang w:val="en-US" w:eastAsia="ko-KR"/>
        </w:rPr>
        <w:t>shows s</w:t>
      </w:r>
      <w:r w:rsidR="00032BF5" w:rsidRPr="00133F7C">
        <w:rPr>
          <w:lang w:val="en-US" w:eastAsia="ko-KR"/>
        </w:rPr>
        <w:t>ervice categories</w:t>
      </w:r>
      <w:r w:rsidR="00032BF5">
        <w:rPr>
          <w:lang w:val="en-US" w:eastAsia="ko-KR"/>
        </w:rPr>
        <w:t xml:space="preserve"> and related WLAN specification</w:t>
      </w:r>
      <w:r w:rsidR="00032BF5" w:rsidRPr="00133F7C">
        <w:rPr>
          <w:lang w:val="en-US" w:eastAsia="ko-KR"/>
        </w:rPr>
        <w:t xml:space="preserve"> to interwork with 3GPP core network</w:t>
      </w:r>
      <w:r w:rsidR="00AB778D">
        <w:rPr>
          <w:lang w:val="en-US" w:eastAsia="ko-KR"/>
        </w:rPr>
        <w:t xml:space="preserve">, and </w:t>
      </w:r>
      <w:r w:rsidR="007B0E1C">
        <w:rPr>
          <w:lang w:val="en-US" w:eastAsia="ko-KR"/>
        </w:rPr>
        <w:fldChar w:fldCharType="begin"/>
      </w:r>
      <w:r w:rsidR="007B0E1C">
        <w:rPr>
          <w:lang w:val="en-US" w:eastAsia="ko-KR"/>
        </w:rPr>
        <w:instrText xml:space="preserve"> REF _Ref65254302 \h </w:instrText>
      </w:r>
      <w:r w:rsidR="007B0E1C">
        <w:rPr>
          <w:lang w:val="en-US" w:eastAsia="ko-KR"/>
        </w:rPr>
      </w:r>
      <w:r w:rsidR="007B0E1C">
        <w:rPr>
          <w:lang w:val="en-US" w:eastAsia="ko-KR"/>
        </w:rPr>
        <w:fldChar w:fldCharType="separate"/>
      </w:r>
      <w:r w:rsidR="00637218">
        <w:t xml:space="preserve">Table </w:t>
      </w:r>
      <w:r w:rsidR="00637218">
        <w:rPr>
          <w:noProof/>
        </w:rPr>
        <w:t>3</w:t>
      </w:r>
      <w:r w:rsidR="007B0E1C">
        <w:rPr>
          <w:lang w:val="en-US" w:eastAsia="ko-KR"/>
        </w:rPr>
        <w:fldChar w:fldCharType="end"/>
      </w:r>
      <w:r w:rsidR="00E229F0">
        <w:rPr>
          <w:lang w:val="en-US" w:eastAsia="ko-KR"/>
        </w:rPr>
        <w:t xml:space="preserve"> </w:t>
      </w:r>
      <w:r w:rsidR="00032BF5">
        <w:rPr>
          <w:lang w:val="en-US"/>
        </w:rPr>
        <w:t xml:space="preserve">shows </w:t>
      </w:r>
      <w:r w:rsidR="00AB778D">
        <w:rPr>
          <w:lang w:val="en-US"/>
        </w:rPr>
        <w:t>g</w:t>
      </w:r>
      <w:r w:rsidR="00032BF5" w:rsidRPr="00133F7C">
        <w:rPr>
          <w:lang w:val="en-US" w:eastAsia="ko-KR"/>
        </w:rPr>
        <w:t>ap analysis of GBR service between 3GPP 5G network and WLAN</w:t>
      </w:r>
      <w:r w:rsidR="00032BF5">
        <w:rPr>
          <w:lang w:val="en-US" w:eastAsia="ko-KR"/>
        </w:rPr>
        <w:t>.</w:t>
      </w:r>
      <w:bookmarkEnd w:id="439"/>
    </w:p>
    <w:p w14:paraId="5E29554B" w14:textId="124F4976" w:rsidR="00032BF5" w:rsidRPr="008B30E3" w:rsidRDefault="00032BF5" w:rsidP="00643C95">
      <w:pPr>
        <w:pStyle w:val="Caption"/>
        <w:keepNext/>
        <w:jc w:val="left"/>
        <w:rPr>
          <w:lang w:val="en-US" w:eastAsia="ko-KR"/>
        </w:rPr>
      </w:pPr>
    </w:p>
    <w:p w14:paraId="43B1AB8B" w14:textId="1DD0D3EF" w:rsidR="00E760DE" w:rsidRDefault="00E760DE" w:rsidP="002A2367">
      <w:pPr>
        <w:jc w:val="both"/>
        <w:rPr>
          <w:lang w:val="en-US" w:eastAsia="ko-KR"/>
        </w:rPr>
      </w:pPr>
    </w:p>
    <w:p w14:paraId="6F5F412D" w14:textId="77777777" w:rsidR="000B3FFD" w:rsidRPr="00140D2B" w:rsidRDefault="000B3FFD" w:rsidP="002A2367">
      <w:pPr>
        <w:jc w:val="both"/>
        <w:rPr>
          <w:lang w:val="en-US" w:eastAsia="ko-KR"/>
        </w:rPr>
      </w:pPr>
    </w:p>
    <w:p w14:paraId="690C9E54" w14:textId="6865B9DC" w:rsidR="00336ABC" w:rsidRPr="00133F7C" w:rsidRDefault="00821D5C" w:rsidP="00821D5C">
      <w:pPr>
        <w:pStyle w:val="Caption"/>
        <w:rPr>
          <w:lang w:val="en-US"/>
        </w:rPr>
      </w:pPr>
      <w:bookmarkStart w:id="440" w:name="_Ref65254261"/>
      <w:bookmarkStart w:id="441" w:name="_Ref65254130"/>
      <w:bookmarkStart w:id="442" w:name="_Toc80648119"/>
      <w:r>
        <w:lastRenderedPageBreak/>
        <w:t xml:space="preserve">Table </w:t>
      </w:r>
      <w:fldSimple w:instr=" SEQ Table \* ARABIC ">
        <w:r w:rsidR="00637218">
          <w:rPr>
            <w:noProof/>
          </w:rPr>
          <w:t>2</w:t>
        </w:r>
      </w:fldSimple>
      <w:bookmarkEnd w:id="440"/>
      <w:r w:rsidR="00044D08">
        <w:t xml:space="preserve">. </w:t>
      </w:r>
      <w:r w:rsidR="00336ABC" w:rsidRPr="00133F7C">
        <w:rPr>
          <w:lang w:val="en-US"/>
        </w:rPr>
        <w:t>Service categories to interwork with 3GPP core network</w:t>
      </w:r>
      <w:bookmarkEnd w:id="441"/>
      <w:bookmarkEnd w:id="442"/>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3402"/>
        <w:gridCol w:w="3118"/>
      </w:tblGrid>
      <w:tr w:rsidR="00A70A49" w:rsidRPr="00140D2B" w14:paraId="64598C0D" w14:textId="77777777" w:rsidTr="00643C95">
        <w:trPr>
          <w:cantSplit/>
          <w:trHeight w:val="312"/>
        </w:trPr>
        <w:tc>
          <w:tcPr>
            <w:tcW w:w="2112" w:type="dxa"/>
          </w:tcPr>
          <w:p w14:paraId="10008A52" w14:textId="19D01DAF" w:rsidR="00A70A49" w:rsidRPr="00140D2B" w:rsidRDefault="00A70A49" w:rsidP="00643C95">
            <w:pPr>
              <w:pStyle w:val="TAH"/>
              <w:rPr>
                <w:lang w:val="en-US"/>
              </w:rPr>
            </w:pPr>
            <w:r w:rsidRPr="00140D2B">
              <w:rPr>
                <w:lang w:val="en-US"/>
              </w:rPr>
              <w:t>Service Categories</w:t>
            </w:r>
          </w:p>
        </w:tc>
        <w:tc>
          <w:tcPr>
            <w:tcW w:w="3402" w:type="dxa"/>
          </w:tcPr>
          <w:p w14:paraId="7FC72DCC" w14:textId="12EBD733" w:rsidR="00A70A49" w:rsidRPr="00643C95" w:rsidRDefault="00A70A49" w:rsidP="00643C95">
            <w:pPr>
              <w:keepNext/>
              <w:jc w:val="center"/>
              <w:rPr>
                <w:rFonts w:ascii="Arial" w:hAnsi="Arial"/>
                <w:b/>
                <w:sz w:val="18"/>
                <w:lang w:val="en-US"/>
              </w:rPr>
            </w:pPr>
            <w:r w:rsidRPr="00643C95">
              <w:rPr>
                <w:rFonts w:ascii="Arial" w:hAnsi="Arial"/>
                <w:b/>
                <w:sz w:val="18"/>
                <w:lang w:val="en-US"/>
              </w:rPr>
              <w:t xml:space="preserve">Related WLAN </w:t>
            </w:r>
            <w:r w:rsidR="00FF337F" w:rsidRPr="00643C95">
              <w:rPr>
                <w:rFonts w:ascii="Arial" w:hAnsi="Arial"/>
                <w:b/>
                <w:sz w:val="18"/>
                <w:lang w:val="en-US"/>
              </w:rPr>
              <w:t>function</w:t>
            </w:r>
          </w:p>
        </w:tc>
        <w:tc>
          <w:tcPr>
            <w:tcW w:w="3118" w:type="dxa"/>
          </w:tcPr>
          <w:p w14:paraId="1734EC4A" w14:textId="7F9E9DB0" w:rsidR="00A70A49" w:rsidRPr="00643C95" w:rsidRDefault="00A70A49" w:rsidP="00643C95">
            <w:pPr>
              <w:keepNext/>
              <w:jc w:val="center"/>
              <w:rPr>
                <w:rFonts w:ascii="Arial" w:hAnsi="Arial"/>
                <w:b/>
                <w:sz w:val="18"/>
                <w:lang w:val="en-US"/>
              </w:rPr>
            </w:pPr>
            <w:r w:rsidRPr="00643C95">
              <w:rPr>
                <w:rFonts w:ascii="Arial" w:hAnsi="Arial"/>
                <w:b/>
                <w:sz w:val="18"/>
                <w:lang w:val="en-US"/>
              </w:rPr>
              <w:t>Related WLAN Specification</w:t>
            </w:r>
          </w:p>
        </w:tc>
      </w:tr>
      <w:tr w:rsidR="00A70A49" w:rsidRPr="009A30F2" w14:paraId="23B9F3DA" w14:textId="77777777" w:rsidTr="00643C95">
        <w:tc>
          <w:tcPr>
            <w:tcW w:w="2112" w:type="dxa"/>
          </w:tcPr>
          <w:p w14:paraId="5A5EBF43" w14:textId="5DE5A243" w:rsidR="00A70A49" w:rsidRPr="00FD34B7" w:rsidRDefault="00A70A49" w:rsidP="00643C95">
            <w:pPr>
              <w:pStyle w:val="TAC"/>
              <w:rPr>
                <w:lang w:val="en-US"/>
              </w:rPr>
            </w:pPr>
            <w:r w:rsidRPr="00897E61">
              <w:rPr>
                <w:lang w:val="en-US"/>
              </w:rPr>
              <w:t>Non-GBR</w:t>
            </w:r>
          </w:p>
        </w:tc>
        <w:tc>
          <w:tcPr>
            <w:tcW w:w="3402" w:type="dxa"/>
          </w:tcPr>
          <w:p w14:paraId="7FDC66CC" w14:textId="6F7ABB83" w:rsidR="00A70A49" w:rsidRPr="00140D2B" w:rsidRDefault="00243D5D" w:rsidP="00643C95">
            <w:pPr>
              <w:pStyle w:val="TAC"/>
              <w:jc w:val="left"/>
              <w:rPr>
                <w:lang w:val="en-US"/>
              </w:rPr>
            </w:pPr>
            <w:r w:rsidRPr="00140D2B">
              <w:rPr>
                <w:lang w:val="en-US"/>
              </w:rPr>
              <w:t>4 service classes</w:t>
            </w:r>
            <w:r w:rsidR="00671FFC" w:rsidRPr="00140D2B">
              <w:rPr>
                <w:lang w:val="en-US"/>
              </w:rPr>
              <w:t xml:space="preserve">; </w:t>
            </w:r>
            <w:r w:rsidR="009976FE" w:rsidRPr="00140D2B">
              <w:rPr>
                <w:lang w:val="en-US"/>
              </w:rPr>
              <w:t>Background</w:t>
            </w:r>
            <w:r w:rsidR="00671FFC" w:rsidRPr="00140D2B">
              <w:rPr>
                <w:lang w:val="en-US"/>
              </w:rPr>
              <w:t>, Best effort</w:t>
            </w:r>
            <w:r w:rsidR="000859BD" w:rsidRPr="00140D2B">
              <w:rPr>
                <w:lang w:val="en-US"/>
              </w:rPr>
              <w:t xml:space="preserve">, </w:t>
            </w:r>
            <w:proofErr w:type="gramStart"/>
            <w:r w:rsidR="000859BD" w:rsidRPr="00140D2B">
              <w:rPr>
                <w:lang w:val="en-US"/>
              </w:rPr>
              <w:t>audio</w:t>
            </w:r>
            <w:proofErr w:type="gramEnd"/>
            <w:r w:rsidR="000859BD" w:rsidRPr="00140D2B">
              <w:rPr>
                <w:lang w:val="en-US"/>
              </w:rPr>
              <w:t xml:space="preserve"> and </w:t>
            </w:r>
            <w:r w:rsidR="00A70A49" w:rsidRPr="00140D2B">
              <w:rPr>
                <w:lang w:val="en-US"/>
              </w:rPr>
              <w:t>video</w:t>
            </w:r>
            <w:r w:rsidR="000255C5">
              <w:rPr>
                <w:lang w:val="en-US"/>
              </w:rPr>
              <w:t xml:space="preserve"> </w:t>
            </w:r>
          </w:p>
        </w:tc>
        <w:tc>
          <w:tcPr>
            <w:tcW w:w="3118" w:type="dxa"/>
          </w:tcPr>
          <w:p w14:paraId="45608ACF" w14:textId="1FCFC782" w:rsidR="00A70A49" w:rsidRPr="00140D2B" w:rsidRDefault="00A70A49" w:rsidP="00643C95">
            <w:pPr>
              <w:pStyle w:val="TAC"/>
              <w:jc w:val="left"/>
              <w:rPr>
                <w:lang w:val="en-US"/>
              </w:rPr>
            </w:pPr>
            <w:r w:rsidRPr="00140D2B">
              <w:rPr>
                <w:lang w:val="en-US"/>
              </w:rPr>
              <w:t>IEEE 802.11e</w:t>
            </w:r>
          </w:p>
        </w:tc>
      </w:tr>
      <w:tr w:rsidR="00A70A49" w:rsidRPr="009A30F2" w14:paraId="29461CEC" w14:textId="77777777" w:rsidTr="00643C95">
        <w:trPr>
          <w:trHeight w:val="649"/>
        </w:trPr>
        <w:tc>
          <w:tcPr>
            <w:tcW w:w="2112" w:type="dxa"/>
          </w:tcPr>
          <w:p w14:paraId="2FCCC511" w14:textId="6F32BD9B" w:rsidR="00A70A49" w:rsidRPr="00FD34B7" w:rsidRDefault="00A70A49" w:rsidP="00643C95">
            <w:pPr>
              <w:pStyle w:val="TAC"/>
              <w:rPr>
                <w:lang w:val="en-US"/>
              </w:rPr>
            </w:pPr>
            <w:r w:rsidRPr="00897E61">
              <w:rPr>
                <w:lang w:val="en-US"/>
              </w:rPr>
              <w:t>GBR</w:t>
            </w:r>
          </w:p>
        </w:tc>
        <w:tc>
          <w:tcPr>
            <w:tcW w:w="3402" w:type="dxa"/>
          </w:tcPr>
          <w:p w14:paraId="5DB0F2F8" w14:textId="59B25029" w:rsidR="00A70A49" w:rsidRPr="00140D2B" w:rsidRDefault="00A70A49" w:rsidP="00643C95">
            <w:pPr>
              <w:pStyle w:val="TAC"/>
              <w:jc w:val="left"/>
              <w:rPr>
                <w:lang w:val="en-US"/>
              </w:rPr>
            </w:pPr>
            <w:r w:rsidRPr="00140D2B">
              <w:rPr>
                <w:lang w:val="en-US"/>
              </w:rPr>
              <w:t xml:space="preserve">To be defined </w:t>
            </w:r>
            <w:r w:rsidR="00671FFC" w:rsidRPr="00140D2B">
              <w:rPr>
                <w:lang w:val="en-US"/>
              </w:rPr>
              <w:t xml:space="preserve">in fine granularity of service classes and </w:t>
            </w:r>
            <w:r w:rsidR="00243D5D" w:rsidRPr="00140D2B">
              <w:rPr>
                <w:lang w:val="en-US"/>
              </w:rPr>
              <w:t xml:space="preserve">QoS </w:t>
            </w:r>
            <w:r w:rsidR="00FF337F" w:rsidRPr="00140D2B">
              <w:rPr>
                <w:lang w:val="en-US"/>
              </w:rPr>
              <w:t>management</w:t>
            </w:r>
          </w:p>
        </w:tc>
        <w:tc>
          <w:tcPr>
            <w:tcW w:w="3118" w:type="dxa"/>
          </w:tcPr>
          <w:p w14:paraId="6865ED1B" w14:textId="7FA3939B" w:rsidR="00A70A49" w:rsidRPr="00140D2B" w:rsidRDefault="00F808A9" w:rsidP="00643C95">
            <w:pPr>
              <w:pStyle w:val="TAC"/>
              <w:jc w:val="left"/>
              <w:rPr>
                <w:lang w:val="en-US"/>
              </w:rPr>
            </w:pPr>
            <w:r w:rsidRPr="00140D2B">
              <w:rPr>
                <w:lang w:val="en-US"/>
              </w:rPr>
              <w:t xml:space="preserve">Shall </w:t>
            </w:r>
            <w:r w:rsidR="00B83ED7" w:rsidRPr="00140D2B">
              <w:rPr>
                <w:lang w:val="en-US"/>
              </w:rPr>
              <w:t>specify QoS mapping and scheduling</w:t>
            </w:r>
            <w:r w:rsidRPr="00140D2B">
              <w:rPr>
                <w:lang w:val="en-US"/>
              </w:rPr>
              <w:t>. And IEEE 802.1 TSN is for deterministic Ethernet netwo</w:t>
            </w:r>
            <w:r w:rsidR="00B0466F" w:rsidRPr="00140D2B">
              <w:rPr>
                <w:lang w:val="en-US"/>
              </w:rPr>
              <w:t>r</w:t>
            </w:r>
            <w:r w:rsidRPr="00140D2B">
              <w:rPr>
                <w:lang w:val="en-US"/>
              </w:rPr>
              <w:t>k.</w:t>
            </w:r>
          </w:p>
        </w:tc>
      </w:tr>
    </w:tbl>
    <w:p w14:paraId="005BD260" w14:textId="71F39FFB" w:rsidR="007476AE" w:rsidRPr="00140D2B" w:rsidRDefault="00F1007C" w:rsidP="00643C95">
      <w:pPr>
        <w:pStyle w:val="TAC"/>
        <w:rPr>
          <w:lang w:val="en-US"/>
        </w:rPr>
      </w:pPr>
      <w:r w:rsidRPr="00897E61">
        <w:rPr>
          <w:lang w:val="en-US"/>
        </w:rPr>
        <w:t xml:space="preserve"> </w:t>
      </w:r>
    </w:p>
    <w:p w14:paraId="5EEAA623" w14:textId="0B8F1B62" w:rsidR="000E63C5" w:rsidRPr="00133F7C" w:rsidRDefault="00044D08" w:rsidP="00044D08">
      <w:pPr>
        <w:pStyle w:val="Caption"/>
        <w:rPr>
          <w:lang w:val="en-US" w:eastAsia="ko-KR"/>
        </w:rPr>
      </w:pPr>
      <w:bookmarkStart w:id="443" w:name="_Ref65254302"/>
      <w:bookmarkStart w:id="444" w:name="_Ref65254150"/>
      <w:bookmarkStart w:id="445" w:name="_Toc80648120"/>
      <w:r>
        <w:t xml:space="preserve">Table </w:t>
      </w:r>
      <w:fldSimple w:instr=" SEQ Table \* ARABIC ">
        <w:r w:rsidR="00637218">
          <w:rPr>
            <w:noProof/>
          </w:rPr>
          <w:t>3</w:t>
        </w:r>
      </w:fldSimple>
      <w:bookmarkEnd w:id="443"/>
      <w:r w:rsidR="00FD3AA5" w:rsidRPr="00643C95">
        <w:rPr>
          <w:lang w:val="en-US"/>
        </w:rPr>
        <w:t xml:space="preserve">. </w:t>
      </w:r>
      <w:r w:rsidR="00EC1D07" w:rsidRPr="00133F7C">
        <w:rPr>
          <w:lang w:val="en-US" w:eastAsia="ko-KR"/>
        </w:rPr>
        <w:t>Gap analysis of GBR service</w:t>
      </w:r>
      <w:r w:rsidR="000E63C5" w:rsidRPr="00133F7C">
        <w:rPr>
          <w:lang w:val="en-US" w:eastAsia="ko-KR"/>
        </w:rPr>
        <w:t xml:space="preserve"> between 3GPP 5G network and WLAN</w:t>
      </w:r>
      <w:bookmarkEnd w:id="444"/>
      <w:bookmarkEnd w:id="445"/>
    </w:p>
    <w:tbl>
      <w:tblPr>
        <w:tblW w:w="870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992"/>
        <w:gridCol w:w="709"/>
        <w:gridCol w:w="1134"/>
        <w:gridCol w:w="3176"/>
      </w:tblGrid>
      <w:tr w:rsidR="00744F37" w:rsidRPr="00140D2B" w14:paraId="7BE97098" w14:textId="77777777" w:rsidTr="00643C95">
        <w:tc>
          <w:tcPr>
            <w:tcW w:w="993" w:type="dxa"/>
            <w:tcBorders>
              <w:top w:val="single" w:sz="12" w:space="0" w:color="auto"/>
              <w:left w:val="single" w:sz="12" w:space="0" w:color="auto"/>
              <w:bottom w:val="single" w:sz="12" w:space="0" w:color="auto"/>
              <w:right w:val="single" w:sz="12" w:space="0" w:color="auto"/>
            </w:tcBorders>
          </w:tcPr>
          <w:p w14:paraId="149AD71D" w14:textId="77777777" w:rsidR="00744F37" w:rsidRPr="00140D2B" w:rsidRDefault="00744F37">
            <w:pPr>
              <w:pStyle w:val="TAH"/>
              <w:rPr>
                <w:lang w:val="en-US"/>
              </w:rPr>
            </w:pPr>
            <w:r w:rsidRPr="00140D2B">
              <w:rPr>
                <w:lang w:val="en-US"/>
              </w:rPr>
              <w:t>Resource Type</w:t>
            </w:r>
          </w:p>
        </w:tc>
        <w:tc>
          <w:tcPr>
            <w:tcW w:w="1701" w:type="dxa"/>
            <w:tcBorders>
              <w:top w:val="single" w:sz="12" w:space="0" w:color="auto"/>
              <w:left w:val="single" w:sz="12" w:space="0" w:color="auto"/>
              <w:bottom w:val="single" w:sz="12" w:space="0" w:color="auto"/>
              <w:right w:val="single" w:sz="12" w:space="0" w:color="auto"/>
            </w:tcBorders>
          </w:tcPr>
          <w:p w14:paraId="09BB2740" w14:textId="4203C367" w:rsidR="00744F37" w:rsidRPr="00140D2B" w:rsidRDefault="00744F37">
            <w:pPr>
              <w:pStyle w:val="TAH"/>
              <w:jc w:val="left"/>
              <w:rPr>
                <w:lang w:val="en-US"/>
              </w:rPr>
            </w:pPr>
            <w:r w:rsidRPr="00140D2B">
              <w:rPr>
                <w:lang w:val="en-US"/>
              </w:rPr>
              <w:t xml:space="preserve"> Services Examples</w:t>
            </w:r>
          </w:p>
        </w:tc>
        <w:tc>
          <w:tcPr>
            <w:tcW w:w="992" w:type="dxa"/>
            <w:tcBorders>
              <w:top w:val="single" w:sz="12" w:space="0" w:color="auto"/>
              <w:left w:val="single" w:sz="12" w:space="0" w:color="auto"/>
              <w:bottom w:val="single" w:sz="12" w:space="0" w:color="auto"/>
              <w:right w:val="single" w:sz="12" w:space="0" w:color="auto"/>
            </w:tcBorders>
          </w:tcPr>
          <w:p w14:paraId="5E93D86D" w14:textId="77777777" w:rsidR="00744F37" w:rsidRPr="00140D2B" w:rsidRDefault="00744F37">
            <w:pPr>
              <w:pStyle w:val="TAH"/>
              <w:rPr>
                <w:lang w:val="en-US"/>
              </w:rPr>
            </w:pPr>
            <w:r w:rsidRPr="00140D2B">
              <w:rPr>
                <w:lang w:val="en-US"/>
              </w:rPr>
              <w:t>Packet Delay Budget</w:t>
            </w:r>
          </w:p>
        </w:tc>
        <w:tc>
          <w:tcPr>
            <w:tcW w:w="709" w:type="dxa"/>
            <w:tcBorders>
              <w:top w:val="single" w:sz="12" w:space="0" w:color="auto"/>
              <w:left w:val="single" w:sz="12" w:space="0" w:color="auto"/>
              <w:bottom w:val="single" w:sz="12" w:space="0" w:color="auto"/>
              <w:right w:val="single" w:sz="12" w:space="0" w:color="auto"/>
            </w:tcBorders>
          </w:tcPr>
          <w:p w14:paraId="5B4F5912" w14:textId="5E5AA135" w:rsidR="00744F37" w:rsidRPr="00140D2B" w:rsidRDefault="00744F37">
            <w:pPr>
              <w:pStyle w:val="TAH"/>
              <w:rPr>
                <w:lang w:val="en-US"/>
              </w:rPr>
            </w:pPr>
            <w:r w:rsidRPr="00140D2B">
              <w:rPr>
                <w:lang w:val="en-US"/>
              </w:rPr>
              <w:t>PER</w:t>
            </w:r>
          </w:p>
        </w:tc>
        <w:tc>
          <w:tcPr>
            <w:tcW w:w="1134" w:type="dxa"/>
            <w:tcBorders>
              <w:top w:val="single" w:sz="12" w:space="0" w:color="auto"/>
              <w:left w:val="single" w:sz="12" w:space="0" w:color="auto"/>
              <w:bottom w:val="single" w:sz="12" w:space="0" w:color="auto"/>
              <w:right w:val="single" w:sz="12" w:space="0" w:color="auto"/>
            </w:tcBorders>
          </w:tcPr>
          <w:p w14:paraId="0E18FF6D" w14:textId="77777777" w:rsidR="00744F37" w:rsidRPr="00140D2B" w:rsidRDefault="00744F37">
            <w:pPr>
              <w:pStyle w:val="TAH"/>
              <w:rPr>
                <w:lang w:val="en-US"/>
              </w:rPr>
            </w:pPr>
            <w:r w:rsidRPr="00140D2B">
              <w:rPr>
                <w:lang w:val="en-US"/>
              </w:rPr>
              <w:t>Default Maximum Data Burst Volume</w:t>
            </w:r>
          </w:p>
        </w:tc>
        <w:tc>
          <w:tcPr>
            <w:tcW w:w="3176" w:type="dxa"/>
            <w:tcBorders>
              <w:top w:val="single" w:sz="12" w:space="0" w:color="auto"/>
              <w:left w:val="single" w:sz="12" w:space="0" w:color="auto"/>
              <w:bottom w:val="single" w:sz="12" w:space="0" w:color="auto"/>
              <w:right w:val="single" w:sz="12" w:space="0" w:color="auto"/>
            </w:tcBorders>
          </w:tcPr>
          <w:p w14:paraId="063A0BF5" w14:textId="389C45AB" w:rsidR="00744F37" w:rsidRPr="00140D2B" w:rsidRDefault="00744F37">
            <w:pPr>
              <w:pStyle w:val="TAH"/>
              <w:rPr>
                <w:lang w:val="en-US"/>
              </w:rPr>
            </w:pPr>
            <w:r w:rsidRPr="00140D2B">
              <w:rPr>
                <w:lang w:val="en-US"/>
              </w:rPr>
              <w:t>Gap Analysis of WLAN specification</w:t>
            </w:r>
          </w:p>
        </w:tc>
      </w:tr>
      <w:tr w:rsidR="00744F37" w:rsidRPr="00140D2B" w14:paraId="6326E9BA" w14:textId="77777777" w:rsidTr="00643C95">
        <w:tc>
          <w:tcPr>
            <w:tcW w:w="993" w:type="dxa"/>
            <w:vMerge w:val="restart"/>
            <w:tcBorders>
              <w:top w:val="single" w:sz="12" w:space="0" w:color="auto"/>
              <w:left w:val="single" w:sz="12" w:space="0" w:color="auto"/>
              <w:right w:val="single" w:sz="12" w:space="0" w:color="auto"/>
            </w:tcBorders>
          </w:tcPr>
          <w:p w14:paraId="45917912" w14:textId="77777777" w:rsidR="00744F37" w:rsidRPr="00140D2B" w:rsidRDefault="00744F37">
            <w:pPr>
              <w:pStyle w:val="TAC"/>
              <w:rPr>
                <w:lang w:val="en-US"/>
              </w:rPr>
            </w:pPr>
            <w:r w:rsidRPr="00897E61">
              <w:rPr>
                <w:lang w:val="en-US"/>
              </w:rPr>
              <w:br/>
              <w:t>GBR</w:t>
            </w:r>
          </w:p>
        </w:tc>
        <w:tc>
          <w:tcPr>
            <w:tcW w:w="1701" w:type="dxa"/>
            <w:tcBorders>
              <w:top w:val="single" w:sz="12" w:space="0" w:color="auto"/>
              <w:left w:val="single" w:sz="12" w:space="0" w:color="auto"/>
              <w:bottom w:val="single" w:sz="12" w:space="0" w:color="auto"/>
              <w:right w:val="single" w:sz="12" w:space="0" w:color="auto"/>
            </w:tcBorders>
          </w:tcPr>
          <w:p w14:paraId="29BAF517" w14:textId="7C038D66" w:rsidR="00744F37" w:rsidRPr="00140D2B" w:rsidRDefault="00744F37">
            <w:pPr>
              <w:pStyle w:val="TAC"/>
              <w:rPr>
                <w:lang w:val="en-US"/>
              </w:rPr>
            </w:pPr>
            <w:r w:rsidRPr="00140D2B">
              <w:rPr>
                <w:lang w:val="en-US"/>
              </w:rPr>
              <w:t>Conversational Voice</w:t>
            </w:r>
          </w:p>
        </w:tc>
        <w:tc>
          <w:tcPr>
            <w:tcW w:w="992" w:type="dxa"/>
            <w:tcBorders>
              <w:top w:val="single" w:sz="12" w:space="0" w:color="auto"/>
              <w:left w:val="single" w:sz="12" w:space="0" w:color="auto"/>
              <w:bottom w:val="single" w:sz="12" w:space="0" w:color="auto"/>
              <w:right w:val="single" w:sz="12" w:space="0" w:color="auto"/>
            </w:tcBorders>
          </w:tcPr>
          <w:p w14:paraId="09DA0624" w14:textId="77777777" w:rsidR="00744F37" w:rsidRPr="00140D2B" w:rsidRDefault="00744F37">
            <w:pPr>
              <w:pStyle w:val="TAC"/>
              <w:rPr>
                <w:lang w:val="en-US"/>
              </w:rPr>
            </w:pPr>
            <w:r w:rsidRPr="00140D2B">
              <w:rPr>
                <w:lang w:val="en-US"/>
              </w:rPr>
              <w:t>100 ms</w:t>
            </w:r>
          </w:p>
        </w:tc>
        <w:tc>
          <w:tcPr>
            <w:tcW w:w="709" w:type="dxa"/>
            <w:tcBorders>
              <w:top w:val="single" w:sz="12" w:space="0" w:color="auto"/>
              <w:left w:val="single" w:sz="12" w:space="0" w:color="auto"/>
              <w:bottom w:val="single" w:sz="12" w:space="0" w:color="auto"/>
              <w:right w:val="single" w:sz="12" w:space="0" w:color="auto"/>
            </w:tcBorders>
          </w:tcPr>
          <w:p w14:paraId="0C2A3F11" w14:textId="77777777"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4BC21431" w14:textId="77777777" w:rsidR="00744F37" w:rsidRPr="00140D2B" w:rsidRDefault="00744F37">
            <w:pPr>
              <w:pStyle w:val="TAL"/>
              <w:rPr>
                <w:lang w:val="en-US"/>
              </w:rPr>
            </w:pPr>
            <w:r w:rsidRPr="00140D2B">
              <w:rPr>
                <w:lang w:val="en-US"/>
              </w:rPr>
              <w:t>N/A</w:t>
            </w:r>
          </w:p>
        </w:tc>
        <w:tc>
          <w:tcPr>
            <w:tcW w:w="3176" w:type="dxa"/>
            <w:vMerge w:val="restart"/>
            <w:tcBorders>
              <w:top w:val="single" w:sz="12" w:space="0" w:color="auto"/>
              <w:left w:val="single" w:sz="12" w:space="0" w:color="auto"/>
              <w:right w:val="single" w:sz="12" w:space="0" w:color="auto"/>
            </w:tcBorders>
          </w:tcPr>
          <w:p w14:paraId="6BB07891" w14:textId="77777777" w:rsidR="00744F37" w:rsidRPr="00140D2B" w:rsidRDefault="00744F37">
            <w:pPr>
              <w:pStyle w:val="TAL"/>
              <w:rPr>
                <w:lang w:val="en-US" w:eastAsia="ko-KR"/>
              </w:rPr>
            </w:pPr>
          </w:p>
          <w:p w14:paraId="73E284B0" w14:textId="59E1286D" w:rsidR="00744F37" w:rsidRPr="00140D2B" w:rsidRDefault="00BB1CB0" w:rsidP="00643C95">
            <w:pPr>
              <w:pStyle w:val="TAL"/>
              <w:ind w:left="171" w:hangingChars="95" w:hanging="171"/>
              <w:jc w:val="both"/>
              <w:rPr>
                <w:lang w:val="en-US" w:eastAsia="ko-KR"/>
              </w:rPr>
            </w:pPr>
            <w:r w:rsidRPr="00140D2B">
              <w:rPr>
                <w:lang w:val="en-US" w:eastAsia="ko-KR"/>
              </w:rPr>
              <w:t xml:space="preserve">. 802.11ax MAC </w:t>
            </w:r>
            <w:r w:rsidR="009976FE" w:rsidRPr="00140D2B">
              <w:rPr>
                <w:lang w:val="en-US" w:eastAsia="ko-KR"/>
              </w:rPr>
              <w:t>cannot</w:t>
            </w:r>
            <w:r w:rsidRPr="00140D2B">
              <w:rPr>
                <w:lang w:val="en-US" w:eastAsia="ko-KR"/>
              </w:rPr>
              <w:t xml:space="preserve"> support </w:t>
            </w:r>
            <w:r w:rsidR="00CC17AC" w:rsidRPr="00140D2B">
              <w:rPr>
                <w:lang w:val="en-US" w:eastAsia="ko-KR"/>
              </w:rPr>
              <w:t xml:space="preserve">3GPP GBR </w:t>
            </w:r>
            <w:r w:rsidRPr="00140D2B">
              <w:rPr>
                <w:lang w:val="en-US" w:eastAsia="ko-KR"/>
              </w:rPr>
              <w:t xml:space="preserve">service </w:t>
            </w:r>
            <w:r w:rsidR="00CC17AC" w:rsidRPr="00140D2B">
              <w:rPr>
                <w:lang w:val="en-US" w:eastAsia="ko-KR"/>
              </w:rPr>
              <w:t>requirement</w:t>
            </w:r>
            <w:r w:rsidRPr="00140D2B">
              <w:rPr>
                <w:lang w:val="en-US" w:eastAsia="ko-KR"/>
              </w:rPr>
              <w:t xml:space="preserve">s of </w:t>
            </w:r>
            <w:r w:rsidR="00A33543" w:rsidRPr="00140D2B">
              <w:rPr>
                <w:lang w:val="en-US" w:eastAsia="ko-KR"/>
              </w:rPr>
              <w:t>deterministic</w:t>
            </w:r>
            <w:r w:rsidR="00AF65E6" w:rsidRPr="00140D2B">
              <w:rPr>
                <w:lang w:val="en-US" w:eastAsia="ko-KR"/>
              </w:rPr>
              <w:t xml:space="preserve"> </w:t>
            </w:r>
            <w:r w:rsidR="00CC17AC" w:rsidRPr="00140D2B">
              <w:rPr>
                <w:lang w:val="en-US" w:eastAsia="ko-KR"/>
              </w:rPr>
              <w:t>p</w:t>
            </w:r>
            <w:r w:rsidR="00AF65E6" w:rsidRPr="00140D2B">
              <w:rPr>
                <w:lang w:val="en-US" w:eastAsia="ko-KR"/>
              </w:rPr>
              <w:t>a</w:t>
            </w:r>
            <w:r w:rsidR="00CC17AC" w:rsidRPr="00140D2B">
              <w:rPr>
                <w:lang w:val="en-US" w:eastAsia="ko-KR"/>
              </w:rPr>
              <w:t xml:space="preserve">cket latency, </w:t>
            </w:r>
            <w:proofErr w:type="gramStart"/>
            <w:r w:rsidR="00CC17AC" w:rsidRPr="00140D2B">
              <w:rPr>
                <w:lang w:val="en-US" w:eastAsia="ko-KR"/>
              </w:rPr>
              <w:t>PER</w:t>
            </w:r>
            <w:proofErr w:type="gramEnd"/>
            <w:r w:rsidR="00CC17AC" w:rsidRPr="00140D2B">
              <w:rPr>
                <w:lang w:val="en-US" w:eastAsia="ko-KR"/>
              </w:rPr>
              <w:t xml:space="preserve"> and data rate because EDCA is CSMA based MAC and supports </w:t>
            </w:r>
            <w:r w:rsidR="00AF65E6" w:rsidRPr="00140D2B">
              <w:rPr>
                <w:lang w:val="en-US" w:eastAsia="ko-KR"/>
              </w:rPr>
              <w:t xml:space="preserve">only </w:t>
            </w:r>
            <w:r w:rsidRPr="00140D2B">
              <w:rPr>
                <w:lang w:val="en-US" w:eastAsia="ko-KR"/>
              </w:rPr>
              <w:t xml:space="preserve">4 service types of </w:t>
            </w:r>
            <w:r w:rsidR="00CC17AC" w:rsidRPr="00140D2B">
              <w:rPr>
                <w:lang w:val="en-US" w:eastAsia="ko-KR"/>
              </w:rPr>
              <w:t xml:space="preserve">best effort, </w:t>
            </w:r>
            <w:r w:rsidR="00C7633B" w:rsidRPr="00140D2B">
              <w:rPr>
                <w:lang w:val="en-US" w:eastAsia="ko-KR"/>
              </w:rPr>
              <w:t>background</w:t>
            </w:r>
            <w:r w:rsidR="00CC17AC" w:rsidRPr="00140D2B">
              <w:rPr>
                <w:lang w:val="en-US" w:eastAsia="ko-KR"/>
              </w:rPr>
              <w:t xml:space="preserve">, voice and video by </w:t>
            </w:r>
            <w:r w:rsidRPr="00140D2B">
              <w:rPr>
                <w:lang w:val="en-US" w:eastAsia="ko-KR"/>
              </w:rPr>
              <w:t>controlling</w:t>
            </w:r>
            <w:r w:rsidR="00AF65E6" w:rsidRPr="00140D2B">
              <w:rPr>
                <w:lang w:val="en-US" w:eastAsia="ko-KR"/>
              </w:rPr>
              <w:t xml:space="preserve"> </w:t>
            </w:r>
            <w:r w:rsidRPr="00140D2B">
              <w:rPr>
                <w:lang w:val="en-US" w:eastAsia="ko-KR"/>
              </w:rPr>
              <w:t>TXOP, AIFSN &amp; contention windo</w:t>
            </w:r>
            <w:r w:rsidR="00AF65E6" w:rsidRPr="00140D2B">
              <w:rPr>
                <w:lang w:val="en-US" w:eastAsia="ko-KR"/>
              </w:rPr>
              <w:t>w size</w:t>
            </w:r>
            <w:r w:rsidRPr="00140D2B">
              <w:rPr>
                <w:lang w:val="en-US" w:eastAsia="ko-KR"/>
              </w:rPr>
              <w:t>.</w:t>
            </w:r>
            <w:r w:rsidR="000255C5">
              <w:rPr>
                <w:lang w:val="en-US" w:eastAsia="ko-KR"/>
              </w:rPr>
              <w:t xml:space="preserve"> </w:t>
            </w:r>
          </w:p>
          <w:p w14:paraId="236949D1" w14:textId="771B3F9A" w:rsidR="00744F37" w:rsidRPr="00140D2B" w:rsidRDefault="00744F37" w:rsidP="00643C95">
            <w:pPr>
              <w:pStyle w:val="TAL"/>
              <w:ind w:left="171" w:hangingChars="95" w:hanging="171"/>
              <w:rPr>
                <w:lang w:val="en-US" w:eastAsia="ko-KR"/>
              </w:rPr>
            </w:pPr>
          </w:p>
          <w:p w14:paraId="6B63E756" w14:textId="4B158E41" w:rsidR="00AF65E6" w:rsidRPr="00140D2B" w:rsidRDefault="00AF65E6" w:rsidP="00643C95">
            <w:pPr>
              <w:pStyle w:val="TAL"/>
              <w:ind w:left="171" w:hangingChars="95" w:hanging="171"/>
              <w:jc w:val="both"/>
              <w:rPr>
                <w:lang w:val="en-US" w:eastAsia="ko-KR"/>
              </w:rPr>
            </w:pPr>
            <w:r w:rsidRPr="00140D2B">
              <w:rPr>
                <w:lang w:val="en-US" w:eastAsia="ko-KR"/>
              </w:rPr>
              <w:t>. E</w:t>
            </w:r>
            <w:r w:rsidR="00F25B06" w:rsidRPr="00140D2B">
              <w:rPr>
                <w:lang w:val="en-US" w:eastAsia="ko-KR"/>
              </w:rPr>
              <w:t>n</w:t>
            </w:r>
            <w:r w:rsidRPr="00140D2B">
              <w:rPr>
                <w:lang w:val="en-US" w:eastAsia="ko-KR"/>
              </w:rPr>
              <w:t>hanced MAC</w:t>
            </w:r>
            <w:r w:rsidR="001679DA" w:rsidRPr="00140D2B">
              <w:rPr>
                <w:lang w:val="en-US" w:eastAsia="ko-KR"/>
              </w:rPr>
              <w:t xml:space="preserve"> (802.11be)</w:t>
            </w:r>
            <w:r w:rsidRPr="00140D2B">
              <w:rPr>
                <w:lang w:val="en-US" w:eastAsia="ko-KR"/>
              </w:rPr>
              <w:t xml:space="preserve"> </w:t>
            </w:r>
            <w:r w:rsidR="00BB1CB0" w:rsidRPr="00140D2B">
              <w:rPr>
                <w:lang w:val="en-US" w:eastAsia="ko-KR"/>
              </w:rPr>
              <w:t>should consider QoS</w:t>
            </w:r>
            <w:r w:rsidR="001679DA" w:rsidRPr="00140D2B">
              <w:rPr>
                <w:lang w:val="en-US" w:eastAsia="ko-KR"/>
              </w:rPr>
              <w:t xml:space="preserve"> </w:t>
            </w:r>
            <w:r w:rsidRPr="00140D2B">
              <w:rPr>
                <w:lang w:val="en-US" w:eastAsia="ko-KR"/>
              </w:rPr>
              <w:t>mapping, packet scheduling and related management procedures to support GBR</w:t>
            </w:r>
            <w:r w:rsidR="00BB1CB0" w:rsidRPr="00140D2B">
              <w:rPr>
                <w:lang w:val="en-US" w:eastAsia="ko-KR"/>
              </w:rPr>
              <w:t xml:space="preserve">. PHY and MAC should be improved to control </w:t>
            </w:r>
            <w:r w:rsidR="00F25B06" w:rsidRPr="00140D2B">
              <w:rPr>
                <w:lang w:val="en-US" w:eastAsia="ko-KR"/>
              </w:rPr>
              <w:t>packet la</w:t>
            </w:r>
            <w:r w:rsidR="00BB1CB0" w:rsidRPr="00140D2B">
              <w:rPr>
                <w:lang w:val="en-US" w:eastAsia="ko-KR"/>
              </w:rPr>
              <w:t>t</w:t>
            </w:r>
            <w:r w:rsidR="00F25B06" w:rsidRPr="00140D2B">
              <w:rPr>
                <w:lang w:val="en-US" w:eastAsia="ko-KR"/>
              </w:rPr>
              <w:t>ency and reliability.</w:t>
            </w:r>
            <w:r w:rsidR="000255C5">
              <w:rPr>
                <w:lang w:val="en-US" w:eastAsia="ko-KR"/>
              </w:rPr>
              <w:t xml:space="preserve"> </w:t>
            </w:r>
          </w:p>
          <w:p w14:paraId="0950BFCB" w14:textId="77777777" w:rsidR="00744F37" w:rsidRPr="00140D2B" w:rsidRDefault="00744F37" w:rsidP="00643C95">
            <w:pPr>
              <w:pStyle w:val="TAL"/>
              <w:ind w:left="171" w:hangingChars="95" w:hanging="171"/>
              <w:jc w:val="both"/>
              <w:rPr>
                <w:lang w:val="en-US" w:eastAsia="ko-KR"/>
              </w:rPr>
            </w:pPr>
            <w:r w:rsidRPr="00140D2B">
              <w:rPr>
                <w:lang w:val="en-US" w:eastAsia="ko-KR"/>
              </w:rPr>
              <w:t xml:space="preserve"> </w:t>
            </w:r>
          </w:p>
          <w:p w14:paraId="1F5A3819" w14:textId="0081B7B5" w:rsidR="00F25B06" w:rsidRPr="00140D2B" w:rsidRDefault="00F25B06" w:rsidP="00643C95">
            <w:pPr>
              <w:pStyle w:val="TAL"/>
              <w:ind w:left="171" w:hangingChars="95" w:hanging="171"/>
              <w:jc w:val="both"/>
              <w:rPr>
                <w:lang w:val="en-US" w:eastAsia="ko-KR"/>
              </w:rPr>
            </w:pPr>
            <w:r w:rsidRPr="00140D2B">
              <w:rPr>
                <w:lang w:val="en-US" w:eastAsia="ko-KR"/>
              </w:rPr>
              <w:t>. QoS flow</w:t>
            </w:r>
            <w:r w:rsidR="00BB1CB0" w:rsidRPr="00140D2B">
              <w:rPr>
                <w:lang w:val="en-US" w:eastAsia="ko-KR"/>
              </w:rPr>
              <w:t xml:space="preserve"> identification and service pri</w:t>
            </w:r>
            <w:r w:rsidRPr="00140D2B">
              <w:rPr>
                <w:lang w:val="en-US" w:eastAsia="ko-KR"/>
              </w:rPr>
              <w:t>ority shall be mapped to have fine granularity of service types and QoS parameters.</w:t>
            </w:r>
          </w:p>
        </w:tc>
      </w:tr>
      <w:tr w:rsidR="00744F37" w:rsidRPr="00140D2B" w14:paraId="34921009" w14:textId="77777777" w:rsidTr="00643C95">
        <w:tc>
          <w:tcPr>
            <w:tcW w:w="993" w:type="dxa"/>
            <w:vMerge/>
            <w:tcBorders>
              <w:left w:val="single" w:sz="12" w:space="0" w:color="auto"/>
              <w:right w:val="single" w:sz="12" w:space="0" w:color="auto"/>
            </w:tcBorders>
          </w:tcPr>
          <w:p w14:paraId="66E16BD2" w14:textId="77777777" w:rsidR="00744F37" w:rsidRPr="00140D2B" w:rsidRDefault="00744F37">
            <w:pPr>
              <w:pStyle w:val="TAC"/>
              <w:jc w:val="left"/>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D38F3C5" w14:textId="654F8375" w:rsidR="00744F37" w:rsidRPr="00140D2B" w:rsidRDefault="00744F37">
            <w:pPr>
              <w:pStyle w:val="TAC"/>
              <w:rPr>
                <w:lang w:val="en-US"/>
              </w:rPr>
            </w:pPr>
            <w:r w:rsidRPr="00140D2B">
              <w:rPr>
                <w:lang w:val="en-US"/>
              </w:rPr>
              <w:t xml:space="preserve">Conversational Video </w:t>
            </w:r>
          </w:p>
        </w:tc>
        <w:tc>
          <w:tcPr>
            <w:tcW w:w="992" w:type="dxa"/>
            <w:tcBorders>
              <w:top w:val="single" w:sz="12" w:space="0" w:color="auto"/>
              <w:left w:val="single" w:sz="12" w:space="0" w:color="auto"/>
              <w:bottom w:val="single" w:sz="12" w:space="0" w:color="auto"/>
              <w:right w:val="single" w:sz="12" w:space="0" w:color="auto"/>
            </w:tcBorders>
          </w:tcPr>
          <w:p w14:paraId="180E3CBF" w14:textId="77777777" w:rsidR="00744F37" w:rsidRPr="00140D2B" w:rsidRDefault="00744F37">
            <w:pPr>
              <w:pStyle w:val="TAC"/>
              <w:rPr>
                <w:lang w:val="en-US"/>
              </w:rPr>
            </w:pPr>
            <w:r w:rsidRPr="00140D2B">
              <w:rPr>
                <w:lang w:val="en-US"/>
              </w:rPr>
              <w:t>150 ms</w:t>
            </w:r>
          </w:p>
        </w:tc>
        <w:tc>
          <w:tcPr>
            <w:tcW w:w="709" w:type="dxa"/>
            <w:tcBorders>
              <w:top w:val="single" w:sz="12" w:space="0" w:color="auto"/>
              <w:left w:val="single" w:sz="12" w:space="0" w:color="auto"/>
              <w:bottom w:val="single" w:sz="12" w:space="0" w:color="auto"/>
              <w:right w:val="single" w:sz="12" w:space="0" w:color="auto"/>
            </w:tcBorders>
          </w:tcPr>
          <w:p w14:paraId="753D2FF1"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765387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1C9FABE4" w14:textId="6CF27FB8" w:rsidR="00744F37" w:rsidRPr="00140D2B" w:rsidRDefault="00744F37">
            <w:pPr>
              <w:pStyle w:val="TAL"/>
              <w:rPr>
                <w:lang w:val="en-US"/>
              </w:rPr>
            </w:pPr>
          </w:p>
        </w:tc>
      </w:tr>
      <w:tr w:rsidR="00744F37" w:rsidRPr="00140D2B" w14:paraId="35936C82" w14:textId="77777777" w:rsidTr="00643C95">
        <w:tc>
          <w:tcPr>
            <w:tcW w:w="993" w:type="dxa"/>
            <w:vMerge/>
            <w:tcBorders>
              <w:left w:val="single" w:sz="12" w:space="0" w:color="auto"/>
              <w:right w:val="single" w:sz="12" w:space="0" w:color="auto"/>
            </w:tcBorders>
          </w:tcPr>
          <w:p w14:paraId="627E0AA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178CA55" w14:textId="06FB6277" w:rsidR="00744F37" w:rsidRPr="00140D2B" w:rsidRDefault="00744F37">
            <w:pPr>
              <w:pStyle w:val="TAL"/>
              <w:rPr>
                <w:lang w:val="en-US"/>
              </w:rPr>
            </w:pPr>
            <w:r w:rsidRPr="00140D2B">
              <w:rPr>
                <w:lang w:val="en-US"/>
              </w:rPr>
              <w:t>Real Time Gaming, V2X messages</w:t>
            </w:r>
          </w:p>
        </w:tc>
        <w:tc>
          <w:tcPr>
            <w:tcW w:w="992" w:type="dxa"/>
            <w:tcBorders>
              <w:top w:val="single" w:sz="12" w:space="0" w:color="auto"/>
              <w:left w:val="single" w:sz="12" w:space="0" w:color="auto"/>
              <w:bottom w:val="single" w:sz="12" w:space="0" w:color="auto"/>
              <w:right w:val="single" w:sz="12" w:space="0" w:color="auto"/>
            </w:tcBorders>
          </w:tcPr>
          <w:p w14:paraId="12BC70D1" w14:textId="77777777" w:rsidR="00744F37" w:rsidRPr="00140D2B" w:rsidRDefault="00744F37">
            <w:pPr>
              <w:pStyle w:val="TAC"/>
              <w:rPr>
                <w:lang w:val="en-US"/>
              </w:rPr>
            </w:pPr>
            <w:r w:rsidRPr="00140D2B">
              <w:rPr>
                <w:lang w:val="en-US"/>
              </w:rPr>
              <w:t>50 ms</w:t>
            </w:r>
          </w:p>
        </w:tc>
        <w:tc>
          <w:tcPr>
            <w:tcW w:w="709" w:type="dxa"/>
            <w:tcBorders>
              <w:top w:val="single" w:sz="12" w:space="0" w:color="auto"/>
              <w:left w:val="single" w:sz="12" w:space="0" w:color="auto"/>
              <w:bottom w:val="single" w:sz="12" w:space="0" w:color="auto"/>
              <w:right w:val="single" w:sz="12" w:space="0" w:color="auto"/>
            </w:tcBorders>
          </w:tcPr>
          <w:p w14:paraId="6240CFA0"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6B6A14D3"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86E2BCE" w14:textId="2FEA40D1" w:rsidR="00744F37" w:rsidRPr="00140D2B" w:rsidRDefault="00744F37">
            <w:pPr>
              <w:pStyle w:val="TAL"/>
              <w:rPr>
                <w:lang w:val="en-US"/>
              </w:rPr>
            </w:pPr>
          </w:p>
        </w:tc>
      </w:tr>
      <w:tr w:rsidR="00744F37" w:rsidRPr="00140D2B" w14:paraId="1FC51906" w14:textId="77777777" w:rsidTr="00643C95">
        <w:tc>
          <w:tcPr>
            <w:tcW w:w="993" w:type="dxa"/>
            <w:vMerge/>
            <w:tcBorders>
              <w:left w:val="single" w:sz="12" w:space="0" w:color="auto"/>
              <w:right w:val="single" w:sz="12" w:space="0" w:color="auto"/>
            </w:tcBorders>
          </w:tcPr>
          <w:p w14:paraId="73B675A4"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C5CC93F" w14:textId="4F180643" w:rsidR="00744F37" w:rsidRPr="00140D2B" w:rsidRDefault="00744F37">
            <w:pPr>
              <w:pStyle w:val="TAC"/>
              <w:rPr>
                <w:lang w:val="en-US"/>
              </w:rPr>
            </w:pPr>
            <w:r w:rsidRPr="00140D2B">
              <w:rPr>
                <w:lang w:val="en-US"/>
              </w:rPr>
              <w:t>Non-Conversational Video</w:t>
            </w:r>
          </w:p>
        </w:tc>
        <w:tc>
          <w:tcPr>
            <w:tcW w:w="992" w:type="dxa"/>
            <w:tcBorders>
              <w:top w:val="single" w:sz="12" w:space="0" w:color="auto"/>
              <w:left w:val="single" w:sz="12" w:space="0" w:color="auto"/>
              <w:bottom w:val="single" w:sz="12" w:space="0" w:color="auto"/>
              <w:right w:val="single" w:sz="12" w:space="0" w:color="auto"/>
            </w:tcBorders>
          </w:tcPr>
          <w:p w14:paraId="61499C3D" w14:textId="77777777" w:rsidR="00744F37" w:rsidRPr="00140D2B" w:rsidRDefault="00744F37">
            <w:pPr>
              <w:pStyle w:val="TAC"/>
              <w:rPr>
                <w:lang w:val="en-US"/>
              </w:rPr>
            </w:pPr>
            <w:r w:rsidRPr="00140D2B">
              <w:rPr>
                <w:lang w:val="en-US"/>
              </w:rPr>
              <w:t>300 ms</w:t>
            </w:r>
          </w:p>
        </w:tc>
        <w:tc>
          <w:tcPr>
            <w:tcW w:w="709" w:type="dxa"/>
            <w:tcBorders>
              <w:top w:val="single" w:sz="12" w:space="0" w:color="auto"/>
              <w:left w:val="single" w:sz="12" w:space="0" w:color="auto"/>
              <w:bottom w:val="single" w:sz="12" w:space="0" w:color="auto"/>
              <w:right w:val="single" w:sz="12" w:space="0" w:color="auto"/>
            </w:tcBorders>
          </w:tcPr>
          <w:p w14:paraId="5FFBAEB8"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56AAB86"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0AF4A60" w14:textId="44A51C8A" w:rsidR="00744F37" w:rsidRPr="00140D2B" w:rsidRDefault="00744F37">
            <w:pPr>
              <w:pStyle w:val="TAL"/>
              <w:rPr>
                <w:lang w:val="en-US"/>
              </w:rPr>
            </w:pPr>
          </w:p>
        </w:tc>
      </w:tr>
      <w:tr w:rsidR="00744F37" w:rsidRPr="00140D2B" w14:paraId="55F844E1" w14:textId="77777777" w:rsidTr="00643C95">
        <w:tc>
          <w:tcPr>
            <w:tcW w:w="993" w:type="dxa"/>
            <w:vMerge/>
            <w:tcBorders>
              <w:left w:val="single" w:sz="12" w:space="0" w:color="auto"/>
              <w:right w:val="single" w:sz="12" w:space="0" w:color="auto"/>
            </w:tcBorders>
          </w:tcPr>
          <w:p w14:paraId="675DADF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0D656548" w14:textId="239AF4A4" w:rsidR="00744F37" w:rsidRPr="00140D2B" w:rsidRDefault="00744F37">
            <w:pPr>
              <w:pStyle w:val="TAC"/>
              <w:rPr>
                <w:lang w:val="en-US"/>
              </w:rPr>
            </w:pPr>
            <w:r w:rsidRPr="00140D2B">
              <w:rPr>
                <w:lang w:val="en-US"/>
              </w:rPr>
              <w:t>MCPTT</w:t>
            </w:r>
          </w:p>
        </w:tc>
        <w:tc>
          <w:tcPr>
            <w:tcW w:w="992" w:type="dxa"/>
            <w:tcBorders>
              <w:top w:val="single" w:sz="12" w:space="0" w:color="auto"/>
              <w:left w:val="single" w:sz="12" w:space="0" w:color="auto"/>
              <w:bottom w:val="single" w:sz="12" w:space="0" w:color="auto"/>
              <w:right w:val="single" w:sz="12" w:space="0" w:color="auto"/>
            </w:tcBorders>
          </w:tcPr>
          <w:p w14:paraId="5F32FDC3" w14:textId="77777777" w:rsidR="00744F37" w:rsidRPr="00140D2B" w:rsidRDefault="00744F37">
            <w:pPr>
              <w:pStyle w:val="TAC"/>
              <w:rPr>
                <w:lang w:val="en-US"/>
              </w:rPr>
            </w:pPr>
            <w:r w:rsidRPr="00140D2B">
              <w:rPr>
                <w:lang w:val="en-US"/>
              </w:rPr>
              <w:t>75 ms</w:t>
            </w:r>
          </w:p>
        </w:tc>
        <w:tc>
          <w:tcPr>
            <w:tcW w:w="709" w:type="dxa"/>
            <w:tcBorders>
              <w:top w:val="single" w:sz="12" w:space="0" w:color="auto"/>
              <w:left w:val="single" w:sz="12" w:space="0" w:color="auto"/>
              <w:bottom w:val="single" w:sz="12" w:space="0" w:color="auto"/>
              <w:right w:val="single" w:sz="12" w:space="0" w:color="auto"/>
            </w:tcBorders>
          </w:tcPr>
          <w:p w14:paraId="423E130F" w14:textId="3CCFA952"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626DEB8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2B6ED543" w14:textId="664C5C3A" w:rsidR="00744F37" w:rsidRPr="00140D2B" w:rsidRDefault="00744F37">
            <w:pPr>
              <w:pStyle w:val="TAL"/>
              <w:rPr>
                <w:lang w:val="en-US"/>
              </w:rPr>
            </w:pPr>
          </w:p>
        </w:tc>
      </w:tr>
      <w:tr w:rsidR="00744F37" w:rsidRPr="00140D2B" w14:paraId="37177F2A" w14:textId="77777777" w:rsidTr="00643C95">
        <w:tc>
          <w:tcPr>
            <w:tcW w:w="993" w:type="dxa"/>
            <w:vMerge/>
            <w:tcBorders>
              <w:left w:val="single" w:sz="12" w:space="0" w:color="auto"/>
              <w:right w:val="single" w:sz="12" w:space="0" w:color="auto"/>
            </w:tcBorders>
          </w:tcPr>
          <w:p w14:paraId="307747E7"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98E585B" w14:textId="3A8492B6" w:rsidR="00744F37" w:rsidRPr="00140D2B" w:rsidRDefault="00744F37">
            <w:pPr>
              <w:pStyle w:val="TAC"/>
              <w:rPr>
                <w:lang w:val="en-US"/>
              </w:rPr>
            </w:pPr>
            <w:r w:rsidRPr="00140D2B">
              <w:rPr>
                <w:lang w:val="en-US"/>
              </w:rPr>
              <w:t>Non-MCPTT</w:t>
            </w:r>
          </w:p>
        </w:tc>
        <w:tc>
          <w:tcPr>
            <w:tcW w:w="992" w:type="dxa"/>
            <w:tcBorders>
              <w:top w:val="single" w:sz="12" w:space="0" w:color="auto"/>
              <w:left w:val="single" w:sz="12" w:space="0" w:color="auto"/>
              <w:bottom w:val="single" w:sz="12" w:space="0" w:color="auto"/>
              <w:right w:val="single" w:sz="12" w:space="0" w:color="auto"/>
            </w:tcBorders>
          </w:tcPr>
          <w:p w14:paraId="19CB44B1" w14:textId="77777777" w:rsidR="00744F37" w:rsidRPr="00140D2B" w:rsidRDefault="00744F37">
            <w:pPr>
              <w:pStyle w:val="TAC"/>
              <w:rPr>
                <w:lang w:val="en-US"/>
              </w:rPr>
            </w:pPr>
            <w:r w:rsidRPr="00140D2B">
              <w:rPr>
                <w:lang w:val="en-US"/>
              </w:rPr>
              <w:t>100 ms</w:t>
            </w:r>
          </w:p>
        </w:tc>
        <w:tc>
          <w:tcPr>
            <w:tcW w:w="709" w:type="dxa"/>
            <w:tcBorders>
              <w:top w:val="single" w:sz="12" w:space="0" w:color="auto"/>
              <w:left w:val="single" w:sz="12" w:space="0" w:color="auto"/>
              <w:bottom w:val="single" w:sz="12" w:space="0" w:color="auto"/>
              <w:right w:val="single" w:sz="12" w:space="0" w:color="auto"/>
            </w:tcBorders>
          </w:tcPr>
          <w:p w14:paraId="2616EDC7" w14:textId="1C80DAC0"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58ACBCF7"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D68587D" w14:textId="638A3511" w:rsidR="00744F37" w:rsidRPr="00140D2B" w:rsidRDefault="00744F37">
            <w:pPr>
              <w:pStyle w:val="TAL"/>
              <w:rPr>
                <w:lang w:val="en-US"/>
              </w:rPr>
            </w:pPr>
          </w:p>
        </w:tc>
      </w:tr>
      <w:tr w:rsidR="00744F37" w:rsidRPr="00140D2B" w14:paraId="469CAB77" w14:textId="77777777" w:rsidTr="00643C95">
        <w:tc>
          <w:tcPr>
            <w:tcW w:w="993" w:type="dxa"/>
            <w:vMerge/>
            <w:tcBorders>
              <w:left w:val="single" w:sz="12" w:space="0" w:color="auto"/>
              <w:right w:val="single" w:sz="12" w:space="0" w:color="auto"/>
            </w:tcBorders>
          </w:tcPr>
          <w:p w14:paraId="1B763A3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3D11E55B" w14:textId="14FB9114" w:rsidR="00744F37" w:rsidRPr="00140D2B" w:rsidRDefault="00744F37">
            <w:pPr>
              <w:pStyle w:val="TAC"/>
              <w:rPr>
                <w:lang w:val="en-US"/>
              </w:rPr>
            </w:pPr>
            <w:r w:rsidRPr="00140D2B">
              <w:rPr>
                <w:lang w:val="en-US"/>
              </w:rPr>
              <w:t>MC-Video</w:t>
            </w:r>
          </w:p>
        </w:tc>
        <w:tc>
          <w:tcPr>
            <w:tcW w:w="992" w:type="dxa"/>
            <w:tcBorders>
              <w:top w:val="single" w:sz="12" w:space="0" w:color="auto"/>
              <w:left w:val="single" w:sz="12" w:space="0" w:color="auto"/>
              <w:bottom w:val="single" w:sz="12" w:space="0" w:color="auto"/>
              <w:right w:val="single" w:sz="12" w:space="0" w:color="auto"/>
            </w:tcBorders>
          </w:tcPr>
          <w:p w14:paraId="4FB217BB" w14:textId="77777777" w:rsidR="00744F37" w:rsidRPr="00140D2B" w:rsidRDefault="00744F37">
            <w:pPr>
              <w:pStyle w:val="TAC"/>
              <w:rPr>
                <w:lang w:val="en-US"/>
              </w:rPr>
            </w:pPr>
            <w:r w:rsidRPr="00140D2B">
              <w:rPr>
                <w:lang w:val="en-US"/>
              </w:rPr>
              <w:t>100 ms</w:t>
            </w:r>
          </w:p>
        </w:tc>
        <w:tc>
          <w:tcPr>
            <w:tcW w:w="709" w:type="dxa"/>
            <w:tcBorders>
              <w:top w:val="single" w:sz="12" w:space="0" w:color="auto"/>
              <w:left w:val="single" w:sz="12" w:space="0" w:color="auto"/>
              <w:bottom w:val="single" w:sz="12" w:space="0" w:color="auto"/>
              <w:right w:val="single" w:sz="12" w:space="0" w:color="auto"/>
            </w:tcBorders>
          </w:tcPr>
          <w:p w14:paraId="7E453693"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04B96D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3F845DA" w14:textId="22705DB2" w:rsidR="00744F37" w:rsidRPr="00140D2B" w:rsidRDefault="00744F37">
            <w:pPr>
              <w:pStyle w:val="TAL"/>
              <w:rPr>
                <w:lang w:val="en-US"/>
              </w:rPr>
            </w:pPr>
          </w:p>
        </w:tc>
      </w:tr>
      <w:tr w:rsidR="00744F37" w:rsidRPr="00140D2B" w14:paraId="6D067269" w14:textId="77777777" w:rsidTr="00643C95">
        <w:tc>
          <w:tcPr>
            <w:tcW w:w="993" w:type="dxa"/>
            <w:vMerge/>
            <w:tcBorders>
              <w:left w:val="single" w:sz="12" w:space="0" w:color="auto"/>
              <w:right w:val="single" w:sz="12" w:space="0" w:color="auto"/>
            </w:tcBorders>
          </w:tcPr>
          <w:p w14:paraId="036AC3F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4153C17" w14:textId="36053E22"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511FCBC4" w14:textId="77777777" w:rsidR="00744F37" w:rsidRPr="00140D2B" w:rsidRDefault="00744F37">
            <w:pPr>
              <w:pStyle w:val="TAC"/>
              <w:rPr>
                <w:lang w:val="en-US"/>
              </w:rPr>
            </w:pPr>
            <w:r w:rsidRPr="00140D2B">
              <w:rPr>
                <w:lang w:val="en-US"/>
              </w:rPr>
              <w:t xml:space="preserve">150 ms </w:t>
            </w:r>
          </w:p>
        </w:tc>
        <w:tc>
          <w:tcPr>
            <w:tcW w:w="709" w:type="dxa"/>
            <w:tcBorders>
              <w:top w:val="single" w:sz="12" w:space="0" w:color="auto"/>
              <w:left w:val="single" w:sz="12" w:space="0" w:color="auto"/>
              <w:bottom w:val="single" w:sz="12" w:space="0" w:color="auto"/>
              <w:right w:val="single" w:sz="12" w:space="0" w:color="auto"/>
            </w:tcBorders>
          </w:tcPr>
          <w:p w14:paraId="4BD90694"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FDE3694"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8187327" w14:textId="65AFAFD2" w:rsidR="00744F37" w:rsidRPr="00140D2B" w:rsidRDefault="00744F37">
            <w:pPr>
              <w:pStyle w:val="TAL"/>
              <w:rPr>
                <w:lang w:val="en-US"/>
              </w:rPr>
            </w:pPr>
          </w:p>
        </w:tc>
      </w:tr>
      <w:tr w:rsidR="00744F37" w:rsidRPr="00140D2B" w14:paraId="5B25F0A7" w14:textId="77777777" w:rsidTr="00643C95">
        <w:tc>
          <w:tcPr>
            <w:tcW w:w="993" w:type="dxa"/>
            <w:vMerge/>
            <w:tcBorders>
              <w:left w:val="single" w:sz="12" w:space="0" w:color="auto"/>
              <w:right w:val="single" w:sz="12" w:space="0" w:color="auto"/>
            </w:tcBorders>
          </w:tcPr>
          <w:p w14:paraId="2B601EC8"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3FD6847" w14:textId="68D5360C"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3847568A" w14:textId="77777777" w:rsidR="00744F37" w:rsidRPr="00140D2B" w:rsidRDefault="00744F37">
            <w:pPr>
              <w:pStyle w:val="TAC"/>
              <w:rPr>
                <w:lang w:val="en-US"/>
              </w:rPr>
            </w:pPr>
            <w:r w:rsidRPr="00140D2B">
              <w:rPr>
                <w:lang w:val="en-US"/>
              </w:rPr>
              <w:t xml:space="preserve">300 ms </w:t>
            </w:r>
          </w:p>
        </w:tc>
        <w:tc>
          <w:tcPr>
            <w:tcW w:w="709" w:type="dxa"/>
            <w:tcBorders>
              <w:top w:val="single" w:sz="12" w:space="0" w:color="auto"/>
              <w:left w:val="single" w:sz="12" w:space="0" w:color="auto"/>
              <w:bottom w:val="single" w:sz="12" w:space="0" w:color="auto"/>
              <w:right w:val="single" w:sz="12" w:space="0" w:color="auto"/>
            </w:tcBorders>
          </w:tcPr>
          <w:p w14:paraId="23CFB2A4"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205147E"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138CD39" w14:textId="50F3508B" w:rsidR="00744F37" w:rsidRPr="00140D2B" w:rsidRDefault="00744F37">
            <w:pPr>
              <w:pStyle w:val="TAL"/>
              <w:rPr>
                <w:lang w:val="en-US"/>
              </w:rPr>
            </w:pPr>
          </w:p>
        </w:tc>
      </w:tr>
      <w:tr w:rsidR="00744F37" w:rsidRPr="00140D2B" w14:paraId="604489CE" w14:textId="77777777" w:rsidTr="00643C95">
        <w:tc>
          <w:tcPr>
            <w:tcW w:w="993" w:type="dxa"/>
            <w:vMerge/>
            <w:tcBorders>
              <w:left w:val="single" w:sz="12" w:space="0" w:color="auto"/>
              <w:right w:val="single" w:sz="12" w:space="0" w:color="auto"/>
            </w:tcBorders>
          </w:tcPr>
          <w:p w14:paraId="598E148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372360E" w14:textId="30D3D91E" w:rsidR="00744F37" w:rsidRPr="00140D2B" w:rsidRDefault="00744F37">
            <w:pPr>
              <w:pStyle w:val="TAC"/>
              <w:rPr>
                <w:lang w:val="en-US"/>
              </w:rPr>
            </w:pPr>
            <w:r w:rsidRPr="00140D2B">
              <w:rPr>
                <w:lang w:val="en-US"/>
              </w:rPr>
              <w:t>"Live" Uplink Streaming</w:t>
            </w:r>
          </w:p>
        </w:tc>
        <w:tc>
          <w:tcPr>
            <w:tcW w:w="992" w:type="dxa"/>
            <w:tcBorders>
              <w:top w:val="single" w:sz="12" w:space="0" w:color="auto"/>
              <w:left w:val="single" w:sz="12" w:space="0" w:color="auto"/>
              <w:bottom w:val="single" w:sz="12" w:space="0" w:color="auto"/>
              <w:right w:val="single" w:sz="12" w:space="0" w:color="auto"/>
            </w:tcBorders>
          </w:tcPr>
          <w:p w14:paraId="2667D30B" w14:textId="77777777" w:rsidR="00744F37" w:rsidRPr="00140D2B" w:rsidRDefault="00744F37">
            <w:pPr>
              <w:pStyle w:val="TAC"/>
              <w:rPr>
                <w:lang w:val="en-US"/>
              </w:rPr>
            </w:pPr>
            <w:r w:rsidRPr="00140D2B">
              <w:rPr>
                <w:lang w:val="en-US"/>
              </w:rPr>
              <w:t xml:space="preserve">300 ms </w:t>
            </w:r>
          </w:p>
        </w:tc>
        <w:tc>
          <w:tcPr>
            <w:tcW w:w="709" w:type="dxa"/>
            <w:tcBorders>
              <w:top w:val="single" w:sz="12" w:space="0" w:color="auto"/>
              <w:left w:val="single" w:sz="12" w:space="0" w:color="auto"/>
              <w:bottom w:val="single" w:sz="12" w:space="0" w:color="auto"/>
              <w:right w:val="single" w:sz="12" w:space="0" w:color="auto"/>
            </w:tcBorders>
          </w:tcPr>
          <w:p w14:paraId="78180916"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4D2184C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A09AD26" w14:textId="43B50062" w:rsidR="00744F37" w:rsidRPr="00140D2B" w:rsidRDefault="00744F37">
            <w:pPr>
              <w:pStyle w:val="TAL"/>
              <w:rPr>
                <w:lang w:val="en-US"/>
              </w:rPr>
            </w:pPr>
          </w:p>
        </w:tc>
      </w:tr>
      <w:tr w:rsidR="00744F37" w:rsidRPr="00140D2B" w14:paraId="13A99ABC" w14:textId="77777777" w:rsidTr="00643C95">
        <w:tc>
          <w:tcPr>
            <w:tcW w:w="993" w:type="dxa"/>
            <w:vMerge/>
            <w:tcBorders>
              <w:left w:val="single" w:sz="12" w:space="0" w:color="auto"/>
              <w:right w:val="single" w:sz="12" w:space="0" w:color="auto"/>
            </w:tcBorders>
          </w:tcPr>
          <w:p w14:paraId="40679F8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ADD878" w14:textId="75911B8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2844E94A" w14:textId="77777777" w:rsidR="00744F37" w:rsidRPr="00140D2B" w:rsidRDefault="00744F37">
            <w:pPr>
              <w:pStyle w:val="TAC"/>
              <w:rPr>
                <w:lang w:val="en-US"/>
              </w:rPr>
            </w:pPr>
            <w:r w:rsidRPr="00140D2B">
              <w:rPr>
                <w:lang w:val="en-US"/>
              </w:rPr>
              <w:t xml:space="preserve">500 ms </w:t>
            </w:r>
          </w:p>
        </w:tc>
        <w:tc>
          <w:tcPr>
            <w:tcW w:w="709" w:type="dxa"/>
            <w:tcBorders>
              <w:top w:val="single" w:sz="12" w:space="0" w:color="auto"/>
              <w:left w:val="single" w:sz="12" w:space="0" w:color="auto"/>
              <w:bottom w:val="single" w:sz="12" w:space="0" w:color="auto"/>
              <w:right w:val="single" w:sz="12" w:space="0" w:color="auto"/>
            </w:tcBorders>
          </w:tcPr>
          <w:p w14:paraId="76B673A0"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507EC6B9"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039203D4" w14:textId="21505681" w:rsidR="00744F37" w:rsidRPr="00140D2B" w:rsidRDefault="00744F37">
            <w:pPr>
              <w:pStyle w:val="TAL"/>
              <w:rPr>
                <w:lang w:val="en-US"/>
              </w:rPr>
            </w:pPr>
          </w:p>
        </w:tc>
      </w:tr>
      <w:tr w:rsidR="00744F37" w:rsidRPr="00140D2B" w14:paraId="10633B53" w14:textId="77777777" w:rsidTr="00643C95">
        <w:trPr>
          <w:trHeight w:val="593"/>
        </w:trPr>
        <w:tc>
          <w:tcPr>
            <w:tcW w:w="993" w:type="dxa"/>
            <w:vMerge/>
            <w:tcBorders>
              <w:left w:val="single" w:sz="12" w:space="0" w:color="auto"/>
              <w:bottom w:val="single" w:sz="12" w:space="0" w:color="auto"/>
              <w:right w:val="single" w:sz="12" w:space="0" w:color="auto"/>
            </w:tcBorders>
          </w:tcPr>
          <w:p w14:paraId="6CA1D30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77BB287C" w14:textId="1A47FF0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4C28778D" w14:textId="77777777" w:rsidR="00744F37" w:rsidRPr="00140D2B" w:rsidRDefault="00744F37">
            <w:pPr>
              <w:pStyle w:val="TAC"/>
              <w:rPr>
                <w:lang w:val="en-US"/>
              </w:rPr>
            </w:pPr>
            <w:r w:rsidRPr="00140D2B">
              <w:rPr>
                <w:lang w:val="en-US"/>
              </w:rPr>
              <w:t>500 ms</w:t>
            </w:r>
          </w:p>
        </w:tc>
        <w:tc>
          <w:tcPr>
            <w:tcW w:w="709" w:type="dxa"/>
            <w:tcBorders>
              <w:top w:val="single" w:sz="12" w:space="0" w:color="auto"/>
              <w:left w:val="single" w:sz="12" w:space="0" w:color="auto"/>
              <w:bottom w:val="single" w:sz="12" w:space="0" w:color="auto"/>
              <w:right w:val="single" w:sz="12" w:space="0" w:color="auto"/>
            </w:tcBorders>
          </w:tcPr>
          <w:p w14:paraId="477F37C9"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68BF28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bottom w:val="single" w:sz="12" w:space="0" w:color="auto"/>
              <w:right w:val="single" w:sz="12" w:space="0" w:color="auto"/>
            </w:tcBorders>
          </w:tcPr>
          <w:p w14:paraId="38F0FE94" w14:textId="62C0B671" w:rsidR="00744F37" w:rsidRPr="00140D2B" w:rsidRDefault="00744F37">
            <w:pPr>
              <w:pStyle w:val="TAL"/>
              <w:rPr>
                <w:lang w:val="en-US"/>
              </w:rPr>
            </w:pPr>
          </w:p>
        </w:tc>
      </w:tr>
      <w:tr w:rsidR="00744F37" w:rsidRPr="00140D2B" w14:paraId="0D51543D"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9E7A489" w14:textId="77777777" w:rsidR="00744F37" w:rsidRPr="00140D2B" w:rsidRDefault="00744F37">
            <w:pPr>
              <w:pStyle w:val="TAC"/>
              <w:rPr>
                <w:lang w:val="en-US"/>
              </w:rPr>
            </w:pPr>
            <w:r w:rsidRPr="00897E61">
              <w:rPr>
                <w:lang w:val="en-US"/>
              </w:rPr>
              <w:t>Delay Critical GBR</w:t>
            </w:r>
          </w:p>
        </w:tc>
        <w:tc>
          <w:tcPr>
            <w:tcW w:w="1701" w:type="dxa"/>
            <w:tcBorders>
              <w:top w:val="single" w:sz="12" w:space="0" w:color="auto"/>
              <w:left w:val="single" w:sz="12" w:space="0" w:color="auto"/>
              <w:bottom w:val="single" w:sz="12" w:space="0" w:color="auto"/>
              <w:right w:val="single" w:sz="12" w:space="0" w:color="auto"/>
            </w:tcBorders>
          </w:tcPr>
          <w:p w14:paraId="28B85992" w14:textId="614D5871" w:rsidR="00744F37" w:rsidRPr="00140D2B" w:rsidRDefault="00744F37">
            <w:pPr>
              <w:pStyle w:val="TAC"/>
              <w:rPr>
                <w:lang w:val="en-US"/>
              </w:rPr>
            </w:pPr>
            <w:r w:rsidRPr="00140D2B">
              <w:rPr>
                <w:lang w:val="en-US"/>
              </w:rPr>
              <w:t xml:space="preserve">Discrete Automation </w:t>
            </w:r>
          </w:p>
        </w:tc>
        <w:tc>
          <w:tcPr>
            <w:tcW w:w="992" w:type="dxa"/>
            <w:tcBorders>
              <w:top w:val="single" w:sz="12" w:space="0" w:color="auto"/>
              <w:left w:val="single" w:sz="12" w:space="0" w:color="auto"/>
              <w:bottom w:val="single" w:sz="12" w:space="0" w:color="auto"/>
              <w:right w:val="single" w:sz="12" w:space="0" w:color="auto"/>
            </w:tcBorders>
          </w:tcPr>
          <w:p w14:paraId="52C36627" w14:textId="77777777" w:rsidR="00744F37" w:rsidRPr="00140D2B" w:rsidRDefault="00744F37">
            <w:pPr>
              <w:pStyle w:val="TAC"/>
              <w:rPr>
                <w:lang w:val="en-US"/>
              </w:rPr>
            </w:pPr>
            <w:r w:rsidRPr="00140D2B">
              <w:rPr>
                <w:lang w:val="en-US"/>
              </w:rPr>
              <w:t>10 ms</w:t>
            </w:r>
          </w:p>
        </w:tc>
        <w:tc>
          <w:tcPr>
            <w:tcW w:w="709" w:type="dxa"/>
            <w:tcBorders>
              <w:top w:val="single" w:sz="12" w:space="0" w:color="auto"/>
              <w:left w:val="single" w:sz="12" w:space="0" w:color="auto"/>
              <w:bottom w:val="single" w:sz="12" w:space="0" w:color="auto"/>
              <w:right w:val="single" w:sz="12" w:space="0" w:color="auto"/>
            </w:tcBorders>
          </w:tcPr>
          <w:p w14:paraId="2D32C135"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0F2ADC55" w14:textId="77777777" w:rsidR="00744F37" w:rsidRPr="00140D2B" w:rsidRDefault="00744F37">
            <w:pPr>
              <w:pStyle w:val="TAL"/>
              <w:rPr>
                <w:lang w:val="en-US"/>
              </w:rPr>
            </w:pPr>
            <w:r w:rsidRPr="00140D2B">
              <w:rPr>
                <w:lang w:val="en-US"/>
              </w:rPr>
              <w:t>255 bytes</w:t>
            </w:r>
          </w:p>
        </w:tc>
        <w:tc>
          <w:tcPr>
            <w:tcW w:w="3176" w:type="dxa"/>
            <w:vMerge w:val="restart"/>
            <w:tcBorders>
              <w:top w:val="single" w:sz="12" w:space="0" w:color="auto"/>
              <w:left w:val="single" w:sz="12" w:space="0" w:color="auto"/>
              <w:bottom w:val="single" w:sz="12" w:space="0" w:color="auto"/>
              <w:right w:val="single" w:sz="12" w:space="0" w:color="auto"/>
            </w:tcBorders>
          </w:tcPr>
          <w:p w14:paraId="0FBFFBEA" w14:textId="77777777" w:rsidR="00F25B06" w:rsidRPr="00140D2B" w:rsidRDefault="00F25B06" w:rsidP="00643C95">
            <w:pPr>
              <w:pStyle w:val="TAL"/>
              <w:ind w:left="171" w:hangingChars="95" w:hanging="171"/>
              <w:jc w:val="both"/>
              <w:rPr>
                <w:lang w:val="en-US" w:eastAsia="ko-KR"/>
              </w:rPr>
            </w:pPr>
          </w:p>
          <w:p w14:paraId="02BA4EEE" w14:textId="266EDC8E" w:rsidR="00744F37" w:rsidRPr="00140D2B" w:rsidRDefault="00F25B06" w:rsidP="00643C95">
            <w:pPr>
              <w:pStyle w:val="TAL"/>
              <w:ind w:left="171" w:hangingChars="95" w:hanging="171"/>
              <w:jc w:val="both"/>
              <w:rPr>
                <w:lang w:val="en-US" w:eastAsia="ko-KR"/>
              </w:rPr>
            </w:pPr>
            <w:r w:rsidRPr="00140D2B">
              <w:rPr>
                <w:lang w:val="en-US" w:eastAsia="ko-KR"/>
              </w:rPr>
              <w:t xml:space="preserve">. </w:t>
            </w:r>
            <w:r w:rsidR="00942292" w:rsidRPr="00140D2B">
              <w:rPr>
                <w:lang w:val="en-US" w:eastAsia="ko-KR"/>
              </w:rPr>
              <w:t>802.</w:t>
            </w:r>
            <w:r w:rsidRPr="00140D2B">
              <w:rPr>
                <w:lang w:val="en-US" w:eastAsia="ko-KR"/>
              </w:rPr>
              <w:t xml:space="preserve">11ax MAC </w:t>
            </w:r>
            <w:r w:rsidR="009976FE" w:rsidRPr="00140D2B">
              <w:rPr>
                <w:lang w:val="en-US" w:eastAsia="ko-KR"/>
              </w:rPr>
              <w:t>cannot</w:t>
            </w:r>
            <w:r w:rsidR="00BB1CB0" w:rsidRPr="00140D2B">
              <w:rPr>
                <w:lang w:val="en-US" w:eastAsia="ko-KR"/>
              </w:rPr>
              <w:t xml:space="preserve"> </w:t>
            </w:r>
            <w:r w:rsidR="00942292" w:rsidRPr="00140D2B">
              <w:rPr>
                <w:lang w:val="en-US" w:eastAsia="ko-KR"/>
              </w:rPr>
              <w:t xml:space="preserve">guarantee </w:t>
            </w:r>
            <w:r w:rsidRPr="00140D2B">
              <w:rPr>
                <w:lang w:val="en-US" w:eastAsia="ko-KR"/>
              </w:rPr>
              <w:t>3GPP</w:t>
            </w:r>
            <w:r w:rsidR="00942292" w:rsidRPr="00140D2B">
              <w:rPr>
                <w:lang w:val="en-US" w:eastAsia="ko-KR"/>
              </w:rPr>
              <w:t xml:space="preserve"> delay critical </w:t>
            </w:r>
            <w:r w:rsidRPr="00140D2B">
              <w:rPr>
                <w:lang w:val="en-US" w:eastAsia="ko-KR"/>
              </w:rPr>
              <w:t xml:space="preserve">GBR </w:t>
            </w:r>
            <w:r w:rsidR="00942292" w:rsidRPr="00140D2B">
              <w:rPr>
                <w:lang w:val="en-US" w:eastAsia="ko-KR"/>
              </w:rPr>
              <w:t xml:space="preserve">service </w:t>
            </w:r>
            <w:r w:rsidRPr="00140D2B">
              <w:rPr>
                <w:lang w:val="en-US" w:eastAsia="ko-KR"/>
              </w:rPr>
              <w:t>requirement</w:t>
            </w:r>
            <w:r w:rsidR="00BB1CB0" w:rsidRPr="00140D2B">
              <w:rPr>
                <w:lang w:val="en-US" w:eastAsia="ko-KR"/>
              </w:rPr>
              <w:t xml:space="preserve">s of latency, </w:t>
            </w:r>
            <w:proofErr w:type="gramStart"/>
            <w:r w:rsidR="00BB1CB0" w:rsidRPr="00140D2B">
              <w:rPr>
                <w:lang w:val="en-US" w:eastAsia="ko-KR"/>
              </w:rPr>
              <w:t>PER</w:t>
            </w:r>
            <w:proofErr w:type="gramEnd"/>
            <w:r w:rsidR="00BB1CB0" w:rsidRPr="00140D2B">
              <w:rPr>
                <w:lang w:val="en-US" w:eastAsia="ko-KR"/>
              </w:rPr>
              <w:t xml:space="preserve"> and </w:t>
            </w:r>
            <w:r w:rsidR="00A33543" w:rsidRPr="00140D2B">
              <w:rPr>
                <w:lang w:val="en-US" w:eastAsia="ko-KR"/>
              </w:rPr>
              <w:t>guaranteed</w:t>
            </w:r>
            <w:r w:rsidR="001679DA" w:rsidRPr="00140D2B">
              <w:rPr>
                <w:lang w:val="en-US" w:eastAsia="ko-KR"/>
              </w:rPr>
              <w:t xml:space="preserve"> </w:t>
            </w:r>
            <w:r w:rsidR="00BB1CB0" w:rsidRPr="00140D2B">
              <w:rPr>
                <w:lang w:val="en-US" w:eastAsia="ko-KR"/>
              </w:rPr>
              <w:t>data rate.</w:t>
            </w:r>
            <w:r w:rsidRPr="00140D2B">
              <w:rPr>
                <w:lang w:val="en-US" w:eastAsia="ko-KR"/>
              </w:rPr>
              <w:t xml:space="preserve"> </w:t>
            </w:r>
          </w:p>
          <w:p w14:paraId="6BB7FA8A" w14:textId="77777777" w:rsidR="001679DA" w:rsidRPr="00140D2B" w:rsidRDefault="001679DA" w:rsidP="00643C95">
            <w:pPr>
              <w:pStyle w:val="TAL"/>
              <w:ind w:left="171" w:hangingChars="95" w:hanging="171"/>
              <w:jc w:val="both"/>
              <w:rPr>
                <w:lang w:val="en-US" w:eastAsia="ko-KR"/>
              </w:rPr>
            </w:pPr>
          </w:p>
          <w:p w14:paraId="658FC151" w14:textId="14FF2A02" w:rsidR="000A7331" w:rsidRPr="00140D2B" w:rsidRDefault="001679DA" w:rsidP="00643C95">
            <w:pPr>
              <w:pStyle w:val="TAL"/>
              <w:ind w:left="171" w:hangingChars="95" w:hanging="171"/>
              <w:jc w:val="both"/>
              <w:rPr>
                <w:lang w:val="en-US" w:eastAsia="ko-KR"/>
              </w:rPr>
            </w:pPr>
            <w:r w:rsidRPr="00140D2B">
              <w:rPr>
                <w:lang w:val="en-US" w:eastAsia="ko-KR"/>
              </w:rPr>
              <w:t>. Enhanced MAC (802.11be) should consider QoS mapping, packet scheduling and related management procedures to support GBR. PHY and MAC should be improved to control packet latency and reliability.</w:t>
            </w:r>
          </w:p>
          <w:p w14:paraId="3DC1F358" w14:textId="77777777" w:rsidR="001679DA" w:rsidRPr="00140D2B" w:rsidRDefault="001679DA" w:rsidP="00643C95">
            <w:pPr>
              <w:pStyle w:val="TAL"/>
              <w:ind w:left="171" w:hangingChars="95" w:hanging="171"/>
              <w:jc w:val="both"/>
              <w:rPr>
                <w:lang w:val="en-US" w:eastAsia="ko-KR"/>
              </w:rPr>
            </w:pPr>
          </w:p>
          <w:p w14:paraId="6C978EE2" w14:textId="5BCD0509" w:rsidR="000A7331" w:rsidRPr="00140D2B" w:rsidRDefault="001679DA" w:rsidP="00643C95">
            <w:pPr>
              <w:pStyle w:val="TAL"/>
              <w:ind w:left="171" w:hangingChars="95" w:hanging="171"/>
              <w:jc w:val="both"/>
              <w:rPr>
                <w:lang w:val="en-US"/>
              </w:rPr>
            </w:pPr>
            <w:r w:rsidRPr="00140D2B">
              <w:rPr>
                <w:lang w:val="en-US" w:eastAsia="ko-KR"/>
              </w:rPr>
              <w:t xml:space="preserve">. </w:t>
            </w:r>
            <w:r w:rsidR="00942292" w:rsidRPr="00140D2B">
              <w:rPr>
                <w:lang w:val="en-US" w:eastAsia="ko-KR"/>
              </w:rPr>
              <w:t>8</w:t>
            </w:r>
            <w:r w:rsidRPr="00140D2B">
              <w:rPr>
                <w:lang w:val="en-US" w:eastAsia="ko-KR"/>
              </w:rPr>
              <w:t>0</w:t>
            </w:r>
            <w:r w:rsidR="00942292" w:rsidRPr="00140D2B">
              <w:rPr>
                <w:lang w:val="en-US" w:eastAsia="ko-KR"/>
              </w:rPr>
              <w:t xml:space="preserve">2.11bd </w:t>
            </w:r>
            <w:r w:rsidRPr="00140D2B">
              <w:rPr>
                <w:lang w:val="en-US" w:eastAsia="ko-KR"/>
              </w:rPr>
              <w:t xml:space="preserve">NGV </w:t>
            </w:r>
            <w:r w:rsidR="00942292" w:rsidRPr="00140D2B">
              <w:rPr>
                <w:lang w:val="en-US" w:eastAsia="ko-KR"/>
              </w:rPr>
              <w:t>should consider ITS service requi</w:t>
            </w:r>
            <w:r w:rsidR="000A7331" w:rsidRPr="00140D2B">
              <w:rPr>
                <w:lang w:val="en-US" w:eastAsia="ko-KR"/>
              </w:rPr>
              <w:t>rem</w:t>
            </w:r>
            <w:r w:rsidR="00942292" w:rsidRPr="00140D2B">
              <w:rPr>
                <w:lang w:val="en-US" w:eastAsia="ko-KR"/>
              </w:rPr>
              <w:t>e</w:t>
            </w:r>
            <w:r w:rsidR="000A7331" w:rsidRPr="00140D2B">
              <w:rPr>
                <w:lang w:val="en-US" w:eastAsia="ko-KR"/>
              </w:rPr>
              <w:t>nt</w:t>
            </w:r>
            <w:r w:rsidR="00BB1CB0" w:rsidRPr="00140D2B">
              <w:rPr>
                <w:lang w:val="en-US" w:eastAsia="ko-KR"/>
              </w:rPr>
              <w:t>.</w:t>
            </w:r>
          </w:p>
        </w:tc>
      </w:tr>
      <w:tr w:rsidR="00744F37" w:rsidRPr="00140D2B" w14:paraId="794434EE"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04195D70"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81759B2" w14:textId="4661AEF2" w:rsidR="00744F37" w:rsidRPr="00140D2B" w:rsidRDefault="00744F37">
            <w:pPr>
              <w:pStyle w:val="TAC"/>
              <w:rPr>
                <w:lang w:val="en-US"/>
              </w:rPr>
            </w:pPr>
            <w:r w:rsidRPr="00140D2B">
              <w:rPr>
                <w:lang w:val="en-US"/>
              </w:rPr>
              <w:t>Discrete Automation</w:t>
            </w:r>
          </w:p>
        </w:tc>
        <w:tc>
          <w:tcPr>
            <w:tcW w:w="992" w:type="dxa"/>
            <w:tcBorders>
              <w:top w:val="single" w:sz="12" w:space="0" w:color="auto"/>
              <w:left w:val="single" w:sz="12" w:space="0" w:color="auto"/>
              <w:bottom w:val="single" w:sz="12" w:space="0" w:color="auto"/>
              <w:right w:val="single" w:sz="12" w:space="0" w:color="auto"/>
            </w:tcBorders>
          </w:tcPr>
          <w:p w14:paraId="2A9BC43B" w14:textId="77777777" w:rsidR="00744F37" w:rsidRPr="00140D2B" w:rsidRDefault="00744F37">
            <w:pPr>
              <w:pStyle w:val="TAC"/>
              <w:rPr>
                <w:lang w:val="en-US"/>
              </w:rPr>
            </w:pPr>
            <w:r w:rsidRPr="00140D2B">
              <w:rPr>
                <w:lang w:val="en-US"/>
              </w:rPr>
              <w:t>10 ms</w:t>
            </w:r>
          </w:p>
        </w:tc>
        <w:tc>
          <w:tcPr>
            <w:tcW w:w="709" w:type="dxa"/>
            <w:tcBorders>
              <w:top w:val="single" w:sz="12" w:space="0" w:color="auto"/>
              <w:left w:val="single" w:sz="12" w:space="0" w:color="auto"/>
              <w:bottom w:val="single" w:sz="12" w:space="0" w:color="auto"/>
              <w:right w:val="single" w:sz="12" w:space="0" w:color="auto"/>
            </w:tcBorders>
          </w:tcPr>
          <w:p w14:paraId="34C3E2A7"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59DAE4A0"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36626EDF" w14:textId="1B089ABB" w:rsidR="00744F37" w:rsidRPr="00140D2B" w:rsidRDefault="00744F37">
            <w:pPr>
              <w:pStyle w:val="TAL"/>
              <w:rPr>
                <w:lang w:val="en-US"/>
              </w:rPr>
            </w:pPr>
          </w:p>
        </w:tc>
      </w:tr>
      <w:tr w:rsidR="00744F37" w:rsidRPr="00140D2B" w14:paraId="15CF8DA8"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48AF791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2DFE740" w14:textId="47E783A7" w:rsidR="00744F37" w:rsidRPr="00140D2B" w:rsidRDefault="00744F37">
            <w:pPr>
              <w:pStyle w:val="TAC"/>
              <w:rPr>
                <w:lang w:val="en-US"/>
              </w:rPr>
            </w:pPr>
            <w:r w:rsidRPr="00140D2B">
              <w:rPr>
                <w:lang w:val="en-US"/>
              </w:rPr>
              <w:t xml:space="preserve">Intelligent transport systems </w:t>
            </w:r>
          </w:p>
        </w:tc>
        <w:tc>
          <w:tcPr>
            <w:tcW w:w="992" w:type="dxa"/>
            <w:tcBorders>
              <w:top w:val="single" w:sz="12" w:space="0" w:color="auto"/>
              <w:left w:val="single" w:sz="12" w:space="0" w:color="auto"/>
              <w:bottom w:val="single" w:sz="12" w:space="0" w:color="auto"/>
              <w:right w:val="single" w:sz="12" w:space="0" w:color="auto"/>
            </w:tcBorders>
          </w:tcPr>
          <w:p w14:paraId="37A0D1B6" w14:textId="77777777" w:rsidR="00744F37" w:rsidRPr="00140D2B" w:rsidRDefault="00744F37">
            <w:pPr>
              <w:pStyle w:val="TAC"/>
              <w:rPr>
                <w:lang w:val="en-US"/>
              </w:rPr>
            </w:pPr>
            <w:r w:rsidRPr="00140D2B">
              <w:rPr>
                <w:lang w:val="en-US"/>
              </w:rPr>
              <w:t>30 ms</w:t>
            </w:r>
          </w:p>
        </w:tc>
        <w:tc>
          <w:tcPr>
            <w:tcW w:w="709" w:type="dxa"/>
            <w:tcBorders>
              <w:top w:val="single" w:sz="12" w:space="0" w:color="auto"/>
              <w:left w:val="single" w:sz="12" w:space="0" w:color="auto"/>
              <w:bottom w:val="single" w:sz="12" w:space="0" w:color="auto"/>
              <w:right w:val="single" w:sz="12" w:space="0" w:color="auto"/>
            </w:tcBorders>
          </w:tcPr>
          <w:p w14:paraId="2F9A046A"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42A8336B"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50422D45" w14:textId="71572FE7" w:rsidR="00744F37" w:rsidRPr="00140D2B" w:rsidRDefault="00744F37">
            <w:pPr>
              <w:pStyle w:val="TAL"/>
              <w:rPr>
                <w:lang w:val="en-US"/>
              </w:rPr>
            </w:pPr>
          </w:p>
        </w:tc>
      </w:tr>
      <w:tr w:rsidR="00744F37" w:rsidRPr="00140D2B" w14:paraId="0DB92160" w14:textId="77777777" w:rsidTr="00FD34B0">
        <w:trPr>
          <w:trHeight w:val="1937"/>
        </w:trPr>
        <w:tc>
          <w:tcPr>
            <w:tcW w:w="993" w:type="dxa"/>
            <w:vMerge/>
            <w:tcBorders>
              <w:top w:val="single" w:sz="12" w:space="0" w:color="auto"/>
              <w:left w:val="single" w:sz="12" w:space="0" w:color="auto"/>
              <w:bottom w:val="single" w:sz="12" w:space="0" w:color="auto"/>
              <w:right w:val="single" w:sz="12" w:space="0" w:color="auto"/>
            </w:tcBorders>
          </w:tcPr>
          <w:p w14:paraId="567A147C"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626158" w14:textId="660EFC2E" w:rsidR="00744F37" w:rsidRPr="00140D2B" w:rsidRDefault="00744F37">
            <w:pPr>
              <w:pStyle w:val="TAC"/>
              <w:rPr>
                <w:lang w:val="en-US"/>
              </w:rPr>
            </w:pPr>
            <w:r w:rsidRPr="00140D2B">
              <w:rPr>
                <w:lang w:val="en-US"/>
              </w:rPr>
              <w:t>Electricity Distribution- high voltage</w:t>
            </w:r>
          </w:p>
        </w:tc>
        <w:tc>
          <w:tcPr>
            <w:tcW w:w="992" w:type="dxa"/>
            <w:tcBorders>
              <w:top w:val="single" w:sz="12" w:space="0" w:color="auto"/>
              <w:left w:val="single" w:sz="12" w:space="0" w:color="auto"/>
              <w:bottom w:val="single" w:sz="12" w:space="0" w:color="auto"/>
              <w:right w:val="single" w:sz="12" w:space="0" w:color="auto"/>
            </w:tcBorders>
          </w:tcPr>
          <w:p w14:paraId="1617D746" w14:textId="77777777" w:rsidR="00744F37" w:rsidRPr="00140D2B" w:rsidRDefault="00744F37">
            <w:pPr>
              <w:pStyle w:val="TAC"/>
              <w:rPr>
                <w:lang w:val="en-US"/>
              </w:rPr>
            </w:pPr>
            <w:r w:rsidRPr="00140D2B">
              <w:rPr>
                <w:lang w:val="en-US"/>
              </w:rPr>
              <w:t>5 ms</w:t>
            </w:r>
          </w:p>
        </w:tc>
        <w:tc>
          <w:tcPr>
            <w:tcW w:w="709" w:type="dxa"/>
            <w:tcBorders>
              <w:top w:val="single" w:sz="12" w:space="0" w:color="auto"/>
              <w:left w:val="single" w:sz="12" w:space="0" w:color="auto"/>
              <w:bottom w:val="single" w:sz="12" w:space="0" w:color="auto"/>
              <w:right w:val="single" w:sz="12" w:space="0" w:color="auto"/>
            </w:tcBorders>
          </w:tcPr>
          <w:p w14:paraId="2BAA4D8E"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3F6E121C" w14:textId="77777777" w:rsidR="00744F37" w:rsidRPr="00140D2B" w:rsidRDefault="00744F37">
            <w:pPr>
              <w:pStyle w:val="TAL"/>
              <w:rPr>
                <w:lang w:val="en-US"/>
              </w:rPr>
            </w:pPr>
            <w:r w:rsidRPr="00140D2B">
              <w:rPr>
                <w:lang w:val="en-US"/>
              </w:rPr>
              <w:t>255 bytes</w:t>
            </w:r>
          </w:p>
        </w:tc>
        <w:tc>
          <w:tcPr>
            <w:tcW w:w="3176" w:type="dxa"/>
            <w:vMerge/>
            <w:tcBorders>
              <w:top w:val="single" w:sz="12" w:space="0" w:color="auto"/>
              <w:left w:val="single" w:sz="12" w:space="0" w:color="auto"/>
              <w:bottom w:val="single" w:sz="12" w:space="0" w:color="auto"/>
              <w:right w:val="single" w:sz="12" w:space="0" w:color="auto"/>
            </w:tcBorders>
          </w:tcPr>
          <w:p w14:paraId="7494DB97" w14:textId="7F4DDEF4" w:rsidR="00744F37" w:rsidRPr="00140D2B" w:rsidRDefault="00744F37">
            <w:pPr>
              <w:pStyle w:val="TAL"/>
              <w:rPr>
                <w:lang w:val="en-US"/>
              </w:rPr>
            </w:pPr>
          </w:p>
        </w:tc>
      </w:tr>
    </w:tbl>
    <w:p w14:paraId="12421A8C" w14:textId="77777777" w:rsidR="00FE101F" w:rsidRPr="00897E61" w:rsidRDefault="00FE101F" w:rsidP="00F06520">
      <w:pPr>
        <w:rPr>
          <w:lang w:val="en-US" w:eastAsia="ko-KR"/>
        </w:rPr>
      </w:pPr>
    </w:p>
    <w:p w14:paraId="34D72EB9" w14:textId="552FB396" w:rsidR="00070C9F" w:rsidRDefault="00EC3728" w:rsidP="004D0566">
      <w:pPr>
        <w:jc w:val="both"/>
        <w:rPr>
          <w:lang w:val="en-US" w:eastAsia="ko-KR"/>
        </w:rPr>
      </w:pPr>
      <w:r>
        <w:rPr>
          <w:lang w:val="en-US" w:eastAsia="ko-KR"/>
        </w:rPr>
        <w:t xml:space="preserve">The definition of </w:t>
      </w:r>
      <w:r w:rsidR="00C50F83" w:rsidRPr="00140D2B">
        <w:rPr>
          <w:lang w:val="en-US" w:eastAsia="ko-KR"/>
        </w:rPr>
        <w:t xml:space="preserve">3GPP QoS flow in SMF </w:t>
      </w:r>
      <w:r w:rsidR="000F4C02">
        <w:rPr>
          <w:lang w:val="en-US" w:eastAsia="ko-KR"/>
        </w:rPr>
        <w:t>contains</w:t>
      </w:r>
      <w:r w:rsidR="00C50F83" w:rsidRPr="00140D2B">
        <w:rPr>
          <w:lang w:val="en-US" w:eastAsia="ko-KR"/>
        </w:rPr>
        <w:t xml:space="preserve"> QoS identification and its priority according to resource types</w:t>
      </w:r>
      <w:r w:rsidR="00B03158">
        <w:rPr>
          <w:lang w:val="en-US" w:eastAsia="ko-KR"/>
        </w:rPr>
        <w:t>,</w:t>
      </w:r>
      <w:r w:rsidR="00C50F83" w:rsidRPr="00140D2B">
        <w:rPr>
          <w:lang w:val="en-US" w:eastAsia="ko-KR"/>
        </w:rPr>
        <w:t xml:space="preserve"> and </w:t>
      </w:r>
      <w:r w:rsidR="00B92359" w:rsidRPr="00140D2B">
        <w:rPr>
          <w:lang w:val="en-US" w:eastAsia="ko-KR"/>
        </w:rPr>
        <w:t xml:space="preserve">the </w:t>
      </w:r>
      <w:r w:rsidR="00C50F83" w:rsidRPr="00140D2B">
        <w:rPr>
          <w:lang w:val="en-US" w:eastAsia="ko-KR"/>
        </w:rPr>
        <w:t>QoS information is transferred to AP and</w:t>
      </w:r>
      <w:r w:rsidR="006C7202">
        <w:rPr>
          <w:lang w:val="en-US" w:eastAsia="ko-KR"/>
        </w:rPr>
        <w:t xml:space="preserve"> TE</w:t>
      </w:r>
      <w:r w:rsidR="00C50F83" w:rsidRPr="00140D2B">
        <w:rPr>
          <w:lang w:val="en-US" w:eastAsia="ko-KR"/>
        </w:rPr>
        <w:t xml:space="preserve">. </w:t>
      </w:r>
      <w:r w:rsidR="009F17C8" w:rsidRPr="00140D2B">
        <w:rPr>
          <w:lang w:val="en-US" w:eastAsia="ko-KR"/>
        </w:rPr>
        <w:t xml:space="preserve">QoS mapping from 3GPP QoS </w:t>
      </w:r>
      <w:r w:rsidR="005B19EB" w:rsidRPr="00140D2B">
        <w:rPr>
          <w:lang w:val="en-US" w:eastAsia="ko-KR"/>
        </w:rPr>
        <w:t>to</w:t>
      </w:r>
      <w:r w:rsidR="009F17C8" w:rsidRPr="00140D2B">
        <w:rPr>
          <w:lang w:val="en-US" w:eastAsia="ko-KR"/>
        </w:rPr>
        <w:t xml:space="preserve"> WLAN QoS is necessary. </w:t>
      </w:r>
      <w:r w:rsidR="005B19EB" w:rsidRPr="00140D2B">
        <w:rPr>
          <w:lang w:val="en-US" w:eastAsia="ko-KR"/>
        </w:rPr>
        <w:t xml:space="preserve">WLAN </w:t>
      </w:r>
      <w:r w:rsidR="002F3BC7" w:rsidRPr="00140D2B">
        <w:rPr>
          <w:lang w:val="en-US" w:eastAsia="ko-KR"/>
        </w:rPr>
        <w:t xml:space="preserve">must </w:t>
      </w:r>
      <w:r w:rsidR="009F17C8" w:rsidRPr="00140D2B">
        <w:rPr>
          <w:lang w:val="en-US" w:eastAsia="ko-KR"/>
        </w:rPr>
        <w:t xml:space="preserve">support fine granularity </w:t>
      </w:r>
      <w:r w:rsidR="002F3BC7" w:rsidRPr="00140D2B">
        <w:rPr>
          <w:lang w:val="en-US" w:eastAsia="ko-KR"/>
        </w:rPr>
        <w:t xml:space="preserve">for </w:t>
      </w:r>
      <w:r w:rsidR="009F17C8" w:rsidRPr="00140D2B">
        <w:rPr>
          <w:lang w:val="en-US" w:eastAsia="ko-KR"/>
        </w:rPr>
        <w:t>QoS and priority because 5G QoS ID has 6</w:t>
      </w:r>
      <w:r w:rsidR="00600031" w:rsidRPr="00140D2B">
        <w:rPr>
          <w:lang w:val="en-US" w:eastAsia="ko-KR"/>
        </w:rPr>
        <w:t xml:space="preserve"> </w:t>
      </w:r>
      <w:r w:rsidR="009F17C8" w:rsidRPr="00140D2B">
        <w:rPr>
          <w:lang w:val="en-US" w:eastAsia="ko-KR"/>
        </w:rPr>
        <w:t xml:space="preserve">bits and </w:t>
      </w:r>
      <w:r w:rsidR="005B19EB" w:rsidRPr="00140D2B">
        <w:rPr>
          <w:lang w:val="en-US" w:eastAsia="ko-KR"/>
        </w:rPr>
        <w:t xml:space="preserve">specifies </w:t>
      </w:r>
      <w:r w:rsidR="009F17C8" w:rsidRPr="00140D2B">
        <w:rPr>
          <w:lang w:val="en-US" w:eastAsia="ko-KR"/>
        </w:rPr>
        <w:t xml:space="preserve">QoS parameters </w:t>
      </w:r>
      <w:r w:rsidR="005B19EB" w:rsidRPr="00140D2B">
        <w:rPr>
          <w:lang w:val="en-US" w:eastAsia="ko-KR"/>
        </w:rPr>
        <w:t>in</w:t>
      </w:r>
      <w:r w:rsidR="00150A24">
        <w:rPr>
          <w:lang w:val="en-US" w:eastAsia="ko-KR"/>
        </w:rPr>
        <w:t>clu</w:t>
      </w:r>
      <w:r w:rsidR="008C4D0A">
        <w:rPr>
          <w:lang w:val="en-US" w:eastAsia="ko-KR"/>
        </w:rPr>
        <w:t>d</w:t>
      </w:r>
      <w:r w:rsidR="005B19EB" w:rsidRPr="00140D2B">
        <w:rPr>
          <w:lang w:val="en-US" w:eastAsia="ko-KR"/>
        </w:rPr>
        <w:t xml:space="preserve">ing </w:t>
      </w:r>
      <w:r w:rsidR="00C7633B" w:rsidRPr="00140D2B">
        <w:rPr>
          <w:lang w:val="en-US" w:eastAsia="ko-KR"/>
        </w:rPr>
        <w:t>GBR,</w:t>
      </w:r>
      <w:r w:rsidR="005B19EB" w:rsidRPr="00140D2B">
        <w:rPr>
          <w:lang w:val="en-US" w:eastAsia="ko-KR"/>
        </w:rPr>
        <w:t xml:space="preserve"> latency and PER.</w:t>
      </w:r>
      <w:r w:rsidR="000255C5">
        <w:rPr>
          <w:lang w:val="en-US" w:eastAsia="ko-KR"/>
        </w:rPr>
        <w:t xml:space="preserve"> </w:t>
      </w:r>
      <w:r w:rsidR="0063037A" w:rsidRPr="00140D2B">
        <w:rPr>
          <w:lang w:val="en-US" w:eastAsia="ko-KR"/>
        </w:rPr>
        <w:t>The</w:t>
      </w:r>
      <w:r w:rsidR="007F545D" w:rsidRPr="00140D2B">
        <w:rPr>
          <w:lang w:val="en-US" w:eastAsia="ko-KR"/>
        </w:rPr>
        <w:t xml:space="preserve"> p</w:t>
      </w:r>
      <w:r w:rsidR="005B19EB" w:rsidRPr="00140D2B">
        <w:rPr>
          <w:lang w:val="en-US" w:eastAsia="ko-KR"/>
        </w:rPr>
        <w:t>acket</w:t>
      </w:r>
      <w:r w:rsidR="007F545D" w:rsidRPr="00140D2B">
        <w:rPr>
          <w:lang w:val="en-US" w:eastAsia="ko-KR"/>
        </w:rPr>
        <w:t xml:space="preserve"> scheduling</w:t>
      </w:r>
      <w:r w:rsidR="00A73343">
        <w:rPr>
          <w:lang w:val="en-US" w:eastAsia="ko-KR"/>
        </w:rPr>
        <w:t xml:space="preserve"> function</w:t>
      </w:r>
      <w:r w:rsidR="007F545D" w:rsidRPr="00140D2B">
        <w:rPr>
          <w:lang w:val="en-US" w:eastAsia="ko-KR"/>
        </w:rPr>
        <w:t xml:space="preserve"> in </w:t>
      </w:r>
      <w:r w:rsidR="006C7202">
        <w:rPr>
          <w:lang w:val="en-US" w:eastAsia="ko-KR"/>
        </w:rPr>
        <w:t xml:space="preserve">TE </w:t>
      </w:r>
      <w:r w:rsidR="007F545D" w:rsidRPr="00140D2B">
        <w:rPr>
          <w:lang w:val="en-US" w:eastAsia="ko-KR"/>
        </w:rPr>
        <w:t xml:space="preserve">and AP </w:t>
      </w:r>
      <w:r w:rsidR="00AD69EB" w:rsidRPr="00140D2B">
        <w:rPr>
          <w:lang w:val="en-US" w:eastAsia="ko-KR"/>
        </w:rPr>
        <w:lastRenderedPageBreak/>
        <w:t>should configure the</w:t>
      </w:r>
      <w:r w:rsidR="004C4538" w:rsidRPr="00140D2B">
        <w:rPr>
          <w:lang w:val="en-US" w:eastAsia="ko-KR"/>
        </w:rPr>
        <w:t xml:space="preserve"> </w:t>
      </w:r>
      <w:r w:rsidR="007F545D" w:rsidRPr="00140D2B">
        <w:rPr>
          <w:lang w:val="en-US" w:eastAsia="ko-KR"/>
        </w:rPr>
        <w:t xml:space="preserve">MAC operation to </w:t>
      </w:r>
      <w:r w:rsidR="00FF68C3" w:rsidRPr="00140D2B">
        <w:rPr>
          <w:lang w:val="en-US" w:eastAsia="ko-KR"/>
        </w:rPr>
        <w:t xml:space="preserve">support </w:t>
      </w:r>
      <w:r w:rsidR="004C4538" w:rsidRPr="00140D2B">
        <w:rPr>
          <w:lang w:val="en-US" w:eastAsia="ko-KR"/>
        </w:rPr>
        <w:t>the required</w:t>
      </w:r>
      <w:r w:rsidR="007F545D" w:rsidRPr="00140D2B">
        <w:rPr>
          <w:lang w:val="en-US" w:eastAsia="ko-KR"/>
        </w:rPr>
        <w:t xml:space="preserve"> QoS. AP </w:t>
      </w:r>
      <w:r w:rsidR="00357310" w:rsidRPr="00140D2B">
        <w:rPr>
          <w:lang w:val="en-US" w:eastAsia="ko-KR"/>
        </w:rPr>
        <w:t>QoS p</w:t>
      </w:r>
      <w:r w:rsidR="007F545D" w:rsidRPr="00140D2B">
        <w:rPr>
          <w:lang w:val="en-US" w:eastAsia="ko-KR"/>
        </w:rPr>
        <w:t xml:space="preserve">rofile and </w:t>
      </w:r>
      <w:r w:rsidR="007A2D90">
        <w:rPr>
          <w:lang w:val="en-US" w:eastAsia="ko-KR"/>
        </w:rPr>
        <w:t xml:space="preserve">TE </w:t>
      </w:r>
      <w:r w:rsidR="000373EB" w:rsidRPr="00140D2B">
        <w:rPr>
          <w:lang w:val="en-US" w:eastAsia="ko-KR"/>
        </w:rPr>
        <w:t>Data Radio Bearers</w:t>
      </w:r>
      <w:r w:rsidR="007F545D" w:rsidRPr="00140D2B">
        <w:rPr>
          <w:lang w:val="en-US" w:eastAsia="ko-KR"/>
        </w:rPr>
        <w:t xml:space="preserve"> </w:t>
      </w:r>
      <w:r w:rsidR="000373EB" w:rsidRPr="00140D2B">
        <w:rPr>
          <w:lang w:val="en-US" w:eastAsia="ko-KR"/>
        </w:rPr>
        <w:t>(</w:t>
      </w:r>
      <w:r w:rsidR="007F545D" w:rsidRPr="00140D2B">
        <w:rPr>
          <w:lang w:val="en-US" w:eastAsia="ko-KR"/>
        </w:rPr>
        <w:t>DRB</w:t>
      </w:r>
      <w:r w:rsidR="000373EB" w:rsidRPr="00140D2B">
        <w:rPr>
          <w:lang w:val="en-US" w:eastAsia="ko-KR"/>
        </w:rPr>
        <w:t>)</w:t>
      </w:r>
      <w:r w:rsidR="0076408F" w:rsidRPr="00140D2B">
        <w:rPr>
          <w:lang w:val="en-US" w:eastAsia="ko-KR"/>
        </w:rPr>
        <w:t>,</w:t>
      </w:r>
      <w:r w:rsidR="00A73343">
        <w:rPr>
          <w:lang w:val="en-US" w:eastAsia="ko-KR"/>
        </w:rPr>
        <w:t xml:space="preserve"> </w:t>
      </w:r>
      <w:r w:rsidR="007A7B33" w:rsidRPr="00140D2B">
        <w:rPr>
          <w:lang w:val="en-US" w:eastAsia="ko-KR"/>
        </w:rPr>
        <w:t xml:space="preserve">provided by </w:t>
      </w:r>
      <w:r w:rsidR="001535B1" w:rsidRPr="00140D2B">
        <w:rPr>
          <w:lang w:val="en-US" w:eastAsia="ko-KR"/>
        </w:rPr>
        <w:t>the 5G Core</w:t>
      </w:r>
      <w:r w:rsidR="0076408F" w:rsidRPr="00140D2B">
        <w:rPr>
          <w:lang w:val="en-US" w:eastAsia="ko-KR"/>
        </w:rPr>
        <w:t>,</w:t>
      </w:r>
      <w:r w:rsidR="001535B1" w:rsidRPr="00140D2B">
        <w:rPr>
          <w:lang w:val="en-US" w:eastAsia="ko-KR"/>
        </w:rPr>
        <w:t xml:space="preserve"> </w:t>
      </w:r>
      <w:r w:rsidR="00357310" w:rsidRPr="00140D2B">
        <w:rPr>
          <w:lang w:val="en-US" w:eastAsia="ko-KR"/>
        </w:rPr>
        <w:t xml:space="preserve">contains service QoS identification </w:t>
      </w:r>
      <w:r w:rsidR="005B19EB" w:rsidRPr="00140D2B">
        <w:rPr>
          <w:lang w:val="en-US" w:eastAsia="ko-KR"/>
        </w:rPr>
        <w:t xml:space="preserve">and parameters </w:t>
      </w:r>
      <w:r w:rsidR="000B429B" w:rsidRPr="00140D2B">
        <w:rPr>
          <w:lang w:val="en-US" w:eastAsia="ko-KR"/>
        </w:rPr>
        <w:t>to define</w:t>
      </w:r>
      <w:r w:rsidR="005B19EB" w:rsidRPr="00140D2B">
        <w:rPr>
          <w:lang w:val="en-US" w:eastAsia="ko-KR"/>
        </w:rPr>
        <w:t xml:space="preserve"> </w:t>
      </w:r>
      <w:r w:rsidR="00357310" w:rsidRPr="00140D2B">
        <w:rPr>
          <w:lang w:val="en-US" w:eastAsia="ko-KR"/>
        </w:rPr>
        <w:t>data rate, packet latenc</w:t>
      </w:r>
      <w:r w:rsidR="007F545D" w:rsidRPr="00140D2B">
        <w:rPr>
          <w:lang w:val="en-US" w:eastAsia="ko-KR"/>
        </w:rPr>
        <w:t>y and PER value</w:t>
      </w:r>
      <w:r w:rsidR="00640043" w:rsidRPr="00140D2B">
        <w:rPr>
          <w:lang w:val="en-US" w:eastAsia="ko-KR"/>
        </w:rPr>
        <w:t>s</w:t>
      </w:r>
      <w:r w:rsidR="007F545D" w:rsidRPr="00140D2B">
        <w:rPr>
          <w:lang w:val="en-US" w:eastAsia="ko-KR"/>
        </w:rPr>
        <w:t xml:space="preserve">. </w:t>
      </w:r>
      <w:r w:rsidR="00640043" w:rsidRPr="00140D2B">
        <w:rPr>
          <w:lang w:val="en-US" w:eastAsia="ko-KR"/>
        </w:rPr>
        <w:t>The p</w:t>
      </w:r>
      <w:r w:rsidR="00357310" w:rsidRPr="00140D2B">
        <w:rPr>
          <w:lang w:val="en-US" w:eastAsia="ko-KR"/>
        </w:rPr>
        <w:t xml:space="preserve">acket scheduler configures data rate, packet latency, </w:t>
      </w:r>
      <w:del w:id="446" w:author="Joseph S Levy" w:date="2021-08-23T22:54:00Z">
        <w:r w:rsidR="00357310" w:rsidRPr="00140D2B" w:rsidDel="00076762">
          <w:rPr>
            <w:lang w:val="en-US" w:eastAsia="ko-KR"/>
          </w:rPr>
          <w:delText>PER</w:delText>
        </w:r>
      </w:del>
      <w:ins w:id="447" w:author="Joseph S Levy" w:date="2021-08-23T22:54:00Z">
        <w:r w:rsidR="00076762" w:rsidRPr="00140D2B">
          <w:rPr>
            <w:lang w:val="en-US" w:eastAsia="ko-KR"/>
          </w:rPr>
          <w:t>PER,</w:t>
        </w:r>
      </w:ins>
      <w:r w:rsidR="00357310" w:rsidRPr="00140D2B">
        <w:rPr>
          <w:lang w:val="en-US" w:eastAsia="ko-KR"/>
        </w:rPr>
        <w:t xml:space="preserve"> and packet</w:t>
      </w:r>
      <w:r w:rsidR="009F17C8" w:rsidRPr="00140D2B">
        <w:rPr>
          <w:lang w:val="en-US" w:eastAsia="ko-KR"/>
        </w:rPr>
        <w:t xml:space="preserve"> size for </w:t>
      </w:r>
      <w:r w:rsidR="0076408F" w:rsidRPr="00140D2B">
        <w:rPr>
          <w:lang w:val="en-US" w:eastAsia="ko-KR"/>
        </w:rPr>
        <w:t xml:space="preserve">an </w:t>
      </w:r>
      <w:r w:rsidR="009F17C8" w:rsidRPr="00140D2B">
        <w:rPr>
          <w:lang w:val="en-US" w:eastAsia="ko-KR"/>
        </w:rPr>
        <w:t>MSDU packet</w:t>
      </w:r>
      <w:r w:rsidR="00640043" w:rsidRPr="00140D2B">
        <w:rPr>
          <w:lang w:val="en-US" w:eastAsia="ko-KR"/>
        </w:rPr>
        <w:t xml:space="preserve"> to support these requirements</w:t>
      </w:r>
      <w:r w:rsidR="00070C9F">
        <w:rPr>
          <w:lang w:val="en-US" w:eastAsia="ko-KR"/>
        </w:rPr>
        <w:t xml:space="preserve"> (see </w:t>
      </w:r>
      <w:ins w:id="448" w:author="Joseph S Levy" w:date="2021-08-23T22:23:00Z">
        <w:r w:rsidR="00555DCC">
          <w:rPr>
            <w:lang w:val="en-US" w:eastAsia="ko-KR"/>
          </w:rPr>
          <w:fldChar w:fldCharType="begin"/>
        </w:r>
        <w:r w:rsidR="00555DCC">
          <w:rPr>
            <w:lang w:val="en-US" w:eastAsia="ko-KR"/>
          </w:rPr>
          <w:instrText xml:space="preserve"> REF _Ref80649839 \h </w:instrText>
        </w:r>
      </w:ins>
      <w:r w:rsidR="00555DCC">
        <w:rPr>
          <w:lang w:val="en-US" w:eastAsia="ko-KR"/>
        </w:rPr>
      </w:r>
      <w:r w:rsidR="00555DCC">
        <w:rPr>
          <w:lang w:val="en-US" w:eastAsia="ko-KR"/>
        </w:rPr>
        <w:fldChar w:fldCharType="separate"/>
      </w:r>
      <w:ins w:id="449" w:author="Joseph S Levy" w:date="2021-08-23T22:23:00Z">
        <w:r w:rsidR="00555DCC">
          <w:t xml:space="preserve">Figure </w:t>
        </w:r>
        <w:r w:rsidR="00555DCC">
          <w:rPr>
            <w:noProof/>
          </w:rPr>
          <w:t>16</w:t>
        </w:r>
        <w:r w:rsidR="00555DCC">
          <w:rPr>
            <w:lang w:val="en-US" w:eastAsia="ko-KR"/>
          </w:rPr>
          <w:fldChar w:fldCharType="end"/>
        </w:r>
      </w:ins>
      <w:del w:id="450" w:author="Joseph S Levy" w:date="2021-08-23T22:23:00Z">
        <w:r w:rsidR="00070C9F" w:rsidDel="00555DCC">
          <w:rPr>
            <w:lang w:val="en-US" w:eastAsia="ko-KR"/>
          </w:rPr>
          <w:delText>Figure 1</w:delText>
        </w:r>
        <w:r w:rsidR="008B4EC3" w:rsidDel="00555DCC">
          <w:rPr>
            <w:lang w:val="en-US" w:eastAsia="ko-KR"/>
          </w:rPr>
          <w:delText>6</w:delText>
        </w:r>
      </w:del>
      <w:r w:rsidR="00070C9F">
        <w:rPr>
          <w:lang w:val="en-US" w:eastAsia="ko-KR"/>
        </w:rPr>
        <w:t>)</w:t>
      </w:r>
      <w:r w:rsidR="00735A24" w:rsidRPr="00140D2B">
        <w:rPr>
          <w:lang w:val="en-US" w:eastAsia="ko-KR"/>
        </w:rPr>
        <w:t xml:space="preserve">. </w:t>
      </w:r>
    </w:p>
    <w:p w14:paraId="20AF832D" w14:textId="77777777" w:rsidR="00070C9F" w:rsidRDefault="00070C9F" w:rsidP="004D0566">
      <w:pPr>
        <w:jc w:val="both"/>
        <w:rPr>
          <w:lang w:val="en-US" w:eastAsia="ko-KR"/>
        </w:rPr>
      </w:pPr>
    </w:p>
    <w:p w14:paraId="4227A4ED" w14:textId="62F02CF5" w:rsidR="00E01631" w:rsidRPr="00AE6A02" w:rsidRDefault="001E2C95" w:rsidP="00353BE6">
      <w:pPr>
        <w:jc w:val="center"/>
        <w:rPr>
          <w:lang w:val="en-US" w:eastAsia="ko-KR"/>
        </w:rPr>
      </w:pPr>
      <w:r w:rsidRPr="001E2C95">
        <w:rPr>
          <w:noProof/>
          <w:lang w:eastAsia="ko-KR"/>
        </w:rPr>
        <w:drawing>
          <wp:inline distT="0" distB="0" distL="0" distR="0" wp14:anchorId="3881146F" wp14:editId="29D53042">
            <wp:extent cx="4292418" cy="2614889"/>
            <wp:effectExtent l="0" t="0" r="0" b="0"/>
            <wp:docPr id="22" name="그림 1">
              <a:extLst xmlns:a="http://schemas.openxmlformats.org/drawingml/2006/main">
                <a:ext uri="{FF2B5EF4-FFF2-40B4-BE49-F238E27FC236}">
                  <a16:creationId xmlns:a16="http://schemas.microsoft.com/office/drawing/2014/main" id="{901081AD-1B84-4837-B2B0-C714FA85D1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901081AD-1B84-4837-B2B0-C714FA85D120}"/>
                        </a:ext>
                      </a:extLst>
                    </pic:cNvPr>
                    <pic:cNvPicPr>
                      <a:picLocks noChangeAspect="1"/>
                    </pic:cNvPicPr>
                  </pic:nvPicPr>
                  <pic:blipFill>
                    <a:blip r:embed="rId35"/>
                    <a:stretch>
                      <a:fillRect/>
                    </a:stretch>
                  </pic:blipFill>
                  <pic:spPr>
                    <a:xfrm>
                      <a:off x="0" y="0"/>
                      <a:ext cx="4311428" cy="2626470"/>
                    </a:xfrm>
                    <a:prstGeom prst="rect">
                      <a:avLst/>
                    </a:prstGeom>
                  </pic:spPr>
                </pic:pic>
              </a:graphicData>
            </a:graphic>
          </wp:inline>
        </w:drawing>
      </w:r>
    </w:p>
    <w:p w14:paraId="5C4C6FE5" w14:textId="2C55E425" w:rsidR="00070C9F" w:rsidRDefault="005C385A">
      <w:pPr>
        <w:pStyle w:val="Caption"/>
        <w:rPr>
          <w:lang w:val="en-US"/>
        </w:rPr>
        <w:pPrChange w:id="451" w:author="Joseph S Levy" w:date="2021-08-23T22:03:00Z">
          <w:pPr>
            <w:pStyle w:val="Caption"/>
            <w:spacing w:before="240"/>
          </w:pPr>
        </w:pPrChange>
      </w:pPr>
      <w:bookmarkStart w:id="452" w:name="_Ref80649839"/>
      <w:bookmarkStart w:id="453" w:name="_Toc80649232"/>
      <w:ins w:id="454" w:author="Joseph S Levy" w:date="2021-08-23T22:03:00Z">
        <w:r>
          <w:t xml:space="preserve">Figure </w:t>
        </w:r>
        <w:r>
          <w:fldChar w:fldCharType="begin"/>
        </w:r>
        <w:r>
          <w:instrText xml:space="preserve"> SEQ Figure \* ARABIC </w:instrText>
        </w:r>
      </w:ins>
      <w:r>
        <w:fldChar w:fldCharType="separate"/>
      </w:r>
      <w:ins w:id="455" w:author="Joseph S Levy" w:date="2021-08-23T22:04:00Z">
        <w:r>
          <w:rPr>
            <w:noProof/>
          </w:rPr>
          <w:t>16</w:t>
        </w:r>
      </w:ins>
      <w:ins w:id="456" w:author="Joseph S Levy" w:date="2021-08-23T22:03:00Z">
        <w:r>
          <w:fldChar w:fldCharType="end"/>
        </w:r>
      </w:ins>
      <w:bookmarkEnd w:id="452"/>
      <w:del w:id="457" w:author="Joseph S Levy" w:date="2021-08-23T22:03:00Z">
        <w:r w:rsidR="00070C9F" w:rsidRPr="0021096F" w:rsidDel="005C385A">
          <w:rPr>
            <w:lang w:val="en-US"/>
          </w:rPr>
          <w:delText>Figure</w:delText>
        </w:r>
        <w:r w:rsidR="007A2D90" w:rsidDel="005C385A">
          <w:rPr>
            <w:lang w:val="en-US"/>
          </w:rPr>
          <w:delText>1</w:delText>
        </w:r>
        <w:r w:rsidR="008B4EC3" w:rsidDel="005C385A">
          <w:rPr>
            <w:lang w:val="en-US"/>
          </w:rPr>
          <w:delText>6</w:delText>
        </w:r>
      </w:del>
      <w:r w:rsidR="00070C9F" w:rsidRPr="00897E61">
        <w:rPr>
          <w:lang w:val="en-US"/>
        </w:rPr>
        <w:t xml:space="preserve">. </w:t>
      </w:r>
      <w:r w:rsidR="00070C9F" w:rsidRPr="00B658F3">
        <w:rPr>
          <w:lang w:val="en-US"/>
        </w:rPr>
        <w:t xml:space="preserve">QoS mapping and scheduling example of </w:t>
      </w:r>
      <w:r w:rsidR="00070C9F" w:rsidRPr="00133F7C">
        <w:rPr>
          <w:lang w:val="en-US"/>
        </w:rPr>
        <w:t>WLAN</w:t>
      </w:r>
      <w:bookmarkEnd w:id="453"/>
      <w:r w:rsidR="00EC3728">
        <w:rPr>
          <w:lang w:val="en-US"/>
        </w:rPr>
        <w:t xml:space="preserve"> </w:t>
      </w:r>
    </w:p>
    <w:p w14:paraId="7C875FB2" w14:textId="507CF064" w:rsidR="00A55590" w:rsidRPr="00140D2B" w:rsidRDefault="007419BA" w:rsidP="004D0566">
      <w:pPr>
        <w:jc w:val="both"/>
        <w:rPr>
          <w:lang w:val="en-US" w:eastAsia="ko-KR"/>
        </w:rPr>
      </w:pPr>
      <w:r w:rsidRPr="00140D2B">
        <w:rPr>
          <w:lang w:val="en-US" w:eastAsia="ko-KR"/>
        </w:rPr>
        <w:t xml:space="preserve">QoS mapping to </w:t>
      </w:r>
      <w:r w:rsidR="0076408F" w:rsidRPr="00140D2B">
        <w:rPr>
          <w:lang w:val="en-US" w:eastAsia="ko-KR"/>
        </w:rPr>
        <w:t xml:space="preserve">the </w:t>
      </w:r>
      <w:r w:rsidRPr="00140D2B">
        <w:rPr>
          <w:lang w:val="en-US" w:eastAsia="ko-KR"/>
        </w:rPr>
        <w:t xml:space="preserve">WLAN domain </w:t>
      </w:r>
      <w:r w:rsidR="00A938A0" w:rsidRPr="00140D2B">
        <w:rPr>
          <w:lang w:val="en-US" w:eastAsia="ko-KR"/>
        </w:rPr>
        <w:t xml:space="preserve">relies on the </w:t>
      </w:r>
      <w:r w:rsidR="00600031" w:rsidRPr="00140D2B">
        <w:rPr>
          <w:lang w:val="en-US" w:eastAsia="ko-KR"/>
        </w:rPr>
        <w:t>R9</w:t>
      </w:r>
      <w:r w:rsidRPr="00140D2B">
        <w:rPr>
          <w:lang w:val="en-US" w:eastAsia="ko-KR"/>
        </w:rPr>
        <w:t xml:space="preserve"> and N1 interface</w:t>
      </w:r>
      <w:r w:rsidR="0076408F" w:rsidRPr="00140D2B">
        <w:rPr>
          <w:lang w:val="en-US" w:eastAsia="ko-KR"/>
        </w:rPr>
        <w:t>s</w:t>
      </w:r>
      <w:r w:rsidRPr="00140D2B">
        <w:rPr>
          <w:lang w:val="en-US" w:eastAsia="ko-KR"/>
        </w:rPr>
        <w:t xml:space="preserve"> to send QoS profile and QoS DRB information</w:t>
      </w:r>
      <w:r w:rsidR="0041380D" w:rsidRPr="00140D2B">
        <w:rPr>
          <w:lang w:val="en-US" w:eastAsia="ko-KR"/>
        </w:rPr>
        <w:t>, respectively</w:t>
      </w:r>
      <w:r w:rsidRPr="00140D2B">
        <w:rPr>
          <w:lang w:val="en-US" w:eastAsia="ko-KR"/>
        </w:rPr>
        <w:t>.</w:t>
      </w:r>
      <w:r w:rsidR="0041380D" w:rsidRPr="00140D2B">
        <w:rPr>
          <w:lang w:val="en-US" w:eastAsia="ko-KR"/>
        </w:rPr>
        <w:t xml:space="preserve"> </w:t>
      </w:r>
      <w:r w:rsidR="003A1EF2" w:rsidRPr="00140D2B">
        <w:rPr>
          <w:lang w:val="en-US" w:eastAsia="ko-KR"/>
        </w:rPr>
        <w:t>Alternatively</w:t>
      </w:r>
      <w:r w:rsidR="0041380D" w:rsidRPr="00140D2B">
        <w:rPr>
          <w:lang w:val="en-US" w:eastAsia="ko-KR"/>
        </w:rPr>
        <w:t xml:space="preserve">, QoS DRB may be delivered from the AP to </w:t>
      </w:r>
      <w:r w:rsidR="00CC1ACD">
        <w:rPr>
          <w:lang w:val="en-US" w:eastAsia="ko-KR"/>
        </w:rPr>
        <w:t>a</w:t>
      </w:r>
      <w:r w:rsidR="0041380D" w:rsidRPr="00140D2B">
        <w:rPr>
          <w:lang w:val="en-US" w:eastAsia="ko-KR"/>
        </w:rPr>
        <w:t xml:space="preserve"> </w:t>
      </w:r>
      <w:r w:rsidR="007A2D90">
        <w:rPr>
          <w:lang w:val="en-US" w:eastAsia="ko-KR"/>
        </w:rPr>
        <w:t xml:space="preserve">TE </w:t>
      </w:r>
      <w:r w:rsidR="003A1EF2" w:rsidRPr="00140D2B">
        <w:rPr>
          <w:lang w:val="en-US" w:eastAsia="ko-KR"/>
        </w:rPr>
        <w:t xml:space="preserve">over </w:t>
      </w:r>
      <w:r w:rsidR="00600031" w:rsidRPr="00140D2B">
        <w:rPr>
          <w:lang w:val="en-US" w:eastAsia="ko-KR"/>
        </w:rPr>
        <w:t>R8</w:t>
      </w:r>
      <w:r w:rsidR="003A1EF2" w:rsidRPr="00140D2B">
        <w:rPr>
          <w:lang w:val="en-US" w:eastAsia="ko-KR"/>
        </w:rPr>
        <w:t xml:space="preserve"> interface</w:t>
      </w:r>
      <w:r w:rsidR="0041380D" w:rsidRPr="00140D2B">
        <w:rPr>
          <w:lang w:val="en-US" w:eastAsia="ko-KR"/>
        </w:rPr>
        <w:t xml:space="preserve"> if QoS DRB through NAS signaling i</w:t>
      </w:r>
      <w:r w:rsidR="004764E8" w:rsidRPr="00140D2B">
        <w:rPr>
          <w:lang w:val="en-US" w:eastAsia="ko-KR"/>
        </w:rPr>
        <w:t xml:space="preserve">s not </w:t>
      </w:r>
      <w:r w:rsidR="0041380D" w:rsidRPr="00140D2B">
        <w:rPr>
          <w:lang w:val="en-US" w:eastAsia="ko-KR"/>
        </w:rPr>
        <w:t>available</w:t>
      </w:r>
      <w:r w:rsidR="00070C9F">
        <w:rPr>
          <w:lang w:val="en-US" w:eastAsia="ko-KR"/>
        </w:rPr>
        <w:t xml:space="preserve">. </w:t>
      </w:r>
      <w:r w:rsidR="009F17C8" w:rsidRPr="00140D2B">
        <w:rPr>
          <w:lang w:val="en-US" w:eastAsia="ko-KR"/>
        </w:rPr>
        <w:t xml:space="preserve">It is </w:t>
      </w:r>
      <w:r w:rsidR="00070C9F">
        <w:rPr>
          <w:lang w:val="en-US" w:eastAsia="ko-KR"/>
        </w:rPr>
        <w:t>well known</w:t>
      </w:r>
      <w:r w:rsidR="009F17C8" w:rsidRPr="00140D2B">
        <w:rPr>
          <w:lang w:val="en-US" w:eastAsia="ko-KR"/>
        </w:rPr>
        <w:t xml:space="preserve"> that </w:t>
      </w:r>
      <w:r w:rsidR="00870325" w:rsidRPr="00140D2B">
        <w:rPr>
          <w:lang w:val="en-US" w:eastAsia="ko-KR"/>
        </w:rPr>
        <w:t xml:space="preserve">TSPEC </w:t>
      </w:r>
      <w:r w:rsidR="00994BE3" w:rsidRPr="00140D2B">
        <w:rPr>
          <w:lang w:val="en-US" w:eastAsia="ko-KR"/>
        </w:rPr>
        <w:t xml:space="preserve">based </w:t>
      </w:r>
      <w:r w:rsidR="009F17C8" w:rsidRPr="00140D2B">
        <w:rPr>
          <w:lang w:val="en-US" w:eastAsia="ko-KR"/>
        </w:rPr>
        <w:t>transmission time scheduling</w:t>
      </w:r>
      <w:r w:rsidR="007F545D" w:rsidRPr="00140D2B">
        <w:rPr>
          <w:lang w:val="en-US" w:eastAsia="ko-KR"/>
        </w:rPr>
        <w:t xml:space="preserve"> </w:t>
      </w:r>
      <w:r w:rsidR="00443A22" w:rsidRPr="00140D2B">
        <w:rPr>
          <w:lang w:val="en-US" w:eastAsia="ko-KR"/>
        </w:rPr>
        <w:t xml:space="preserve">can </w:t>
      </w:r>
      <w:r w:rsidR="007F545D" w:rsidRPr="00140D2B">
        <w:rPr>
          <w:lang w:val="en-US" w:eastAsia="ko-KR"/>
        </w:rPr>
        <w:t xml:space="preserve">guarantee low packet latency and </w:t>
      </w:r>
      <w:r w:rsidR="00443A22" w:rsidRPr="00140D2B">
        <w:rPr>
          <w:lang w:val="en-US" w:eastAsia="ko-KR"/>
        </w:rPr>
        <w:t xml:space="preserve">that </w:t>
      </w:r>
      <w:r w:rsidR="007F545D" w:rsidRPr="00140D2B">
        <w:rPr>
          <w:lang w:val="en-US" w:eastAsia="ko-KR"/>
        </w:rPr>
        <w:t>Hybr</w:t>
      </w:r>
      <w:r w:rsidR="005B19F9" w:rsidRPr="00140D2B">
        <w:rPr>
          <w:lang w:val="en-US" w:eastAsia="ko-KR"/>
        </w:rPr>
        <w:t>id ARQ supports PER improvement</w:t>
      </w:r>
      <w:r w:rsidR="00A73343">
        <w:rPr>
          <w:lang w:val="en-US" w:eastAsia="ko-KR"/>
        </w:rPr>
        <w:t xml:space="preserve"> </w:t>
      </w:r>
      <w:r w:rsidR="00070C9F" w:rsidRPr="00FE2E9B">
        <w:rPr>
          <w:lang w:val="en-US" w:eastAsia="ko-KR"/>
        </w:rPr>
        <w:t>[</w:t>
      </w:r>
      <w:r w:rsidR="00FE2E9B" w:rsidRPr="00643C95">
        <w:rPr>
          <w:lang w:val="en-US" w:eastAsia="ko-KR"/>
        </w:rPr>
        <w:t>19-20</w:t>
      </w:r>
      <w:r w:rsidR="00070C9F" w:rsidRPr="00FE2E9B">
        <w:rPr>
          <w:lang w:val="en-US" w:eastAsia="ko-KR"/>
        </w:rPr>
        <w:t>]</w:t>
      </w:r>
      <w:r w:rsidR="005B19F9" w:rsidRPr="00FE2E9B">
        <w:rPr>
          <w:lang w:val="en-US" w:eastAsia="ko-KR"/>
        </w:rPr>
        <w:t xml:space="preserve">. </w:t>
      </w:r>
      <w:r w:rsidR="00443A22" w:rsidRPr="00140D2B">
        <w:rPr>
          <w:lang w:val="en-US" w:eastAsia="ko-KR"/>
        </w:rPr>
        <w:t>To support GBR,</w:t>
      </w:r>
      <w:r w:rsidR="005B19F9" w:rsidRPr="00140D2B">
        <w:rPr>
          <w:lang w:val="en-US" w:eastAsia="ko-KR"/>
        </w:rPr>
        <w:t xml:space="preserve"> data rate and </w:t>
      </w:r>
      <w:r w:rsidR="00A33543" w:rsidRPr="00140D2B">
        <w:rPr>
          <w:lang w:val="en-US" w:eastAsia="ko-KR"/>
        </w:rPr>
        <w:t>bandwidth</w:t>
      </w:r>
      <w:r w:rsidR="005B19F9" w:rsidRPr="00140D2B">
        <w:rPr>
          <w:lang w:val="en-US" w:eastAsia="ko-KR"/>
        </w:rPr>
        <w:t xml:space="preserve"> control </w:t>
      </w:r>
      <w:r w:rsidR="0044152B" w:rsidRPr="00140D2B">
        <w:rPr>
          <w:lang w:val="en-US" w:eastAsia="ko-KR"/>
        </w:rPr>
        <w:t xml:space="preserve">are </w:t>
      </w:r>
      <w:r w:rsidR="00443A22" w:rsidRPr="00140D2B">
        <w:rPr>
          <w:lang w:val="en-US" w:eastAsia="ko-KR"/>
        </w:rPr>
        <w:t>required.</w:t>
      </w:r>
      <w:r w:rsidR="005B19F9" w:rsidRPr="00140D2B">
        <w:rPr>
          <w:lang w:val="en-US" w:eastAsia="ko-KR"/>
        </w:rPr>
        <w:t xml:space="preserve"> </w:t>
      </w:r>
    </w:p>
    <w:p w14:paraId="3B55B428" w14:textId="58D874BF" w:rsidR="00AE2A26" w:rsidRDefault="00AE2A26">
      <w:pPr>
        <w:jc w:val="both"/>
        <w:rPr>
          <w:highlight w:val="yellow"/>
          <w:lang w:val="en-US" w:eastAsia="ko-KR"/>
        </w:rPr>
      </w:pPr>
    </w:p>
    <w:p w14:paraId="5DA0E8B8" w14:textId="5C04603A" w:rsidR="00461C16" w:rsidRPr="002922E6" w:rsidRDefault="00461C16" w:rsidP="00461C16">
      <w:pPr>
        <w:pStyle w:val="Heading2"/>
      </w:pPr>
      <w:bookmarkStart w:id="458" w:name="_Toc75882743"/>
      <w:r w:rsidRPr="00B658F3">
        <w:t xml:space="preserve">Technical </w:t>
      </w:r>
      <w:r>
        <w:t>r</w:t>
      </w:r>
      <w:r w:rsidRPr="00B658F3">
        <w:t>ecommendations</w:t>
      </w:r>
      <w:bookmarkEnd w:id="458"/>
    </w:p>
    <w:p w14:paraId="0303A639" w14:textId="77777777" w:rsidR="00461C16" w:rsidRPr="00140D2B" w:rsidRDefault="00461C16">
      <w:pPr>
        <w:jc w:val="both"/>
        <w:rPr>
          <w:highlight w:val="yellow"/>
          <w:lang w:val="en-US" w:eastAsia="ko-KR"/>
        </w:rPr>
      </w:pPr>
    </w:p>
    <w:p w14:paraId="6DE43374" w14:textId="2405F0CE" w:rsidR="00600031" w:rsidRPr="00140D2B" w:rsidRDefault="0033018D" w:rsidP="00C839EC">
      <w:pPr>
        <w:jc w:val="both"/>
        <w:rPr>
          <w:lang w:val="en-US" w:eastAsia="ko-KR"/>
        </w:rPr>
      </w:pPr>
      <w:r w:rsidRPr="00140D2B">
        <w:rPr>
          <w:lang w:val="en-US" w:eastAsia="ko-KR"/>
        </w:rPr>
        <w:t>WLAN support</w:t>
      </w:r>
      <w:r w:rsidR="005C0644" w:rsidRPr="00140D2B">
        <w:rPr>
          <w:lang w:val="en-US" w:eastAsia="ko-KR"/>
        </w:rPr>
        <w:t>s</w:t>
      </w:r>
      <w:r w:rsidRPr="00140D2B">
        <w:rPr>
          <w:lang w:val="en-US" w:eastAsia="ko-KR"/>
        </w:rPr>
        <w:t xml:space="preserve"> high data rate</w:t>
      </w:r>
      <w:r w:rsidR="00AE1467" w:rsidRPr="00140D2B">
        <w:rPr>
          <w:lang w:val="en-US" w:eastAsia="ko-KR"/>
        </w:rPr>
        <w:t>s</w:t>
      </w:r>
      <w:r w:rsidRPr="00140D2B">
        <w:rPr>
          <w:lang w:val="en-US" w:eastAsia="ko-KR"/>
        </w:rPr>
        <w:t xml:space="preserve"> </w:t>
      </w:r>
      <w:r w:rsidR="0044152B" w:rsidRPr="00140D2B">
        <w:rPr>
          <w:lang w:val="en-US" w:eastAsia="ko-KR"/>
        </w:rPr>
        <w:t xml:space="preserve">that </w:t>
      </w:r>
      <w:r w:rsidR="00AE1467" w:rsidRPr="00140D2B">
        <w:rPr>
          <w:lang w:val="en-US" w:eastAsia="ko-KR"/>
        </w:rPr>
        <w:t>are</w:t>
      </w:r>
      <w:r w:rsidR="0044152B" w:rsidRPr="00140D2B">
        <w:rPr>
          <w:lang w:val="en-US" w:eastAsia="ko-KR"/>
        </w:rPr>
        <w:t xml:space="preserve"> necessary </w:t>
      </w:r>
      <w:r w:rsidRPr="00140D2B">
        <w:rPr>
          <w:lang w:val="en-US" w:eastAsia="ko-KR"/>
        </w:rPr>
        <w:t xml:space="preserve">to meet the performance </w:t>
      </w:r>
      <w:r w:rsidR="003B4B15" w:rsidRPr="00140D2B">
        <w:rPr>
          <w:lang w:val="en-US" w:eastAsia="ko-KR"/>
        </w:rPr>
        <w:t xml:space="preserve">goals </w:t>
      </w:r>
      <w:r w:rsidRPr="00140D2B">
        <w:rPr>
          <w:lang w:val="en-US" w:eastAsia="ko-KR"/>
        </w:rPr>
        <w:t xml:space="preserve">of </w:t>
      </w:r>
      <w:r w:rsidR="00FF023C" w:rsidRPr="00140D2B">
        <w:rPr>
          <w:lang w:val="en-US" w:eastAsia="ko-KR"/>
        </w:rPr>
        <w:t xml:space="preserve">the </w:t>
      </w:r>
      <w:r w:rsidRPr="00140D2B">
        <w:rPr>
          <w:lang w:val="en-US" w:eastAsia="ko-KR"/>
        </w:rPr>
        <w:t xml:space="preserve">5G network in the </w:t>
      </w:r>
      <w:r w:rsidR="000A7331" w:rsidRPr="00140D2B">
        <w:rPr>
          <w:lang w:val="en-US" w:eastAsia="ko-KR"/>
        </w:rPr>
        <w:t>low mobility scenario</w:t>
      </w:r>
      <w:r w:rsidR="003B4B15" w:rsidRPr="00140D2B">
        <w:rPr>
          <w:lang w:val="en-US" w:eastAsia="ko-KR"/>
        </w:rPr>
        <w:t>s</w:t>
      </w:r>
      <w:r w:rsidR="0076408F" w:rsidRPr="00140D2B">
        <w:rPr>
          <w:lang w:val="en-US" w:eastAsia="ko-KR"/>
        </w:rPr>
        <w:t>,</w:t>
      </w:r>
      <w:r w:rsidR="000A7331" w:rsidRPr="00140D2B">
        <w:rPr>
          <w:lang w:val="en-US" w:eastAsia="ko-KR"/>
        </w:rPr>
        <w:t xml:space="preserve"> </w:t>
      </w:r>
      <w:r w:rsidR="009D4CCD" w:rsidRPr="00140D2B">
        <w:rPr>
          <w:lang w:val="en-US" w:eastAsia="ko-KR"/>
        </w:rPr>
        <w:t xml:space="preserve">and </w:t>
      </w:r>
      <w:r w:rsidR="00753FF2">
        <w:rPr>
          <w:lang w:val="en-US" w:eastAsia="ko-KR"/>
        </w:rPr>
        <w:t xml:space="preserve">WLAN </w:t>
      </w:r>
      <w:r w:rsidR="005141E7">
        <w:rPr>
          <w:lang w:val="en-US" w:eastAsia="ko-KR"/>
        </w:rPr>
        <w:t>needs to</w:t>
      </w:r>
      <w:r w:rsidR="00753FF2">
        <w:rPr>
          <w:lang w:val="en-US" w:eastAsia="ko-KR"/>
        </w:rPr>
        <w:t xml:space="preserve"> support interworking capability to 3GPP 5G network for ATSSS function</w:t>
      </w:r>
      <w:r w:rsidR="009D4CCD" w:rsidRPr="00140D2B">
        <w:rPr>
          <w:lang w:val="en-US" w:eastAsia="ko-KR"/>
        </w:rPr>
        <w:t xml:space="preserve">. </w:t>
      </w:r>
      <w:r w:rsidR="00261072" w:rsidRPr="00140D2B">
        <w:rPr>
          <w:lang w:val="en-US" w:eastAsia="ko-KR"/>
        </w:rPr>
        <w:t>Therefore,</w:t>
      </w:r>
      <w:r w:rsidR="009D4CCD" w:rsidRPr="00140D2B">
        <w:rPr>
          <w:lang w:val="en-US" w:eastAsia="ko-KR"/>
        </w:rPr>
        <w:t xml:space="preserve"> </w:t>
      </w:r>
      <w:r w:rsidR="007C3280" w:rsidRPr="00140D2B">
        <w:rPr>
          <w:lang w:val="en-US" w:eastAsia="ko-KR"/>
        </w:rPr>
        <w:t xml:space="preserve">the </w:t>
      </w:r>
      <w:r w:rsidR="00175D09" w:rsidRPr="00140D2B">
        <w:rPr>
          <w:lang w:val="en-US" w:eastAsia="ko-KR"/>
        </w:rPr>
        <w:t xml:space="preserve">802.11 </w:t>
      </w:r>
      <w:r w:rsidR="007C3280" w:rsidRPr="00140D2B">
        <w:rPr>
          <w:lang w:val="en-US" w:eastAsia="ko-KR"/>
        </w:rPr>
        <w:t>W</w:t>
      </w:r>
      <w:r w:rsidR="00753FF2">
        <w:rPr>
          <w:lang w:val="en-US" w:eastAsia="ko-KR"/>
        </w:rPr>
        <w:t xml:space="preserve">orking Group </w:t>
      </w:r>
      <w:r w:rsidR="00175D09" w:rsidRPr="00140D2B">
        <w:rPr>
          <w:lang w:val="en-US" w:eastAsia="ko-KR"/>
        </w:rPr>
        <w:t xml:space="preserve">should </w:t>
      </w:r>
      <w:r w:rsidR="00A33543" w:rsidRPr="00140D2B">
        <w:rPr>
          <w:lang w:val="en-US" w:eastAsia="ko-KR"/>
        </w:rPr>
        <w:t>consider</w:t>
      </w:r>
      <w:r w:rsidR="009D4CCD" w:rsidRPr="00140D2B">
        <w:rPr>
          <w:lang w:val="en-US" w:eastAsia="ko-KR"/>
        </w:rPr>
        <w:t xml:space="preserve"> </w:t>
      </w:r>
      <w:r w:rsidR="00175D09" w:rsidRPr="00140D2B">
        <w:rPr>
          <w:lang w:val="en-US" w:eastAsia="ko-KR"/>
        </w:rPr>
        <w:t xml:space="preserve">adding </w:t>
      </w:r>
      <w:r w:rsidR="007C3280" w:rsidRPr="00140D2B">
        <w:rPr>
          <w:lang w:val="en-US" w:eastAsia="ko-KR"/>
        </w:rPr>
        <w:t xml:space="preserve">some </w:t>
      </w:r>
      <w:r w:rsidR="00C52780" w:rsidRPr="00140D2B">
        <w:rPr>
          <w:lang w:val="en-US" w:eastAsia="ko-KR"/>
        </w:rPr>
        <w:t>new functional entities</w:t>
      </w:r>
      <w:r w:rsidR="009D4CCD" w:rsidRPr="00140D2B">
        <w:rPr>
          <w:lang w:val="en-US" w:eastAsia="ko-KR"/>
        </w:rPr>
        <w:t xml:space="preserve"> and </w:t>
      </w:r>
      <w:r w:rsidR="00FF337F" w:rsidRPr="00140D2B">
        <w:rPr>
          <w:lang w:val="en-US" w:eastAsia="ko-KR"/>
        </w:rPr>
        <w:t>signaling</w:t>
      </w:r>
      <w:r w:rsidR="009D4CCD" w:rsidRPr="00140D2B">
        <w:rPr>
          <w:lang w:val="en-US" w:eastAsia="ko-KR"/>
        </w:rPr>
        <w:t xml:space="preserve"> procedures</w:t>
      </w:r>
      <w:r w:rsidR="00175D09" w:rsidRPr="00140D2B">
        <w:rPr>
          <w:lang w:val="en-US" w:eastAsia="ko-KR"/>
        </w:rPr>
        <w:t xml:space="preserve"> to </w:t>
      </w:r>
      <w:r w:rsidR="007C3280" w:rsidRPr="00140D2B">
        <w:rPr>
          <w:lang w:val="en-US" w:eastAsia="ko-KR"/>
        </w:rPr>
        <w:t xml:space="preserve">enhance the </w:t>
      </w:r>
      <w:r w:rsidR="00175D09" w:rsidRPr="00140D2B">
        <w:rPr>
          <w:lang w:val="en-US" w:eastAsia="ko-KR"/>
        </w:rPr>
        <w:t>support</w:t>
      </w:r>
      <w:r w:rsidR="00CE0197" w:rsidRPr="00140D2B">
        <w:rPr>
          <w:lang w:val="en-US" w:eastAsia="ko-KR"/>
        </w:rPr>
        <w:t xml:space="preserve"> of</w:t>
      </w:r>
      <w:r w:rsidR="00175D09" w:rsidRPr="00140D2B">
        <w:rPr>
          <w:lang w:val="en-US" w:eastAsia="ko-KR"/>
        </w:rPr>
        <w:t xml:space="preserve"> interworking with the 3GPP 5G network</w:t>
      </w:r>
      <w:r w:rsidR="009D4CCD" w:rsidRPr="00140D2B">
        <w:rPr>
          <w:lang w:val="en-US" w:eastAsia="ko-KR"/>
        </w:rPr>
        <w:t xml:space="preserve">. </w:t>
      </w:r>
      <w:r w:rsidR="003A4706" w:rsidRPr="00140D2B">
        <w:rPr>
          <w:lang w:val="en-US" w:eastAsia="ko-KR"/>
        </w:rPr>
        <w:t>Enhancements</w:t>
      </w:r>
      <w:r w:rsidR="00CE0197" w:rsidRPr="00140D2B">
        <w:rPr>
          <w:lang w:val="en-US" w:eastAsia="ko-KR"/>
        </w:rPr>
        <w:t xml:space="preserve"> to t</w:t>
      </w:r>
      <w:r w:rsidR="00443A22" w:rsidRPr="00140D2B">
        <w:rPr>
          <w:lang w:val="en-US" w:eastAsia="ko-KR"/>
        </w:rPr>
        <w:t>he following 802.11 services and facilities should be</w:t>
      </w:r>
      <w:r w:rsidR="00CE0197" w:rsidRPr="00140D2B">
        <w:rPr>
          <w:lang w:val="en-US" w:eastAsia="ko-KR"/>
        </w:rPr>
        <w:t xml:space="preserve"> considered</w:t>
      </w:r>
      <w:r w:rsidR="00443A22" w:rsidRPr="00140D2B">
        <w:rPr>
          <w:lang w:val="en-US" w:eastAsia="ko-KR"/>
        </w:rPr>
        <w:t>:</w:t>
      </w:r>
    </w:p>
    <w:p w14:paraId="6D70CD21" w14:textId="74BF50FD" w:rsidR="009A6F1D" w:rsidRPr="00140D2B" w:rsidRDefault="009A6F1D" w:rsidP="00C839EC">
      <w:pPr>
        <w:jc w:val="both"/>
        <w:rPr>
          <w:lang w:val="en-US" w:eastAsia="ko-KR"/>
        </w:rPr>
      </w:pPr>
    </w:p>
    <w:p w14:paraId="0C25E428" w14:textId="04AF2332" w:rsidR="00C839EC" w:rsidRPr="00140D2B" w:rsidRDefault="00C839EC" w:rsidP="00942292">
      <w:pPr>
        <w:pStyle w:val="ListParagraph"/>
        <w:numPr>
          <w:ilvl w:val="0"/>
          <w:numId w:val="57"/>
        </w:numPr>
        <w:rPr>
          <w:lang w:val="en-US" w:eastAsia="ko-KR"/>
        </w:rPr>
      </w:pPr>
      <w:r w:rsidRPr="00140D2B">
        <w:rPr>
          <w:lang w:val="en-US" w:eastAsia="ko-KR"/>
        </w:rPr>
        <w:t>Active</w:t>
      </w:r>
      <w:r w:rsidR="009A6F1D" w:rsidRPr="00140D2B">
        <w:rPr>
          <w:lang w:val="en-US" w:eastAsia="ko-KR"/>
        </w:rPr>
        <w:t xml:space="preserve"> scanning </w:t>
      </w:r>
      <w:r w:rsidR="00843671">
        <w:rPr>
          <w:lang w:val="en-US" w:eastAsia="ko-KR"/>
        </w:rPr>
        <w:t>and association</w:t>
      </w:r>
    </w:p>
    <w:p w14:paraId="30A251D9" w14:textId="0A7C11D6" w:rsidR="00942292" w:rsidRPr="00140D2B" w:rsidRDefault="00B1694F" w:rsidP="00942292">
      <w:pPr>
        <w:pStyle w:val="ListParagraph"/>
        <w:numPr>
          <w:ilvl w:val="0"/>
          <w:numId w:val="57"/>
        </w:numPr>
        <w:rPr>
          <w:lang w:val="en-US" w:eastAsia="ko-KR"/>
        </w:rPr>
      </w:pPr>
      <w:r>
        <w:rPr>
          <w:lang w:val="en-US" w:eastAsia="ko-KR"/>
        </w:rPr>
        <w:t>Registration</w:t>
      </w:r>
    </w:p>
    <w:p w14:paraId="50690CCF" w14:textId="229A56C3" w:rsidR="00C839EC" w:rsidRPr="00140D2B" w:rsidRDefault="00C839EC" w:rsidP="00F06520">
      <w:pPr>
        <w:pStyle w:val="ListParagraph"/>
        <w:numPr>
          <w:ilvl w:val="0"/>
          <w:numId w:val="59"/>
        </w:numPr>
        <w:rPr>
          <w:lang w:val="en-US" w:eastAsia="ko-KR"/>
        </w:rPr>
      </w:pPr>
      <w:r w:rsidRPr="00140D2B">
        <w:rPr>
          <w:lang w:val="en-US" w:eastAsia="ko-KR"/>
        </w:rPr>
        <w:t>A</w:t>
      </w:r>
      <w:r w:rsidR="009A6F1D" w:rsidRPr="00140D2B">
        <w:rPr>
          <w:lang w:val="en-US" w:eastAsia="ko-KR"/>
        </w:rPr>
        <w:t>uthentication</w:t>
      </w:r>
    </w:p>
    <w:p w14:paraId="6C39AF52" w14:textId="26745B0B" w:rsidR="00942292" w:rsidRPr="00140D2B" w:rsidRDefault="00C839EC" w:rsidP="00F06520">
      <w:pPr>
        <w:pStyle w:val="ListParagraph"/>
        <w:numPr>
          <w:ilvl w:val="0"/>
          <w:numId w:val="59"/>
        </w:numPr>
        <w:rPr>
          <w:lang w:val="en-US" w:eastAsia="ko-KR"/>
        </w:rPr>
      </w:pPr>
      <w:r w:rsidRPr="00140D2B">
        <w:rPr>
          <w:lang w:val="en-US" w:eastAsia="ko-KR"/>
        </w:rPr>
        <w:t>QoS facility</w:t>
      </w:r>
      <w:r w:rsidR="009A6F1D" w:rsidRPr="00140D2B">
        <w:rPr>
          <w:lang w:val="en-US" w:eastAsia="ko-KR"/>
        </w:rPr>
        <w:t xml:space="preserve"> </w:t>
      </w:r>
    </w:p>
    <w:p w14:paraId="58D58C83" w14:textId="77777777" w:rsidR="000C38DA" w:rsidRPr="00140D2B" w:rsidRDefault="000C38DA" w:rsidP="00657A5C">
      <w:pPr>
        <w:pStyle w:val="ListParagraph"/>
        <w:ind w:left="800"/>
        <w:rPr>
          <w:lang w:val="en-US" w:eastAsia="ko-KR"/>
        </w:rPr>
      </w:pPr>
    </w:p>
    <w:p w14:paraId="68FD7F13" w14:textId="2CBFE53E" w:rsidR="004F0D0B" w:rsidRPr="00140D2B" w:rsidRDefault="009A6F1D" w:rsidP="00F06520">
      <w:pPr>
        <w:jc w:val="both"/>
        <w:rPr>
          <w:lang w:val="en-US" w:eastAsia="ko-KR"/>
        </w:rPr>
      </w:pPr>
      <w:r w:rsidRPr="00140D2B">
        <w:rPr>
          <w:lang w:val="en-US" w:eastAsia="ko-KR"/>
        </w:rPr>
        <w:t>The</w:t>
      </w:r>
      <w:r w:rsidR="004F0D0B" w:rsidRPr="00140D2B">
        <w:rPr>
          <w:lang w:val="en-US" w:eastAsia="ko-KR"/>
        </w:rPr>
        <w:t xml:space="preserve"> key</w:t>
      </w:r>
      <w:r w:rsidR="003A4706" w:rsidRPr="00140D2B">
        <w:rPr>
          <w:lang w:val="en-US" w:eastAsia="ko-KR"/>
        </w:rPr>
        <w:t xml:space="preserve"> area</w:t>
      </w:r>
      <w:r w:rsidR="00050C5D" w:rsidRPr="00140D2B">
        <w:rPr>
          <w:lang w:val="en-US" w:eastAsia="ko-KR"/>
        </w:rPr>
        <w:t>s</w:t>
      </w:r>
      <w:r w:rsidR="003A4706" w:rsidRPr="00140D2B">
        <w:rPr>
          <w:lang w:val="en-US" w:eastAsia="ko-KR"/>
        </w:rPr>
        <w:t xml:space="preserve"> to be consid</w:t>
      </w:r>
      <w:r w:rsidR="00F76702" w:rsidRPr="00140D2B">
        <w:rPr>
          <w:lang w:val="en-US" w:eastAsia="ko-KR"/>
        </w:rPr>
        <w:t xml:space="preserve">ered are: </w:t>
      </w:r>
    </w:p>
    <w:p w14:paraId="421A24C3" w14:textId="77777777" w:rsidR="004F0D0B" w:rsidRPr="00140D2B" w:rsidRDefault="004F0D0B" w:rsidP="00F06520">
      <w:pPr>
        <w:jc w:val="both"/>
        <w:rPr>
          <w:lang w:val="en-US" w:eastAsia="ko-KR"/>
        </w:rPr>
      </w:pPr>
    </w:p>
    <w:p w14:paraId="6C556B23" w14:textId="038D0AE5" w:rsidR="00B976C9" w:rsidRPr="00070C9F" w:rsidRDefault="004F0D0B" w:rsidP="00643C95">
      <w:pPr>
        <w:pStyle w:val="ListParagraph"/>
        <w:numPr>
          <w:ilvl w:val="0"/>
          <w:numId w:val="58"/>
        </w:numPr>
        <w:jc w:val="both"/>
        <w:rPr>
          <w:lang w:val="en-US" w:eastAsia="ko-KR"/>
        </w:rPr>
      </w:pPr>
      <w:r w:rsidRPr="00140D2B">
        <w:rPr>
          <w:lang w:val="en-US" w:eastAsia="ko-KR"/>
        </w:rPr>
        <w:t>Radio scanning and association process i</w:t>
      </w:r>
      <w:r w:rsidR="00704886" w:rsidRPr="00140D2B">
        <w:rPr>
          <w:lang w:val="en-US" w:eastAsia="ko-KR"/>
        </w:rPr>
        <w:t>s specified in WLAN 802.11</w:t>
      </w:r>
      <w:r w:rsidR="005141E7">
        <w:rPr>
          <w:lang w:val="en-US" w:eastAsia="ko-KR"/>
        </w:rPr>
        <w:t xml:space="preserve">. However, additional radio scanning for </w:t>
      </w:r>
      <w:r w:rsidR="000525E7">
        <w:rPr>
          <w:lang w:val="en-US" w:eastAsia="ko-KR"/>
        </w:rPr>
        <w:t>ATSSS function</w:t>
      </w:r>
      <w:r w:rsidR="00A426A6">
        <w:rPr>
          <w:lang w:val="en-US" w:eastAsia="ko-KR"/>
        </w:rPr>
        <w:t xml:space="preserve"> should be supported</w:t>
      </w:r>
      <w:r w:rsidR="00CE0AF3" w:rsidRPr="00140D2B">
        <w:rPr>
          <w:lang w:val="en-US" w:eastAsia="ko-KR"/>
        </w:rPr>
        <w:t>.</w:t>
      </w:r>
    </w:p>
    <w:p w14:paraId="21A1C581" w14:textId="17981623" w:rsidR="00B976C9" w:rsidRPr="00070C9F" w:rsidRDefault="00B976C9" w:rsidP="00643C95">
      <w:pPr>
        <w:pStyle w:val="ListParagraph"/>
        <w:numPr>
          <w:ilvl w:val="0"/>
          <w:numId w:val="58"/>
        </w:numPr>
        <w:jc w:val="both"/>
        <w:rPr>
          <w:lang w:val="en-US" w:eastAsia="ko-KR"/>
        </w:rPr>
      </w:pPr>
      <w:r w:rsidRPr="008529EC">
        <w:rPr>
          <w:lang w:val="en-US" w:eastAsia="ko-KR"/>
        </w:rPr>
        <w:t>IKE</w:t>
      </w:r>
      <w:r w:rsidR="00EE5352" w:rsidRPr="008529EC">
        <w:rPr>
          <w:lang w:val="en-US" w:eastAsia="ko-KR"/>
        </w:rPr>
        <w:t>v2,</w:t>
      </w:r>
      <w:r w:rsidRPr="00A02E13">
        <w:rPr>
          <w:lang w:val="en-US" w:eastAsia="ko-KR"/>
        </w:rPr>
        <w:t xml:space="preserve"> EAP-5G </w:t>
      </w:r>
      <w:r w:rsidR="00EE5352" w:rsidRPr="00C7633B">
        <w:rPr>
          <w:lang w:val="en-US" w:eastAsia="ko-KR"/>
        </w:rPr>
        <w:t xml:space="preserve">and IPsec </w:t>
      </w:r>
      <w:r w:rsidRPr="00C7633B">
        <w:rPr>
          <w:lang w:val="en-US" w:eastAsia="ko-KR"/>
        </w:rPr>
        <w:t xml:space="preserve">protocol for </w:t>
      </w:r>
      <w:r w:rsidR="00A33543" w:rsidRPr="00140D2B">
        <w:rPr>
          <w:lang w:val="en-US" w:eastAsia="ko-KR"/>
        </w:rPr>
        <w:t>registration</w:t>
      </w:r>
      <w:r w:rsidR="004F0D0B" w:rsidRPr="00140D2B">
        <w:rPr>
          <w:lang w:val="en-US" w:eastAsia="ko-KR"/>
        </w:rPr>
        <w:t xml:space="preserve"> and authentication </w:t>
      </w:r>
      <w:r w:rsidR="00CE0AF3" w:rsidRPr="00140D2B">
        <w:rPr>
          <w:lang w:val="en-US" w:eastAsia="ko-KR"/>
        </w:rPr>
        <w:t xml:space="preserve">support should </w:t>
      </w:r>
      <w:r w:rsidRPr="00140D2B">
        <w:rPr>
          <w:lang w:val="en-US" w:eastAsia="ko-KR"/>
        </w:rPr>
        <w:t>be</w:t>
      </w:r>
      <w:r w:rsidR="00EE5352" w:rsidRPr="00140D2B">
        <w:rPr>
          <w:lang w:val="en-US" w:eastAsia="ko-KR"/>
        </w:rPr>
        <w:t xml:space="preserve"> added </w:t>
      </w:r>
      <w:r w:rsidRPr="00140D2B">
        <w:rPr>
          <w:lang w:val="en-US" w:eastAsia="ko-KR"/>
        </w:rPr>
        <w:t xml:space="preserve">in </w:t>
      </w:r>
      <w:r w:rsidR="00CE0AF3" w:rsidRPr="00140D2B">
        <w:rPr>
          <w:lang w:val="en-US" w:eastAsia="ko-KR"/>
        </w:rPr>
        <w:t>the</w:t>
      </w:r>
      <w:r w:rsidR="00353015" w:rsidRPr="00140D2B">
        <w:rPr>
          <w:lang w:val="en-US" w:eastAsia="ko-KR"/>
        </w:rPr>
        <w:t xml:space="preserve"> </w:t>
      </w:r>
      <w:r w:rsidR="000525E7">
        <w:rPr>
          <w:lang w:val="en-US" w:eastAsia="ko-KR"/>
        </w:rPr>
        <w:t>impleme</w:t>
      </w:r>
      <w:r w:rsidR="00341C94">
        <w:rPr>
          <w:lang w:val="en-US" w:eastAsia="ko-KR"/>
        </w:rPr>
        <w:t xml:space="preserve">ntation of </w:t>
      </w:r>
      <w:r w:rsidR="00DB01D9">
        <w:rPr>
          <w:lang w:val="en-US" w:eastAsia="ko-KR"/>
        </w:rPr>
        <w:t>TE</w:t>
      </w:r>
      <w:r w:rsidR="00CE0AF3" w:rsidRPr="00140D2B">
        <w:rPr>
          <w:lang w:val="en-US" w:eastAsia="ko-KR"/>
        </w:rPr>
        <w:t xml:space="preserve"> </w:t>
      </w:r>
      <w:r w:rsidR="00353015" w:rsidRPr="00140D2B">
        <w:rPr>
          <w:lang w:val="en-US" w:eastAsia="ko-KR"/>
        </w:rPr>
        <w:t xml:space="preserve">TEC </w:t>
      </w:r>
      <w:r w:rsidRPr="00140D2B">
        <w:rPr>
          <w:lang w:val="en-US" w:eastAsia="ko-KR"/>
        </w:rPr>
        <w:t xml:space="preserve">and </w:t>
      </w:r>
      <w:r w:rsidR="00353015" w:rsidRPr="00140D2B">
        <w:rPr>
          <w:lang w:val="en-US" w:eastAsia="ko-KR"/>
        </w:rPr>
        <w:t xml:space="preserve">the </w:t>
      </w:r>
      <w:r w:rsidRPr="00140D2B">
        <w:rPr>
          <w:lang w:val="en-US" w:eastAsia="ko-KR"/>
        </w:rPr>
        <w:t>WLAN</w:t>
      </w:r>
      <w:r w:rsidR="00CE0AF3" w:rsidRPr="00140D2B">
        <w:rPr>
          <w:lang w:val="en-US" w:eastAsia="ko-KR"/>
        </w:rPr>
        <w:t xml:space="preserve"> </w:t>
      </w:r>
      <w:r w:rsidR="00353015" w:rsidRPr="00140D2B">
        <w:rPr>
          <w:lang w:val="en-US" w:eastAsia="ko-KR"/>
        </w:rPr>
        <w:t>ANC</w:t>
      </w:r>
      <w:r w:rsidRPr="00897E61">
        <w:rPr>
          <w:lang w:val="en-US" w:eastAsia="ko-KR"/>
        </w:rPr>
        <w:t>.</w:t>
      </w:r>
    </w:p>
    <w:p w14:paraId="51631D55" w14:textId="55A4BD05" w:rsidR="00B976C9" w:rsidRPr="00140D2B" w:rsidRDefault="00B976C9" w:rsidP="00B976C9">
      <w:pPr>
        <w:pStyle w:val="ListParagraph"/>
        <w:numPr>
          <w:ilvl w:val="0"/>
          <w:numId w:val="58"/>
        </w:numPr>
        <w:jc w:val="both"/>
        <w:rPr>
          <w:lang w:val="en-US" w:eastAsia="ko-KR"/>
        </w:rPr>
      </w:pPr>
      <w:r w:rsidRPr="00170CC0">
        <w:rPr>
          <w:lang w:val="en-US" w:eastAsia="ko-KR"/>
        </w:rPr>
        <w:t xml:space="preserve">NAS </w:t>
      </w:r>
      <w:r w:rsidR="00FF337F" w:rsidRPr="00170CC0">
        <w:rPr>
          <w:lang w:val="en-US" w:eastAsia="ko-KR"/>
        </w:rPr>
        <w:t>signaling</w:t>
      </w:r>
      <w:r w:rsidRPr="008529EC">
        <w:rPr>
          <w:lang w:val="en-US" w:eastAsia="ko-KR"/>
        </w:rPr>
        <w:t xml:space="preserve"> </w:t>
      </w:r>
      <w:r w:rsidR="00DB0196">
        <w:rPr>
          <w:lang w:val="en-US" w:eastAsia="ko-KR"/>
        </w:rPr>
        <w:t>for</w:t>
      </w:r>
      <w:r w:rsidR="00704886" w:rsidRPr="00A02E13">
        <w:rPr>
          <w:lang w:val="en-US" w:eastAsia="ko-KR"/>
        </w:rPr>
        <w:t xml:space="preserve"> connect</w:t>
      </w:r>
      <w:r w:rsidR="00DB0196">
        <w:rPr>
          <w:lang w:val="en-US" w:eastAsia="ko-KR"/>
        </w:rPr>
        <w:t xml:space="preserve">ing to </w:t>
      </w:r>
      <w:r w:rsidR="00704886" w:rsidRPr="00A02E13">
        <w:rPr>
          <w:lang w:val="en-US" w:eastAsia="ko-KR"/>
        </w:rPr>
        <w:t xml:space="preserve">AMF </w:t>
      </w:r>
      <w:r w:rsidR="00CE0AF3" w:rsidRPr="00C7633B">
        <w:rPr>
          <w:lang w:val="en-US" w:eastAsia="ko-KR"/>
        </w:rPr>
        <w:t xml:space="preserve">should </w:t>
      </w:r>
      <w:r w:rsidR="00704886" w:rsidRPr="00C7633B">
        <w:rPr>
          <w:lang w:val="en-US" w:eastAsia="ko-KR"/>
        </w:rPr>
        <w:t xml:space="preserve">be </w:t>
      </w:r>
      <w:r w:rsidRPr="00140D2B">
        <w:rPr>
          <w:lang w:val="en-US" w:eastAsia="ko-KR"/>
        </w:rPr>
        <w:t xml:space="preserve">added in </w:t>
      </w:r>
      <w:r w:rsidR="00CE0AF3" w:rsidRPr="00140D2B">
        <w:rPr>
          <w:lang w:val="en-US" w:eastAsia="ko-KR"/>
        </w:rPr>
        <w:t>the</w:t>
      </w:r>
      <w:r w:rsidR="0071582F" w:rsidRPr="00140D2B">
        <w:rPr>
          <w:lang w:val="en-US" w:eastAsia="ko-KR"/>
        </w:rPr>
        <w:t xml:space="preserve"> </w:t>
      </w:r>
      <w:r w:rsidR="00341C94">
        <w:rPr>
          <w:lang w:val="en-US" w:eastAsia="ko-KR"/>
        </w:rPr>
        <w:t>implementation of</w:t>
      </w:r>
      <w:r w:rsidR="00341C94" w:rsidRPr="00140D2B">
        <w:rPr>
          <w:lang w:val="en-US" w:eastAsia="ko-KR"/>
        </w:rPr>
        <w:t xml:space="preserve"> </w:t>
      </w:r>
      <w:r w:rsidR="007A2D90">
        <w:rPr>
          <w:lang w:val="en-US" w:eastAsia="ko-KR"/>
        </w:rPr>
        <w:t>TE</w:t>
      </w:r>
      <w:r w:rsidR="00DB01D9">
        <w:rPr>
          <w:lang w:val="en-US" w:eastAsia="ko-KR"/>
        </w:rPr>
        <w:t xml:space="preserve"> </w:t>
      </w:r>
      <w:r w:rsidR="0071582F" w:rsidRPr="00140D2B">
        <w:rPr>
          <w:lang w:val="en-US" w:eastAsia="ko-KR"/>
        </w:rPr>
        <w:t xml:space="preserve">TEC </w:t>
      </w:r>
      <w:r w:rsidRPr="00140D2B">
        <w:rPr>
          <w:lang w:val="en-US" w:eastAsia="ko-KR"/>
        </w:rPr>
        <w:t xml:space="preserve">and </w:t>
      </w:r>
      <w:r w:rsidR="00CE0AF3" w:rsidRPr="00140D2B">
        <w:rPr>
          <w:lang w:val="en-US" w:eastAsia="ko-KR"/>
        </w:rPr>
        <w:t xml:space="preserve">the </w:t>
      </w:r>
      <w:r w:rsidRPr="00140D2B">
        <w:rPr>
          <w:lang w:val="en-US" w:eastAsia="ko-KR"/>
        </w:rPr>
        <w:t>WLAN</w:t>
      </w:r>
      <w:r w:rsidR="00CE0AF3" w:rsidRPr="00140D2B">
        <w:rPr>
          <w:lang w:val="en-US" w:eastAsia="ko-KR"/>
        </w:rPr>
        <w:t xml:space="preserve"> </w:t>
      </w:r>
      <w:r w:rsidR="0071582F" w:rsidRPr="00140D2B">
        <w:rPr>
          <w:lang w:val="en-US" w:eastAsia="ko-KR"/>
        </w:rPr>
        <w:t>ANC</w:t>
      </w:r>
      <w:r w:rsidRPr="00140D2B">
        <w:rPr>
          <w:lang w:val="en-US" w:eastAsia="ko-KR"/>
        </w:rPr>
        <w:t>.</w:t>
      </w:r>
    </w:p>
    <w:p w14:paraId="1E9AF848" w14:textId="56B9212A" w:rsidR="00B976C9" w:rsidRPr="00897E61" w:rsidRDefault="00B976C9" w:rsidP="00B976C9">
      <w:pPr>
        <w:pStyle w:val="ListParagraph"/>
        <w:numPr>
          <w:ilvl w:val="0"/>
          <w:numId w:val="58"/>
        </w:numPr>
        <w:jc w:val="both"/>
        <w:rPr>
          <w:lang w:val="en-US" w:eastAsia="ko-KR"/>
        </w:rPr>
      </w:pPr>
      <w:r w:rsidRPr="0021096F">
        <w:rPr>
          <w:lang w:val="en-US" w:eastAsia="ko-KR"/>
        </w:rPr>
        <w:t xml:space="preserve">Packet session </w:t>
      </w:r>
      <w:r w:rsidR="00A33543" w:rsidRPr="0021096F">
        <w:rPr>
          <w:lang w:val="en-US" w:eastAsia="ko-KR"/>
        </w:rPr>
        <w:t>initiation</w:t>
      </w:r>
      <w:r w:rsidRPr="00B35290">
        <w:rPr>
          <w:lang w:val="en-US" w:eastAsia="ko-KR"/>
        </w:rPr>
        <w:t>/modification/termination</w:t>
      </w:r>
      <w:r w:rsidR="00D1700C" w:rsidRPr="00E368D6">
        <w:rPr>
          <w:lang w:val="en-US" w:eastAsia="ko-KR"/>
        </w:rPr>
        <w:t xml:space="preserve"> </w:t>
      </w:r>
      <w:r w:rsidR="00DB0196">
        <w:rPr>
          <w:lang w:val="en-US" w:eastAsia="ko-KR"/>
        </w:rPr>
        <w:t>for</w:t>
      </w:r>
      <w:r w:rsidR="00D1700C" w:rsidRPr="00E368D6">
        <w:rPr>
          <w:lang w:val="en-US" w:eastAsia="ko-KR"/>
        </w:rPr>
        <w:t xml:space="preserve"> connect</w:t>
      </w:r>
      <w:r w:rsidR="00DB0196">
        <w:rPr>
          <w:lang w:val="en-US" w:eastAsia="ko-KR"/>
        </w:rPr>
        <w:t>ing to</w:t>
      </w:r>
      <w:r w:rsidR="00D1700C" w:rsidRPr="00E368D6">
        <w:rPr>
          <w:lang w:val="en-US" w:eastAsia="ko-KR"/>
        </w:rPr>
        <w:t xml:space="preserve"> S</w:t>
      </w:r>
      <w:r w:rsidR="005B19F9" w:rsidRPr="00E368D6">
        <w:rPr>
          <w:lang w:val="en-US" w:eastAsia="ko-KR"/>
        </w:rPr>
        <w:t>M</w:t>
      </w:r>
      <w:r w:rsidRPr="00170CC0">
        <w:rPr>
          <w:lang w:val="en-US" w:eastAsia="ko-KR"/>
        </w:rPr>
        <w:t>F</w:t>
      </w:r>
      <w:r w:rsidR="00704886" w:rsidRPr="008529EC">
        <w:rPr>
          <w:lang w:val="en-US" w:eastAsia="ko-KR"/>
        </w:rPr>
        <w:t xml:space="preserve"> sh</w:t>
      </w:r>
      <w:r w:rsidR="00CE0AF3" w:rsidRPr="00B46810">
        <w:rPr>
          <w:lang w:val="en-US" w:eastAsia="ko-KR"/>
        </w:rPr>
        <w:t xml:space="preserve">ould </w:t>
      </w:r>
      <w:r w:rsidR="00704886" w:rsidRPr="00C7633B">
        <w:rPr>
          <w:lang w:val="en-US" w:eastAsia="ko-KR"/>
        </w:rPr>
        <w:t xml:space="preserve">be </w:t>
      </w:r>
      <w:r w:rsidRPr="00C7633B">
        <w:rPr>
          <w:lang w:val="en-US" w:eastAsia="ko-KR"/>
        </w:rPr>
        <w:t>added in</w:t>
      </w:r>
      <w:r w:rsidR="00150A24">
        <w:rPr>
          <w:lang w:val="en-US" w:eastAsia="ko-KR"/>
        </w:rPr>
        <w:t xml:space="preserve"> the</w:t>
      </w:r>
      <w:r w:rsidR="00341C94" w:rsidRPr="00341C94">
        <w:rPr>
          <w:lang w:val="en-US" w:eastAsia="ko-KR"/>
        </w:rPr>
        <w:t xml:space="preserve"> </w:t>
      </w:r>
      <w:r w:rsidR="00341C94">
        <w:rPr>
          <w:lang w:val="en-US" w:eastAsia="ko-KR"/>
        </w:rPr>
        <w:t>implementation of</w:t>
      </w:r>
      <w:r w:rsidR="00353015" w:rsidRPr="00140D2B">
        <w:rPr>
          <w:lang w:val="en-US" w:eastAsia="ko-KR"/>
        </w:rPr>
        <w:t xml:space="preserve"> </w:t>
      </w:r>
      <w:r w:rsidR="00CE0AF3" w:rsidRPr="00140D2B">
        <w:rPr>
          <w:lang w:val="en-US" w:eastAsia="ko-KR"/>
        </w:rPr>
        <w:t xml:space="preserve">the </w:t>
      </w:r>
      <w:r w:rsidR="007A2D90">
        <w:rPr>
          <w:lang w:val="en-US" w:eastAsia="ko-KR"/>
        </w:rPr>
        <w:t>TE</w:t>
      </w:r>
      <w:r w:rsidR="00DB01D9">
        <w:rPr>
          <w:lang w:val="en-US" w:eastAsia="ko-KR"/>
        </w:rPr>
        <w:t xml:space="preserve"> </w:t>
      </w:r>
      <w:r w:rsidR="00353015" w:rsidRPr="00140D2B">
        <w:rPr>
          <w:lang w:val="en-US" w:eastAsia="ko-KR"/>
        </w:rPr>
        <w:t>TEC</w:t>
      </w:r>
      <w:r w:rsidRPr="00140D2B">
        <w:rPr>
          <w:lang w:val="en-US" w:eastAsia="ko-KR"/>
        </w:rPr>
        <w:t xml:space="preserve"> and WLAN</w:t>
      </w:r>
      <w:r w:rsidR="00CE0AF3" w:rsidRPr="00140D2B">
        <w:rPr>
          <w:lang w:val="en-US" w:eastAsia="ko-KR"/>
        </w:rPr>
        <w:t xml:space="preserve"> </w:t>
      </w:r>
      <w:r w:rsidR="00353015" w:rsidRPr="00140D2B">
        <w:rPr>
          <w:lang w:val="en-US" w:eastAsia="ko-KR"/>
        </w:rPr>
        <w:t>ANC</w:t>
      </w:r>
      <w:r w:rsidRPr="00140D2B">
        <w:rPr>
          <w:lang w:val="en-US" w:eastAsia="ko-KR"/>
        </w:rPr>
        <w:t>.</w:t>
      </w:r>
    </w:p>
    <w:p w14:paraId="69C0644E" w14:textId="102360AF" w:rsidR="005B19F9" w:rsidRPr="00140D2B" w:rsidRDefault="00B976C9" w:rsidP="005B19F9">
      <w:pPr>
        <w:pStyle w:val="ListParagraph"/>
        <w:numPr>
          <w:ilvl w:val="0"/>
          <w:numId w:val="58"/>
        </w:numPr>
        <w:jc w:val="both"/>
        <w:rPr>
          <w:lang w:val="en-US" w:eastAsia="ko-KR"/>
        </w:rPr>
      </w:pPr>
      <w:r w:rsidRPr="00140D2B">
        <w:rPr>
          <w:lang w:val="en-US" w:eastAsia="ko-KR"/>
        </w:rPr>
        <w:lastRenderedPageBreak/>
        <w:t xml:space="preserve">Packet data QoS management </w:t>
      </w:r>
      <w:r w:rsidR="005B19F9" w:rsidRPr="00140D2B">
        <w:rPr>
          <w:lang w:val="en-US" w:eastAsia="ko-KR"/>
        </w:rPr>
        <w:t>of WLAN</w:t>
      </w:r>
      <w:r w:rsidR="00D1700C" w:rsidRPr="00140D2B">
        <w:rPr>
          <w:lang w:val="en-US" w:eastAsia="ko-KR"/>
        </w:rPr>
        <w:t xml:space="preserve"> </w:t>
      </w:r>
      <w:r w:rsidRPr="00140D2B">
        <w:rPr>
          <w:lang w:val="en-US" w:eastAsia="ko-KR"/>
        </w:rPr>
        <w:t xml:space="preserve">shall specify QoS </w:t>
      </w:r>
      <w:r w:rsidR="005B19F9" w:rsidRPr="00140D2B">
        <w:rPr>
          <w:lang w:val="en-US" w:eastAsia="ko-KR"/>
        </w:rPr>
        <w:t xml:space="preserve">identification, </w:t>
      </w:r>
      <w:r w:rsidRPr="00140D2B">
        <w:rPr>
          <w:lang w:val="en-US" w:eastAsia="ko-KR"/>
        </w:rPr>
        <w:t>profile</w:t>
      </w:r>
      <w:r w:rsidR="005B19F9" w:rsidRPr="00140D2B">
        <w:rPr>
          <w:lang w:val="en-US" w:eastAsia="ko-KR"/>
        </w:rPr>
        <w:t xml:space="preserve"> and DRB</w:t>
      </w:r>
      <w:r w:rsidRPr="00140D2B">
        <w:rPr>
          <w:lang w:val="en-US" w:eastAsia="ko-KR"/>
        </w:rPr>
        <w:t xml:space="preserve"> to </w:t>
      </w:r>
      <w:r w:rsidR="00A33543" w:rsidRPr="00140D2B">
        <w:rPr>
          <w:lang w:val="en-US" w:eastAsia="ko-KR"/>
        </w:rPr>
        <w:t>guarantee</w:t>
      </w:r>
      <w:r w:rsidRPr="00140D2B">
        <w:rPr>
          <w:lang w:val="en-US" w:eastAsia="ko-KR"/>
        </w:rPr>
        <w:t xml:space="preserve"> packet delay and PER for the required service types.</w:t>
      </w:r>
    </w:p>
    <w:p w14:paraId="1A32B273" w14:textId="57FD844C" w:rsidR="005B19F9" w:rsidRPr="00140D2B" w:rsidRDefault="005B19F9" w:rsidP="00F06520">
      <w:pPr>
        <w:pStyle w:val="ListParagraph"/>
        <w:numPr>
          <w:ilvl w:val="1"/>
          <w:numId w:val="57"/>
        </w:numPr>
        <w:jc w:val="both"/>
        <w:rPr>
          <w:lang w:val="en-US" w:eastAsia="ko-KR"/>
        </w:rPr>
      </w:pPr>
      <w:r w:rsidRPr="00140D2B">
        <w:rPr>
          <w:lang w:val="en-US" w:eastAsia="ko-KR"/>
        </w:rPr>
        <w:t xml:space="preserve">QoS mapping to WLAN is </w:t>
      </w:r>
      <w:r w:rsidR="00942292" w:rsidRPr="00140D2B">
        <w:rPr>
          <w:lang w:val="en-US" w:eastAsia="ko-KR"/>
        </w:rPr>
        <w:t>necessary</w:t>
      </w:r>
      <w:r w:rsidRPr="00140D2B">
        <w:rPr>
          <w:lang w:val="en-US" w:eastAsia="ko-KR"/>
        </w:rPr>
        <w:t xml:space="preserve"> to support more granularity of QoS ID and parameters</w:t>
      </w:r>
      <w:r w:rsidR="00A73343">
        <w:rPr>
          <w:lang w:val="en-US" w:eastAsia="ko-KR"/>
        </w:rPr>
        <w:t>.</w:t>
      </w:r>
    </w:p>
    <w:p w14:paraId="100C7475" w14:textId="173A32E2" w:rsidR="005B19F9" w:rsidRPr="00140D2B" w:rsidRDefault="005B19F9" w:rsidP="00F06520">
      <w:pPr>
        <w:pStyle w:val="ListParagraph"/>
        <w:numPr>
          <w:ilvl w:val="1"/>
          <w:numId w:val="57"/>
        </w:numPr>
        <w:jc w:val="both"/>
        <w:rPr>
          <w:lang w:val="en-US" w:eastAsia="ko-KR"/>
        </w:rPr>
      </w:pPr>
      <w:r w:rsidRPr="00140D2B">
        <w:rPr>
          <w:lang w:val="en-US" w:eastAsia="ko-KR"/>
        </w:rPr>
        <w:t>Packe</w:t>
      </w:r>
      <w:r w:rsidR="00942292" w:rsidRPr="00140D2B">
        <w:rPr>
          <w:lang w:val="en-US" w:eastAsia="ko-KR"/>
        </w:rPr>
        <w:t xml:space="preserve">t scheduling in </w:t>
      </w:r>
      <w:r w:rsidR="00CE0AF3" w:rsidRPr="00140D2B">
        <w:rPr>
          <w:lang w:val="en-US" w:eastAsia="ko-KR"/>
        </w:rPr>
        <w:t xml:space="preserve">the </w:t>
      </w:r>
      <w:r w:rsidR="00DB01D9">
        <w:rPr>
          <w:lang w:val="en-US" w:eastAsia="ko-KR"/>
        </w:rPr>
        <w:t>TE</w:t>
      </w:r>
      <w:r w:rsidR="00942292" w:rsidRPr="00140D2B">
        <w:rPr>
          <w:lang w:val="en-US" w:eastAsia="ko-KR"/>
        </w:rPr>
        <w:t xml:space="preserve"> and AP should</w:t>
      </w:r>
      <w:r w:rsidRPr="00140D2B">
        <w:rPr>
          <w:lang w:val="en-US" w:eastAsia="ko-KR"/>
        </w:rPr>
        <w:t xml:space="preserve"> meet data rate, </w:t>
      </w:r>
      <w:proofErr w:type="gramStart"/>
      <w:r w:rsidRPr="00140D2B">
        <w:rPr>
          <w:lang w:val="en-US" w:eastAsia="ko-KR"/>
        </w:rPr>
        <w:t>latency</w:t>
      </w:r>
      <w:proofErr w:type="gramEnd"/>
      <w:r w:rsidRPr="00140D2B">
        <w:rPr>
          <w:lang w:val="en-US" w:eastAsia="ko-KR"/>
        </w:rPr>
        <w:t xml:space="preserve"> and PER</w:t>
      </w:r>
      <w:r w:rsidR="00A73343">
        <w:rPr>
          <w:lang w:val="en-US" w:eastAsia="ko-KR"/>
        </w:rPr>
        <w:t>.</w:t>
      </w:r>
    </w:p>
    <w:p w14:paraId="4394453D" w14:textId="35FA50D1" w:rsidR="00942292" w:rsidRPr="00140D2B" w:rsidRDefault="00942292" w:rsidP="00F06520">
      <w:pPr>
        <w:pStyle w:val="ListParagraph"/>
        <w:numPr>
          <w:ilvl w:val="1"/>
          <w:numId w:val="57"/>
        </w:numPr>
        <w:jc w:val="both"/>
        <w:rPr>
          <w:lang w:val="en-US" w:eastAsia="ko-KR"/>
        </w:rPr>
      </w:pPr>
      <w:r w:rsidRPr="00140D2B">
        <w:rPr>
          <w:lang w:val="en-US" w:eastAsia="ko-KR"/>
        </w:rPr>
        <w:t xml:space="preserve">Timing </w:t>
      </w:r>
      <w:r w:rsidR="005B19F9" w:rsidRPr="00140D2B">
        <w:rPr>
          <w:lang w:val="en-US" w:eastAsia="ko-KR"/>
        </w:rPr>
        <w:t xml:space="preserve">scheduling and </w:t>
      </w:r>
      <w:r w:rsidR="00CE0AF3" w:rsidRPr="00140D2B">
        <w:rPr>
          <w:lang w:val="en-US" w:eastAsia="ko-KR"/>
        </w:rPr>
        <w:t xml:space="preserve">the introduction of a </w:t>
      </w:r>
      <w:r w:rsidR="005B19F9" w:rsidRPr="00140D2B">
        <w:rPr>
          <w:lang w:val="en-US" w:eastAsia="ko-KR"/>
        </w:rPr>
        <w:t xml:space="preserve">Hybrid ARQ scheme </w:t>
      </w:r>
      <w:r w:rsidR="00261187" w:rsidRPr="00140D2B">
        <w:rPr>
          <w:lang w:val="en-US" w:eastAsia="ko-KR"/>
        </w:rPr>
        <w:t>may be necessary to support GBR</w:t>
      </w:r>
      <w:r w:rsidR="009B77D9" w:rsidRPr="00140D2B">
        <w:rPr>
          <w:lang w:val="en-US" w:eastAsia="ko-KR"/>
        </w:rPr>
        <w:t>.</w:t>
      </w:r>
    </w:p>
    <w:p w14:paraId="24404DF7" w14:textId="3DCA3DB8" w:rsidR="005B19F9" w:rsidRPr="00140D2B" w:rsidRDefault="00942292" w:rsidP="00F06520">
      <w:pPr>
        <w:pStyle w:val="ListParagraph"/>
        <w:numPr>
          <w:ilvl w:val="1"/>
          <w:numId w:val="57"/>
        </w:numPr>
        <w:jc w:val="both"/>
        <w:rPr>
          <w:lang w:val="en-US" w:eastAsia="ko-KR"/>
        </w:rPr>
      </w:pPr>
      <w:r w:rsidRPr="00140D2B">
        <w:rPr>
          <w:lang w:val="en-US" w:eastAsia="ko-KR"/>
        </w:rPr>
        <w:t>802.11ax</w:t>
      </w:r>
      <w:r w:rsidR="00C839EC" w:rsidRPr="00140D2B">
        <w:rPr>
          <w:lang w:val="en-US" w:eastAsia="ko-KR"/>
        </w:rPr>
        <w:t xml:space="preserve">, as implemented, </w:t>
      </w:r>
      <w:r w:rsidR="00261072" w:rsidRPr="00140D2B">
        <w:rPr>
          <w:lang w:val="en-US" w:eastAsia="ko-KR"/>
        </w:rPr>
        <w:t>cannot</w:t>
      </w:r>
      <w:r w:rsidR="005B19F9" w:rsidRPr="00140D2B">
        <w:rPr>
          <w:lang w:val="en-US" w:eastAsia="ko-KR"/>
        </w:rPr>
        <w:t xml:space="preserve"> </w:t>
      </w:r>
      <w:r w:rsidR="009B77D9" w:rsidRPr="00140D2B">
        <w:rPr>
          <w:lang w:val="en-US" w:eastAsia="ko-KR"/>
        </w:rPr>
        <w:t xml:space="preserve">fully </w:t>
      </w:r>
      <w:r w:rsidR="005B19F9" w:rsidRPr="00140D2B">
        <w:rPr>
          <w:lang w:val="en-US" w:eastAsia="ko-KR"/>
        </w:rPr>
        <w:t xml:space="preserve">support </w:t>
      </w:r>
      <w:r w:rsidR="00121D99" w:rsidRPr="00140D2B">
        <w:rPr>
          <w:lang w:val="en-US" w:eastAsia="ko-KR"/>
        </w:rPr>
        <w:t xml:space="preserve">all </w:t>
      </w:r>
      <w:r w:rsidR="005B19F9" w:rsidRPr="00140D2B">
        <w:rPr>
          <w:lang w:val="en-US" w:eastAsia="ko-KR"/>
        </w:rPr>
        <w:t>3GPP service QoS</w:t>
      </w:r>
      <w:r w:rsidR="00121D99" w:rsidRPr="00140D2B">
        <w:rPr>
          <w:lang w:val="en-US" w:eastAsia="ko-KR"/>
        </w:rPr>
        <w:t xml:space="preserve"> requirements</w:t>
      </w:r>
      <w:r w:rsidR="00504377" w:rsidRPr="00140D2B">
        <w:rPr>
          <w:lang w:val="en-US" w:eastAsia="ko-KR"/>
        </w:rPr>
        <w:t>.</w:t>
      </w:r>
      <w:r w:rsidR="000255C5">
        <w:rPr>
          <w:lang w:val="en-US" w:eastAsia="ko-KR"/>
        </w:rPr>
        <w:t xml:space="preserve"> </w:t>
      </w:r>
      <w:r w:rsidR="00504377" w:rsidRPr="00140D2B">
        <w:rPr>
          <w:lang w:val="en-US" w:eastAsia="ko-KR"/>
        </w:rPr>
        <w:t>Improvements being developed in</w:t>
      </w:r>
      <w:r w:rsidR="0076408F" w:rsidRPr="00140D2B">
        <w:rPr>
          <w:lang w:val="en-US" w:eastAsia="ko-KR"/>
        </w:rPr>
        <w:t xml:space="preserve"> </w:t>
      </w:r>
      <w:r w:rsidR="007470B8" w:rsidRPr="00140D2B">
        <w:rPr>
          <w:lang w:val="en-US" w:eastAsia="ko-KR"/>
        </w:rPr>
        <w:t>802.</w:t>
      </w:r>
      <w:r w:rsidR="00B81E30" w:rsidRPr="00140D2B">
        <w:rPr>
          <w:lang w:val="en-US" w:eastAsia="ko-KR"/>
        </w:rPr>
        <w:t xml:space="preserve">11be </w:t>
      </w:r>
      <w:r w:rsidR="00150A24">
        <w:rPr>
          <w:lang w:val="en-US" w:eastAsia="ko-KR"/>
        </w:rPr>
        <w:t>(</w:t>
      </w:r>
      <w:r w:rsidR="00B81E30" w:rsidRPr="00140D2B">
        <w:rPr>
          <w:lang w:val="en-US" w:eastAsia="ko-KR"/>
        </w:rPr>
        <w:t>EHT</w:t>
      </w:r>
      <w:r w:rsidR="00150A24">
        <w:rPr>
          <w:lang w:val="en-US" w:eastAsia="ko-KR"/>
        </w:rPr>
        <w:t>)</w:t>
      </w:r>
      <w:r w:rsidR="00B81E30" w:rsidRPr="00140D2B">
        <w:rPr>
          <w:lang w:val="en-US" w:eastAsia="ko-KR"/>
        </w:rPr>
        <w:t xml:space="preserve"> </w:t>
      </w:r>
      <w:r w:rsidR="00A73343">
        <w:rPr>
          <w:lang w:val="en-US" w:eastAsia="ko-KR"/>
        </w:rPr>
        <w:t xml:space="preserve">and </w:t>
      </w:r>
      <w:r w:rsidR="007470B8" w:rsidRPr="00140D2B">
        <w:rPr>
          <w:lang w:val="en-US" w:eastAsia="ko-KR"/>
        </w:rPr>
        <w:t>802.</w:t>
      </w:r>
      <w:r w:rsidR="005B19F9" w:rsidRPr="00140D2B">
        <w:rPr>
          <w:lang w:val="en-US" w:eastAsia="ko-KR"/>
        </w:rPr>
        <w:t>11bd</w:t>
      </w:r>
      <w:r w:rsidR="00B81E30" w:rsidRPr="00140D2B">
        <w:rPr>
          <w:lang w:val="en-US" w:eastAsia="ko-KR"/>
        </w:rPr>
        <w:t xml:space="preserve"> </w:t>
      </w:r>
      <w:r w:rsidR="0076408F" w:rsidRPr="00140D2B">
        <w:rPr>
          <w:lang w:val="en-US" w:eastAsia="ko-KR"/>
        </w:rPr>
        <w:t>(</w:t>
      </w:r>
      <w:r w:rsidR="00B81E30" w:rsidRPr="00140D2B">
        <w:rPr>
          <w:lang w:val="en-US" w:eastAsia="ko-KR"/>
        </w:rPr>
        <w:t>NGV</w:t>
      </w:r>
      <w:r w:rsidR="005B19F9" w:rsidRPr="00140D2B">
        <w:rPr>
          <w:lang w:val="en-US" w:eastAsia="ko-KR"/>
        </w:rPr>
        <w:t xml:space="preserve">) should consider </w:t>
      </w:r>
      <w:r w:rsidRPr="00140D2B">
        <w:rPr>
          <w:lang w:val="en-US" w:eastAsia="ko-KR"/>
        </w:rPr>
        <w:t>MAC enhancement</w:t>
      </w:r>
      <w:r w:rsidR="0076408F" w:rsidRPr="00140D2B">
        <w:rPr>
          <w:lang w:val="en-US" w:eastAsia="ko-KR"/>
        </w:rPr>
        <w:t>s</w:t>
      </w:r>
      <w:r w:rsidRPr="00140D2B">
        <w:rPr>
          <w:lang w:val="en-US" w:eastAsia="ko-KR"/>
        </w:rPr>
        <w:t xml:space="preserve"> to support</w:t>
      </w:r>
      <w:r w:rsidR="00F32CF0" w:rsidRPr="00140D2B">
        <w:rPr>
          <w:lang w:val="en-US" w:eastAsia="ko-KR"/>
        </w:rPr>
        <w:t xml:space="preserve"> </w:t>
      </w:r>
      <w:r w:rsidR="00823922" w:rsidRPr="00140D2B">
        <w:rPr>
          <w:lang w:val="en-US" w:eastAsia="ko-KR"/>
        </w:rPr>
        <w:t>the</w:t>
      </w:r>
      <w:r w:rsidR="007470B8" w:rsidRPr="00140D2B">
        <w:rPr>
          <w:lang w:val="en-US" w:eastAsia="ko-KR"/>
        </w:rPr>
        <w:t>se</w:t>
      </w:r>
      <w:r w:rsidR="00823922" w:rsidRPr="00140D2B">
        <w:rPr>
          <w:lang w:val="en-US" w:eastAsia="ko-KR"/>
        </w:rPr>
        <w:t xml:space="preserve"> </w:t>
      </w:r>
      <w:r w:rsidR="00F32CF0" w:rsidRPr="00140D2B">
        <w:rPr>
          <w:lang w:val="en-US" w:eastAsia="ko-KR"/>
        </w:rPr>
        <w:t>service requirements.</w:t>
      </w:r>
    </w:p>
    <w:p w14:paraId="25191F9A" w14:textId="77777777" w:rsidR="008A62FE" w:rsidRPr="00140D2B" w:rsidRDefault="008A62FE" w:rsidP="002A2367">
      <w:pPr>
        <w:jc w:val="both"/>
        <w:rPr>
          <w:lang w:val="en-US" w:eastAsia="ko-KR"/>
        </w:rPr>
      </w:pPr>
    </w:p>
    <w:p w14:paraId="3D59717B" w14:textId="2EBECDC9" w:rsidR="00C84A3C" w:rsidRPr="00140D2B" w:rsidRDefault="0064021A" w:rsidP="00C84A3C">
      <w:pPr>
        <w:jc w:val="both"/>
        <w:rPr>
          <w:lang w:val="en-US" w:eastAsia="ko-KR"/>
        </w:rPr>
      </w:pPr>
      <w:r w:rsidRPr="00140D2B">
        <w:rPr>
          <w:lang w:val="en-US" w:eastAsia="ko-KR"/>
        </w:rPr>
        <w:t xml:space="preserve">Consideration of </w:t>
      </w:r>
      <w:r w:rsidR="004F45FB" w:rsidRPr="00140D2B">
        <w:rPr>
          <w:lang w:val="en-US" w:eastAsia="ko-KR"/>
        </w:rPr>
        <w:t>t</w:t>
      </w:r>
      <w:r w:rsidR="00C84A3C" w:rsidRPr="00140D2B">
        <w:rPr>
          <w:lang w:val="en-US" w:eastAsia="ko-KR"/>
        </w:rPr>
        <w:t>he WLAN interworking model and terminal types</w:t>
      </w:r>
      <w:r w:rsidR="004F45FB" w:rsidRPr="00140D2B">
        <w:rPr>
          <w:lang w:val="en-US" w:eastAsia="ko-KR"/>
        </w:rPr>
        <w:t xml:space="preserve"> to support 3GPP 5G interworking</w:t>
      </w:r>
      <w:r w:rsidR="00C84A3C" w:rsidRPr="00140D2B">
        <w:rPr>
          <w:lang w:val="en-US" w:eastAsia="ko-KR"/>
        </w:rPr>
        <w:t xml:space="preserve"> </w:t>
      </w:r>
      <w:r w:rsidR="00DC1FAD" w:rsidRPr="00140D2B">
        <w:rPr>
          <w:lang w:val="en-US" w:eastAsia="ko-KR"/>
        </w:rPr>
        <w:t xml:space="preserve">can provide </w:t>
      </w:r>
      <w:r w:rsidR="004F07A6" w:rsidRPr="00140D2B">
        <w:rPr>
          <w:lang w:val="en-US" w:eastAsia="ko-KR"/>
        </w:rPr>
        <w:t xml:space="preserve">insight to real world requirements and should be considered </w:t>
      </w:r>
      <w:r w:rsidR="009534F7" w:rsidRPr="00140D2B">
        <w:rPr>
          <w:lang w:val="en-US" w:eastAsia="ko-KR"/>
        </w:rPr>
        <w:t>for 802.11</w:t>
      </w:r>
      <w:r w:rsidR="00C84A3C" w:rsidRPr="00140D2B">
        <w:rPr>
          <w:lang w:val="en-US" w:eastAsia="ko-KR"/>
        </w:rPr>
        <w:t xml:space="preserve"> interworking system</w:t>
      </w:r>
      <w:r w:rsidR="00CA4628" w:rsidRPr="00140D2B">
        <w:rPr>
          <w:lang w:val="en-US" w:eastAsia="ko-KR"/>
        </w:rPr>
        <w:t xml:space="preserve"> design </w:t>
      </w:r>
      <w:r w:rsidR="00C84A3C" w:rsidRPr="00140D2B">
        <w:rPr>
          <w:lang w:val="en-US" w:eastAsia="ko-KR"/>
        </w:rPr>
        <w:t>and implementation</w:t>
      </w:r>
      <w:r w:rsidR="00FC51E1" w:rsidRPr="00140D2B">
        <w:rPr>
          <w:lang w:val="en-US" w:eastAsia="ko-KR"/>
        </w:rPr>
        <w:t>s</w:t>
      </w:r>
      <w:r w:rsidR="00C84A3C" w:rsidRPr="00140D2B">
        <w:rPr>
          <w:lang w:val="en-US" w:eastAsia="ko-KR"/>
        </w:rPr>
        <w:t xml:space="preserve">. For example, the terminal </w:t>
      </w:r>
      <w:r w:rsidR="007A2D90">
        <w:rPr>
          <w:lang w:val="en-US" w:eastAsia="ko-KR"/>
        </w:rPr>
        <w:t xml:space="preserve">TE </w:t>
      </w:r>
      <w:r w:rsidR="00C84A3C" w:rsidRPr="00140D2B">
        <w:rPr>
          <w:lang w:val="en-US" w:eastAsia="ko-KR"/>
        </w:rPr>
        <w:t xml:space="preserve">type should support both data and control functions to interwork with 5G core network. </w:t>
      </w:r>
      <w:r w:rsidR="00C839EC" w:rsidRPr="00140D2B">
        <w:rPr>
          <w:lang w:val="en-US" w:eastAsia="ko-KR"/>
        </w:rPr>
        <w:t>T</w:t>
      </w:r>
      <w:r w:rsidR="00C84A3C" w:rsidRPr="00140D2B">
        <w:rPr>
          <w:lang w:val="en-US" w:eastAsia="ko-KR"/>
        </w:rPr>
        <w:t>he UE will</w:t>
      </w:r>
      <w:r w:rsidR="00CA4628" w:rsidRPr="00140D2B">
        <w:rPr>
          <w:lang w:val="en-US" w:eastAsia="ko-KR"/>
        </w:rPr>
        <w:t xml:space="preserve"> support all the control functions </w:t>
      </w:r>
      <w:r w:rsidR="003A24A1" w:rsidRPr="00140D2B">
        <w:rPr>
          <w:lang w:val="en-US" w:eastAsia="ko-KR"/>
        </w:rPr>
        <w:t xml:space="preserve">for </w:t>
      </w:r>
      <w:r w:rsidR="00CA4628" w:rsidRPr="00140D2B">
        <w:rPr>
          <w:lang w:val="en-US" w:eastAsia="ko-KR"/>
        </w:rPr>
        <w:t>interwork with 5G core network and WLAN</w:t>
      </w:r>
      <w:r w:rsidR="00EE4D6F" w:rsidRPr="00140D2B">
        <w:rPr>
          <w:lang w:val="en-US" w:eastAsia="ko-KR"/>
        </w:rPr>
        <w:t xml:space="preserve"> access function </w:t>
      </w:r>
      <w:r w:rsidR="0037450C" w:rsidRPr="00140D2B">
        <w:rPr>
          <w:lang w:val="en-US" w:eastAsia="ko-KR"/>
        </w:rPr>
        <w:t>of</w:t>
      </w:r>
      <w:r w:rsidR="00EE4D6F" w:rsidRPr="00140D2B">
        <w:rPr>
          <w:lang w:val="en-US" w:eastAsia="ko-KR"/>
        </w:rPr>
        <w:t xml:space="preserve"> UE </w:t>
      </w:r>
      <w:r w:rsidR="00CA4628" w:rsidRPr="00140D2B">
        <w:rPr>
          <w:lang w:val="en-US" w:eastAsia="ko-KR"/>
        </w:rPr>
        <w:t xml:space="preserve">can be used </w:t>
      </w:r>
      <w:r w:rsidR="003A24A1" w:rsidRPr="00140D2B">
        <w:rPr>
          <w:lang w:val="en-US" w:eastAsia="ko-KR"/>
        </w:rPr>
        <w:t xml:space="preserve">to support </w:t>
      </w:r>
      <w:r w:rsidR="0016383A" w:rsidRPr="00140D2B">
        <w:rPr>
          <w:lang w:val="en-US" w:eastAsia="ko-KR"/>
        </w:rPr>
        <w:t>high speed data</w:t>
      </w:r>
      <w:r w:rsidR="002E7360" w:rsidRPr="00140D2B">
        <w:rPr>
          <w:lang w:val="en-US" w:eastAsia="ko-KR"/>
        </w:rPr>
        <w:t xml:space="preserve"> requirements.</w:t>
      </w:r>
      <w:r w:rsidR="00C84A3C" w:rsidRPr="00140D2B">
        <w:rPr>
          <w:lang w:val="en-US" w:eastAsia="ko-KR"/>
        </w:rPr>
        <w:t xml:space="preserve"> </w:t>
      </w:r>
    </w:p>
    <w:p w14:paraId="03FAAC35" w14:textId="3B00FF1C" w:rsidR="008A62FE" w:rsidRPr="00140D2B" w:rsidRDefault="008A62FE" w:rsidP="002A2367">
      <w:pPr>
        <w:jc w:val="both"/>
        <w:rPr>
          <w:lang w:val="en-US" w:eastAsia="ko-KR"/>
        </w:rPr>
      </w:pPr>
    </w:p>
    <w:p w14:paraId="12AA9E96" w14:textId="1C1743E3" w:rsidR="009A6483" w:rsidRPr="00643C95" w:rsidRDefault="00391368" w:rsidP="00643C95">
      <w:pPr>
        <w:pStyle w:val="Heading2"/>
        <w:numPr>
          <w:ilvl w:val="1"/>
          <w:numId w:val="77"/>
        </w:numPr>
        <w:rPr>
          <w:b w:val="0"/>
        </w:rPr>
      </w:pPr>
      <w:r w:rsidRPr="00F577F5">
        <w:t xml:space="preserve"> </w:t>
      </w:r>
      <w:bookmarkStart w:id="459" w:name="_Toc75882744"/>
      <w:r w:rsidR="009A6483" w:rsidRPr="00B658F3">
        <w:t>TSN topics</w:t>
      </w:r>
      <w:bookmarkEnd w:id="459"/>
    </w:p>
    <w:p w14:paraId="03ED5122" w14:textId="07E49ED1" w:rsidR="009A6483" w:rsidRPr="00140D2B" w:rsidRDefault="009A6483" w:rsidP="00484913">
      <w:pPr>
        <w:jc w:val="both"/>
        <w:rPr>
          <w:lang w:val="en-US" w:eastAsia="ko-KR"/>
        </w:rPr>
      </w:pPr>
    </w:p>
    <w:p w14:paraId="4DB3568F" w14:textId="506DE054" w:rsidR="009A6483" w:rsidRPr="00140D2B" w:rsidRDefault="009A6483" w:rsidP="009A6483">
      <w:pPr>
        <w:jc w:val="both"/>
        <w:rPr>
          <w:lang w:val="en-US" w:eastAsia="x-none"/>
        </w:rPr>
      </w:pPr>
      <w:r w:rsidRPr="00140D2B">
        <w:rPr>
          <w:lang w:val="en-US" w:eastAsia="x-none"/>
        </w:rPr>
        <w:t xml:space="preserve">3GPP 5G System can be integrated with the external TSN as a TSN bridge. The TSN bridge includes TSN </w:t>
      </w:r>
      <w:r w:rsidR="00A73343">
        <w:rPr>
          <w:lang w:val="en-US" w:eastAsia="x-none"/>
        </w:rPr>
        <w:t>t</w:t>
      </w:r>
      <w:r w:rsidRPr="00140D2B">
        <w:rPr>
          <w:lang w:val="en-US" w:eastAsia="x-none"/>
        </w:rPr>
        <w:t>ranslator functionality for interoperation between TSN System and 5G System both for user plane and control plane.</w:t>
      </w:r>
      <w:r w:rsidR="000255C5">
        <w:rPr>
          <w:lang w:val="en-US" w:eastAsia="x-none"/>
        </w:rPr>
        <w:t xml:space="preserve"> </w:t>
      </w:r>
      <w:r w:rsidR="00EB3591" w:rsidRPr="00140D2B">
        <w:rPr>
          <w:lang w:val="en-US" w:eastAsia="x-none"/>
        </w:rPr>
        <w:t xml:space="preserve">The </w:t>
      </w:r>
      <w:r w:rsidRPr="00140D2B">
        <w:rPr>
          <w:lang w:val="en-US" w:eastAsia="x-none"/>
        </w:rPr>
        <w:t xml:space="preserve">5G system TSN translator functionality consists of </w:t>
      </w:r>
      <w:r w:rsidR="007E79A4">
        <w:rPr>
          <w:lang w:val="en-US" w:eastAsia="x-none"/>
        </w:rPr>
        <w:t>d</w:t>
      </w:r>
      <w:r w:rsidRPr="00140D2B">
        <w:rPr>
          <w:lang w:val="en-US" w:eastAsia="x-none"/>
        </w:rPr>
        <w:t xml:space="preserve">evice-side TSN translator (DS-TT) and </w:t>
      </w:r>
      <w:r w:rsidR="006A2FF5">
        <w:rPr>
          <w:lang w:val="en-US" w:eastAsia="x-none"/>
        </w:rPr>
        <w:t>n</w:t>
      </w:r>
      <w:r w:rsidRPr="00140D2B">
        <w:rPr>
          <w:lang w:val="en-US" w:eastAsia="x-none"/>
        </w:rPr>
        <w:t>etwork-side TSN translator (NW-TT). 5G system specific procedures in a 5</w:t>
      </w:r>
      <w:r w:rsidR="006F3DD9" w:rsidRPr="00140D2B">
        <w:rPr>
          <w:lang w:val="en-US" w:eastAsia="x-none"/>
        </w:rPr>
        <w:t>G core</w:t>
      </w:r>
      <w:r w:rsidRPr="00140D2B">
        <w:rPr>
          <w:lang w:val="en-US" w:eastAsia="x-none"/>
        </w:rPr>
        <w:t xml:space="preserve"> network and RAN, wireless communication links, etc. remain hidden from the TSN network [8]</w:t>
      </w:r>
    </w:p>
    <w:p w14:paraId="740C8483" w14:textId="77777777" w:rsidR="009A6483" w:rsidRPr="00140D2B" w:rsidRDefault="009A6483" w:rsidP="009A6483">
      <w:pPr>
        <w:pStyle w:val="ListParagraph"/>
        <w:ind w:left="760"/>
        <w:jc w:val="both"/>
        <w:rPr>
          <w:highlight w:val="yellow"/>
          <w:lang w:val="en-US" w:eastAsia="ko-KR"/>
        </w:rPr>
      </w:pPr>
    </w:p>
    <w:p w14:paraId="1F448A41" w14:textId="2E9BFF42" w:rsidR="009A6483" w:rsidRPr="00B46810" w:rsidRDefault="009A6483" w:rsidP="009A6483">
      <w:pPr>
        <w:jc w:val="both"/>
        <w:rPr>
          <w:highlight w:val="yellow"/>
          <w:lang w:val="en-US" w:eastAsia="ko-KR"/>
        </w:rPr>
      </w:pPr>
      <w:r w:rsidRPr="00140D2B">
        <w:rPr>
          <w:lang w:val="en-US" w:eastAsia="ko-KR"/>
        </w:rPr>
        <w:t>As for TSN applications</w:t>
      </w:r>
      <w:r w:rsidR="0076408F" w:rsidRPr="00140D2B">
        <w:rPr>
          <w:lang w:val="en-US" w:eastAsia="ko-KR"/>
        </w:rPr>
        <w:t>,</w:t>
      </w:r>
      <w:r w:rsidRPr="00140D2B">
        <w:rPr>
          <w:lang w:val="en-US" w:eastAsia="ko-KR"/>
        </w:rPr>
        <w:t xml:space="preserve"> such as smart factory and automation field, TSN bridges can be configured in three different types. The first type is to use 5G system as a TSN bridge </w:t>
      </w:r>
      <w:r w:rsidR="0076408F" w:rsidRPr="00140D2B">
        <w:rPr>
          <w:lang w:val="en-US" w:eastAsia="ko-KR"/>
        </w:rPr>
        <w:t xml:space="preserve">(see </w:t>
      </w:r>
      <w:ins w:id="460" w:author="Joseph S Levy" w:date="2021-08-23T22:24:00Z">
        <w:r w:rsidR="00555DCC">
          <w:rPr>
            <w:lang w:val="en-US" w:eastAsia="ko-KR"/>
          </w:rPr>
          <w:fldChar w:fldCharType="begin"/>
        </w:r>
        <w:r w:rsidR="00555DCC">
          <w:rPr>
            <w:lang w:val="en-US" w:eastAsia="ko-KR"/>
          </w:rPr>
          <w:instrText xml:space="preserve"> REF _Ref80649864 \h </w:instrText>
        </w:r>
      </w:ins>
      <w:r w:rsidR="00555DCC">
        <w:rPr>
          <w:lang w:val="en-US" w:eastAsia="ko-KR"/>
        </w:rPr>
      </w:r>
      <w:r w:rsidR="00555DCC">
        <w:rPr>
          <w:lang w:val="en-US" w:eastAsia="ko-KR"/>
        </w:rPr>
        <w:fldChar w:fldCharType="separate"/>
      </w:r>
      <w:ins w:id="461" w:author="Joseph S Levy" w:date="2021-08-23T22:24:00Z">
        <w:r w:rsidR="00555DCC">
          <w:t xml:space="preserve">Figure </w:t>
        </w:r>
        <w:r w:rsidR="00555DCC">
          <w:rPr>
            <w:noProof/>
          </w:rPr>
          <w:t>17</w:t>
        </w:r>
        <w:r w:rsidR="00555DCC">
          <w:rPr>
            <w:lang w:val="en-US" w:eastAsia="ko-KR"/>
          </w:rPr>
          <w:fldChar w:fldCharType="end"/>
        </w:r>
      </w:ins>
      <w:del w:id="462" w:author="Joseph S Levy" w:date="2021-08-23T22:24:00Z">
        <w:r w:rsidRPr="00140D2B" w:rsidDel="00555DCC">
          <w:rPr>
            <w:lang w:val="en-US" w:eastAsia="ko-KR"/>
          </w:rPr>
          <w:delText xml:space="preserve">Figure </w:delText>
        </w:r>
        <w:r w:rsidR="0076408F" w:rsidRPr="00140D2B" w:rsidDel="00555DCC">
          <w:rPr>
            <w:lang w:val="en-US" w:eastAsia="ko-KR"/>
          </w:rPr>
          <w:delText>1</w:delText>
        </w:r>
        <w:r w:rsidR="008B4EC3" w:rsidDel="00555DCC">
          <w:rPr>
            <w:lang w:val="en-US" w:eastAsia="ko-KR"/>
          </w:rPr>
          <w:delText>7</w:delText>
        </w:r>
      </w:del>
      <w:r w:rsidR="0076408F" w:rsidRPr="00140D2B">
        <w:rPr>
          <w:lang w:val="en-US" w:eastAsia="ko-KR"/>
        </w:rPr>
        <w:t>)</w:t>
      </w:r>
      <w:r w:rsidRPr="00140D2B">
        <w:rPr>
          <w:lang w:val="en-US" w:eastAsia="ko-KR"/>
        </w:rPr>
        <w:t>.</w:t>
      </w:r>
      <w:r w:rsidR="00A73343">
        <w:rPr>
          <w:lang w:val="en-US" w:eastAsia="ko-KR"/>
        </w:rPr>
        <w:t xml:space="preserve"> </w:t>
      </w:r>
      <w:r w:rsidRPr="00140D2B">
        <w:rPr>
          <w:lang w:val="en-US" w:eastAsia="ko-KR"/>
        </w:rPr>
        <w:t xml:space="preserve">3GPP domain needs to consider the timing synchronization and TSN translator (TT) function in UE and 5G CN. The second type is to use WLAN and 5G CN interworking as a TSN bridge </w:t>
      </w:r>
      <w:r w:rsidR="0076408F" w:rsidRPr="00140D2B">
        <w:rPr>
          <w:lang w:val="en-US" w:eastAsia="ko-KR"/>
        </w:rPr>
        <w:t xml:space="preserve">(see </w:t>
      </w:r>
      <w:ins w:id="463" w:author="Joseph S Levy" w:date="2021-08-23T22:24:00Z">
        <w:r w:rsidR="00555DCC">
          <w:rPr>
            <w:lang w:val="en-US" w:eastAsia="ko-KR"/>
          </w:rPr>
          <w:fldChar w:fldCharType="begin"/>
        </w:r>
        <w:r w:rsidR="00555DCC">
          <w:rPr>
            <w:lang w:val="en-US" w:eastAsia="ko-KR"/>
          </w:rPr>
          <w:instrText xml:space="preserve"> REF _Ref80649875 \h </w:instrText>
        </w:r>
      </w:ins>
      <w:r w:rsidR="00555DCC">
        <w:rPr>
          <w:lang w:val="en-US" w:eastAsia="ko-KR"/>
        </w:rPr>
      </w:r>
      <w:r w:rsidR="00555DCC">
        <w:rPr>
          <w:lang w:val="en-US" w:eastAsia="ko-KR"/>
        </w:rPr>
        <w:fldChar w:fldCharType="separate"/>
      </w:r>
      <w:ins w:id="464" w:author="Joseph S Levy" w:date="2021-08-23T22:24:00Z">
        <w:r w:rsidR="00555DCC">
          <w:t xml:space="preserve">Figure </w:t>
        </w:r>
        <w:r w:rsidR="00555DCC">
          <w:rPr>
            <w:noProof/>
          </w:rPr>
          <w:t>18</w:t>
        </w:r>
        <w:r w:rsidR="00555DCC">
          <w:rPr>
            <w:lang w:val="en-US" w:eastAsia="ko-KR"/>
          </w:rPr>
          <w:fldChar w:fldCharType="end"/>
        </w:r>
      </w:ins>
      <w:del w:id="465" w:author="Joseph S Levy" w:date="2021-08-23T22:24:00Z">
        <w:r w:rsidRPr="00140D2B" w:rsidDel="00555DCC">
          <w:rPr>
            <w:lang w:val="en-US" w:eastAsia="ko-KR"/>
          </w:rPr>
          <w:delText xml:space="preserve">Figure </w:delText>
        </w:r>
        <w:r w:rsidR="0076408F" w:rsidRPr="00140D2B" w:rsidDel="00555DCC">
          <w:rPr>
            <w:lang w:val="en-US" w:eastAsia="ko-KR"/>
          </w:rPr>
          <w:delText>1</w:delText>
        </w:r>
        <w:r w:rsidR="008B4EC3" w:rsidDel="00555DCC">
          <w:rPr>
            <w:lang w:val="en-US" w:eastAsia="ko-KR"/>
          </w:rPr>
          <w:delText>8</w:delText>
        </w:r>
      </w:del>
      <w:r w:rsidR="0076408F" w:rsidRPr="00140D2B">
        <w:rPr>
          <w:lang w:val="en-US" w:eastAsia="ko-KR"/>
        </w:rPr>
        <w:t>)</w:t>
      </w:r>
      <w:r w:rsidRPr="00140D2B">
        <w:rPr>
          <w:lang w:val="en-US" w:eastAsia="ko-KR"/>
        </w:rPr>
        <w:t xml:space="preserve">. The third type is to use WLAN only as a TSN bridge </w:t>
      </w:r>
      <w:r w:rsidR="0076408F" w:rsidRPr="00140D2B">
        <w:rPr>
          <w:lang w:val="en-US" w:eastAsia="ko-KR"/>
        </w:rPr>
        <w:t>(see</w:t>
      </w:r>
      <w:r w:rsidR="008529EC">
        <w:rPr>
          <w:lang w:val="en-US" w:eastAsia="ko-KR"/>
        </w:rPr>
        <w:t xml:space="preserve"> </w:t>
      </w:r>
      <w:ins w:id="466" w:author="Joseph S Levy" w:date="2021-08-23T22:24:00Z">
        <w:r w:rsidR="00555DCC">
          <w:rPr>
            <w:lang w:val="en-US" w:eastAsia="ko-KR"/>
          </w:rPr>
          <w:fldChar w:fldCharType="begin"/>
        </w:r>
        <w:r w:rsidR="00555DCC">
          <w:rPr>
            <w:lang w:val="en-US" w:eastAsia="ko-KR"/>
          </w:rPr>
          <w:instrText xml:space="preserve"> REF _Ref80649883 \h </w:instrText>
        </w:r>
      </w:ins>
      <w:r w:rsidR="00555DCC">
        <w:rPr>
          <w:lang w:val="en-US" w:eastAsia="ko-KR"/>
        </w:rPr>
      </w:r>
      <w:r w:rsidR="00555DCC">
        <w:rPr>
          <w:lang w:val="en-US" w:eastAsia="ko-KR"/>
        </w:rPr>
        <w:fldChar w:fldCharType="separate"/>
      </w:r>
      <w:ins w:id="467" w:author="Joseph S Levy" w:date="2021-08-23T22:24:00Z">
        <w:r w:rsidR="00555DCC">
          <w:t xml:space="preserve">Figure </w:t>
        </w:r>
        <w:r w:rsidR="00555DCC">
          <w:rPr>
            <w:noProof/>
          </w:rPr>
          <w:t>19</w:t>
        </w:r>
        <w:r w:rsidR="00555DCC">
          <w:rPr>
            <w:lang w:val="en-US" w:eastAsia="ko-KR"/>
          </w:rPr>
          <w:fldChar w:fldCharType="end"/>
        </w:r>
      </w:ins>
      <w:del w:id="468" w:author="Joseph S Levy" w:date="2021-08-23T22:24:00Z">
        <w:r w:rsidRPr="00140D2B" w:rsidDel="00555DCC">
          <w:rPr>
            <w:lang w:val="en-US" w:eastAsia="ko-KR"/>
          </w:rPr>
          <w:delText>Figure 1</w:delText>
        </w:r>
        <w:r w:rsidR="008B4EC3" w:rsidDel="00555DCC">
          <w:rPr>
            <w:lang w:val="en-US" w:eastAsia="ko-KR"/>
          </w:rPr>
          <w:delText>9</w:delText>
        </w:r>
      </w:del>
      <w:r w:rsidR="00B46810">
        <w:rPr>
          <w:lang w:val="en-US" w:eastAsia="ko-KR"/>
        </w:rPr>
        <w:t>)</w:t>
      </w:r>
      <w:r w:rsidRPr="00B46810">
        <w:rPr>
          <w:lang w:val="en-US" w:eastAsia="ko-KR"/>
        </w:rPr>
        <w:t>.</w:t>
      </w:r>
      <w:r w:rsidR="000255C5">
        <w:rPr>
          <w:lang w:val="en-US" w:eastAsia="ko-KR"/>
        </w:rPr>
        <w:t xml:space="preserve"> </w:t>
      </w:r>
    </w:p>
    <w:p w14:paraId="2378B269" w14:textId="77777777" w:rsidR="009A6483" w:rsidRPr="00C7633B" w:rsidRDefault="009A6483" w:rsidP="009A6483">
      <w:pPr>
        <w:pStyle w:val="ListParagraph"/>
        <w:ind w:left="760"/>
        <w:jc w:val="both"/>
        <w:rPr>
          <w:highlight w:val="yellow"/>
          <w:lang w:val="en-US" w:eastAsia="ko-KR"/>
        </w:rPr>
      </w:pPr>
    </w:p>
    <w:p w14:paraId="686134F8" w14:textId="7EFDA965" w:rsidR="009A6483" w:rsidRPr="00897E61" w:rsidRDefault="009A6483" w:rsidP="009A6483">
      <w:pPr>
        <w:jc w:val="both"/>
        <w:rPr>
          <w:highlight w:val="yellow"/>
          <w:lang w:val="en-US" w:eastAsia="ko-KR"/>
        </w:rPr>
      </w:pPr>
      <w:r w:rsidRPr="00897E61">
        <w:rPr>
          <w:noProof/>
          <w:lang w:val="en-US" w:eastAsia="ko-KR"/>
        </w:rPr>
        <w:drawing>
          <wp:inline distT="0" distB="0" distL="0" distR="0" wp14:anchorId="1F7D0194" wp14:editId="3C756BC3">
            <wp:extent cx="5494867" cy="1079013"/>
            <wp:effectExtent l="0" t="0" r="0" b="698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5557590" cy="1091330"/>
                    </a:xfrm>
                    <a:prstGeom prst="rect">
                      <a:avLst/>
                    </a:prstGeom>
                  </pic:spPr>
                </pic:pic>
              </a:graphicData>
            </a:graphic>
          </wp:inline>
        </w:drawing>
      </w:r>
    </w:p>
    <w:p w14:paraId="6D0207CE" w14:textId="6B345BEC" w:rsidR="009A6483" w:rsidRDefault="005C385A" w:rsidP="005C385A">
      <w:pPr>
        <w:pStyle w:val="Caption"/>
        <w:rPr>
          <w:lang w:val="en-US" w:eastAsia="ko-KR"/>
        </w:rPr>
      </w:pPr>
      <w:bookmarkStart w:id="469" w:name="_Ref80649864"/>
      <w:bookmarkStart w:id="470" w:name="_Toc80649233"/>
      <w:ins w:id="471" w:author="Joseph S Levy" w:date="2021-08-23T22:04:00Z">
        <w:r>
          <w:t xml:space="preserve">Figure </w:t>
        </w:r>
        <w:r>
          <w:fldChar w:fldCharType="begin"/>
        </w:r>
        <w:r>
          <w:instrText xml:space="preserve"> SEQ Figure \* ARABIC </w:instrText>
        </w:r>
      </w:ins>
      <w:r>
        <w:fldChar w:fldCharType="separate"/>
      </w:r>
      <w:ins w:id="472" w:author="Joseph S Levy" w:date="2021-08-23T22:04:00Z">
        <w:r>
          <w:rPr>
            <w:noProof/>
          </w:rPr>
          <w:t>17</w:t>
        </w:r>
        <w:r>
          <w:fldChar w:fldCharType="end"/>
        </w:r>
      </w:ins>
      <w:bookmarkEnd w:id="469"/>
      <w:del w:id="473" w:author="Joseph S Levy" w:date="2021-08-23T22:04:00Z">
        <w:r w:rsidR="00297612" w:rsidRPr="0021096F" w:rsidDel="005C385A">
          <w:rPr>
            <w:lang w:val="en-US"/>
          </w:rPr>
          <w:delText>Figure</w:delText>
        </w:r>
        <w:r w:rsidR="00E62882" w:rsidDel="005C385A">
          <w:rPr>
            <w:lang w:val="en-US"/>
          </w:rPr>
          <w:delText>1</w:delText>
        </w:r>
        <w:r w:rsidR="008B4EC3" w:rsidDel="005C385A">
          <w:rPr>
            <w:lang w:val="en-US"/>
          </w:rPr>
          <w:delText>7</w:delText>
        </w:r>
      </w:del>
      <w:r w:rsidR="00297612" w:rsidRPr="00897E61">
        <w:rPr>
          <w:lang w:val="en-US" w:eastAsia="ko-KR"/>
        </w:rPr>
        <w:t xml:space="preserve">. </w:t>
      </w:r>
      <w:r w:rsidR="009A6483" w:rsidRPr="00140D2B">
        <w:rPr>
          <w:lang w:val="en-US" w:eastAsia="ko-KR"/>
        </w:rPr>
        <w:t xml:space="preserve">TSN </w:t>
      </w:r>
      <w:r w:rsidR="00A73343">
        <w:rPr>
          <w:lang w:val="en-US" w:eastAsia="ko-KR"/>
        </w:rPr>
        <w:t>b</w:t>
      </w:r>
      <w:r w:rsidR="009A6483" w:rsidRPr="00140D2B">
        <w:rPr>
          <w:lang w:val="en-US" w:eastAsia="ko-KR"/>
        </w:rPr>
        <w:t>ridge using 5G AN and CN</w:t>
      </w:r>
      <w:bookmarkEnd w:id="470"/>
    </w:p>
    <w:p w14:paraId="043E31A1" w14:textId="77777777" w:rsidR="00711274" w:rsidRPr="00711274" w:rsidRDefault="00711274" w:rsidP="00643C95">
      <w:pPr>
        <w:rPr>
          <w:highlight w:val="yellow"/>
          <w:lang w:val="en-US" w:eastAsia="ko-KR"/>
        </w:rPr>
      </w:pPr>
    </w:p>
    <w:p w14:paraId="01F24DDF" w14:textId="2EAE760F" w:rsidR="009A6483" w:rsidRPr="00897E61" w:rsidRDefault="00E80D6D" w:rsidP="00643C95">
      <w:pPr>
        <w:keepNext/>
        <w:jc w:val="both"/>
        <w:rPr>
          <w:lang w:val="en-US" w:eastAsia="ko-KR"/>
        </w:rPr>
      </w:pPr>
      <w:r>
        <w:rPr>
          <w:noProof/>
          <w:lang w:val="en-US" w:eastAsia="ko-KR"/>
        </w:rPr>
        <w:drawing>
          <wp:inline distT="0" distB="0" distL="0" distR="0" wp14:anchorId="70E92B08" wp14:editId="0B37D210">
            <wp:extent cx="5892800" cy="1136588"/>
            <wp:effectExtent l="0" t="0" r="0" b="0"/>
            <wp:docPr id="92" name="그림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936046" cy="1144929"/>
                    </a:xfrm>
                    <a:prstGeom prst="rect">
                      <a:avLst/>
                    </a:prstGeom>
                    <a:noFill/>
                  </pic:spPr>
                </pic:pic>
              </a:graphicData>
            </a:graphic>
          </wp:inline>
        </w:drawing>
      </w:r>
    </w:p>
    <w:p w14:paraId="2D8089B6" w14:textId="26C5B0D4" w:rsidR="009A6483" w:rsidRPr="00133F7C" w:rsidRDefault="005C385A" w:rsidP="005C385A">
      <w:pPr>
        <w:pStyle w:val="Caption"/>
        <w:rPr>
          <w:lang w:val="en-US" w:eastAsia="ko-KR"/>
        </w:rPr>
      </w:pPr>
      <w:bookmarkStart w:id="474" w:name="_Ref80649875"/>
      <w:bookmarkStart w:id="475" w:name="_Toc80649234"/>
      <w:ins w:id="476" w:author="Joseph S Levy" w:date="2021-08-23T22:04:00Z">
        <w:r>
          <w:t xml:space="preserve">Figure </w:t>
        </w:r>
        <w:r>
          <w:fldChar w:fldCharType="begin"/>
        </w:r>
        <w:r>
          <w:instrText xml:space="preserve"> SEQ Figure \* ARABIC </w:instrText>
        </w:r>
      </w:ins>
      <w:r>
        <w:fldChar w:fldCharType="separate"/>
      </w:r>
      <w:ins w:id="477" w:author="Joseph S Levy" w:date="2021-08-23T22:04:00Z">
        <w:r>
          <w:rPr>
            <w:noProof/>
          </w:rPr>
          <w:t>18</w:t>
        </w:r>
        <w:r>
          <w:fldChar w:fldCharType="end"/>
        </w:r>
      </w:ins>
      <w:bookmarkEnd w:id="474"/>
      <w:del w:id="478" w:author="Joseph S Levy" w:date="2021-08-23T22:04:00Z">
        <w:r w:rsidR="00297612" w:rsidRPr="0021096F" w:rsidDel="005C385A">
          <w:rPr>
            <w:lang w:val="en-US"/>
          </w:rPr>
          <w:delText>Figure</w:delText>
        </w:r>
        <w:r w:rsidR="00E62882" w:rsidDel="005C385A">
          <w:rPr>
            <w:lang w:val="en-US"/>
          </w:rPr>
          <w:delText>1</w:delText>
        </w:r>
        <w:r w:rsidR="008B4EC3" w:rsidDel="005C385A">
          <w:rPr>
            <w:lang w:val="en-US"/>
          </w:rPr>
          <w:delText>8</w:delText>
        </w:r>
      </w:del>
      <w:r w:rsidR="00297612"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and 5G CN interworking</w:t>
      </w:r>
      <w:bookmarkEnd w:id="475"/>
    </w:p>
    <w:p w14:paraId="372FD273" w14:textId="77777777" w:rsidR="009A6483" w:rsidRPr="00140D2B" w:rsidRDefault="009A6483" w:rsidP="009A6483">
      <w:pPr>
        <w:pStyle w:val="ListParagraph"/>
        <w:ind w:left="760"/>
        <w:rPr>
          <w:lang w:val="en-US" w:eastAsia="ko-KR"/>
        </w:rPr>
      </w:pPr>
    </w:p>
    <w:p w14:paraId="40A95C9F" w14:textId="29A038D3" w:rsidR="009A6483" w:rsidRDefault="00E80D6D" w:rsidP="009A6483">
      <w:pPr>
        <w:rPr>
          <w:lang w:val="en-US" w:eastAsia="ko-KR"/>
        </w:rPr>
      </w:pPr>
      <w:r>
        <w:rPr>
          <w:noProof/>
          <w:lang w:val="en-US" w:eastAsia="ko-KR"/>
        </w:rPr>
        <w:lastRenderedPageBreak/>
        <w:drawing>
          <wp:inline distT="0" distB="0" distL="0" distR="0" wp14:anchorId="7A1D047B" wp14:editId="3F184B67">
            <wp:extent cx="5985933" cy="1317781"/>
            <wp:effectExtent l="0" t="0" r="0" b="0"/>
            <wp:docPr id="109" name="그림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44424" cy="1330658"/>
                    </a:xfrm>
                    <a:prstGeom prst="rect">
                      <a:avLst/>
                    </a:prstGeom>
                    <a:noFill/>
                  </pic:spPr>
                </pic:pic>
              </a:graphicData>
            </a:graphic>
          </wp:inline>
        </w:drawing>
      </w:r>
    </w:p>
    <w:p w14:paraId="1AD66EEC" w14:textId="77777777" w:rsidR="00F26B6C" w:rsidRDefault="00F26B6C" w:rsidP="009A6483">
      <w:pPr>
        <w:rPr>
          <w:lang w:val="en-US" w:eastAsia="ko-KR"/>
        </w:rPr>
      </w:pPr>
    </w:p>
    <w:p w14:paraId="0072C8AA" w14:textId="4A077887" w:rsidR="00F26B6C" w:rsidRPr="00897E61" w:rsidRDefault="00F26B6C" w:rsidP="009A6483">
      <w:pPr>
        <w:rPr>
          <w:lang w:val="en-US" w:eastAsia="ko-KR"/>
        </w:rPr>
      </w:pPr>
    </w:p>
    <w:p w14:paraId="5849BA4D" w14:textId="38CE29A2" w:rsidR="009A6483" w:rsidRPr="00133F7C" w:rsidRDefault="005C385A" w:rsidP="005C385A">
      <w:pPr>
        <w:pStyle w:val="Caption"/>
        <w:rPr>
          <w:lang w:val="en-US" w:eastAsia="ko-KR"/>
        </w:rPr>
      </w:pPr>
      <w:bookmarkStart w:id="479" w:name="_Ref80649883"/>
      <w:bookmarkStart w:id="480" w:name="_Toc80649235"/>
      <w:ins w:id="481" w:author="Joseph S Levy" w:date="2021-08-23T22:04:00Z">
        <w:r>
          <w:t xml:space="preserve">Figure </w:t>
        </w:r>
        <w:r>
          <w:fldChar w:fldCharType="begin"/>
        </w:r>
        <w:r>
          <w:instrText xml:space="preserve"> SEQ Figure \* ARABIC </w:instrText>
        </w:r>
      </w:ins>
      <w:r>
        <w:fldChar w:fldCharType="separate"/>
      </w:r>
      <w:ins w:id="482" w:author="Joseph S Levy" w:date="2021-08-23T22:04:00Z">
        <w:r>
          <w:rPr>
            <w:noProof/>
          </w:rPr>
          <w:t>19</w:t>
        </w:r>
        <w:r>
          <w:fldChar w:fldCharType="end"/>
        </w:r>
      </w:ins>
      <w:bookmarkEnd w:id="479"/>
      <w:del w:id="483" w:author="Joseph S Levy" w:date="2021-08-23T22:04:00Z">
        <w:r w:rsidR="00297612" w:rsidRPr="00F577F5" w:rsidDel="005C385A">
          <w:rPr>
            <w:lang w:val="en-US"/>
          </w:rPr>
          <w:delText>Figure</w:delText>
        </w:r>
        <w:r w:rsidR="00E62882" w:rsidDel="005C385A">
          <w:rPr>
            <w:lang w:val="en-US"/>
          </w:rPr>
          <w:delText>1</w:delText>
        </w:r>
        <w:r w:rsidR="008B4EC3" w:rsidDel="005C385A">
          <w:rPr>
            <w:lang w:val="en-US"/>
          </w:rPr>
          <w:delText>9</w:delText>
        </w:r>
      </w:del>
      <w:r w:rsidR="00297612"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only</w:t>
      </w:r>
      <w:bookmarkEnd w:id="480"/>
    </w:p>
    <w:p w14:paraId="1F54A3C7" w14:textId="77777777" w:rsidR="00E049E7" w:rsidRPr="00897E61" w:rsidRDefault="00E049E7" w:rsidP="00E049E7">
      <w:pPr>
        <w:ind w:left="400"/>
        <w:jc w:val="center"/>
        <w:rPr>
          <w:lang w:val="en-US" w:eastAsia="ko-KR"/>
        </w:rPr>
      </w:pPr>
    </w:p>
    <w:p w14:paraId="0D1BD786" w14:textId="72A11B45" w:rsidR="00A73343" w:rsidRDefault="00A73343">
      <w:pPr>
        <w:rPr>
          <w:b/>
          <w:lang w:val="en-US" w:eastAsia="ko-KR"/>
        </w:rPr>
      </w:pPr>
      <w:r>
        <w:rPr>
          <w:b/>
          <w:lang w:val="en-US" w:eastAsia="ko-KR"/>
        </w:rPr>
        <w:br w:type="page"/>
      </w:r>
    </w:p>
    <w:p w14:paraId="29A01C4E" w14:textId="77777777" w:rsidR="00E049E7" w:rsidRPr="00A73343" w:rsidRDefault="00E049E7" w:rsidP="00E049E7">
      <w:pPr>
        <w:rPr>
          <w:b/>
          <w:lang w:val="en-US" w:eastAsia="ko-KR"/>
        </w:rPr>
        <w:sectPr w:rsidR="00E049E7" w:rsidRPr="00A73343" w:rsidSect="00E049E7">
          <w:type w:val="continuous"/>
          <w:pgSz w:w="12240" w:h="15840" w:code="1"/>
          <w:pgMar w:top="1080" w:right="1080" w:bottom="1080" w:left="1080" w:header="432" w:footer="432" w:gutter="720"/>
          <w:lnNumType w:countBy="1"/>
          <w:cols w:space="720"/>
          <w:docGrid w:linePitch="299"/>
        </w:sectPr>
      </w:pPr>
    </w:p>
    <w:p w14:paraId="3CFA56FD" w14:textId="11D27655" w:rsidR="002A2367" w:rsidRPr="00B658F3" w:rsidRDefault="002A2367" w:rsidP="00643C95">
      <w:pPr>
        <w:pStyle w:val="Heading1"/>
      </w:pPr>
      <w:bookmarkStart w:id="484" w:name="_Toc60302157"/>
      <w:bookmarkStart w:id="485" w:name="_Toc60302313"/>
      <w:bookmarkStart w:id="486" w:name="_Toc60302517"/>
      <w:bookmarkStart w:id="487" w:name="_Toc75882745"/>
      <w:bookmarkEnd w:id="484"/>
      <w:bookmarkEnd w:id="485"/>
      <w:bookmarkEnd w:id="486"/>
      <w:r w:rsidRPr="00F577F5">
        <w:lastRenderedPageBreak/>
        <w:t>Conclusions</w:t>
      </w:r>
      <w:bookmarkEnd w:id="487"/>
    </w:p>
    <w:p w14:paraId="633BD1F1" w14:textId="77777777" w:rsidR="009C5EE7" w:rsidRPr="00140D2B" w:rsidRDefault="009C5EE7" w:rsidP="00847D7C">
      <w:pPr>
        <w:jc w:val="both"/>
        <w:rPr>
          <w:lang w:val="en-US" w:eastAsia="ko-KR"/>
        </w:rPr>
      </w:pPr>
    </w:p>
    <w:p w14:paraId="02FFDA8B" w14:textId="6D8D4283" w:rsidR="00847D7C" w:rsidRPr="00140D2B" w:rsidRDefault="00C839EC" w:rsidP="00847D7C">
      <w:pPr>
        <w:jc w:val="both"/>
        <w:rPr>
          <w:lang w:val="en-US" w:eastAsia="ko-KR"/>
        </w:rPr>
      </w:pPr>
      <w:r w:rsidRPr="00140D2B">
        <w:rPr>
          <w:lang w:val="en-US" w:eastAsia="ko-KR"/>
        </w:rPr>
        <w:t>The IEEE</w:t>
      </w:r>
      <w:ins w:id="488" w:author="Joseph S Levy" w:date="2021-08-23T22:26:00Z">
        <w:r w:rsidR="00555DCC">
          <w:rPr>
            <w:lang w:val="en-US" w:eastAsia="ko-KR"/>
          </w:rPr>
          <w:t xml:space="preserve"> Std</w:t>
        </w:r>
      </w:ins>
      <w:r w:rsidRPr="00140D2B">
        <w:rPr>
          <w:lang w:val="en-US" w:eastAsia="ko-KR"/>
        </w:rPr>
        <w:t xml:space="preserve"> 802.11</w:t>
      </w:r>
      <w:r w:rsidR="00847D7C" w:rsidRPr="00140D2B">
        <w:rPr>
          <w:lang w:val="en-US" w:eastAsia="ko-KR"/>
        </w:rPr>
        <w:t xml:space="preserve"> </w:t>
      </w:r>
      <w:ins w:id="489" w:author="Joseph S Levy" w:date="2021-08-23T22:26:00Z">
        <w:r w:rsidR="00555DCC">
          <w:rPr>
            <w:lang w:val="en-US" w:eastAsia="ko-KR"/>
          </w:rPr>
          <w:t>based WLANs</w:t>
        </w:r>
      </w:ins>
      <w:del w:id="490" w:author="Joseph S Levy" w:date="2021-08-23T22:26:00Z">
        <w:r w:rsidR="0048011D" w:rsidRPr="00140D2B" w:rsidDel="00555DCC">
          <w:rPr>
            <w:lang w:val="en-US" w:eastAsia="ko-KR"/>
          </w:rPr>
          <w:delText>Standard</w:delText>
        </w:r>
      </w:del>
      <w:r w:rsidR="00847D7C" w:rsidRPr="00140D2B">
        <w:rPr>
          <w:lang w:val="en-US" w:eastAsia="ko-KR"/>
        </w:rPr>
        <w:t xml:space="preserve"> </w:t>
      </w:r>
      <w:r w:rsidR="00823922" w:rsidRPr="00140D2B">
        <w:rPr>
          <w:lang w:val="en-US" w:eastAsia="ko-KR"/>
        </w:rPr>
        <w:t xml:space="preserve">can </w:t>
      </w:r>
      <w:ins w:id="491" w:author="Joseph S Levy" w:date="2021-08-23T22:26:00Z">
        <w:r w:rsidR="00555DCC">
          <w:rPr>
            <w:lang w:val="en-US" w:eastAsia="ko-KR"/>
          </w:rPr>
          <w:t xml:space="preserve">and do </w:t>
        </w:r>
      </w:ins>
      <w:r w:rsidR="00823922" w:rsidRPr="00140D2B">
        <w:rPr>
          <w:lang w:val="en-US" w:eastAsia="ko-KR"/>
        </w:rPr>
        <w:t xml:space="preserve">support interworking with the </w:t>
      </w:r>
      <w:r w:rsidR="00847D7C" w:rsidRPr="00140D2B">
        <w:rPr>
          <w:lang w:val="en-US" w:eastAsia="ko-KR"/>
        </w:rPr>
        <w:t xml:space="preserve">3GPP 5G network and </w:t>
      </w:r>
      <w:del w:id="492" w:author="Joseph S Levy" w:date="2021-08-23T22:27:00Z">
        <w:r w:rsidR="00847D7C" w:rsidRPr="00140D2B" w:rsidDel="00555DCC">
          <w:rPr>
            <w:lang w:val="en-US" w:eastAsia="ko-KR"/>
          </w:rPr>
          <w:delText xml:space="preserve">is </w:delText>
        </w:r>
      </w:del>
      <w:ins w:id="493" w:author="Joseph S Levy" w:date="2021-08-23T22:27:00Z">
        <w:r w:rsidR="00555DCC">
          <w:rPr>
            <w:lang w:val="en-US" w:eastAsia="ko-KR"/>
          </w:rPr>
          <w:t>are</w:t>
        </w:r>
        <w:r w:rsidR="00555DCC" w:rsidRPr="00140D2B">
          <w:rPr>
            <w:lang w:val="en-US" w:eastAsia="ko-KR"/>
          </w:rPr>
          <w:t xml:space="preserve"> </w:t>
        </w:r>
      </w:ins>
      <w:r w:rsidR="00847D7C" w:rsidRPr="00140D2B">
        <w:rPr>
          <w:lang w:val="en-US" w:eastAsia="ko-KR"/>
        </w:rPr>
        <w:t>able to support high data rate</w:t>
      </w:r>
      <w:r w:rsidR="00365BD8" w:rsidRPr="00140D2B">
        <w:rPr>
          <w:lang w:val="en-US" w:eastAsia="ko-KR"/>
        </w:rPr>
        <w:t>s</w:t>
      </w:r>
      <w:r w:rsidR="00847D7C" w:rsidRPr="00140D2B">
        <w:rPr>
          <w:lang w:val="en-US" w:eastAsia="ko-KR"/>
        </w:rPr>
        <w:t xml:space="preserve"> to meet the performance </w:t>
      </w:r>
      <w:r w:rsidR="00B75C5A" w:rsidRPr="00140D2B">
        <w:rPr>
          <w:lang w:val="en-US" w:eastAsia="ko-KR"/>
        </w:rPr>
        <w:t xml:space="preserve">goals </w:t>
      </w:r>
      <w:r w:rsidR="00847D7C" w:rsidRPr="00140D2B">
        <w:rPr>
          <w:lang w:val="en-US" w:eastAsia="ko-KR"/>
        </w:rPr>
        <w:t xml:space="preserve">of </w:t>
      </w:r>
      <w:ins w:id="494" w:author="Joseph S Levy" w:date="2021-08-23T22:27:00Z">
        <w:r w:rsidR="00555DCC">
          <w:rPr>
            <w:lang w:val="en-US" w:eastAsia="ko-KR"/>
          </w:rPr>
          <w:t xml:space="preserve">the </w:t>
        </w:r>
      </w:ins>
      <w:r w:rsidR="00847D7C" w:rsidRPr="00140D2B">
        <w:rPr>
          <w:lang w:val="en-US" w:eastAsia="ko-KR"/>
        </w:rPr>
        <w:t>5G network vision in the low mobility scenario. Th</w:t>
      </w:r>
      <w:ins w:id="495" w:author="Joseph S Levy" w:date="2021-08-23T22:28:00Z">
        <w:r w:rsidR="00555DCC">
          <w:rPr>
            <w:lang w:val="en-US" w:eastAsia="ko-KR"/>
          </w:rPr>
          <w:t xml:space="preserve">is report identifies the </w:t>
        </w:r>
      </w:ins>
      <w:del w:id="496" w:author="Joseph S Levy" w:date="2021-08-23T22:28:00Z">
        <w:r w:rsidR="00847D7C" w:rsidRPr="00140D2B" w:rsidDel="00555DCC">
          <w:rPr>
            <w:lang w:val="en-US" w:eastAsia="ko-KR"/>
          </w:rPr>
          <w:delText xml:space="preserve">e new </w:delText>
        </w:r>
      </w:del>
      <w:r w:rsidR="00847D7C" w:rsidRPr="00140D2B">
        <w:rPr>
          <w:lang w:val="en-US" w:eastAsia="ko-KR"/>
        </w:rPr>
        <w:t xml:space="preserve">functional entities and </w:t>
      </w:r>
      <w:r w:rsidR="00FF337F" w:rsidRPr="00140D2B">
        <w:rPr>
          <w:lang w:val="en-US" w:eastAsia="ko-KR"/>
        </w:rPr>
        <w:t>signaling</w:t>
      </w:r>
      <w:r w:rsidR="00847D7C" w:rsidRPr="00140D2B">
        <w:rPr>
          <w:lang w:val="en-US" w:eastAsia="ko-KR"/>
        </w:rPr>
        <w:t xml:space="preserve"> procedures </w:t>
      </w:r>
      <w:ins w:id="497" w:author="Joseph S Levy" w:date="2021-08-23T22:28:00Z">
        <w:r w:rsidR="00555DCC">
          <w:rPr>
            <w:lang w:val="en-US" w:eastAsia="ko-KR"/>
          </w:rPr>
          <w:t>necessary to provide interworking</w:t>
        </w:r>
      </w:ins>
      <w:del w:id="498" w:author="Joseph S Levy" w:date="2021-08-23T22:28:00Z">
        <w:r w:rsidRPr="00140D2B" w:rsidDel="00555DCC">
          <w:rPr>
            <w:lang w:val="en-US" w:eastAsia="ko-KR"/>
          </w:rPr>
          <w:delText xml:space="preserve">have been </w:delText>
        </w:r>
        <w:r w:rsidR="00E25F9A" w:rsidRPr="00140D2B" w:rsidDel="00555DCC">
          <w:rPr>
            <w:lang w:val="en-US" w:eastAsia="ko-KR"/>
          </w:rPr>
          <w:delText>identified</w:delText>
        </w:r>
      </w:del>
      <w:r w:rsidR="00E25F9A" w:rsidRPr="00140D2B">
        <w:rPr>
          <w:lang w:val="en-US" w:eastAsia="ko-KR"/>
        </w:rPr>
        <w:t>:</w:t>
      </w:r>
    </w:p>
    <w:p w14:paraId="2C6FB9D3" w14:textId="126FA199" w:rsidR="00847D7C" w:rsidRPr="00087F83" w:rsidRDefault="00847D7C" w:rsidP="008B4EC3">
      <w:pPr>
        <w:rPr>
          <w:lang w:val="en-US" w:eastAsia="ko-KR"/>
        </w:rPr>
      </w:pPr>
    </w:p>
    <w:p w14:paraId="55389764" w14:textId="3A923EDF" w:rsidR="00847D7C" w:rsidRPr="00140D2B" w:rsidRDefault="00FF337F" w:rsidP="00847D7C">
      <w:pPr>
        <w:pStyle w:val="ListParagraph"/>
        <w:numPr>
          <w:ilvl w:val="0"/>
          <w:numId w:val="57"/>
        </w:numPr>
        <w:rPr>
          <w:lang w:val="en-US" w:eastAsia="ko-KR"/>
        </w:rPr>
      </w:pPr>
      <w:r w:rsidRPr="00140D2B">
        <w:rPr>
          <w:lang w:val="en-US" w:eastAsia="ko-KR"/>
        </w:rPr>
        <w:t>Registration</w:t>
      </w:r>
      <w:r w:rsidR="00847D7C" w:rsidRPr="00140D2B">
        <w:rPr>
          <w:lang w:val="en-US" w:eastAsia="ko-KR"/>
        </w:rPr>
        <w:t xml:space="preserve"> and authentication </w:t>
      </w:r>
    </w:p>
    <w:p w14:paraId="7714A999" w14:textId="1782BBF1" w:rsidR="00847D7C" w:rsidRPr="00140D2B" w:rsidRDefault="00847D7C" w:rsidP="00847D7C">
      <w:pPr>
        <w:pStyle w:val="ListParagraph"/>
        <w:numPr>
          <w:ilvl w:val="0"/>
          <w:numId w:val="57"/>
        </w:numPr>
        <w:rPr>
          <w:lang w:val="en-US" w:eastAsia="ko-KR"/>
        </w:rPr>
      </w:pPr>
      <w:r w:rsidRPr="00140D2B">
        <w:rPr>
          <w:lang w:val="en-US" w:eastAsia="ko-KR"/>
        </w:rPr>
        <w:t xml:space="preserve">NAS </w:t>
      </w:r>
      <w:r w:rsidR="00FF337F" w:rsidRPr="00140D2B">
        <w:rPr>
          <w:lang w:val="en-US" w:eastAsia="ko-KR"/>
        </w:rPr>
        <w:t>signaling</w:t>
      </w:r>
      <w:r w:rsidRPr="00140D2B">
        <w:rPr>
          <w:lang w:val="en-US" w:eastAsia="ko-KR"/>
        </w:rPr>
        <w:t xml:space="preserve"> messages</w:t>
      </w:r>
    </w:p>
    <w:p w14:paraId="6EBB3D5A" w14:textId="0D70D89B" w:rsidR="00847D7C" w:rsidRPr="00140D2B" w:rsidRDefault="00847D7C" w:rsidP="00847D7C">
      <w:pPr>
        <w:pStyle w:val="ListParagraph"/>
        <w:numPr>
          <w:ilvl w:val="0"/>
          <w:numId w:val="57"/>
        </w:numPr>
        <w:rPr>
          <w:lang w:val="en-US" w:eastAsia="ko-KR"/>
        </w:rPr>
      </w:pPr>
      <w:r w:rsidRPr="00140D2B">
        <w:rPr>
          <w:lang w:val="en-US" w:eastAsia="ko-KR"/>
        </w:rPr>
        <w:t xml:space="preserve">Packet session </w:t>
      </w:r>
      <w:r w:rsidR="00FF337F" w:rsidRPr="00140D2B">
        <w:rPr>
          <w:lang w:val="en-US" w:eastAsia="ko-KR"/>
        </w:rPr>
        <w:t>initiation</w:t>
      </w:r>
      <w:r w:rsidRPr="00140D2B">
        <w:rPr>
          <w:lang w:val="en-US" w:eastAsia="ko-KR"/>
        </w:rPr>
        <w:t>/modification/termination</w:t>
      </w:r>
    </w:p>
    <w:p w14:paraId="202D9FC1" w14:textId="77777777" w:rsidR="00847D7C" w:rsidRPr="00140D2B" w:rsidRDefault="00847D7C" w:rsidP="00847D7C">
      <w:pPr>
        <w:pStyle w:val="ListParagraph"/>
        <w:numPr>
          <w:ilvl w:val="0"/>
          <w:numId w:val="57"/>
        </w:numPr>
        <w:rPr>
          <w:lang w:val="en-US" w:eastAsia="ko-KR"/>
        </w:rPr>
      </w:pPr>
      <w:r w:rsidRPr="00140D2B">
        <w:rPr>
          <w:lang w:val="en-US" w:eastAsia="ko-KR"/>
        </w:rPr>
        <w:t xml:space="preserve">Packet data QoS management </w:t>
      </w:r>
    </w:p>
    <w:p w14:paraId="115684E9" w14:textId="77777777" w:rsidR="00847D7C" w:rsidRPr="00140D2B" w:rsidRDefault="00847D7C" w:rsidP="00847D7C">
      <w:pPr>
        <w:jc w:val="both"/>
        <w:rPr>
          <w:lang w:val="en-US" w:eastAsia="ko-KR"/>
        </w:rPr>
      </w:pPr>
    </w:p>
    <w:p w14:paraId="08DEE594" w14:textId="0DC81917" w:rsidR="00C13566" w:rsidRPr="00140D2B" w:rsidRDefault="008B4EC3" w:rsidP="00F06520">
      <w:pPr>
        <w:jc w:val="both"/>
        <w:rPr>
          <w:lang w:val="en-US" w:eastAsia="ko-KR"/>
        </w:rPr>
      </w:pPr>
      <w:r>
        <w:rPr>
          <w:lang w:val="en-US" w:eastAsia="ko-KR"/>
        </w:rPr>
        <w:t>T</w:t>
      </w:r>
      <w:r w:rsidR="005141E7" w:rsidRPr="00140D2B">
        <w:rPr>
          <w:lang w:val="en-US" w:eastAsia="ko-KR"/>
        </w:rPr>
        <w:t xml:space="preserve">he </w:t>
      </w:r>
      <w:r w:rsidR="00E62882">
        <w:rPr>
          <w:lang w:val="en-US" w:eastAsia="ko-KR"/>
        </w:rPr>
        <w:t>TE</w:t>
      </w:r>
      <w:r w:rsidR="00DB01D9">
        <w:rPr>
          <w:lang w:val="en-US" w:eastAsia="ko-KR"/>
        </w:rPr>
        <w:t xml:space="preserve"> </w:t>
      </w:r>
      <w:r w:rsidR="005141E7" w:rsidRPr="00140D2B">
        <w:rPr>
          <w:lang w:val="en-US" w:eastAsia="ko-KR"/>
        </w:rPr>
        <w:t>TEC and WLAN ANC</w:t>
      </w:r>
      <w:r w:rsidR="005141E7">
        <w:rPr>
          <w:lang w:val="en-US" w:eastAsia="ko-KR"/>
        </w:rPr>
        <w:t xml:space="preserve"> use </w:t>
      </w:r>
      <w:r w:rsidR="00847D7C" w:rsidRPr="00140D2B">
        <w:rPr>
          <w:lang w:val="en-US" w:eastAsia="ko-KR"/>
        </w:rPr>
        <w:t>IETF specification such as IKEv2, EAP-5G</w:t>
      </w:r>
      <w:r w:rsidR="00087F83">
        <w:rPr>
          <w:lang w:val="en-US" w:eastAsia="ko-KR"/>
        </w:rPr>
        <w:t>,</w:t>
      </w:r>
      <w:r w:rsidR="00847D7C" w:rsidRPr="00140D2B">
        <w:rPr>
          <w:lang w:val="en-US" w:eastAsia="ko-KR"/>
        </w:rPr>
        <w:t xml:space="preserve"> and IPsec</w:t>
      </w:r>
      <w:r w:rsidR="005141E7">
        <w:rPr>
          <w:lang w:val="en-US" w:eastAsia="ko-KR"/>
        </w:rPr>
        <w:t xml:space="preserve"> for implementation. </w:t>
      </w:r>
      <w:r w:rsidR="00C74FF7">
        <w:rPr>
          <w:lang w:val="en-US" w:eastAsia="ko-KR"/>
        </w:rPr>
        <w:t>T</w:t>
      </w:r>
      <w:r w:rsidR="005141E7" w:rsidRPr="00140D2B">
        <w:rPr>
          <w:lang w:val="en-US" w:eastAsia="ko-KR"/>
        </w:rPr>
        <w:t xml:space="preserve">he </w:t>
      </w:r>
      <w:r w:rsidR="00E62882">
        <w:rPr>
          <w:lang w:val="en-US" w:eastAsia="ko-KR"/>
        </w:rPr>
        <w:t>TE</w:t>
      </w:r>
      <w:r w:rsidR="00DB01D9">
        <w:rPr>
          <w:lang w:val="en-US" w:eastAsia="ko-KR"/>
        </w:rPr>
        <w:t xml:space="preserve"> </w:t>
      </w:r>
      <w:r w:rsidR="005141E7" w:rsidRPr="00140D2B">
        <w:rPr>
          <w:lang w:val="en-US" w:eastAsia="ko-KR"/>
        </w:rPr>
        <w:t>TEC and WLAN ANC</w:t>
      </w:r>
      <w:r w:rsidR="005141E7">
        <w:rPr>
          <w:lang w:val="en-US" w:eastAsia="ko-KR"/>
        </w:rPr>
        <w:t xml:space="preserve"> </w:t>
      </w:r>
      <w:del w:id="499" w:author="Joseph S Levy" w:date="2021-08-23T22:31:00Z">
        <w:r w:rsidR="00C74FF7" w:rsidDel="00555DCC">
          <w:rPr>
            <w:lang w:val="en-US" w:eastAsia="ko-KR"/>
          </w:rPr>
          <w:delText xml:space="preserve">should </w:delText>
        </w:r>
      </w:del>
      <w:r w:rsidR="00C74FF7">
        <w:rPr>
          <w:lang w:val="en-US" w:eastAsia="ko-KR"/>
        </w:rPr>
        <w:t>contain the function</w:t>
      </w:r>
      <w:ins w:id="500" w:author="Joseph S Levy" w:date="2021-08-23T22:30:00Z">
        <w:r w:rsidR="00555DCC">
          <w:rPr>
            <w:lang w:val="en-US" w:eastAsia="ko-KR"/>
          </w:rPr>
          <w:t>ality to support</w:t>
        </w:r>
      </w:ins>
      <w:del w:id="501" w:author="Joseph S Levy" w:date="2021-08-23T22:30:00Z">
        <w:r w:rsidR="00C74FF7" w:rsidDel="00555DCC">
          <w:rPr>
            <w:lang w:val="en-US" w:eastAsia="ko-KR"/>
          </w:rPr>
          <w:delText xml:space="preserve"> for</w:delText>
        </w:r>
      </w:del>
      <w:r w:rsidR="00C74FF7">
        <w:rPr>
          <w:lang w:val="en-US" w:eastAsia="ko-KR"/>
        </w:rPr>
        <w:t xml:space="preserve"> </w:t>
      </w:r>
      <w:r w:rsidR="00C13566" w:rsidRPr="00140D2B">
        <w:rPr>
          <w:lang w:val="en-US" w:eastAsia="ko-KR"/>
        </w:rPr>
        <w:t xml:space="preserve">NAS </w:t>
      </w:r>
      <w:r w:rsidR="00FF337F" w:rsidRPr="00140D2B">
        <w:rPr>
          <w:lang w:val="en-US" w:eastAsia="ko-KR"/>
        </w:rPr>
        <w:t>signaling</w:t>
      </w:r>
      <w:r w:rsidR="005141E7">
        <w:rPr>
          <w:lang w:val="en-US" w:eastAsia="ko-KR"/>
        </w:rPr>
        <w:t>,</w:t>
      </w:r>
      <w:r w:rsidR="00C13566" w:rsidRPr="00140D2B">
        <w:rPr>
          <w:lang w:val="en-US" w:eastAsia="ko-KR"/>
        </w:rPr>
        <w:t xml:space="preserve"> ATSSS and QoS management </w:t>
      </w:r>
      <w:r w:rsidR="003D1E62">
        <w:rPr>
          <w:lang w:val="en-US" w:eastAsia="ko-KR"/>
        </w:rPr>
        <w:t xml:space="preserve">functions, </w:t>
      </w:r>
      <w:r w:rsidR="00CA4243" w:rsidRPr="00140D2B">
        <w:rPr>
          <w:lang w:val="en-US" w:eastAsia="ko-KR"/>
        </w:rPr>
        <w:t xml:space="preserve">and </w:t>
      </w:r>
      <w:ins w:id="502" w:author="Joseph S Levy" w:date="2021-08-23T22:31:00Z">
        <w:r w:rsidR="00555DCC">
          <w:rPr>
            <w:lang w:val="en-US" w:eastAsia="ko-KR"/>
          </w:rPr>
          <w:t xml:space="preserve">can support </w:t>
        </w:r>
      </w:ins>
      <w:ins w:id="503" w:author="Joseph S Levy" w:date="2021-08-23T22:32:00Z">
        <w:r w:rsidR="00555DCC">
          <w:rPr>
            <w:lang w:val="en-US" w:eastAsia="ko-KR"/>
          </w:rPr>
          <w:t xml:space="preserve">interworking as defined in </w:t>
        </w:r>
      </w:ins>
      <w:del w:id="504" w:author="Joseph S Levy" w:date="2021-08-23T22:32:00Z">
        <w:r w:rsidR="00CA4243" w:rsidRPr="00140D2B" w:rsidDel="00555DCC">
          <w:rPr>
            <w:lang w:val="en-US" w:eastAsia="ko-KR"/>
          </w:rPr>
          <w:delText xml:space="preserve">should follow the guidance of </w:delText>
        </w:r>
      </w:del>
      <w:r w:rsidR="00CA4243" w:rsidRPr="00140D2B">
        <w:rPr>
          <w:lang w:val="en-US" w:eastAsia="ko-KR"/>
        </w:rPr>
        <w:t xml:space="preserve">the </w:t>
      </w:r>
      <w:r w:rsidR="00C13566" w:rsidRPr="00140D2B">
        <w:rPr>
          <w:lang w:val="en-US" w:eastAsia="ko-KR"/>
        </w:rPr>
        <w:t>3GPP specification</w:t>
      </w:r>
      <w:r w:rsidR="00CA4243" w:rsidRPr="00140D2B">
        <w:rPr>
          <w:lang w:val="en-US" w:eastAsia="ko-KR"/>
        </w:rPr>
        <w:t>s</w:t>
      </w:r>
      <w:r w:rsidR="00C13566" w:rsidRPr="00140D2B">
        <w:rPr>
          <w:lang w:val="en-US" w:eastAsia="ko-KR"/>
        </w:rPr>
        <w:t>.</w:t>
      </w:r>
    </w:p>
    <w:p w14:paraId="0E61CD86" w14:textId="77777777" w:rsidR="008E0A9C" w:rsidRPr="00DB2E6A" w:rsidRDefault="008E0A9C" w:rsidP="00F06520">
      <w:pPr>
        <w:jc w:val="both"/>
        <w:rPr>
          <w:lang w:val="en-US" w:eastAsia="ko-KR"/>
        </w:rPr>
      </w:pPr>
    </w:p>
    <w:p w14:paraId="24000014" w14:textId="7F1DD60B" w:rsidR="00F830C7" w:rsidRPr="00140D2B" w:rsidRDefault="00000246" w:rsidP="00F06520">
      <w:pPr>
        <w:jc w:val="both"/>
        <w:rPr>
          <w:lang w:val="en-US" w:eastAsia="ko-KR"/>
        </w:rPr>
      </w:pPr>
      <w:r w:rsidRPr="00140D2B">
        <w:rPr>
          <w:lang w:val="en-US" w:eastAsia="ko-KR"/>
        </w:rPr>
        <w:t xml:space="preserve">In </w:t>
      </w:r>
      <w:r w:rsidR="00354196" w:rsidRPr="00140D2B">
        <w:rPr>
          <w:lang w:val="en-US" w:eastAsia="ko-KR"/>
        </w:rPr>
        <w:t>the interworking model</w:t>
      </w:r>
      <w:r w:rsidR="00F830C7" w:rsidRPr="00140D2B">
        <w:rPr>
          <w:lang w:val="en-US" w:eastAsia="ko-KR"/>
        </w:rPr>
        <w:t xml:space="preserve">, </w:t>
      </w:r>
      <w:r w:rsidR="00835816" w:rsidRPr="00835816">
        <w:rPr>
          <w:lang w:val="en-US" w:eastAsia="ko-KR"/>
        </w:rPr>
        <w:t>a UE or TE takes the role of the required functional entities and signaling procedures</w:t>
      </w:r>
      <w:r w:rsidR="00087F83">
        <w:rPr>
          <w:lang w:val="en-US" w:eastAsia="ko-KR"/>
        </w:rPr>
        <w:t xml:space="preserve"> </w:t>
      </w:r>
      <w:r w:rsidR="00087F83" w:rsidRPr="00835816">
        <w:rPr>
          <w:lang w:val="en-US" w:eastAsia="ko-KR"/>
        </w:rPr>
        <w:t>to interwork with 5G core network</w:t>
      </w:r>
      <w:r w:rsidR="00835816">
        <w:rPr>
          <w:lang w:val="en-US" w:eastAsia="ko-KR"/>
        </w:rPr>
        <w:t>.</w:t>
      </w:r>
      <w:r w:rsidR="00835816">
        <w:rPr>
          <w:rFonts w:hint="eastAsia"/>
          <w:lang w:val="en-US" w:eastAsia="ko-KR"/>
        </w:rPr>
        <w:t xml:space="preserve"> </w:t>
      </w:r>
      <w:r w:rsidR="00FD0052" w:rsidRPr="00140D2B">
        <w:rPr>
          <w:lang w:val="en-US" w:eastAsia="ko-KR"/>
        </w:rPr>
        <w:t xml:space="preserve">A </w:t>
      </w:r>
      <w:r w:rsidR="00894087">
        <w:rPr>
          <w:lang w:val="en-US" w:eastAsia="ko-KR"/>
        </w:rPr>
        <w:t xml:space="preserve">UE </w:t>
      </w:r>
      <w:r w:rsidR="001A214D" w:rsidRPr="00140D2B">
        <w:rPr>
          <w:lang w:val="en-US" w:eastAsia="ko-KR"/>
        </w:rPr>
        <w:t>support</w:t>
      </w:r>
      <w:r w:rsidR="00894087">
        <w:rPr>
          <w:lang w:val="en-US" w:eastAsia="ko-KR"/>
        </w:rPr>
        <w:t>s</w:t>
      </w:r>
      <w:r w:rsidR="004C56A3" w:rsidRPr="00140D2B">
        <w:rPr>
          <w:lang w:val="en-US" w:eastAsia="ko-KR"/>
        </w:rPr>
        <w:t xml:space="preserve"> </w:t>
      </w:r>
      <w:proofErr w:type="gramStart"/>
      <w:r w:rsidR="00FD0052" w:rsidRPr="00140D2B">
        <w:rPr>
          <w:lang w:val="en-US" w:eastAsia="ko-KR"/>
        </w:rPr>
        <w:t>all of</w:t>
      </w:r>
      <w:proofErr w:type="gramEnd"/>
      <w:r w:rsidR="00FD0052" w:rsidRPr="00140D2B">
        <w:rPr>
          <w:lang w:val="en-US" w:eastAsia="ko-KR"/>
        </w:rPr>
        <w:t xml:space="preserve"> </w:t>
      </w:r>
      <w:r w:rsidR="004C56A3" w:rsidRPr="00140D2B">
        <w:rPr>
          <w:lang w:val="en-US" w:eastAsia="ko-KR"/>
        </w:rPr>
        <w:t xml:space="preserve">the </w:t>
      </w:r>
      <w:r w:rsidR="003D1E62">
        <w:rPr>
          <w:lang w:val="en-US" w:eastAsia="ko-KR"/>
        </w:rPr>
        <w:t>described</w:t>
      </w:r>
      <w:r w:rsidR="004C56A3" w:rsidRPr="00140D2B">
        <w:rPr>
          <w:lang w:val="en-US" w:eastAsia="ko-KR"/>
        </w:rPr>
        <w:t xml:space="preserve"> contr</w:t>
      </w:r>
      <w:r w:rsidR="001A214D" w:rsidRPr="00140D2B">
        <w:rPr>
          <w:lang w:val="en-US" w:eastAsia="ko-KR"/>
        </w:rPr>
        <w:t xml:space="preserve">ol and signaling functions. </w:t>
      </w:r>
      <w:r w:rsidR="00FD0052" w:rsidRPr="00140D2B">
        <w:rPr>
          <w:lang w:val="en-US" w:eastAsia="ko-KR"/>
        </w:rPr>
        <w:t>A</w:t>
      </w:r>
      <w:r w:rsidR="00595D7B">
        <w:rPr>
          <w:lang w:val="en-US" w:eastAsia="ko-KR"/>
        </w:rPr>
        <w:t xml:space="preserve"> </w:t>
      </w:r>
      <w:r w:rsidR="00E62882">
        <w:rPr>
          <w:lang w:val="en-US" w:eastAsia="ko-KR"/>
        </w:rPr>
        <w:t xml:space="preserve">TE </w:t>
      </w:r>
      <w:ins w:id="505" w:author="Joseph S Levy" w:date="2021-08-23T22:33:00Z">
        <w:r w:rsidR="00555DCC">
          <w:rPr>
            <w:lang w:val="en-US" w:eastAsia="ko-KR"/>
          </w:rPr>
          <w:t>can</w:t>
        </w:r>
      </w:ins>
      <w:del w:id="506" w:author="Joseph S Levy" w:date="2021-08-23T22:33:00Z">
        <w:r w:rsidR="0037450C" w:rsidRPr="00140D2B" w:rsidDel="00555DCC">
          <w:rPr>
            <w:lang w:val="en-US" w:eastAsia="ko-KR"/>
          </w:rPr>
          <w:delText>should</w:delText>
        </w:r>
      </w:del>
      <w:r w:rsidR="0037450C" w:rsidRPr="00140D2B">
        <w:rPr>
          <w:lang w:val="en-US" w:eastAsia="ko-KR"/>
        </w:rPr>
        <w:t xml:space="preserve"> </w:t>
      </w:r>
      <w:r w:rsidR="00B27BE3" w:rsidRPr="00140D2B">
        <w:rPr>
          <w:lang w:val="en-US" w:eastAsia="ko-KR"/>
        </w:rPr>
        <w:t xml:space="preserve">be augmented so that it can </w:t>
      </w:r>
      <w:r w:rsidR="0037450C" w:rsidRPr="00140D2B">
        <w:rPr>
          <w:lang w:val="en-US" w:eastAsia="ko-KR"/>
        </w:rPr>
        <w:t>support</w:t>
      </w:r>
      <w:r w:rsidR="004C56A3" w:rsidRPr="00140D2B">
        <w:rPr>
          <w:lang w:val="en-US" w:eastAsia="ko-KR"/>
        </w:rPr>
        <w:t xml:space="preserve"> all the control and signaling </w:t>
      </w:r>
      <w:r w:rsidR="00354196" w:rsidRPr="00140D2B">
        <w:rPr>
          <w:lang w:val="en-US" w:eastAsia="ko-KR"/>
        </w:rPr>
        <w:t xml:space="preserve">functions </w:t>
      </w:r>
      <w:r w:rsidR="00B27BE3" w:rsidRPr="00140D2B">
        <w:rPr>
          <w:lang w:val="en-US" w:eastAsia="ko-KR"/>
        </w:rPr>
        <w:t>required by the</w:t>
      </w:r>
      <w:r w:rsidR="00354196" w:rsidRPr="00140D2B">
        <w:rPr>
          <w:lang w:val="en-US" w:eastAsia="ko-KR"/>
        </w:rPr>
        <w:t xml:space="preserve"> interwork</w:t>
      </w:r>
      <w:r w:rsidR="008B30E3">
        <w:rPr>
          <w:lang w:val="en-US" w:eastAsia="ko-KR"/>
        </w:rPr>
        <w:t>ing with</w:t>
      </w:r>
      <w:r w:rsidR="00354196" w:rsidRPr="00140D2B">
        <w:rPr>
          <w:lang w:val="en-US" w:eastAsia="ko-KR"/>
        </w:rPr>
        <w:t xml:space="preserve"> 5G network.</w:t>
      </w:r>
      <w:r w:rsidR="00835816">
        <w:rPr>
          <w:lang w:val="en-US" w:eastAsia="ko-KR"/>
        </w:rPr>
        <w:t xml:space="preserve"> </w:t>
      </w:r>
    </w:p>
    <w:p w14:paraId="6ABFDC9B" w14:textId="77777777" w:rsidR="004C56A3" w:rsidRPr="00140D2B" w:rsidRDefault="004C56A3" w:rsidP="00F06520">
      <w:pPr>
        <w:jc w:val="both"/>
        <w:rPr>
          <w:lang w:val="en-US" w:eastAsia="ko-KR"/>
        </w:rPr>
      </w:pPr>
    </w:p>
    <w:p w14:paraId="07347845" w14:textId="2C8271C4" w:rsidR="00C13566" w:rsidRPr="00140D2B" w:rsidRDefault="00C13566" w:rsidP="00F06520">
      <w:pPr>
        <w:jc w:val="both"/>
        <w:rPr>
          <w:lang w:val="en-US" w:eastAsia="ko-KR"/>
        </w:rPr>
      </w:pPr>
      <w:r w:rsidRPr="00140D2B">
        <w:rPr>
          <w:lang w:val="en-US" w:eastAsia="ko-KR"/>
        </w:rPr>
        <w:t xml:space="preserve">As for QoS management, </w:t>
      </w:r>
      <w:r w:rsidR="0048011D" w:rsidRPr="00140D2B">
        <w:rPr>
          <w:lang w:val="en-US" w:eastAsia="ko-KR"/>
        </w:rPr>
        <w:t xml:space="preserve">IEEE </w:t>
      </w:r>
      <w:ins w:id="507" w:author="Joseph S Levy" w:date="2021-08-23T22:34:00Z">
        <w:r w:rsidR="00555DCC">
          <w:rPr>
            <w:lang w:val="en-US" w:eastAsia="ko-KR"/>
          </w:rPr>
          <w:t xml:space="preserve">Std </w:t>
        </w:r>
      </w:ins>
      <w:r w:rsidR="00A1635E" w:rsidRPr="00140D2B">
        <w:rPr>
          <w:lang w:val="en-US" w:eastAsia="ko-KR"/>
        </w:rPr>
        <w:t>802.11</w:t>
      </w:r>
      <w:ins w:id="508" w:author="Joseph S Levy" w:date="2021-08-23T22:34:00Z">
        <w:r w:rsidR="00555DCC">
          <w:rPr>
            <w:lang w:val="en-US" w:eastAsia="ko-KR"/>
          </w:rPr>
          <w:t xml:space="preserve"> provides many features that may be used to </w:t>
        </w:r>
      </w:ins>
      <w:ins w:id="509" w:author="Joseph S Levy" w:date="2021-08-23T22:35:00Z">
        <w:r w:rsidR="00555DCC">
          <w:rPr>
            <w:lang w:val="en-US" w:eastAsia="ko-KR"/>
          </w:rPr>
          <w:t xml:space="preserve">support QoS management. </w:t>
        </w:r>
      </w:ins>
      <w:ins w:id="510" w:author="Joseph S Levy" w:date="2021-08-24T09:48:00Z">
        <w:r w:rsidR="00FB3079">
          <w:rPr>
            <w:lang w:val="en-US" w:eastAsia="ko-KR"/>
          </w:rPr>
          <w:t>W</w:t>
        </w:r>
      </w:ins>
      <w:ins w:id="511" w:author="Joseph S Levy" w:date="2021-08-24T09:47:00Z">
        <w:r w:rsidR="006310C8">
          <w:rPr>
            <w:lang w:val="en-US" w:eastAsia="ko-KR"/>
          </w:rPr>
          <w:t xml:space="preserve">hile the </w:t>
        </w:r>
      </w:ins>
      <w:ins w:id="512" w:author="Joseph S Levy" w:date="2021-08-24T09:45:00Z">
        <w:r w:rsidR="003E66D2" w:rsidRPr="00140D2B">
          <w:rPr>
            <w:lang w:val="en-US" w:eastAsia="ko-KR"/>
          </w:rPr>
          <w:t xml:space="preserve">IEEE </w:t>
        </w:r>
        <w:r w:rsidR="003E66D2">
          <w:rPr>
            <w:lang w:val="en-US" w:eastAsia="ko-KR"/>
          </w:rPr>
          <w:t xml:space="preserve">Std </w:t>
        </w:r>
        <w:r w:rsidR="003E66D2" w:rsidRPr="00140D2B">
          <w:rPr>
            <w:lang w:val="en-US" w:eastAsia="ko-KR"/>
          </w:rPr>
          <w:t>802.11</w:t>
        </w:r>
        <w:r w:rsidR="003E66D2">
          <w:rPr>
            <w:lang w:val="en-US" w:eastAsia="ko-KR"/>
          </w:rPr>
          <w:t xml:space="preserve"> </w:t>
        </w:r>
      </w:ins>
      <w:ins w:id="513" w:author="Joseph S Levy" w:date="2021-08-24T09:44:00Z">
        <w:r w:rsidR="00BF2898">
          <w:rPr>
            <w:lang w:val="en-US" w:eastAsia="ko-KR"/>
          </w:rPr>
          <w:t xml:space="preserve">does not </w:t>
        </w:r>
      </w:ins>
      <w:ins w:id="514" w:author="Joseph S Levy" w:date="2021-08-24T09:45:00Z">
        <w:r w:rsidR="005468F6">
          <w:rPr>
            <w:lang w:val="en-US" w:eastAsia="ko-KR"/>
          </w:rPr>
          <w:t>specify</w:t>
        </w:r>
      </w:ins>
      <w:ins w:id="515" w:author="Joseph S Levy" w:date="2021-08-24T09:44:00Z">
        <w:r w:rsidR="00BF2898">
          <w:rPr>
            <w:lang w:val="en-US" w:eastAsia="ko-KR"/>
          </w:rPr>
          <w:t xml:space="preserve"> </w:t>
        </w:r>
        <w:r w:rsidR="005468F6">
          <w:rPr>
            <w:lang w:val="en-US" w:eastAsia="ko-KR"/>
          </w:rPr>
          <w:t>how</w:t>
        </w:r>
      </w:ins>
      <w:ins w:id="516" w:author="Joseph S Levy" w:date="2021-08-23T22:37:00Z">
        <w:r w:rsidR="00555DCC">
          <w:rPr>
            <w:lang w:val="en-US" w:eastAsia="ko-KR"/>
          </w:rPr>
          <w:t xml:space="preserve"> a WL</w:t>
        </w:r>
      </w:ins>
      <w:ins w:id="517" w:author="Joseph S Levy" w:date="2021-08-23T22:38:00Z">
        <w:r w:rsidR="00555DCC">
          <w:rPr>
            <w:lang w:val="en-US" w:eastAsia="ko-KR"/>
          </w:rPr>
          <w:t>A</w:t>
        </w:r>
      </w:ins>
      <w:ins w:id="518" w:author="Joseph S Levy" w:date="2021-08-23T22:37:00Z">
        <w:r w:rsidR="00555DCC">
          <w:rPr>
            <w:lang w:val="en-US" w:eastAsia="ko-KR"/>
          </w:rPr>
          <w:t>N implementation uses</w:t>
        </w:r>
      </w:ins>
      <w:ins w:id="519" w:author="Joseph S Levy" w:date="2021-08-23T22:35:00Z">
        <w:r w:rsidR="00555DCC">
          <w:rPr>
            <w:lang w:val="en-US" w:eastAsia="ko-KR"/>
          </w:rPr>
          <w:t xml:space="preserve"> these features to</w:t>
        </w:r>
      </w:ins>
      <w:ins w:id="520" w:author="Joseph S Levy" w:date="2021-08-23T22:36:00Z">
        <w:r w:rsidR="00555DCC">
          <w:rPr>
            <w:lang w:val="en-US" w:eastAsia="ko-KR"/>
          </w:rPr>
          <w:t xml:space="preserve"> achieve</w:t>
        </w:r>
      </w:ins>
      <w:del w:id="521" w:author="Joseph S Levy" w:date="2021-08-23T22:36:00Z">
        <w:r w:rsidR="00A1635E" w:rsidRPr="00140D2B" w:rsidDel="00555DCC">
          <w:rPr>
            <w:lang w:val="en-US" w:eastAsia="ko-KR"/>
          </w:rPr>
          <w:delText xml:space="preserve"> </w:delText>
        </w:r>
        <w:r w:rsidR="001C5E1E" w:rsidDel="00555DCC">
          <w:rPr>
            <w:lang w:val="en-US" w:eastAsia="ko-KR"/>
          </w:rPr>
          <w:delText>must</w:delText>
        </w:r>
        <w:r w:rsidR="00A1635E" w:rsidRPr="00140D2B" w:rsidDel="00555DCC">
          <w:rPr>
            <w:lang w:val="en-US" w:eastAsia="ko-KR"/>
          </w:rPr>
          <w:delText xml:space="preserve"> </w:delText>
        </w:r>
        <w:r w:rsidR="00D70E0F" w:rsidRPr="00140D2B" w:rsidDel="00555DCC">
          <w:rPr>
            <w:lang w:val="en-US" w:eastAsia="ko-KR"/>
          </w:rPr>
          <w:delText>specify enhancements to its</w:delText>
        </w:r>
      </w:del>
      <w:r w:rsidR="00D70E0F" w:rsidRPr="00140D2B">
        <w:rPr>
          <w:lang w:val="en-US" w:eastAsia="ko-KR"/>
        </w:rPr>
        <w:t xml:space="preserve"> </w:t>
      </w:r>
      <w:r w:rsidR="00BA0A3E" w:rsidRPr="00140D2B">
        <w:rPr>
          <w:lang w:val="en-US" w:eastAsia="ko-KR"/>
        </w:rPr>
        <w:t>QoS mapping and MAC scheduling</w:t>
      </w:r>
      <w:del w:id="522" w:author="Joseph S Levy" w:date="2021-08-24T09:51:00Z">
        <w:r w:rsidR="006058D3" w:rsidRPr="00140D2B" w:rsidDel="0037349E">
          <w:rPr>
            <w:lang w:val="en-US" w:eastAsia="ko-KR"/>
          </w:rPr>
          <w:delText xml:space="preserve"> </w:delText>
        </w:r>
      </w:del>
      <w:ins w:id="523" w:author="Joseph S Levy" w:date="2021-08-24T09:51:00Z">
        <w:r w:rsidR="0037349E">
          <w:rPr>
            <w:lang w:val="en-US" w:eastAsia="ko-KR"/>
          </w:rPr>
          <w:t xml:space="preserve">, </w:t>
        </w:r>
        <w:commentRangeStart w:id="524"/>
        <w:r w:rsidR="0037349E">
          <w:rPr>
            <w:lang w:val="en-US" w:eastAsia="ko-KR"/>
          </w:rPr>
          <w:t xml:space="preserve">many </w:t>
        </w:r>
      </w:ins>
      <w:ins w:id="525" w:author="Joseph S Levy" w:date="2021-08-24T09:55:00Z">
        <w:r w:rsidR="005D12EB">
          <w:rPr>
            <w:lang w:val="en-US" w:eastAsia="ko-KR"/>
          </w:rPr>
          <w:t xml:space="preserve">WLAN </w:t>
        </w:r>
      </w:ins>
      <w:ins w:id="526" w:author="Joseph S Levy" w:date="2021-08-24T09:51:00Z">
        <w:r w:rsidR="0037349E">
          <w:rPr>
            <w:lang w:val="en-US" w:eastAsia="ko-KR"/>
          </w:rPr>
          <w:t>implementations provide QoS management</w:t>
        </w:r>
        <w:r w:rsidR="0037349E" w:rsidRPr="00140D2B">
          <w:rPr>
            <w:lang w:val="en-US" w:eastAsia="ko-KR"/>
          </w:rPr>
          <w:t xml:space="preserve"> </w:t>
        </w:r>
      </w:ins>
      <w:del w:id="527" w:author="Joseph S Levy" w:date="2021-08-24T09:52:00Z">
        <w:r w:rsidR="006058D3" w:rsidRPr="00140D2B" w:rsidDel="008C2455">
          <w:rPr>
            <w:lang w:val="en-US" w:eastAsia="ko-KR"/>
          </w:rPr>
          <w:delText>that</w:delText>
        </w:r>
        <w:r w:rsidR="00BA0A3E" w:rsidRPr="00140D2B" w:rsidDel="008C2455">
          <w:rPr>
            <w:lang w:val="en-US" w:eastAsia="ko-KR"/>
          </w:rPr>
          <w:delText xml:space="preserve"> includ</w:delText>
        </w:r>
        <w:r w:rsidR="006058D3" w:rsidRPr="00140D2B" w:rsidDel="008C2455">
          <w:rPr>
            <w:lang w:val="en-US" w:eastAsia="ko-KR"/>
          </w:rPr>
          <w:delText>e</w:delText>
        </w:r>
      </w:del>
      <w:ins w:id="528" w:author="Joseph S Levy" w:date="2021-08-24T09:52:00Z">
        <w:r w:rsidR="008C2455">
          <w:rPr>
            <w:lang w:val="en-US" w:eastAsia="ko-KR"/>
          </w:rPr>
          <w:t>with</w:t>
        </w:r>
      </w:ins>
      <w:r w:rsidR="00BA0A3E" w:rsidRPr="00140D2B">
        <w:rPr>
          <w:lang w:val="en-US" w:eastAsia="ko-KR"/>
        </w:rPr>
        <w:t xml:space="preserve"> </w:t>
      </w:r>
      <w:r w:rsidR="00847D7C" w:rsidRPr="00140D2B">
        <w:rPr>
          <w:lang w:val="en-US" w:eastAsia="ko-KR"/>
        </w:rPr>
        <w:t>QoS identification and profile</w:t>
      </w:r>
      <w:r w:rsidR="006058D3" w:rsidRPr="00140D2B">
        <w:rPr>
          <w:lang w:val="en-US" w:eastAsia="ko-KR"/>
        </w:rPr>
        <w:t>s</w:t>
      </w:r>
      <w:r w:rsidR="00847D7C" w:rsidRPr="00140D2B">
        <w:rPr>
          <w:lang w:val="en-US" w:eastAsia="ko-KR"/>
        </w:rPr>
        <w:t xml:space="preserve"> to </w:t>
      </w:r>
      <w:r w:rsidR="00FF337F" w:rsidRPr="00140D2B">
        <w:rPr>
          <w:lang w:val="en-US" w:eastAsia="ko-KR"/>
        </w:rPr>
        <w:t>guarantee</w:t>
      </w:r>
      <w:r w:rsidR="00847D7C" w:rsidRPr="00140D2B">
        <w:rPr>
          <w:lang w:val="en-US" w:eastAsia="ko-KR"/>
        </w:rPr>
        <w:t xml:space="preserve"> </w:t>
      </w:r>
      <w:r w:rsidR="00B81E30" w:rsidRPr="00140D2B">
        <w:rPr>
          <w:lang w:val="en-US" w:eastAsia="ko-KR"/>
        </w:rPr>
        <w:t>QoS in</w:t>
      </w:r>
      <w:r w:rsidR="00942292" w:rsidRPr="00140D2B">
        <w:rPr>
          <w:lang w:val="en-US" w:eastAsia="ko-KR"/>
        </w:rPr>
        <w:t xml:space="preserve"> </w:t>
      </w:r>
      <w:r w:rsidR="00B81E30" w:rsidRPr="00140D2B">
        <w:rPr>
          <w:lang w:val="en-US" w:eastAsia="ko-KR"/>
        </w:rPr>
        <w:t xml:space="preserve">terms of </w:t>
      </w:r>
      <w:r w:rsidRPr="00140D2B">
        <w:rPr>
          <w:lang w:val="en-US" w:eastAsia="ko-KR"/>
        </w:rPr>
        <w:t>deterministic packet delay,</w:t>
      </w:r>
      <w:r w:rsidR="00847D7C" w:rsidRPr="00140D2B">
        <w:rPr>
          <w:lang w:val="en-US" w:eastAsia="ko-KR"/>
        </w:rPr>
        <w:t xml:space="preserve"> </w:t>
      </w:r>
      <w:r w:rsidRPr="00140D2B">
        <w:rPr>
          <w:lang w:val="en-US" w:eastAsia="ko-KR"/>
        </w:rPr>
        <w:t xml:space="preserve">low </w:t>
      </w:r>
      <w:r w:rsidR="00847D7C" w:rsidRPr="00140D2B">
        <w:rPr>
          <w:lang w:val="en-US" w:eastAsia="ko-KR"/>
        </w:rPr>
        <w:t>PER</w:t>
      </w:r>
      <w:r w:rsidRPr="00140D2B">
        <w:rPr>
          <w:lang w:val="en-US" w:eastAsia="ko-KR"/>
        </w:rPr>
        <w:t xml:space="preserve"> and </w:t>
      </w:r>
      <w:r w:rsidR="00BA0A3E" w:rsidRPr="00140D2B">
        <w:rPr>
          <w:lang w:val="en-US" w:eastAsia="ko-KR"/>
        </w:rPr>
        <w:t>data ra</w:t>
      </w:r>
      <w:r w:rsidR="00BA0A3E" w:rsidRPr="003D1E62">
        <w:rPr>
          <w:lang w:val="en-US" w:eastAsia="ko-KR"/>
        </w:rPr>
        <w:t>te</w:t>
      </w:r>
      <w:ins w:id="529" w:author="Joseph S Levy" w:date="2021-08-24T09:43:00Z">
        <w:r w:rsidR="003F199D">
          <w:rPr>
            <w:lang w:val="en-US" w:eastAsia="ko-KR"/>
          </w:rPr>
          <w:t>.</w:t>
        </w:r>
      </w:ins>
      <w:del w:id="530" w:author="Joseph S Levy" w:date="2021-08-24T09:45:00Z">
        <w:r w:rsidRPr="003D1E62" w:rsidDel="007D4BFE">
          <w:rPr>
            <w:lang w:val="en-US" w:eastAsia="ko-KR"/>
          </w:rPr>
          <w:delText>.</w:delText>
        </w:r>
      </w:del>
      <w:r w:rsidR="003A1EF2" w:rsidRPr="003D1E62">
        <w:rPr>
          <w:lang w:val="en-US" w:eastAsia="ko-KR"/>
        </w:rPr>
        <w:t xml:space="preserve"> </w:t>
      </w:r>
      <w:commentRangeEnd w:id="524"/>
      <w:r w:rsidR="00522DE8">
        <w:rPr>
          <w:rStyle w:val="CommentReference"/>
        </w:rPr>
        <w:commentReference w:id="524"/>
      </w:r>
      <w:r w:rsidR="003A1EF2" w:rsidRPr="003D1E62">
        <w:rPr>
          <w:lang w:val="en-US" w:eastAsia="ko-KR"/>
        </w:rPr>
        <w:t>The new</w:t>
      </w:r>
      <w:r w:rsidR="00517D64" w:rsidRPr="003D1E62">
        <w:rPr>
          <w:lang w:val="en-US" w:eastAsia="ko-KR"/>
        </w:rPr>
        <w:t xml:space="preserve"> </w:t>
      </w:r>
      <w:r w:rsidR="003D1E62" w:rsidRPr="00643C95">
        <w:rPr>
          <w:lang w:val="en-US" w:eastAsia="ko-KR"/>
        </w:rPr>
        <w:t>WLAN</w:t>
      </w:r>
      <w:r w:rsidR="003A1EF2" w:rsidRPr="003D1E62">
        <w:rPr>
          <w:lang w:val="en-US" w:eastAsia="ko-KR"/>
        </w:rPr>
        <w:t xml:space="preserve"> interface</w:t>
      </w:r>
      <w:r w:rsidR="00C839EC" w:rsidRPr="003D1E62">
        <w:rPr>
          <w:lang w:val="en-US" w:eastAsia="ko-KR"/>
        </w:rPr>
        <w:t>s</w:t>
      </w:r>
      <w:r w:rsidR="003A1EF2" w:rsidRPr="00140D2B">
        <w:rPr>
          <w:lang w:val="en-US" w:eastAsia="ko-KR"/>
        </w:rPr>
        <w:t xml:space="preserve"> </w:t>
      </w:r>
      <w:r w:rsidR="00C839EC" w:rsidRPr="00140D2B">
        <w:rPr>
          <w:lang w:val="en-US" w:eastAsia="ko-KR"/>
        </w:rPr>
        <w:t>R8</w:t>
      </w:r>
      <w:r w:rsidR="003A1EF2" w:rsidRPr="00140D2B">
        <w:rPr>
          <w:lang w:val="en-US" w:eastAsia="ko-KR"/>
        </w:rPr>
        <w:t xml:space="preserve"> and</w:t>
      </w:r>
      <w:r w:rsidR="00C839EC" w:rsidRPr="00140D2B">
        <w:rPr>
          <w:lang w:val="en-US" w:eastAsia="ko-KR"/>
        </w:rPr>
        <w:t xml:space="preserve"> R9</w:t>
      </w:r>
      <w:r w:rsidR="003A1EF2" w:rsidRPr="00140D2B">
        <w:rPr>
          <w:lang w:val="en-US" w:eastAsia="ko-KR"/>
        </w:rPr>
        <w:t xml:space="preserve"> </w:t>
      </w:r>
      <w:del w:id="531" w:author="Joseph S Levy" w:date="2021-08-23T22:39:00Z">
        <w:r w:rsidR="00517D64" w:rsidRPr="00140D2B" w:rsidDel="00555DCC">
          <w:rPr>
            <w:lang w:val="en-US" w:eastAsia="ko-KR"/>
          </w:rPr>
          <w:delText xml:space="preserve">have </w:delText>
        </w:r>
      </w:del>
      <w:ins w:id="532" w:author="Joseph S Levy" w:date="2021-08-23T22:39:00Z">
        <w:r w:rsidR="00555DCC">
          <w:rPr>
            <w:lang w:val="en-US" w:eastAsia="ko-KR"/>
          </w:rPr>
          <w:t>are</w:t>
        </w:r>
        <w:r w:rsidR="00555DCC" w:rsidRPr="00140D2B">
          <w:rPr>
            <w:lang w:val="en-US" w:eastAsia="ko-KR"/>
          </w:rPr>
          <w:t xml:space="preserve"> </w:t>
        </w:r>
      </w:ins>
      <w:del w:id="533" w:author="Joseph S Levy" w:date="2021-08-23T22:39:00Z">
        <w:r w:rsidR="00517D64" w:rsidRPr="00140D2B" w:rsidDel="00555DCC">
          <w:rPr>
            <w:lang w:val="en-US" w:eastAsia="ko-KR"/>
          </w:rPr>
          <w:delText xml:space="preserve">been </w:delText>
        </w:r>
      </w:del>
      <w:r w:rsidR="0037450C" w:rsidRPr="00140D2B">
        <w:rPr>
          <w:lang w:val="en-US" w:eastAsia="ko-KR"/>
        </w:rPr>
        <w:t>defined</w:t>
      </w:r>
      <w:r w:rsidR="003A1EF2" w:rsidRPr="00140D2B">
        <w:rPr>
          <w:lang w:val="en-US" w:eastAsia="ko-KR"/>
        </w:rPr>
        <w:t xml:space="preserve"> </w:t>
      </w:r>
      <w:ins w:id="534" w:author="Joseph S Levy" w:date="2021-08-23T22:40:00Z">
        <w:r w:rsidR="00555DCC">
          <w:rPr>
            <w:lang w:val="en-US" w:eastAsia="ko-KR"/>
          </w:rPr>
          <w:t>and can provide</w:t>
        </w:r>
      </w:ins>
      <w:del w:id="535" w:author="Joseph S Levy" w:date="2021-08-23T22:40:00Z">
        <w:r w:rsidR="003A1EF2" w:rsidRPr="00140D2B" w:rsidDel="00555DCC">
          <w:rPr>
            <w:lang w:val="en-US" w:eastAsia="ko-KR"/>
          </w:rPr>
          <w:delText>to deliver</w:delText>
        </w:r>
      </w:del>
      <w:r w:rsidR="003A1EF2" w:rsidRPr="00140D2B">
        <w:rPr>
          <w:lang w:val="en-US" w:eastAsia="ko-KR"/>
        </w:rPr>
        <w:t xml:space="preserve"> QoS profile</w:t>
      </w:r>
      <w:r w:rsidR="003D1E62">
        <w:rPr>
          <w:lang w:val="en-US" w:eastAsia="ko-KR"/>
        </w:rPr>
        <w:t>s</w:t>
      </w:r>
      <w:r w:rsidR="003A1EF2" w:rsidRPr="00140D2B">
        <w:rPr>
          <w:lang w:val="en-US" w:eastAsia="ko-KR"/>
        </w:rPr>
        <w:t xml:space="preserve"> between </w:t>
      </w:r>
      <w:r w:rsidR="00B63F63" w:rsidRPr="00140D2B">
        <w:rPr>
          <w:lang w:val="en-US" w:eastAsia="ko-KR"/>
        </w:rPr>
        <w:t>5G CN (</w:t>
      </w:r>
      <w:r w:rsidR="003A1EF2" w:rsidRPr="00140D2B">
        <w:rPr>
          <w:lang w:val="en-US" w:eastAsia="ko-KR"/>
        </w:rPr>
        <w:t>N3IWF</w:t>
      </w:r>
      <w:r w:rsidR="00600031" w:rsidRPr="00140D2B">
        <w:rPr>
          <w:lang w:val="en-US" w:eastAsia="ko-KR"/>
        </w:rPr>
        <w:t>, TNGF</w:t>
      </w:r>
      <w:r w:rsidR="00B63F63" w:rsidRPr="00140D2B">
        <w:rPr>
          <w:lang w:val="en-US" w:eastAsia="ko-KR"/>
        </w:rPr>
        <w:t>)</w:t>
      </w:r>
      <w:r w:rsidR="003A1EF2" w:rsidRPr="00140D2B">
        <w:rPr>
          <w:lang w:val="en-US" w:eastAsia="ko-KR"/>
        </w:rPr>
        <w:t xml:space="preserve"> and </w:t>
      </w:r>
      <w:r w:rsidR="00517D64" w:rsidRPr="00140D2B">
        <w:rPr>
          <w:lang w:val="en-US" w:eastAsia="ko-KR"/>
        </w:rPr>
        <w:t xml:space="preserve">a </w:t>
      </w:r>
      <w:r w:rsidR="003A1EF2" w:rsidRPr="00140D2B">
        <w:rPr>
          <w:lang w:val="en-US" w:eastAsia="ko-KR"/>
        </w:rPr>
        <w:t xml:space="preserve">WLAN </w:t>
      </w:r>
      <w:r w:rsidR="00E62882">
        <w:rPr>
          <w:lang w:val="en-US" w:eastAsia="ko-KR"/>
        </w:rPr>
        <w:t xml:space="preserve">TE </w:t>
      </w:r>
      <w:r w:rsidR="002E4D7D">
        <w:rPr>
          <w:lang w:val="en-US" w:eastAsia="ko-KR"/>
        </w:rPr>
        <w:t xml:space="preserve">to </w:t>
      </w:r>
      <w:del w:id="536" w:author="Joseph S Levy" w:date="2021-08-23T22:41:00Z">
        <w:r w:rsidR="0075332C" w:rsidRPr="00140D2B" w:rsidDel="00555DCC">
          <w:rPr>
            <w:lang w:val="en-US" w:eastAsia="ko-KR"/>
          </w:rPr>
          <w:delText xml:space="preserve">be </w:delText>
        </w:r>
      </w:del>
      <w:r w:rsidR="0075332C" w:rsidRPr="00140D2B">
        <w:rPr>
          <w:lang w:val="en-US" w:eastAsia="ko-KR"/>
        </w:rPr>
        <w:t>support</w:t>
      </w:r>
      <w:ins w:id="537" w:author="Joseph S Levy" w:date="2021-08-23T22:41:00Z">
        <w:r w:rsidR="00555DCC">
          <w:rPr>
            <w:lang w:val="en-US" w:eastAsia="ko-KR"/>
          </w:rPr>
          <w:t xml:space="preserve"> QoS management</w:t>
        </w:r>
      </w:ins>
      <w:del w:id="538" w:author="Joseph S Levy" w:date="2021-08-23T22:41:00Z">
        <w:r w:rsidR="0075332C" w:rsidRPr="00140D2B" w:rsidDel="00555DCC">
          <w:rPr>
            <w:lang w:val="en-US" w:eastAsia="ko-KR"/>
          </w:rPr>
          <w:delText>ed</w:delText>
        </w:r>
      </w:del>
      <w:r w:rsidR="003A1EF2" w:rsidRPr="00140D2B">
        <w:rPr>
          <w:lang w:val="en-US" w:eastAsia="ko-KR"/>
        </w:rPr>
        <w:t>.</w:t>
      </w:r>
      <w:r w:rsidR="000255C5">
        <w:rPr>
          <w:lang w:val="en-US" w:eastAsia="ko-KR"/>
        </w:rPr>
        <w:t xml:space="preserve"> </w:t>
      </w:r>
      <w:ins w:id="539" w:author="Joseph S Levy" w:date="2021-08-23T22:41:00Z">
        <w:r w:rsidR="00555DCC">
          <w:rPr>
            <w:lang w:val="en-US" w:eastAsia="ko-KR"/>
          </w:rPr>
          <w:t xml:space="preserve"> It should be noted that additional</w:t>
        </w:r>
      </w:ins>
      <w:ins w:id="540" w:author="Joseph S Levy" w:date="2021-08-23T22:42:00Z">
        <w:r w:rsidR="00555DCC">
          <w:rPr>
            <w:lang w:val="en-US" w:eastAsia="ko-KR"/>
          </w:rPr>
          <w:t xml:space="preserve"> features to enhance WLAN QoS performance are currently under development in the IEEE </w:t>
        </w:r>
      </w:ins>
      <w:ins w:id="541" w:author="Joseph S Levy" w:date="2021-08-23T22:43:00Z">
        <w:r w:rsidR="00555DCC">
          <w:rPr>
            <w:lang w:val="en-US" w:eastAsia="ko-KR"/>
          </w:rPr>
          <w:t xml:space="preserve">802.11 Working Group. </w:t>
        </w:r>
      </w:ins>
    </w:p>
    <w:p w14:paraId="009A9EDE" w14:textId="77777777" w:rsidR="009C4C9D" w:rsidRPr="00140D2B" w:rsidRDefault="009C4C9D" w:rsidP="009C4C9D">
      <w:pPr>
        <w:jc w:val="both"/>
        <w:rPr>
          <w:lang w:val="en-US" w:eastAsia="ko-KR"/>
        </w:rPr>
      </w:pPr>
    </w:p>
    <w:p w14:paraId="6533556E" w14:textId="40F20DF3" w:rsidR="009C4C9D" w:rsidRPr="00140D2B" w:rsidRDefault="00451FFE" w:rsidP="00643C95">
      <w:pPr>
        <w:jc w:val="both"/>
        <w:rPr>
          <w:lang w:val="en-US" w:eastAsia="ko-KR"/>
        </w:rPr>
      </w:pPr>
      <w:r w:rsidRPr="00140D2B">
        <w:rPr>
          <w:lang w:val="en-US" w:eastAsia="ko-KR"/>
        </w:rPr>
        <w:t xml:space="preserve">Regarding </w:t>
      </w:r>
      <w:r w:rsidR="009C4C9D" w:rsidRPr="00140D2B">
        <w:rPr>
          <w:lang w:val="en-US" w:eastAsia="ko-KR"/>
        </w:rPr>
        <w:t xml:space="preserve">TSN applications, </w:t>
      </w:r>
      <w:ins w:id="542" w:author="Joseph S Levy" w:date="2021-08-23T22:50:00Z">
        <w:r w:rsidR="00076762">
          <w:rPr>
            <w:lang w:val="en-US" w:eastAsia="ko-KR"/>
          </w:rPr>
          <w:t xml:space="preserve">the IEEE 802.11 WG </w:t>
        </w:r>
      </w:ins>
      <w:del w:id="543" w:author="Joseph S Levy" w:date="2021-08-23T22:50:00Z">
        <w:r w:rsidR="009C4C9D" w:rsidRPr="00140D2B" w:rsidDel="00076762">
          <w:rPr>
            <w:lang w:val="en-US" w:eastAsia="ko-KR"/>
          </w:rPr>
          <w:delText xml:space="preserve">WLAN domain </w:delText>
        </w:r>
      </w:del>
      <w:r w:rsidR="001533DE" w:rsidRPr="00140D2B">
        <w:rPr>
          <w:lang w:val="en-US" w:eastAsia="ko-KR"/>
        </w:rPr>
        <w:t xml:space="preserve">should </w:t>
      </w:r>
      <w:r w:rsidR="009C4C9D" w:rsidRPr="00140D2B">
        <w:rPr>
          <w:lang w:val="en-US" w:eastAsia="ko-KR"/>
        </w:rPr>
        <w:t xml:space="preserve">consider </w:t>
      </w:r>
      <w:del w:id="544" w:author="Joseph S Levy" w:date="2021-08-23T22:47:00Z">
        <w:r w:rsidR="00F41CE5" w:rsidRPr="00140D2B" w:rsidDel="00076762">
          <w:rPr>
            <w:lang w:val="en-US" w:eastAsia="ko-KR"/>
          </w:rPr>
          <w:delText xml:space="preserve">introducing or </w:delText>
        </w:r>
      </w:del>
      <w:r w:rsidR="00F41CE5" w:rsidRPr="00140D2B">
        <w:rPr>
          <w:lang w:val="en-US" w:eastAsia="ko-KR"/>
        </w:rPr>
        <w:t xml:space="preserve">enhancing </w:t>
      </w:r>
      <w:r w:rsidR="00F41446" w:rsidRPr="00140D2B">
        <w:rPr>
          <w:lang w:val="en-US" w:eastAsia="ko-KR"/>
        </w:rPr>
        <w:t xml:space="preserve">capabilities </w:t>
      </w:r>
      <w:del w:id="545" w:author="Joseph S Levy" w:date="2021-08-23T22:50:00Z">
        <w:r w:rsidR="001533DE" w:rsidRPr="00140D2B" w:rsidDel="00076762">
          <w:rPr>
            <w:lang w:val="en-US" w:eastAsia="ko-KR"/>
          </w:rPr>
          <w:delText xml:space="preserve">to </w:delText>
        </w:r>
      </w:del>
      <w:del w:id="546" w:author="Joseph S Levy" w:date="2021-08-23T22:44:00Z">
        <w:r w:rsidR="00F41CE5" w:rsidRPr="00140D2B" w:rsidDel="00555DCC">
          <w:rPr>
            <w:lang w:val="en-US" w:eastAsia="ko-KR"/>
          </w:rPr>
          <w:delText>achieve</w:delText>
        </w:r>
      </w:del>
      <w:ins w:id="547" w:author="Joseph S Levy" w:date="2021-08-23T22:50:00Z">
        <w:r w:rsidR="00076762">
          <w:rPr>
            <w:lang w:val="en-US" w:eastAsia="ko-KR"/>
          </w:rPr>
          <w:t>that support</w:t>
        </w:r>
      </w:ins>
      <w:ins w:id="548" w:author="Joseph S Levy" w:date="2021-08-23T22:51:00Z">
        <w:r w:rsidR="00076762">
          <w:rPr>
            <w:lang w:val="en-US" w:eastAsia="ko-KR"/>
          </w:rPr>
          <w:t xml:space="preserve"> </w:t>
        </w:r>
      </w:ins>
      <w:r w:rsidR="00F41CE5" w:rsidRPr="00140D2B">
        <w:rPr>
          <w:lang w:val="en-US" w:eastAsia="ko-KR"/>
        </w:rPr>
        <w:t xml:space="preserve"> </w:t>
      </w:r>
      <w:r w:rsidR="009C4C9D" w:rsidRPr="00140D2B">
        <w:rPr>
          <w:lang w:val="en-US" w:eastAsia="ko-KR"/>
        </w:rPr>
        <w:t>timing synchronization</w:t>
      </w:r>
      <w:del w:id="549" w:author="Joseph S Levy" w:date="2021-08-23T22:51:00Z">
        <w:r w:rsidR="009C4C9D" w:rsidRPr="00140D2B" w:rsidDel="00076762">
          <w:rPr>
            <w:lang w:val="en-US" w:eastAsia="ko-KR"/>
          </w:rPr>
          <w:delText xml:space="preserve"> </w:delText>
        </w:r>
      </w:del>
      <w:ins w:id="550" w:author="Joseph S Levy" w:date="2021-08-23T22:44:00Z">
        <w:r w:rsidR="00555DCC">
          <w:rPr>
            <w:lang w:val="en-US" w:eastAsia="ko-KR"/>
          </w:rPr>
          <w:t xml:space="preserve">, </w:t>
        </w:r>
      </w:ins>
      <w:ins w:id="551" w:author="Joseph S Levy" w:date="2021-08-23T22:45:00Z">
        <w:r w:rsidR="00076762">
          <w:rPr>
            <w:lang w:val="en-US" w:eastAsia="ko-KR"/>
          </w:rPr>
          <w:t xml:space="preserve">to </w:t>
        </w:r>
      </w:ins>
      <w:ins w:id="552" w:author="Joseph S Levy" w:date="2021-08-23T22:51:00Z">
        <w:r w:rsidR="00076762">
          <w:rPr>
            <w:lang w:val="en-US" w:eastAsia="ko-KR"/>
          </w:rPr>
          <w:t xml:space="preserve">enhance </w:t>
        </w:r>
      </w:ins>
      <w:ins w:id="553" w:author="Joseph S Levy" w:date="2021-08-23T22:45:00Z">
        <w:r w:rsidR="00076762">
          <w:rPr>
            <w:lang w:val="en-US" w:eastAsia="ko-KR"/>
          </w:rPr>
          <w:t xml:space="preserve">WLAN </w:t>
        </w:r>
      </w:ins>
      <w:del w:id="554" w:author="Joseph S Levy" w:date="2021-08-23T22:45:00Z">
        <w:r w:rsidR="00F41446" w:rsidRPr="00140D2B" w:rsidDel="00076762">
          <w:rPr>
            <w:lang w:val="en-US" w:eastAsia="ko-KR"/>
          </w:rPr>
          <w:delText xml:space="preserve">required </w:delText>
        </w:r>
        <w:r w:rsidR="00CA6855" w:rsidRPr="00140D2B" w:rsidDel="00076762">
          <w:rPr>
            <w:lang w:val="en-US" w:eastAsia="ko-KR"/>
          </w:rPr>
          <w:delText xml:space="preserve">to </w:delText>
        </w:r>
      </w:del>
      <w:r w:rsidR="00CA6855" w:rsidRPr="00140D2B">
        <w:rPr>
          <w:lang w:val="en-US" w:eastAsia="ko-KR"/>
        </w:rPr>
        <w:t>operat</w:t>
      </w:r>
      <w:ins w:id="555" w:author="Joseph S Levy" w:date="2021-08-23T22:45:00Z">
        <w:r w:rsidR="00076762">
          <w:rPr>
            <w:lang w:val="en-US" w:eastAsia="ko-KR"/>
          </w:rPr>
          <w:t>ion</w:t>
        </w:r>
      </w:ins>
      <w:del w:id="556" w:author="Joseph S Levy" w:date="2021-08-23T22:45:00Z">
        <w:r w:rsidR="00CA6855" w:rsidRPr="00140D2B" w:rsidDel="00076762">
          <w:rPr>
            <w:lang w:val="en-US" w:eastAsia="ko-KR"/>
          </w:rPr>
          <w:delText>e</w:delText>
        </w:r>
      </w:del>
      <w:r w:rsidR="00CA6855" w:rsidRPr="00140D2B">
        <w:rPr>
          <w:lang w:val="en-US" w:eastAsia="ko-KR"/>
        </w:rPr>
        <w:t xml:space="preserve"> in the </w:t>
      </w:r>
      <w:r w:rsidR="009C4C9D" w:rsidRPr="00140D2B">
        <w:rPr>
          <w:lang w:val="en-US" w:eastAsia="ko-KR"/>
        </w:rPr>
        <w:t>TSN domain</w:t>
      </w:r>
      <w:r w:rsidR="008B30E3">
        <w:rPr>
          <w:lang w:val="en-US" w:eastAsia="ko-KR"/>
        </w:rPr>
        <w:t>,</w:t>
      </w:r>
      <w:r w:rsidR="009C4C9D" w:rsidRPr="00140D2B">
        <w:rPr>
          <w:lang w:val="en-US" w:eastAsia="ko-KR"/>
        </w:rPr>
        <w:t xml:space="preserve"> and </w:t>
      </w:r>
      <w:ins w:id="557" w:author="Joseph S Levy" w:date="2021-08-23T22:46:00Z">
        <w:r w:rsidR="00076762">
          <w:rPr>
            <w:lang w:val="en-US" w:eastAsia="ko-KR"/>
          </w:rPr>
          <w:t xml:space="preserve">improve </w:t>
        </w:r>
      </w:ins>
      <w:ins w:id="558" w:author="Joseph S Levy" w:date="2021-08-23T22:49:00Z">
        <w:r w:rsidR="00076762">
          <w:rPr>
            <w:lang w:val="en-US" w:eastAsia="ko-KR"/>
          </w:rPr>
          <w:t xml:space="preserve">WLAN </w:t>
        </w:r>
      </w:ins>
      <w:del w:id="559" w:author="Joseph S Levy" w:date="2021-08-23T22:46:00Z">
        <w:r w:rsidR="00CA6855" w:rsidRPr="00140D2B" w:rsidDel="00076762">
          <w:rPr>
            <w:lang w:val="en-US" w:eastAsia="ko-KR"/>
          </w:rPr>
          <w:delText>how to implement</w:delText>
        </w:r>
      </w:del>
      <w:ins w:id="560" w:author="Joseph S Levy" w:date="2021-08-23T22:46:00Z">
        <w:r w:rsidR="00076762" w:rsidRPr="00140D2B">
          <w:rPr>
            <w:lang w:val="en-US" w:eastAsia="ko-KR"/>
          </w:rPr>
          <w:t>implement</w:t>
        </w:r>
        <w:r w:rsidR="00076762">
          <w:rPr>
            <w:lang w:val="en-US" w:eastAsia="ko-KR"/>
          </w:rPr>
          <w:t>ations ability to support</w:t>
        </w:r>
      </w:ins>
      <w:r w:rsidR="00CA6855" w:rsidRPr="00140D2B">
        <w:rPr>
          <w:lang w:val="en-US" w:eastAsia="ko-KR"/>
        </w:rPr>
        <w:t xml:space="preserve"> </w:t>
      </w:r>
      <w:r w:rsidR="009C4C9D" w:rsidRPr="00140D2B">
        <w:rPr>
          <w:lang w:val="en-US" w:eastAsia="ko-KR"/>
        </w:rPr>
        <w:t xml:space="preserve">TSN translation in </w:t>
      </w:r>
      <w:r w:rsidR="00DC364E" w:rsidRPr="00140D2B">
        <w:rPr>
          <w:lang w:val="en-US" w:eastAsia="ko-KR"/>
        </w:rPr>
        <w:t xml:space="preserve">WLAN </w:t>
      </w:r>
      <w:r w:rsidR="006C7202">
        <w:rPr>
          <w:lang w:val="en-US" w:eastAsia="ko-KR"/>
        </w:rPr>
        <w:t>TE</w:t>
      </w:r>
      <w:r w:rsidR="00020556" w:rsidRPr="00140D2B">
        <w:rPr>
          <w:lang w:val="en-US" w:eastAsia="ko-KR"/>
        </w:rPr>
        <w:t>s</w:t>
      </w:r>
      <w:r w:rsidR="009C4C9D" w:rsidRPr="00140D2B">
        <w:rPr>
          <w:lang w:val="en-US" w:eastAsia="ko-KR"/>
        </w:rPr>
        <w:t xml:space="preserve"> </w:t>
      </w:r>
      <w:r w:rsidR="00020556" w:rsidRPr="00140D2B">
        <w:rPr>
          <w:lang w:val="en-US" w:eastAsia="ko-KR"/>
        </w:rPr>
        <w:t xml:space="preserve">interworking with </w:t>
      </w:r>
      <w:r w:rsidR="00281B2A" w:rsidRPr="00140D2B">
        <w:rPr>
          <w:lang w:val="en-US" w:eastAsia="ko-KR"/>
        </w:rPr>
        <w:t xml:space="preserve">the 3GPP </w:t>
      </w:r>
      <w:r w:rsidR="00DC364E" w:rsidRPr="00140D2B">
        <w:rPr>
          <w:lang w:val="en-US" w:eastAsia="ko-KR"/>
        </w:rPr>
        <w:t>5G CN.</w:t>
      </w:r>
      <w:r w:rsidR="000255C5">
        <w:rPr>
          <w:lang w:val="en-US" w:eastAsia="ko-KR"/>
        </w:rPr>
        <w:t xml:space="preserve"> </w:t>
      </w:r>
      <w:r w:rsidR="00C676B5" w:rsidRPr="00140D2B">
        <w:rPr>
          <w:lang w:val="en-US" w:eastAsia="ko-KR"/>
        </w:rPr>
        <w:br w:type="page"/>
      </w:r>
    </w:p>
    <w:p w14:paraId="53099D83" w14:textId="2749860B" w:rsidR="002A2367" w:rsidRPr="00140D2B" w:rsidRDefault="002A2367" w:rsidP="002A2367">
      <w:pPr>
        <w:pStyle w:val="ListParagraph"/>
        <w:tabs>
          <w:tab w:val="left" w:pos="3243"/>
        </w:tabs>
        <w:ind w:left="-851" w:hanging="283"/>
        <w:rPr>
          <w:lang w:val="en-US" w:eastAsia="ko-KR"/>
        </w:rPr>
      </w:pPr>
      <w:r w:rsidRPr="00140D2B">
        <w:rPr>
          <w:lang w:val="en-US" w:eastAsia="ko-KR"/>
        </w:rPr>
        <w:lastRenderedPageBreak/>
        <w:tab/>
      </w:r>
    </w:p>
    <w:p w14:paraId="32EC9BA8" w14:textId="77777777" w:rsidR="002A2367" w:rsidRPr="00B658F3" w:rsidRDefault="002A2367" w:rsidP="00643C95">
      <w:pPr>
        <w:pStyle w:val="Heading1"/>
      </w:pPr>
      <w:bookmarkStart w:id="561" w:name="_Toc75882746"/>
      <w:r w:rsidRPr="00F577F5">
        <w:t>References</w:t>
      </w:r>
      <w:bookmarkEnd w:id="561"/>
    </w:p>
    <w:p w14:paraId="3A1C598B" w14:textId="77777777" w:rsidR="002A2367" w:rsidRPr="00140D2B" w:rsidRDefault="002A2367" w:rsidP="002C1DD7">
      <w:pPr>
        <w:rPr>
          <w:lang w:val="en-US" w:eastAsia="ko-KR"/>
        </w:rPr>
      </w:pPr>
    </w:p>
    <w:p w14:paraId="6CA3F758"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22.261 V15.5.0 (2018-06) “Service requirements for the 5G system (Stage 1)”</w:t>
      </w:r>
    </w:p>
    <w:p w14:paraId="6954E09B" w14:textId="01BAD4EE"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22.278 “Service requirements for the Evolved Packet System (EPS)”</w:t>
      </w:r>
    </w:p>
    <w:p w14:paraId="77875A71" w14:textId="541C5636" w:rsidR="00170F76" w:rsidRPr="00140D2B" w:rsidRDefault="00170F76" w:rsidP="002C1DD7">
      <w:pPr>
        <w:pStyle w:val="ListParagraph"/>
        <w:numPr>
          <w:ilvl w:val="0"/>
          <w:numId w:val="21"/>
        </w:numPr>
        <w:ind w:left="284" w:hangingChars="129" w:hanging="284"/>
        <w:rPr>
          <w:lang w:val="en-US" w:eastAsia="ko-KR"/>
        </w:rPr>
      </w:pPr>
      <w:r w:rsidRPr="00140D2B">
        <w:rPr>
          <w:lang w:val="en-US" w:eastAsia="ko-KR"/>
        </w:rPr>
        <w:t xml:space="preserve">3GPP TS 23.401 </w:t>
      </w:r>
      <w:r w:rsidR="00214F8D" w:rsidRPr="00140D2B">
        <w:rPr>
          <w:lang w:val="en-US" w:eastAsia="ko-KR"/>
        </w:rPr>
        <w:t>“</w:t>
      </w:r>
      <w:r w:rsidR="00C159F9" w:rsidRPr="00140D2B">
        <w:rPr>
          <w:lang w:val="en-US" w:eastAsia="ko-KR"/>
        </w:rPr>
        <w:t>EPS Architecture and Procedures”</w:t>
      </w:r>
    </w:p>
    <w:p w14:paraId="78397B0A"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23.402 "Architecture enhancements for non-3GPP accesses”</w:t>
      </w:r>
    </w:p>
    <w:p w14:paraId="50321B94"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TR 23.716 “Study on the Wireless and Wireline Convergence for the 5G System Architecture”</w:t>
      </w:r>
    </w:p>
    <w:p w14:paraId="2D58DACD"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TR 23.793 “Study on Access Traffic Steering, Switching and Splitting support in the 5G system architecture”</w:t>
      </w:r>
    </w:p>
    <w:p w14:paraId="44CEC2BD" w14:textId="7DFAF846" w:rsidR="002A2367" w:rsidRPr="00B46810" w:rsidRDefault="002A2367" w:rsidP="002C1DD7">
      <w:pPr>
        <w:pStyle w:val="ListParagraph"/>
        <w:numPr>
          <w:ilvl w:val="0"/>
          <w:numId w:val="21"/>
        </w:numPr>
        <w:ind w:left="284" w:hangingChars="129" w:hanging="284"/>
        <w:rPr>
          <w:lang w:val="en-US" w:eastAsia="ko-KR"/>
        </w:rPr>
      </w:pPr>
      <w:r w:rsidRPr="00140D2B">
        <w:rPr>
          <w:lang w:val="en-US" w:eastAsia="ko-KR"/>
        </w:rPr>
        <w:t>3GPP TR 23.799</w:t>
      </w:r>
      <w:r w:rsidR="00587000" w:rsidDel="00587000">
        <w:t xml:space="preserve"> </w:t>
      </w:r>
      <w:r w:rsidRPr="00897E61">
        <w:rPr>
          <w:lang w:val="en-US" w:eastAsia="ko-KR"/>
        </w:rPr>
        <w:t>“Study on Architecture for Next Generation System”</w:t>
      </w:r>
    </w:p>
    <w:p w14:paraId="4B11A573" w14:textId="7BDB1290" w:rsidR="002A2367" w:rsidRPr="00B46810" w:rsidRDefault="002A2367" w:rsidP="002C1DD7">
      <w:pPr>
        <w:pStyle w:val="ListParagraph"/>
        <w:numPr>
          <w:ilvl w:val="0"/>
          <w:numId w:val="21"/>
        </w:numPr>
        <w:ind w:left="284" w:hangingChars="129" w:hanging="284"/>
        <w:rPr>
          <w:lang w:val="en-US" w:eastAsia="ko-KR"/>
        </w:rPr>
      </w:pPr>
      <w:r w:rsidRPr="00B46810">
        <w:rPr>
          <w:lang w:val="en-US" w:eastAsia="ko-KR"/>
        </w:rPr>
        <w:t>3GPP TS 23.501</w:t>
      </w:r>
      <w:r w:rsidR="00587000" w:rsidDel="00587000">
        <w:t xml:space="preserve"> </w:t>
      </w:r>
      <w:r w:rsidRPr="00897E61">
        <w:rPr>
          <w:lang w:val="en-US" w:eastAsia="ko-KR"/>
        </w:rPr>
        <w:t>“System Architecture for the 5G System (Stage 2)”</w:t>
      </w:r>
    </w:p>
    <w:p w14:paraId="7F050FFB" w14:textId="30DF33D9" w:rsidR="002A2367" w:rsidRPr="00B46810" w:rsidRDefault="002A2367" w:rsidP="002C1DD7">
      <w:pPr>
        <w:pStyle w:val="ListParagraph"/>
        <w:numPr>
          <w:ilvl w:val="0"/>
          <w:numId w:val="21"/>
        </w:numPr>
        <w:ind w:left="284" w:hangingChars="129" w:hanging="284"/>
        <w:rPr>
          <w:lang w:val="en-US" w:eastAsia="ko-KR"/>
        </w:rPr>
      </w:pPr>
      <w:r w:rsidRPr="00B46810">
        <w:rPr>
          <w:lang w:val="en-US" w:eastAsia="ko-KR"/>
        </w:rPr>
        <w:t>3GPP TS 23.502</w:t>
      </w:r>
      <w:r w:rsidR="00587000" w:rsidDel="00587000">
        <w:t xml:space="preserve"> </w:t>
      </w:r>
      <w:r w:rsidRPr="00897E61">
        <w:rPr>
          <w:lang w:val="en-US" w:eastAsia="ko-KR"/>
        </w:rPr>
        <w:t>“Procedures for the 5G System (Stage 2)”</w:t>
      </w:r>
    </w:p>
    <w:p w14:paraId="0042FCE9" w14:textId="293C0CC1"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24.302 “Access to the 3GPP Evolved Packet Core (EPC) via non-3GPP access networks (Stage 3)”</w:t>
      </w:r>
    </w:p>
    <w:p w14:paraId="24ED1957" w14:textId="6EB4CD7C"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24.501 “Non-Access-Stratum (NAS) protocol for 5G System (5GS) (Stage 3)”</w:t>
      </w:r>
    </w:p>
    <w:p w14:paraId="36F1D5E8" w14:textId="77395D14"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 xml:space="preserve">3GPP TS 24.502 “Access to the 3GPP 5G Core Network (5GCN) via Non-3GPP Access Networks (N3AN) (Stage 3)” </w:t>
      </w:r>
    </w:p>
    <w:p w14:paraId="76A7E917" w14:textId="0E69B101" w:rsidR="002A2367" w:rsidRPr="00B46810"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33.501</w:t>
      </w:r>
      <w:r w:rsidR="00587000" w:rsidRPr="00140D2B" w:rsidDel="00587000">
        <w:rPr>
          <w:lang w:val="en-US" w:eastAsia="ko-KR"/>
        </w:rPr>
        <w:t xml:space="preserve"> </w:t>
      </w:r>
      <w:r w:rsidR="002A2367" w:rsidRPr="00897E61">
        <w:rPr>
          <w:lang w:val="en-US" w:eastAsia="ko-KR"/>
        </w:rPr>
        <w:t>“Security Architectu</w:t>
      </w:r>
      <w:r w:rsidR="002A2367" w:rsidRPr="00B46810">
        <w:rPr>
          <w:lang w:val="en-US" w:eastAsia="ko-KR"/>
        </w:rPr>
        <w:t>re and Procedure for the 5G System”</w:t>
      </w:r>
    </w:p>
    <w:p w14:paraId="22A5FFF5" w14:textId="70FA0FB7"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TR 33.899 “Study on the Security Aspects of the Next Generation System”</w:t>
      </w:r>
    </w:p>
    <w:p w14:paraId="187CD59C" w14:textId="33FFA217" w:rsidR="001679DA"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1679DA" w:rsidRPr="00140D2B">
        <w:rPr>
          <w:lang w:val="en-US" w:eastAsia="ko-KR"/>
        </w:rPr>
        <w:t>3GPP TS 37.324 “Service Data Adaptation Protocol (SDAP) Specification”</w:t>
      </w:r>
    </w:p>
    <w:p w14:paraId="27127A4B" w14:textId="7B2E22F2" w:rsidR="00A83923"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A83923" w:rsidRPr="00140D2B">
        <w:rPr>
          <w:lang w:val="en-US" w:eastAsia="ko-KR"/>
        </w:rPr>
        <w:t>3GPP TS 38.300 “NR and NG-RAN Overall Description”</w:t>
      </w:r>
    </w:p>
    <w:p w14:paraId="7FEF6A82" w14:textId="201F35C9" w:rsidR="00E37631" w:rsidRPr="00E37631" w:rsidRDefault="002A2367" w:rsidP="00E37631">
      <w:pPr>
        <w:pStyle w:val="ListParagraph"/>
        <w:numPr>
          <w:ilvl w:val="0"/>
          <w:numId w:val="21"/>
        </w:numPr>
        <w:ind w:left="284" w:hangingChars="129" w:hanging="284"/>
        <w:rPr>
          <w:lang w:val="en-US" w:eastAsia="ko-KR"/>
        </w:rPr>
      </w:pPr>
      <w:r w:rsidRPr="00140D2B">
        <w:rPr>
          <w:lang w:val="en-US" w:eastAsia="ko-KR"/>
        </w:rPr>
        <w:t xml:space="preserve"> </w:t>
      </w:r>
      <w:r w:rsidRPr="00E37631">
        <w:rPr>
          <w:lang w:val="en-US" w:eastAsia="ko-KR"/>
        </w:rPr>
        <w:t xml:space="preserve">RAN convergence paper, WBA and NGMN alliance, </w:t>
      </w:r>
      <w:r w:rsidR="008832AA" w:rsidRPr="00E37631">
        <w:rPr>
          <w:lang w:val="en-US" w:eastAsia="ko-KR"/>
        </w:rPr>
        <w:t>September</w:t>
      </w:r>
      <w:r w:rsidRPr="00E37631">
        <w:rPr>
          <w:lang w:val="en-US" w:eastAsia="ko-KR"/>
        </w:rPr>
        <w:t xml:space="preserve"> 2019.</w:t>
      </w:r>
    </w:p>
    <w:p w14:paraId="0DC14B6E" w14:textId="7A7F00D9" w:rsidR="000C3788" w:rsidRPr="00643C95" w:rsidRDefault="009B0D0E">
      <w:pPr>
        <w:pStyle w:val="ListParagraph"/>
        <w:widowControl w:val="0"/>
        <w:numPr>
          <w:ilvl w:val="0"/>
          <w:numId w:val="21"/>
        </w:numPr>
        <w:tabs>
          <w:tab w:val="left" w:pos="5988"/>
        </w:tabs>
        <w:autoSpaceDE w:val="0"/>
        <w:autoSpaceDN w:val="0"/>
        <w:adjustRightInd w:val="0"/>
        <w:ind w:left="284" w:hangingChars="129" w:hanging="284"/>
        <w:rPr>
          <w:lang w:val="en-US" w:eastAsia="ko-KR"/>
        </w:rPr>
      </w:pPr>
      <w:r w:rsidRPr="00140D2B">
        <w:rPr>
          <w:rFonts w:eastAsia="Arial-BoldMT"/>
          <w:bCs/>
          <w:szCs w:val="22"/>
          <w:lang w:val="en-US" w:eastAsia="en-GB"/>
        </w:rPr>
        <w:t xml:space="preserve"> </w:t>
      </w:r>
      <w:r w:rsidR="002A2367" w:rsidRPr="00140D2B">
        <w:rPr>
          <w:rFonts w:eastAsia="Arial-BoldMT"/>
          <w:bCs/>
          <w:szCs w:val="22"/>
          <w:lang w:val="en-US" w:eastAsia="en-GB"/>
        </w:rPr>
        <w:t>IEEE</w:t>
      </w:r>
      <w:r w:rsidR="00070F87">
        <w:rPr>
          <w:rFonts w:eastAsia="Arial-BoldMT"/>
          <w:bCs/>
          <w:szCs w:val="22"/>
          <w:lang w:val="en-US" w:eastAsia="en-GB"/>
        </w:rPr>
        <w:t xml:space="preserve"> Std</w:t>
      </w:r>
      <w:r w:rsidR="002A2367" w:rsidRPr="00140D2B">
        <w:rPr>
          <w:rFonts w:eastAsia="Arial-BoldMT"/>
          <w:bCs/>
          <w:szCs w:val="22"/>
          <w:lang w:val="en-US" w:eastAsia="en-GB"/>
        </w:rPr>
        <w:t xml:space="preserve"> 802.1CF-2019 </w:t>
      </w:r>
      <w:r w:rsidR="00587000">
        <w:rPr>
          <w:rFonts w:eastAsia="Arial-BoldMT"/>
          <w:bCs/>
          <w:szCs w:val="22"/>
          <w:lang w:val="en-US" w:eastAsia="en-GB"/>
        </w:rPr>
        <w:t>“</w:t>
      </w:r>
      <w:r w:rsidR="002A2367" w:rsidRPr="00140D2B">
        <w:rPr>
          <w:rFonts w:eastAsia="Arial-BoldMT"/>
          <w:bCs/>
          <w:szCs w:val="22"/>
          <w:lang w:val="en-US" w:eastAsia="en-GB"/>
        </w:rPr>
        <w:t xml:space="preserve">IEEE Recommended Practice for Network Reference Model and Functional </w:t>
      </w:r>
      <w:r w:rsidR="00587000">
        <w:rPr>
          <w:rFonts w:eastAsia="Arial-BoldMT"/>
          <w:bCs/>
          <w:szCs w:val="22"/>
          <w:lang w:val="en-US" w:eastAsia="en-GB"/>
        </w:rPr>
        <w:t xml:space="preserve">   </w:t>
      </w:r>
      <w:r w:rsidR="002A2367" w:rsidRPr="00140D2B">
        <w:rPr>
          <w:rFonts w:eastAsia="Arial-BoldMT"/>
          <w:bCs/>
          <w:szCs w:val="22"/>
          <w:lang w:val="en-US" w:eastAsia="en-GB"/>
        </w:rPr>
        <w:t>Description of IEEE 802® Access Network</w:t>
      </w:r>
      <w:r w:rsidR="00587000">
        <w:rPr>
          <w:rFonts w:eastAsia="Arial-BoldMT"/>
          <w:bCs/>
          <w:szCs w:val="22"/>
          <w:lang w:val="en-US" w:eastAsia="en-GB"/>
        </w:rPr>
        <w:t>,”</w:t>
      </w:r>
      <w:r w:rsidR="002A2367" w:rsidRPr="00140D2B">
        <w:rPr>
          <w:rFonts w:eastAsia="Arial-BoldMT"/>
          <w:bCs/>
          <w:szCs w:val="22"/>
          <w:lang w:val="en-US" w:eastAsia="en-GB"/>
        </w:rPr>
        <w:t xml:space="preserve"> 2019</w:t>
      </w:r>
      <w:r w:rsidR="00DE0EA8" w:rsidRPr="00140D2B">
        <w:rPr>
          <w:rFonts w:eastAsia="Arial-BoldMT"/>
          <w:bCs/>
          <w:szCs w:val="22"/>
          <w:lang w:val="en-US" w:eastAsia="en-GB"/>
        </w:rPr>
        <w:t>.</w:t>
      </w:r>
      <w:r w:rsidR="009F0E3B" w:rsidRPr="00140D2B">
        <w:rPr>
          <w:rFonts w:eastAsia="Arial-BoldMT"/>
          <w:bCs/>
          <w:szCs w:val="22"/>
          <w:lang w:val="en-US" w:eastAsia="en-GB"/>
        </w:rPr>
        <w:t xml:space="preserve"> </w:t>
      </w:r>
    </w:p>
    <w:p w14:paraId="46FACE9B" w14:textId="1454F0D7" w:rsidR="000C3788" w:rsidRPr="00643C95" w:rsidRDefault="000C3788" w:rsidP="002C1DD7">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0077078D">
        <w:rPr>
          <w:color w:val="222222"/>
        </w:rPr>
        <w:t xml:space="preserve">L. W. </w:t>
      </w:r>
      <w:r w:rsidRPr="000C3788">
        <w:rPr>
          <w:color w:val="222222"/>
        </w:rPr>
        <w:t>Lim, et al.</w:t>
      </w:r>
      <w:r w:rsidR="0077078D">
        <w:rPr>
          <w:color w:val="222222"/>
        </w:rPr>
        <w:t>,</w:t>
      </w:r>
      <w:r w:rsidRPr="000C3788">
        <w:rPr>
          <w:color w:val="222222"/>
        </w:rPr>
        <w:t xml:space="preserve"> </w:t>
      </w:r>
      <w:r w:rsidR="00DB0196" w:rsidRPr="00140D2B">
        <w:rPr>
          <w:lang w:val="en-US" w:eastAsia="ko-KR"/>
        </w:rPr>
        <w:t>“</w:t>
      </w:r>
      <w:r w:rsidRPr="000C3788">
        <w:rPr>
          <w:color w:val="222222"/>
        </w:rPr>
        <w:t>A QoS scheduler for IEEE 802.11e WLANs</w:t>
      </w:r>
      <w:r w:rsidR="00DB0196">
        <w:rPr>
          <w:color w:val="222222"/>
        </w:rPr>
        <w:t>,</w:t>
      </w:r>
      <w:r w:rsidR="00587000">
        <w:rPr>
          <w:color w:val="222222"/>
        </w:rPr>
        <w:t xml:space="preserve"> “</w:t>
      </w:r>
      <w:r w:rsidRPr="00643C95">
        <w:rPr>
          <w:iCs/>
          <w:color w:val="222222"/>
        </w:rPr>
        <w:t>First IEEE Consumer Communications and Networking Conference</w:t>
      </w:r>
      <w:r w:rsidR="00587000">
        <w:rPr>
          <w:iCs/>
          <w:color w:val="222222"/>
        </w:rPr>
        <w:t>,”</w:t>
      </w:r>
      <w:r w:rsidRPr="00643C95">
        <w:rPr>
          <w:iCs/>
          <w:color w:val="222222"/>
        </w:rPr>
        <w:t xml:space="preserve"> 2004 </w:t>
      </w:r>
      <w:r w:rsidR="00CD1C90">
        <w:rPr>
          <w:iCs/>
          <w:color w:val="222222"/>
        </w:rPr>
        <w:t>(</w:t>
      </w:r>
      <w:r w:rsidRPr="00643C95">
        <w:rPr>
          <w:iCs/>
          <w:color w:val="222222"/>
        </w:rPr>
        <w:t>CCNC 2004</w:t>
      </w:r>
      <w:r w:rsidR="00CD1C90">
        <w:rPr>
          <w:iCs/>
          <w:color w:val="222222"/>
        </w:rPr>
        <w:t>)</w:t>
      </w:r>
      <w:r w:rsidR="0077078D">
        <w:rPr>
          <w:iCs/>
          <w:color w:val="222222"/>
        </w:rPr>
        <w:t>,</w:t>
      </w:r>
      <w:r w:rsidRPr="000C3788">
        <w:rPr>
          <w:color w:val="222222"/>
        </w:rPr>
        <w:t xml:space="preserve"> </w:t>
      </w:r>
      <w:r w:rsidR="00CD1C90">
        <w:rPr>
          <w:rFonts w:hint="eastAsia"/>
          <w:color w:val="222222"/>
          <w:lang w:eastAsia="ko-KR"/>
        </w:rPr>
        <w:t>J</w:t>
      </w:r>
      <w:r w:rsidR="00CD1C90">
        <w:rPr>
          <w:color w:val="222222"/>
          <w:lang w:eastAsia="ko-KR"/>
        </w:rPr>
        <w:t xml:space="preserve">anuary </w:t>
      </w:r>
      <w:r w:rsidRPr="000C3788">
        <w:rPr>
          <w:color w:val="222222"/>
        </w:rPr>
        <w:t>2004.</w:t>
      </w:r>
    </w:p>
    <w:p w14:paraId="04213C76" w14:textId="4DC51C3B" w:rsidR="00EF4490" w:rsidRPr="00E80D6D" w:rsidRDefault="0077078D" w:rsidP="002C1DD7">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Pr="00EF4490">
        <w:rPr>
          <w:color w:val="222222"/>
        </w:rPr>
        <w:t xml:space="preserve">Christopher </w:t>
      </w:r>
      <w:r w:rsidR="00EF4490" w:rsidRPr="00EF4490">
        <w:rPr>
          <w:color w:val="222222"/>
        </w:rPr>
        <w:t xml:space="preserve">Lott, </w:t>
      </w:r>
      <w:r>
        <w:rPr>
          <w:color w:val="222222"/>
        </w:rPr>
        <w:t>et al</w:t>
      </w:r>
      <w:r w:rsidR="00EF4490">
        <w:rPr>
          <w:color w:val="222222"/>
        </w:rPr>
        <w:t>.</w:t>
      </w:r>
      <w:r>
        <w:rPr>
          <w:color w:val="222222"/>
        </w:rPr>
        <w:t>,</w:t>
      </w:r>
      <w:r w:rsidR="00EF4490" w:rsidRPr="00EF4490">
        <w:rPr>
          <w:color w:val="222222"/>
        </w:rPr>
        <w:t xml:space="preserve"> </w:t>
      </w:r>
      <w:r w:rsidR="00DB0196" w:rsidRPr="00140D2B">
        <w:rPr>
          <w:lang w:val="en-US" w:eastAsia="ko-KR"/>
        </w:rPr>
        <w:t>“</w:t>
      </w:r>
      <w:r w:rsidR="00EF4490" w:rsidRPr="00EF4490">
        <w:rPr>
          <w:color w:val="222222"/>
        </w:rPr>
        <w:t>Hybrid ARQ: Theory, state of the art and future directions</w:t>
      </w:r>
      <w:r w:rsidR="00DB0196">
        <w:rPr>
          <w:color w:val="222222"/>
        </w:rPr>
        <w:t>,</w:t>
      </w:r>
      <w:r w:rsidR="00DB0196" w:rsidRPr="00140D2B">
        <w:rPr>
          <w:lang w:val="en-US" w:eastAsia="ko-KR"/>
        </w:rPr>
        <w:t>”</w:t>
      </w:r>
      <w:r w:rsidR="00EF4490" w:rsidRPr="00EF4490">
        <w:rPr>
          <w:color w:val="222222"/>
        </w:rPr>
        <w:t xml:space="preserve"> </w:t>
      </w:r>
      <w:r w:rsidR="00EF4490" w:rsidRPr="00643C95">
        <w:rPr>
          <w:iCs/>
          <w:color w:val="222222"/>
        </w:rPr>
        <w:t>2007 IEEE Information Theory Workshop on Information Theory for Wireless Networks</w:t>
      </w:r>
      <w:r w:rsidR="00EF4490" w:rsidRPr="00EF4490">
        <w:rPr>
          <w:color w:val="222222"/>
        </w:rPr>
        <w:t xml:space="preserve">, </w:t>
      </w:r>
      <w:r>
        <w:rPr>
          <w:color w:val="222222"/>
        </w:rPr>
        <w:t xml:space="preserve">July </w:t>
      </w:r>
      <w:r w:rsidR="00EF4490" w:rsidRPr="00EF4490">
        <w:rPr>
          <w:color w:val="222222"/>
        </w:rPr>
        <w:t>2007.</w:t>
      </w:r>
    </w:p>
    <w:p w14:paraId="3C8EAFEE" w14:textId="56E553B0" w:rsidR="00D44BAA" w:rsidRDefault="00587000" w:rsidP="00D44BAA">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lang w:val="en-US" w:eastAsia="ko-KR"/>
        </w:rPr>
        <w:t xml:space="preserve"> </w:t>
      </w:r>
      <w:r w:rsidR="00E37631">
        <w:rPr>
          <w:rFonts w:hint="eastAsia"/>
          <w:lang w:val="en-US" w:eastAsia="ko-KR"/>
        </w:rPr>
        <w:t>5</w:t>
      </w:r>
      <w:r w:rsidR="00E37631">
        <w:rPr>
          <w:lang w:val="en-US" w:eastAsia="ko-KR"/>
        </w:rPr>
        <w:t>G and Wi-Fi RAN Convergence, WBA, December 2020.</w:t>
      </w:r>
    </w:p>
    <w:p w14:paraId="052F7BE4" w14:textId="2CA97256" w:rsidR="00CA3766" w:rsidRPr="00D44BAA" w:rsidRDefault="00587000" w:rsidP="00D44BAA">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rStyle w:val="Emphasis"/>
          <w:i w:val="0"/>
        </w:rPr>
        <w:t xml:space="preserve"> </w:t>
      </w:r>
      <w:r w:rsidRPr="00FF491E">
        <w:rPr>
          <w:rStyle w:val="Emphasis"/>
          <w:i w:val="0"/>
        </w:rPr>
        <w:t>IEEE Std 802.11-2020</w:t>
      </w:r>
      <w:r>
        <w:rPr>
          <w:rStyle w:val="Emphasis"/>
          <w:i w:val="0"/>
        </w:rPr>
        <w:t xml:space="preserve"> “</w:t>
      </w:r>
      <w:r w:rsidR="00CA3766">
        <w:t xml:space="preserve">IEEE Standard for Information technology—Telecommunications and information exchange between systems </w:t>
      </w:r>
      <w:r w:rsidR="00D44BAA">
        <w:t>l</w:t>
      </w:r>
      <w:r w:rsidR="00CA3766">
        <w:t>ocal and metropolitan area networks—Specific requirements - Part 11: Wireless LAN Medium Access Control (MAC) and Physical Layer (PHY) Specifications,</w:t>
      </w:r>
      <w:r>
        <w:t>”</w:t>
      </w:r>
      <w:r w:rsidR="00CA3766">
        <w:t xml:space="preserve"> Dec. 2020.</w:t>
      </w:r>
    </w:p>
    <w:sectPr w:rsidR="00CA3766" w:rsidRPr="00D44BAA" w:rsidSect="00AA7EF5">
      <w:type w:val="continuous"/>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18" w:author="Joseph S Levy" w:date="2021-08-23T22:20:00Z" w:initials="JL">
    <w:p w14:paraId="09B6A0C1" w14:textId="2A7BB45D" w:rsidR="00555DCC" w:rsidRDefault="00555DCC">
      <w:pPr>
        <w:pStyle w:val="CommentText"/>
      </w:pPr>
      <w:r>
        <w:rPr>
          <w:rStyle w:val="CommentReference"/>
        </w:rPr>
        <w:annotationRef/>
      </w:r>
      <w:r>
        <w:t xml:space="preserve">Should this be Figure 15 not Figure 14 or should it </w:t>
      </w:r>
      <w:r w:rsidR="00076762">
        <w:t>be Figure</w:t>
      </w:r>
      <w:r>
        <w:t xml:space="preserve"> 11? </w:t>
      </w:r>
    </w:p>
  </w:comment>
  <w:comment w:id="524" w:author="Joseph S Levy" w:date="2021-08-24T09:56:00Z" w:initials="JL">
    <w:p w14:paraId="5E4D9774" w14:textId="5DE2EF31" w:rsidR="00522DE8" w:rsidRDefault="00522DE8">
      <w:pPr>
        <w:pStyle w:val="CommentText"/>
      </w:pPr>
      <w:r>
        <w:rPr>
          <w:rStyle w:val="CommentReference"/>
        </w:rPr>
        <w:annotationRef/>
      </w:r>
      <w:r w:rsidR="00C67EC1">
        <w:t>Needs additional work to clarify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9B6A0C1" w15:done="0"/>
  <w15:commentEx w15:paraId="5E4D977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9DCB" w16cex:dateUtc="2021-08-24T02:20:00Z"/>
  <w16cex:commentExtensible w16cex:durableId="24CF40B4" w16cex:dateUtc="2021-08-24T13: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B6A0C1" w16cid:durableId="24CE9DCB"/>
  <w16cid:commentId w16cid:paraId="5E4D9774" w16cid:durableId="24CF40B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3BB6F" w14:textId="77777777" w:rsidR="003F1CC5" w:rsidRDefault="003F1CC5">
      <w:r>
        <w:separator/>
      </w:r>
    </w:p>
  </w:endnote>
  <w:endnote w:type="continuationSeparator" w:id="0">
    <w:p w14:paraId="1C2BBDCD" w14:textId="77777777" w:rsidR="003F1CC5" w:rsidRDefault="003F1CC5">
      <w:r>
        <w:continuationSeparator/>
      </w:r>
    </w:p>
  </w:endnote>
  <w:endnote w:type="continuationNotice" w:id="1">
    <w:p w14:paraId="577D22AA" w14:textId="77777777" w:rsidR="003F1CC5" w:rsidRDefault="003F1C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MT">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02260" w14:textId="09443FDF" w:rsidR="002F2288" w:rsidRPr="00D72C40" w:rsidRDefault="002F2288">
    <w:pPr>
      <w:pStyle w:val="Footer"/>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Hyun Seo Oh</w:t>
    </w:r>
    <w:r w:rsidRPr="00D72C40">
      <w:rPr>
        <w:sz w:val="20"/>
        <w:lang w:eastAsia="ko-KR"/>
      </w:rPr>
      <w:t>, ETRI</w:t>
    </w:r>
  </w:p>
  <w:p w14:paraId="0D73AB2C" w14:textId="77777777" w:rsidR="002F2288" w:rsidRPr="00D72C40" w:rsidRDefault="002F228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3880E" w14:textId="77777777" w:rsidR="002F2288" w:rsidRPr="00D72C40" w:rsidRDefault="002F2288">
    <w:pPr>
      <w:pStyle w:val="Footer"/>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Hyun Seo Oh</w:t>
    </w:r>
    <w:r w:rsidRPr="00D72C40">
      <w:rPr>
        <w:sz w:val="20"/>
        <w:lang w:eastAsia="ko-KR"/>
      </w:rPr>
      <w:t>, ETRI</w:t>
    </w:r>
  </w:p>
  <w:p w14:paraId="279751DC" w14:textId="77777777" w:rsidR="002F2288" w:rsidRPr="00D72C40" w:rsidRDefault="002F22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4B4F8" w14:textId="77777777" w:rsidR="003F1CC5" w:rsidRDefault="003F1CC5">
      <w:r>
        <w:separator/>
      </w:r>
    </w:p>
  </w:footnote>
  <w:footnote w:type="continuationSeparator" w:id="0">
    <w:p w14:paraId="40630145" w14:textId="77777777" w:rsidR="003F1CC5" w:rsidRDefault="003F1CC5">
      <w:r>
        <w:continuationSeparator/>
      </w:r>
    </w:p>
  </w:footnote>
  <w:footnote w:type="continuationNotice" w:id="1">
    <w:p w14:paraId="47013CCA" w14:textId="77777777" w:rsidR="003F1CC5" w:rsidRDefault="003F1C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C2B2E" w14:textId="0F6F26C3" w:rsidR="002F2288" w:rsidRDefault="002F2288">
    <w:pPr>
      <w:pStyle w:val="Header"/>
      <w:tabs>
        <w:tab w:val="clear" w:pos="6480"/>
        <w:tab w:val="center" w:pos="4680"/>
        <w:tab w:val="right" w:pos="9360"/>
      </w:tabs>
      <w:rPr>
        <w:lang w:eastAsia="ko-KR"/>
      </w:rPr>
    </w:pPr>
    <w:r>
      <w:rPr>
        <w:lang w:eastAsia="ko-KR"/>
      </w:rPr>
      <w:t>Ju</w:t>
    </w:r>
    <w:r>
      <w:rPr>
        <w:rFonts w:hint="eastAsia"/>
        <w:lang w:eastAsia="ko-KR"/>
      </w:rPr>
      <w:t>l</w:t>
    </w:r>
    <w:r>
      <w:rPr>
        <w:lang w:eastAsia="ko-KR"/>
      </w:rPr>
      <w:t>y</w:t>
    </w:r>
    <w:r>
      <w:rPr>
        <w:rFonts w:hint="eastAsia"/>
        <w:lang w:eastAsia="ko-KR"/>
      </w:rPr>
      <w:t xml:space="preserve"> 202</w:t>
    </w:r>
    <w:r>
      <w:rPr>
        <w:lang w:eastAsia="ko-KR"/>
      </w:rPr>
      <w:t>1</w:t>
    </w:r>
    <w:r>
      <w:tab/>
    </w:r>
    <w:r>
      <w:tab/>
    </w:r>
    <w:r>
      <w:rPr>
        <w:rFonts w:hint="eastAsia"/>
        <w:lang w:eastAsia="ko-KR"/>
      </w:rPr>
      <w:t>doc.:</w:t>
    </w:r>
    <w:r>
      <w:rPr>
        <w:lang w:eastAsia="ko-KR"/>
      </w:rPr>
      <w:t xml:space="preserve"> </w:t>
    </w:r>
    <w:r>
      <w:rPr>
        <w:rFonts w:hint="eastAsia"/>
        <w:lang w:eastAsia="ko-KR"/>
      </w:rPr>
      <w:t>IEEE 802.11-20</w:t>
    </w:r>
    <w:r>
      <w:rPr>
        <w:lang w:eastAsia="ko-KR"/>
      </w:rPr>
      <w:t>/0013r14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A42"/>
    <w:multiLevelType w:val="hybridMultilevel"/>
    <w:tmpl w:val="A5E606D8"/>
    <w:lvl w:ilvl="0" w:tplc="D28CC204">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54C774B"/>
    <w:multiLevelType w:val="hybridMultilevel"/>
    <w:tmpl w:val="4E1AD0F4"/>
    <w:lvl w:ilvl="0" w:tplc="69B270E4">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5C45392"/>
    <w:multiLevelType w:val="hybridMultilevel"/>
    <w:tmpl w:val="7E8EB176"/>
    <w:lvl w:ilvl="0" w:tplc="C2C208F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5D31EF2"/>
    <w:multiLevelType w:val="multilevel"/>
    <w:tmpl w:val="6520E97C"/>
    <w:lvl w:ilvl="0">
      <w:start w:val="1"/>
      <w:numFmt w:val="decimal"/>
      <w:lvlText w:val="%1."/>
      <w:lvlJc w:val="left"/>
      <w:pPr>
        <w:ind w:left="760" w:hanging="360"/>
      </w:pPr>
      <w:rPr>
        <w:rFonts w:ascii="Times New Roman" w:eastAsiaTheme="minorEastAsia" w:hAnsi="Times New Roman" w:cs="Times New Roman"/>
      </w:rPr>
    </w:lvl>
    <w:lvl w:ilvl="1">
      <w:start w:val="1"/>
      <w:numFmt w:val="decimal"/>
      <w:isLgl/>
      <w:lvlText w:val="%1.%2"/>
      <w:lvlJc w:val="left"/>
      <w:pPr>
        <w:ind w:left="76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4" w15:restartNumberingAfterBreak="0">
    <w:nsid w:val="06A81643"/>
    <w:multiLevelType w:val="hybridMultilevel"/>
    <w:tmpl w:val="0CAA5B26"/>
    <w:lvl w:ilvl="0" w:tplc="FD94B2EE">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A01C00"/>
    <w:multiLevelType w:val="hybridMultilevel"/>
    <w:tmpl w:val="EAD0CF06"/>
    <w:lvl w:ilvl="0" w:tplc="B3E86E1E">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0D534AE0"/>
    <w:multiLevelType w:val="hybridMultilevel"/>
    <w:tmpl w:val="6CAA20FA"/>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116158"/>
    <w:multiLevelType w:val="hybridMultilevel"/>
    <w:tmpl w:val="75A26B7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5150D6F"/>
    <w:multiLevelType w:val="hybridMultilevel"/>
    <w:tmpl w:val="140C8812"/>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9" w15:restartNumberingAfterBreak="0">
    <w:nsid w:val="179B41E7"/>
    <w:multiLevelType w:val="multilevel"/>
    <w:tmpl w:val="12DE163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DD1CF5"/>
    <w:multiLevelType w:val="hybridMultilevel"/>
    <w:tmpl w:val="4D4A60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8CF7AAE"/>
    <w:multiLevelType w:val="hybridMultilevel"/>
    <w:tmpl w:val="EEDE3C1A"/>
    <w:lvl w:ilvl="0" w:tplc="637E30D0">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1FB6429D"/>
    <w:multiLevelType w:val="hybridMultilevel"/>
    <w:tmpl w:val="781684EC"/>
    <w:lvl w:ilvl="0" w:tplc="1EFAE4DA">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3" w15:restartNumberingAfterBreak="0">
    <w:nsid w:val="202B3FE3"/>
    <w:multiLevelType w:val="hybridMultilevel"/>
    <w:tmpl w:val="3820A9B2"/>
    <w:lvl w:ilvl="0" w:tplc="1EFAE4DA">
      <w:start w:val="1"/>
      <w:numFmt w:val="bullet"/>
      <w:lvlText w:val=""/>
      <w:lvlJc w:val="left"/>
      <w:pPr>
        <w:ind w:left="1120" w:hanging="400"/>
      </w:pPr>
      <w:rPr>
        <w:rFonts w:ascii="Wingdings" w:hAnsi="Wingdings"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4" w15:restartNumberingAfterBreak="0">
    <w:nsid w:val="213C3478"/>
    <w:multiLevelType w:val="hybridMultilevel"/>
    <w:tmpl w:val="C46CFBA0"/>
    <w:lvl w:ilvl="0" w:tplc="62165EB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15:restartNumberingAfterBreak="0">
    <w:nsid w:val="21B1324A"/>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1D93272"/>
    <w:multiLevelType w:val="hybridMultilevel"/>
    <w:tmpl w:val="1A66447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21F5638B"/>
    <w:multiLevelType w:val="hybridMultilevel"/>
    <w:tmpl w:val="EE5CC55C"/>
    <w:lvl w:ilvl="0" w:tplc="FC0A9216">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15:restartNumberingAfterBreak="0">
    <w:nsid w:val="23F23167"/>
    <w:multiLevelType w:val="hybridMultilevel"/>
    <w:tmpl w:val="E334DB68"/>
    <w:lvl w:ilvl="0" w:tplc="C1E4CB10">
      <w:start w:val="1"/>
      <w:numFmt w:val="bullet"/>
      <w:lvlText w:val="•"/>
      <w:lvlJc w:val="left"/>
      <w:pPr>
        <w:tabs>
          <w:tab w:val="num" w:pos="1995"/>
        </w:tabs>
        <w:ind w:left="1995" w:hanging="360"/>
      </w:pPr>
      <w:rPr>
        <w:rFonts w:ascii="Arial" w:hAnsi="Arial" w:hint="default"/>
      </w:rPr>
    </w:lvl>
    <w:lvl w:ilvl="1" w:tplc="B194F6CA" w:tentative="1">
      <w:start w:val="1"/>
      <w:numFmt w:val="bullet"/>
      <w:lvlText w:val="•"/>
      <w:lvlJc w:val="left"/>
      <w:pPr>
        <w:tabs>
          <w:tab w:val="num" w:pos="2715"/>
        </w:tabs>
        <w:ind w:left="2715" w:hanging="360"/>
      </w:pPr>
      <w:rPr>
        <w:rFonts w:ascii="Arial" w:hAnsi="Arial" w:hint="default"/>
      </w:rPr>
    </w:lvl>
    <w:lvl w:ilvl="2" w:tplc="35740A06" w:tentative="1">
      <w:start w:val="1"/>
      <w:numFmt w:val="bullet"/>
      <w:lvlText w:val="•"/>
      <w:lvlJc w:val="left"/>
      <w:pPr>
        <w:tabs>
          <w:tab w:val="num" w:pos="3435"/>
        </w:tabs>
        <w:ind w:left="3435" w:hanging="360"/>
      </w:pPr>
      <w:rPr>
        <w:rFonts w:ascii="Arial" w:hAnsi="Arial" w:hint="default"/>
      </w:rPr>
    </w:lvl>
    <w:lvl w:ilvl="3" w:tplc="E29C0B5C" w:tentative="1">
      <w:start w:val="1"/>
      <w:numFmt w:val="bullet"/>
      <w:lvlText w:val="•"/>
      <w:lvlJc w:val="left"/>
      <w:pPr>
        <w:tabs>
          <w:tab w:val="num" w:pos="4155"/>
        </w:tabs>
        <w:ind w:left="4155" w:hanging="360"/>
      </w:pPr>
      <w:rPr>
        <w:rFonts w:ascii="Arial" w:hAnsi="Arial" w:hint="default"/>
      </w:rPr>
    </w:lvl>
    <w:lvl w:ilvl="4" w:tplc="3D9268BC" w:tentative="1">
      <w:start w:val="1"/>
      <w:numFmt w:val="bullet"/>
      <w:lvlText w:val="•"/>
      <w:lvlJc w:val="left"/>
      <w:pPr>
        <w:tabs>
          <w:tab w:val="num" w:pos="4875"/>
        </w:tabs>
        <w:ind w:left="4875" w:hanging="360"/>
      </w:pPr>
      <w:rPr>
        <w:rFonts w:ascii="Arial" w:hAnsi="Arial" w:hint="default"/>
      </w:rPr>
    </w:lvl>
    <w:lvl w:ilvl="5" w:tplc="5D9A3E56" w:tentative="1">
      <w:start w:val="1"/>
      <w:numFmt w:val="bullet"/>
      <w:lvlText w:val="•"/>
      <w:lvlJc w:val="left"/>
      <w:pPr>
        <w:tabs>
          <w:tab w:val="num" w:pos="5595"/>
        </w:tabs>
        <w:ind w:left="5595" w:hanging="360"/>
      </w:pPr>
      <w:rPr>
        <w:rFonts w:ascii="Arial" w:hAnsi="Arial" w:hint="default"/>
      </w:rPr>
    </w:lvl>
    <w:lvl w:ilvl="6" w:tplc="E96C7078" w:tentative="1">
      <w:start w:val="1"/>
      <w:numFmt w:val="bullet"/>
      <w:lvlText w:val="•"/>
      <w:lvlJc w:val="left"/>
      <w:pPr>
        <w:tabs>
          <w:tab w:val="num" w:pos="6315"/>
        </w:tabs>
        <w:ind w:left="6315" w:hanging="360"/>
      </w:pPr>
      <w:rPr>
        <w:rFonts w:ascii="Arial" w:hAnsi="Arial" w:hint="default"/>
      </w:rPr>
    </w:lvl>
    <w:lvl w:ilvl="7" w:tplc="15B0544E" w:tentative="1">
      <w:start w:val="1"/>
      <w:numFmt w:val="bullet"/>
      <w:lvlText w:val="•"/>
      <w:lvlJc w:val="left"/>
      <w:pPr>
        <w:tabs>
          <w:tab w:val="num" w:pos="7035"/>
        </w:tabs>
        <w:ind w:left="7035" w:hanging="360"/>
      </w:pPr>
      <w:rPr>
        <w:rFonts w:ascii="Arial" w:hAnsi="Arial" w:hint="default"/>
      </w:rPr>
    </w:lvl>
    <w:lvl w:ilvl="8" w:tplc="8D64AE68" w:tentative="1">
      <w:start w:val="1"/>
      <w:numFmt w:val="bullet"/>
      <w:lvlText w:val="•"/>
      <w:lvlJc w:val="left"/>
      <w:pPr>
        <w:tabs>
          <w:tab w:val="num" w:pos="7755"/>
        </w:tabs>
        <w:ind w:left="7755" w:hanging="360"/>
      </w:pPr>
      <w:rPr>
        <w:rFonts w:ascii="Arial" w:hAnsi="Arial" w:hint="default"/>
      </w:rPr>
    </w:lvl>
  </w:abstractNum>
  <w:abstractNum w:abstractNumId="19" w15:restartNumberingAfterBreak="0">
    <w:nsid w:val="24BB44C6"/>
    <w:multiLevelType w:val="hybridMultilevel"/>
    <w:tmpl w:val="359AAE30"/>
    <w:lvl w:ilvl="0" w:tplc="1EFAE4DA">
      <w:start w:val="1"/>
      <w:numFmt w:val="bullet"/>
      <w:lvlText w:val=""/>
      <w:lvlJc w:val="left"/>
      <w:pPr>
        <w:ind w:left="1614" w:hanging="400"/>
      </w:pPr>
      <w:rPr>
        <w:rFonts w:ascii="Wingdings" w:hAnsi="Wingdings" w:hint="default"/>
      </w:rPr>
    </w:lvl>
    <w:lvl w:ilvl="1" w:tplc="04090003" w:tentative="1">
      <w:start w:val="1"/>
      <w:numFmt w:val="bullet"/>
      <w:lvlText w:val=""/>
      <w:lvlJc w:val="left"/>
      <w:pPr>
        <w:ind w:left="2014" w:hanging="400"/>
      </w:pPr>
      <w:rPr>
        <w:rFonts w:ascii="Wingdings" w:hAnsi="Wingdings" w:hint="default"/>
      </w:rPr>
    </w:lvl>
    <w:lvl w:ilvl="2" w:tplc="04090005" w:tentative="1">
      <w:start w:val="1"/>
      <w:numFmt w:val="bullet"/>
      <w:lvlText w:val=""/>
      <w:lvlJc w:val="left"/>
      <w:pPr>
        <w:ind w:left="2414" w:hanging="400"/>
      </w:pPr>
      <w:rPr>
        <w:rFonts w:ascii="Wingdings" w:hAnsi="Wingdings" w:hint="default"/>
      </w:rPr>
    </w:lvl>
    <w:lvl w:ilvl="3" w:tplc="04090001" w:tentative="1">
      <w:start w:val="1"/>
      <w:numFmt w:val="bullet"/>
      <w:lvlText w:val=""/>
      <w:lvlJc w:val="left"/>
      <w:pPr>
        <w:ind w:left="2814" w:hanging="400"/>
      </w:pPr>
      <w:rPr>
        <w:rFonts w:ascii="Wingdings" w:hAnsi="Wingdings" w:hint="default"/>
      </w:rPr>
    </w:lvl>
    <w:lvl w:ilvl="4" w:tplc="04090003" w:tentative="1">
      <w:start w:val="1"/>
      <w:numFmt w:val="bullet"/>
      <w:lvlText w:val=""/>
      <w:lvlJc w:val="left"/>
      <w:pPr>
        <w:ind w:left="3214" w:hanging="400"/>
      </w:pPr>
      <w:rPr>
        <w:rFonts w:ascii="Wingdings" w:hAnsi="Wingdings" w:hint="default"/>
      </w:rPr>
    </w:lvl>
    <w:lvl w:ilvl="5" w:tplc="04090005" w:tentative="1">
      <w:start w:val="1"/>
      <w:numFmt w:val="bullet"/>
      <w:lvlText w:val=""/>
      <w:lvlJc w:val="left"/>
      <w:pPr>
        <w:ind w:left="3614" w:hanging="400"/>
      </w:pPr>
      <w:rPr>
        <w:rFonts w:ascii="Wingdings" w:hAnsi="Wingdings" w:hint="default"/>
      </w:rPr>
    </w:lvl>
    <w:lvl w:ilvl="6" w:tplc="04090001" w:tentative="1">
      <w:start w:val="1"/>
      <w:numFmt w:val="bullet"/>
      <w:lvlText w:val=""/>
      <w:lvlJc w:val="left"/>
      <w:pPr>
        <w:ind w:left="4014" w:hanging="400"/>
      </w:pPr>
      <w:rPr>
        <w:rFonts w:ascii="Wingdings" w:hAnsi="Wingdings" w:hint="default"/>
      </w:rPr>
    </w:lvl>
    <w:lvl w:ilvl="7" w:tplc="04090003" w:tentative="1">
      <w:start w:val="1"/>
      <w:numFmt w:val="bullet"/>
      <w:lvlText w:val=""/>
      <w:lvlJc w:val="left"/>
      <w:pPr>
        <w:ind w:left="4414" w:hanging="400"/>
      </w:pPr>
      <w:rPr>
        <w:rFonts w:ascii="Wingdings" w:hAnsi="Wingdings" w:hint="default"/>
      </w:rPr>
    </w:lvl>
    <w:lvl w:ilvl="8" w:tplc="04090005" w:tentative="1">
      <w:start w:val="1"/>
      <w:numFmt w:val="bullet"/>
      <w:lvlText w:val=""/>
      <w:lvlJc w:val="left"/>
      <w:pPr>
        <w:ind w:left="4814" w:hanging="400"/>
      </w:pPr>
      <w:rPr>
        <w:rFonts w:ascii="Wingdings" w:hAnsi="Wingdings" w:hint="default"/>
      </w:rPr>
    </w:lvl>
  </w:abstractNum>
  <w:abstractNum w:abstractNumId="20" w15:restartNumberingAfterBreak="0">
    <w:nsid w:val="26A302D8"/>
    <w:multiLevelType w:val="multilevel"/>
    <w:tmpl w:val="C0B452C8"/>
    <w:lvl w:ilvl="0">
      <w:start w:val="7"/>
      <w:numFmt w:val="decimal"/>
      <w:lvlText w:val="%1."/>
      <w:lvlJc w:val="left"/>
      <w:pPr>
        <w:ind w:left="76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21" w15:restartNumberingAfterBreak="0">
    <w:nsid w:val="26DA33C8"/>
    <w:multiLevelType w:val="hybridMultilevel"/>
    <w:tmpl w:val="8C7E62A2"/>
    <w:lvl w:ilvl="0" w:tplc="4156EDDE">
      <w:start w:val="1"/>
      <w:numFmt w:val="bullet"/>
      <w:lvlText w:val="–"/>
      <w:lvlJc w:val="left"/>
      <w:pPr>
        <w:tabs>
          <w:tab w:val="num" w:pos="720"/>
        </w:tabs>
        <w:ind w:left="720" w:hanging="360"/>
      </w:pPr>
      <w:rPr>
        <w:rFonts w:ascii="Times New Roman" w:hAnsi="Times New Roman" w:cs="Times New Roman" w:hint="default"/>
      </w:rPr>
    </w:lvl>
    <w:lvl w:ilvl="1" w:tplc="DDB63C26">
      <w:start w:val="1"/>
      <w:numFmt w:val="bullet"/>
      <w:lvlText w:val="–"/>
      <w:lvlJc w:val="left"/>
      <w:pPr>
        <w:tabs>
          <w:tab w:val="num" w:pos="1440"/>
        </w:tabs>
        <w:ind w:left="1440" w:hanging="360"/>
      </w:pPr>
      <w:rPr>
        <w:rFonts w:ascii="Times New Roman" w:hAnsi="Times New Roman" w:cs="Times New Roman" w:hint="default"/>
      </w:rPr>
    </w:lvl>
    <w:lvl w:ilvl="2" w:tplc="F2681FC8">
      <w:start w:val="1"/>
      <w:numFmt w:val="bullet"/>
      <w:lvlText w:val="–"/>
      <w:lvlJc w:val="left"/>
      <w:pPr>
        <w:tabs>
          <w:tab w:val="num" w:pos="2160"/>
        </w:tabs>
        <w:ind w:left="2160" w:hanging="360"/>
      </w:pPr>
      <w:rPr>
        <w:rFonts w:ascii="Times New Roman" w:hAnsi="Times New Roman" w:cs="Times New Roman" w:hint="default"/>
      </w:rPr>
    </w:lvl>
    <w:lvl w:ilvl="3" w:tplc="ACACEF3A">
      <w:start w:val="1"/>
      <w:numFmt w:val="bullet"/>
      <w:lvlText w:val="–"/>
      <w:lvlJc w:val="left"/>
      <w:pPr>
        <w:tabs>
          <w:tab w:val="num" w:pos="2880"/>
        </w:tabs>
        <w:ind w:left="2880" w:hanging="360"/>
      </w:pPr>
      <w:rPr>
        <w:rFonts w:ascii="Times New Roman" w:hAnsi="Times New Roman" w:cs="Times New Roman" w:hint="default"/>
      </w:rPr>
    </w:lvl>
    <w:lvl w:ilvl="4" w:tplc="17403618">
      <w:start w:val="1"/>
      <w:numFmt w:val="bullet"/>
      <w:lvlText w:val="–"/>
      <w:lvlJc w:val="left"/>
      <w:pPr>
        <w:tabs>
          <w:tab w:val="num" w:pos="3600"/>
        </w:tabs>
        <w:ind w:left="3600" w:hanging="360"/>
      </w:pPr>
      <w:rPr>
        <w:rFonts w:ascii="Times New Roman" w:hAnsi="Times New Roman" w:cs="Times New Roman" w:hint="default"/>
      </w:rPr>
    </w:lvl>
    <w:lvl w:ilvl="5" w:tplc="96B058B6">
      <w:start w:val="1"/>
      <w:numFmt w:val="bullet"/>
      <w:lvlText w:val="–"/>
      <w:lvlJc w:val="left"/>
      <w:pPr>
        <w:tabs>
          <w:tab w:val="num" w:pos="4320"/>
        </w:tabs>
        <w:ind w:left="4320" w:hanging="360"/>
      </w:pPr>
      <w:rPr>
        <w:rFonts w:ascii="Times New Roman" w:hAnsi="Times New Roman" w:cs="Times New Roman" w:hint="default"/>
      </w:rPr>
    </w:lvl>
    <w:lvl w:ilvl="6" w:tplc="DA8E3AB0">
      <w:start w:val="1"/>
      <w:numFmt w:val="bullet"/>
      <w:lvlText w:val="–"/>
      <w:lvlJc w:val="left"/>
      <w:pPr>
        <w:tabs>
          <w:tab w:val="num" w:pos="5040"/>
        </w:tabs>
        <w:ind w:left="5040" w:hanging="360"/>
      </w:pPr>
      <w:rPr>
        <w:rFonts w:ascii="Times New Roman" w:hAnsi="Times New Roman" w:cs="Times New Roman" w:hint="default"/>
      </w:rPr>
    </w:lvl>
    <w:lvl w:ilvl="7" w:tplc="BEECE1EA">
      <w:start w:val="1"/>
      <w:numFmt w:val="bullet"/>
      <w:lvlText w:val="–"/>
      <w:lvlJc w:val="left"/>
      <w:pPr>
        <w:tabs>
          <w:tab w:val="num" w:pos="5760"/>
        </w:tabs>
        <w:ind w:left="5760" w:hanging="360"/>
      </w:pPr>
      <w:rPr>
        <w:rFonts w:ascii="Times New Roman" w:hAnsi="Times New Roman" w:cs="Times New Roman" w:hint="default"/>
      </w:rPr>
    </w:lvl>
    <w:lvl w:ilvl="8" w:tplc="8E46B0DC">
      <w:start w:val="1"/>
      <w:numFmt w:val="bullet"/>
      <w:lvlText w:val="–"/>
      <w:lvlJc w:val="left"/>
      <w:pPr>
        <w:tabs>
          <w:tab w:val="num" w:pos="6480"/>
        </w:tabs>
        <w:ind w:left="6480" w:hanging="360"/>
      </w:pPr>
      <w:rPr>
        <w:rFonts w:ascii="Times New Roman" w:hAnsi="Times New Roman" w:cs="Times New Roman" w:hint="default"/>
      </w:rPr>
    </w:lvl>
  </w:abstractNum>
  <w:abstractNum w:abstractNumId="22" w15:restartNumberingAfterBreak="0">
    <w:nsid w:val="27424D20"/>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15:restartNumberingAfterBreak="0">
    <w:nsid w:val="27867BC7"/>
    <w:multiLevelType w:val="hybridMultilevel"/>
    <w:tmpl w:val="B2586C90"/>
    <w:lvl w:ilvl="0" w:tplc="C1E4CB10">
      <w:start w:val="1"/>
      <w:numFmt w:val="bullet"/>
      <w:lvlText w:val="•"/>
      <w:lvlJc w:val="left"/>
      <w:pPr>
        <w:ind w:left="1520" w:hanging="400"/>
      </w:pPr>
      <w:rPr>
        <w:rFonts w:ascii="Arial" w:hAnsi="Arial" w:hint="default"/>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4" w15:restartNumberingAfterBreak="0">
    <w:nsid w:val="28C0012A"/>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15:restartNumberingAfterBreak="0">
    <w:nsid w:val="29A42109"/>
    <w:multiLevelType w:val="hybridMultilevel"/>
    <w:tmpl w:val="33F0D45C"/>
    <w:lvl w:ilvl="0" w:tplc="54C69216">
      <w:start w:val="1"/>
      <w:numFmt w:val="bullet"/>
      <w:lvlText w:val=""/>
      <w:lvlJc w:val="left"/>
      <w:pPr>
        <w:tabs>
          <w:tab w:val="num" w:pos="720"/>
        </w:tabs>
        <w:ind w:left="720" w:hanging="360"/>
      </w:pPr>
      <w:rPr>
        <w:rFonts w:ascii="Wingdings" w:hAnsi="Wingdings" w:hint="default"/>
      </w:rPr>
    </w:lvl>
    <w:lvl w:ilvl="1" w:tplc="D0CA52D2" w:tentative="1">
      <w:start w:val="1"/>
      <w:numFmt w:val="bullet"/>
      <w:lvlText w:val=""/>
      <w:lvlJc w:val="left"/>
      <w:pPr>
        <w:tabs>
          <w:tab w:val="num" w:pos="1440"/>
        </w:tabs>
        <w:ind w:left="1440" w:hanging="360"/>
      </w:pPr>
      <w:rPr>
        <w:rFonts w:ascii="Wingdings" w:hAnsi="Wingdings" w:hint="default"/>
      </w:rPr>
    </w:lvl>
    <w:lvl w:ilvl="2" w:tplc="AE928CDE" w:tentative="1">
      <w:start w:val="1"/>
      <w:numFmt w:val="bullet"/>
      <w:lvlText w:val=""/>
      <w:lvlJc w:val="left"/>
      <w:pPr>
        <w:tabs>
          <w:tab w:val="num" w:pos="2160"/>
        </w:tabs>
        <w:ind w:left="2160" w:hanging="360"/>
      </w:pPr>
      <w:rPr>
        <w:rFonts w:ascii="Wingdings" w:hAnsi="Wingdings" w:hint="default"/>
      </w:rPr>
    </w:lvl>
    <w:lvl w:ilvl="3" w:tplc="CBDE9C48" w:tentative="1">
      <w:start w:val="1"/>
      <w:numFmt w:val="bullet"/>
      <w:lvlText w:val=""/>
      <w:lvlJc w:val="left"/>
      <w:pPr>
        <w:tabs>
          <w:tab w:val="num" w:pos="2880"/>
        </w:tabs>
        <w:ind w:left="2880" w:hanging="360"/>
      </w:pPr>
      <w:rPr>
        <w:rFonts w:ascii="Wingdings" w:hAnsi="Wingdings" w:hint="default"/>
      </w:rPr>
    </w:lvl>
    <w:lvl w:ilvl="4" w:tplc="EF6A7976" w:tentative="1">
      <w:start w:val="1"/>
      <w:numFmt w:val="bullet"/>
      <w:lvlText w:val=""/>
      <w:lvlJc w:val="left"/>
      <w:pPr>
        <w:tabs>
          <w:tab w:val="num" w:pos="3600"/>
        </w:tabs>
        <w:ind w:left="3600" w:hanging="360"/>
      </w:pPr>
      <w:rPr>
        <w:rFonts w:ascii="Wingdings" w:hAnsi="Wingdings" w:hint="default"/>
      </w:rPr>
    </w:lvl>
    <w:lvl w:ilvl="5" w:tplc="44AE4F10" w:tentative="1">
      <w:start w:val="1"/>
      <w:numFmt w:val="bullet"/>
      <w:lvlText w:val=""/>
      <w:lvlJc w:val="left"/>
      <w:pPr>
        <w:tabs>
          <w:tab w:val="num" w:pos="4320"/>
        </w:tabs>
        <w:ind w:left="4320" w:hanging="360"/>
      </w:pPr>
      <w:rPr>
        <w:rFonts w:ascii="Wingdings" w:hAnsi="Wingdings" w:hint="default"/>
      </w:rPr>
    </w:lvl>
    <w:lvl w:ilvl="6" w:tplc="8112EF68" w:tentative="1">
      <w:start w:val="1"/>
      <w:numFmt w:val="bullet"/>
      <w:lvlText w:val=""/>
      <w:lvlJc w:val="left"/>
      <w:pPr>
        <w:tabs>
          <w:tab w:val="num" w:pos="5040"/>
        </w:tabs>
        <w:ind w:left="5040" w:hanging="360"/>
      </w:pPr>
      <w:rPr>
        <w:rFonts w:ascii="Wingdings" w:hAnsi="Wingdings" w:hint="default"/>
      </w:rPr>
    </w:lvl>
    <w:lvl w:ilvl="7" w:tplc="27B00CF0" w:tentative="1">
      <w:start w:val="1"/>
      <w:numFmt w:val="bullet"/>
      <w:lvlText w:val=""/>
      <w:lvlJc w:val="left"/>
      <w:pPr>
        <w:tabs>
          <w:tab w:val="num" w:pos="5760"/>
        </w:tabs>
        <w:ind w:left="5760" w:hanging="360"/>
      </w:pPr>
      <w:rPr>
        <w:rFonts w:ascii="Wingdings" w:hAnsi="Wingdings" w:hint="default"/>
      </w:rPr>
    </w:lvl>
    <w:lvl w:ilvl="8" w:tplc="C2F4B56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C65FAE"/>
    <w:multiLevelType w:val="hybridMultilevel"/>
    <w:tmpl w:val="BEDA65BE"/>
    <w:lvl w:ilvl="0" w:tplc="8CAC2F02">
      <w:start w:val="9"/>
      <w:numFmt w:val="decimal"/>
      <w:lvlText w:val="%1."/>
      <w:lvlJc w:val="left"/>
      <w:pPr>
        <w:tabs>
          <w:tab w:val="num" w:pos="720"/>
        </w:tabs>
        <w:ind w:left="720" w:hanging="360"/>
      </w:pPr>
    </w:lvl>
    <w:lvl w:ilvl="1" w:tplc="B5ECC296" w:tentative="1">
      <w:start w:val="1"/>
      <w:numFmt w:val="decimal"/>
      <w:lvlText w:val="%2."/>
      <w:lvlJc w:val="left"/>
      <w:pPr>
        <w:tabs>
          <w:tab w:val="num" w:pos="1440"/>
        </w:tabs>
        <w:ind w:left="1440" w:hanging="360"/>
      </w:pPr>
    </w:lvl>
    <w:lvl w:ilvl="2" w:tplc="6E1ED614" w:tentative="1">
      <w:start w:val="1"/>
      <w:numFmt w:val="decimal"/>
      <w:lvlText w:val="%3."/>
      <w:lvlJc w:val="left"/>
      <w:pPr>
        <w:tabs>
          <w:tab w:val="num" w:pos="2160"/>
        </w:tabs>
        <w:ind w:left="2160" w:hanging="360"/>
      </w:pPr>
    </w:lvl>
    <w:lvl w:ilvl="3" w:tplc="78F0360E" w:tentative="1">
      <w:start w:val="1"/>
      <w:numFmt w:val="decimal"/>
      <w:lvlText w:val="%4."/>
      <w:lvlJc w:val="left"/>
      <w:pPr>
        <w:tabs>
          <w:tab w:val="num" w:pos="2880"/>
        </w:tabs>
        <w:ind w:left="2880" w:hanging="360"/>
      </w:pPr>
    </w:lvl>
    <w:lvl w:ilvl="4" w:tplc="08CA87F6" w:tentative="1">
      <w:start w:val="1"/>
      <w:numFmt w:val="decimal"/>
      <w:lvlText w:val="%5."/>
      <w:lvlJc w:val="left"/>
      <w:pPr>
        <w:tabs>
          <w:tab w:val="num" w:pos="3600"/>
        </w:tabs>
        <w:ind w:left="3600" w:hanging="360"/>
      </w:pPr>
    </w:lvl>
    <w:lvl w:ilvl="5" w:tplc="6954187E" w:tentative="1">
      <w:start w:val="1"/>
      <w:numFmt w:val="decimal"/>
      <w:lvlText w:val="%6."/>
      <w:lvlJc w:val="left"/>
      <w:pPr>
        <w:tabs>
          <w:tab w:val="num" w:pos="4320"/>
        </w:tabs>
        <w:ind w:left="4320" w:hanging="360"/>
      </w:pPr>
    </w:lvl>
    <w:lvl w:ilvl="6" w:tplc="D98C934E" w:tentative="1">
      <w:start w:val="1"/>
      <w:numFmt w:val="decimal"/>
      <w:lvlText w:val="%7."/>
      <w:lvlJc w:val="left"/>
      <w:pPr>
        <w:tabs>
          <w:tab w:val="num" w:pos="5040"/>
        </w:tabs>
        <w:ind w:left="5040" w:hanging="360"/>
      </w:pPr>
    </w:lvl>
    <w:lvl w:ilvl="7" w:tplc="AF52826C" w:tentative="1">
      <w:start w:val="1"/>
      <w:numFmt w:val="decimal"/>
      <w:lvlText w:val="%8."/>
      <w:lvlJc w:val="left"/>
      <w:pPr>
        <w:tabs>
          <w:tab w:val="num" w:pos="5760"/>
        </w:tabs>
        <w:ind w:left="5760" w:hanging="360"/>
      </w:pPr>
    </w:lvl>
    <w:lvl w:ilvl="8" w:tplc="078E48B0" w:tentative="1">
      <w:start w:val="1"/>
      <w:numFmt w:val="decimal"/>
      <w:lvlText w:val="%9."/>
      <w:lvlJc w:val="left"/>
      <w:pPr>
        <w:tabs>
          <w:tab w:val="num" w:pos="6480"/>
        </w:tabs>
        <w:ind w:left="6480" w:hanging="360"/>
      </w:pPr>
    </w:lvl>
  </w:abstractNum>
  <w:abstractNum w:abstractNumId="27" w15:restartNumberingAfterBreak="0">
    <w:nsid w:val="2D53074B"/>
    <w:multiLevelType w:val="multilevel"/>
    <w:tmpl w:val="FAD0991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E0E1B94"/>
    <w:multiLevelType w:val="hybridMultilevel"/>
    <w:tmpl w:val="1480E73C"/>
    <w:lvl w:ilvl="0" w:tplc="7A50D222">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3291245A"/>
    <w:multiLevelType w:val="hybridMultilevel"/>
    <w:tmpl w:val="930E26A4"/>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0" w15:restartNumberingAfterBreak="0">
    <w:nsid w:val="33D40DA9"/>
    <w:multiLevelType w:val="hybridMultilevel"/>
    <w:tmpl w:val="72C0C3A0"/>
    <w:lvl w:ilvl="0" w:tplc="C1E4CB10">
      <w:start w:val="1"/>
      <w:numFmt w:val="bullet"/>
      <w:lvlText w:val="•"/>
      <w:lvlJc w:val="left"/>
      <w:pPr>
        <w:ind w:left="1560" w:hanging="400"/>
      </w:pPr>
      <w:rPr>
        <w:rFonts w:ascii="Arial" w:hAnsi="Arial"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31" w15:restartNumberingAfterBreak="0">
    <w:nsid w:val="36B1681F"/>
    <w:multiLevelType w:val="hybridMultilevel"/>
    <w:tmpl w:val="902673D2"/>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36B17583"/>
    <w:multiLevelType w:val="hybridMultilevel"/>
    <w:tmpl w:val="9766A19A"/>
    <w:lvl w:ilvl="0" w:tplc="377E3646">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377843FB"/>
    <w:multiLevelType w:val="multilevel"/>
    <w:tmpl w:val="8366494E"/>
    <w:lvl w:ilvl="0">
      <w:start w:val="1"/>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4640" w:hanging="1440"/>
      </w:pPr>
      <w:rPr>
        <w:rFonts w:hint="default"/>
      </w:rPr>
    </w:lvl>
  </w:abstractNum>
  <w:abstractNum w:abstractNumId="34" w15:restartNumberingAfterBreak="0">
    <w:nsid w:val="3CAB2A40"/>
    <w:multiLevelType w:val="hybridMultilevel"/>
    <w:tmpl w:val="1BD62BBC"/>
    <w:lvl w:ilvl="0" w:tplc="498E36B6">
      <w:start w:val="1"/>
      <w:numFmt w:val="bullet"/>
      <w:lvlText w:val="-"/>
      <w:lvlJc w:val="left"/>
      <w:pPr>
        <w:tabs>
          <w:tab w:val="num" w:pos="720"/>
        </w:tabs>
        <w:ind w:left="720" w:hanging="360"/>
      </w:pPr>
      <w:rPr>
        <w:rFonts w:ascii="Gulim" w:hAnsi="Gulim" w:hint="default"/>
      </w:rPr>
    </w:lvl>
    <w:lvl w:ilvl="1" w:tplc="55A873EC">
      <w:start w:val="1"/>
      <w:numFmt w:val="bullet"/>
      <w:lvlText w:val="-"/>
      <w:lvlJc w:val="left"/>
      <w:pPr>
        <w:tabs>
          <w:tab w:val="num" w:pos="1440"/>
        </w:tabs>
        <w:ind w:left="1440" w:hanging="360"/>
      </w:pPr>
      <w:rPr>
        <w:rFonts w:ascii="Gulim" w:hAnsi="Gulim" w:hint="default"/>
      </w:rPr>
    </w:lvl>
    <w:lvl w:ilvl="2" w:tplc="844AA22C" w:tentative="1">
      <w:start w:val="1"/>
      <w:numFmt w:val="bullet"/>
      <w:lvlText w:val="-"/>
      <w:lvlJc w:val="left"/>
      <w:pPr>
        <w:tabs>
          <w:tab w:val="num" w:pos="2160"/>
        </w:tabs>
        <w:ind w:left="2160" w:hanging="360"/>
      </w:pPr>
      <w:rPr>
        <w:rFonts w:ascii="Gulim" w:hAnsi="Gulim" w:hint="default"/>
      </w:rPr>
    </w:lvl>
    <w:lvl w:ilvl="3" w:tplc="150CF278" w:tentative="1">
      <w:start w:val="1"/>
      <w:numFmt w:val="bullet"/>
      <w:lvlText w:val="-"/>
      <w:lvlJc w:val="left"/>
      <w:pPr>
        <w:tabs>
          <w:tab w:val="num" w:pos="2880"/>
        </w:tabs>
        <w:ind w:left="2880" w:hanging="360"/>
      </w:pPr>
      <w:rPr>
        <w:rFonts w:ascii="Gulim" w:hAnsi="Gulim" w:hint="default"/>
      </w:rPr>
    </w:lvl>
    <w:lvl w:ilvl="4" w:tplc="7BE0E65E" w:tentative="1">
      <w:start w:val="1"/>
      <w:numFmt w:val="bullet"/>
      <w:lvlText w:val="-"/>
      <w:lvlJc w:val="left"/>
      <w:pPr>
        <w:tabs>
          <w:tab w:val="num" w:pos="3600"/>
        </w:tabs>
        <w:ind w:left="3600" w:hanging="360"/>
      </w:pPr>
      <w:rPr>
        <w:rFonts w:ascii="Gulim" w:hAnsi="Gulim" w:hint="default"/>
      </w:rPr>
    </w:lvl>
    <w:lvl w:ilvl="5" w:tplc="266EB550" w:tentative="1">
      <w:start w:val="1"/>
      <w:numFmt w:val="bullet"/>
      <w:lvlText w:val="-"/>
      <w:lvlJc w:val="left"/>
      <w:pPr>
        <w:tabs>
          <w:tab w:val="num" w:pos="4320"/>
        </w:tabs>
        <w:ind w:left="4320" w:hanging="360"/>
      </w:pPr>
      <w:rPr>
        <w:rFonts w:ascii="Gulim" w:hAnsi="Gulim" w:hint="default"/>
      </w:rPr>
    </w:lvl>
    <w:lvl w:ilvl="6" w:tplc="5C8260F2" w:tentative="1">
      <w:start w:val="1"/>
      <w:numFmt w:val="bullet"/>
      <w:lvlText w:val="-"/>
      <w:lvlJc w:val="left"/>
      <w:pPr>
        <w:tabs>
          <w:tab w:val="num" w:pos="5040"/>
        </w:tabs>
        <w:ind w:left="5040" w:hanging="360"/>
      </w:pPr>
      <w:rPr>
        <w:rFonts w:ascii="Gulim" w:hAnsi="Gulim" w:hint="default"/>
      </w:rPr>
    </w:lvl>
    <w:lvl w:ilvl="7" w:tplc="BF8627C0" w:tentative="1">
      <w:start w:val="1"/>
      <w:numFmt w:val="bullet"/>
      <w:lvlText w:val="-"/>
      <w:lvlJc w:val="left"/>
      <w:pPr>
        <w:tabs>
          <w:tab w:val="num" w:pos="5760"/>
        </w:tabs>
        <w:ind w:left="5760" w:hanging="360"/>
      </w:pPr>
      <w:rPr>
        <w:rFonts w:ascii="Gulim" w:hAnsi="Gulim" w:hint="default"/>
      </w:rPr>
    </w:lvl>
    <w:lvl w:ilvl="8" w:tplc="4488A80A" w:tentative="1">
      <w:start w:val="1"/>
      <w:numFmt w:val="bullet"/>
      <w:lvlText w:val="-"/>
      <w:lvlJc w:val="left"/>
      <w:pPr>
        <w:tabs>
          <w:tab w:val="num" w:pos="6480"/>
        </w:tabs>
        <w:ind w:left="6480" w:hanging="360"/>
      </w:pPr>
      <w:rPr>
        <w:rFonts w:ascii="Gulim" w:hAnsi="Gulim" w:hint="default"/>
      </w:rPr>
    </w:lvl>
  </w:abstractNum>
  <w:abstractNum w:abstractNumId="35" w15:restartNumberingAfterBreak="0">
    <w:nsid w:val="3D495CB5"/>
    <w:multiLevelType w:val="hybridMultilevel"/>
    <w:tmpl w:val="B54E2830"/>
    <w:lvl w:ilvl="0" w:tplc="C1E4CB10">
      <w:start w:val="1"/>
      <w:numFmt w:val="bullet"/>
      <w:lvlText w:val="•"/>
      <w:lvlJc w:val="left"/>
      <w:pPr>
        <w:ind w:left="1580" w:hanging="400"/>
      </w:pPr>
      <w:rPr>
        <w:rFonts w:ascii="Arial" w:hAnsi="Arial" w:hint="default"/>
      </w:rPr>
    </w:lvl>
    <w:lvl w:ilvl="1" w:tplc="04090003">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36" w15:restartNumberingAfterBreak="0">
    <w:nsid w:val="3E9F1EA8"/>
    <w:multiLevelType w:val="hybridMultilevel"/>
    <w:tmpl w:val="728A87F8"/>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7" w15:restartNumberingAfterBreak="0">
    <w:nsid w:val="3F64216C"/>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4A40681"/>
    <w:multiLevelType w:val="hybridMultilevel"/>
    <w:tmpl w:val="60A03BB6"/>
    <w:lvl w:ilvl="0" w:tplc="C38E9706">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44AA65F3"/>
    <w:multiLevelType w:val="hybridMultilevel"/>
    <w:tmpl w:val="DD4652C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454B1F6A"/>
    <w:multiLevelType w:val="hybridMultilevel"/>
    <w:tmpl w:val="FC00457A"/>
    <w:lvl w:ilvl="0" w:tplc="1856FFCC">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15:restartNumberingAfterBreak="0">
    <w:nsid w:val="46501B97"/>
    <w:multiLevelType w:val="hybridMultilevel"/>
    <w:tmpl w:val="33767E24"/>
    <w:lvl w:ilvl="0" w:tplc="E4BEDBD0">
      <w:start w:val="2"/>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42" w15:restartNumberingAfterBreak="0">
    <w:nsid w:val="469C200A"/>
    <w:multiLevelType w:val="hybridMultilevel"/>
    <w:tmpl w:val="204C668A"/>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3" w15:restartNumberingAfterBreak="0">
    <w:nsid w:val="49743C24"/>
    <w:multiLevelType w:val="multilevel"/>
    <w:tmpl w:val="C53E64E2"/>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4" w15:restartNumberingAfterBreak="0">
    <w:nsid w:val="49917B11"/>
    <w:multiLevelType w:val="hybridMultilevel"/>
    <w:tmpl w:val="3C725428"/>
    <w:lvl w:ilvl="0" w:tplc="C1E4CB10">
      <w:start w:val="1"/>
      <w:numFmt w:val="bullet"/>
      <w:lvlText w:val="•"/>
      <w:lvlJc w:val="left"/>
      <w:pPr>
        <w:ind w:left="1580" w:hanging="400"/>
      </w:pPr>
      <w:rPr>
        <w:rFonts w:ascii="Arial" w:hAnsi="Arial" w:hint="default"/>
      </w:rPr>
    </w:lvl>
    <w:lvl w:ilvl="1" w:tplc="04090003" w:tentative="1">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45" w15:restartNumberingAfterBreak="0">
    <w:nsid w:val="4CB3349E"/>
    <w:multiLevelType w:val="multilevel"/>
    <w:tmpl w:val="832211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4D347D98"/>
    <w:multiLevelType w:val="hybridMultilevel"/>
    <w:tmpl w:val="0C90525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7" w15:restartNumberingAfterBreak="0">
    <w:nsid w:val="4E2C46A2"/>
    <w:multiLevelType w:val="hybridMultilevel"/>
    <w:tmpl w:val="E2044B9C"/>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8" w15:restartNumberingAfterBreak="0">
    <w:nsid w:val="4EDA44B9"/>
    <w:multiLevelType w:val="hybridMultilevel"/>
    <w:tmpl w:val="B650C8DA"/>
    <w:lvl w:ilvl="0" w:tplc="5F640DCC">
      <w:start w:val="5"/>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9" w15:restartNumberingAfterBreak="0">
    <w:nsid w:val="511847D0"/>
    <w:multiLevelType w:val="hybridMultilevel"/>
    <w:tmpl w:val="6A7A650E"/>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0" w15:restartNumberingAfterBreak="0">
    <w:nsid w:val="561D6250"/>
    <w:multiLevelType w:val="hybridMultilevel"/>
    <w:tmpl w:val="55B20592"/>
    <w:lvl w:ilvl="0" w:tplc="B2D04780">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1" w15:restartNumberingAfterBreak="0">
    <w:nsid w:val="59667678"/>
    <w:multiLevelType w:val="hybridMultilevel"/>
    <w:tmpl w:val="71621DFE"/>
    <w:lvl w:ilvl="0" w:tplc="11B6AF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2" w15:restartNumberingAfterBreak="0">
    <w:nsid w:val="5D9D227E"/>
    <w:multiLevelType w:val="hybridMultilevel"/>
    <w:tmpl w:val="8ED4C7E4"/>
    <w:lvl w:ilvl="0" w:tplc="6FE04828">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3" w15:restartNumberingAfterBreak="0">
    <w:nsid w:val="5DB70577"/>
    <w:multiLevelType w:val="hybridMultilevel"/>
    <w:tmpl w:val="D842D6EA"/>
    <w:lvl w:ilvl="0" w:tplc="80048318">
      <w:start w:val="1"/>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4" w15:restartNumberingAfterBreak="0">
    <w:nsid w:val="5DDD41C3"/>
    <w:multiLevelType w:val="hybridMultilevel"/>
    <w:tmpl w:val="8EA26BD2"/>
    <w:lvl w:ilvl="0" w:tplc="D7FA214A">
      <w:start w:val="1"/>
      <w:numFmt w:val="decimal"/>
      <w:lvlText w:val="%1."/>
      <w:lvlJc w:val="left"/>
      <w:pPr>
        <w:ind w:left="309" w:hanging="309"/>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5" w15:restartNumberingAfterBreak="0">
    <w:nsid w:val="61804697"/>
    <w:multiLevelType w:val="multilevel"/>
    <w:tmpl w:val="A4F4B6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65C86ED9"/>
    <w:multiLevelType w:val="hybridMultilevel"/>
    <w:tmpl w:val="9708AB66"/>
    <w:lvl w:ilvl="0" w:tplc="0409000F">
      <w:start w:val="1"/>
      <w:numFmt w:val="decimal"/>
      <w:lvlText w:val="%1."/>
      <w:lvlJc w:val="left"/>
      <w:pPr>
        <w:ind w:left="800" w:hanging="400"/>
      </w:pPr>
    </w:lvl>
    <w:lvl w:ilvl="1" w:tplc="0409000F">
      <w:start w:val="1"/>
      <w:numFmt w:val="decimal"/>
      <w:lvlText w:val="%2."/>
      <w:lvlJc w:val="left"/>
      <w:pPr>
        <w:ind w:left="1160" w:hanging="36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7" w15:restartNumberingAfterBreak="0">
    <w:nsid w:val="66E94BB5"/>
    <w:multiLevelType w:val="hybridMultilevel"/>
    <w:tmpl w:val="2BDE3A6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abstractNum w:abstractNumId="58" w15:restartNumberingAfterBreak="0">
    <w:nsid w:val="699F3B6E"/>
    <w:multiLevelType w:val="hybridMultilevel"/>
    <w:tmpl w:val="5526045A"/>
    <w:lvl w:ilvl="0" w:tplc="7CF687BA">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9" w15:restartNumberingAfterBreak="0">
    <w:nsid w:val="6A492E68"/>
    <w:multiLevelType w:val="hybridMultilevel"/>
    <w:tmpl w:val="FC0E2FC6"/>
    <w:lvl w:ilvl="0" w:tplc="24F88244">
      <w:start w:val="1"/>
      <w:numFmt w:val="decimal"/>
      <w:lvlText w:val="%1."/>
      <w:lvlJc w:val="left"/>
      <w:pPr>
        <w:tabs>
          <w:tab w:val="num" w:pos="720"/>
        </w:tabs>
        <w:ind w:left="720" w:hanging="360"/>
      </w:pPr>
    </w:lvl>
    <w:lvl w:ilvl="1" w:tplc="F45870F2" w:tentative="1">
      <w:start w:val="1"/>
      <w:numFmt w:val="decimal"/>
      <w:lvlText w:val="%2."/>
      <w:lvlJc w:val="left"/>
      <w:pPr>
        <w:tabs>
          <w:tab w:val="num" w:pos="1440"/>
        </w:tabs>
        <w:ind w:left="1440" w:hanging="360"/>
      </w:pPr>
    </w:lvl>
    <w:lvl w:ilvl="2" w:tplc="4EE4F09C" w:tentative="1">
      <w:start w:val="1"/>
      <w:numFmt w:val="decimal"/>
      <w:lvlText w:val="%3."/>
      <w:lvlJc w:val="left"/>
      <w:pPr>
        <w:tabs>
          <w:tab w:val="num" w:pos="2160"/>
        </w:tabs>
        <w:ind w:left="2160" w:hanging="360"/>
      </w:pPr>
    </w:lvl>
    <w:lvl w:ilvl="3" w:tplc="42DAFBC2" w:tentative="1">
      <w:start w:val="1"/>
      <w:numFmt w:val="decimal"/>
      <w:lvlText w:val="%4."/>
      <w:lvlJc w:val="left"/>
      <w:pPr>
        <w:tabs>
          <w:tab w:val="num" w:pos="2880"/>
        </w:tabs>
        <w:ind w:left="2880" w:hanging="360"/>
      </w:pPr>
    </w:lvl>
    <w:lvl w:ilvl="4" w:tplc="E1143D78" w:tentative="1">
      <w:start w:val="1"/>
      <w:numFmt w:val="decimal"/>
      <w:lvlText w:val="%5."/>
      <w:lvlJc w:val="left"/>
      <w:pPr>
        <w:tabs>
          <w:tab w:val="num" w:pos="3600"/>
        </w:tabs>
        <w:ind w:left="3600" w:hanging="360"/>
      </w:pPr>
    </w:lvl>
    <w:lvl w:ilvl="5" w:tplc="A42812DC" w:tentative="1">
      <w:start w:val="1"/>
      <w:numFmt w:val="decimal"/>
      <w:lvlText w:val="%6."/>
      <w:lvlJc w:val="left"/>
      <w:pPr>
        <w:tabs>
          <w:tab w:val="num" w:pos="4320"/>
        </w:tabs>
        <w:ind w:left="4320" w:hanging="360"/>
      </w:pPr>
    </w:lvl>
    <w:lvl w:ilvl="6" w:tplc="FDC2A3B2" w:tentative="1">
      <w:start w:val="1"/>
      <w:numFmt w:val="decimal"/>
      <w:lvlText w:val="%7."/>
      <w:lvlJc w:val="left"/>
      <w:pPr>
        <w:tabs>
          <w:tab w:val="num" w:pos="5040"/>
        </w:tabs>
        <w:ind w:left="5040" w:hanging="360"/>
      </w:pPr>
    </w:lvl>
    <w:lvl w:ilvl="7" w:tplc="6B32E33A" w:tentative="1">
      <w:start w:val="1"/>
      <w:numFmt w:val="decimal"/>
      <w:lvlText w:val="%8."/>
      <w:lvlJc w:val="left"/>
      <w:pPr>
        <w:tabs>
          <w:tab w:val="num" w:pos="5760"/>
        </w:tabs>
        <w:ind w:left="5760" w:hanging="360"/>
      </w:pPr>
    </w:lvl>
    <w:lvl w:ilvl="8" w:tplc="E58E2BC0" w:tentative="1">
      <w:start w:val="1"/>
      <w:numFmt w:val="decimal"/>
      <w:lvlText w:val="%9."/>
      <w:lvlJc w:val="left"/>
      <w:pPr>
        <w:tabs>
          <w:tab w:val="num" w:pos="6480"/>
        </w:tabs>
        <w:ind w:left="6480" w:hanging="360"/>
      </w:pPr>
    </w:lvl>
  </w:abstractNum>
  <w:abstractNum w:abstractNumId="60" w15:restartNumberingAfterBreak="0">
    <w:nsid w:val="6BF90717"/>
    <w:multiLevelType w:val="hybridMultilevel"/>
    <w:tmpl w:val="5928DF76"/>
    <w:lvl w:ilvl="0" w:tplc="65F4A73E">
      <w:start w:val="1"/>
      <w:numFmt w:val="bullet"/>
      <w:lvlText w:val="•"/>
      <w:lvlJc w:val="left"/>
      <w:pPr>
        <w:tabs>
          <w:tab w:val="num" w:pos="1440"/>
        </w:tabs>
        <w:ind w:left="1440" w:hanging="360"/>
      </w:pPr>
      <w:rPr>
        <w:rFonts w:ascii="Arial" w:hAnsi="Arial" w:hint="default"/>
      </w:rPr>
    </w:lvl>
    <w:lvl w:ilvl="1" w:tplc="70365F06" w:tentative="1">
      <w:start w:val="1"/>
      <w:numFmt w:val="bullet"/>
      <w:lvlText w:val="•"/>
      <w:lvlJc w:val="left"/>
      <w:pPr>
        <w:tabs>
          <w:tab w:val="num" w:pos="2160"/>
        </w:tabs>
        <w:ind w:left="2160" w:hanging="360"/>
      </w:pPr>
      <w:rPr>
        <w:rFonts w:ascii="Arial" w:hAnsi="Arial" w:hint="default"/>
      </w:rPr>
    </w:lvl>
    <w:lvl w:ilvl="2" w:tplc="DB943E6A" w:tentative="1">
      <w:start w:val="1"/>
      <w:numFmt w:val="bullet"/>
      <w:lvlText w:val="•"/>
      <w:lvlJc w:val="left"/>
      <w:pPr>
        <w:tabs>
          <w:tab w:val="num" w:pos="2880"/>
        </w:tabs>
        <w:ind w:left="2880" w:hanging="360"/>
      </w:pPr>
      <w:rPr>
        <w:rFonts w:ascii="Arial" w:hAnsi="Arial" w:hint="default"/>
      </w:rPr>
    </w:lvl>
    <w:lvl w:ilvl="3" w:tplc="B61E42F8" w:tentative="1">
      <w:start w:val="1"/>
      <w:numFmt w:val="bullet"/>
      <w:lvlText w:val="•"/>
      <w:lvlJc w:val="left"/>
      <w:pPr>
        <w:tabs>
          <w:tab w:val="num" w:pos="3600"/>
        </w:tabs>
        <w:ind w:left="3600" w:hanging="360"/>
      </w:pPr>
      <w:rPr>
        <w:rFonts w:ascii="Arial" w:hAnsi="Arial" w:hint="default"/>
      </w:rPr>
    </w:lvl>
    <w:lvl w:ilvl="4" w:tplc="996A020E" w:tentative="1">
      <w:start w:val="1"/>
      <w:numFmt w:val="bullet"/>
      <w:lvlText w:val="•"/>
      <w:lvlJc w:val="left"/>
      <w:pPr>
        <w:tabs>
          <w:tab w:val="num" w:pos="4320"/>
        </w:tabs>
        <w:ind w:left="4320" w:hanging="360"/>
      </w:pPr>
      <w:rPr>
        <w:rFonts w:ascii="Arial" w:hAnsi="Arial" w:hint="default"/>
      </w:rPr>
    </w:lvl>
    <w:lvl w:ilvl="5" w:tplc="52C27642" w:tentative="1">
      <w:start w:val="1"/>
      <w:numFmt w:val="bullet"/>
      <w:lvlText w:val="•"/>
      <w:lvlJc w:val="left"/>
      <w:pPr>
        <w:tabs>
          <w:tab w:val="num" w:pos="5040"/>
        </w:tabs>
        <w:ind w:left="5040" w:hanging="360"/>
      </w:pPr>
      <w:rPr>
        <w:rFonts w:ascii="Arial" w:hAnsi="Arial" w:hint="default"/>
      </w:rPr>
    </w:lvl>
    <w:lvl w:ilvl="6" w:tplc="65362D04" w:tentative="1">
      <w:start w:val="1"/>
      <w:numFmt w:val="bullet"/>
      <w:lvlText w:val="•"/>
      <w:lvlJc w:val="left"/>
      <w:pPr>
        <w:tabs>
          <w:tab w:val="num" w:pos="5760"/>
        </w:tabs>
        <w:ind w:left="5760" w:hanging="360"/>
      </w:pPr>
      <w:rPr>
        <w:rFonts w:ascii="Arial" w:hAnsi="Arial" w:hint="default"/>
      </w:rPr>
    </w:lvl>
    <w:lvl w:ilvl="7" w:tplc="71D80870" w:tentative="1">
      <w:start w:val="1"/>
      <w:numFmt w:val="bullet"/>
      <w:lvlText w:val="•"/>
      <w:lvlJc w:val="left"/>
      <w:pPr>
        <w:tabs>
          <w:tab w:val="num" w:pos="6480"/>
        </w:tabs>
        <w:ind w:left="6480" w:hanging="360"/>
      </w:pPr>
      <w:rPr>
        <w:rFonts w:ascii="Arial" w:hAnsi="Arial" w:hint="default"/>
      </w:rPr>
    </w:lvl>
    <w:lvl w:ilvl="8" w:tplc="0C20A7F4" w:tentative="1">
      <w:start w:val="1"/>
      <w:numFmt w:val="bullet"/>
      <w:lvlText w:val="•"/>
      <w:lvlJc w:val="left"/>
      <w:pPr>
        <w:tabs>
          <w:tab w:val="num" w:pos="7200"/>
        </w:tabs>
        <w:ind w:left="7200" w:hanging="360"/>
      </w:pPr>
      <w:rPr>
        <w:rFonts w:ascii="Arial" w:hAnsi="Arial" w:hint="default"/>
      </w:rPr>
    </w:lvl>
  </w:abstractNum>
  <w:abstractNum w:abstractNumId="61" w15:restartNumberingAfterBreak="0">
    <w:nsid w:val="6DAE6E7C"/>
    <w:multiLevelType w:val="hybridMultilevel"/>
    <w:tmpl w:val="A16090F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2" w15:restartNumberingAfterBreak="0">
    <w:nsid w:val="6E004595"/>
    <w:multiLevelType w:val="hybridMultilevel"/>
    <w:tmpl w:val="6386A73E"/>
    <w:lvl w:ilvl="0" w:tplc="C1E4CB10">
      <w:start w:val="1"/>
      <w:numFmt w:val="bullet"/>
      <w:lvlText w:val="•"/>
      <w:lvlJc w:val="left"/>
      <w:pPr>
        <w:ind w:left="915" w:hanging="400"/>
      </w:pPr>
      <w:rPr>
        <w:rFonts w:ascii="Arial" w:hAnsi="Arial" w:hint="default"/>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63" w15:restartNumberingAfterBreak="0">
    <w:nsid w:val="6E8656BE"/>
    <w:multiLevelType w:val="multilevel"/>
    <w:tmpl w:val="D90AE2C0"/>
    <w:lvl w:ilvl="0">
      <w:start w:val="1"/>
      <w:numFmt w:val="decimal"/>
      <w:pStyle w:val="Heading1"/>
      <w:lvlText w:val="%1."/>
      <w:lvlJc w:val="left"/>
      <w:pPr>
        <w:ind w:left="360" w:hanging="360"/>
      </w:pPr>
      <w:rPr>
        <w:rFonts w:hint="default"/>
        <w:b/>
      </w:rPr>
    </w:lvl>
    <w:lvl w:ilvl="1">
      <w:start w:val="1"/>
      <w:numFmt w:val="decimal"/>
      <w:pStyle w:val="Heading2"/>
      <w:isLgl/>
      <w:lvlText w:val="%1.%2"/>
      <w:lvlJc w:val="left"/>
      <w:pPr>
        <w:ind w:left="360" w:hanging="360"/>
      </w:pPr>
      <w:rPr>
        <w:rFonts w:hint="default"/>
        <w:b/>
      </w:rPr>
    </w:lvl>
    <w:lvl w:ilvl="2">
      <w:start w:val="1"/>
      <w:numFmt w:val="decimal"/>
      <w:pStyle w:val="Heading3"/>
      <w:isLgl/>
      <w:lvlText w:val="%1.%2.%3"/>
      <w:lvlJc w:val="left"/>
      <w:pPr>
        <w:ind w:left="462" w:hanging="720"/>
      </w:pPr>
      <w:rPr>
        <w:rFonts w:hint="default"/>
        <w:b/>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64" w15:restartNumberingAfterBreak="0">
    <w:nsid w:val="6FB65A46"/>
    <w:multiLevelType w:val="hybridMultilevel"/>
    <w:tmpl w:val="12602E62"/>
    <w:lvl w:ilvl="0" w:tplc="C1E4CB10">
      <w:start w:val="1"/>
      <w:numFmt w:val="bullet"/>
      <w:lvlText w:val="•"/>
      <w:lvlJc w:val="left"/>
      <w:pPr>
        <w:ind w:left="760" w:hanging="360"/>
      </w:pPr>
      <w:rPr>
        <w:rFonts w:ascii="Arial" w:hAnsi="Arial" w:hint="default"/>
      </w:rPr>
    </w:lvl>
    <w:lvl w:ilvl="1" w:tplc="D6E80B38">
      <w:numFmt w:val="bullet"/>
      <w:lvlText w:val="-"/>
      <w:lvlJc w:val="left"/>
      <w:pPr>
        <w:ind w:left="1200" w:hanging="400"/>
      </w:pPr>
      <w:rPr>
        <w:rFonts w:ascii="Times New Roman" w:eastAsiaTheme="minorEastAsia"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5" w15:restartNumberingAfterBreak="0">
    <w:nsid w:val="70FD7837"/>
    <w:multiLevelType w:val="hybridMultilevel"/>
    <w:tmpl w:val="25B61460"/>
    <w:lvl w:ilvl="0" w:tplc="2AAA3A18">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6" w15:restartNumberingAfterBreak="0">
    <w:nsid w:val="730D7C07"/>
    <w:multiLevelType w:val="hybridMultilevel"/>
    <w:tmpl w:val="FC722C26"/>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67" w15:restartNumberingAfterBreak="0">
    <w:nsid w:val="73136E13"/>
    <w:multiLevelType w:val="hybridMultilevel"/>
    <w:tmpl w:val="AEFA455A"/>
    <w:lvl w:ilvl="0" w:tplc="EC0E70F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68" w15:restartNumberingAfterBreak="0">
    <w:nsid w:val="76B9597E"/>
    <w:multiLevelType w:val="hybridMultilevel"/>
    <w:tmpl w:val="B59A616E"/>
    <w:lvl w:ilvl="0" w:tplc="D6E80B3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9" w15:restartNumberingAfterBreak="0">
    <w:nsid w:val="7AD80F8E"/>
    <w:multiLevelType w:val="hybridMultilevel"/>
    <w:tmpl w:val="DBBC59EC"/>
    <w:lvl w:ilvl="0" w:tplc="C1E4CB10">
      <w:start w:val="1"/>
      <w:numFmt w:val="bullet"/>
      <w:lvlText w:val="•"/>
      <w:lvlJc w:val="left"/>
      <w:pPr>
        <w:ind w:left="6922" w:hanging="400"/>
      </w:pPr>
      <w:rPr>
        <w:rFonts w:ascii="Arial" w:hAnsi="Arial" w:hint="default"/>
      </w:rPr>
    </w:lvl>
    <w:lvl w:ilvl="1" w:tplc="04090003" w:tentative="1">
      <w:start w:val="1"/>
      <w:numFmt w:val="bullet"/>
      <w:lvlText w:val=""/>
      <w:lvlJc w:val="left"/>
      <w:pPr>
        <w:ind w:left="7322" w:hanging="400"/>
      </w:pPr>
      <w:rPr>
        <w:rFonts w:ascii="Wingdings" w:hAnsi="Wingdings" w:hint="default"/>
      </w:rPr>
    </w:lvl>
    <w:lvl w:ilvl="2" w:tplc="04090005" w:tentative="1">
      <w:start w:val="1"/>
      <w:numFmt w:val="bullet"/>
      <w:lvlText w:val=""/>
      <w:lvlJc w:val="left"/>
      <w:pPr>
        <w:ind w:left="7722" w:hanging="400"/>
      </w:pPr>
      <w:rPr>
        <w:rFonts w:ascii="Wingdings" w:hAnsi="Wingdings" w:hint="default"/>
      </w:rPr>
    </w:lvl>
    <w:lvl w:ilvl="3" w:tplc="04090001" w:tentative="1">
      <w:start w:val="1"/>
      <w:numFmt w:val="bullet"/>
      <w:lvlText w:val=""/>
      <w:lvlJc w:val="left"/>
      <w:pPr>
        <w:ind w:left="8122" w:hanging="400"/>
      </w:pPr>
      <w:rPr>
        <w:rFonts w:ascii="Wingdings" w:hAnsi="Wingdings" w:hint="default"/>
      </w:rPr>
    </w:lvl>
    <w:lvl w:ilvl="4" w:tplc="04090003" w:tentative="1">
      <w:start w:val="1"/>
      <w:numFmt w:val="bullet"/>
      <w:lvlText w:val=""/>
      <w:lvlJc w:val="left"/>
      <w:pPr>
        <w:ind w:left="8522" w:hanging="400"/>
      </w:pPr>
      <w:rPr>
        <w:rFonts w:ascii="Wingdings" w:hAnsi="Wingdings" w:hint="default"/>
      </w:rPr>
    </w:lvl>
    <w:lvl w:ilvl="5" w:tplc="04090005" w:tentative="1">
      <w:start w:val="1"/>
      <w:numFmt w:val="bullet"/>
      <w:lvlText w:val=""/>
      <w:lvlJc w:val="left"/>
      <w:pPr>
        <w:ind w:left="8922" w:hanging="400"/>
      </w:pPr>
      <w:rPr>
        <w:rFonts w:ascii="Wingdings" w:hAnsi="Wingdings" w:hint="default"/>
      </w:rPr>
    </w:lvl>
    <w:lvl w:ilvl="6" w:tplc="04090001" w:tentative="1">
      <w:start w:val="1"/>
      <w:numFmt w:val="bullet"/>
      <w:lvlText w:val=""/>
      <w:lvlJc w:val="left"/>
      <w:pPr>
        <w:ind w:left="9322" w:hanging="400"/>
      </w:pPr>
      <w:rPr>
        <w:rFonts w:ascii="Wingdings" w:hAnsi="Wingdings" w:hint="default"/>
      </w:rPr>
    </w:lvl>
    <w:lvl w:ilvl="7" w:tplc="04090003" w:tentative="1">
      <w:start w:val="1"/>
      <w:numFmt w:val="bullet"/>
      <w:lvlText w:val=""/>
      <w:lvlJc w:val="left"/>
      <w:pPr>
        <w:ind w:left="9722" w:hanging="400"/>
      </w:pPr>
      <w:rPr>
        <w:rFonts w:ascii="Wingdings" w:hAnsi="Wingdings" w:hint="default"/>
      </w:rPr>
    </w:lvl>
    <w:lvl w:ilvl="8" w:tplc="04090005" w:tentative="1">
      <w:start w:val="1"/>
      <w:numFmt w:val="bullet"/>
      <w:lvlText w:val=""/>
      <w:lvlJc w:val="left"/>
      <w:pPr>
        <w:ind w:left="10122" w:hanging="400"/>
      </w:pPr>
      <w:rPr>
        <w:rFonts w:ascii="Wingdings" w:hAnsi="Wingdings" w:hint="default"/>
      </w:rPr>
    </w:lvl>
  </w:abstractNum>
  <w:abstractNum w:abstractNumId="70" w15:restartNumberingAfterBreak="0">
    <w:nsid w:val="7CB33906"/>
    <w:multiLevelType w:val="hybridMultilevel"/>
    <w:tmpl w:val="9EC6B78C"/>
    <w:lvl w:ilvl="0" w:tplc="BD6ED98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1" w15:restartNumberingAfterBreak="0">
    <w:nsid w:val="7D9F1FC6"/>
    <w:multiLevelType w:val="hybridMultilevel"/>
    <w:tmpl w:val="6A92D92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2" w15:restartNumberingAfterBreak="0">
    <w:nsid w:val="7F36077E"/>
    <w:multiLevelType w:val="hybridMultilevel"/>
    <w:tmpl w:val="348ADAFA"/>
    <w:lvl w:ilvl="0" w:tplc="4552CBB4">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3" w15:restartNumberingAfterBreak="0">
    <w:nsid w:val="7F4F41D0"/>
    <w:multiLevelType w:val="hybridMultilevel"/>
    <w:tmpl w:val="FBA8E6A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num w:numId="1">
    <w:abstractNumId w:val="10"/>
  </w:num>
  <w:num w:numId="2">
    <w:abstractNumId w:val="37"/>
  </w:num>
  <w:num w:numId="3">
    <w:abstractNumId w:val="15"/>
  </w:num>
  <w:num w:numId="4">
    <w:abstractNumId w:val="21"/>
  </w:num>
  <w:num w:numId="5">
    <w:abstractNumId w:val="63"/>
  </w:num>
  <w:num w:numId="6">
    <w:abstractNumId w:val="53"/>
  </w:num>
  <w:num w:numId="7">
    <w:abstractNumId w:val="34"/>
  </w:num>
  <w:num w:numId="8">
    <w:abstractNumId w:val="72"/>
  </w:num>
  <w:num w:numId="9">
    <w:abstractNumId w:val="67"/>
  </w:num>
  <w:num w:numId="10">
    <w:abstractNumId w:val="19"/>
  </w:num>
  <w:num w:numId="11">
    <w:abstractNumId w:val="8"/>
  </w:num>
  <w:num w:numId="12">
    <w:abstractNumId w:val="12"/>
  </w:num>
  <w:num w:numId="13">
    <w:abstractNumId w:val="66"/>
  </w:num>
  <w:num w:numId="14">
    <w:abstractNumId w:val="49"/>
  </w:num>
  <w:num w:numId="15">
    <w:abstractNumId w:val="13"/>
  </w:num>
  <w:num w:numId="16">
    <w:abstractNumId w:val="71"/>
  </w:num>
  <w:num w:numId="17">
    <w:abstractNumId w:val="39"/>
  </w:num>
  <w:num w:numId="18">
    <w:abstractNumId w:val="45"/>
  </w:num>
  <w:num w:numId="19">
    <w:abstractNumId w:val="59"/>
  </w:num>
  <w:num w:numId="20">
    <w:abstractNumId w:val="26"/>
  </w:num>
  <w:num w:numId="21">
    <w:abstractNumId w:val="54"/>
  </w:num>
  <w:num w:numId="22">
    <w:abstractNumId w:val="24"/>
  </w:num>
  <w:num w:numId="23">
    <w:abstractNumId w:val="22"/>
  </w:num>
  <w:num w:numId="24">
    <w:abstractNumId w:val="18"/>
  </w:num>
  <w:num w:numId="25">
    <w:abstractNumId w:val="25"/>
  </w:num>
  <w:num w:numId="26">
    <w:abstractNumId w:val="69"/>
  </w:num>
  <w:num w:numId="27">
    <w:abstractNumId w:val="60"/>
  </w:num>
  <w:num w:numId="28">
    <w:abstractNumId w:val="73"/>
  </w:num>
  <w:num w:numId="29">
    <w:abstractNumId w:val="57"/>
  </w:num>
  <w:num w:numId="30">
    <w:abstractNumId w:val="31"/>
  </w:num>
  <w:num w:numId="31">
    <w:abstractNumId w:val="44"/>
  </w:num>
  <w:num w:numId="32">
    <w:abstractNumId w:val="35"/>
  </w:num>
  <w:num w:numId="33">
    <w:abstractNumId w:val="62"/>
  </w:num>
  <w:num w:numId="34">
    <w:abstractNumId w:val="23"/>
  </w:num>
  <w:num w:numId="35">
    <w:abstractNumId w:val="2"/>
  </w:num>
  <w:num w:numId="36">
    <w:abstractNumId w:val="65"/>
  </w:num>
  <w:num w:numId="37">
    <w:abstractNumId w:val="46"/>
  </w:num>
  <w:num w:numId="38">
    <w:abstractNumId w:val="47"/>
  </w:num>
  <w:num w:numId="39">
    <w:abstractNumId w:val="41"/>
  </w:num>
  <w:num w:numId="40">
    <w:abstractNumId w:val="7"/>
  </w:num>
  <w:num w:numId="41">
    <w:abstractNumId w:val="33"/>
  </w:num>
  <w:num w:numId="42">
    <w:abstractNumId w:val="42"/>
  </w:num>
  <w:num w:numId="43">
    <w:abstractNumId w:val="51"/>
  </w:num>
  <w:num w:numId="44">
    <w:abstractNumId w:val="50"/>
  </w:num>
  <w:num w:numId="45">
    <w:abstractNumId w:val="1"/>
  </w:num>
  <w:num w:numId="46">
    <w:abstractNumId w:val="6"/>
  </w:num>
  <w:num w:numId="47">
    <w:abstractNumId w:val="32"/>
  </w:num>
  <w:num w:numId="48">
    <w:abstractNumId w:val="56"/>
  </w:num>
  <w:num w:numId="49">
    <w:abstractNumId w:val="40"/>
  </w:num>
  <w:num w:numId="50">
    <w:abstractNumId w:val="70"/>
  </w:num>
  <w:num w:numId="51">
    <w:abstractNumId w:val="28"/>
  </w:num>
  <w:num w:numId="52">
    <w:abstractNumId w:val="0"/>
  </w:num>
  <w:num w:numId="53">
    <w:abstractNumId w:val="30"/>
  </w:num>
  <w:num w:numId="54">
    <w:abstractNumId w:val="52"/>
  </w:num>
  <w:num w:numId="55">
    <w:abstractNumId w:val="58"/>
  </w:num>
  <w:num w:numId="56">
    <w:abstractNumId w:val="68"/>
  </w:num>
  <w:num w:numId="57">
    <w:abstractNumId w:val="64"/>
  </w:num>
  <w:num w:numId="58">
    <w:abstractNumId w:val="29"/>
  </w:num>
  <w:num w:numId="59">
    <w:abstractNumId w:val="36"/>
  </w:num>
  <w:num w:numId="60">
    <w:abstractNumId w:val="16"/>
  </w:num>
  <w:num w:numId="61">
    <w:abstractNumId w:val="61"/>
  </w:num>
  <w:num w:numId="62">
    <w:abstractNumId w:val="5"/>
  </w:num>
  <w:num w:numId="63">
    <w:abstractNumId w:val="38"/>
  </w:num>
  <w:num w:numId="64">
    <w:abstractNumId w:val="14"/>
  </w:num>
  <w:num w:numId="65">
    <w:abstractNumId w:val="3"/>
  </w:num>
  <w:num w:numId="66">
    <w:abstractNumId w:val="43"/>
  </w:num>
  <w:num w:numId="67">
    <w:abstractNumId w:val="27"/>
  </w:num>
  <w:num w:numId="68">
    <w:abstractNumId w:val="55"/>
  </w:num>
  <w:num w:numId="69">
    <w:abstractNumId w:val="17"/>
  </w:num>
  <w:num w:numId="70">
    <w:abstractNumId w:val="9"/>
  </w:num>
  <w:num w:numId="71">
    <w:abstractNumId w:val="20"/>
  </w:num>
  <w:num w:numId="72">
    <w:abstractNumId w:val="63"/>
    <w:lvlOverride w:ilvl="0">
      <w:startOverride w:val="5"/>
    </w:lvlOverride>
    <w:lvlOverride w:ilvl="1">
      <w:startOverride w:val="2"/>
    </w:lvlOverride>
  </w:num>
  <w:num w:numId="73">
    <w:abstractNumId w:val="63"/>
    <w:lvlOverride w:ilvl="0">
      <w:startOverride w:val="5"/>
    </w:lvlOverride>
    <w:lvlOverride w:ilvl="1">
      <w:startOverride w:val="2"/>
    </w:lvlOverride>
  </w:num>
  <w:num w:numId="74">
    <w:abstractNumId w:val="11"/>
  </w:num>
  <w:num w:numId="75">
    <w:abstractNumId w:val="63"/>
  </w:num>
  <w:num w:numId="76">
    <w:abstractNumId w:val="63"/>
  </w:num>
  <w:num w:numId="77">
    <w:abstractNumId w:val="63"/>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3"/>
  </w:num>
  <w:num w:numId="80">
    <w:abstractNumId w:val="63"/>
  </w:num>
  <w:num w:numId="81">
    <w:abstractNumId w:val="63"/>
  </w:num>
  <w:num w:numId="82">
    <w:abstractNumId w:val="63"/>
  </w:num>
  <w:num w:numId="83">
    <w:abstractNumId w:val="4"/>
  </w:num>
  <w:num w:numId="84">
    <w:abstractNumId w:val="48"/>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eph Levy">
    <w15:presenceInfo w15:providerId="AD" w15:userId="S::Joseph.Levy@InterDigital.com::3766db8f-7892-44ce-ae9b-8fce39950acf"/>
  </w15:person>
  <w15:person w15:author="Joseph S Levy">
    <w15:presenceInfo w15:providerId="AD" w15:userId="S::Joseph.Levy@InterDigital.com::3766db8f-7892-44ce-ae9b-8fce39950a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528"/>
    <w:rsid w:val="00000246"/>
    <w:rsid w:val="00000BD4"/>
    <w:rsid w:val="00001966"/>
    <w:rsid w:val="000049EB"/>
    <w:rsid w:val="00004F91"/>
    <w:rsid w:val="00005EB0"/>
    <w:rsid w:val="00006599"/>
    <w:rsid w:val="0000684E"/>
    <w:rsid w:val="000069BC"/>
    <w:rsid w:val="00006A19"/>
    <w:rsid w:val="000076DE"/>
    <w:rsid w:val="00007876"/>
    <w:rsid w:val="00010B1E"/>
    <w:rsid w:val="00011CD1"/>
    <w:rsid w:val="00012328"/>
    <w:rsid w:val="00013339"/>
    <w:rsid w:val="0001744E"/>
    <w:rsid w:val="00017618"/>
    <w:rsid w:val="00020556"/>
    <w:rsid w:val="00020FCD"/>
    <w:rsid w:val="0002491E"/>
    <w:rsid w:val="000255C5"/>
    <w:rsid w:val="00025EF6"/>
    <w:rsid w:val="00026D24"/>
    <w:rsid w:val="000272AA"/>
    <w:rsid w:val="0003009E"/>
    <w:rsid w:val="00030790"/>
    <w:rsid w:val="00030930"/>
    <w:rsid w:val="000325FC"/>
    <w:rsid w:val="00032744"/>
    <w:rsid w:val="00032BF5"/>
    <w:rsid w:val="000334D6"/>
    <w:rsid w:val="00033828"/>
    <w:rsid w:val="000343E2"/>
    <w:rsid w:val="00036243"/>
    <w:rsid w:val="000368B0"/>
    <w:rsid w:val="000373EB"/>
    <w:rsid w:val="0003792C"/>
    <w:rsid w:val="000427E9"/>
    <w:rsid w:val="00043854"/>
    <w:rsid w:val="00044D08"/>
    <w:rsid w:val="00046D73"/>
    <w:rsid w:val="00050144"/>
    <w:rsid w:val="00050C5D"/>
    <w:rsid w:val="0005140C"/>
    <w:rsid w:val="000515FE"/>
    <w:rsid w:val="000525E7"/>
    <w:rsid w:val="00054D12"/>
    <w:rsid w:val="00055183"/>
    <w:rsid w:val="000555F3"/>
    <w:rsid w:val="00055C7E"/>
    <w:rsid w:val="00056D8A"/>
    <w:rsid w:val="00056FDA"/>
    <w:rsid w:val="0006221B"/>
    <w:rsid w:val="00062752"/>
    <w:rsid w:val="0006388C"/>
    <w:rsid w:val="00063C07"/>
    <w:rsid w:val="0006412B"/>
    <w:rsid w:val="0006507C"/>
    <w:rsid w:val="000650EB"/>
    <w:rsid w:val="000653F3"/>
    <w:rsid w:val="00066142"/>
    <w:rsid w:val="000668C8"/>
    <w:rsid w:val="0006789E"/>
    <w:rsid w:val="000708F5"/>
    <w:rsid w:val="00070AB4"/>
    <w:rsid w:val="00070C9F"/>
    <w:rsid w:val="00070F59"/>
    <w:rsid w:val="00070F87"/>
    <w:rsid w:val="000714CA"/>
    <w:rsid w:val="00071952"/>
    <w:rsid w:val="000720E0"/>
    <w:rsid w:val="00072921"/>
    <w:rsid w:val="00073775"/>
    <w:rsid w:val="000760C9"/>
    <w:rsid w:val="00076762"/>
    <w:rsid w:val="000805A5"/>
    <w:rsid w:val="00081D0F"/>
    <w:rsid w:val="00083449"/>
    <w:rsid w:val="00083771"/>
    <w:rsid w:val="000859BD"/>
    <w:rsid w:val="0008708F"/>
    <w:rsid w:val="00087F83"/>
    <w:rsid w:val="00091937"/>
    <w:rsid w:val="000920B4"/>
    <w:rsid w:val="0009252F"/>
    <w:rsid w:val="00092783"/>
    <w:rsid w:val="00094EAC"/>
    <w:rsid w:val="00096CB7"/>
    <w:rsid w:val="00096FF8"/>
    <w:rsid w:val="000A27B8"/>
    <w:rsid w:val="000A3DDC"/>
    <w:rsid w:val="000A49D8"/>
    <w:rsid w:val="000A6409"/>
    <w:rsid w:val="000A7331"/>
    <w:rsid w:val="000A7F81"/>
    <w:rsid w:val="000B1CE8"/>
    <w:rsid w:val="000B36DD"/>
    <w:rsid w:val="000B38A3"/>
    <w:rsid w:val="000B3FFD"/>
    <w:rsid w:val="000B429B"/>
    <w:rsid w:val="000B542D"/>
    <w:rsid w:val="000B667C"/>
    <w:rsid w:val="000B7EEE"/>
    <w:rsid w:val="000C0E69"/>
    <w:rsid w:val="000C3788"/>
    <w:rsid w:val="000C38DA"/>
    <w:rsid w:val="000C3F55"/>
    <w:rsid w:val="000C3F57"/>
    <w:rsid w:val="000C4263"/>
    <w:rsid w:val="000C4FF5"/>
    <w:rsid w:val="000C5D2F"/>
    <w:rsid w:val="000D0D6E"/>
    <w:rsid w:val="000D1367"/>
    <w:rsid w:val="000D479A"/>
    <w:rsid w:val="000D4AF6"/>
    <w:rsid w:val="000D6F43"/>
    <w:rsid w:val="000D7274"/>
    <w:rsid w:val="000E0393"/>
    <w:rsid w:val="000E135D"/>
    <w:rsid w:val="000E25AD"/>
    <w:rsid w:val="000E2898"/>
    <w:rsid w:val="000E2F6C"/>
    <w:rsid w:val="000E36CE"/>
    <w:rsid w:val="000E4A88"/>
    <w:rsid w:val="000E4FB0"/>
    <w:rsid w:val="000E52A8"/>
    <w:rsid w:val="000E63C5"/>
    <w:rsid w:val="000F486D"/>
    <w:rsid w:val="000F4C02"/>
    <w:rsid w:val="000F513B"/>
    <w:rsid w:val="000F66D0"/>
    <w:rsid w:val="000F78AC"/>
    <w:rsid w:val="001022FF"/>
    <w:rsid w:val="001035B7"/>
    <w:rsid w:val="00103BE1"/>
    <w:rsid w:val="001043B4"/>
    <w:rsid w:val="00104A3A"/>
    <w:rsid w:val="00106C44"/>
    <w:rsid w:val="00106F56"/>
    <w:rsid w:val="0010732B"/>
    <w:rsid w:val="00107463"/>
    <w:rsid w:val="00110853"/>
    <w:rsid w:val="00111899"/>
    <w:rsid w:val="001128C4"/>
    <w:rsid w:val="00113FF5"/>
    <w:rsid w:val="00114ACB"/>
    <w:rsid w:val="00114D50"/>
    <w:rsid w:val="00114FD0"/>
    <w:rsid w:val="00115C99"/>
    <w:rsid w:val="00115DFA"/>
    <w:rsid w:val="00116997"/>
    <w:rsid w:val="00117476"/>
    <w:rsid w:val="00117D9E"/>
    <w:rsid w:val="00121D99"/>
    <w:rsid w:val="001220FC"/>
    <w:rsid w:val="00123842"/>
    <w:rsid w:val="0012497A"/>
    <w:rsid w:val="00124DF2"/>
    <w:rsid w:val="00126004"/>
    <w:rsid w:val="00130522"/>
    <w:rsid w:val="00130CDA"/>
    <w:rsid w:val="00130E16"/>
    <w:rsid w:val="00133664"/>
    <w:rsid w:val="0013389E"/>
    <w:rsid w:val="00133F7C"/>
    <w:rsid w:val="00135197"/>
    <w:rsid w:val="00135816"/>
    <w:rsid w:val="00136BA8"/>
    <w:rsid w:val="00136EC8"/>
    <w:rsid w:val="00137F2A"/>
    <w:rsid w:val="00140D2B"/>
    <w:rsid w:val="0014164D"/>
    <w:rsid w:val="0014297E"/>
    <w:rsid w:val="00142A0A"/>
    <w:rsid w:val="00143053"/>
    <w:rsid w:val="00143B3F"/>
    <w:rsid w:val="00145D24"/>
    <w:rsid w:val="00147A04"/>
    <w:rsid w:val="00150A24"/>
    <w:rsid w:val="001512F6"/>
    <w:rsid w:val="00151416"/>
    <w:rsid w:val="00152D6E"/>
    <w:rsid w:val="001533DE"/>
    <w:rsid w:val="001535B1"/>
    <w:rsid w:val="00155914"/>
    <w:rsid w:val="00156FC5"/>
    <w:rsid w:val="0016283C"/>
    <w:rsid w:val="0016383A"/>
    <w:rsid w:val="00164EB9"/>
    <w:rsid w:val="001655D9"/>
    <w:rsid w:val="001679DA"/>
    <w:rsid w:val="00170CC0"/>
    <w:rsid w:val="00170F76"/>
    <w:rsid w:val="001713D8"/>
    <w:rsid w:val="00171B4E"/>
    <w:rsid w:val="00175155"/>
    <w:rsid w:val="001756F8"/>
    <w:rsid w:val="00175D09"/>
    <w:rsid w:val="0017646D"/>
    <w:rsid w:val="00176539"/>
    <w:rsid w:val="00176862"/>
    <w:rsid w:val="00176B5F"/>
    <w:rsid w:val="00180B17"/>
    <w:rsid w:val="00181093"/>
    <w:rsid w:val="001849EC"/>
    <w:rsid w:val="001868DF"/>
    <w:rsid w:val="00186BBF"/>
    <w:rsid w:val="00192099"/>
    <w:rsid w:val="00192856"/>
    <w:rsid w:val="001935DE"/>
    <w:rsid w:val="001940B3"/>
    <w:rsid w:val="00194515"/>
    <w:rsid w:val="0019578B"/>
    <w:rsid w:val="0019642C"/>
    <w:rsid w:val="00196467"/>
    <w:rsid w:val="00197335"/>
    <w:rsid w:val="001A16E2"/>
    <w:rsid w:val="001A214D"/>
    <w:rsid w:val="001A223E"/>
    <w:rsid w:val="001A308E"/>
    <w:rsid w:val="001A3164"/>
    <w:rsid w:val="001A561B"/>
    <w:rsid w:val="001B32E6"/>
    <w:rsid w:val="001B4604"/>
    <w:rsid w:val="001B4889"/>
    <w:rsid w:val="001B4F35"/>
    <w:rsid w:val="001B5370"/>
    <w:rsid w:val="001B665B"/>
    <w:rsid w:val="001B7927"/>
    <w:rsid w:val="001B79FC"/>
    <w:rsid w:val="001C0AB6"/>
    <w:rsid w:val="001C292A"/>
    <w:rsid w:val="001C33A8"/>
    <w:rsid w:val="001C3D25"/>
    <w:rsid w:val="001C454E"/>
    <w:rsid w:val="001C4B55"/>
    <w:rsid w:val="001C4B8C"/>
    <w:rsid w:val="001C5E1E"/>
    <w:rsid w:val="001C5F37"/>
    <w:rsid w:val="001C5FA8"/>
    <w:rsid w:val="001C6705"/>
    <w:rsid w:val="001C79AF"/>
    <w:rsid w:val="001D0080"/>
    <w:rsid w:val="001D023B"/>
    <w:rsid w:val="001D03D7"/>
    <w:rsid w:val="001D14E0"/>
    <w:rsid w:val="001D1FF5"/>
    <w:rsid w:val="001D2C8C"/>
    <w:rsid w:val="001D2CEF"/>
    <w:rsid w:val="001D57FF"/>
    <w:rsid w:val="001D6E76"/>
    <w:rsid w:val="001D723B"/>
    <w:rsid w:val="001E012D"/>
    <w:rsid w:val="001E13D1"/>
    <w:rsid w:val="001E1B36"/>
    <w:rsid w:val="001E2A62"/>
    <w:rsid w:val="001E2C95"/>
    <w:rsid w:val="001E38A9"/>
    <w:rsid w:val="001E493D"/>
    <w:rsid w:val="001E5246"/>
    <w:rsid w:val="001E6701"/>
    <w:rsid w:val="001E7685"/>
    <w:rsid w:val="001E7DDA"/>
    <w:rsid w:val="001F00EA"/>
    <w:rsid w:val="001F1443"/>
    <w:rsid w:val="001F2A76"/>
    <w:rsid w:val="001F3DC6"/>
    <w:rsid w:val="001F4EE9"/>
    <w:rsid w:val="001F5114"/>
    <w:rsid w:val="001F572A"/>
    <w:rsid w:val="00200291"/>
    <w:rsid w:val="002008F5"/>
    <w:rsid w:val="00200EF1"/>
    <w:rsid w:val="0020171D"/>
    <w:rsid w:val="00202D93"/>
    <w:rsid w:val="00206049"/>
    <w:rsid w:val="00206237"/>
    <w:rsid w:val="002069A5"/>
    <w:rsid w:val="0021096F"/>
    <w:rsid w:val="00213AAD"/>
    <w:rsid w:val="00214F8D"/>
    <w:rsid w:val="00216702"/>
    <w:rsid w:val="00216D08"/>
    <w:rsid w:val="00216EB3"/>
    <w:rsid w:val="00223820"/>
    <w:rsid w:val="002239E5"/>
    <w:rsid w:val="00224D3F"/>
    <w:rsid w:val="0022511E"/>
    <w:rsid w:val="002259E0"/>
    <w:rsid w:val="00225DB4"/>
    <w:rsid w:val="00230082"/>
    <w:rsid w:val="002302B7"/>
    <w:rsid w:val="00230591"/>
    <w:rsid w:val="00231ADF"/>
    <w:rsid w:val="00231D3B"/>
    <w:rsid w:val="00232334"/>
    <w:rsid w:val="00232C26"/>
    <w:rsid w:val="00233F73"/>
    <w:rsid w:val="00234137"/>
    <w:rsid w:val="002367EB"/>
    <w:rsid w:val="002373F0"/>
    <w:rsid w:val="00240FFF"/>
    <w:rsid w:val="00242146"/>
    <w:rsid w:val="00242DE9"/>
    <w:rsid w:val="00243942"/>
    <w:rsid w:val="00243D5D"/>
    <w:rsid w:val="00243DCA"/>
    <w:rsid w:val="002444DA"/>
    <w:rsid w:val="002466BC"/>
    <w:rsid w:val="002469C8"/>
    <w:rsid w:val="0025008D"/>
    <w:rsid w:val="00250580"/>
    <w:rsid w:val="00251124"/>
    <w:rsid w:val="00251411"/>
    <w:rsid w:val="002535C6"/>
    <w:rsid w:val="00254328"/>
    <w:rsid w:val="002554DC"/>
    <w:rsid w:val="00255E7B"/>
    <w:rsid w:val="00256032"/>
    <w:rsid w:val="0025618F"/>
    <w:rsid w:val="00257B1E"/>
    <w:rsid w:val="00257B29"/>
    <w:rsid w:val="00257E49"/>
    <w:rsid w:val="002601C4"/>
    <w:rsid w:val="00261072"/>
    <w:rsid w:val="00261187"/>
    <w:rsid w:val="0026118F"/>
    <w:rsid w:val="00261C0C"/>
    <w:rsid w:val="0026366B"/>
    <w:rsid w:val="002650C5"/>
    <w:rsid w:val="00265C89"/>
    <w:rsid w:val="002666BC"/>
    <w:rsid w:val="00266E07"/>
    <w:rsid w:val="00267C34"/>
    <w:rsid w:val="00270349"/>
    <w:rsid w:val="00270836"/>
    <w:rsid w:val="00270BEA"/>
    <w:rsid w:val="002710BB"/>
    <w:rsid w:val="002717B8"/>
    <w:rsid w:val="00271B4E"/>
    <w:rsid w:val="00271C49"/>
    <w:rsid w:val="00274278"/>
    <w:rsid w:val="00274A0E"/>
    <w:rsid w:val="002775E8"/>
    <w:rsid w:val="00277ED0"/>
    <w:rsid w:val="002801C0"/>
    <w:rsid w:val="00280739"/>
    <w:rsid w:val="002814B3"/>
    <w:rsid w:val="00281B2A"/>
    <w:rsid w:val="0028284A"/>
    <w:rsid w:val="00282E1B"/>
    <w:rsid w:val="002839BE"/>
    <w:rsid w:val="00283C1F"/>
    <w:rsid w:val="002871D7"/>
    <w:rsid w:val="0029020B"/>
    <w:rsid w:val="0029044B"/>
    <w:rsid w:val="00290E2C"/>
    <w:rsid w:val="00290EE3"/>
    <w:rsid w:val="002914C5"/>
    <w:rsid w:val="00293293"/>
    <w:rsid w:val="00293374"/>
    <w:rsid w:val="00294AEB"/>
    <w:rsid w:val="00297612"/>
    <w:rsid w:val="002A0995"/>
    <w:rsid w:val="002A158F"/>
    <w:rsid w:val="002A2367"/>
    <w:rsid w:val="002A2423"/>
    <w:rsid w:val="002A25C6"/>
    <w:rsid w:val="002A2CE3"/>
    <w:rsid w:val="002A3D70"/>
    <w:rsid w:val="002A5478"/>
    <w:rsid w:val="002A5D8F"/>
    <w:rsid w:val="002A733C"/>
    <w:rsid w:val="002A7899"/>
    <w:rsid w:val="002B0390"/>
    <w:rsid w:val="002B3256"/>
    <w:rsid w:val="002B3375"/>
    <w:rsid w:val="002B4121"/>
    <w:rsid w:val="002B496E"/>
    <w:rsid w:val="002B75A8"/>
    <w:rsid w:val="002C14CF"/>
    <w:rsid w:val="002C16A8"/>
    <w:rsid w:val="002C1DD7"/>
    <w:rsid w:val="002C39E0"/>
    <w:rsid w:val="002C3C47"/>
    <w:rsid w:val="002C406D"/>
    <w:rsid w:val="002C54BE"/>
    <w:rsid w:val="002C64AD"/>
    <w:rsid w:val="002C7257"/>
    <w:rsid w:val="002C7BBA"/>
    <w:rsid w:val="002D04FE"/>
    <w:rsid w:val="002D2E97"/>
    <w:rsid w:val="002D391F"/>
    <w:rsid w:val="002D42F5"/>
    <w:rsid w:val="002D44A6"/>
    <w:rsid w:val="002D44BE"/>
    <w:rsid w:val="002D5B23"/>
    <w:rsid w:val="002D7A00"/>
    <w:rsid w:val="002E358B"/>
    <w:rsid w:val="002E4D7D"/>
    <w:rsid w:val="002E7360"/>
    <w:rsid w:val="002F07D1"/>
    <w:rsid w:val="002F2288"/>
    <w:rsid w:val="002F2BE9"/>
    <w:rsid w:val="002F3BC7"/>
    <w:rsid w:val="002F4F52"/>
    <w:rsid w:val="002F5101"/>
    <w:rsid w:val="002F5287"/>
    <w:rsid w:val="002F5DD7"/>
    <w:rsid w:val="002F6E13"/>
    <w:rsid w:val="003015D7"/>
    <w:rsid w:val="00301A76"/>
    <w:rsid w:val="00301D32"/>
    <w:rsid w:val="0030329C"/>
    <w:rsid w:val="003046B7"/>
    <w:rsid w:val="003048B0"/>
    <w:rsid w:val="00304900"/>
    <w:rsid w:val="00304D00"/>
    <w:rsid w:val="00305585"/>
    <w:rsid w:val="00305D18"/>
    <w:rsid w:val="00311828"/>
    <w:rsid w:val="00312EDF"/>
    <w:rsid w:val="00314B01"/>
    <w:rsid w:val="003152AA"/>
    <w:rsid w:val="00316C1F"/>
    <w:rsid w:val="003171FE"/>
    <w:rsid w:val="003208A7"/>
    <w:rsid w:val="0032185A"/>
    <w:rsid w:val="00327892"/>
    <w:rsid w:val="0033018D"/>
    <w:rsid w:val="003316D0"/>
    <w:rsid w:val="0033368F"/>
    <w:rsid w:val="00334C33"/>
    <w:rsid w:val="0033544E"/>
    <w:rsid w:val="00335D18"/>
    <w:rsid w:val="003361EC"/>
    <w:rsid w:val="00336ABC"/>
    <w:rsid w:val="00337AC5"/>
    <w:rsid w:val="0034005F"/>
    <w:rsid w:val="00340426"/>
    <w:rsid w:val="00340A22"/>
    <w:rsid w:val="00341C94"/>
    <w:rsid w:val="00342989"/>
    <w:rsid w:val="00342CBB"/>
    <w:rsid w:val="00343910"/>
    <w:rsid w:val="00346F0E"/>
    <w:rsid w:val="00353015"/>
    <w:rsid w:val="003530D3"/>
    <w:rsid w:val="00353A36"/>
    <w:rsid w:val="00353BE6"/>
    <w:rsid w:val="00354196"/>
    <w:rsid w:val="00354276"/>
    <w:rsid w:val="00355E9C"/>
    <w:rsid w:val="00356081"/>
    <w:rsid w:val="00357310"/>
    <w:rsid w:val="003600C3"/>
    <w:rsid w:val="00361227"/>
    <w:rsid w:val="00361B3B"/>
    <w:rsid w:val="00361F21"/>
    <w:rsid w:val="0036380A"/>
    <w:rsid w:val="00363BAB"/>
    <w:rsid w:val="00363EE1"/>
    <w:rsid w:val="00365BD8"/>
    <w:rsid w:val="00366981"/>
    <w:rsid w:val="00370198"/>
    <w:rsid w:val="00372B39"/>
    <w:rsid w:val="0037349E"/>
    <w:rsid w:val="0037450C"/>
    <w:rsid w:val="003766DD"/>
    <w:rsid w:val="00377310"/>
    <w:rsid w:val="00377642"/>
    <w:rsid w:val="003776B2"/>
    <w:rsid w:val="00377DD8"/>
    <w:rsid w:val="0038107F"/>
    <w:rsid w:val="00381A1C"/>
    <w:rsid w:val="00385644"/>
    <w:rsid w:val="00386358"/>
    <w:rsid w:val="00387ABF"/>
    <w:rsid w:val="00390A14"/>
    <w:rsid w:val="00391004"/>
    <w:rsid w:val="00391368"/>
    <w:rsid w:val="003917BC"/>
    <w:rsid w:val="00391F55"/>
    <w:rsid w:val="00392E19"/>
    <w:rsid w:val="00392FB5"/>
    <w:rsid w:val="00393D7F"/>
    <w:rsid w:val="003957AF"/>
    <w:rsid w:val="00397773"/>
    <w:rsid w:val="003A0CD7"/>
    <w:rsid w:val="003A0F65"/>
    <w:rsid w:val="003A1CF0"/>
    <w:rsid w:val="003A1EF2"/>
    <w:rsid w:val="003A24A1"/>
    <w:rsid w:val="003A2776"/>
    <w:rsid w:val="003A2D33"/>
    <w:rsid w:val="003A3510"/>
    <w:rsid w:val="003A38CE"/>
    <w:rsid w:val="003A4706"/>
    <w:rsid w:val="003A5426"/>
    <w:rsid w:val="003A6119"/>
    <w:rsid w:val="003A682C"/>
    <w:rsid w:val="003B0F89"/>
    <w:rsid w:val="003B2246"/>
    <w:rsid w:val="003B265C"/>
    <w:rsid w:val="003B2CE7"/>
    <w:rsid w:val="003B2E54"/>
    <w:rsid w:val="003B4AA7"/>
    <w:rsid w:val="003B4B15"/>
    <w:rsid w:val="003B622E"/>
    <w:rsid w:val="003B63C0"/>
    <w:rsid w:val="003B6421"/>
    <w:rsid w:val="003B6500"/>
    <w:rsid w:val="003C1832"/>
    <w:rsid w:val="003C1A9E"/>
    <w:rsid w:val="003C2923"/>
    <w:rsid w:val="003C2C55"/>
    <w:rsid w:val="003C2F99"/>
    <w:rsid w:val="003C4CA5"/>
    <w:rsid w:val="003C5C96"/>
    <w:rsid w:val="003C7E05"/>
    <w:rsid w:val="003D1E62"/>
    <w:rsid w:val="003D239C"/>
    <w:rsid w:val="003D4363"/>
    <w:rsid w:val="003D45BE"/>
    <w:rsid w:val="003D6F1F"/>
    <w:rsid w:val="003D7389"/>
    <w:rsid w:val="003D7F62"/>
    <w:rsid w:val="003E0711"/>
    <w:rsid w:val="003E13C3"/>
    <w:rsid w:val="003E1E73"/>
    <w:rsid w:val="003E2B73"/>
    <w:rsid w:val="003E52F0"/>
    <w:rsid w:val="003E66D2"/>
    <w:rsid w:val="003F199D"/>
    <w:rsid w:val="003F1CC5"/>
    <w:rsid w:val="003F2EAA"/>
    <w:rsid w:val="003F3C5D"/>
    <w:rsid w:val="003F4825"/>
    <w:rsid w:val="003F5488"/>
    <w:rsid w:val="003F54B2"/>
    <w:rsid w:val="003F575A"/>
    <w:rsid w:val="003F7079"/>
    <w:rsid w:val="003F73A2"/>
    <w:rsid w:val="003F7BDD"/>
    <w:rsid w:val="003F7D65"/>
    <w:rsid w:val="00401E10"/>
    <w:rsid w:val="0040284C"/>
    <w:rsid w:val="00403C58"/>
    <w:rsid w:val="00403E42"/>
    <w:rsid w:val="00404331"/>
    <w:rsid w:val="00404C91"/>
    <w:rsid w:val="00404E7D"/>
    <w:rsid w:val="00406732"/>
    <w:rsid w:val="00406C10"/>
    <w:rsid w:val="00407C5D"/>
    <w:rsid w:val="004117DF"/>
    <w:rsid w:val="00412988"/>
    <w:rsid w:val="0041380D"/>
    <w:rsid w:val="00414E84"/>
    <w:rsid w:val="0041504C"/>
    <w:rsid w:val="0041670C"/>
    <w:rsid w:val="0041745D"/>
    <w:rsid w:val="00420E5A"/>
    <w:rsid w:val="00421A77"/>
    <w:rsid w:val="00422EB1"/>
    <w:rsid w:val="004232DF"/>
    <w:rsid w:val="00424CF4"/>
    <w:rsid w:val="00425675"/>
    <w:rsid w:val="00427790"/>
    <w:rsid w:val="0043040D"/>
    <w:rsid w:val="00434B8F"/>
    <w:rsid w:val="004369EF"/>
    <w:rsid w:val="0043778E"/>
    <w:rsid w:val="00440396"/>
    <w:rsid w:val="0044152B"/>
    <w:rsid w:val="00441B59"/>
    <w:rsid w:val="00442037"/>
    <w:rsid w:val="004427F6"/>
    <w:rsid w:val="004429D6"/>
    <w:rsid w:val="00443A22"/>
    <w:rsid w:val="00446192"/>
    <w:rsid w:val="00446ED2"/>
    <w:rsid w:val="00447CFB"/>
    <w:rsid w:val="00451FFE"/>
    <w:rsid w:val="004525B6"/>
    <w:rsid w:val="004528B4"/>
    <w:rsid w:val="004551F1"/>
    <w:rsid w:val="0045679E"/>
    <w:rsid w:val="0046023C"/>
    <w:rsid w:val="00461C16"/>
    <w:rsid w:val="00461E48"/>
    <w:rsid w:val="00461F13"/>
    <w:rsid w:val="00462C08"/>
    <w:rsid w:val="00462E40"/>
    <w:rsid w:val="00463B45"/>
    <w:rsid w:val="00467494"/>
    <w:rsid w:val="00471A70"/>
    <w:rsid w:val="00471C6D"/>
    <w:rsid w:val="00471CFD"/>
    <w:rsid w:val="0047278B"/>
    <w:rsid w:val="0047382D"/>
    <w:rsid w:val="00473E97"/>
    <w:rsid w:val="004740C1"/>
    <w:rsid w:val="00474E2E"/>
    <w:rsid w:val="004757E9"/>
    <w:rsid w:val="004764E8"/>
    <w:rsid w:val="00477C00"/>
    <w:rsid w:val="0048011D"/>
    <w:rsid w:val="004802D8"/>
    <w:rsid w:val="004804D1"/>
    <w:rsid w:val="004819B0"/>
    <w:rsid w:val="00481E58"/>
    <w:rsid w:val="004825B8"/>
    <w:rsid w:val="00482F24"/>
    <w:rsid w:val="00483634"/>
    <w:rsid w:val="00484913"/>
    <w:rsid w:val="00490131"/>
    <w:rsid w:val="004903C3"/>
    <w:rsid w:val="00490716"/>
    <w:rsid w:val="0049269D"/>
    <w:rsid w:val="00495457"/>
    <w:rsid w:val="004A0F04"/>
    <w:rsid w:val="004A0F40"/>
    <w:rsid w:val="004A2361"/>
    <w:rsid w:val="004A27C5"/>
    <w:rsid w:val="004A32DC"/>
    <w:rsid w:val="004A3F81"/>
    <w:rsid w:val="004A4B18"/>
    <w:rsid w:val="004A5C29"/>
    <w:rsid w:val="004A6E23"/>
    <w:rsid w:val="004B00A2"/>
    <w:rsid w:val="004B064B"/>
    <w:rsid w:val="004B129D"/>
    <w:rsid w:val="004B12B7"/>
    <w:rsid w:val="004B3F5C"/>
    <w:rsid w:val="004B42FE"/>
    <w:rsid w:val="004B4FA6"/>
    <w:rsid w:val="004B5351"/>
    <w:rsid w:val="004C0CB9"/>
    <w:rsid w:val="004C2C17"/>
    <w:rsid w:val="004C2EA6"/>
    <w:rsid w:val="004C3F84"/>
    <w:rsid w:val="004C4538"/>
    <w:rsid w:val="004C4B14"/>
    <w:rsid w:val="004C524A"/>
    <w:rsid w:val="004C56A3"/>
    <w:rsid w:val="004C60C6"/>
    <w:rsid w:val="004C7847"/>
    <w:rsid w:val="004D0566"/>
    <w:rsid w:val="004D0E47"/>
    <w:rsid w:val="004D2DCB"/>
    <w:rsid w:val="004D4C7D"/>
    <w:rsid w:val="004D5E6D"/>
    <w:rsid w:val="004D744C"/>
    <w:rsid w:val="004D7838"/>
    <w:rsid w:val="004E0398"/>
    <w:rsid w:val="004E0580"/>
    <w:rsid w:val="004E435A"/>
    <w:rsid w:val="004E5B23"/>
    <w:rsid w:val="004E5CC6"/>
    <w:rsid w:val="004E7733"/>
    <w:rsid w:val="004F07A6"/>
    <w:rsid w:val="004F0D0B"/>
    <w:rsid w:val="004F1191"/>
    <w:rsid w:val="004F195F"/>
    <w:rsid w:val="004F1E93"/>
    <w:rsid w:val="004F21D2"/>
    <w:rsid w:val="004F2226"/>
    <w:rsid w:val="004F37A4"/>
    <w:rsid w:val="004F45FB"/>
    <w:rsid w:val="004F5217"/>
    <w:rsid w:val="004F624D"/>
    <w:rsid w:val="004F6C08"/>
    <w:rsid w:val="004F7934"/>
    <w:rsid w:val="00501C37"/>
    <w:rsid w:val="00501DC4"/>
    <w:rsid w:val="00504154"/>
    <w:rsid w:val="00504377"/>
    <w:rsid w:val="005053DB"/>
    <w:rsid w:val="00505862"/>
    <w:rsid w:val="00506F27"/>
    <w:rsid w:val="0051005D"/>
    <w:rsid w:val="005106D8"/>
    <w:rsid w:val="0051086E"/>
    <w:rsid w:val="0051111C"/>
    <w:rsid w:val="005113D7"/>
    <w:rsid w:val="005141E7"/>
    <w:rsid w:val="00517D64"/>
    <w:rsid w:val="005203C5"/>
    <w:rsid w:val="00520D7D"/>
    <w:rsid w:val="00520FBD"/>
    <w:rsid w:val="00522A8F"/>
    <w:rsid w:val="00522DE8"/>
    <w:rsid w:val="00524869"/>
    <w:rsid w:val="00525020"/>
    <w:rsid w:val="00525AF5"/>
    <w:rsid w:val="00527800"/>
    <w:rsid w:val="00531178"/>
    <w:rsid w:val="00536AEC"/>
    <w:rsid w:val="00540C53"/>
    <w:rsid w:val="00540EC5"/>
    <w:rsid w:val="005410A5"/>
    <w:rsid w:val="00541EE8"/>
    <w:rsid w:val="005458F0"/>
    <w:rsid w:val="005468A7"/>
    <w:rsid w:val="005468F6"/>
    <w:rsid w:val="00550979"/>
    <w:rsid w:val="00551DC5"/>
    <w:rsid w:val="005526E1"/>
    <w:rsid w:val="00552B3D"/>
    <w:rsid w:val="0055338D"/>
    <w:rsid w:val="00555868"/>
    <w:rsid w:val="00555DCC"/>
    <w:rsid w:val="00557393"/>
    <w:rsid w:val="005573BD"/>
    <w:rsid w:val="00557A94"/>
    <w:rsid w:val="00562913"/>
    <w:rsid w:val="00563BB5"/>
    <w:rsid w:val="00564C11"/>
    <w:rsid w:val="00565C0C"/>
    <w:rsid w:val="00566BAB"/>
    <w:rsid w:val="00570459"/>
    <w:rsid w:val="0057059C"/>
    <w:rsid w:val="00570E57"/>
    <w:rsid w:val="00571815"/>
    <w:rsid w:val="00571E3F"/>
    <w:rsid w:val="0057238B"/>
    <w:rsid w:val="00575611"/>
    <w:rsid w:val="00575A3A"/>
    <w:rsid w:val="00577910"/>
    <w:rsid w:val="00577FB6"/>
    <w:rsid w:val="005808D9"/>
    <w:rsid w:val="00581688"/>
    <w:rsid w:val="005822BC"/>
    <w:rsid w:val="00582EBF"/>
    <w:rsid w:val="005841D5"/>
    <w:rsid w:val="0058479C"/>
    <w:rsid w:val="00585E20"/>
    <w:rsid w:val="00587000"/>
    <w:rsid w:val="00591423"/>
    <w:rsid w:val="0059234C"/>
    <w:rsid w:val="0059305C"/>
    <w:rsid w:val="00593127"/>
    <w:rsid w:val="00595D7B"/>
    <w:rsid w:val="00597A90"/>
    <w:rsid w:val="00597EA3"/>
    <w:rsid w:val="005A2648"/>
    <w:rsid w:val="005A2F6C"/>
    <w:rsid w:val="005A3682"/>
    <w:rsid w:val="005A56C2"/>
    <w:rsid w:val="005A7104"/>
    <w:rsid w:val="005A7D74"/>
    <w:rsid w:val="005A7F28"/>
    <w:rsid w:val="005B0944"/>
    <w:rsid w:val="005B19EB"/>
    <w:rsid w:val="005B19F9"/>
    <w:rsid w:val="005B2567"/>
    <w:rsid w:val="005B52FC"/>
    <w:rsid w:val="005B573C"/>
    <w:rsid w:val="005B593A"/>
    <w:rsid w:val="005B64EF"/>
    <w:rsid w:val="005B6D7A"/>
    <w:rsid w:val="005C0644"/>
    <w:rsid w:val="005C14DD"/>
    <w:rsid w:val="005C1531"/>
    <w:rsid w:val="005C28DF"/>
    <w:rsid w:val="005C385A"/>
    <w:rsid w:val="005D0564"/>
    <w:rsid w:val="005D0DD2"/>
    <w:rsid w:val="005D12EB"/>
    <w:rsid w:val="005D16B4"/>
    <w:rsid w:val="005D263B"/>
    <w:rsid w:val="005E1838"/>
    <w:rsid w:val="005E1FDB"/>
    <w:rsid w:val="005E29D4"/>
    <w:rsid w:val="005E29FA"/>
    <w:rsid w:val="005E55C8"/>
    <w:rsid w:val="005E5B38"/>
    <w:rsid w:val="005E76EB"/>
    <w:rsid w:val="005E7A03"/>
    <w:rsid w:val="005F4559"/>
    <w:rsid w:val="005F52B8"/>
    <w:rsid w:val="005F7A9F"/>
    <w:rsid w:val="005F7C81"/>
    <w:rsid w:val="00600031"/>
    <w:rsid w:val="0060029B"/>
    <w:rsid w:val="006004F7"/>
    <w:rsid w:val="0060126A"/>
    <w:rsid w:val="00602A1E"/>
    <w:rsid w:val="00602E6F"/>
    <w:rsid w:val="00604039"/>
    <w:rsid w:val="0060473F"/>
    <w:rsid w:val="006058D3"/>
    <w:rsid w:val="0060761A"/>
    <w:rsid w:val="00610EA1"/>
    <w:rsid w:val="00611240"/>
    <w:rsid w:val="00611659"/>
    <w:rsid w:val="00611E93"/>
    <w:rsid w:val="00612999"/>
    <w:rsid w:val="006132B2"/>
    <w:rsid w:val="00614410"/>
    <w:rsid w:val="006148C6"/>
    <w:rsid w:val="00617903"/>
    <w:rsid w:val="00620F10"/>
    <w:rsid w:val="0062363F"/>
    <w:rsid w:val="0062374C"/>
    <w:rsid w:val="0062440B"/>
    <w:rsid w:val="0062590B"/>
    <w:rsid w:val="00626DB0"/>
    <w:rsid w:val="00627235"/>
    <w:rsid w:val="0063037A"/>
    <w:rsid w:val="00630A54"/>
    <w:rsid w:val="006310C8"/>
    <w:rsid w:val="00631AC2"/>
    <w:rsid w:val="00632602"/>
    <w:rsid w:val="00637218"/>
    <w:rsid w:val="00640043"/>
    <w:rsid w:val="0064021A"/>
    <w:rsid w:val="006405F3"/>
    <w:rsid w:val="00641B92"/>
    <w:rsid w:val="00643C95"/>
    <w:rsid w:val="00644A64"/>
    <w:rsid w:val="00651B47"/>
    <w:rsid w:val="00651C02"/>
    <w:rsid w:val="00652F4E"/>
    <w:rsid w:val="0065411E"/>
    <w:rsid w:val="006544B1"/>
    <w:rsid w:val="00654FBD"/>
    <w:rsid w:val="00657A5C"/>
    <w:rsid w:val="00662544"/>
    <w:rsid w:val="006625C9"/>
    <w:rsid w:val="006631CD"/>
    <w:rsid w:val="0066337F"/>
    <w:rsid w:val="006637A6"/>
    <w:rsid w:val="00663E70"/>
    <w:rsid w:val="00665AC3"/>
    <w:rsid w:val="00665F6D"/>
    <w:rsid w:val="0066622A"/>
    <w:rsid w:val="00667571"/>
    <w:rsid w:val="006700AF"/>
    <w:rsid w:val="00670164"/>
    <w:rsid w:val="00670464"/>
    <w:rsid w:val="00671320"/>
    <w:rsid w:val="00671FFC"/>
    <w:rsid w:val="00672D63"/>
    <w:rsid w:val="006762F5"/>
    <w:rsid w:val="0067667B"/>
    <w:rsid w:val="00680281"/>
    <w:rsid w:val="00680DAF"/>
    <w:rsid w:val="00680FFB"/>
    <w:rsid w:val="00681F3A"/>
    <w:rsid w:val="00682841"/>
    <w:rsid w:val="006836D0"/>
    <w:rsid w:val="00686514"/>
    <w:rsid w:val="00687141"/>
    <w:rsid w:val="00692027"/>
    <w:rsid w:val="006931BA"/>
    <w:rsid w:val="00694D5A"/>
    <w:rsid w:val="00694EBC"/>
    <w:rsid w:val="00695369"/>
    <w:rsid w:val="00695826"/>
    <w:rsid w:val="00696343"/>
    <w:rsid w:val="006A29D1"/>
    <w:rsid w:val="006A2FF5"/>
    <w:rsid w:val="006A3895"/>
    <w:rsid w:val="006A3EC2"/>
    <w:rsid w:val="006B0636"/>
    <w:rsid w:val="006B090E"/>
    <w:rsid w:val="006B0FB3"/>
    <w:rsid w:val="006B3748"/>
    <w:rsid w:val="006B3A96"/>
    <w:rsid w:val="006B43BD"/>
    <w:rsid w:val="006B44E6"/>
    <w:rsid w:val="006B4E6C"/>
    <w:rsid w:val="006B5953"/>
    <w:rsid w:val="006B5D7B"/>
    <w:rsid w:val="006B6390"/>
    <w:rsid w:val="006B6CED"/>
    <w:rsid w:val="006C0727"/>
    <w:rsid w:val="006C123D"/>
    <w:rsid w:val="006C29C9"/>
    <w:rsid w:val="006C3627"/>
    <w:rsid w:val="006C3D50"/>
    <w:rsid w:val="006C3F2C"/>
    <w:rsid w:val="006C46F3"/>
    <w:rsid w:val="006C6C38"/>
    <w:rsid w:val="006C7202"/>
    <w:rsid w:val="006D1285"/>
    <w:rsid w:val="006D3107"/>
    <w:rsid w:val="006D3AB9"/>
    <w:rsid w:val="006D4FE9"/>
    <w:rsid w:val="006D550B"/>
    <w:rsid w:val="006D649D"/>
    <w:rsid w:val="006D6773"/>
    <w:rsid w:val="006D6861"/>
    <w:rsid w:val="006D7285"/>
    <w:rsid w:val="006E09CA"/>
    <w:rsid w:val="006E145F"/>
    <w:rsid w:val="006E18D7"/>
    <w:rsid w:val="006E38F1"/>
    <w:rsid w:val="006E5BBE"/>
    <w:rsid w:val="006E6A06"/>
    <w:rsid w:val="006F261A"/>
    <w:rsid w:val="006F3633"/>
    <w:rsid w:val="006F39AD"/>
    <w:rsid w:val="006F3DD9"/>
    <w:rsid w:val="006F546B"/>
    <w:rsid w:val="006F5528"/>
    <w:rsid w:val="006F68DA"/>
    <w:rsid w:val="00701AE3"/>
    <w:rsid w:val="00701F15"/>
    <w:rsid w:val="00702D38"/>
    <w:rsid w:val="00704163"/>
    <w:rsid w:val="00704886"/>
    <w:rsid w:val="00710642"/>
    <w:rsid w:val="00710BAE"/>
    <w:rsid w:val="00711274"/>
    <w:rsid w:val="00712A17"/>
    <w:rsid w:val="00714390"/>
    <w:rsid w:val="007147EE"/>
    <w:rsid w:val="00714A9D"/>
    <w:rsid w:val="0071581A"/>
    <w:rsid w:val="0071582F"/>
    <w:rsid w:val="00721A83"/>
    <w:rsid w:val="00721FCC"/>
    <w:rsid w:val="0072238D"/>
    <w:rsid w:val="00722B4A"/>
    <w:rsid w:val="007254ED"/>
    <w:rsid w:val="00726657"/>
    <w:rsid w:val="00731619"/>
    <w:rsid w:val="00731F08"/>
    <w:rsid w:val="00733692"/>
    <w:rsid w:val="00734159"/>
    <w:rsid w:val="0073459C"/>
    <w:rsid w:val="00734FA2"/>
    <w:rsid w:val="00735A24"/>
    <w:rsid w:val="00735E9D"/>
    <w:rsid w:val="0073761D"/>
    <w:rsid w:val="00740564"/>
    <w:rsid w:val="0074058E"/>
    <w:rsid w:val="007419BA"/>
    <w:rsid w:val="00742491"/>
    <w:rsid w:val="00744F03"/>
    <w:rsid w:val="00744F37"/>
    <w:rsid w:val="00745692"/>
    <w:rsid w:val="00745CB5"/>
    <w:rsid w:val="00746F21"/>
    <w:rsid w:val="007470B8"/>
    <w:rsid w:val="007476AE"/>
    <w:rsid w:val="00747CA8"/>
    <w:rsid w:val="00750041"/>
    <w:rsid w:val="00750145"/>
    <w:rsid w:val="00751580"/>
    <w:rsid w:val="00752FF0"/>
    <w:rsid w:val="0075332C"/>
    <w:rsid w:val="00753564"/>
    <w:rsid w:val="007535B9"/>
    <w:rsid w:val="00753FF2"/>
    <w:rsid w:val="007548C4"/>
    <w:rsid w:val="007554E1"/>
    <w:rsid w:val="0075612D"/>
    <w:rsid w:val="00757CEF"/>
    <w:rsid w:val="00760947"/>
    <w:rsid w:val="00762ADE"/>
    <w:rsid w:val="0076347F"/>
    <w:rsid w:val="0076408F"/>
    <w:rsid w:val="00765C0C"/>
    <w:rsid w:val="007673D0"/>
    <w:rsid w:val="00770572"/>
    <w:rsid w:val="0077078D"/>
    <w:rsid w:val="00770806"/>
    <w:rsid w:val="00770E27"/>
    <w:rsid w:val="0077299A"/>
    <w:rsid w:val="00773389"/>
    <w:rsid w:val="00773924"/>
    <w:rsid w:val="00773C76"/>
    <w:rsid w:val="007740E2"/>
    <w:rsid w:val="0077494E"/>
    <w:rsid w:val="00775032"/>
    <w:rsid w:val="007762CB"/>
    <w:rsid w:val="00777D68"/>
    <w:rsid w:val="00782AFB"/>
    <w:rsid w:val="00783847"/>
    <w:rsid w:val="00783957"/>
    <w:rsid w:val="00783A9F"/>
    <w:rsid w:val="00784686"/>
    <w:rsid w:val="00785828"/>
    <w:rsid w:val="00785886"/>
    <w:rsid w:val="007863D7"/>
    <w:rsid w:val="00786423"/>
    <w:rsid w:val="00791730"/>
    <w:rsid w:val="00792201"/>
    <w:rsid w:val="00793234"/>
    <w:rsid w:val="00793569"/>
    <w:rsid w:val="007936EF"/>
    <w:rsid w:val="00793D5A"/>
    <w:rsid w:val="00795CBF"/>
    <w:rsid w:val="0079780D"/>
    <w:rsid w:val="007A0E49"/>
    <w:rsid w:val="007A0EDB"/>
    <w:rsid w:val="007A194E"/>
    <w:rsid w:val="007A2920"/>
    <w:rsid w:val="007A2D90"/>
    <w:rsid w:val="007A2F34"/>
    <w:rsid w:val="007A3007"/>
    <w:rsid w:val="007A3942"/>
    <w:rsid w:val="007A479A"/>
    <w:rsid w:val="007A65D6"/>
    <w:rsid w:val="007A6BA8"/>
    <w:rsid w:val="007A73CC"/>
    <w:rsid w:val="007A746F"/>
    <w:rsid w:val="007A7B33"/>
    <w:rsid w:val="007B0015"/>
    <w:rsid w:val="007B015F"/>
    <w:rsid w:val="007B0E1C"/>
    <w:rsid w:val="007B129E"/>
    <w:rsid w:val="007B20C5"/>
    <w:rsid w:val="007B2843"/>
    <w:rsid w:val="007B32A7"/>
    <w:rsid w:val="007B4041"/>
    <w:rsid w:val="007B487E"/>
    <w:rsid w:val="007B4BBE"/>
    <w:rsid w:val="007B4C83"/>
    <w:rsid w:val="007B4E8A"/>
    <w:rsid w:val="007B5E0B"/>
    <w:rsid w:val="007B630C"/>
    <w:rsid w:val="007B72A5"/>
    <w:rsid w:val="007B749D"/>
    <w:rsid w:val="007B7D20"/>
    <w:rsid w:val="007C0C80"/>
    <w:rsid w:val="007C0F2F"/>
    <w:rsid w:val="007C216C"/>
    <w:rsid w:val="007C2DD6"/>
    <w:rsid w:val="007C3280"/>
    <w:rsid w:val="007C432A"/>
    <w:rsid w:val="007C4D65"/>
    <w:rsid w:val="007C6287"/>
    <w:rsid w:val="007C6D0D"/>
    <w:rsid w:val="007D1065"/>
    <w:rsid w:val="007D2CE7"/>
    <w:rsid w:val="007D2F2E"/>
    <w:rsid w:val="007D33DE"/>
    <w:rsid w:val="007D46CD"/>
    <w:rsid w:val="007D475F"/>
    <w:rsid w:val="007D4998"/>
    <w:rsid w:val="007D4BFE"/>
    <w:rsid w:val="007D4E05"/>
    <w:rsid w:val="007D7DF2"/>
    <w:rsid w:val="007E0D0B"/>
    <w:rsid w:val="007E1BDB"/>
    <w:rsid w:val="007E23F7"/>
    <w:rsid w:val="007E4E43"/>
    <w:rsid w:val="007E6471"/>
    <w:rsid w:val="007E6E2E"/>
    <w:rsid w:val="007E6E58"/>
    <w:rsid w:val="007E7188"/>
    <w:rsid w:val="007E79A4"/>
    <w:rsid w:val="007F1125"/>
    <w:rsid w:val="007F216D"/>
    <w:rsid w:val="007F4399"/>
    <w:rsid w:val="007F45BB"/>
    <w:rsid w:val="007F545D"/>
    <w:rsid w:val="007F5C03"/>
    <w:rsid w:val="00800A0F"/>
    <w:rsid w:val="00802554"/>
    <w:rsid w:val="00802853"/>
    <w:rsid w:val="00803D05"/>
    <w:rsid w:val="00803F1B"/>
    <w:rsid w:val="0080533A"/>
    <w:rsid w:val="00805E44"/>
    <w:rsid w:val="00806EA6"/>
    <w:rsid w:val="0080704D"/>
    <w:rsid w:val="00811761"/>
    <w:rsid w:val="0081237B"/>
    <w:rsid w:val="00812E67"/>
    <w:rsid w:val="008144A2"/>
    <w:rsid w:val="00814B58"/>
    <w:rsid w:val="00816417"/>
    <w:rsid w:val="00817B9C"/>
    <w:rsid w:val="00821D5C"/>
    <w:rsid w:val="00822866"/>
    <w:rsid w:val="00823922"/>
    <w:rsid w:val="00824E34"/>
    <w:rsid w:val="00826B92"/>
    <w:rsid w:val="00826FAC"/>
    <w:rsid w:val="00827E58"/>
    <w:rsid w:val="00832295"/>
    <w:rsid w:val="0083516F"/>
    <w:rsid w:val="008354AA"/>
    <w:rsid w:val="00835581"/>
    <w:rsid w:val="00835816"/>
    <w:rsid w:val="00835FAC"/>
    <w:rsid w:val="008378DB"/>
    <w:rsid w:val="008403BF"/>
    <w:rsid w:val="0084047C"/>
    <w:rsid w:val="008411E9"/>
    <w:rsid w:val="00843671"/>
    <w:rsid w:val="00843783"/>
    <w:rsid w:val="00844DEA"/>
    <w:rsid w:val="00845100"/>
    <w:rsid w:val="00845838"/>
    <w:rsid w:val="008458C5"/>
    <w:rsid w:val="00845CE6"/>
    <w:rsid w:val="0084790A"/>
    <w:rsid w:val="00847D7C"/>
    <w:rsid w:val="00850752"/>
    <w:rsid w:val="00850CCE"/>
    <w:rsid w:val="00852729"/>
    <w:rsid w:val="008529EC"/>
    <w:rsid w:val="00854833"/>
    <w:rsid w:val="00855905"/>
    <w:rsid w:val="00857D84"/>
    <w:rsid w:val="00860078"/>
    <w:rsid w:val="00860A7E"/>
    <w:rsid w:val="00861000"/>
    <w:rsid w:val="0086107E"/>
    <w:rsid w:val="0086125D"/>
    <w:rsid w:val="00863FD3"/>
    <w:rsid w:val="00863FF7"/>
    <w:rsid w:val="00864C17"/>
    <w:rsid w:val="008659F7"/>
    <w:rsid w:val="00867B95"/>
    <w:rsid w:val="008702BE"/>
    <w:rsid w:val="00870325"/>
    <w:rsid w:val="00870520"/>
    <w:rsid w:val="0087094F"/>
    <w:rsid w:val="00870E14"/>
    <w:rsid w:val="00871DF5"/>
    <w:rsid w:val="00871EA5"/>
    <w:rsid w:val="00872BA0"/>
    <w:rsid w:val="00874F01"/>
    <w:rsid w:val="00875599"/>
    <w:rsid w:val="00875942"/>
    <w:rsid w:val="008768B8"/>
    <w:rsid w:val="0087771F"/>
    <w:rsid w:val="0088081A"/>
    <w:rsid w:val="00881BA6"/>
    <w:rsid w:val="008831B7"/>
    <w:rsid w:val="008832AA"/>
    <w:rsid w:val="008835EC"/>
    <w:rsid w:val="0088591A"/>
    <w:rsid w:val="00885F0D"/>
    <w:rsid w:val="00886114"/>
    <w:rsid w:val="008875BC"/>
    <w:rsid w:val="0088797C"/>
    <w:rsid w:val="008932AB"/>
    <w:rsid w:val="00893508"/>
    <w:rsid w:val="00894087"/>
    <w:rsid w:val="00897072"/>
    <w:rsid w:val="00897E61"/>
    <w:rsid w:val="008A128E"/>
    <w:rsid w:val="008A3266"/>
    <w:rsid w:val="008A3C95"/>
    <w:rsid w:val="008A4EE9"/>
    <w:rsid w:val="008A5242"/>
    <w:rsid w:val="008A5F0B"/>
    <w:rsid w:val="008A62FE"/>
    <w:rsid w:val="008A6528"/>
    <w:rsid w:val="008A6FF7"/>
    <w:rsid w:val="008A71CD"/>
    <w:rsid w:val="008B2B91"/>
    <w:rsid w:val="008B30E3"/>
    <w:rsid w:val="008B442E"/>
    <w:rsid w:val="008B4EC3"/>
    <w:rsid w:val="008B52DC"/>
    <w:rsid w:val="008B57AE"/>
    <w:rsid w:val="008B648C"/>
    <w:rsid w:val="008C0A6D"/>
    <w:rsid w:val="008C1C27"/>
    <w:rsid w:val="008C218F"/>
    <w:rsid w:val="008C2455"/>
    <w:rsid w:val="008C361D"/>
    <w:rsid w:val="008C4709"/>
    <w:rsid w:val="008C4BA2"/>
    <w:rsid w:val="008C4D0A"/>
    <w:rsid w:val="008C66B9"/>
    <w:rsid w:val="008C6E1D"/>
    <w:rsid w:val="008D01EC"/>
    <w:rsid w:val="008D138D"/>
    <w:rsid w:val="008D138E"/>
    <w:rsid w:val="008D1623"/>
    <w:rsid w:val="008D1F22"/>
    <w:rsid w:val="008D2750"/>
    <w:rsid w:val="008D2D10"/>
    <w:rsid w:val="008D2EAA"/>
    <w:rsid w:val="008D368D"/>
    <w:rsid w:val="008D3A57"/>
    <w:rsid w:val="008D3D32"/>
    <w:rsid w:val="008D40DA"/>
    <w:rsid w:val="008D5234"/>
    <w:rsid w:val="008D5999"/>
    <w:rsid w:val="008D5D1E"/>
    <w:rsid w:val="008D5F61"/>
    <w:rsid w:val="008E00CB"/>
    <w:rsid w:val="008E0A9C"/>
    <w:rsid w:val="008E452C"/>
    <w:rsid w:val="008E4EAD"/>
    <w:rsid w:val="008E598B"/>
    <w:rsid w:val="008E6CF7"/>
    <w:rsid w:val="008F04D1"/>
    <w:rsid w:val="008F21A9"/>
    <w:rsid w:val="008F6BCE"/>
    <w:rsid w:val="009003E7"/>
    <w:rsid w:val="009005C9"/>
    <w:rsid w:val="00901C8E"/>
    <w:rsid w:val="00902010"/>
    <w:rsid w:val="0090284F"/>
    <w:rsid w:val="00903CCF"/>
    <w:rsid w:val="00906857"/>
    <w:rsid w:val="00906C3D"/>
    <w:rsid w:val="00906E4C"/>
    <w:rsid w:val="00907BCE"/>
    <w:rsid w:val="00910425"/>
    <w:rsid w:val="00911111"/>
    <w:rsid w:val="00911A2E"/>
    <w:rsid w:val="00912D97"/>
    <w:rsid w:val="00912EA1"/>
    <w:rsid w:val="00913860"/>
    <w:rsid w:val="00916D5E"/>
    <w:rsid w:val="0091795E"/>
    <w:rsid w:val="00920112"/>
    <w:rsid w:val="0092183E"/>
    <w:rsid w:val="00923DE4"/>
    <w:rsid w:val="00925FB3"/>
    <w:rsid w:val="009262D9"/>
    <w:rsid w:val="009267D7"/>
    <w:rsid w:val="00930A07"/>
    <w:rsid w:val="009318D6"/>
    <w:rsid w:val="00932DC8"/>
    <w:rsid w:val="00933050"/>
    <w:rsid w:val="009349B5"/>
    <w:rsid w:val="00934D54"/>
    <w:rsid w:val="00935B18"/>
    <w:rsid w:val="00940650"/>
    <w:rsid w:val="00941167"/>
    <w:rsid w:val="00942292"/>
    <w:rsid w:val="00943A81"/>
    <w:rsid w:val="0094443D"/>
    <w:rsid w:val="00944CC2"/>
    <w:rsid w:val="00945A1D"/>
    <w:rsid w:val="00945C7C"/>
    <w:rsid w:val="0094742C"/>
    <w:rsid w:val="00947E44"/>
    <w:rsid w:val="00950F08"/>
    <w:rsid w:val="00951034"/>
    <w:rsid w:val="009511B3"/>
    <w:rsid w:val="00952262"/>
    <w:rsid w:val="009534F7"/>
    <w:rsid w:val="00953A80"/>
    <w:rsid w:val="009549FD"/>
    <w:rsid w:val="00954ACF"/>
    <w:rsid w:val="0095703C"/>
    <w:rsid w:val="00960BF1"/>
    <w:rsid w:val="009656CC"/>
    <w:rsid w:val="00967DD4"/>
    <w:rsid w:val="009716C8"/>
    <w:rsid w:val="00971726"/>
    <w:rsid w:val="00971BCA"/>
    <w:rsid w:val="009727F8"/>
    <w:rsid w:val="00975448"/>
    <w:rsid w:val="009759E5"/>
    <w:rsid w:val="00976536"/>
    <w:rsid w:val="0098044D"/>
    <w:rsid w:val="0098084E"/>
    <w:rsid w:val="009837D4"/>
    <w:rsid w:val="0098401C"/>
    <w:rsid w:val="00984ED9"/>
    <w:rsid w:val="00985552"/>
    <w:rsid w:val="00985F2D"/>
    <w:rsid w:val="00987AE2"/>
    <w:rsid w:val="0099090D"/>
    <w:rsid w:val="00990CA4"/>
    <w:rsid w:val="00991A65"/>
    <w:rsid w:val="0099321A"/>
    <w:rsid w:val="0099328A"/>
    <w:rsid w:val="0099468B"/>
    <w:rsid w:val="00994BE3"/>
    <w:rsid w:val="0099547B"/>
    <w:rsid w:val="009954A9"/>
    <w:rsid w:val="009959EA"/>
    <w:rsid w:val="00996652"/>
    <w:rsid w:val="009976C0"/>
    <w:rsid w:val="009976FE"/>
    <w:rsid w:val="00997DB9"/>
    <w:rsid w:val="009A1F89"/>
    <w:rsid w:val="009A244B"/>
    <w:rsid w:val="009A2895"/>
    <w:rsid w:val="009A30F2"/>
    <w:rsid w:val="009A3E19"/>
    <w:rsid w:val="009A3EF7"/>
    <w:rsid w:val="009A486E"/>
    <w:rsid w:val="009A4F80"/>
    <w:rsid w:val="009A6483"/>
    <w:rsid w:val="009A6F1D"/>
    <w:rsid w:val="009A73CE"/>
    <w:rsid w:val="009A78EA"/>
    <w:rsid w:val="009B0D0E"/>
    <w:rsid w:val="009B3BCD"/>
    <w:rsid w:val="009B3CAF"/>
    <w:rsid w:val="009B3E2C"/>
    <w:rsid w:val="009B5168"/>
    <w:rsid w:val="009B6CAF"/>
    <w:rsid w:val="009B7112"/>
    <w:rsid w:val="009B77D9"/>
    <w:rsid w:val="009B7963"/>
    <w:rsid w:val="009C33C0"/>
    <w:rsid w:val="009C3614"/>
    <w:rsid w:val="009C4C9D"/>
    <w:rsid w:val="009C5EE7"/>
    <w:rsid w:val="009C7804"/>
    <w:rsid w:val="009C7D14"/>
    <w:rsid w:val="009D0EF0"/>
    <w:rsid w:val="009D1361"/>
    <w:rsid w:val="009D1596"/>
    <w:rsid w:val="009D1C69"/>
    <w:rsid w:val="009D2E25"/>
    <w:rsid w:val="009D3CF7"/>
    <w:rsid w:val="009D4CCD"/>
    <w:rsid w:val="009E202E"/>
    <w:rsid w:val="009E3894"/>
    <w:rsid w:val="009E38FB"/>
    <w:rsid w:val="009E3ADC"/>
    <w:rsid w:val="009E49CC"/>
    <w:rsid w:val="009E79B1"/>
    <w:rsid w:val="009F0119"/>
    <w:rsid w:val="009F06D3"/>
    <w:rsid w:val="009F0E3B"/>
    <w:rsid w:val="009F0E45"/>
    <w:rsid w:val="009F17C8"/>
    <w:rsid w:val="009F25D5"/>
    <w:rsid w:val="009F2A37"/>
    <w:rsid w:val="009F2FBC"/>
    <w:rsid w:val="009F3717"/>
    <w:rsid w:val="009F43AF"/>
    <w:rsid w:val="009F51D0"/>
    <w:rsid w:val="009F55EE"/>
    <w:rsid w:val="009F7C0D"/>
    <w:rsid w:val="009F7C90"/>
    <w:rsid w:val="00A01A0B"/>
    <w:rsid w:val="00A02E13"/>
    <w:rsid w:val="00A0314E"/>
    <w:rsid w:val="00A03E8E"/>
    <w:rsid w:val="00A072EC"/>
    <w:rsid w:val="00A10841"/>
    <w:rsid w:val="00A10D06"/>
    <w:rsid w:val="00A11E38"/>
    <w:rsid w:val="00A12482"/>
    <w:rsid w:val="00A12C9E"/>
    <w:rsid w:val="00A136B6"/>
    <w:rsid w:val="00A13704"/>
    <w:rsid w:val="00A146F3"/>
    <w:rsid w:val="00A15118"/>
    <w:rsid w:val="00A1635E"/>
    <w:rsid w:val="00A1688D"/>
    <w:rsid w:val="00A17288"/>
    <w:rsid w:val="00A2267A"/>
    <w:rsid w:val="00A250C0"/>
    <w:rsid w:val="00A25E23"/>
    <w:rsid w:val="00A274CE"/>
    <w:rsid w:val="00A327AF"/>
    <w:rsid w:val="00A33543"/>
    <w:rsid w:val="00A37D37"/>
    <w:rsid w:val="00A4089A"/>
    <w:rsid w:val="00A41C62"/>
    <w:rsid w:val="00A426A6"/>
    <w:rsid w:val="00A42C43"/>
    <w:rsid w:val="00A438F6"/>
    <w:rsid w:val="00A44177"/>
    <w:rsid w:val="00A4487E"/>
    <w:rsid w:val="00A463A7"/>
    <w:rsid w:val="00A514F7"/>
    <w:rsid w:val="00A52818"/>
    <w:rsid w:val="00A5385B"/>
    <w:rsid w:val="00A5435F"/>
    <w:rsid w:val="00A54FF4"/>
    <w:rsid w:val="00A55590"/>
    <w:rsid w:val="00A55BA8"/>
    <w:rsid w:val="00A55D96"/>
    <w:rsid w:val="00A57413"/>
    <w:rsid w:val="00A5755F"/>
    <w:rsid w:val="00A60333"/>
    <w:rsid w:val="00A61811"/>
    <w:rsid w:val="00A622AE"/>
    <w:rsid w:val="00A644B4"/>
    <w:rsid w:val="00A65E27"/>
    <w:rsid w:val="00A66580"/>
    <w:rsid w:val="00A67CF6"/>
    <w:rsid w:val="00A67F7A"/>
    <w:rsid w:val="00A701B6"/>
    <w:rsid w:val="00A7036A"/>
    <w:rsid w:val="00A70A49"/>
    <w:rsid w:val="00A73343"/>
    <w:rsid w:val="00A73AEA"/>
    <w:rsid w:val="00A766CE"/>
    <w:rsid w:val="00A7759D"/>
    <w:rsid w:val="00A8192F"/>
    <w:rsid w:val="00A823F3"/>
    <w:rsid w:val="00A82BFF"/>
    <w:rsid w:val="00A83923"/>
    <w:rsid w:val="00A84A0E"/>
    <w:rsid w:val="00A87F3C"/>
    <w:rsid w:val="00A90F57"/>
    <w:rsid w:val="00A91435"/>
    <w:rsid w:val="00A938A0"/>
    <w:rsid w:val="00A93A70"/>
    <w:rsid w:val="00A940F4"/>
    <w:rsid w:val="00A95389"/>
    <w:rsid w:val="00A96918"/>
    <w:rsid w:val="00A96B1B"/>
    <w:rsid w:val="00A97EE3"/>
    <w:rsid w:val="00AA162F"/>
    <w:rsid w:val="00AA3371"/>
    <w:rsid w:val="00AA3BF3"/>
    <w:rsid w:val="00AA427C"/>
    <w:rsid w:val="00AA476F"/>
    <w:rsid w:val="00AA6655"/>
    <w:rsid w:val="00AA7EF5"/>
    <w:rsid w:val="00AB0FDE"/>
    <w:rsid w:val="00AB13CD"/>
    <w:rsid w:val="00AB19FA"/>
    <w:rsid w:val="00AB1A77"/>
    <w:rsid w:val="00AB360C"/>
    <w:rsid w:val="00AB61BD"/>
    <w:rsid w:val="00AB6555"/>
    <w:rsid w:val="00AB6F83"/>
    <w:rsid w:val="00AB727F"/>
    <w:rsid w:val="00AB778D"/>
    <w:rsid w:val="00AC0E81"/>
    <w:rsid w:val="00AC1401"/>
    <w:rsid w:val="00AC252F"/>
    <w:rsid w:val="00AC271A"/>
    <w:rsid w:val="00AC3D8D"/>
    <w:rsid w:val="00AC568A"/>
    <w:rsid w:val="00AC5FCC"/>
    <w:rsid w:val="00AD10F2"/>
    <w:rsid w:val="00AD14A8"/>
    <w:rsid w:val="00AD1E7C"/>
    <w:rsid w:val="00AD2123"/>
    <w:rsid w:val="00AD2BB7"/>
    <w:rsid w:val="00AD5C46"/>
    <w:rsid w:val="00AD5F55"/>
    <w:rsid w:val="00AD60B5"/>
    <w:rsid w:val="00AD69EB"/>
    <w:rsid w:val="00AD735E"/>
    <w:rsid w:val="00AE12EA"/>
    <w:rsid w:val="00AE1467"/>
    <w:rsid w:val="00AE2260"/>
    <w:rsid w:val="00AE2A26"/>
    <w:rsid w:val="00AE6A02"/>
    <w:rsid w:val="00AE762A"/>
    <w:rsid w:val="00AE7841"/>
    <w:rsid w:val="00AE78E3"/>
    <w:rsid w:val="00AF0A93"/>
    <w:rsid w:val="00AF1108"/>
    <w:rsid w:val="00AF177B"/>
    <w:rsid w:val="00AF34C5"/>
    <w:rsid w:val="00AF3779"/>
    <w:rsid w:val="00AF4C91"/>
    <w:rsid w:val="00AF5592"/>
    <w:rsid w:val="00AF65E6"/>
    <w:rsid w:val="00B0189C"/>
    <w:rsid w:val="00B025EC"/>
    <w:rsid w:val="00B02D8C"/>
    <w:rsid w:val="00B02DD0"/>
    <w:rsid w:val="00B03158"/>
    <w:rsid w:val="00B0466F"/>
    <w:rsid w:val="00B04965"/>
    <w:rsid w:val="00B04D71"/>
    <w:rsid w:val="00B06882"/>
    <w:rsid w:val="00B078A6"/>
    <w:rsid w:val="00B124A6"/>
    <w:rsid w:val="00B13498"/>
    <w:rsid w:val="00B134BF"/>
    <w:rsid w:val="00B15199"/>
    <w:rsid w:val="00B15A47"/>
    <w:rsid w:val="00B15F39"/>
    <w:rsid w:val="00B1694F"/>
    <w:rsid w:val="00B216BC"/>
    <w:rsid w:val="00B2282C"/>
    <w:rsid w:val="00B22B63"/>
    <w:rsid w:val="00B23165"/>
    <w:rsid w:val="00B24BA4"/>
    <w:rsid w:val="00B251B7"/>
    <w:rsid w:val="00B25972"/>
    <w:rsid w:val="00B25E36"/>
    <w:rsid w:val="00B26F9E"/>
    <w:rsid w:val="00B27736"/>
    <w:rsid w:val="00B27BDF"/>
    <w:rsid w:val="00B27BE3"/>
    <w:rsid w:val="00B300B6"/>
    <w:rsid w:val="00B30AD5"/>
    <w:rsid w:val="00B3279E"/>
    <w:rsid w:val="00B347D0"/>
    <w:rsid w:val="00B35290"/>
    <w:rsid w:val="00B35C16"/>
    <w:rsid w:val="00B36AB6"/>
    <w:rsid w:val="00B36C8A"/>
    <w:rsid w:val="00B40523"/>
    <w:rsid w:val="00B43B41"/>
    <w:rsid w:val="00B46810"/>
    <w:rsid w:val="00B4712E"/>
    <w:rsid w:val="00B53278"/>
    <w:rsid w:val="00B54A4F"/>
    <w:rsid w:val="00B54DB9"/>
    <w:rsid w:val="00B60A86"/>
    <w:rsid w:val="00B615F5"/>
    <w:rsid w:val="00B61754"/>
    <w:rsid w:val="00B6335B"/>
    <w:rsid w:val="00B633B9"/>
    <w:rsid w:val="00B63B65"/>
    <w:rsid w:val="00B63F63"/>
    <w:rsid w:val="00B64262"/>
    <w:rsid w:val="00B64A61"/>
    <w:rsid w:val="00B658F3"/>
    <w:rsid w:val="00B70259"/>
    <w:rsid w:val="00B70630"/>
    <w:rsid w:val="00B711F4"/>
    <w:rsid w:val="00B71634"/>
    <w:rsid w:val="00B71977"/>
    <w:rsid w:val="00B719A9"/>
    <w:rsid w:val="00B72FD2"/>
    <w:rsid w:val="00B75C5A"/>
    <w:rsid w:val="00B770EC"/>
    <w:rsid w:val="00B777F5"/>
    <w:rsid w:val="00B804DF"/>
    <w:rsid w:val="00B809CC"/>
    <w:rsid w:val="00B812BA"/>
    <w:rsid w:val="00B815A3"/>
    <w:rsid w:val="00B81762"/>
    <w:rsid w:val="00B81C81"/>
    <w:rsid w:val="00B81E30"/>
    <w:rsid w:val="00B8208C"/>
    <w:rsid w:val="00B82344"/>
    <w:rsid w:val="00B82D01"/>
    <w:rsid w:val="00B82D90"/>
    <w:rsid w:val="00B831EF"/>
    <w:rsid w:val="00B83482"/>
    <w:rsid w:val="00B83ED7"/>
    <w:rsid w:val="00B84FBD"/>
    <w:rsid w:val="00B8583D"/>
    <w:rsid w:val="00B86CD4"/>
    <w:rsid w:val="00B87A7D"/>
    <w:rsid w:val="00B9053C"/>
    <w:rsid w:val="00B908B3"/>
    <w:rsid w:val="00B90F55"/>
    <w:rsid w:val="00B9233F"/>
    <w:rsid w:val="00B92359"/>
    <w:rsid w:val="00B9262A"/>
    <w:rsid w:val="00B94033"/>
    <w:rsid w:val="00B94990"/>
    <w:rsid w:val="00B954FC"/>
    <w:rsid w:val="00B95568"/>
    <w:rsid w:val="00B95C56"/>
    <w:rsid w:val="00B976C9"/>
    <w:rsid w:val="00BA0A3E"/>
    <w:rsid w:val="00BA0B6E"/>
    <w:rsid w:val="00BA173C"/>
    <w:rsid w:val="00BA1C3D"/>
    <w:rsid w:val="00BA3B40"/>
    <w:rsid w:val="00BA44B3"/>
    <w:rsid w:val="00BA4A20"/>
    <w:rsid w:val="00BA7282"/>
    <w:rsid w:val="00BA74A2"/>
    <w:rsid w:val="00BB1CB0"/>
    <w:rsid w:val="00BB25E8"/>
    <w:rsid w:val="00BB2FF2"/>
    <w:rsid w:val="00BC0428"/>
    <w:rsid w:val="00BC11CA"/>
    <w:rsid w:val="00BC2130"/>
    <w:rsid w:val="00BC3815"/>
    <w:rsid w:val="00BC6555"/>
    <w:rsid w:val="00BC7152"/>
    <w:rsid w:val="00BC7DE9"/>
    <w:rsid w:val="00BC7F05"/>
    <w:rsid w:val="00BD0513"/>
    <w:rsid w:val="00BD3FFD"/>
    <w:rsid w:val="00BD5F3A"/>
    <w:rsid w:val="00BD63C2"/>
    <w:rsid w:val="00BD6706"/>
    <w:rsid w:val="00BD6FB6"/>
    <w:rsid w:val="00BE0404"/>
    <w:rsid w:val="00BE23D6"/>
    <w:rsid w:val="00BE2545"/>
    <w:rsid w:val="00BE3039"/>
    <w:rsid w:val="00BE41EC"/>
    <w:rsid w:val="00BE50A5"/>
    <w:rsid w:val="00BE58A8"/>
    <w:rsid w:val="00BE58BB"/>
    <w:rsid w:val="00BE68AF"/>
    <w:rsid w:val="00BE68C2"/>
    <w:rsid w:val="00BE6920"/>
    <w:rsid w:val="00BE6E47"/>
    <w:rsid w:val="00BE6EE4"/>
    <w:rsid w:val="00BF09DB"/>
    <w:rsid w:val="00BF0A9F"/>
    <w:rsid w:val="00BF1C4D"/>
    <w:rsid w:val="00BF2898"/>
    <w:rsid w:val="00BF3091"/>
    <w:rsid w:val="00BF66EB"/>
    <w:rsid w:val="00BF7171"/>
    <w:rsid w:val="00BF760F"/>
    <w:rsid w:val="00C003C4"/>
    <w:rsid w:val="00C00E66"/>
    <w:rsid w:val="00C0233B"/>
    <w:rsid w:val="00C0335C"/>
    <w:rsid w:val="00C10C08"/>
    <w:rsid w:val="00C12AF2"/>
    <w:rsid w:val="00C13566"/>
    <w:rsid w:val="00C14879"/>
    <w:rsid w:val="00C14E24"/>
    <w:rsid w:val="00C159F9"/>
    <w:rsid w:val="00C15C0A"/>
    <w:rsid w:val="00C179BE"/>
    <w:rsid w:val="00C2019B"/>
    <w:rsid w:val="00C21049"/>
    <w:rsid w:val="00C2194F"/>
    <w:rsid w:val="00C22F92"/>
    <w:rsid w:val="00C23108"/>
    <w:rsid w:val="00C24092"/>
    <w:rsid w:val="00C24723"/>
    <w:rsid w:val="00C24E66"/>
    <w:rsid w:val="00C24F26"/>
    <w:rsid w:val="00C25485"/>
    <w:rsid w:val="00C26D42"/>
    <w:rsid w:val="00C277D0"/>
    <w:rsid w:val="00C32FA3"/>
    <w:rsid w:val="00C3586B"/>
    <w:rsid w:val="00C368AD"/>
    <w:rsid w:val="00C372C8"/>
    <w:rsid w:val="00C402D9"/>
    <w:rsid w:val="00C403A7"/>
    <w:rsid w:val="00C409FD"/>
    <w:rsid w:val="00C40F05"/>
    <w:rsid w:val="00C42EDE"/>
    <w:rsid w:val="00C50AA0"/>
    <w:rsid w:val="00C50F83"/>
    <w:rsid w:val="00C52121"/>
    <w:rsid w:val="00C52780"/>
    <w:rsid w:val="00C53F33"/>
    <w:rsid w:val="00C5523B"/>
    <w:rsid w:val="00C5681B"/>
    <w:rsid w:val="00C569EA"/>
    <w:rsid w:val="00C6024D"/>
    <w:rsid w:val="00C608CC"/>
    <w:rsid w:val="00C60C11"/>
    <w:rsid w:val="00C611C7"/>
    <w:rsid w:val="00C61BEC"/>
    <w:rsid w:val="00C62735"/>
    <w:rsid w:val="00C62C3E"/>
    <w:rsid w:val="00C640E3"/>
    <w:rsid w:val="00C64CB4"/>
    <w:rsid w:val="00C65A47"/>
    <w:rsid w:val="00C66FDD"/>
    <w:rsid w:val="00C676B5"/>
    <w:rsid w:val="00C679DA"/>
    <w:rsid w:val="00C67EC1"/>
    <w:rsid w:val="00C67FB4"/>
    <w:rsid w:val="00C70036"/>
    <w:rsid w:val="00C70D74"/>
    <w:rsid w:val="00C7162D"/>
    <w:rsid w:val="00C72371"/>
    <w:rsid w:val="00C72511"/>
    <w:rsid w:val="00C72A09"/>
    <w:rsid w:val="00C73395"/>
    <w:rsid w:val="00C74FF7"/>
    <w:rsid w:val="00C751CA"/>
    <w:rsid w:val="00C755D0"/>
    <w:rsid w:val="00C7633B"/>
    <w:rsid w:val="00C80068"/>
    <w:rsid w:val="00C8113C"/>
    <w:rsid w:val="00C81290"/>
    <w:rsid w:val="00C81CF2"/>
    <w:rsid w:val="00C81EAC"/>
    <w:rsid w:val="00C81EBD"/>
    <w:rsid w:val="00C839EC"/>
    <w:rsid w:val="00C84A3C"/>
    <w:rsid w:val="00C84B57"/>
    <w:rsid w:val="00C85617"/>
    <w:rsid w:val="00C871A6"/>
    <w:rsid w:val="00C877F2"/>
    <w:rsid w:val="00C87ABC"/>
    <w:rsid w:val="00C87D49"/>
    <w:rsid w:val="00C90C4B"/>
    <w:rsid w:val="00C914B0"/>
    <w:rsid w:val="00C92C96"/>
    <w:rsid w:val="00C933E3"/>
    <w:rsid w:val="00C93D8B"/>
    <w:rsid w:val="00C9567E"/>
    <w:rsid w:val="00C971DB"/>
    <w:rsid w:val="00CA04C7"/>
    <w:rsid w:val="00CA07E3"/>
    <w:rsid w:val="00CA09B2"/>
    <w:rsid w:val="00CA13D4"/>
    <w:rsid w:val="00CA3766"/>
    <w:rsid w:val="00CA3A1A"/>
    <w:rsid w:val="00CA4000"/>
    <w:rsid w:val="00CA40C5"/>
    <w:rsid w:val="00CA40EE"/>
    <w:rsid w:val="00CA4243"/>
    <w:rsid w:val="00CA4628"/>
    <w:rsid w:val="00CA6855"/>
    <w:rsid w:val="00CA6A43"/>
    <w:rsid w:val="00CA7ECE"/>
    <w:rsid w:val="00CB17BE"/>
    <w:rsid w:val="00CB1EBC"/>
    <w:rsid w:val="00CB2D70"/>
    <w:rsid w:val="00CB3438"/>
    <w:rsid w:val="00CB3597"/>
    <w:rsid w:val="00CB3639"/>
    <w:rsid w:val="00CB44A6"/>
    <w:rsid w:val="00CB4D26"/>
    <w:rsid w:val="00CB4D71"/>
    <w:rsid w:val="00CB5911"/>
    <w:rsid w:val="00CB5B1A"/>
    <w:rsid w:val="00CB7666"/>
    <w:rsid w:val="00CC17AC"/>
    <w:rsid w:val="00CC1ACD"/>
    <w:rsid w:val="00CC1B97"/>
    <w:rsid w:val="00CC1DDE"/>
    <w:rsid w:val="00CC3047"/>
    <w:rsid w:val="00CC56CB"/>
    <w:rsid w:val="00CC5CDE"/>
    <w:rsid w:val="00CC75C4"/>
    <w:rsid w:val="00CD0F95"/>
    <w:rsid w:val="00CD1C90"/>
    <w:rsid w:val="00CD2031"/>
    <w:rsid w:val="00CD33B9"/>
    <w:rsid w:val="00CD3416"/>
    <w:rsid w:val="00CD5235"/>
    <w:rsid w:val="00CD54D0"/>
    <w:rsid w:val="00CD5BB6"/>
    <w:rsid w:val="00CD71DB"/>
    <w:rsid w:val="00CE0197"/>
    <w:rsid w:val="00CE0AF3"/>
    <w:rsid w:val="00CE1460"/>
    <w:rsid w:val="00CE1B41"/>
    <w:rsid w:val="00CE25E3"/>
    <w:rsid w:val="00CE26EC"/>
    <w:rsid w:val="00CE2873"/>
    <w:rsid w:val="00CE2A3B"/>
    <w:rsid w:val="00CE38CE"/>
    <w:rsid w:val="00CE4D40"/>
    <w:rsid w:val="00CE7604"/>
    <w:rsid w:val="00CF0468"/>
    <w:rsid w:val="00CF072A"/>
    <w:rsid w:val="00CF218A"/>
    <w:rsid w:val="00CF6E0C"/>
    <w:rsid w:val="00D007D7"/>
    <w:rsid w:val="00D012A2"/>
    <w:rsid w:val="00D015E7"/>
    <w:rsid w:val="00D02AA7"/>
    <w:rsid w:val="00D035EF"/>
    <w:rsid w:val="00D03B41"/>
    <w:rsid w:val="00D03E4B"/>
    <w:rsid w:val="00D054FE"/>
    <w:rsid w:val="00D066AA"/>
    <w:rsid w:val="00D06CC7"/>
    <w:rsid w:val="00D1025D"/>
    <w:rsid w:val="00D10EFF"/>
    <w:rsid w:val="00D1143A"/>
    <w:rsid w:val="00D1165C"/>
    <w:rsid w:val="00D116D5"/>
    <w:rsid w:val="00D13C4F"/>
    <w:rsid w:val="00D16D6E"/>
    <w:rsid w:val="00D1700C"/>
    <w:rsid w:val="00D2124B"/>
    <w:rsid w:val="00D230DF"/>
    <w:rsid w:val="00D23AAA"/>
    <w:rsid w:val="00D24746"/>
    <w:rsid w:val="00D263FF"/>
    <w:rsid w:val="00D26E5C"/>
    <w:rsid w:val="00D27657"/>
    <w:rsid w:val="00D27B71"/>
    <w:rsid w:val="00D304B4"/>
    <w:rsid w:val="00D30644"/>
    <w:rsid w:val="00D306DF"/>
    <w:rsid w:val="00D31199"/>
    <w:rsid w:val="00D32464"/>
    <w:rsid w:val="00D3302B"/>
    <w:rsid w:val="00D33303"/>
    <w:rsid w:val="00D3537B"/>
    <w:rsid w:val="00D3668F"/>
    <w:rsid w:val="00D37686"/>
    <w:rsid w:val="00D37B0A"/>
    <w:rsid w:val="00D4017C"/>
    <w:rsid w:val="00D4029E"/>
    <w:rsid w:val="00D415DE"/>
    <w:rsid w:val="00D44351"/>
    <w:rsid w:val="00D4445F"/>
    <w:rsid w:val="00D44BAA"/>
    <w:rsid w:val="00D46515"/>
    <w:rsid w:val="00D46D6F"/>
    <w:rsid w:val="00D51C86"/>
    <w:rsid w:val="00D555D7"/>
    <w:rsid w:val="00D56533"/>
    <w:rsid w:val="00D57DAB"/>
    <w:rsid w:val="00D611C5"/>
    <w:rsid w:val="00D61E45"/>
    <w:rsid w:val="00D62BB2"/>
    <w:rsid w:val="00D635A5"/>
    <w:rsid w:val="00D63ABC"/>
    <w:rsid w:val="00D64816"/>
    <w:rsid w:val="00D66725"/>
    <w:rsid w:val="00D66A25"/>
    <w:rsid w:val="00D66E7E"/>
    <w:rsid w:val="00D67EDF"/>
    <w:rsid w:val="00D70B40"/>
    <w:rsid w:val="00D70E0F"/>
    <w:rsid w:val="00D7208E"/>
    <w:rsid w:val="00D720FB"/>
    <w:rsid w:val="00D7229C"/>
    <w:rsid w:val="00D72C40"/>
    <w:rsid w:val="00D741C2"/>
    <w:rsid w:val="00D76E13"/>
    <w:rsid w:val="00D76EEC"/>
    <w:rsid w:val="00D775BD"/>
    <w:rsid w:val="00D776CE"/>
    <w:rsid w:val="00D77E89"/>
    <w:rsid w:val="00D8011D"/>
    <w:rsid w:val="00D802C0"/>
    <w:rsid w:val="00D83000"/>
    <w:rsid w:val="00D85C5D"/>
    <w:rsid w:val="00D85D22"/>
    <w:rsid w:val="00D903CE"/>
    <w:rsid w:val="00D909FC"/>
    <w:rsid w:val="00D90DE7"/>
    <w:rsid w:val="00D9226F"/>
    <w:rsid w:val="00D959CA"/>
    <w:rsid w:val="00D964BA"/>
    <w:rsid w:val="00D96753"/>
    <w:rsid w:val="00D9718E"/>
    <w:rsid w:val="00DA064E"/>
    <w:rsid w:val="00DA15A0"/>
    <w:rsid w:val="00DA2CCF"/>
    <w:rsid w:val="00DA34D8"/>
    <w:rsid w:val="00DA3545"/>
    <w:rsid w:val="00DA3FB8"/>
    <w:rsid w:val="00DA52AB"/>
    <w:rsid w:val="00DA674D"/>
    <w:rsid w:val="00DB0196"/>
    <w:rsid w:val="00DB01D9"/>
    <w:rsid w:val="00DB0A70"/>
    <w:rsid w:val="00DB0C50"/>
    <w:rsid w:val="00DB2C25"/>
    <w:rsid w:val="00DB2E6A"/>
    <w:rsid w:val="00DB3BC5"/>
    <w:rsid w:val="00DB3E1F"/>
    <w:rsid w:val="00DB526B"/>
    <w:rsid w:val="00DC0AEE"/>
    <w:rsid w:val="00DC13CA"/>
    <w:rsid w:val="00DC1748"/>
    <w:rsid w:val="00DC1FAD"/>
    <w:rsid w:val="00DC364E"/>
    <w:rsid w:val="00DC48CD"/>
    <w:rsid w:val="00DC4CC6"/>
    <w:rsid w:val="00DC5A7B"/>
    <w:rsid w:val="00DC5EF7"/>
    <w:rsid w:val="00DC61FE"/>
    <w:rsid w:val="00DC622B"/>
    <w:rsid w:val="00DC68BF"/>
    <w:rsid w:val="00DD1603"/>
    <w:rsid w:val="00DD2FC3"/>
    <w:rsid w:val="00DD3EA8"/>
    <w:rsid w:val="00DD4B29"/>
    <w:rsid w:val="00DD5287"/>
    <w:rsid w:val="00DD6F00"/>
    <w:rsid w:val="00DD7E1B"/>
    <w:rsid w:val="00DE0EA8"/>
    <w:rsid w:val="00DE1772"/>
    <w:rsid w:val="00DE4ECC"/>
    <w:rsid w:val="00DF0477"/>
    <w:rsid w:val="00DF0EA2"/>
    <w:rsid w:val="00DF106C"/>
    <w:rsid w:val="00DF2E41"/>
    <w:rsid w:val="00DF32D6"/>
    <w:rsid w:val="00DF3F03"/>
    <w:rsid w:val="00DF57C6"/>
    <w:rsid w:val="00DF60F9"/>
    <w:rsid w:val="00DF647A"/>
    <w:rsid w:val="00DF6BFA"/>
    <w:rsid w:val="00E00013"/>
    <w:rsid w:val="00E00628"/>
    <w:rsid w:val="00E00C09"/>
    <w:rsid w:val="00E00E12"/>
    <w:rsid w:val="00E01631"/>
    <w:rsid w:val="00E016A5"/>
    <w:rsid w:val="00E03B00"/>
    <w:rsid w:val="00E03F43"/>
    <w:rsid w:val="00E049E7"/>
    <w:rsid w:val="00E06537"/>
    <w:rsid w:val="00E0744A"/>
    <w:rsid w:val="00E07B2C"/>
    <w:rsid w:val="00E10D16"/>
    <w:rsid w:val="00E11DFF"/>
    <w:rsid w:val="00E12091"/>
    <w:rsid w:val="00E13CAE"/>
    <w:rsid w:val="00E14070"/>
    <w:rsid w:val="00E164E2"/>
    <w:rsid w:val="00E16DA2"/>
    <w:rsid w:val="00E2063C"/>
    <w:rsid w:val="00E20ADF"/>
    <w:rsid w:val="00E20C3B"/>
    <w:rsid w:val="00E2247A"/>
    <w:rsid w:val="00E229F0"/>
    <w:rsid w:val="00E22A9C"/>
    <w:rsid w:val="00E2350D"/>
    <w:rsid w:val="00E2481D"/>
    <w:rsid w:val="00E25DED"/>
    <w:rsid w:val="00E25F9A"/>
    <w:rsid w:val="00E32B62"/>
    <w:rsid w:val="00E3403E"/>
    <w:rsid w:val="00E3520A"/>
    <w:rsid w:val="00E36082"/>
    <w:rsid w:val="00E368D6"/>
    <w:rsid w:val="00E37631"/>
    <w:rsid w:val="00E4034B"/>
    <w:rsid w:val="00E41A33"/>
    <w:rsid w:val="00E430B1"/>
    <w:rsid w:val="00E430D9"/>
    <w:rsid w:val="00E43AEB"/>
    <w:rsid w:val="00E4433B"/>
    <w:rsid w:val="00E462DF"/>
    <w:rsid w:val="00E466C2"/>
    <w:rsid w:val="00E4696E"/>
    <w:rsid w:val="00E4778D"/>
    <w:rsid w:val="00E53654"/>
    <w:rsid w:val="00E540D8"/>
    <w:rsid w:val="00E540F6"/>
    <w:rsid w:val="00E54EFD"/>
    <w:rsid w:val="00E54FFD"/>
    <w:rsid w:val="00E56A11"/>
    <w:rsid w:val="00E56CFB"/>
    <w:rsid w:val="00E57F18"/>
    <w:rsid w:val="00E57F3C"/>
    <w:rsid w:val="00E60205"/>
    <w:rsid w:val="00E610AE"/>
    <w:rsid w:val="00E62840"/>
    <w:rsid w:val="00E62882"/>
    <w:rsid w:val="00E63926"/>
    <w:rsid w:val="00E63B26"/>
    <w:rsid w:val="00E646C1"/>
    <w:rsid w:val="00E672DE"/>
    <w:rsid w:val="00E67625"/>
    <w:rsid w:val="00E705A5"/>
    <w:rsid w:val="00E705BF"/>
    <w:rsid w:val="00E72212"/>
    <w:rsid w:val="00E72769"/>
    <w:rsid w:val="00E75735"/>
    <w:rsid w:val="00E760DE"/>
    <w:rsid w:val="00E807E9"/>
    <w:rsid w:val="00E80D6D"/>
    <w:rsid w:val="00E83C44"/>
    <w:rsid w:val="00E83DE9"/>
    <w:rsid w:val="00E870C8"/>
    <w:rsid w:val="00E90356"/>
    <w:rsid w:val="00E91D7A"/>
    <w:rsid w:val="00E9208B"/>
    <w:rsid w:val="00E929ED"/>
    <w:rsid w:val="00E93A63"/>
    <w:rsid w:val="00E943BE"/>
    <w:rsid w:val="00E947E4"/>
    <w:rsid w:val="00E962B7"/>
    <w:rsid w:val="00E96983"/>
    <w:rsid w:val="00E96B51"/>
    <w:rsid w:val="00E96D99"/>
    <w:rsid w:val="00E9707E"/>
    <w:rsid w:val="00E97FD4"/>
    <w:rsid w:val="00EA14D4"/>
    <w:rsid w:val="00EA1728"/>
    <w:rsid w:val="00EA1CBE"/>
    <w:rsid w:val="00EA2A51"/>
    <w:rsid w:val="00EA35AB"/>
    <w:rsid w:val="00EA3841"/>
    <w:rsid w:val="00EA46DF"/>
    <w:rsid w:val="00EA7075"/>
    <w:rsid w:val="00EA73D0"/>
    <w:rsid w:val="00EB0400"/>
    <w:rsid w:val="00EB1756"/>
    <w:rsid w:val="00EB2233"/>
    <w:rsid w:val="00EB2EE8"/>
    <w:rsid w:val="00EB3591"/>
    <w:rsid w:val="00EB4399"/>
    <w:rsid w:val="00EB4763"/>
    <w:rsid w:val="00EB5C64"/>
    <w:rsid w:val="00EC1D07"/>
    <w:rsid w:val="00EC2962"/>
    <w:rsid w:val="00EC344A"/>
    <w:rsid w:val="00EC3728"/>
    <w:rsid w:val="00EC4752"/>
    <w:rsid w:val="00EC5307"/>
    <w:rsid w:val="00EC5D36"/>
    <w:rsid w:val="00ED0606"/>
    <w:rsid w:val="00ED1276"/>
    <w:rsid w:val="00ED12E0"/>
    <w:rsid w:val="00ED1332"/>
    <w:rsid w:val="00ED1DFD"/>
    <w:rsid w:val="00ED3A6B"/>
    <w:rsid w:val="00ED3D62"/>
    <w:rsid w:val="00ED643C"/>
    <w:rsid w:val="00ED6BB4"/>
    <w:rsid w:val="00ED738C"/>
    <w:rsid w:val="00EE027F"/>
    <w:rsid w:val="00EE11AB"/>
    <w:rsid w:val="00EE12B6"/>
    <w:rsid w:val="00EE25F4"/>
    <w:rsid w:val="00EE290E"/>
    <w:rsid w:val="00EE3312"/>
    <w:rsid w:val="00EE3336"/>
    <w:rsid w:val="00EE3B65"/>
    <w:rsid w:val="00EE4D6F"/>
    <w:rsid w:val="00EE5047"/>
    <w:rsid w:val="00EE5352"/>
    <w:rsid w:val="00EE5FEC"/>
    <w:rsid w:val="00EE618D"/>
    <w:rsid w:val="00EF4490"/>
    <w:rsid w:val="00EF498D"/>
    <w:rsid w:val="00EF5CA2"/>
    <w:rsid w:val="00EF6570"/>
    <w:rsid w:val="00F01853"/>
    <w:rsid w:val="00F02BA6"/>
    <w:rsid w:val="00F02D1D"/>
    <w:rsid w:val="00F033C9"/>
    <w:rsid w:val="00F049A5"/>
    <w:rsid w:val="00F052A9"/>
    <w:rsid w:val="00F05890"/>
    <w:rsid w:val="00F05F9B"/>
    <w:rsid w:val="00F06520"/>
    <w:rsid w:val="00F1007C"/>
    <w:rsid w:val="00F10887"/>
    <w:rsid w:val="00F10CED"/>
    <w:rsid w:val="00F11ACE"/>
    <w:rsid w:val="00F11C79"/>
    <w:rsid w:val="00F1261A"/>
    <w:rsid w:val="00F13328"/>
    <w:rsid w:val="00F139E0"/>
    <w:rsid w:val="00F1461B"/>
    <w:rsid w:val="00F156A8"/>
    <w:rsid w:val="00F163C6"/>
    <w:rsid w:val="00F16729"/>
    <w:rsid w:val="00F17CD8"/>
    <w:rsid w:val="00F22283"/>
    <w:rsid w:val="00F2264B"/>
    <w:rsid w:val="00F23230"/>
    <w:rsid w:val="00F23488"/>
    <w:rsid w:val="00F23806"/>
    <w:rsid w:val="00F24BA3"/>
    <w:rsid w:val="00F25A47"/>
    <w:rsid w:val="00F25B06"/>
    <w:rsid w:val="00F26B6C"/>
    <w:rsid w:val="00F302CC"/>
    <w:rsid w:val="00F30D81"/>
    <w:rsid w:val="00F3131D"/>
    <w:rsid w:val="00F31A03"/>
    <w:rsid w:val="00F3240D"/>
    <w:rsid w:val="00F32CF0"/>
    <w:rsid w:val="00F33602"/>
    <w:rsid w:val="00F33DA9"/>
    <w:rsid w:val="00F343C6"/>
    <w:rsid w:val="00F34757"/>
    <w:rsid w:val="00F35B03"/>
    <w:rsid w:val="00F41072"/>
    <w:rsid w:val="00F411AB"/>
    <w:rsid w:val="00F41326"/>
    <w:rsid w:val="00F41446"/>
    <w:rsid w:val="00F41CE5"/>
    <w:rsid w:val="00F434B2"/>
    <w:rsid w:val="00F443EE"/>
    <w:rsid w:val="00F45AD5"/>
    <w:rsid w:val="00F46C8E"/>
    <w:rsid w:val="00F47BA2"/>
    <w:rsid w:val="00F503E4"/>
    <w:rsid w:val="00F5050A"/>
    <w:rsid w:val="00F514B8"/>
    <w:rsid w:val="00F529C4"/>
    <w:rsid w:val="00F53B72"/>
    <w:rsid w:val="00F54A2B"/>
    <w:rsid w:val="00F54B4A"/>
    <w:rsid w:val="00F54E0B"/>
    <w:rsid w:val="00F577F5"/>
    <w:rsid w:val="00F57E1C"/>
    <w:rsid w:val="00F6460B"/>
    <w:rsid w:val="00F65E43"/>
    <w:rsid w:val="00F67EDC"/>
    <w:rsid w:val="00F72145"/>
    <w:rsid w:val="00F72230"/>
    <w:rsid w:val="00F72942"/>
    <w:rsid w:val="00F730F5"/>
    <w:rsid w:val="00F73952"/>
    <w:rsid w:val="00F73C16"/>
    <w:rsid w:val="00F741A6"/>
    <w:rsid w:val="00F753BB"/>
    <w:rsid w:val="00F7616D"/>
    <w:rsid w:val="00F76259"/>
    <w:rsid w:val="00F7668A"/>
    <w:rsid w:val="00F76702"/>
    <w:rsid w:val="00F808A9"/>
    <w:rsid w:val="00F810E3"/>
    <w:rsid w:val="00F81B75"/>
    <w:rsid w:val="00F830C7"/>
    <w:rsid w:val="00F83D10"/>
    <w:rsid w:val="00F84535"/>
    <w:rsid w:val="00F854E6"/>
    <w:rsid w:val="00F8581A"/>
    <w:rsid w:val="00F86637"/>
    <w:rsid w:val="00F879C3"/>
    <w:rsid w:val="00F87C97"/>
    <w:rsid w:val="00F9186A"/>
    <w:rsid w:val="00F91AB8"/>
    <w:rsid w:val="00F92B19"/>
    <w:rsid w:val="00F94001"/>
    <w:rsid w:val="00F9406E"/>
    <w:rsid w:val="00F96821"/>
    <w:rsid w:val="00F96DC4"/>
    <w:rsid w:val="00F96EE0"/>
    <w:rsid w:val="00F97A22"/>
    <w:rsid w:val="00FA1A57"/>
    <w:rsid w:val="00FA22BD"/>
    <w:rsid w:val="00FA5094"/>
    <w:rsid w:val="00FA70A9"/>
    <w:rsid w:val="00FB2AC7"/>
    <w:rsid w:val="00FB3079"/>
    <w:rsid w:val="00FB38BF"/>
    <w:rsid w:val="00FB4446"/>
    <w:rsid w:val="00FB6C9E"/>
    <w:rsid w:val="00FB7024"/>
    <w:rsid w:val="00FC1F51"/>
    <w:rsid w:val="00FC2E86"/>
    <w:rsid w:val="00FC3160"/>
    <w:rsid w:val="00FC3574"/>
    <w:rsid w:val="00FC3DD4"/>
    <w:rsid w:val="00FC51E1"/>
    <w:rsid w:val="00FC77B5"/>
    <w:rsid w:val="00FD0052"/>
    <w:rsid w:val="00FD1140"/>
    <w:rsid w:val="00FD1503"/>
    <w:rsid w:val="00FD16F4"/>
    <w:rsid w:val="00FD2209"/>
    <w:rsid w:val="00FD34B0"/>
    <w:rsid w:val="00FD34B7"/>
    <w:rsid w:val="00FD3769"/>
    <w:rsid w:val="00FD3942"/>
    <w:rsid w:val="00FD3AA5"/>
    <w:rsid w:val="00FD4D1E"/>
    <w:rsid w:val="00FD7B17"/>
    <w:rsid w:val="00FE087C"/>
    <w:rsid w:val="00FE101F"/>
    <w:rsid w:val="00FE2E9B"/>
    <w:rsid w:val="00FE433D"/>
    <w:rsid w:val="00FE7168"/>
    <w:rsid w:val="00FE71F6"/>
    <w:rsid w:val="00FF023C"/>
    <w:rsid w:val="00FF0EC1"/>
    <w:rsid w:val="00FF18BA"/>
    <w:rsid w:val="00FF337F"/>
    <w:rsid w:val="00FF491E"/>
    <w:rsid w:val="00FF68C3"/>
    <w:rsid w:val="00FF695E"/>
    <w:rsid w:val="00FF729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5DD136"/>
  <w15:docId w15:val="{9AA75404-6398-4257-9D08-87A4B580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3AA5"/>
    <w:rPr>
      <w:sz w:val="22"/>
      <w:lang w:eastAsia="en-US"/>
    </w:rPr>
  </w:style>
  <w:style w:type="paragraph" w:styleId="Heading1">
    <w:name w:val="heading 1"/>
    <w:basedOn w:val="ListParagraph"/>
    <w:next w:val="Normal"/>
    <w:qFormat/>
    <w:rsid w:val="00C914B0"/>
    <w:pPr>
      <w:numPr>
        <w:numId w:val="5"/>
      </w:numPr>
      <w:outlineLvl w:val="0"/>
    </w:pPr>
    <w:rPr>
      <w:b/>
      <w:sz w:val="28"/>
      <w:szCs w:val="24"/>
      <w:lang w:val="en-US" w:eastAsia="ko-KR"/>
    </w:rPr>
  </w:style>
  <w:style w:type="paragraph" w:styleId="Heading2">
    <w:name w:val="heading 2"/>
    <w:basedOn w:val="ListParagraph"/>
    <w:next w:val="Normal"/>
    <w:link w:val="Heading2Char"/>
    <w:qFormat/>
    <w:rsid w:val="00C914B0"/>
    <w:pPr>
      <w:numPr>
        <w:ilvl w:val="1"/>
        <w:numId w:val="5"/>
      </w:numPr>
      <w:jc w:val="both"/>
      <w:outlineLvl w:val="1"/>
    </w:pPr>
    <w:rPr>
      <w:b/>
      <w:lang w:val="en-US" w:eastAsia="ko-KR"/>
    </w:rPr>
  </w:style>
  <w:style w:type="paragraph" w:styleId="Heading3">
    <w:name w:val="heading 3"/>
    <w:basedOn w:val="ListParagraph"/>
    <w:next w:val="Normal"/>
    <w:qFormat/>
    <w:rsid w:val="00C914B0"/>
    <w:pPr>
      <w:numPr>
        <w:ilvl w:val="2"/>
        <w:numId w:val="5"/>
      </w:numPr>
      <w:outlineLvl w:val="2"/>
    </w:pPr>
    <w:rPr>
      <w:b/>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FootnoteReference">
    <w:name w:val="footnote reference"/>
    <w:rsid w:val="00CD0F95"/>
    <w:rPr>
      <w:vertAlign w:val="superscript"/>
    </w:rPr>
  </w:style>
  <w:style w:type="paragraph" w:styleId="ListParagraph">
    <w:name w:val="List Paragraph"/>
    <w:basedOn w:val="Normal"/>
    <w:uiPriority w:val="34"/>
    <w:qFormat/>
    <w:rsid w:val="00CD0F95"/>
    <w:pPr>
      <w:ind w:left="720"/>
      <w:contextualSpacing/>
    </w:pPr>
  </w:style>
  <w:style w:type="character" w:styleId="CommentReference">
    <w:name w:val="annotation reference"/>
    <w:basedOn w:val="DefaultParagraphFont"/>
    <w:rsid w:val="00975448"/>
    <w:rPr>
      <w:sz w:val="16"/>
      <w:szCs w:val="16"/>
    </w:rPr>
  </w:style>
  <w:style w:type="paragraph" w:styleId="CommentText">
    <w:name w:val="annotation text"/>
    <w:basedOn w:val="Normal"/>
    <w:link w:val="CommentTextChar"/>
    <w:rsid w:val="00975448"/>
    <w:rPr>
      <w:sz w:val="20"/>
    </w:rPr>
  </w:style>
  <w:style w:type="character" w:customStyle="1" w:styleId="CommentTextChar">
    <w:name w:val="Comment Text Char"/>
    <w:basedOn w:val="DefaultParagraphFont"/>
    <w:link w:val="CommentText"/>
    <w:rsid w:val="00975448"/>
    <w:rPr>
      <w:lang w:eastAsia="en-US"/>
    </w:rPr>
  </w:style>
  <w:style w:type="paragraph" w:styleId="CommentSubject">
    <w:name w:val="annotation subject"/>
    <w:basedOn w:val="CommentText"/>
    <w:next w:val="CommentText"/>
    <w:link w:val="CommentSubjectChar"/>
    <w:rsid w:val="00975448"/>
    <w:rPr>
      <w:b/>
      <w:bCs/>
    </w:rPr>
  </w:style>
  <w:style w:type="character" w:customStyle="1" w:styleId="CommentSubjectChar">
    <w:name w:val="Comment Subject Char"/>
    <w:basedOn w:val="CommentTextChar"/>
    <w:link w:val="CommentSubject"/>
    <w:rsid w:val="00975448"/>
    <w:rPr>
      <w:b/>
      <w:bCs/>
      <w:lang w:eastAsia="en-US"/>
    </w:rPr>
  </w:style>
  <w:style w:type="paragraph" w:styleId="Revision">
    <w:name w:val="Revision"/>
    <w:hidden/>
    <w:uiPriority w:val="99"/>
    <w:semiHidden/>
    <w:rsid w:val="00975448"/>
    <w:rPr>
      <w:sz w:val="22"/>
      <w:lang w:eastAsia="en-US"/>
    </w:rPr>
  </w:style>
  <w:style w:type="paragraph" w:styleId="BalloonText">
    <w:name w:val="Balloon Text"/>
    <w:basedOn w:val="Normal"/>
    <w:link w:val="BalloonTextChar"/>
    <w:rsid w:val="00975448"/>
    <w:rPr>
      <w:rFonts w:ascii="Segoe UI" w:hAnsi="Segoe UI" w:cs="Segoe UI"/>
      <w:sz w:val="18"/>
      <w:szCs w:val="18"/>
    </w:rPr>
  </w:style>
  <w:style w:type="character" w:customStyle="1" w:styleId="BalloonTextChar">
    <w:name w:val="Balloon Text Char"/>
    <w:basedOn w:val="DefaultParagraphFont"/>
    <w:link w:val="BalloonText"/>
    <w:rsid w:val="00975448"/>
    <w:rPr>
      <w:rFonts w:ascii="Segoe UI" w:hAnsi="Segoe UI" w:cs="Segoe UI"/>
      <w:sz w:val="18"/>
      <w:szCs w:val="18"/>
      <w:lang w:eastAsia="en-US"/>
    </w:rPr>
  </w:style>
  <w:style w:type="paragraph" w:customStyle="1" w:styleId="body">
    <w:name w:val="body"/>
    <w:rsid w:val="00BA4A20"/>
    <w:pPr>
      <w:spacing w:after="120"/>
    </w:pPr>
    <w:rPr>
      <w:lang w:val="en-US" w:eastAsia="en-US"/>
    </w:rPr>
  </w:style>
  <w:style w:type="character" w:customStyle="1" w:styleId="1">
    <w:name w:val="확인되지 않은 멘션1"/>
    <w:basedOn w:val="DefaultParagraphFont"/>
    <w:uiPriority w:val="99"/>
    <w:semiHidden/>
    <w:unhideWhenUsed/>
    <w:rsid w:val="00863FF7"/>
    <w:rPr>
      <w:color w:val="808080"/>
      <w:shd w:val="clear" w:color="auto" w:fill="E6E6E6"/>
    </w:rPr>
  </w:style>
  <w:style w:type="paragraph" w:customStyle="1" w:styleId="a">
    <w:name w:val="바탕글"/>
    <w:basedOn w:val="Normal"/>
    <w:rsid w:val="00D61E45"/>
    <w:pPr>
      <w:widowControl w:val="0"/>
      <w:wordWrap w:val="0"/>
      <w:autoSpaceDE w:val="0"/>
      <w:autoSpaceDN w:val="0"/>
      <w:snapToGrid w:val="0"/>
      <w:spacing w:line="384" w:lineRule="auto"/>
      <w:jc w:val="both"/>
      <w:textAlignment w:val="baseline"/>
    </w:pPr>
    <w:rPr>
      <w:rFonts w:ascii="Batang" w:eastAsia="Gulim" w:hAnsi="Gulim" w:cs="Gulim"/>
      <w:color w:val="000000"/>
      <w:sz w:val="20"/>
      <w:lang w:val="en-US" w:eastAsia="ko-KR"/>
    </w:rPr>
  </w:style>
  <w:style w:type="paragraph" w:styleId="NormalWeb">
    <w:name w:val="Normal (Web)"/>
    <w:basedOn w:val="Normal"/>
    <w:uiPriority w:val="99"/>
    <w:unhideWhenUsed/>
    <w:rsid w:val="006544B1"/>
    <w:pPr>
      <w:spacing w:before="100" w:beforeAutospacing="1" w:after="100" w:afterAutospacing="1"/>
    </w:pPr>
    <w:rPr>
      <w:rFonts w:ascii="Gulim" w:eastAsia="Gulim" w:hAnsi="Gulim" w:cs="Gulim"/>
      <w:sz w:val="24"/>
      <w:szCs w:val="24"/>
      <w:lang w:val="en-US" w:eastAsia="ko-KR"/>
    </w:rPr>
  </w:style>
  <w:style w:type="paragraph" w:customStyle="1" w:styleId="NO">
    <w:name w:val="NO"/>
    <w:basedOn w:val="Normal"/>
    <w:link w:val="NOZchn"/>
    <w:qFormat/>
    <w:rsid w:val="00861000"/>
    <w:pPr>
      <w:keepLines/>
      <w:spacing w:after="180"/>
      <w:ind w:left="1135" w:hanging="851"/>
    </w:pPr>
    <w:rPr>
      <w:rFonts w:eastAsia="Malgun Gothic"/>
      <w:sz w:val="20"/>
      <w:lang w:val="x-none"/>
    </w:rPr>
  </w:style>
  <w:style w:type="character" w:customStyle="1" w:styleId="NOZchn">
    <w:name w:val="NO Zchn"/>
    <w:link w:val="NO"/>
    <w:rsid w:val="00861000"/>
    <w:rPr>
      <w:rFonts w:eastAsia="Malgun Gothic"/>
      <w:lang w:val="x-none" w:eastAsia="en-US"/>
    </w:rPr>
  </w:style>
  <w:style w:type="character" w:customStyle="1" w:styleId="st1">
    <w:name w:val="st1"/>
    <w:basedOn w:val="DefaultParagraphFont"/>
    <w:rsid w:val="004C7847"/>
  </w:style>
  <w:style w:type="character" w:customStyle="1" w:styleId="mw-headline">
    <w:name w:val="mw-headline"/>
    <w:basedOn w:val="DefaultParagraphFont"/>
    <w:rsid w:val="009A1F89"/>
  </w:style>
  <w:style w:type="character" w:customStyle="1" w:styleId="mw-editsection-bracket">
    <w:name w:val="mw-editsection-bracket"/>
    <w:basedOn w:val="DefaultParagraphFont"/>
    <w:rsid w:val="009A1F89"/>
  </w:style>
  <w:style w:type="paragraph" w:customStyle="1" w:styleId="TAL">
    <w:name w:val="TAL"/>
    <w:basedOn w:val="Normal"/>
    <w:link w:val="TALChar"/>
    <w:rsid w:val="0099321A"/>
    <w:pPr>
      <w:keepNext/>
      <w:keepLines/>
    </w:pPr>
    <w:rPr>
      <w:rFonts w:ascii="Arial" w:hAnsi="Arial"/>
      <w:sz w:val="18"/>
      <w:lang w:val="x-none"/>
    </w:rPr>
  </w:style>
  <w:style w:type="character" w:customStyle="1" w:styleId="TALChar">
    <w:name w:val="TAL Char"/>
    <w:link w:val="TAL"/>
    <w:rsid w:val="0099321A"/>
    <w:rPr>
      <w:rFonts w:ascii="Arial" w:hAnsi="Arial"/>
      <w:sz w:val="18"/>
      <w:lang w:val="x-none" w:eastAsia="en-US"/>
    </w:rPr>
  </w:style>
  <w:style w:type="paragraph" w:customStyle="1" w:styleId="TAH">
    <w:name w:val="TAH"/>
    <w:basedOn w:val="TAC"/>
    <w:link w:val="TAHCar"/>
    <w:rsid w:val="0099321A"/>
    <w:rPr>
      <w:b/>
    </w:rPr>
  </w:style>
  <w:style w:type="paragraph" w:customStyle="1" w:styleId="TAC">
    <w:name w:val="TAC"/>
    <w:basedOn w:val="TAL"/>
    <w:rsid w:val="0099321A"/>
    <w:pPr>
      <w:jc w:val="center"/>
    </w:pPr>
  </w:style>
  <w:style w:type="character" w:customStyle="1" w:styleId="TAHCar">
    <w:name w:val="TAH Car"/>
    <w:link w:val="TAH"/>
    <w:rsid w:val="0099321A"/>
    <w:rPr>
      <w:rFonts w:ascii="Arial" w:hAnsi="Arial"/>
      <w:b/>
      <w:sz w:val="18"/>
      <w:lang w:val="x-none" w:eastAsia="en-US"/>
    </w:rPr>
  </w:style>
  <w:style w:type="paragraph" w:customStyle="1" w:styleId="TH">
    <w:name w:val="TH"/>
    <w:basedOn w:val="Normal"/>
    <w:link w:val="THChar"/>
    <w:rsid w:val="0099321A"/>
    <w:pPr>
      <w:keepNext/>
      <w:keepLines/>
      <w:spacing w:before="60" w:after="180"/>
      <w:jc w:val="center"/>
    </w:pPr>
    <w:rPr>
      <w:rFonts w:ascii="Arial" w:hAnsi="Arial"/>
      <w:b/>
      <w:sz w:val="20"/>
      <w:lang w:val="x-none"/>
    </w:rPr>
  </w:style>
  <w:style w:type="character" w:customStyle="1" w:styleId="THChar">
    <w:name w:val="TH Char"/>
    <w:link w:val="TH"/>
    <w:rsid w:val="0099321A"/>
    <w:rPr>
      <w:rFonts w:ascii="Arial" w:hAnsi="Arial"/>
      <w:b/>
      <w:lang w:val="x-none" w:eastAsia="en-US"/>
    </w:rPr>
  </w:style>
  <w:style w:type="table" w:styleId="TableGrid">
    <w:name w:val="Table Grid"/>
    <w:basedOn w:val="TableNormal"/>
    <w:rsid w:val="00F16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334D6"/>
    <w:pPr>
      <w:spacing w:before="240" w:after="12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rsid w:val="000334D6"/>
    <w:rPr>
      <w:rFonts w:asciiTheme="majorHAnsi" w:eastAsiaTheme="majorEastAsia" w:hAnsiTheme="majorHAnsi" w:cstheme="majorBidi"/>
      <w:b/>
      <w:bCs/>
      <w:sz w:val="32"/>
      <w:szCs w:val="32"/>
      <w:lang w:eastAsia="en-US"/>
    </w:rPr>
  </w:style>
  <w:style w:type="paragraph" w:customStyle="1" w:styleId="TF">
    <w:name w:val="TF"/>
    <w:basedOn w:val="TH"/>
    <w:link w:val="TFChar"/>
    <w:rsid w:val="004B42FE"/>
    <w:pPr>
      <w:keepNext w:val="0"/>
      <w:spacing w:before="0" w:after="240"/>
    </w:pPr>
  </w:style>
  <w:style w:type="character" w:customStyle="1" w:styleId="TFChar">
    <w:name w:val="TF Char"/>
    <w:link w:val="TF"/>
    <w:rsid w:val="004B42FE"/>
    <w:rPr>
      <w:rFonts w:ascii="Arial" w:hAnsi="Arial"/>
      <w:b/>
      <w:lang w:val="x-none" w:eastAsia="en-US"/>
    </w:rPr>
  </w:style>
  <w:style w:type="paragraph" w:customStyle="1" w:styleId="B1">
    <w:name w:val="B1"/>
    <w:basedOn w:val="Normal"/>
    <w:link w:val="B1Char"/>
    <w:qFormat/>
    <w:rsid w:val="00C50F83"/>
    <w:pPr>
      <w:spacing w:after="180"/>
      <w:ind w:left="568" w:hanging="284"/>
    </w:pPr>
    <w:rPr>
      <w:sz w:val="20"/>
      <w:lang w:val="x-none"/>
    </w:rPr>
  </w:style>
  <w:style w:type="character" w:customStyle="1" w:styleId="B1Char">
    <w:name w:val="B1 Char"/>
    <w:link w:val="B1"/>
    <w:rsid w:val="00C50F83"/>
    <w:rPr>
      <w:lang w:val="x-none" w:eastAsia="en-US"/>
    </w:rPr>
  </w:style>
  <w:style w:type="paragraph" w:styleId="TOC1">
    <w:name w:val="toc 1"/>
    <w:basedOn w:val="Normal"/>
    <w:next w:val="Normal"/>
    <w:autoRedefine/>
    <w:uiPriority w:val="39"/>
    <w:rsid w:val="00747CA8"/>
    <w:pPr>
      <w:widowControl w:val="0"/>
      <w:tabs>
        <w:tab w:val="left" w:pos="440"/>
        <w:tab w:val="left" w:pos="9072"/>
        <w:tab w:val="left" w:pos="9214"/>
      </w:tabs>
      <w:wordWrap w:val="0"/>
      <w:autoSpaceDE w:val="0"/>
      <w:autoSpaceDN w:val="0"/>
      <w:spacing w:before="120" w:after="120"/>
      <w:jc w:val="both"/>
    </w:pPr>
    <w:rPr>
      <w:rFonts w:eastAsia="Batang"/>
      <w:b/>
      <w:bCs/>
      <w:caps/>
      <w:kern w:val="2"/>
      <w:sz w:val="20"/>
      <w:szCs w:val="24"/>
      <w:lang w:val="en-US" w:eastAsia="ko-KR"/>
    </w:rPr>
  </w:style>
  <w:style w:type="character" w:styleId="LineNumber">
    <w:name w:val="line number"/>
    <w:basedOn w:val="DefaultParagraphFont"/>
    <w:semiHidden/>
    <w:unhideWhenUsed/>
    <w:rsid w:val="003E0711"/>
  </w:style>
  <w:style w:type="paragraph" w:styleId="TOCHeading">
    <w:name w:val="TOC Heading"/>
    <w:basedOn w:val="Heading1"/>
    <w:next w:val="Normal"/>
    <w:uiPriority w:val="39"/>
    <w:unhideWhenUsed/>
    <w:qFormat/>
    <w:rsid w:val="00391368"/>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eastAsia="en-US"/>
    </w:rPr>
  </w:style>
  <w:style w:type="paragraph" w:styleId="TOC2">
    <w:name w:val="toc 2"/>
    <w:basedOn w:val="Normal"/>
    <w:next w:val="Normal"/>
    <w:autoRedefine/>
    <w:uiPriority w:val="39"/>
    <w:unhideWhenUsed/>
    <w:rsid w:val="00EA7075"/>
    <w:pPr>
      <w:tabs>
        <w:tab w:val="left" w:pos="440"/>
        <w:tab w:val="right" w:leader="dot" w:pos="9350"/>
      </w:tabs>
      <w:spacing w:after="100"/>
      <w:jc w:val="both"/>
    </w:pPr>
  </w:style>
  <w:style w:type="paragraph" w:styleId="TOC3">
    <w:name w:val="toc 3"/>
    <w:basedOn w:val="Normal"/>
    <w:next w:val="Normal"/>
    <w:autoRedefine/>
    <w:uiPriority w:val="39"/>
    <w:unhideWhenUsed/>
    <w:rsid w:val="00742491"/>
    <w:pPr>
      <w:tabs>
        <w:tab w:val="left" w:pos="452"/>
        <w:tab w:val="right" w:leader="dot" w:pos="9350"/>
      </w:tabs>
      <w:spacing w:after="100"/>
    </w:pPr>
  </w:style>
  <w:style w:type="paragraph" w:styleId="Caption">
    <w:name w:val="caption"/>
    <w:basedOn w:val="Normal"/>
    <w:next w:val="Normal"/>
    <w:unhideWhenUsed/>
    <w:qFormat/>
    <w:rsid w:val="00297612"/>
    <w:pPr>
      <w:spacing w:after="200"/>
      <w:jc w:val="center"/>
    </w:pPr>
    <w:rPr>
      <w:szCs w:val="22"/>
    </w:rPr>
  </w:style>
  <w:style w:type="paragraph" w:styleId="TableofFigures">
    <w:name w:val="table of figures"/>
    <w:basedOn w:val="Normal"/>
    <w:next w:val="Normal"/>
    <w:uiPriority w:val="99"/>
    <w:unhideWhenUsed/>
    <w:rsid w:val="00297612"/>
  </w:style>
  <w:style w:type="character" w:customStyle="1" w:styleId="Heading2Char">
    <w:name w:val="Heading 2 Char"/>
    <w:basedOn w:val="DefaultParagraphFont"/>
    <w:link w:val="Heading2"/>
    <w:rsid w:val="00461C16"/>
    <w:rPr>
      <w:b/>
      <w:sz w:val="22"/>
      <w:lang w:val="en-US" w:eastAsia="ko-KR"/>
    </w:rPr>
  </w:style>
  <w:style w:type="character" w:styleId="Emphasis">
    <w:name w:val="Emphasis"/>
    <w:basedOn w:val="DefaultParagraphFont"/>
    <w:uiPriority w:val="20"/>
    <w:qFormat/>
    <w:rsid w:val="00CA3766"/>
    <w:rPr>
      <w:i/>
      <w:iCs/>
    </w:rPr>
  </w:style>
  <w:style w:type="character" w:styleId="UnresolvedMention">
    <w:name w:val="Unresolved Mention"/>
    <w:basedOn w:val="DefaultParagraphFont"/>
    <w:uiPriority w:val="99"/>
    <w:semiHidden/>
    <w:unhideWhenUsed/>
    <w:rsid w:val="00762A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17557">
      <w:bodyDiv w:val="1"/>
      <w:marLeft w:val="0"/>
      <w:marRight w:val="0"/>
      <w:marTop w:val="0"/>
      <w:marBottom w:val="0"/>
      <w:divBdr>
        <w:top w:val="none" w:sz="0" w:space="0" w:color="auto"/>
        <w:left w:val="none" w:sz="0" w:space="0" w:color="auto"/>
        <w:bottom w:val="none" w:sz="0" w:space="0" w:color="auto"/>
        <w:right w:val="none" w:sz="0" w:space="0" w:color="auto"/>
      </w:divBdr>
      <w:divsChild>
        <w:div w:id="130752655">
          <w:marLeft w:val="1267"/>
          <w:marRight w:val="0"/>
          <w:marTop w:val="100"/>
          <w:marBottom w:val="0"/>
          <w:divBdr>
            <w:top w:val="none" w:sz="0" w:space="0" w:color="auto"/>
            <w:left w:val="none" w:sz="0" w:space="0" w:color="auto"/>
            <w:bottom w:val="none" w:sz="0" w:space="0" w:color="auto"/>
            <w:right w:val="none" w:sz="0" w:space="0" w:color="auto"/>
          </w:divBdr>
        </w:div>
        <w:div w:id="504052635">
          <w:marLeft w:val="1267"/>
          <w:marRight w:val="0"/>
          <w:marTop w:val="100"/>
          <w:marBottom w:val="0"/>
          <w:divBdr>
            <w:top w:val="none" w:sz="0" w:space="0" w:color="auto"/>
            <w:left w:val="none" w:sz="0" w:space="0" w:color="auto"/>
            <w:bottom w:val="none" w:sz="0" w:space="0" w:color="auto"/>
            <w:right w:val="none" w:sz="0" w:space="0" w:color="auto"/>
          </w:divBdr>
        </w:div>
        <w:div w:id="1380129509">
          <w:marLeft w:val="1267"/>
          <w:marRight w:val="0"/>
          <w:marTop w:val="100"/>
          <w:marBottom w:val="0"/>
          <w:divBdr>
            <w:top w:val="none" w:sz="0" w:space="0" w:color="auto"/>
            <w:left w:val="none" w:sz="0" w:space="0" w:color="auto"/>
            <w:bottom w:val="none" w:sz="0" w:space="0" w:color="auto"/>
            <w:right w:val="none" w:sz="0" w:space="0" w:color="auto"/>
          </w:divBdr>
        </w:div>
        <w:div w:id="1712731321">
          <w:marLeft w:val="1267"/>
          <w:marRight w:val="0"/>
          <w:marTop w:val="100"/>
          <w:marBottom w:val="0"/>
          <w:divBdr>
            <w:top w:val="none" w:sz="0" w:space="0" w:color="auto"/>
            <w:left w:val="none" w:sz="0" w:space="0" w:color="auto"/>
            <w:bottom w:val="none" w:sz="0" w:space="0" w:color="auto"/>
            <w:right w:val="none" w:sz="0" w:space="0" w:color="auto"/>
          </w:divBdr>
        </w:div>
        <w:div w:id="1793942585">
          <w:marLeft w:val="1267"/>
          <w:marRight w:val="0"/>
          <w:marTop w:val="100"/>
          <w:marBottom w:val="0"/>
          <w:divBdr>
            <w:top w:val="none" w:sz="0" w:space="0" w:color="auto"/>
            <w:left w:val="none" w:sz="0" w:space="0" w:color="auto"/>
            <w:bottom w:val="none" w:sz="0" w:space="0" w:color="auto"/>
            <w:right w:val="none" w:sz="0" w:space="0" w:color="auto"/>
          </w:divBdr>
        </w:div>
      </w:divsChild>
    </w:div>
    <w:div w:id="38481865">
      <w:bodyDiv w:val="1"/>
      <w:marLeft w:val="0"/>
      <w:marRight w:val="0"/>
      <w:marTop w:val="0"/>
      <w:marBottom w:val="0"/>
      <w:divBdr>
        <w:top w:val="none" w:sz="0" w:space="0" w:color="auto"/>
        <w:left w:val="none" w:sz="0" w:space="0" w:color="auto"/>
        <w:bottom w:val="none" w:sz="0" w:space="0" w:color="auto"/>
        <w:right w:val="none" w:sz="0" w:space="0" w:color="auto"/>
      </w:divBdr>
      <w:divsChild>
        <w:div w:id="299262427">
          <w:marLeft w:val="547"/>
          <w:marRight w:val="0"/>
          <w:marTop w:val="120"/>
          <w:marBottom w:val="0"/>
          <w:divBdr>
            <w:top w:val="none" w:sz="0" w:space="0" w:color="auto"/>
            <w:left w:val="none" w:sz="0" w:space="0" w:color="auto"/>
            <w:bottom w:val="none" w:sz="0" w:space="0" w:color="auto"/>
            <w:right w:val="none" w:sz="0" w:space="0" w:color="auto"/>
          </w:divBdr>
        </w:div>
        <w:div w:id="1526559005">
          <w:marLeft w:val="547"/>
          <w:marRight w:val="0"/>
          <w:marTop w:val="120"/>
          <w:marBottom w:val="0"/>
          <w:divBdr>
            <w:top w:val="none" w:sz="0" w:space="0" w:color="auto"/>
            <w:left w:val="none" w:sz="0" w:space="0" w:color="auto"/>
            <w:bottom w:val="none" w:sz="0" w:space="0" w:color="auto"/>
            <w:right w:val="none" w:sz="0" w:space="0" w:color="auto"/>
          </w:divBdr>
        </w:div>
        <w:div w:id="1953898436">
          <w:marLeft w:val="547"/>
          <w:marRight w:val="0"/>
          <w:marTop w:val="120"/>
          <w:marBottom w:val="0"/>
          <w:divBdr>
            <w:top w:val="none" w:sz="0" w:space="0" w:color="auto"/>
            <w:left w:val="none" w:sz="0" w:space="0" w:color="auto"/>
            <w:bottom w:val="none" w:sz="0" w:space="0" w:color="auto"/>
            <w:right w:val="none" w:sz="0" w:space="0" w:color="auto"/>
          </w:divBdr>
        </w:div>
      </w:divsChild>
    </w:div>
    <w:div w:id="254020046">
      <w:bodyDiv w:val="1"/>
      <w:marLeft w:val="0"/>
      <w:marRight w:val="0"/>
      <w:marTop w:val="0"/>
      <w:marBottom w:val="0"/>
      <w:divBdr>
        <w:top w:val="none" w:sz="0" w:space="0" w:color="auto"/>
        <w:left w:val="none" w:sz="0" w:space="0" w:color="auto"/>
        <w:bottom w:val="none" w:sz="0" w:space="0" w:color="auto"/>
        <w:right w:val="none" w:sz="0" w:space="0" w:color="auto"/>
      </w:divBdr>
      <w:divsChild>
        <w:div w:id="217861014">
          <w:marLeft w:val="720"/>
          <w:marRight w:val="0"/>
          <w:marTop w:val="120"/>
          <w:marBottom w:val="0"/>
          <w:divBdr>
            <w:top w:val="none" w:sz="0" w:space="0" w:color="auto"/>
            <w:left w:val="none" w:sz="0" w:space="0" w:color="auto"/>
            <w:bottom w:val="none" w:sz="0" w:space="0" w:color="auto"/>
            <w:right w:val="none" w:sz="0" w:space="0" w:color="auto"/>
          </w:divBdr>
        </w:div>
        <w:div w:id="299112500">
          <w:marLeft w:val="720"/>
          <w:marRight w:val="0"/>
          <w:marTop w:val="120"/>
          <w:marBottom w:val="0"/>
          <w:divBdr>
            <w:top w:val="none" w:sz="0" w:space="0" w:color="auto"/>
            <w:left w:val="none" w:sz="0" w:space="0" w:color="auto"/>
            <w:bottom w:val="none" w:sz="0" w:space="0" w:color="auto"/>
            <w:right w:val="none" w:sz="0" w:space="0" w:color="auto"/>
          </w:divBdr>
        </w:div>
        <w:div w:id="315183815">
          <w:marLeft w:val="720"/>
          <w:marRight w:val="0"/>
          <w:marTop w:val="120"/>
          <w:marBottom w:val="0"/>
          <w:divBdr>
            <w:top w:val="none" w:sz="0" w:space="0" w:color="auto"/>
            <w:left w:val="none" w:sz="0" w:space="0" w:color="auto"/>
            <w:bottom w:val="none" w:sz="0" w:space="0" w:color="auto"/>
            <w:right w:val="none" w:sz="0" w:space="0" w:color="auto"/>
          </w:divBdr>
        </w:div>
        <w:div w:id="792138608">
          <w:marLeft w:val="720"/>
          <w:marRight w:val="0"/>
          <w:marTop w:val="120"/>
          <w:marBottom w:val="0"/>
          <w:divBdr>
            <w:top w:val="none" w:sz="0" w:space="0" w:color="auto"/>
            <w:left w:val="none" w:sz="0" w:space="0" w:color="auto"/>
            <w:bottom w:val="none" w:sz="0" w:space="0" w:color="auto"/>
            <w:right w:val="none" w:sz="0" w:space="0" w:color="auto"/>
          </w:divBdr>
        </w:div>
        <w:div w:id="1811942578">
          <w:marLeft w:val="720"/>
          <w:marRight w:val="0"/>
          <w:marTop w:val="120"/>
          <w:marBottom w:val="0"/>
          <w:divBdr>
            <w:top w:val="none" w:sz="0" w:space="0" w:color="auto"/>
            <w:left w:val="none" w:sz="0" w:space="0" w:color="auto"/>
            <w:bottom w:val="none" w:sz="0" w:space="0" w:color="auto"/>
            <w:right w:val="none" w:sz="0" w:space="0" w:color="auto"/>
          </w:divBdr>
        </w:div>
      </w:divsChild>
    </w:div>
    <w:div w:id="445077638">
      <w:bodyDiv w:val="1"/>
      <w:marLeft w:val="0"/>
      <w:marRight w:val="0"/>
      <w:marTop w:val="0"/>
      <w:marBottom w:val="0"/>
      <w:divBdr>
        <w:top w:val="none" w:sz="0" w:space="0" w:color="auto"/>
        <w:left w:val="none" w:sz="0" w:space="0" w:color="auto"/>
        <w:bottom w:val="none" w:sz="0" w:space="0" w:color="auto"/>
        <w:right w:val="none" w:sz="0" w:space="0" w:color="auto"/>
      </w:divBdr>
      <w:divsChild>
        <w:div w:id="122162544">
          <w:marLeft w:val="720"/>
          <w:marRight w:val="0"/>
          <w:marTop w:val="120"/>
          <w:marBottom w:val="0"/>
          <w:divBdr>
            <w:top w:val="none" w:sz="0" w:space="0" w:color="auto"/>
            <w:left w:val="none" w:sz="0" w:space="0" w:color="auto"/>
            <w:bottom w:val="none" w:sz="0" w:space="0" w:color="auto"/>
            <w:right w:val="none" w:sz="0" w:space="0" w:color="auto"/>
          </w:divBdr>
        </w:div>
        <w:div w:id="245648677">
          <w:marLeft w:val="720"/>
          <w:marRight w:val="0"/>
          <w:marTop w:val="120"/>
          <w:marBottom w:val="0"/>
          <w:divBdr>
            <w:top w:val="none" w:sz="0" w:space="0" w:color="auto"/>
            <w:left w:val="none" w:sz="0" w:space="0" w:color="auto"/>
            <w:bottom w:val="none" w:sz="0" w:space="0" w:color="auto"/>
            <w:right w:val="none" w:sz="0" w:space="0" w:color="auto"/>
          </w:divBdr>
        </w:div>
        <w:div w:id="569384007">
          <w:marLeft w:val="720"/>
          <w:marRight w:val="0"/>
          <w:marTop w:val="120"/>
          <w:marBottom w:val="0"/>
          <w:divBdr>
            <w:top w:val="none" w:sz="0" w:space="0" w:color="auto"/>
            <w:left w:val="none" w:sz="0" w:space="0" w:color="auto"/>
            <w:bottom w:val="none" w:sz="0" w:space="0" w:color="auto"/>
            <w:right w:val="none" w:sz="0" w:space="0" w:color="auto"/>
          </w:divBdr>
        </w:div>
        <w:div w:id="635838030">
          <w:marLeft w:val="720"/>
          <w:marRight w:val="0"/>
          <w:marTop w:val="120"/>
          <w:marBottom w:val="0"/>
          <w:divBdr>
            <w:top w:val="none" w:sz="0" w:space="0" w:color="auto"/>
            <w:left w:val="none" w:sz="0" w:space="0" w:color="auto"/>
            <w:bottom w:val="none" w:sz="0" w:space="0" w:color="auto"/>
            <w:right w:val="none" w:sz="0" w:space="0" w:color="auto"/>
          </w:divBdr>
        </w:div>
        <w:div w:id="674192162">
          <w:marLeft w:val="720"/>
          <w:marRight w:val="0"/>
          <w:marTop w:val="120"/>
          <w:marBottom w:val="0"/>
          <w:divBdr>
            <w:top w:val="none" w:sz="0" w:space="0" w:color="auto"/>
            <w:left w:val="none" w:sz="0" w:space="0" w:color="auto"/>
            <w:bottom w:val="none" w:sz="0" w:space="0" w:color="auto"/>
            <w:right w:val="none" w:sz="0" w:space="0" w:color="auto"/>
          </w:divBdr>
        </w:div>
        <w:div w:id="695959385">
          <w:marLeft w:val="720"/>
          <w:marRight w:val="0"/>
          <w:marTop w:val="120"/>
          <w:marBottom w:val="0"/>
          <w:divBdr>
            <w:top w:val="none" w:sz="0" w:space="0" w:color="auto"/>
            <w:left w:val="none" w:sz="0" w:space="0" w:color="auto"/>
            <w:bottom w:val="none" w:sz="0" w:space="0" w:color="auto"/>
            <w:right w:val="none" w:sz="0" w:space="0" w:color="auto"/>
          </w:divBdr>
        </w:div>
        <w:div w:id="1449812353">
          <w:marLeft w:val="720"/>
          <w:marRight w:val="0"/>
          <w:marTop w:val="120"/>
          <w:marBottom w:val="0"/>
          <w:divBdr>
            <w:top w:val="none" w:sz="0" w:space="0" w:color="auto"/>
            <w:left w:val="none" w:sz="0" w:space="0" w:color="auto"/>
            <w:bottom w:val="none" w:sz="0" w:space="0" w:color="auto"/>
            <w:right w:val="none" w:sz="0" w:space="0" w:color="auto"/>
          </w:divBdr>
        </w:div>
        <w:div w:id="1677657947">
          <w:marLeft w:val="720"/>
          <w:marRight w:val="0"/>
          <w:marTop w:val="120"/>
          <w:marBottom w:val="0"/>
          <w:divBdr>
            <w:top w:val="none" w:sz="0" w:space="0" w:color="auto"/>
            <w:left w:val="none" w:sz="0" w:space="0" w:color="auto"/>
            <w:bottom w:val="none" w:sz="0" w:space="0" w:color="auto"/>
            <w:right w:val="none" w:sz="0" w:space="0" w:color="auto"/>
          </w:divBdr>
        </w:div>
      </w:divsChild>
    </w:div>
    <w:div w:id="469592228">
      <w:bodyDiv w:val="1"/>
      <w:marLeft w:val="0"/>
      <w:marRight w:val="0"/>
      <w:marTop w:val="0"/>
      <w:marBottom w:val="0"/>
      <w:divBdr>
        <w:top w:val="none" w:sz="0" w:space="0" w:color="auto"/>
        <w:left w:val="none" w:sz="0" w:space="0" w:color="auto"/>
        <w:bottom w:val="none" w:sz="0" w:space="0" w:color="auto"/>
        <w:right w:val="none" w:sz="0" w:space="0" w:color="auto"/>
      </w:divBdr>
    </w:div>
    <w:div w:id="471601836">
      <w:bodyDiv w:val="1"/>
      <w:marLeft w:val="0"/>
      <w:marRight w:val="0"/>
      <w:marTop w:val="0"/>
      <w:marBottom w:val="0"/>
      <w:divBdr>
        <w:top w:val="none" w:sz="0" w:space="0" w:color="auto"/>
        <w:left w:val="none" w:sz="0" w:space="0" w:color="auto"/>
        <w:bottom w:val="none" w:sz="0" w:space="0" w:color="auto"/>
        <w:right w:val="none" w:sz="0" w:space="0" w:color="auto"/>
      </w:divBdr>
    </w:div>
    <w:div w:id="499540147">
      <w:bodyDiv w:val="1"/>
      <w:marLeft w:val="0"/>
      <w:marRight w:val="0"/>
      <w:marTop w:val="0"/>
      <w:marBottom w:val="0"/>
      <w:divBdr>
        <w:top w:val="none" w:sz="0" w:space="0" w:color="auto"/>
        <w:left w:val="none" w:sz="0" w:space="0" w:color="auto"/>
        <w:bottom w:val="none" w:sz="0" w:space="0" w:color="auto"/>
        <w:right w:val="none" w:sz="0" w:space="0" w:color="auto"/>
      </w:divBdr>
    </w:div>
    <w:div w:id="631059551">
      <w:bodyDiv w:val="1"/>
      <w:marLeft w:val="0"/>
      <w:marRight w:val="0"/>
      <w:marTop w:val="0"/>
      <w:marBottom w:val="0"/>
      <w:divBdr>
        <w:top w:val="none" w:sz="0" w:space="0" w:color="auto"/>
        <w:left w:val="none" w:sz="0" w:space="0" w:color="auto"/>
        <w:bottom w:val="none" w:sz="0" w:space="0" w:color="auto"/>
        <w:right w:val="none" w:sz="0" w:space="0" w:color="auto"/>
      </w:divBdr>
    </w:div>
    <w:div w:id="1064370324">
      <w:bodyDiv w:val="1"/>
      <w:marLeft w:val="0"/>
      <w:marRight w:val="0"/>
      <w:marTop w:val="0"/>
      <w:marBottom w:val="0"/>
      <w:divBdr>
        <w:top w:val="none" w:sz="0" w:space="0" w:color="auto"/>
        <w:left w:val="none" w:sz="0" w:space="0" w:color="auto"/>
        <w:bottom w:val="none" w:sz="0" w:space="0" w:color="auto"/>
        <w:right w:val="none" w:sz="0" w:space="0" w:color="auto"/>
      </w:divBdr>
    </w:div>
    <w:div w:id="1129054628">
      <w:bodyDiv w:val="1"/>
      <w:marLeft w:val="0"/>
      <w:marRight w:val="0"/>
      <w:marTop w:val="0"/>
      <w:marBottom w:val="0"/>
      <w:divBdr>
        <w:top w:val="none" w:sz="0" w:space="0" w:color="auto"/>
        <w:left w:val="none" w:sz="0" w:space="0" w:color="auto"/>
        <w:bottom w:val="none" w:sz="0" w:space="0" w:color="auto"/>
        <w:right w:val="none" w:sz="0" w:space="0" w:color="auto"/>
      </w:divBdr>
      <w:divsChild>
        <w:div w:id="160855602">
          <w:marLeft w:val="547"/>
          <w:marRight w:val="0"/>
          <w:marTop w:val="120"/>
          <w:marBottom w:val="0"/>
          <w:divBdr>
            <w:top w:val="none" w:sz="0" w:space="0" w:color="auto"/>
            <w:left w:val="none" w:sz="0" w:space="0" w:color="auto"/>
            <w:bottom w:val="none" w:sz="0" w:space="0" w:color="auto"/>
            <w:right w:val="none" w:sz="0" w:space="0" w:color="auto"/>
          </w:divBdr>
        </w:div>
        <w:div w:id="480776925">
          <w:marLeft w:val="547"/>
          <w:marRight w:val="0"/>
          <w:marTop w:val="120"/>
          <w:marBottom w:val="0"/>
          <w:divBdr>
            <w:top w:val="none" w:sz="0" w:space="0" w:color="auto"/>
            <w:left w:val="none" w:sz="0" w:space="0" w:color="auto"/>
            <w:bottom w:val="none" w:sz="0" w:space="0" w:color="auto"/>
            <w:right w:val="none" w:sz="0" w:space="0" w:color="auto"/>
          </w:divBdr>
        </w:div>
      </w:divsChild>
    </w:div>
    <w:div w:id="1295479157">
      <w:bodyDiv w:val="1"/>
      <w:marLeft w:val="0"/>
      <w:marRight w:val="0"/>
      <w:marTop w:val="0"/>
      <w:marBottom w:val="0"/>
      <w:divBdr>
        <w:top w:val="none" w:sz="0" w:space="0" w:color="auto"/>
        <w:left w:val="none" w:sz="0" w:space="0" w:color="auto"/>
        <w:bottom w:val="none" w:sz="0" w:space="0" w:color="auto"/>
        <w:right w:val="none" w:sz="0" w:space="0" w:color="auto"/>
      </w:divBdr>
      <w:divsChild>
        <w:div w:id="872884669">
          <w:marLeft w:val="547"/>
          <w:marRight w:val="0"/>
          <w:marTop w:val="120"/>
          <w:marBottom w:val="0"/>
          <w:divBdr>
            <w:top w:val="none" w:sz="0" w:space="0" w:color="auto"/>
            <w:left w:val="none" w:sz="0" w:space="0" w:color="auto"/>
            <w:bottom w:val="none" w:sz="0" w:space="0" w:color="auto"/>
            <w:right w:val="none" w:sz="0" w:space="0" w:color="auto"/>
          </w:divBdr>
        </w:div>
        <w:div w:id="1417286229">
          <w:marLeft w:val="547"/>
          <w:marRight w:val="0"/>
          <w:marTop w:val="120"/>
          <w:marBottom w:val="0"/>
          <w:divBdr>
            <w:top w:val="none" w:sz="0" w:space="0" w:color="auto"/>
            <w:left w:val="none" w:sz="0" w:space="0" w:color="auto"/>
            <w:bottom w:val="none" w:sz="0" w:space="0" w:color="auto"/>
            <w:right w:val="none" w:sz="0" w:space="0" w:color="auto"/>
          </w:divBdr>
        </w:div>
        <w:div w:id="1970891158">
          <w:marLeft w:val="547"/>
          <w:marRight w:val="0"/>
          <w:marTop w:val="120"/>
          <w:marBottom w:val="0"/>
          <w:divBdr>
            <w:top w:val="none" w:sz="0" w:space="0" w:color="auto"/>
            <w:left w:val="none" w:sz="0" w:space="0" w:color="auto"/>
            <w:bottom w:val="none" w:sz="0" w:space="0" w:color="auto"/>
            <w:right w:val="none" w:sz="0" w:space="0" w:color="auto"/>
          </w:divBdr>
        </w:div>
      </w:divsChild>
    </w:div>
    <w:div w:id="1399740551">
      <w:bodyDiv w:val="1"/>
      <w:marLeft w:val="150"/>
      <w:marRight w:val="0"/>
      <w:marTop w:val="150"/>
      <w:marBottom w:val="0"/>
      <w:divBdr>
        <w:top w:val="none" w:sz="0" w:space="0" w:color="auto"/>
        <w:left w:val="none" w:sz="0" w:space="0" w:color="auto"/>
        <w:bottom w:val="none" w:sz="0" w:space="0" w:color="auto"/>
        <w:right w:val="none" w:sz="0" w:space="0" w:color="auto"/>
      </w:divBdr>
      <w:divsChild>
        <w:div w:id="1377043665">
          <w:marLeft w:val="0"/>
          <w:marRight w:val="0"/>
          <w:marTop w:val="75"/>
          <w:marBottom w:val="0"/>
          <w:divBdr>
            <w:top w:val="none" w:sz="0" w:space="0" w:color="auto"/>
            <w:left w:val="none" w:sz="0" w:space="0" w:color="auto"/>
            <w:bottom w:val="none" w:sz="0" w:space="0" w:color="auto"/>
            <w:right w:val="none" w:sz="0" w:space="0" w:color="auto"/>
          </w:divBdr>
          <w:divsChild>
            <w:div w:id="756102123">
              <w:marLeft w:val="0"/>
              <w:marRight w:val="0"/>
              <w:marTop w:val="0"/>
              <w:marBottom w:val="0"/>
              <w:divBdr>
                <w:top w:val="none" w:sz="0" w:space="0" w:color="auto"/>
                <w:left w:val="none" w:sz="0" w:space="0" w:color="auto"/>
                <w:bottom w:val="none" w:sz="0" w:space="0" w:color="auto"/>
                <w:right w:val="none" w:sz="0" w:space="0" w:color="auto"/>
              </w:divBdr>
              <w:divsChild>
                <w:div w:id="327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337380">
      <w:bodyDiv w:val="1"/>
      <w:marLeft w:val="150"/>
      <w:marRight w:val="0"/>
      <w:marTop w:val="150"/>
      <w:marBottom w:val="0"/>
      <w:divBdr>
        <w:top w:val="none" w:sz="0" w:space="0" w:color="auto"/>
        <w:left w:val="none" w:sz="0" w:space="0" w:color="auto"/>
        <w:bottom w:val="none" w:sz="0" w:space="0" w:color="auto"/>
        <w:right w:val="none" w:sz="0" w:space="0" w:color="auto"/>
      </w:divBdr>
      <w:divsChild>
        <w:div w:id="486243689">
          <w:marLeft w:val="0"/>
          <w:marRight w:val="0"/>
          <w:marTop w:val="75"/>
          <w:marBottom w:val="0"/>
          <w:divBdr>
            <w:top w:val="none" w:sz="0" w:space="0" w:color="auto"/>
            <w:left w:val="none" w:sz="0" w:space="0" w:color="auto"/>
            <w:bottom w:val="none" w:sz="0" w:space="0" w:color="auto"/>
            <w:right w:val="none" w:sz="0" w:space="0" w:color="auto"/>
          </w:divBdr>
          <w:divsChild>
            <w:div w:id="133839523">
              <w:marLeft w:val="0"/>
              <w:marRight w:val="0"/>
              <w:marTop w:val="0"/>
              <w:marBottom w:val="0"/>
              <w:divBdr>
                <w:top w:val="none" w:sz="0" w:space="0" w:color="auto"/>
                <w:left w:val="none" w:sz="0" w:space="0" w:color="auto"/>
                <w:bottom w:val="none" w:sz="0" w:space="0" w:color="auto"/>
                <w:right w:val="none" w:sz="0" w:space="0" w:color="auto"/>
              </w:divBdr>
              <w:divsChild>
                <w:div w:id="11270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869934">
      <w:bodyDiv w:val="1"/>
      <w:marLeft w:val="45"/>
      <w:marRight w:val="45"/>
      <w:marTop w:val="45"/>
      <w:marBottom w:val="45"/>
      <w:divBdr>
        <w:top w:val="none" w:sz="0" w:space="0" w:color="auto"/>
        <w:left w:val="none" w:sz="0" w:space="0" w:color="auto"/>
        <w:bottom w:val="none" w:sz="0" w:space="0" w:color="auto"/>
        <w:right w:val="none" w:sz="0" w:space="0" w:color="auto"/>
      </w:divBdr>
      <w:divsChild>
        <w:div w:id="1575430336">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675380914">
      <w:bodyDiv w:val="1"/>
      <w:marLeft w:val="0"/>
      <w:marRight w:val="0"/>
      <w:marTop w:val="0"/>
      <w:marBottom w:val="0"/>
      <w:divBdr>
        <w:top w:val="none" w:sz="0" w:space="0" w:color="auto"/>
        <w:left w:val="none" w:sz="0" w:space="0" w:color="auto"/>
        <w:bottom w:val="none" w:sz="0" w:space="0" w:color="auto"/>
        <w:right w:val="none" w:sz="0" w:space="0" w:color="auto"/>
      </w:divBdr>
    </w:div>
    <w:div w:id="2062829545">
      <w:bodyDiv w:val="1"/>
      <w:marLeft w:val="45"/>
      <w:marRight w:val="45"/>
      <w:marTop w:val="45"/>
      <w:marBottom w:val="45"/>
      <w:divBdr>
        <w:top w:val="none" w:sz="0" w:space="0" w:color="auto"/>
        <w:left w:val="none" w:sz="0" w:space="0" w:color="auto"/>
        <w:bottom w:val="none" w:sz="0" w:space="0" w:color="auto"/>
        <w:right w:val="none" w:sz="0" w:space="0" w:color="auto"/>
      </w:divBdr>
      <w:divsChild>
        <w:div w:id="714411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2120683190">
      <w:bodyDiv w:val="1"/>
      <w:marLeft w:val="150"/>
      <w:marRight w:val="0"/>
      <w:marTop w:val="150"/>
      <w:marBottom w:val="0"/>
      <w:divBdr>
        <w:top w:val="none" w:sz="0" w:space="0" w:color="auto"/>
        <w:left w:val="none" w:sz="0" w:space="0" w:color="auto"/>
        <w:bottom w:val="none" w:sz="0" w:space="0" w:color="auto"/>
        <w:right w:val="none" w:sz="0" w:space="0" w:color="auto"/>
      </w:divBdr>
      <w:divsChild>
        <w:div w:id="1186091017">
          <w:marLeft w:val="0"/>
          <w:marRight w:val="0"/>
          <w:marTop w:val="75"/>
          <w:marBottom w:val="0"/>
          <w:divBdr>
            <w:top w:val="none" w:sz="0" w:space="0" w:color="auto"/>
            <w:left w:val="none" w:sz="0" w:space="0" w:color="auto"/>
            <w:bottom w:val="none" w:sz="0" w:space="0" w:color="auto"/>
            <w:right w:val="none" w:sz="0" w:space="0" w:color="auto"/>
          </w:divBdr>
          <w:divsChild>
            <w:div w:id="441922856">
              <w:marLeft w:val="0"/>
              <w:marRight w:val="0"/>
              <w:marTop w:val="0"/>
              <w:marBottom w:val="0"/>
              <w:divBdr>
                <w:top w:val="none" w:sz="0" w:space="0" w:color="auto"/>
                <w:left w:val="none" w:sz="0" w:space="0" w:color="auto"/>
                <w:bottom w:val="none" w:sz="0" w:space="0" w:color="auto"/>
                <w:right w:val="none" w:sz="0" w:space="0" w:color="auto"/>
              </w:divBdr>
              <w:divsChild>
                <w:div w:id="20605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0013-14-AANI-draft-technical-report-on-interworking-between-3gpp-5g-network-wlan.docx" TargetMode="External"/><Relationship Id="rId13" Type="http://schemas.openxmlformats.org/officeDocument/2006/relationships/image" Target="media/image1.png"/><Relationship Id="rId18" Type="http://schemas.openxmlformats.org/officeDocument/2006/relationships/image" Target="media/image5.emf"/><Relationship Id="rId26" Type="http://schemas.openxmlformats.org/officeDocument/2006/relationships/image" Target="media/image13.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emf"/><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image" Target="media/image12.png"/><Relationship Id="rId33" Type="http://schemas.microsoft.com/office/2016/09/relationships/commentsIds" Target="commentsIds.xml"/><Relationship Id="rId38" Type="http://schemas.openxmlformats.org/officeDocument/2006/relationships/image" Target="media/image19.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emf"/><Relationship Id="rId29" Type="http://schemas.openxmlformats.org/officeDocument/2006/relationships/image" Target="media/image15.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11.png"/><Relationship Id="rId32" Type="http://schemas.microsoft.com/office/2011/relationships/commentsExtended" Target="commentsExtended.xml"/><Relationship Id="rId37" Type="http://schemas.openxmlformats.org/officeDocument/2006/relationships/image" Target="media/image18.png"/><Relationship Id="rId40" Type="http://schemas.microsoft.com/office/2011/relationships/people" Target="people.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0.png"/><Relationship Id="rId28" Type="http://schemas.openxmlformats.org/officeDocument/2006/relationships/oleObject" Target="embeddings/oleObject1.bin"/><Relationship Id="rId36" Type="http://schemas.openxmlformats.org/officeDocument/2006/relationships/image" Target="media/image17.png"/><Relationship Id="rId10" Type="http://schemas.openxmlformats.org/officeDocument/2006/relationships/hyperlink" Target="https://mentor.ieee.org/802.11/dcn/21/11-21-1392-00-AANI-aani-sc-teleconference-agenda-24-august-2021.pptx" TargetMode="External"/><Relationship Id="rId19" Type="http://schemas.openxmlformats.org/officeDocument/2006/relationships/image" Target="media/image6.png"/><Relationship Id="rId31"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https://mentor.ieee.org/802.11/dcn/21/11-21-1310-01-AANI-aani-sc-teleconference-agenda-10-august-2021.pptx" TargetMode="External"/><Relationship Id="rId14" Type="http://schemas.openxmlformats.org/officeDocument/2006/relationships/image" Target="media/image2.png"/><Relationship Id="rId22" Type="http://schemas.openxmlformats.org/officeDocument/2006/relationships/image" Target="media/image9.png"/><Relationship Id="rId27" Type="http://schemas.openxmlformats.org/officeDocument/2006/relationships/image" Target="media/image14.emf"/><Relationship Id="rId30" Type="http://schemas.openxmlformats.org/officeDocument/2006/relationships/oleObject" Target="embeddings/Microsoft_Visio_2003-2010_Drawing.vsd"/><Relationship Id="rId35"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s\Desktop\liaison%20template\Liaison%20submission%20template%20r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02D1BB-3C92-4919-B103-E2DA3C559999}">
  <we:reference id="wa104178141" version="3.1.7.1" store="en-US" storeType="OMEX"/>
  <we:alternateReferences>
    <we:reference id="WA104178141" version="3.1.7.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91796-B24A-41BC-83E5-B95ED58FC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submission template r2.dotx</Template>
  <TotalTime>3</TotalTime>
  <Pages>32</Pages>
  <Words>8131</Words>
  <Characters>53974</Characters>
  <Application>Microsoft Office Word</Application>
  <DocSecurity>0</DocSecurity>
  <Lines>449</Lines>
  <Paragraphs>123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802.11-20/0013r11</vt:lpstr>
      <vt:lpstr>doc.: IEEE 802.11-20/0013r11</vt:lpstr>
    </vt:vector>
  </TitlesOfParts>
  <Company>Various</Company>
  <LinksUpToDate>false</LinksUpToDate>
  <CharactersWithSpaces>61982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802.11-20/0013r11</dc:title>
  <dc:subject>AANI Technical Report on Interworking between 3GPP 5G networks and WLAN</dc:subject>
  <dc:creator>Hyun Seo OH et al.</dc:creator>
  <cp:keywords>Month Year, CTPClassification=CTP_NT</cp:keywords>
  <dc:description/>
  <cp:lastModifiedBy>Joseph Levy</cp:lastModifiedBy>
  <cp:revision>4</cp:revision>
  <cp:lastPrinted>2021-07-14T05:09:00Z</cp:lastPrinted>
  <dcterms:created xsi:type="dcterms:W3CDTF">2021-08-27T15:58:00Z</dcterms:created>
  <dcterms:modified xsi:type="dcterms:W3CDTF">2021-08-27T15:59:00Z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48c322da-02a5-42c9-b4e8-307de2cecec1</vt:lpwstr>
  </property>
  <property fmtid="{D5CDD505-2E9C-101B-9397-08002B2CF9AE}" pid="3" name="CTP_TimeStamp">
    <vt:lpwstr>2018-07-12 23:01:09Z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