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p w14:paraId="1E857B1F" w14:textId="77777777" w:rsidR="00750876" w:rsidRDefault="00750876">
      <w:pPr>
        <w:pStyle w:val="T1"/>
        <w:spacing w:after="120"/>
        <w:rPr>
          <w:sz w:val="16"/>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750876" w:rsidRPr="00183F4C" w14:paraId="4ADDB26F" w14:textId="77777777" w:rsidTr="00B22550">
        <w:trPr>
          <w:trHeight w:val="485"/>
          <w:jc w:val="center"/>
        </w:trPr>
        <w:tc>
          <w:tcPr>
            <w:tcW w:w="9576" w:type="dxa"/>
            <w:gridSpan w:val="5"/>
            <w:vAlign w:val="center"/>
          </w:tcPr>
          <w:p w14:paraId="01D105F1" w14:textId="1B12153C" w:rsidR="00750876" w:rsidRPr="00183F4C" w:rsidRDefault="006348AF" w:rsidP="007E5DE0">
            <w:pPr>
              <w:pStyle w:val="T2"/>
            </w:pPr>
            <w:r>
              <w:rPr>
                <w:rFonts w:hint="eastAsia"/>
                <w:lang w:eastAsia="zh-CN"/>
              </w:rPr>
              <w:t>CR</w:t>
            </w:r>
            <w:r>
              <w:rPr>
                <w:lang w:eastAsia="ko-KR"/>
              </w:rPr>
              <w:t xml:space="preserve"> of BW Indication for non-HT duplicated frames</w:t>
            </w:r>
          </w:p>
        </w:tc>
      </w:tr>
      <w:tr w:rsidR="00750876" w:rsidRPr="00183F4C" w14:paraId="1AED9C6E" w14:textId="77777777" w:rsidTr="00B22550">
        <w:trPr>
          <w:trHeight w:val="359"/>
          <w:jc w:val="center"/>
        </w:trPr>
        <w:tc>
          <w:tcPr>
            <w:tcW w:w="9576" w:type="dxa"/>
            <w:gridSpan w:val="5"/>
            <w:vAlign w:val="center"/>
          </w:tcPr>
          <w:p w14:paraId="36133BE5" w14:textId="3C2E0793" w:rsidR="00750876" w:rsidRPr="00183F4C" w:rsidRDefault="00750876" w:rsidP="00711975">
            <w:pPr>
              <w:pStyle w:val="T2"/>
              <w:ind w:left="0"/>
              <w:rPr>
                <w:b w:val="0"/>
                <w:sz w:val="20"/>
              </w:rPr>
            </w:pPr>
            <w:r w:rsidRPr="00183F4C">
              <w:rPr>
                <w:sz w:val="20"/>
              </w:rPr>
              <w:t>Date:</w:t>
            </w:r>
            <w:r w:rsidRPr="00183F4C">
              <w:rPr>
                <w:b w:val="0"/>
                <w:sz w:val="20"/>
              </w:rPr>
              <w:t xml:space="preserve">  20</w:t>
            </w:r>
            <w:r>
              <w:rPr>
                <w:b w:val="0"/>
                <w:sz w:val="20"/>
              </w:rPr>
              <w:t>21</w:t>
            </w:r>
            <w:r w:rsidRPr="00183F4C">
              <w:rPr>
                <w:b w:val="0"/>
                <w:sz w:val="20"/>
              </w:rPr>
              <w:t>-</w:t>
            </w:r>
            <w:r>
              <w:rPr>
                <w:b w:val="0"/>
                <w:sz w:val="20"/>
                <w:lang w:eastAsia="ko-KR"/>
              </w:rPr>
              <w:t>0</w:t>
            </w:r>
            <w:r w:rsidR="00711975">
              <w:rPr>
                <w:b w:val="0"/>
                <w:sz w:val="20"/>
                <w:lang w:eastAsia="ko-KR"/>
              </w:rPr>
              <w:t>8</w:t>
            </w:r>
            <w:r>
              <w:rPr>
                <w:rFonts w:hint="eastAsia"/>
                <w:b w:val="0"/>
                <w:sz w:val="20"/>
                <w:lang w:eastAsia="ko-KR"/>
              </w:rPr>
              <w:t>-</w:t>
            </w:r>
            <w:r w:rsidR="001E6226">
              <w:rPr>
                <w:b w:val="0"/>
                <w:sz w:val="20"/>
                <w:lang w:eastAsia="ko-KR"/>
              </w:rPr>
              <w:t>0</w:t>
            </w:r>
            <w:r w:rsidR="00E41F77">
              <w:rPr>
                <w:b w:val="0"/>
                <w:sz w:val="20"/>
                <w:lang w:eastAsia="ko-KR"/>
              </w:rPr>
              <w:t>6</w:t>
            </w:r>
          </w:p>
        </w:tc>
      </w:tr>
      <w:tr w:rsidR="00750876" w:rsidRPr="00183F4C" w14:paraId="41DFA1A8" w14:textId="77777777" w:rsidTr="00B22550">
        <w:trPr>
          <w:cantSplit/>
          <w:jc w:val="center"/>
        </w:trPr>
        <w:tc>
          <w:tcPr>
            <w:tcW w:w="9576" w:type="dxa"/>
            <w:gridSpan w:val="5"/>
            <w:vAlign w:val="center"/>
          </w:tcPr>
          <w:p w14:paraId="2896F271" w14:textId="77777777" w:rsidR="00750876" w:rsidRPr="00183F4C" w:rsidRDefault="00750876" w:rsidP="00B22550">
            <w:pPr>
              <w:pStyle w:val="T2"/>
              <w:spacing w:after="0"/>
              <w:ind w:left="0" w:right="0"/>
              <w:jc w:val="left"/>
              <w:rPr>
                <w:sz w:val="20"/>
              </w:rPr>
            </w:pPr>
            <w:r w:rsidRPr="00183F4C">
              <w:rPr>
                <w:sz w:val="20"/>
              </w:rPr>
              <w:t>Author(s):</w:t>
            </w:r>
          </w:p>
        </w:tc>
      </w:tr>
      <w:tr w:rsidR="00750876" w:rsidRPr="00183F4C" w14:paraId="67D41CFC" w14:textId="77777777" w:rsidTr="00B22550">
        <w:trPr>
          <w:jc w:val="center"/>
        </w:trPr>
        <w:tc>
          <w:tcPr>
            <w:tcW w:w="1548" w:type="dxa"/>
            <w:vAlign w:val="center"/>
          </w:tcPr>
          <w:p w14:paraId="3B49843F" w14:textId="77777777" w:rsidR="00750876" w:rsidRPr="00183F4C" w:rsidRDefault="00750876" w:rsidP="00B22550">
            <w:pPr>
              <w:pStyle w:val="T2"/>
              <w:spacing w:after="0"/>
              <w:ind w:left="0" w:right="0"/>
              <w:jc w:val="left"/>
              <w:rPr>
                <w:sz w:val="20"/>
              </w:rPr>
            </w:pPr>
            <w:r w:rsidRPr="00183F4C">
              <w:rPr>
                <w:sz w:val="20"/>
              </w:rPr>
              <w:t>Name</w:t>
            </w:r>
          </w:p>
        </w:tc>
        <w:tc>
          <w:tcPr>
            <w:tcW w:w="1440" w:type="dxa"/>
            <w:vAlign w:val="center"/>
          </w:tcPr>
          <w:p w14:paraId="0E63330A" w14:textId="77777777" w:rsidR="00750876" w:rsidRPr="00183F4C" w:rsidRDefault="00750876" w:rsidP="00B22550">
            <w:pPr>
              <w:pStyle w:val="T2"/>
              <w:spacing w:after="0"/>
              <w:ind w:left="0" w:right="0"/>
              <w:jc w:val="left"/>
              <w:rPr>
                <w:sz w:val="20"/>
              </w:rPr>
            </w:pPr>
            <w:r w:rsidRPr="00183F4C">
              <w:rPr>
                <w:sz w:val="20"/>
              </w:rPr>
              <w:t>Affiliation</w:t>
            </w:r>
          </w:p>
        </w:tc>
        <w:tc>
          <w:tcPr>
            <w:tcW w:w="2610" w:type="dxa"/>
            <w:vAlign w:val="center"/>
          </w:tcPr>
          <w:p w14:paraId="0EA9CB6C" w14:textId="77777777" w:rsidR="00750876" w:rsidRPr="00183F4C" w:rsidRDefault="00750876" w:rsidP="00B22550">
            <w:pPr>
              <w:pStyle w:val="T2"/>
              <w:spacing w:after="0"/>
              <w:ind w:left="0" w:right="0"/>
              <w:jc w:val="left"/>
              <w:rPr>
                <w:sz w:val="20"/>
              </w:rPr>
            </w:pPr>
            <w:r w:rsidRPr="00183F4C">
              <w:rPr>
                <w:sz w:val="20"/>
              </w:rPr>
              <w:t>Address</w:t>
            </w:r>
          </w:p>
        </w:tc>
        <w:tc>
          <w:tcPr>
            <w:tcW w:w="1620" w:type="dxa"/>
            <w:vAlign w:val="center"/>
          </w:tcPr>
          <w:p w14:paraId="22ED97F9" w14:textId="77777777" w:rsidR="00750876" w:rsidRPr="00183F4C" w:rsidRDefault="00750876" w:rsidP="00B22550">
            <w:pPr>
              <w:pStyle w:val="T2"/>
              <w:spacing w:after="0"/>
              <w:ind w:left="0" w:right="0"/>
              <w:jc w:val="left"/>
              <w:rPr>
                <w:sz w:val="20"/>
              </w:rPr>
            </w:pPr>
            <w:r w:rsidRPr="00183F4C">
              <w:rPr>
                <w:sz w:val="20"/>
              </w:rPr>
              <w:t>Phone</w:t>
            </w:r>
          </w:p>
        </w:tc>
        <w:tc>
          <w:tcPr>
            <w:tcW w:w="2358" w:type="dxa"/>
            <w:vAlign w:val="center"/>
          </w:tcPr>
          <w:p w14:paraId="0FEBE59B" w14:textId="77777777" w:rsidR="00750876" w:rsidRPr="00183F4C" w:rsidRDefault="00750876" w:rsidP="00B22550">
            <w:pPr>
              <w:pStyle w:val="T2"/>
              <w:spacing w:after="0"/>
              <w:ind w:left="0" w:right="0"/>
              <w:jc w:val="left"/>
              <w:rPr>
                <w:sz w:val="20"/>
              </w:rPr>
            </w:pPr>
            <w:r w:rsidRPr="00183F4C">
              <w:rPr>
                <w:sz w:val="20"/>
              </w:rPr>
              <w:t>email</w:t>
            </w:r>
          </w:p>
        </w:tc>
      </w:tr>
      <w:tr w:rsidR="00750876" w:rsidRPr="0043198B" w14:paraId="4908562B" w14:textId="77777777" w:rsidTr="00B22550">
        <w:trPr>
          <w:trHeight w:val="359"/>
          <w:jc w:val="center"/>
        </w:trPr>
        <w:tc>
          <w:tcPr>
            <w:tcW w:w="1548" w:type="dxa"/>
            <w:vAlign w:val="center"/>
          </w:tcPr>
          <w:p w14:paraId="4F68D9CB" w14:textId="77777777" w:rsidR="00750876" w:rsidRPr="00183F4C" w:rsidRDefault="00750876" w:rsidP="00B22550">
            <w:pPr>
              <w:pStyle w:val="T2"/>
              <w:spacing w:after="0"/>
              <w:ind w:left="0" w:right="0"/>
              <w:jc w:val="left"/>
              <w:rPr>
                <w:b w:val="0"/>
                <w:sz w:val="18"/>
                <w:szCs w:val="18"/>
                <w:lang w:eastAsia="ko-KR"/>
              </w:rPr>
            </w:pPr>
            <w:proofErr w:type="spellStart"/>
            <w:r>
              <w:rPr>
                <w:b w:val="0"/>
                <w:sz w:val="18"/>
                <w:szCs w:val="18"/>
                <w:lang w:eastAsia="ko-KR"/>
              </w:rPr>
              <w:t>Yunbo</w:t>
            </w:r>
            <w:proofErr w:type="spellEnd"/>
            <w:r>
              <w:rPr>
                <w:b w:val="0"/>
                <w:sz w:val="18"/>
                <w:szCs w:val="18"/>
                <w:lang w:eastAsia="ko-KR"/>
              </w:rPr>
              <w:t xml:space="preserve"> Li</w:t>
            </w:r>
          </w:p>
        </w:tc>
        <w:tc>
          <w:tcPr>
            <w:tcW w:w="1440" w:type="dxa"/>
            <w:vAlign w:val="center"/>
          </w:tcPr>
          <w:p w14:paraId="04783051" w14:textId="77777777" w:rsidR="00750876" w:rsidRPr="00183F4C" w:rsidRDefault="00750876" w:rsidP="00B22550">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1E258AA" w14:textId="77777777" w:rsidR="00750876" w:rsidRPr="003F0DA2" w:rsidRDefault="00750876" w:rsidP="00B22550">
            <w:pPr>
              <w:pStyle w:val="T2"/>
              <w:spacing w:after="0"/>
              <w:ind w:left="0" w:right="0"/>
              <w:jc w:val="left"/>
              <w:rPr>
                <w:b w:val="0"/>
                <w:sz w:val="18"/>
                <w:szCs w:val="18"/>
                <w:lang w:eastAsia="ko-KR"/>
              </w:rPr>
            </w:pPr>
          </w:p>
        </w:tc>
        <w:tc>
          <w:tcPr>
            <w:tcW w:w="1620" w:type="dxa"/>
            <w:vAlign w:val="center"/>
          </w:tcPr>
          <w:p w14:paraId="33701EF1" w14:textId="77777777" w:rsidR="00750876" w:rsidRPr="003F0DA2" w:rsidRDefault="00750876" w:rsidP="00B22550">
            <w:pPr>
              <w:pStyle w:val="T2"/>
              <w:spacing w:after="0"/>
              <w:ind w:left="0" w:right="0"/>
              <w:jc w:val="left"/>
              <w:rPr>
                <w:b w:val="0"/>
                <w:sz w:val="18"/>
                <w:szCs w:val="18"/>
                <w:lang w:eastAsia="ko-KR"/>
              </w:rPr>
            </w:pPr>
          </w:p>
        </w:tc>
        <w:tc>
          <w:tcPr>
            <w:tcW w:w="2358" w:type="dxa"/>
            <w:vAlign w:val="center"/>
          </w:tcPr>
          <w:p w14:paraId="6F5FCB54" w14:textId="77777777" w:rsidR="00750876" w:rsidRPr="0043198B" w:rsidRDefault="00750876" w:rsidP="00B22550">
            <w:pPr>
              <w:pStyle w:val="T2"/>
              <w:spacing w:after="0"/>
              <w:ind w:left="0" w:right="0"/>
              <w:jc w:val="left"/>
              <w:rPr>
                <w:b w:val="0"/>
                <w:sz w:val="18"/>
                <w:szCs w:val="18"/>
                <w:lang w:eastAsia="zh-CN"/>
              </w:rPr>
            </w:pPr>
            <w:r>
              <w:rPr>
                <w:rFonts w:hint="eastAsia"/>
                <w:b w:val="0"/>
                <w:sz w:val="18"/>
                <w:szCs w:val="18"/>
                <w:lang w:eastAsia="zh-CN"/>
              </w:rPr>
              <w:t>l</w:t>
            </w:r>
            <w:r>
              <w:rPr>
                <w:b w:val="0"/>
                <w:sz w:val="18"/>
                <w:szCs w:val="18"/>
                <w:lang w:eastAsia="zh-CN"/>
              </w:rPr>
              <w:t>iyunbo@huawei.com</w:t>
            </w:r>
          </w:p>
        </w:tc>
      </w:tr>
      <w:tr w:rsidR="001E6226" w:rsidRPr="00B034CE" w14:paraId="550A14F0" w14:textId="77777777" w:rsidTr="00B22550">
        <w:trPr>
          <w:trHeight w:val="359"/>
          <w:jc w:val="center"/>
        </w:trPr>
        <w:tc>
          <w:tcPr>
            <w:tcW w:w="1548" w:type="dxa"/>
            <w:vAlign w:val="center"/>
          </w:tcPr>
          <w:p w14:paraId="5FDE84D0" w14:textId="1E60AFC9" w:rsidR="001E6226" w:rsidRPr="00B034CE" w:rsidRDefault="001E6226" w:rsidP="001E6226">
            <w:pPr>
              <w:pStyle w:val="T2"/>
              <w:spacing w:after="0"/>
              <w:ind w:left="0" w:right="0"/>
              <w:jc w:val="left"/>
              <w:rPr>
                <w:b w:val="0"/>
                <w:sz w:val="18"/>
                <w:szCs w:val="18"/>
                <w:lang w:eastAsia="ko-KR"/>
              </w:rPr>
            </w:pPr>
            <w:r>
              <w:rPr>
                <w:b w:val="0"/>
                <w:sz w:val="18"/>
                <w:szCs w:val="18"/>
                <w:lang w:eastAsia="zh-CN"/>
              </w:rPr>
              <w:t>Ming Gan</w:t>
            </w:r>
          </w:p>
        </w:tc>
        <w:tc>
          <w:tcPr>
            <w:tcW w:w="1440" w:type="dxa"/>
            <w:vAlign w:val="center"/>
          </w:tcPr>
          <w:p w14:paraId="769A0D8E" w14:textId="77777777" w:rsidR="001E6226" w:rsidRPr="00B034CE" w:rsidRDefault="001E6226" w:rsidP="001E6226">
            <w:pPr>
              <w:pStyle w:val="T2"/>
              <w:spacing w:after="0"/>
              <w:ind w:left="0" w:right="0"/>
              <w:jc w:val="left"/>
              <w:rPr>
                <w:b w:val="0"/>
                <w:sz w:val="18"/>
                <w:szCs w:val="18"/>
                <w:lang w:eastAsia="ko-KR"/>
              </w:rPr>
            </w:pPr>
          </w:p>
        </w:tc>
        <w:tc>
          <w:tcPr>
            <w:tcW w:w="2610" w:type="dxa"/>
            <w:vAlign w:val="center"/>
          </w:tcPr>
          <w:p w14:paraId="0F06F34E" w14:textId="77777777" w:rsidR="001E6226" w:rsidRPr="00B034CE" w:rsidRDefault="001E6226" w:rsidP="001E6226">
            <w:pPr>
              <w:pStyle w:val="T2"/>
              <w:spacing w:after="0"/>
              <w:ind w:left="0" w:right="0"/>
              <w:jc w:val="left"/>
              <w:rPr>
                <w:b w:val="0"/>
                <w:sz w:val="18"/>
                <w:szCs w:val="18"/>
                <w:lang w:eastAsia="ko-KR"/>
              </w:rPr>
            </w:pPr>
          </w:p>
        </w:tc>
        <w:tc>
          <w:tcPr>
            <w:tcW w:w="1620" w:type="dxa"/>
            <w:vAlign w:val="center"/>
          </w:tcPr>
          <w:p w14:paraId="18B0AE69" w14:textId="77777777" w:rsidR="001E6226" w:rsidRPr="00B034CE" w:rsidRDefault="001E6226" w:rsidP="001E6226">
            <w:pPr>
              <w:pStyle w:val="T2"/>
              <w:spacing w:after="0"/>
              <w:ind w:left="0" w:right="0"/>
              <w:jc w:val="left"/>
              <w:rPr>
                <w:b w:val="0"/>
                <w:sz w:val="18"/>
                <w:szCs w:val="18"/>
                <w:lang w:eastAsia="ko-KR"/>
              </w:rPr>
            </w:pPr>
          </w:p>
        </w:tc>
        <w:tc>
          <w:tcPr>
            <w:tcW w:w="2358" w:type="dxa"/>
            <w:vAlign w:val="center"/>
          </w:tcPr>
          <w:p w14:paraId="4D1FB907" w14:textId="77777777" w:rsidR="001E6226" w:rsidRPr="00B034CE" w:rsidRDefault="001E6226" w:rsidP="001E6226">
            <w:pPr>
              <w:pStyle w:val="T2"/>
              <w:spacing w:after="0"/>
              <w:ind w:left="0" w:right="0"/>
              <w:jc w:val="left"/>
              <w:rPr>
                <w:b w:val="0"/>
                <w:sz w:val="18"/>
                <w:szCs w:val="18"/>
                <w:lang w:eastAsia="ko-KR"/>
              </w:rPr>
            </w:pPr>
          </w:p>
        </w:tc>
      </w:tr>
      <w:tr w:rsidR="001E6226" w14:paraId="2C52D77A" w14:textId="77777777" w:rsidTr="00B22550">
        <w:trPr>
          <w:trHeight w:val="359"/>
          <w:jc w:val="center"/>
        </w:trPr>
        <w:tc>
          <w:tcPr>
            <w:tcW w:w="1548" w:type="dxa"/>
            <w:vAlign w:val="center"/>
          </w:tcPr>
          <w:p w14:paraId="7ED21B64" w14:textId="20E82B75" w:rsidR="001E6226" w:rsidRDefault="001E6226" w:rsidP="001E6226">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uchen Guo</w:t>
            </w:r>
          </w:p>
        </w:tc>
        <w:tc>
          <w:tcPr>
            <w:tcW w:w="1440" w:type="dxa"/>
            <w:vAlign w:val="center"/>
          </w:tcPr>
          <w:p w14:paraId="5D71D438"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72E76326"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31D39DD8"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1E5B36D2" w14:textId="77777777" w:rsidR="001E6226" w:rsidRDefault="001E6226" w:rsidP="001E6226">
            <w:pPr>
              <w:pStyle w:val="T2"/>
              <w:spacing w:after="0"/>
              <w:ind w:left="0" w:right="0"/>
              <w:jc w:val="left"/>
              <w:rPr>
                <w:b w:val="0"/>
                <w:sz w:val="18"/>
                <w:szCs w:val="18"/>
                <w:lang w:eastAsia="ko-KR"/>
              </w:rPr>
            </w:pPr>
          </w:p>
        </w:tc>
      </w:tr>
      <w:tr w:rsidR="001E6226" w14:paraId="072375B5" w14:textId="77777777" w:rsidTr="00B22550">
        <w:trPr>
          <w:trHeight w:val="359"/>
          <w:jc w:val="center"/>
        </w:trPr>
        <w:tc>
          <w:tcPr>
            <w:tcW w:w="1548" w:type="dxa"/>
            <w:vAlign w:val="center"/>
          </w:tcPr>
          <w:p w14:paraId="01213E36" w14:textId="4800BDF0" w:rsidR="001E6226" w:rsidRDefault="001E6226" w:rsidP="001E6226">
            <w:pPr>
              <w:pStyle w:val="T2"/>
              <w:spacing w:after="0"/>
              <w:ind w:left="0" w:right="0"/>
              <w:jc w:val="left"/>
              <w:rPr>
                <w:b w:val="0"/>
                <w:sz w:val="18"/>
                <w:szCs w:val="18"/>
                <w:lang w:eastAsia="ko-KR"/>
              </w:rPr>
            </w:pPr>
            <w:proofErr w:type="spellStart"/>
            <w:r>
              <w:rPr>
                <w:rFonts w:hint="eastAsia"/>
                <w:b w:val="0"/>
                <w:sz w:val="18"/>
                <w:szCs w:val="18"/>
                <w:lang w:eastAsia="zh-CN"/>
              </w:rPr>
              <w:t>G</w:t>
            </w:r>
            <w:r>
              <w:rPr>
                <w:b w:val="0"/>
                <w:sz w:val="18"/>
                <w:szCs w:val="18"/>
                <w:lang w:eastAsia="zh-CN"/>
              </w:rPr>
              <w:t>uogang</w:t>
            </w:r>
            <w:proofErr w:type="spellEnd"/>
            <w:r>
              <w:rPr>
                <w:b w:val="0"/>
                <w:sz w:val="18"/>
                <w:szCs w:val="18"/>
                <w:lang w:eastAsia="zh-CN"/>
              </w:rPr>
              <w:t xml:space="preserve"> Huang</w:t>
            </w:r>
          </w:p>
        </w:tc>
        <w:tc>
          <w:tcPr>
            <w:tcW w:w="1440" w:type="dxa"/>
            <w:vAlign w:val="center"/>
          </w:tcPr>
          <w:p w14:paraId="735C5DC1"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3985A189"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5692E3DA"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5C3C0F4A" w14:textId="77777777" w:rsidR="001E6226" w:rsidRDefault="001E6226" w:rsidP="001E6226">
            <w:pPr>
              <w:pStyle w:val="T2"/>
              <w:spacing w:after="0"/>
              <w:ind w:left="0" w:right="0"/>
              <w:jc w:val="left"/>
              <w:rPr>
                <w:b w:val="0"/>
                <w:sz w:val="18"/>
                <w:szCs w:val="18"/>
                <w:lang w:eastAsia="ko-KR"/>
              </w:rPr>
            </w:pPr>
          </w:p>
        </w:tc>
      </w:tr>
      <w:tr w:rsidR="001E6226" w14:paraId="2F71F47A" w14:textId="77777777" w:rsidTr="00B22550">
        <w:trPr>
          <w:trHeight w:val="359"/>
          <w:jc w:val="center"/>
        </w:trPr>
        <w:tc>
          <w:tcPr>
            <w:tcW w:w="1548" w:type="dxa"/>
            <w:vAlign w:val="center"/>
          </w:tcPr>
          <w:p w14:paraId="766762D6" w14:textId="51D63140" w:rsidR="001E6226" w:rsidRPr="00A6770A" w:rsidRDefault="001E6226" w:rsidP="001E6226">
            <w:pPr>
              <w:pStyle w:val="T2"/>
              <w:spacing w:after="0"/>
              <w:ind w:left="0" w:right="0"/>
              <w:jc w:val="left"/>
              <w:rPr>
                <w:b w:val="0"/>
                <w:sz w:val="18"/>
                <w:szCs w:val="18"/>
                <w:lang w:eastAsia="ko-KR"/>
              </w:rPr>
            </w:pPr>
            <w:proofErr w:type="spellStart"/>
            <w:r>
              <w:rPr>
                <w:rFonts w:hint="eastAsia"/>
                <w:b w:val="0"/>
                <w:sz w:val="18"/>
                <w:szCs w:val="18"/>
                <w:lang w:eastAsia="zh-CN"/>
              </w:rPr>
              <w:t>Y</w:t>
            </w:r>
            <w:r>
              <w:rPr>
                <w:b w:val="0"/>
                <w:sz w:val="18"/>
                <w:szCs w:val="18"/>
                <w:lang w:eastAsia="zh-CN"/>
              </w:rPr>
              <w:t>iqing</w:t>
            </w:r>
            <w:proofErr w:type="spellEnd"/>
            <w:r>
              <w:rPr>
                <w:b w:val="0"/>
                <w:sz w:val="18"/>
                <w:szCs w:val="18"/>
                <w:lang w:eastAsia="zh-CN"/>
              </w:rPr>
              <w:t xml:space="preserve"> Li</w:t>
            </w:r>
          </w:p>
        </w:tc>
        <w:tc>
          <w:tcPr>
            <w:tcW w:w="1440" w:type="dxa"/>
            <w:vAlign w:val="center"/>
          </w:tcPr>
          <w:p w14:paraId="7747B3E2"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14CCE6F5"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13C4F03E"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05412696" w14:textId="77777777" w:rsidR="001E6226" w:rsidRDefault="001E6226" w:rsidP="001E6226">
            <w:pPr>
              <w:pStyle w:val="T2"/>
              <w:spacing w:after="0"/>
              <w:ind w:left="0" w:right="0"/>
              <w:jc w:val="left"/>
              <w:rPr>
                <w:b w:val="0"/>
                <w:sz w:val="18"/>
                <w:szCs w:val="18"/>
                <w:lang w:eastAsia="ko-KR"/>
              </w:rPr>
            </w:pPr>
          </w:p>
        </w:tc>
      </w:tr>
      <w:tr w:rsidR="001E6226" w14:paraId="5E6B1404" w14:textId="77777777" w:rsidTr="00B22550">
        <w:trPr>
          <w:trHeight w:val="359"/>
          <w:jc w:val="center"/>
        </w:trPr>
        <w:tc>
          <w:tcPr>
            <w:tcW w:w="1548" w:type="dxa"/>
            <w:vAlign w:val="center"/>
          </w:tcPr>
          <w:p w14:paraId="41BCB7B3" w14:textId="3876941E" w:rsidR="001E6226" w:rsidRPr="00A6770A" w:rsidRDefault="001E6226" w:rsidP="001E6226">
            <w:pPr>
              <w:pStyle w:val="T2"/>
              <w:spacing w:after="0"/>
              <w:ind w:left="0" w:right="0"/>
              <w:jc w:val="left"/>
              <w:rPr>
                <w:b w:val="0"/>
                <w:sz w:val="18"/>
                <w:szCs w:val="18"/>
                <w:lang w:eastAsia="zh-CN"/>
              </w:rPr>
            </w:pPr>
            <w:r>
              <w:rPr>
                <w:rFonts w:hint="eastAsia"/>
                <w:b w:val="0"/>
                <w:sz w:val="18"/>
                <w:szCs w:val="18"/>
                <w:lang w:eastAsia="zh-CN"/>
              </w:rPr>
              <w:t>Z</w:t>
            </w:r>
            <w:r>
              <w:rPr>
                <w:b w:val="0"/>
                <w:sz w:val="18"/>
                <w:szCs w:val="18"/>
                <w:lang w:eastAsia="zh-CN"/>
              </w:rPr>
              <w:t>henguo Du</w:t>
            </w:r>
          </w:p>
        </w:tc>
        <w:tc>
          <w:tcPr>
            <w:tcW w:w="1440" w:type="dxa"/>
            <w:vAlign w:val="center"/>
          </w:tcPr>
          <w:p w14:paraId="7FE01D86"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53D9932B"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5CEFAB44"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718A36F4" w14:textId="77777777" w:rsidR="001E6226" w:rsidRDefault="001E6226" w:rsidP="001E6226">
            <w:pPr>
              <w:pStyle w:val="T2"/>
              <w:spacing w:after="0"/>
              <w:ind w:left="0" w:right="0"/>
              <w:jc w:val="left"/>
              <w:rPr>
                <w:b w:val="0"/>
                <w:sz w:val="18"/>
                <w:szCs w:val="18"/>
                <w:lang w:eastAsia="ko-KR"/>
              </w:rPr>
            </w:pPr>
          </w:p>
        </w:tc>
      </w:tr>
      <w:tr w:rsidR="001E6226" w14:paraId="19F966B2" w14:textId="77777777" w:rsidTr="00B22550">
        <w:trPr>
          <w:trHeight w:val="359"/>
          <w:jc w:val="center"/>
        </w:trPr>
        <w:tc>
          <w:tcPr>
            <w:tcW w:w="1548" w:type="dxa"/>
            <w:vAlign w:val="center"/>
          </w:tcPr>
          <w:p w14:paraId="4CEBD484" w14:textId="4C40FA3C" w:rsidR="001E6226" w:rsidRPr="00A6770A" w:rsidRDefault="001E6226" w:rsidP="001E6226">
            <w:pPr>
              <w:pStyle w:val="T2"/>
              <w:spacing w:after="0"/>
              <w:ind w:left="0" w:right="0"/>
              <w:jc w:val="left"/>
              <w:rPr>
                <w:b w:val="0"/>
                <w:sz w:val="18"/>
                <w:szCs w:val="18"/>
                <w:lang w:eastAsia="ko-KR"/>
              </w:rPr>
            </w:pPr>
            <w:r>
              <w:rPr>
                <w:rFonts w:hint="eastAsia"/>
                <w:b w:val="0"/>
                <w:sz w:val="18"/>
                <w:szCs w:val="18"/>
                <w:lang w:eastAsia="zh-CN"/>
              </w:rPr>
              <w:t>R</w:t>
            </w:r>
            <w:r>
              <w:rPr>
                <w:b w:val="0"/>
                <w:sz w:val="18"/>
                <w:szCs w:val="18"/>
                <w:lang w:eastAsia="zh-CN"/>
              </w:rPr>
              <w:t>ob Sun</w:t>
            </w:r>
          </w:p>
        </w:tc>
        <w:tc>
          <w:tcPr>
            <w:tcW w:w="1440" w:type="dxa"/>
            <w:vAlign w:val="center"/>
          </w:tcPr>
          <w:p w14:paraId="0E44977C"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7874271E"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1B0D9725"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736C39FC" w14:textId="77777777" w:rsidR="001E6226" w:rsidRDefault="001E6226" w:rsidP="001E6226">
            <w:pPr>
              <w:pStyle w:val="T2"/>
              <w:spacing w:after="0"/>
              <w:ind w:left="0" w:right="0"/>
              <w:jc w:val="left"/>
              <w:rPr>
                <w:b w:val="0"/>
                <w:sz w:val="18"/>
                <w:szCs w:val="18"/>
                <w:lang w:eastAsia="ko-KR"/>
              </w:rPr>
            </w:pPr>
          </w:p>
        </w:tc>
      </w:tr>
      <w:tr w:rsidR="00D60F24" w14:paraId="4395DD7A" w14:textId="77777777" w:rsidTr="00B22550">
        <w:trPr>
          <w:trHeight w:val="359"/>
          <w:jc w:val="center"/>
        </w:trPr>
        <w:tc>
          <w:tcPr>
            <w:tcW w:w="1548" w:type="dxa"/>
            <w:vAlign w:val="center"/>
          </w:tcPr>
          <w:p w14:paraId="0FE56EBE" w14:textId="785F8FC1" w:rsidR="00D60F24" w:rsidRPr="00AA787C" w:rsidRDefault="00D60F24" w:rsidP="00D60F24">
            <w:pPr>
              <w:pStyle w:val="T2"/>
              <w:spacing w:after="0"/>
              <w:ind w:left="0" w:right="0"/>
              <w:jc w:val="left"/>
              <w:rPr>
                <w:b w:val="0"/>
                <w:sz w:val="18"/>
                <w:szCs w:val="18"/>
                <w:lang w:eastAsia="zh-CN"/>
              </w:rPr>
            </w:pPr>
            <w:r w:rsidRPr="004241BF">
              <w:rPr>
                <w:b w:val="0"/>
                <w:sz w:val="18"/>
                <w:szCs w:val="18"/>
                <w:lang w:eastAsia="zh-CN"/>
              </w:rPr>
              <w:t>Stephen McCann</w:t>
            </w:r>
          </w:p>
        </w:tc>
        <w:tc>
          <w:tcPr>
            <w:tcW w:w="1440" w:type="dxa"/>
            <w:vAlign w:val="center"/>
          </w:tcPr>
          <w:p w14:paraId="6FD62BB6" w14:textId="77777777" w:rsidR="00D60F24" w:rsidRDefault="00D60F24" w:rsidP="00D60F24">
            <w:pPr>
              <w:pStyle w:val="T2"/>
              <w:spacing w:after="0"/>
              <w:ind w:left="0" w:right="0"/>
              <w:jc w:val="left"/>
              <w:rPr>
                <w:b w:val="0"/>
                <w:sz w:val="18"/>
                <w:szCs w:val="18"/>
                <w:lang w:eastAsia="ko-KR"/>
              </w:rPr>
            </w:pPr>
          </w:p>
        </w:tc>
        <w:tc>
          <w:tcPr>
            <w:tcW w:w="2610" w:type="dxa"/>
            <w:vAlign w:val="center"/>
          </w:tcPr>
          <w:p w14:paraId="0657EA45" w14:textId="77777777" w:rsidR="00D60F24" w:rsidRPr="003F0DA2" w:rsidRDefault="00D60F24" w:rsidP="00D60F24">
            <w:pPr>
              <w:pStyle w:val="T2"/>
              <w:spacing w:after="0"/>
              <w:ind w:left="0" w:right="0"/>
              <w:jc w:val="left"/>
              <w:rPr>
                <w:b w:val="0"/>
                <w:sz w:val="18"/>
                <w:szCs w:val="18"/>
                <w:lang w:eastAsia="ko-KR"/>
              </w:rPr>
            </w:pPr>
          </w:p>
        </w:tc>
        <w:tc>
          <w:tcPr>
            <w:tcW w:w="1620" w:type="dxa"/>
            <w:vAlign w:val="center"/>
          </w:tcPr>
          <w:p w14:paraId="75C303FF" w14:textId="77777777" w:rsidR="00D60F24" w:rsidRPr="003F0DA2" w:rsidRDefault="00D60F24" w:rsidP="00D60F24">
            <w:pPr>
              <w:pStyle w:val="T2"/>
              <w:spacing w:after="0"/>
              <w:ind w:left="0" w:right="0"/>
              <w:jc w:val="left"/>
              <w:rPr>
                <w:b w:val="0"/>
                <w:sz w:val="18"/>
                <w:szCs w:val="18"/>
                <w:lang w:eastAsia="ko-KR"/>
              </w:rPr>
            </w:pPr>
          </w:p>
        </w:tc>
        <w:tc>
          <w:tcPr>
            <w:tcW w:w="2358" w:type="dxa"/>
            <w:vAlign w:val="center"/>
          </w:tcPr>
          <w:p w14:paraId="557D50E9" w14:textId="77777777" w:rsidR="00D60F24" w:rsidRDefault="00D60F24" w:rsidP="00D60F24">
            <w:pPr>
              <w:pStyle w:val="T2"/>
              <w:spacing w:after="0"/>
              <w:ind w:left="0" w:right="0"/>
              <w:jc w:val="left"/>
              <w:rPr>
                <w:b w:val="0"/>
                <w:sz w:val="18"/>
                <w:szCs w:val="18"/>
                <w:lang w:eastAsia="ko-KR"/>
              </w:rPr>
            </w:pPr>
          </w:p>
        </w:tc>
      </w:tr>
      <w:tr w:rsidR="00D60F24" w14:paraId="683F9AE3" w14:textId="77777777" w:rsidTr="00B22550">
        <w:trPr>
          <w:trHeight w:val="359"/>
          <w:jc w:val="center"/>
        </w:trPr>
        <w:tc>
          <w:tcPr>
            <w:tcW w:w="1548" w:type="dxa"/>
            <w:vAlign w:val="center"/>
          </w:tcPr>
          <w:p w14:paraId="675E5B33" w14:textId="051ACA1D" w:rsidR="00D60F24" w:rsidRPr="00A6770A" w:rsidRDefault="00D60F24" w:rsidP="00D60F24">
            <w:pPr>
              <w:pStyle w:val="T2"/>
              <w:spacing w:after="0"/>
              <w:ind w:left="0" w:right="0"/>
              <w:jc w:val="left"/>
              <w:rPr>
                <w:b w:val="0"/>
                <w:sz w:val="18"/>
                <w:szCs w:val="18"/>
                <w:lang w:eastAsia="zh-CN"/>
              </w:rPr>
            </w:pPr>
            <w:r w:rsidRPr="004241BF">
              <w:rPr>
                <w:b w:val="0"/>
                <w:sz w:val="18"/>
                <w:szCs w:val="18"/>
                <w:lang w:eastAsia="zh-CN"/>
              </w:rPr>
              <w:t>Edward Au</w:t>
            </w:r>
          </w:p>
        </w:tc>
        <w:tc>
          <w:tcPr>
            <w:tcW w:w="1440" w:type="dxa"/>
            <w:vAlign w:val="center"/>
          </w:tcPr>
          <w:p w14:paraId="29DD911D" w14:textId="77777777" w:rsidR="00D60F24" w:rsidRDefault="00D60F24" w:rsidP="00D60F24">
            <w:pPr>
              <w:pStyle w:val="T2"/>
              <w:spacing w:after="0"/>
              <w:ind w:left="0" w:right="0"/>
              <w:jc w:val="left"/>
              <w:rPr>
                <w:b w:val="0"/>
                <w:sz w:val="18"/>
                <w:szCs w:val="18"/>
                <w:lang w:eastAsia="ko-KR"/>
              </w:rPr>
            </w:pPr>
          </w:p>
        </w:tc>
        <w:tc>
          <w:tcPr>
            <w:tcW w:w="2610" w:type="dxa"/>
            <w:vAlign w:val="center"/>
          </w:tcPr>
          <w:p w14:paraId="3414DA5B" w14:textId="77777777" w:rsidR="00D60F24" w:rsidRPr="003F0DA2" w:rsidRDefault="00D60F24" w:rsidP="00D60F24">
            <w:pPr>
              <w:pStyle w:val="T2"/>
              <w:spacing w:after="0"/>
              <w:ind w:left="0" w:right="0"/>
              <w:jc w:val="left"/>
              <w:rPr>
                <w:b w:val="0"/>
                <w:sz w:val="18"/>
                <w:szCs w:val="18"/>
                <w:lang w:eastAsia="ko-KR"/>
              </w:rPr>
            </w:pPr>
          </w:p>
        </w:tc>
        <w:tc>
          <w:tcPr>
            <w:tcW w:w="1620" w:type="dxa"/>
            <w:vAlign w:val="center"/>
          </w:tcPr>
          <w:p w14:paraId="1F09A037" w14:textId="77777777" w:rsidR="00D60F24" w:rsidRPr="003F0DA2" w:rsidRDefault="00D60F24" w:rsidP="00D60F24">
            <w:pPr>
              <w:pStyle w:val="T2"/>
              <w:spacing w:after="0"/>
              <w:ind w:left="0" w:right="0"/>
              <w:jc w:val="left"/>
              <w:rPr>
                <w:b w:val="0"/>
                <w:sz w:val="18"/>
                <w:szCs w:val="18"/>
                <w:lang w:eastAsia="ko-KR"/>
              </w:rPr>
            </w:pPr>
          </w:p>
        </w:tc>
        <w:tc>
          <w:tcPr>
            <w:tcW w:w="2358" w:type="dxa"/>
            <w:vAlign w:val="center"/>
          </w:tcPr>
          <w:p w14:paraId="4F541893" w14:textId="77777777" w:rsidR="00D60F24" w:rsidRDefault="00D60F24" w:rsidP="00D60F24">
            <w:pPr>
              <w:pStyle w:val="T2"/>
              <w:spacing w:after="0"/>
              <w:ind w:left="0" w:right="0"/>
              <w:jc w:val="left"/>
              <w:rPr>
                <w:b w:val="0"/>
                <w:sz w:val="18"/>
                <w:szCs w:val="18"/>
                <w:lang w:eastAsia="ko-KR"/>
              </w:rPr>
            </w:pPr>
          </w:p>
        </w:tc>
      </w:tr>
      <w:tr w:rsidR="00CF26BC" w14:paraId="22839BD0" w14:textId="77777777" w:rsidTr="00B22550">
        <w:trPr>
          <w:trHeight w:val="359"/>
          <w:jc w:val="center"/>
        </w:trPr>
        <w:tc>
          <w:tcPr>
            <w:tcW w:w="1548" w:type="dxa"/>
            <w:vAlign w:val="center"/>
          </w:tcPr>
          <w:p w14:paraId="3300E8DD" w14:textId="652B0897" w:rsidR="00CF26BC" w:rsidRPr="004241BF" w:rsidRDefault="00CF26BC" w:rsidP="00D60F24">
            <w:pPr>
              <w:pStyle w:val="T2"/>
              <w:spacing w:after="0"/>
              <w:ind w:left="0" w:right="0"/>
              <w:jc w:val="left"/>
              <w:rPr>
                <w:b w:val="0"/>
                <w:sz w:val="18"/>
                <w:szCs w:val="18"/>
                <w:lang w:eastAsia="zh-CN"/>
              </w:rPr>
            </w:pPr>
            <w:r>
              <w:rPr>
                <w:rFonts w:hint="eastAsia"/>
                <w:b w:val="0"/>
                <w:sz w:val="18"/>
                <w:szCs w:val="18"/>
                <w:lang w:eastAsia="zh-CN"/>
              </w:rPr>
              <w:t>J</w:t>
            </w:r>
            <w:r>
              <w:rPr>
                <w:b w:val="0"/>
                <w:sz w:val="18"/>
                <w:szCs w:val="18"/>
                <w:lang w:eastAsia="zh-CN"/>
              </w:rPr>
              <w:t>unghoon Suh</w:t>
            </w:r>
          </w:p>
        </w:tc>
        <w:tc>
          <w:tcPr>
            <w:tcW w:w="1440" w:type="dxa"/>
            <w:vAlign w:val="center"/>
          </w:tcPr>
          <w:p w14:paraId="44F23C74" w14:textId="77777777" w:rsidR="00CF26BC" w:rsidRDefault="00CF26BC" w:rsidP="00D60F24">
            <w:pPr>
              <w:pStyle w:val="T2"/>
              <w:spacing w:after="0"/>
              <w:ind w:left="0" w:right="0"/>
              <w:jc w:val="left"/>
              <w:rPr>
                <w:b w:val="0"/>
                <w:sz w:val="18"/>
                <w:szCs w:val="18"/>
                <w:lang w:eastAsia="ko-KR"/>
              </w:rPr>
            </w:pPr>
          </w:p>
        </w:tc>
        <w:tc>
          <w:tcPr>
            <w:tcW w:w="2610" w:type="dxa"/>
            <w:vAlign w:val="center"/>
          </w:tcPr>
          <w:p w14:paraId="1C060F23" w14:textId="77777777" w:rsidR="00CF26BC" w:rsidRPr="003F0DA2" w:rsidRDefault="00CF26BC" w:rsidP="00D60F24">
            <w:pPr>
              <w:pStyle w:val="T2"/>
              <w:spacing w:after="0"/>
              <w:ind w:left="0" w:right="0"/>
              <w:jc w:val="left"/>
              <w:rPr>
                <w:b w:val="0"/>
                <w:sz w:val="18"/>
                <w:szCs w:val="18"/>
                <w:lang w:eastAsia="ko-KR"/>
              </w:rPr>
            </w:pPr>
          </w:p>
        </w:tc>
        <w:tc>
          <w:tcPr>
            <w:tcW w:w="1620" w:type="dxa"/>
            <w:vAlign w:val="center"/>
          </w:tcPr>
          <w:p w14:paraId="2F7F7D8B" w14:textId="77777777" w:rsidR="00CF26BC" w:rsidRPr="003F0DA2" w:rsidRDefault="00CF26BC" w:rsidP="00D60F24">
            <w:pPr>
              <w:pStyle w:val="T2"/>
              <w:spacing w:after="0"/>
              <w:ind w:left="0" w:right="0"/>
              <w:jc w:val="left"/>
              <w:rPr>
                <w:b w:val="0"/>
                <w:sz w:val="18"/>
                <w:szCs w:val="18"/>
                <w:lang w:eastAsia="ko-KR"/>
              </w:rPr>
            </w:pPr>
          </w:p>
        </w:tc>
        <w:tc>
          <w:tcPr>
            <w:tcW w:w="2358" w:type="dxa"/>
            <w:vAlign w:val="center"/>
          </w:tcPr>
          <w:p w14:paraId="49001071" w14:textId="77777777" w:rsidR="00CF26BC" w:rsidRDefault="00CF26BC" w:rsidP="00D60F24">
            <w:pPr>
              <w:pStyle w:val="T2"/>
              <w:spacing w:after="0"/>
              <w:ind w:left="0" w:right="0"/>
              <w:jc w:val="left"/>
              <w:rPr>
                <w:b w:val="0"/>
                <w:sz w:val="18"/>
                <w:szCs w:val="18"/>
                <w:lang w:eastAsia="ko-KR"/>
              </w:rPr>
            </w:pPr>
          </w:p>
        </w:tc>
      </w:tr>
      <w:tr w:rsidR="00CF26BC" w14:paraId="5393BBAD" w14:textId="77777777" w:rsidTr="00B22550">
        <w:trPr>
          <w:trHeight w:val="359"/>
          <w:jc w:val="center"/>
        </w:trPr>
        <w:tc>
          <w:tcPr>
            <w:tcW w:w="1548" w:type="dxa"/>
            <w:vAlign w:val="center"/>
          </w:tcPr>
          <w:p w14:paraId="55837C89" w14:textId="39EBB30E" w:rsidR="00CF26BC" w:rsidRPr="004241BF" w:rsidRDefault="00CF26BC" w:rsidP="00D60F24">
            <w:pPr>
              <w:pStyle w:val="T2"/>
              <w:spacing w:after="0"/>
              <w:ind w:left="0" w:right="0"/>
              <w:jc w:val="left"/>
              <w:rPr>
                <w:b w:val="0"/>
                <w:sz w:val="18"/>
                <w:szCs w:val="18"/>
                <w:lang w:eastAsia="zh-CN"/>
              </w:rPr>
            </w:pPr>
            <w:r>
              <w:rPr>
                <w:rFonts w:hint="eastAsia"/>
                <w:b w:val="0"/>
                <w:sz w:val="18"/>
                <w:szCs w:val="18"/>
                <w:lang w:eastAsia="zh-CN"/>
              </w:rPr>
              <w:t>R</w:t>
            </w:r>
            <w:r>
              <w:rPr>
                <w:b w:val="0"/>
                <w:sz w:val="18"/>
                <w:szCs w:val="18"/>
                <w:lang w:eastAsia="zh-CN"/>
              </w:rPr>
              <w:t>oss Jian Yu</w:t>
            </w:r>
          </w:p>
        </w:tc>
        <w:tc>
          <w:tcPr>
            <w:tcW w:w="1440" w:type="dxa"/>
            <w:vAlign w:val="center"/>
          </w:tcPr>
          <w:p w14:paraId="304D6C1C" w14:textId="77777777" w:rsidR="00CF26BC" w:rsidRDefault="00CF26BC" w:rsidP="00D60F24">
            <w:pPr>
              <w:pStyle w:val="T2"/>
              <w:spacing w:after="0"/>
              <w:ind w:left="0" w:right="0"/>
              <w:jc w:val="left"/>
              <w:rPr>
                <w:b w:val="0"/>
                <w:sz w:val="18"/>
                <w:szCs w:val="18"/>
                <w:lang w:eastAsia="ko-KR"/>
              </w:rPr>
            </w:pPr>
          </w:p>
        </w:tc>
        <w:tc>
          <w:tcPr>
            <w:tcW w:w="2610" w:type="dxa"/>
            <w:vAlign w:val="center"/>
          </w:tcPr>
          <w:p w14:paraId="25394DEF" w14:textId="77777777" w:rsidR="00CF26BC" w:rsidRPr="003F0DA2" w:rsidRDefault="00CF26BC" w:rsidP="00D60F24">
            <w:pPr>
              <w:pStyle w:val="T2"/>
              <w:spacing w:after="0"/>
              <w:ind w:left="0" w:right="0"/>
              <w:jc w:val="left"/>
              <w:rPr>
                <w:b w:val="0"/>
                <w:sz w:val="18"/>
                <w:szCs w:val="18"/>
                <w:lang w:eastAsia="ko-KR"/>
              </w:rPr>
            </w:pPr>
          </w:p>
        </w:tc>
        <w:tc>
          <w:tcPr>
            <w:tcW w:w="1620" w:type="dxa"/>
            <w:vAlign w:val="center"/>
          </w:tcPr>
          <w:p w14:paraId="226F828C" w14:textId="77777777" w:rsidR="00CF26BC" w:rsidRPr="003F0DA2" w:rsidRDefault="00CF26BC" w:rsidP="00D60F24">
            <w:pPr>
              <w:pStyle w:val="T2"/>
              <w:spacing w:after="0"/>
              <w:ind w:left="0" w:right="0"/>
              <w:jc w:val="left"/>
              <w:rPr>
                <w:b w:val="0"/>
                <w:sz w:val="18"/>
                <w:szCs w:val="18"/>
                <w:lang w:eastAsia="ko-KR"/>
              </w:rPr>
            </w:pPr>
          </w:p>
        </w:tc>
        <w:tc>
          <w:tcPr>
            <w:tcW w:w="2358" w:type="dxa"/>
            <w:vAlign w:val="center"/>
          </w:tcPr>
          <w:p w14:paraId="2AEFFB98" w14:textId="77777777" w:rsidR="00CF26BC" w:rsidRDefault="00CF26BC" w:rsidP="00D60F24">
            <w:pPr>
              <w:pStyle w:val="T2"/>
              <w:spacing w:after="0"/>
              <w:ind w:left="0" w:right="0"/>
              <w:jc w:val="left"/>
              <w:rPr>
                <w:b w:val="0"/>
                <w:sz w:val="18"/>
                <w:szCs w:val="18"/>
                <w:lang w:eastAsia="ko-KR"/>
              </w:rPr>
            </w:pP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6EE2ADCF">
                  <wp:simplePos x="0" y="0"/>
                  <wp:positionH relativeFrom="column">
                    <wp:posOffset>-63500</wp:posOffset>
                  </wp:positionH>
                  <wp:positionV relativeFrom="paragraph">
                    <wp:posOffset>200660</wp:posOffset>
                  </wp:positionV>
                  <wp:extent cx="5943600" cy="32575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257550"/>
                          </a:xfrm>
                          <a:prstGeom prst="rect">
                            <a:avLst/>
                          </a:prstGeom>
                          <a:solidFill>
                            <a:srgbClr val="FFFFFF"/>
                          </a:solidFill>
                          <a:ln>
                            <a:noFill/>
                          </a:ln>
                        </wps:spPr>
                        <wps:txbx>
                          <w:txbxContent>
                            <w:p w14:paraId="2E05FA5C" w14:textId="3366008E" w:rsidR="004B30CE" w:rsidRDefault="004B30CE">
                              <w:pPr>
                                <w:pStyle w:val="T1"/>
                                <w:spacing w:after="120"/>
                              </w:pPr>
                              <w:r>
                                <w:t>Abstract</w:t>
                              </w:r>
                            </w:p>
                            <w:p w14:paraId="5D5B8AD0" w14:textId="715E7468" w:rsidR="004B30CE" w:rsidRDefault="004B30CE" w:rsidP="00E13F8F"/>
                            <w:p w14:paraId="4BB54922" w14:textId="1ACC31BB" w:rsidR="004B30CE" w:rsidRDefault="004B30CE" w:rsidP="006348AF">
                              <w:pPr>
                                <w:rPr>
                                  <w:ins w:id="1" w:author="Liyunbo" w:date="2021-07-20T15:35:00Z"/>
                                  <w:sz w:val="16"/>
                                  <w:szCs w:val="16"/>
                                  <w:lang w:eastAsia="ko-KR"/>
                                </w:rPr>
                              </w:pPr>
                              <w:r w:rsidRPr="001E6226">
                                <w:rPr>
                                  <w:rFonts w:hint="eastAsia"/>
                                  <w:sz w:val="16"/>
                                  <w:szCs w:val="16"/>
                                  <w:lang w:eastAsia="ko-KR"/>
                                </w:rPr>
                                <w:t>This submission propos</w:t>
                              </w:r>
                              <w:r w:rsidRPr="001E6226">
                                <w:rPr>
                                  <w:sz w:val="16"/>
                                  <w:szCs w:val="16"/>
                                  <w:lang w:eastAsia="ko-KR"/>
                                </w:rPr>
                                <w:t>es</w:t>
                              </w:r>
                              <w:r w:rsidRPr="001E6226">
                                <w:rPr>
                                  <w:rFonts w:hint="eastAsia"/>
                                  <w:sz w:val="16"/>
                                  <w:szCs w:val="16"/>
                                  <w:lang w:eastAsia="ko-KR"/>
                                </w:rPr>
                                <w:t xml:space="preserve"> </w:t>
                              </w:r>
                              <w:r>
                                <w:rPr>
                                  <w:sz w:val="16"/>
                                  <w:szCs w:val="16"/>
                                  <w:lang w:eastAsia="ko-KR"/>
                                </w:rPr>
                                <w:t>resolutions</w:t>
                              </w:r>
                              <w:r w:rsidRPr="001E6226">
                                <w:rPr>
                                  <w:sz w:val="16"/>
                                  <w:szCs w:val="16"/>
                                  <w:lang w:eastAsia="ko-KR"/>
                                </w:rPr>
                                <w:t xml:space="preserve"> for</w:t>
                              </w:r>
                              <w:r>
                                <w:rPr>
                                  <w:sz w:val="16"/>
                                  <w:szCs w:val="16"/>
                                  <w:lang w:eastAsia="ko-KR"/>
                                </w:rPr>
                                <w:t xml:space="preserve"> following CIDs </w:t>
                              </w:r>
                              <w:r w:rsidRPr="001E6226">
                                <w:rPr>
                                  <w:sz w:val="16"/>
                                  <w:szCs w:val="16"/>
                                  <w:lang w:eastAsia="ko-KR"/>
                                </w:rPr>
                                <w:t xml:space="preserve">based on the </w:t>
                              </w:r>
                              <w:r>
                                <w:rPr>
                                  <w:sz w:val="16"/>
                                  <w:szCs w:val="16"/>
                                  <w:lang w:eastAsia="ko-KR"/>
                                </w:rPr>
                                <w:t>IEEE802.11be Draft 1.1</w:t>
                              </w:r>
                              <w:r w:rsidRPr="001E6226">
                                <w:rPr>
                                  <w:sz w:val="16"/>
                                  <w:szCs w:val="16"/>
                                  <w:lang w:eastAsia="ko-KR"/>
                                </w:rPr>
                                <w:t>:</w:t>
                              </w:r>
                            </w:p>
                            <w:p w14:paraId="1A4424DF" w14:textId="77777777" w:rsidR="004B30CE" w:rsidRDefault="004B30CE" w:rsidP="001E6226">
                              <w:pPr>
                                <w:rPr>
                                  <w:rFonts w:eastAsia="Malgun Gothic"/>
                                  <w:sz w:val="16"/>
                                  <w:szCs w:val="16"/>
                                  <w:lang w:eastAsia="ko-KR"/>
                                </w:rPr>
                              </w:pPr>
                            </w:p>
                            <w:p w14:paraId="3FA7B1A8" w14:textId="092A4EE5" w:rsidR="004B30CE" w:rsidRPr="00BC762F" w:rsidRDefault="004B30CE" w:rsidP="001E6226">
                              <w:pPr>
                                <w:rPr>
                                  <w:rFonts w:eastAsia="Malgun Gothic"/>
                                  <w:sz w:val="16"/>
                                  <w:szCs w:val="16"/>
                                  <w:lang w:eastAsia="ko-KR"/>
                                </w:rPr>
                              </w:pPr>
                              <w:r w:rsidRPr="00BC762F">
                                <w:rPr>
                                  <w:rFonts w:ascii="Arial" w:hAnsi="Arial" w:cs="Arial"/>
                                  <w:sz w:val="16"/>
                                  <w:szCs w:val="16"/>
                                </w:rPr>
                                <w:t>4124, 5695, 7379, 7440, 7837, 7838, 7839, 7840, 8066, 8258, 6004, 6003, 4145, 7681, 5697, 8259, 8260, 8261, 7377, 5696, 7878, 7387, 7388, 4893, 5548, 5549, 5233, 5550, 5551, 5553, 4975, 5552, 5554</w:t>
                              </w:r>
                            </w:p>
                            <w:p w14:paraId="04C37BFD" w14:textId="77777777" w:rsidR="004B30CE" w:rsidRPr="006348AF" w:rsidRDefault="004B30CE" w:rsidP="001E6226">
                              <w:pPr>
                                <w:rPr>
                                  <w:sz w:val="16"/>
                                  <w:szCs w:val="16"/>
                                  <w:lang w:eastAsia="ko-KR"/>
                                </w:rPr>
                              </w:pPr>
                            </w:p>
                            <w:p w14:paraId="43474ECF" w14:textId="77777777" w:rsidR="004B30CE" w:rsidRPr="001E6226" w:rsidRDefault="004B30CE" w:rsidP="001E6226">
                              <w:pPr>
                                <w:rPr>
                                  <w:sz w:val="16"/>
                                  <w:szCs w:val="16"/>
                                </w:rPr>
                              </w:pPr>
                              <w:r w:rsidRPr="001E6226">
                                <w:rPr>
                                  <w:sz w:val="16"/>
                                  <w:szCs w:val="16"/>
                                </w:rPr>
                                <w:t>Revisions:</w:t>
                              </w:r>
                            </w:p>
                            <w:p w14:paraId="5ACDB524" w14:textId="7C0D0FD6" w:rsidR="004B30CE" w:rsidRDefault="004B30CE" w:rsidP="00E41F77">
                              <w:pPr>
                                <w:pStyle w:val="ab"/>
                                <w:numPr>
                                  <w:ilvl w:val="0"/>
                                  <w:numId w:val="65"/>
                                </w:numPr>
                                <w:contextualSpacing w:val="0"/>
                                <w:rPr>
                                  <w:sz w:val="16"/>
                                  <w:szCs w:val="16"/>
                                </w:rPr>
                              </w:pPr>
                              <w:r w:rsidRPr="001E6226">
                                <w:rPr>
                                  <w:sz w:val="16"/>
                                  <w:szCs w:val="16"/>
                                </w:rPr>
                                <w:t xml:space="preserve">Rev 0: Initial version of the document. </w:t>
                              </w:r>
                            </w:p>
                            <w:p w14:paraId="764D2311" w14:textId="73EC77BA" w:rsidR="004B30CE" w:rsidRDefault="004B30CE" w:rsidP="001E6226">
                              <w:pPr>
                                <w:pStyle w:val="ab"/>
                                <w:numPr>
                                  <w:ilvl w:val="0"/>
                                  <w:numId w:val="65"/>
                                </w:numPr>
                                <w:contextualSpacing w:val="0"/>
                                <w:rPr>
                                  <w:sz w:val="16"/>
                                  <w:szCs w:val="16"/>
                                </w:rPr>
                              </w:pPr>
                            </w:p>
                            <w:p w14:paraId="7E4D9A8C" w14:textId="77777777" w:rsidR="004B30CE" w:rsidRPr="001E6226" w:rsidRDefault="004B30CE" w:rsidP="00F2561A">
                              <w:pPr>
                                <w:pStyle w:val="ab"/>
                                <w:contextualSpacing w:val="0"/>
                                <w:rPr>
                                  <w:sz w:val="16"/>
                                  <w:szCs w:val="16"/>
                                </w:rPr>
                              </w:pPr>
                            </w:p>
                            <w:p w14:paraId="4FA4BEC8" w14:textId="498AF8C3" w:rsidR="004B30CE" w:rsidRPr="001E6226" w:rsidRDefault="004B30CE" w:rsidP="001E6226">
                              <w:pPr>
                                <w:suppressAutoHyphen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5pt;margin-top:15.8pt;width:468pt;height:25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" o:allowincell="f" stroked="f">
                  <v:textbox>
                    <w:txbxContent>
                      <w:p w14:paraId="2E05FA5C" w14:textId="3366008E" w:rsidR="004B30CE" w:rsidRDefault="004B30CE">
                        <w:pPr>
                          <w:pStyle w:val="T1"/>
                          <w:spacing w:after="120"/>
                        </w:pPr>
                        <w:r>
                          <w:t>Abstract</w:t>
                        </w:r>
                      </w:p>
                      <w:p w14:paraId="5D5B8AD0" w14:textId="715E7468" w:rsidR="004B30CE" w:rsidRDefault="004B30CE" w:rsidP="00E13F8F"/>
                      <w:p w14:paraId="4BB54922" w14:textId="1ACC31BB" w:rsidR="004B30CE" w:rsidRDefault="004B30CE" w:rsidP="006348AF">
                        <w:pPr>
                          <w:rPr>
                            <w:ins w:id="2" w:author="Liyunbo" w:date="2021-07-20T15:35:00Z"/>
                            <w:sz w:val="16"/>
                            <w:szCs w:val="16"/>
                            <w:lang w:eastAsia="ko-KR"/>
                          </w:rPr>
                        </w:pPr>
                        <w:r w:rsidRPr="001E6226">
                          <w:rPr>
                            <w:rFonts w:hint="eastAsia"/>
                            <w:sz w:val="16"/>
                            <w:szCs w:val="16"/>
                            <w:lang w:eastAsia="ko-KR"/>
                          </w:rPr>
                          <w:t>This submission propos</w:t>
                        </w:r>
                        <w:r w:rsidRPr="001E6226">
                          <w:rPr>
                            <w:sz w:val="16"/>
                            <w:szCs w:val="16"/>
                            <w:lang w:eastAsia="ko-KR"/>
                          </w:rPr>
                          <w:t>es</w:t>
                        </w:r>
                        <w:r w:rsidRPr="001E6226">
                          <w:rPr>
                            <w:rFonts w:hint="eastAsia"/>
                            <w:sz w:val="16"/>
                            <w:szCs w:val="16"/>
                            <w:lang w:eastAsia="ko-KR"/>
                          </w:rPr>
                          <w:t xml:space="preserve"> </w:t>
                        </w:r>
                        <w:r>
                          <w:rPr>
                            <w:sz w:val="16"/>
                            <w:szCs w:val="16"/>
                            <w:lang w:eastAsia="ko-KR"/>
                          </w:rPr>
                          <w:t>resolutions</w:t>
                        </w:r>
                        <w:r w:rsidRPr="001E6226">
                          <w:rPr>
                            <w:sz w:val="16"/>
                            <w:szCs w:val="16"/>
                            <w:lang w:eastAsia="ko-KR"/>
                          </w:rPr>
                          <w:t xml:space="preserve"> for</w:t>
                        </w:r>
                        <w:r>
                          <w:rPr>
                            <w:sz w:val="16"/>
                            <w:szCs w:val="16"/>
                            <w:lang w:eastAsia="ko-KR"/>
                          </w:rPr>
                          <w:t xml:space="preserve"> following CIDs </w:t>
                        </w:r>
                        <w:r w:rsidRPr="001E6226">
                          <w:rPr>
                            <w:sz w:val="16"/>
                            <w:szCs w:val="16"/>
                            <w:lang w:eastAsia="ko-KR"/>
                          </w:rPr>
                          <w:t xml:space="preserve">based on the </w:t>
                        </w:r>
                        <w:r>
                          <w:rPr>
                            <w:sz w:val="16"/>
                            <w:szCs w:val="16"/>
                            <w:lang w:eastAsia="ko-KR"/>
                          </w:rPr>
                          <w:t>IEEE802.11be Draft 1.1</w:t>
                        </w:r>
                        <w:r w:rsidRPr="001E6226">
                          <w:rPr>
                            <w:sz w:val="16"/>
                            <w:szCs w:val="16"/>
                            <w:lang w:eastAsia="ko-KR"/>
                          </w:rPr>
                          <w:t>:</w:t>
                        </w:r>
                      </w:p>
                      <w:p w14:paraId="1A4424DF" w14:textId="77777777" w:rsidR="004B30CE" w:rsidRDefault="004B30CE" w:rsidP="001E6226">
                        <w:pPr>
                          <w:rPr>
                            <w:rFonts w:eastAsia="Malgun Gothic"/>
                            <w:sz w:val="16"/>
                            <w:szCs w:val="16"/>
                            <w:lang w:eastAsia="ko-KR"/>
                          </w:rPr>
                        </w:pPr>
                      </w:p>
                      <w:p w14:paraId="3FA7B1A8" w14:textId="092A4EE5" w:rsidR="004B30CE" w:rsidRPr="00BC762F" w:rsidRDefault="004B30CE" w:rsidP="001E6226">
                        <w:pPr>
                          <w:rPr>
                            <w:rFonts w:eastAsia="Malgun Gothic"/>
                            <w:sz w:val="16"/>
                            <w:szCs w:val="16"/>
                            <w:lang w:eastAsia="ko-KR"/>
                          </w:rPr>
                        </w:pPr>
                        <w:r w:rsidRPr="00BC762F">
                          <w:rPr>
                            <w:rFonts w:ascii="Arial" w:hAnsi="Arial" w:cs="Arial"/>
                            <w:sz w:val="16"/>
                            <w:szCs w:val="16"/>
                          </w:rPr>
                          <w:t>4124, 5695, 7379, 7440, 7837, 7838, 7839, 7840, 8066, 8258, 6004, 6003, 4145, 7681, 5697, 8259, 8260, 8261, 7377, 5696, 7878, 7387, 7388, 4893, 5548, 5549, 5233, 5550, 5551, 5553, 4975, 5552, 5554</w:t>
                        </w:r>
                      </w:p>
                      <w:p w14:paraId="04C37BFD" w14:textId="77777777" w:rsidR="004B30CE" w:rsidRPr="006348AF" w:rsidRDefault="004B30CE" w:rsidP="001E6226">
                        <w:pPr>
                          <w:rPr>
                            <w:sz w:val="16"/>
                            <w:szCs w:val="16"/>
                            <w:lang w:eastAsia="ko-KR"/>
                          </w:rPr>
                        </w:pPr>
                      </w:p>
                      <w:p w14:paraId="43474ECF" w14:textId="77777777" w:rsidR="004B30CE" w:rsidRPr="001E6226" w:rsidRDefault="004B30CE" w:rsidP="001E6226">
                        <w:pPr>
                          <w:rPr>
                            <w:sz w:val="16"/>
                            <w:szCs w:val="16"/>
                          </w:rPr>
                        </w:pPr>
                        <w:r w:rsidRPr="001E6226">
                          <w:rPr>
                            <w:sz w:val="16"/>
                            <w:szCs w:val="16"/>
                          </w:rPr>
                          <w:t>Revisions:</w:t>
                        </w:r>
                      </w:p>
                      <w:p w14:paraId="5ACDB524" w14:textId="7C0D0FD6" w:rsidR="004B30CE" w:rsidRDefault="004B30CE" w:rsidP="00E41F77">
                        <w:pPr>
                          <w:pStyle w:val="ab"/>
                          <w:numPr>
                            <w:ilvl w:val="0"/>
                            <w:numId w:val="65"/>
                          </w:numPr>
                          <w:contextualSpacing w:val="0"/>
                          <w:rPr>
                            <w:sz w:val="16"/>
                            <w:szCs w:val="16"/>
                          </w:rPr>
                        </w:pPr>
                        <w:r w:rsidRPr="001E6226">
                          <w:rPr>
                            <w:sz w:val="16"/>
                            <w:szCs w:val="16"/>
                          </w:rPr>
                          <w:t xml:space="preserve">Rev 0: Initial version of the document. </w:t>
                        </w:r>
                      </w:p>
                      <w:p w14:paraId="764D2311" w14:textId="73EC77BA" w:rsidR="004B30CE" w:rsidRDefault="004B30CE" w:rsidP="001E6226">
                        <w:pPr>
                          <w:pStyle w:val="ab"/>
                          <w:numPr>
                            <w:ilvl w:val="0"/>
                            <w:numId w:val="65"/>
                          </w:numPr>
                          <w:contextualSpacing w:val="0"/>
                          <w:rPr>
                            <w:sz w:val="16"/>
                            <w:szCs w:val="16"/>
                          </w:rPr>
                        </w:pPr>
                      </w:p>
                      <w:p w14:paraId="7E4D9A8C" w14:textId="77777777" w:rsidR="004B30CE" w:rsidRPr="001E6226" w:rsidRDefault="004B30CE" w:rsidP="00F2561A">
                        <w:pPr>
                          <w:pStyle w:val="ab"/>
                          <w:contextualSpacing w:val="0"/>
                          <w:rPr>
                            <w:sz w:val="16"/>
                            <w:szCs w:val="16"/>
                          </w:rPr>
                        </w:pPr>
                      </w:p>
                      <w:p w14:paraId="4FA4BEC8" w14:textId="498AF8C3" w:rsidR="004B30CE" w:rsidRPr="001E6226" w:rsidRDefault="004B30CE" w:rsidP="001E6226">
                        <w:pPr>
                          <w:suppressAutoHyphens/>
                        </w:pP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6FB3F92" w:rsidR="00711AE2" w:rsidRDefault="00711AE2" w:rsidP="002B1A82">
      <w:pPr>
        <w:rPr>
          <w:ins w:id="2" w:author="Cariou, Laurent" w:date="2021-02-16T18:50:00Z"/>
          <w:sz w:val="16"/>
        </w:rPr>
      </w:pPr>
    </w:p>
    <w:p w14:paraId="7FC2A345" w14:textId="68FE8919" w:rsidR="00A86CD1" w:rsidRDefault="00A86CD1" w:rsidP="002B1A82">
      <w:pPr>
        <w:rPr>
          <w:sz w:val="16"/>
        </w:rPr>
      </w:pPr>
    </w:p>
    <w:p w14:paraId="07DE67D1" w14:textId="7A416755" w:rsidR="00A86CD1" w:rsidRDefault="00A86CD1" w:rsidP="002B1A82">
      <w:pPr>
        <w:rPr>
          <w:sz w:val="16"/>
        </w:rPr>
      </w:pPr>
    </w:p>
    <w:p w14:paraId="2F507334" w14:textId="77777777" w:rsidR="001E6226" w:rsidRDefault="001E6226" w:rsidP="002B1A82">
      <w:pPr>
        <w:rPr>
          <w:sz w:val="16"/>
        </w:rPr>
      </w:pPr>
    </w:p>
    <w:p w14:paraId="3C6054CD" w14:textId="77777777" w:rsidR="001E6226" w:rsidRDefault="001E6226" w:rsidP="002B1A82">
      <w:pPr>
        <w:rPr>
          <w:sz w:val="16"/>
        </w:rPr>
      </w:pPr>
    </w:p>
    <w:p w14:paraId="56A21E2E" w14:textId="77777777" w:rsidR="001E6226" w:rsidRDefault="001E6226" w:rsidP="002B1A82">
      <w:pPr>
        <w:rPr>
          <w:sz w:val="16"/>
        </w:rPr>
      </w:pPr>
    </w:p>
    <w:p w14:paraId="246C9F28" w14:textId="77777777" w:rsidR="001E6226" w:rsidRDefault="001E6226" w:rsidP="002B1A82">
      <w:pPr>
        <w:rPr>
          <w:sz w:val="16"/>
        </w:rPr>
      </w:pPr>
    </w:p>
    <w:p w14:paraId="76229034" w14:textId="77777777" w:rsidR="001E6226" w:rsidRDefault="001E6226" w:rsidP="002B1A82">
      <w:pPr>
        <w:rPr>
          <w:sz w:val="16"/>
        </w:rPr>
      </w:pPr>
    </w:p>
    <w:p w14:paraId="27031074" w14:textId="77777777" w:rsidR="001E6226" w:rsidRDefault="001E6226" w:rsidP="002B1A82">
      <w:pPr>
        <w:rPr>
          <w:sz w:val="16"/>
        </w:rPr>
      </w:pPr>
    </w:p>
    <w:p w14:paraId="3B9B0BD5" w14:textId="77777777" w:rsidR="001E6226" w:rsidRDefault="001E6226" w:rsidP="002B1A82">
      <w:pPr>
        <w:rPr>
          <w:sz w:val="16"/>
        </w:rPr>
      </w:pPr>
    </w:p>
    <w:p w14:paraId="4621AE1D" w14:textId="77777777" w:rsidR="001E6226" w:rsidRDefault="001E6226" w:rsidP="002B1A82">
      <w:pPr>
        <w:rPr>
          <w:sz w:val="16"/>
        </w:rPr>
      </w:pPr>
    </w:p>
    <w:p w14:paraId="1521702B" w14:textId="77777777" w:rsidR="001E6226" w:rsidRDefault="001E6226" w:rsidP="002B1A82">
      <w:pPr>
        <w:rPr>
          <w:sz w:val="16"/>
        </w:rPr>
      </w:pPr>
    </w:p>
    <w:p w14:paraId="3ED8EF19" w14:textId="77777777" w:rsidR="001E6226" w:rsidRDefault="001E6226" w:rsidP="002B1A82">
      <w:pPr>
        <w:rPr>
          <w:sz w:val="16"/>
        </w:rPr>
      </w:pPr>
    </w:p>
    <w:p w14:paraId="235964E1" w14:textId="77777777" w:rsidR="001E6226" w:rsidRDefault="001E6226" w:rsidP="002B1A82">
      <w:pPr>
        <w:rPr>
          <w:sz w:val="16"/>
        </w:rPr>
      </w:pPr>
    </w:p>
    <w:p w14:paraId="377FDA90" w14:textId="77777777" w:rsidR="001E6226" w:rsidRDefault="001E6226" w:rsidP="002B1A82">
      <w:pPr>
        <w:rPr>
          <w:sz w:val="16"/>
        </w:rPr>
      </w:pPr>
    </w:p>
    <w:p w14:paraId="3EF0A373" w14:textId="77777777" w:rsidR="001E6226" w:rsidRDefault="001E6226" w:rsidP="002B1A82">
      <w:pPr>
        <w:rPr>
          <w:sz w:val="16"/>
        </w:rPr>
      </w:pPr>
    </w:p>
    <w:p w14:paraId="30BB4427" w14:textId="77777777" w:rsidR="001E6226" w:rsidRDefault="001E6226" w:rsidP="002B1A82">
      <w:pPr>
        <w:rPr>
          <w:sz w:val="16"/>
        </w:rPr>
      </w:pPr>
    </w:p>
    <w:p w14:paraId="1B3249B0" w14:textId="77777777" w:rsidR="001E6226" w:rsidRDefault="001E6226" w:rsidP="002B1A82">
      <w:pPr>
        <w:rPr>
          <w:sz w:val="16"/>
        </w:rPr>
      </w:pPr>
    </w:p>
    <w:p w14:paraId="73419D48" w14:textId="77777777" w:rsidR="001E6226" w:rsidRDefault="001E6226" w:rsidP="002B1A82">
      <w:pPr>
        <w:rPr>
          <w:sz w:val="16"/>
        </w:rPr>
      </w:pPr>
    </w:p>
    <w:p w14:paraId="373BC3C6" w14:textId="77777777" w:rsidR="001E6226" w:rsidRDefault="001E6226" w:rsidP="002B1A82">
      <w:pPr>
        <w:rPr>
          <w:sz w:val="16"/>
        </w:rPr>
      </w:pPr>
    </w:p>
    <w:p w14:paraId="0AD25D12" w14:textId="77777777" w:rsidR="001E6226" w:rsidRDefault="001E6226" w:rsidP="002B1A82">
      <w:pPr>
        <w:rPr>
          <w:sz w:val="16"/>
        </w:rPr>
      </w:pPr>
    </w:p>
    <w:p w14:paraId="3A2620BD" w14:textId="77777777" w:rsidR="00A86CD1" w:rsidRDefault="00A86CD1" w:rsidP="002B1A82">
      <w:pPr>
        <w:rPr>
          <w:sz w:val="16"/>
        </w:rPr>
      </w:pPr>
    </w:p>
    <w:p w14:paraId="046B2709" w14:textId="1DC53653"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ab"/>
        <w:numPr>
          <w:ilvl w:val="0"/>
          <w:numId w:val="2"/>
        </w:numPr>
        <w:rPr>
          <w:b/>
          <w:sz w:val="20"/>
        </w:rPr>
      </w:pPr>
      <w:r w:rsidRPr="00E13124">
        <w:rPr>
          <w:b/>
          <w:sz w:val="20"/>
        </w:rPr>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BCA8AEB" w14:textId="77777777" w:rsidR="007E5DE0" w:rsidRPr="006348AF" w:rsidRDefault="007E5DE0" w:rsidP="007E5DE0">
      <w:pPr>
        <w:rPr>
          <w:rFonts w:eastAsia="Malgun Gothic"/>
          <w:bCs/>
          <w:iCs/>
          <w:sz w:val="16"/>
          <w:lang w:eastAsia="ko-KR"/>
        </w:rPr>
      </w:pPr>
    </w:p>
    <w:p w14:paraId="7CF6E47C" w14:textId="77777777" w:rsidR="007E5DE0" w:rsidRDefault="007E5DE0" w:rsidP="00AA56F8">
      <w:pPr>
        <w:rPr>
          <w:rFonts w:eastAsia="Malgun Gothic"/>
          <w:bCs/>
          <w:iCs/>
          <w:sz w:val="16"/>
          <w:lang w:eastAsia="ko-KR"/>
        </w:rPr>
      </w:pPr>
    </w:p>
    <w:p w14:paraId="4DE03CCC" w14:textId="77777777" w:rsidR="006348AF" w:rsidRDefault="006348AF" w:rsidP="006348AF">
      <w:pPr>
        <w:rPr>
          <w:rFonts w:eastAsia="Malgun Gothic"/>
          <w:sz w:val="16"/>
          <w:lang w:eastAsia="ko-KR"/>
        </w:rPr>
      </w:pPr>
    </w:p>
    <w:tbl>
      <w:tblPr>
        <w:tblStyle w:val="ae"/>
        <w:tblW w:w="10516" w:type="dxa"/>
        <w:tblInd w:w="-456" w:type="dxa"/>
        <w:tblLayout w:type="fixed"/>
        <w:tblLook w:val="04A0" w:firstRow="1" w:lastRow="0" w:firstColumn="1" w:lastColumn="0" w:noHBand="0" w:noVBand="1"/>
      </w:tblPr>
      <w:tblGrid>
        <w:gridCol w:w="721"/>
        <w:gridCol w:w="900"/>
        <w:gridCol w:w="720"/>
        <w:gridCol w:w="900"/>
        <w:gridCol w:w="2455"/>
        <w:gridCol w:w="2045"/>
        <w:gridCol w:w="2775"/>
      </w:tblGrid>
      <w:tr w:rsidR="006348AF" w:rsidRPr="00677427" w14:paraId="6BEB45A5" w14:textId="77777777" w:rsidTr="00A31B73">
        <w:trPr>
          <w:trHeight w:val="373"/>
        </w:trPr>
        <w:tc>
          <w:tcPr>
            <w:tcW w:w="721" w:type="dxa"/>
          </w:tcPr>
          <w:p w14:paraId="2E8936AD" w14:textId="77777777" w:rsidR="006348AF" w:rsidRPr="00677427" w:rsidRDefault="006348AF" w:rsidP="00A31B73">
            <w:pPr>
              <w:autoSpaceDE w:val="0"/>
              <w:autoSpaceDN w:val="0"/>
              <w:adjustRightInd w:val="0"/>
              <w:jc w:val="center"/>
              <w:rPr>
                <w:b/>
                <w:bCs/>
                <w:sz w:val="16"/>
                <w:szCs w:val="16"/>
                <w:lang w:eastAsia="ko-KR"/>
              </w:rPr>
            </w:pPr>
            <w:r w:rsidRPr="00677427">
              <w:rPr>
                <w:b/>
                <w:bCs/>
                <w:sz w:val="16"/>
                <w:szCs w:val="16"/>
                <w:lang w:eastAsia="ko-KR"/>
              </w:rPr>
              <w:t>CID</w:t>
            </w:r>
          </w:p>
        </w:tc>
        <w:tc>
          <w:tcPr>
            <w:tcW w:w="900" w:type="dxa"/>
          </w:tcPr>
          <w:p w14:paraId="61035925" w14:textId="77777777" w:rsidR="006348AF" w:rsidRPr="00677427" w:rsidRDefault="006348AF" w:rsidP="00A31B73">
            <w:pPr>
              <w:autoSpaceDE w:val="0"/>
              <w:autoSpaceDN w:val="0"/>
              <w:adjustRightInd w:val="0"/>
              <w:jc w:val="center"/>
              <w:rPr>
                <w:b/>
                <w:bCs/>
                <w:sz w:val="16"/>
                <w:szCs w:val="16"/>
                <w:lang w:eastAsia="ko-KR"/>
              </w:rPr>
            </w:pPr>
            <w:r w:rsidRPr="00677427">
              <w:rPr>
                <w:b/>
                <w:bCs/>
                <w:sz w:val="16"/>
                <w:szCs w:val="16"/>
                <w:lang w:eastAsia="ko-KR"/>
              </w:rPr>
              <w:t>Commenter</w:t>
            </w:r>
          </w:p>
        </w:tc>
        <w:tc>
          <w:tcPr>
            <w:tcW w:w="720" w:type="dxa"/>
          </w:tcPr>
          <w:p w14:paraId="587FD986" w14:textId="77777777" w:rsidR="006348AF" w:rsidRPr="00677427" w:rsidRDefault="006348AF" w:rsidP="00A31B73">
            <w:pPr>
              <w:autoSpaceDE w:val="0"/>
              <w:autoSpaceDN w:val="0"/>
              <w:adjustRightInd w:val="0"/>
              <w:jc w:val="center"/>
              <w:rPr>
                <w:b/>
                <w:bCs/>
                <w:sz w:val="16"/>
                <w:szCs w:val="16"/>
                <w:lang w:eastAsia="ko-KR"/>
              </w:rPr>
            </w:pPr>
            <w:r w:rsidRPr="00677427">
              <w:rPr>
                <w:b/>
                <w:bCs/>
                <w:sz w:val="16"/>
                <w:szCs w:val="16"/>
                <w:lang w:eastAsia="ko-KR"/>
              </w:rPr>
              <w:t xml:space="preserve">Clause </w:t>
            </w:r>
          </w:p>
        </w:tc>
        <w:tc>
          <w:tcPr>
            <w:tcW w:w="900" w:type="dxa"/>
          </w:tcPr>
          <w:p w14:paraId="3BC8D7E6" w14:textId="77777777" w:rsidR="006348AF" w:rsidRPr="00677427" w:rsidRDefault="006348AF" w:rsidP="00A31B73">
            <w:pPr>
              <w:autoSpaceDE w:val="0"/>
              <w:autoSpaceDN w:val="0"/>
              <w:adjustRightInd w:val="0"/>
              <w:jc w:val="center"/>
              <w:rPr>
                <w:b/>
                <w:bCs/>
                <w:sz w:val="16"/>
                <w:szCs w:val="16"/>
                <w:lang w:eastAsia="ko-KR"/>
              </w:rPr>
            </w:pPr>
            <w:r w:rsidRPr="00677427">
              <w:rPr>
                <w:b/>
                <w:bCs/>
                <w:sz w:val="16"/>
                <w:szCs w:val="16"/>
                <w:lang w:eastAsia="ko-KR"/>
              </w:rPr>
              <w:t>P.L</w:t>
            </w:r>
          </w:p>
        </w:tc>
        <w:tc>
          <w:tcPr>
            <w:tcW w:w="2455" w:type="dxa"/>
          </w:tcPr>
          <w:p w14:paraId="230F73D0" w14:textId="77777777" w:rsidR="006348AF" w:rsidRPr="00677427" w:rsidRDefault="006348AF" w:rsidP="00A31B73">
            <w:pPr>
              <w:autoSpaceDE w:val="0"/>
              <w:autoSpaceDN w:val="0"/>
              <w:adjustRightInd w:val="0"/>
              <w:jc w:val="center"/>
              <w:rPr>
                <w:b/>
                <w:bCs/>
                <w:sz w:val="16"/>
                <w:szCs w:val="16"/>
                <w:lang w:eastAsia="ko-KR"/>
              </w:rPr>
            </w:pPr>
            <w:r w:rsidRPr="00677427">
              <w:rPr>
                <w:b/>
                <w:bCs/>
                <w:sz w:val="16"/>
                <w:szCs w:val="16"/>
                <w:lang w:eastAsia="ko-KR"/>
              </w:rPr>
              <w:t>Comment</w:t>
            </w:r>
          </w:p>
        </w:tc>
        <w:tc>
          <w:tcPr>
            <w:tcW w:w="2045" w:type="dxa"/>
          </w:tcPr>
          <w:p w14:paraId="22DAC390" w14:textId="77777777" w:rsidR="006348AF" w:rsidRPr="00677427" w:rsidRDefault="006348AF" w:rsidP="00A31B73">
            <w:pPr>
              <w:autoSpaceDE w:val="0"/>
              <w:autoSpaceDN w:val="0"/>
              <w:adjustRightInd w:val="0"/>
              <w:jc w:val="center"/>
              <w:rPr>
                <w:b/>
                <w:bCs/>
                <w:sz w:val="16"/>
                <w:szCs w:val="16"/>
                <w:lang w:eastAsia="ko-KR"/>
              </w:rPr>
            </w:pPr>
            <w:r w:rsidRPr="00677427">
              <w:rPr>
                <w:b/>
                <w:bCs/>
                <w:sz w:val="16"/>
                <w:szCs w:val="16"/>
                <w:lang w:eastAsia="ko-KR"/>
              </w:rPr>
              <w:t>Proposed Change</w:t>
            </w:r>
          </w:p>
        </w:tc>
        <w:tc>
          <w:tcPr>
            <w:tcW w:w="2775" w:type="dxa"/>
          </w:tcPr>
          <w:p w14:paraId="3D8D2C5A" w14:textId="77777777" w:rsidR="006348AF" w:rsidRPr="00677427" w:rsidRDefault="006348AF" w:rsidP="00A31B73">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6348AF" w:rsidRPr="008F0D26" w14:paraId="7D8D5DC3" w14:textId="77777777" w:rsidTr="00A31B73">
        <w:trPr>
          <w:trHeight w:val="980"/>
        </w:trPr>
        <w:tc>
          <w:tcPr>
            <w:tcW w:w="721" w:type="dxa"/>
          </w:tcPr>
          <w:p w14:paraId="3BDBB9B0"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4124</w:t>
            </w:r>
          </w:p>
        </w:tc>
        <w:tc>
          <w:tcPr>
            <w:tcW w:w="900" w:type="dxa"/>
          </w:tcPr>
          <w:p w14:paraId="776F5A65"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 xml:space="preserve">Albert </w:t>
            </w:r>
            <w:proofErr w:type="spellStart"/>
            <w:r>
              <w:rPr>
                <w:rFonts w:ascii="Arial" w:hAnsi="Arial" w:cs="Arial"/>
                <w:sz w:val="20"/>
                <w:szCs w:val="20"/>
              </w:rPr>
              <w:t>Petrick</w:t>
            </w:r>
            <w:proofErr w:type="spellEnd"/>
          </w:p>
        </w:tc>
        <w:tc>
          <w:tcPr>
            <w:tcW w:w="720" w:type="dxa"/>
          </w:tcPr>
          <w:p w14:paraId="05EBBD25"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9.3.1.2</w:t>
            </w:r>
          </w:p>
        </w:tc>
        <w:tc>
          <w:tcPr>
            <w:tcW w:w="900" w:type="dxa"/>
          </w:tcPr>
          <w:p w14:paraId="3FC3F002"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74.37</w:t>
            </w:r>
          </w:p>
        </w:tc>
        <w:tc>
          <w:tcPr>
            <w:tcW w:w="2455" w:type="dxa"/>
          </w:tcPr>
          <w:p w14:paraId="5ADB6613"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 xml:space="preserve">STA 6G is referenced in Table 17-1 Table 17-2 and in </w:t>
            </w:r>
            <w:proofErr w:type="spellStart"/>
            <w:r>
              <w:rPr>
                <w:rFonts w:ascii="Arial" w:hAnsi="Arial" w:cs="Arial"/>
                <w:sz w:val="20"/>
                <w:szCs w:val="20"/>
              </w:rPr>
              <w:t>subclauses</w:t>
            </w:r>
            <w:proofErr w:type="spellEnd"/>
            <w:r>
              <w:rPr>
                <w:rFonts w:ascii="Arial" w:hAnsi="Arial" w:cs="Arial"/>
                <w:sz w:val="20"/>
                <w:szCs w:val="20"/>
              </w:rPr>
              <w:t xml:space="preserve"> 9.3.1.2 RTS frame format, 9.3.1.5 CF-END, and 9.3.17 </w:t>
            </w:r>
            <w:proofErr w:type="spellStart"/>
            <w:r>
              <w:rPr>
                <w:rFonts w:ascii="Arial" w:hAnsi="Arial" w:cs="Arial"/>
                <w:sz w:val="20"/>
                <w:szCs w:val="20"/>
              </w:rPr>
              <w:t>BlockAck</w:t>
            </w:r>
            <w:proofErr w:type="spellEnd"/>
            <w:r>
              <w:rPr>
                <w:rFonts w:ascii="Arial" w:hAnsi="Arial" w:cs="Arial"/>
                <w:sz w:val="20"/>
                <w:szCs w:val="20"/>
              </w:rPr>
              <w:t xml:space="preserve"> frame format. Provide a definition for STA 6G and move it </w:t>
            </w:r>
            <w:proofErr w:type="gramStart"/>
            <w:r>
              <w:rPr>
                <w:rFonts w:ascii="Arial" w:hAnsi="Arial" w:cs="Arial"/>
                <w:sz w:val="20"/>
                <w:szCs w:val="20"/>
              </w:rPr>
              <w:t>to  Clause</w:t>
            </w:r>
            <w:proofErr w:type="gramEnd"/>
            <w:r>
              <w:rPr>
                <w:rFonts w:ascii="Arial" w:hAnsi="Arial" w:cs="Arial"/>
                <w:sz w:val="20"/>
                <w:szCs w:val="20"/>
              </w:rPr>
              <w:t xml:space="preserve"> 3.</w:t>
            </w:r>
          </w:p>
        </w:tc>
        <w:tc>
          <w:tcPr>
            <w:tcW w:w="2045" w:type="dxa"/>
          </w:tcPr>
          <w:p w14:paraId="2DE7CF94"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Definition: example text: STA 6G is a STA that is capable of operating in the 6 GHz band supporting 20, 40, 80, 160 and 320 MHz bandwidths.</w:t>
            </w:r>
          </w:p>
        </w:tc>
        <w:tc>
          <w:tcPr>
            <w:tcW w:w="2775" w:type="dxa"/>
          </w:tcPr>
          <w:p w14:paraId="31133117" w14:textId="77777777" w:rsidR="006348AF" w:rsidRDefault="006348AF" w:rsidP="00A31B73">
            <w:pPr>
              <w:autoSpaceDE w:val="0"/>
              <w:autoSpaceDN w:val="0"/>
              <w:adjustRightInd w:val="0"/>
              <w:rPr>
                <w:rFonts w:ascii="Arial" w:eastAsia="宋体" w:hAnsi="Arial" w:cs="Arial"/>
                <w:sz w:val="20"/>
                <w:szCs w:val="20"/>
                <w:lang w:eastAsia="zh-CN"/>
              </w:rPr>
            </w:pPr>
            <w:r>
              <w:rPr>
                <w:rFonts w:ascii="Arial" w:eastAsia="宋体" w:hAnsi="Arial" w:cs="Arial" w:hint="eastAsia"/>
                <w:sz w:val="20"/>
                <w:szCs w:val="20"/>
                <w:lang w:eastAsia="zh-CN"/>
              </w:rPr>
              <w:t>R</w:t>
            </w:r>
            <w:r>
              <w:rPr>
                <w:rFonts w:ascii="Arial" w:eastAsia="宋体" w:hAnsi="Arial" w:cs="Arial"/>
                <w:sz w:val="20"/>
                <w:szCs w:val="20"/>
                <w:lang w:eastAsia="zh-CN"/>
              </w:rPr>
              <w:t>ejected</w:t>
            </w:r>
          </w:p>
          <w:p w14:paraId="484F0E68" w14:textId="77777777" w:rsidR="006348AF" w:rsidRDefault="006348AF" w:rsidP="00A31B73">
            <w:pPr>
              <w:autoSpaceDE w:val="0"/>
              <w:autoSpaceDN w:val="0"/>
              <w:adjustRightInd w:val="0"/>
              <w:rPr>
                <w:rFonts w:ascii="Arial" w:eastAsia="宋体" w:hAnsi="Arial" w:cs="Arial"/>
                <w:sz w:val="20"/>
                <w:szCs w:val="20"/>
                <w:lang w:eastAsia="zh-CN"/>
              </w:rPr>
            </w:pPr>
          </w:p>
          <w:p w14:paraId="1BE87776" w14:textId="2B84B752" w:rsidR="006348AF" w:rsidRDefault="006348AF" w:rsidP="00A31B73">
            <w:pPr>
              <w:autoSpaceDE w:val="0"/>
              <w:autoSpaceDN w:val="0"/>
              <w:adjustRightInd w:val="0"/>
              <w:rPr>
                <w:rFonts w:ascii="Arial" w:eastAsia="宋体" w:hAnsi="Arial" w:cs="Arial"/>
                <w:sz w:val="20"/>
                <w:szCs w:val="20"/>
                <w:lang w:eastAsia="zh-CN"/>
              </w:rPr>
            </w:pPr>
            <w:r>
              <w:rPr>
                <w:rFonts w:ascii="Arial" w:eastAsia="宋体" w:hAnsi="Arial" w:cs="Arial"/>
                <w:sz w:val="20"/>
                <w:szCs w:val="20"/>
                <w:lang w:eastAsia="zh-CN"/>
              </w:rPr>
              <w:t xml:space="preserve">The STA 6G </w:t>
            </w:r>
            <w:r w:rsidR="0053352D">
              <w:rPr>
                <w:rFonts w:ascii="Arial" w:eastAsia="宋体" w:hAnsi="Arial" w:cs="Arial"/>
                <w:sz w:val="20"/>
                <w:szCs w:val="20"/>
                <w:lang w:eastAsia="zh-CN"/>
              </w:rPr>
              <w:t>has</w:t>
            </w:r>
            <w:r>
              <w:rPr>
                <w:rFonts w:ascii="Arial" w:eastAsia="宋体" w:hAnsi="Arial" w:cs="Arial"/>
                <w:sz w:val="20"/>
                <w:szCs w:val="20"/>
                <w:lang w:eastAsia="zh-CN"/>
              </w:rPr>
              <w:t xml:space="preserve"> already been defined in </w:t>
            </w:r>
            <w:r w:rsidR="003D659A">
              <w:rPr>
                <w:rFonts w:ascii="Arial" w:eastAsia="宋体" w:hAnsi="Arial" w:cs="Arial"/>
                <w:sz w:val="20"/>
                <w:szCs w:val="20"/>
                <w:lang w:eastAsia="zh-CN"/>
              </w:rPr>
              <w:t xml:space="preserve">IEEE </w:t>
            </w:r>
            <w:r w:rsidR="0053352D">
              <w:rPr>
                <w:rFonts w:ascii="Arial" w:eastAsia="宋体" w:hAnsi="Arial" w:cs="Arial"/>
                <w:sz w:val="20"/>
                <w:szCs w:val="20"/>
                <w:lang w:eastAsia="zh-CN"/>
              </w:rPr>
              <w:t>802.</w:t>
            </w:r>
            <w:r>
              <w:rPr>
                <w:rFonts w:ascii="Arial" w:eastAsia="宋体" w:hAnsi="Arial" w:cs="Arial"/>
                <w:sz w:val="20"/>
                <w:szCs w:val="20"/>
                <w:lang w:eastAsia="zh-CN"/>
              </w:rPr>
              <w:t>11ax</w:t>
            </w:r>
            <w:r w:rsidR="003D659A">
              <w:rPr>
                <w:rFonts w:ascii="Arial" w:eastAsia="宋体" w:hAnsi="Arial" w:cs="Arial"/>
                <w:sz w:val="20"/>
                <w:szCs w:val="20"/>
                <w:lang w:eastAsia="zh-CN"/>
              </w:rPr>
              <w:t>-2021 standard</w:t>
            </w:r>
            <w:r>
              <w:rPr>
                <w:rFonts w:ascii="Arial" w:eastAsia="宋体" w:hAnsi="Arial" w:cs="Arial"/>
                <w:sz w:val="20"/>
                <w:szCs w:val="20"/>
                <w:lang w:eastAsia="zh-CN"/>
              </w:rPr>
              <w:t>.</w:t>
            </w:r>
          </w:p>
          <w:p w14:paraId="403BAEE0" w14:textId="77777777" w:rsidR="006348AF" w:rsidRDefault="006348AF" w:rsidP="00A31B73">
            <w:pPr>
              <w:autoSpaceDE w:val="0"/>
              <w:autoSpaceDN w:val="0"/>
              <w:adjustRightInd w:val="0"/>
              <w:rPr>
                <w:rFonts w:ascii="Arial" w:eastAsia="宋体" w:hAnsi="Arial" w:cs="Arial"/>
                <w:sz w:val="20"/>
                <w:szCs w:val="20"/>
                <w:lang w:eastAsia="zh-CN"/>
              </w:rPr>
            </w:pPr>
          </w:p>
          <w:p w14:paraId="4CB0AC61" w14:textId="77777777" w:rsidR="006348AF" w:rsidRPr="007D0CD8" w:rsidRDefault="006348AF" w:rsidP="00A31B73">
            <w:pPr>
              <w:widowControl w:val="0"/>
              <w:autoSpaceDE w:val="0"/>
              <w:autoSpaceDN w:val="0"/>
              <w:adjustRightInd w:val="0"/>
              <w:jc w:val="left"/>
              <w:rPr>
                <w:rFonts w:ascii="TimesNewRomanPSMT" w:eastAsia="TimesNewRomanPS-BoldMT" w:hAnsi="TimesNewRomanPSMT" w:cs="TimesNewRomanPSMT"/>
                <w:i/>
                <w:sz w:val="20"/>
                <w:lang w:val="en-US"/>
              </w:rPr>
            </w:pPr>
            <w:r w:rsidRPr="007D0CD8">
              <w:rPr>
                <w:rFonts w:ascii="TimesNewRomanPS-BoldMT" w:eastAsia="TimesNewRomanPS-BoldMT" w:cs="TimesNewRomanPS-BoldMT"/>
                <w:b/>
                <w:bCs/>
                <w:i/>
                <w:sz w:val="20"/>
                <w:lang w:val="en-US"/>
              </w:rPr>
              <w:t xml:space="preserve">station (STA) 6G: </w:t>
            </w:r>
            <w:r w:rsidRPr="007D0CD8">
              <w:rPr>
                <w:rFonts w:ascii="TimesNewRomanPSMT" w:eastAsia="TimesNewRomanPS-BoldMT" w:hAnsi="TimesNewRomanPSMT" w:cs="TimesNewRomanPSMT"/>
                <w:i/>
                <w:sz w:val="20"/>
                <w:lang w:val="en-US"/>
              </w:rPr>
              <w:t>A STA that is operating on a channel that belongs to any operating class that has a value of 5.950 for the entry in the Channel starting frequency column of Table E-4.</w:t>
            </w:r>
          </w:p>
          <w:p w14:paraId="30D1D962" w14:textId="77777777" w:rsidR="006348AF" w:rsidRPr="008341D0" w:rsidRDefault="006348AF" w:rsidP="00A31B73">
            <w:pPr>
              <w:autoSpaceDE w:val="0"/>
              <w:autoSpaceDN w:val="0"/>
              <w:adjustRightInd w:val="0"/>
              <w:rPr>
                <w:rFonts w:ascii="Arial" w:eastAsia="宋体" w:hAnsi="Arial" w:cs="Arial"/>
                <w:sz w:val="20"/>
                <w:szCs w:val="20"/>
                <w:lang w:eastAsia="zh-CN"/>
              </w:rPr>
            </w:pPr>
          </w:p>
        </w:tc>
      </w:tr>
      <w:tr w:rsidR="006348AF" w:rsidRPr="008F0D26" w14:paraId="46DAB4D4" w14:textId="77777777" w:rsidTr="00A31B73">
        <w:trPr>
          <w:trHeight w:val="980"/>
        </w:trPr>
        <w:tc>
          <w:tcPr>
            <w:tcW w:w="721" w:type="dxa"/>
          </w:tcPr>
          <w:p w14:paraId="335307E3"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5695</w:t>
            </w:r>
          </w:p>
        </w:tc>
        <w:tc>
          <w:tcPr>
            <w:tcW w:w="900" w:type="dxa"/>
          </w:tcPr>
          <w:p w14:paraId="136267A9" w14:textId="77777777" w:rsidR="006348AF" w:rsidRDefault="006348AF" w:rsidP="00A31B73">
            <w:pPr>
              <w:autoSpaceDE w:val="0"/>
              <w:autoSpaceDN w:val="0"/>
              <w:adjustRightInd w:val="0"/>
              <w:rPr>
                <w:rFonts w:ascii="Arial" w:hAnsi="Arial" w:cs="Arial"/>
                <w:sz w:val="20"/>
              </w:rPr>
            </w:pPr>
            <w:proofErr w:type="spellStart"/>
            <w:r>
              <w:rPr>
                <w:rFonts w:ascii="Arial" w:hAnsi="Arial" w:cs="Arial"/>
                <w:sz w:val="20"/>
                <w:szCs w:val="20"/>
              </w:rPr>
              <w:t>kaiying</w:t>
            </w:r>
            <w:proofErr w:type="spellEnd"/>
            <w:r>
              <w:rPr>
                <w:rFonts w:ascii="Arial" w:hAnsi="Arial" w:cs="Arial"/>
                <w:sz w:val="20"/>
                <w:szCs w:val="20"/>
              </w:rPr>
              <w:t xml:space="preserve"> Lu</w:t>
            </w:r>
          </w:p>
        </w:tc>
        <w:tc>
          <w:tcPr>
            <w:tcW w:w="720" w:type="dxa"/>
          </w:tcPr>
          <w:p w14:paraId="412F69DA"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9.3.1.2</w:t>
            </w:r>
          </w:p>
        </w:tc>
        <w:tc>
          <w:tcPr>
            <w:tcW w:w="900" w:type="dxa"/>
          </w:tcPr>
          <w:p w14:paraId="52FCB785"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74.37</w:t>
            </w:r>
          </w:p>
        </w:tc>
        <w:tc>
          <w:tcPr>
            <w:tcW w:w="2455" w:type="dxa"/>
          </w:tcPr>
          <w:p w14:paraId="441955AA"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Suggest to provide a definition of ' STA 6G' that it is a STA operating on 6GHz band.</w:t>
            </w:r>
          </w:p>
        </w:tc>
        <w:tc>
          <w:tcPr>
            <w:tcW w:w="2045" w:type="dxa"/>
          </w:tcPr>
          <w:p w14:paraId="1AF82743"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As in comment</w:t>
            </w:r>
          </w:p>
        </w:tc>
        <w:tc>
          <w:tcPr>
            <w:tcW w:w="2775" w:type="dxa"/>
          </w:tcPr>
          <w:p w14:paraId="3D06FA46" w14:textId="77777777" w:rsidR="006348AF" w:rsidRDefault="006348AF" w:rsidP="00A31B73">
            <w:pPr>
              <w:autoSpaceDE w:val="0"/>
              <w:autoSpaceDN w:val="0"/>
              <w:adjustRightInd w:val="0"/>
              <w:rPr>
                <w:rFonts w:ascii="Arial" w:eastAsia="宋体" w:hAnsi="Arial" w:cs="Arial"/>
                <w:sz w:val="20"/>
                <w:szCs w:val="20"/>
                <w:lang w:eastAsia="zh-CN"/>
              </w:rPr>
            </w:pPr>
            <w:r>
              <w:rPr>
                <w:rFonts w:ascii="Arial" w:eastAsia="宋体" w:hAnsi="Arial" w:cs="Arial" w:hint="eastAsia"/>
                <w:sz w:val="20"/>
                <w:szCs w:val="20"/>
                <w:lang w:eastAsia="zh-CN"/>
              </w:rPr>
              <w:t>R</w:t>
            </w:r>
            <w:r>
              <w:rPr>
                <w:rFonts w:ascii="Arial" w:eastAsia="宋体" w:hAnsi="Arial" w:cs="Arial"/>
                <w:sz w:val="20"/>
                <w:szCs w:val="20"/>
                <w:lang w:eastAsia="zh-CN"/>
              </w:rPr>
              <w:t>ejected</w:t>
            </w:r>
          </w:p>
          <w:p w14:paraId="4FBC2D77" w14:textId="77777777" w:rsidR="006348AF" w:rsidRDefault="006348AF" w:rsidP="00A31B73">
            <w:pPr>
              <w:autoSpaceDE w:val="0"/>
              <w:autoSpaceDN w:val="0"/>
              <w:adjustRightInd w:val="0"/>
              <w:rPr>
                <w:rFonts w:ascii="Arial" w:eastAsia="宋体" w:hAnsi="Arial" w:cs="Arial"/>
                <w:sz w:val="20"/>
                <w:szCs w:val="20"/>
                <w:lang w:eastAsia="zh-CN"/>
              </w:rPr>
            </w:pPr>
          </w:p>
          <w:p w14:paraId="1B85FB81" w14:textId="77777777" w:rsidR="002C7768" w:rsidRDefault="002C7768" w:rsidP="002C7768">
            <w:pPr>
              <w:autoSpaceDE w:val="0"/>
              <w:autoSpaceDN w:val="0"/>
              <w:adjustRightInd w:val="0"/>
              <w:rPr>
                <w:rFonts w:ascii="Arial" w:eastAsia="宋体" w:hAnsi="Arial" w:cs="Arial"/>
                <w:sz w:val="20"/>
                <w:szCs w:val="20"/>
                <w:lang w:eastAsia="zh-CN"/>
              </w:rPr>
            </w:pPr>
            <w:r>
              <w:rPr>
                <w:rFonts w:ascii="Arial" w:eastAsia="宋体" w:hAnsi="Arial" w:cs="Arial"/>
                <w:sz w:val="20"/>
                <w:szCs w:val="20"/>
                <w:lang w:eastAsia="zh-CN"/>
              </w:rPr>
              <w:t>The STA 6G has already been defined in IEEE 802.11ax-2021 standard.</w:t>
            </w:r>
          </w:p>
          <w:p w14:paraId="1DEB0EEE" w14:textId="77777777" w:rsidR="006348AF" w:rsidRDefault="006348AF" w:rsidP="00A31B73">
            <w:pPr>
              <w:autoSpaceDE w:val="0"/>
              <w:autoSpaceDN w:val="0"/>
              <w:adjustRightInd w:val="0"/>
              <w:rPr>
                <w:rFonts w:ascii="Arial" w:eastAsia="宋体" w:hAnsi="Arial" w:cs="Arial"/>
                <w:sz w:val="20"/>
                <w:szCs w:val="20"/>
                <w:lang w:eastAsia="zh-CN"/>
              </w:rPr>
            </w:pPr>
          </w:p>
          <w:p w14:paraId="5DA87D4D" w14:textId="77777777" w:rsidR="006348AF" w:rsidRPr="007D0CD8" w:rsidRDefault="006348AF" w:rsidP="00A31B73">
            <w:pPr>
              <w:widowControl w:val="0"/>
              <w:autoSpaceDE w:val="0"/>
              <w:autoSpaceDN w:val="0"/>
              <w:adjustRightInd w:val="0"/>
              <w:jc w:val="left"/>
              <w:rPr>
                <w:rFonts w:ascii="TimesNewRomanPSMT" w:eastAsia="TimesNewRomanPS-BoldMT" w:hAnsi="TimesNewRomanPSMT" w:cs="TimesNewRomanPSMT"/>
                <w:i/>
                <w:sz w:val="20"/>
                <w:lang w:val="en-US"/>
              </w:rPr>
            </w:pPr>
            <w:r w:rsidRPr="007D0CD8">
              <w:rPr>
                <w:rFonts w:ascii="TimesNewRomanPS-BoldMT" w:eastAsia="TimesNewRomanPS-BoldMT" w:cs="TimesNewRomanPS-BoldMT"/>
                <w:b/>
                <w:bCs/>
                <w:i/>
                <w:sz w:val="20"/>
                <w:lang w:val="en-US"/>
              </w:rPr>
              <w:t xml:space="preserve">station (STA) 6G: </w:t>
            </w:r>
            <w:r w:rsidRPr="007D0CD8">
              <w:rPr>
                <w:rFonts w:ascii="TimesNewRomanPSMT" w:eastAsia="TimesNewRomanPS-BoldMT" w:hAnsi="TimesNewRomanPSMT" w:cs="TimesNewRomanPSMT"/>
                <w:i/>
                <w:sz w:val="20"/>
                <w:lang w:val="en-US"/>
              </w:rPr>
              <w:t>A STA that is operating on a channel that belongs to any operating class that has a value of 5.950 for the entry in the Channel starting frequency column of Table E-4.</w:t>
            </w:r>
          </w:p>
          <w:p w14:paraId="23DBEB32" w14:textId="77777777" w:rsidR="006348AF" w:rsidRPr="008341D0" w:rsidRDefault="006348AF" w:rsidP="00A31B73">
            <w:pPr>
              <w:autoSpaceDE w:val="0"/>
              <w:autoSpaceDN w:val="0"/>
              <w:adjustRightInd w:val="0"/>
              <w:rPr>
                <w:rFonts w:ascii="Arial" w:eastAsia="宋体" w:hAnsi="Arial" w:cs="Arial"/>
                <w:sz w:val="20"/>
                <w:szCs w:val="20"/>
                <w:lang w:eastAsia="zh-CN"/>
              </w:rPr>
            </w:pPr>
          </w:p>
        </w:tc>
      </w:tr>
      <w:tr w:rsidR="006348AF" w:rsidRPr="008F0D26" w14:paraId="5568C51F" w14:textId="77777777" w:rsidTr="00A31B73">
        <w:trPr>
          <w:trHeight w:val="980"/>
        </w:trPr>
        <w:tc>
          <w:tcPr>
            <w:tcW w:w="721" w:type="dxa"/>
          </w:tcPr>
          <w:p w14:paraId="4F5816C9" w14:textId="77777777" w:rsidR="006348AF" w:rsidRPr="001F3A42" w:rsidRDefault="006348AF" w:rsidP="00A31B73">
            <w:pPr>
              <w:autoSpaceDE w:val="0"/>
              <w:autoSpaceDN w:val="0"/>
              <w:adjustRightInd w:val="0"/>
              <w:rPr>
                <w:rFonts w:ascii="Calibri" w:eastAsia="宋体" w:hAnsi="Calibri" w:cs="Calibri"/>
                <w:sz w:val="20"/>
                <w:szCs w:val="20"/>
                <w:lang w:val="en-US" w:eastAsia="zh-CN"/>
              </w:rPr>
            </w:pPr>
            <w:r>
              <w:rPr>
                <w:rFonts w:ascii="Arial" w:hAnsi="Arial" w:cs="Arial"/>
                <w:sz w:val="20"/>
                <w:szCs w:val="20"/>
              </w:rPr>
              <w:t>7379</w:t>
            </w:r>
          </w:p>
        </w:tc>
        <w:tc>
          <w:tcPr>
            <w:tcW w:w="900" w:type="dxa"/>
          </w:tcPr>
          <w:p w14:paraId="016EFAD5" w14:textId="77777777" w:rsidR="006348AF" w:rsidRPr="004B0384" w:rsidRDefault="006348AF" w:rsidP="00A31B73">
            <w:pPr>
              <w:autoSpaceDE w:val="0"/>
              <w:autoSpaceDN w:val="0"/>
              <w:adjustRightInd w:val="0"/>
              <w:rPr>
                <w:rFonts w:ascii="Calibri" w:eastAsia="宋体" w:hAnsi="Calibri" w:cs="Calibri"/>
                <w:sz w:val="20"/>
                <w:szCs w:val="20"/>
                <w:lang w:eastAsia="zh-CN"/>
              </w:rPr>
            </w:pPr>
            <w:r>
              <w:rPr>
                <w:rFonts w:ascii="Arial" w:hAnsi="Arial" w:cs="Arial"/>
                <w:sz w:val="20"/>
                <w:szCs w:val="20"/>
              </w:rPr>
              <w:t>Stephen McCann</w:t>
            </w:r>
          </w:p>
        </w:tc>
        <w:tc>
          <w:tcPr>
            <w:tcW w:w="720" w:type="dxa"/>
          </w:tcPr>
          <w:p w14:paraId="199980BE" w14:textId="77777777" w:rsidR="006348AF" w:rsidRPr="004B0384" w:rsidRDefault="006348AF" w:rsidP="00A31B73">
            <w:pPr>
              <w:autoSpaceDE w:val="0"/>
              <w:autoSpaceDN w:val="0"/>
              <w:adjustRightInd w:val="0"/>
              <w:rPr>
                <w:rFonts w:ascii="Calibri" w:eastAsia="宋体" w:hAnsi="Calibri" w:cs="Calibri"/>
                <w:sz w:val="20"/>
                <w:szCs w:val="20"/>
                <w:lang w:eastAsia="zh-CN"/>
              </w:rPr>
            </w:pPr>
            <w:r>
              <w:rPr>
                <w:rFonts w:ascii="Arial" w:hAnsi="Arial" w:cs="Arial"/>
                <w:sz w:val="20"/>
                <w:szCs w:val="20"/>
              </w:rPr>
              <w:t>9.3.1.2</w:t>
            </w:r>
          </w:p>
        </w:tc>
        <w:tc>
          <w:tcPr>
            <w:tcW w:w="900" w:type="dxa"/>
          </w:tcPr>
          <w:p w14:paraId="30ECB7D1" w14:textId="77777777" w:rsidR="006348AF" w:rsidRPr="004B0384" w:rsidRDefault="006348AF" w:rsidP="00A31B73">
            <w:pPr>
              <w:autoSpaceDE w:val="0"/>
              <w:autoSpaceDN w:val="0"/>
              <w:adjustRightInd w:val="0"/>
              <w:rPr>
                <w:rFonts w:ascii="Calibri" w:eastAsia="宋体" w:hAnsi="Calibri" w:cs="Calibri"/>
                <w:sz w:val="20"/>
                <w:szCs w:val="20"/>
                <w:lang w:eastAsia="zh-CN"/>
              </w:rPr>
            </w:pPr>
            <w:r>
              <w:rPr>
                <w:rFonts w:ascii="Arial" w:hAnsi="Arial" w:cs="Arial"/>
                <w:sz w:val="20"/>
                <w:szCs w:val="20"/>
              </w:rPr>
              <w:t>74.37</w:t>
            </w:r>
          </w:p>
        </w:tc>
        <w:tc>
          <w:tcPr>
            <w:tcW w:w="2455" w:type="dxa"/>
          </w:tcPr>
          <w:p w14:paraId="04549426" w14:textId="77777777" w:rsidR="006348AF" w:rsidRPr="004B0384" w:rsidRDefault="006348AF" w:rsidP="00A31B73">
            <w:pPr>
              <w:autoSpaceDE w:val="0"/>
              <w:autoSpaceDN w:val="0"/>
              <w:adjustRightInd w:val="0"/>
              <w:rPr>
                <w:rFonts w:ascii="Calibri" w:eastAsia="宋体" w:hAnsi="Calibri" w:cs="Calibri"/>
                <w:sz w:val="20"/>
                <w:szCs w:val="20"/>
                <w:lang w:eastAsia="zh-CN"/>
              </w:rPr>
            </w:pPr>
            <w:r>
              <w:rPr>
                <w:rFonts w:ascii="Arial" w:hAnsi="Arial" w:cs="Arial"/>
                <w:sz w:val="20"/>
                <w:szCs w:val="20"/>
              </w:rPr>
              <w:t>What is a "STA 6G"?</w:t>
            </w:r>
          </w:p>
        </w:tc>
        <w:tc>
          <w:tcPr>
            <w:tcW w:w="2045" w:type="dxa"/>
          </w:tcPr>
          <w:p w14:paraId="3BC42F03" w14:textId="77777777" w:rsidR="006348AF" w:rsidRPr="004B0384" w:rsidRDefault="006348AF" w:rsidP="00A31B73">
            <w:pPr>
              <w:autoSpaceDE w:val="0"/>
              <w:autoSpaceDN w:val="0"/>
              <w:adjustRightInd w:val="0"/>
              <w:rPr>
                <w:rFonts w:ascii="Calibri" w:eastAsia="宋体" w:hAnsi="Calibri" w:cs="Calibri"/>
                <w:sz w:val="20"/>
                <w:szCs w:val="20"/>
                <w:lang w:eastAsia="zh-CN"/>
              </w:rPr>
            </w:pPr>
            <w:r>
              <w:rPr>
                <w:rFonts w:ascii="Arial" w:hAnsi="Arial" w:cs="Arial"/>
                <w:sz w:val="20"/>
                <w:szCs w:val="20"/>
              </w:rPr>
              <w:t>Change the term "STA 6G" to "STA operating in the 6 GHz band".</w:t>
            </w:r>
          </w:p>
        </w:tc>
        <w:tc>
          <w:tcPr>
            <w:tcW w:w="2775" w:type="dxa"/>
          </w:tcPr>
          <w:p w14:paraId="704C66EF" w14:textId="77777777" w:rsidR="006348AF" w:rsidRDefault="006348AF" w:rsidP="00A31B73">
            <w:pPr>
              <w:autoSpaceDE w:val="0"/>
              <w:autoSpaceDN w:val="0"/>
              <w:adjustRightInd w:val="0"/>
              <w:rPr>
                <w:rFonts w:ascii="Arial" w:eastAsia="宋体" w:hAnsi="Arial" w:cs="Arial"/>
                <w:sz w:val="20"/>
                <w:szCs w:val="20"/>
                <w:lang w:eastAsia="zh-CN"/>
              </w:rPr>
            </w:pPr>
            <w:r>
              <w:rPr>
                <w:rFonts w:ascii="Arial" w:eastAsia="宋体" w:hAnsi="Arial" w:cs="Arial" w:hint="eastAsia"/>
                <w:sz w:val="20"/>
                <w:szCs w:val="20"/>
                <w:lang w:eastAsia="zh-CN"/>
              </w:rPr>
              <w:t>R</w:t>
            </w:r>
            <w:r>
              <w:rPr>
                <w:rFonts w:ascii="Arial" w:eastAsia="宋体" w:hAnsi="Arial" w:cs="Arial"/>
                <w:sz w:val="20"/>
                <w:szCs w:val="20"/>
                <w:lang w:eastAsia="zh-CN"/>
              </w:rPr>
              <w:t>ejected</w:t>
            </w:r>
          </w:p>
          <w:p w14:paraId="3E15C314" w14:textId="77777777" w:rsidR="006348AF" w:rsidRDefault="006348AF" w:rsidP="00A31B73">
            <w:pPr>
              <w:autoSpaceDE w:val="0"/>
              <w:autoSpaceDN w:val="0"/>
              <w:adjustRightInd w:val="0"/>
              <w:rPr>
                <w:rFonts w:ascii="Arial" w:eastAsia="宋体" w:hAnsi="Arial" w:cs="Arial"/>
                <w:sz w:val="20"/>
                <w:szCs w:val="20"/>
                <w:lang w:eastAsia="zh-CN"/>
              </w:rPr>
            </w:pPr>
          </w:p>
          <w:p w14:paraId="0BD4CA66" w14:textId="77777777" w:rsidR="002C7768" w:rsidRDefault="002C7768" w:rsidP="002C7768">
            <w:pPr>
              <w:autoSpaceDE w:val="0"/>
              <w:autoSpaceDN w:val="0"/>
              <w:adjustRightInd w:val="0"/>
              <w:rPr>
                <w:rFonts w:ascii="Arial" w:eastAsia="宋体" w:hAnsi="Arial" w:cs="Arial"/>
                <w:sz w:val="20"/>
                <w:szCs w:val="20"/>
                <w:lang w:eastAsia="zh-CN"/>
              </w:rPr>
            </w:pPr>
            <w:r>
              <w:rPr>
                <w:rFonts w:ascii="Arial" w:eastAsia="宋体" w:hAnsi="Arial" w:cs="Arial"/>
                <w:sz w:val="20"/>
                <w:szCs w:val="20"/>
                <w:lang w:eastAsia="zh-CN"/>
              </w:rPr>
              <w:t>The STA 6G has already been defined in IEEE 802.11ax-2021 standard.</w:t>
            </w:r>
          </w:p>
          <w:p w14:paraId="174F4AE6" w14:textId="77777777" w:rsidR="006348AF" w:rsidRDefault="006348AF" w:rsidP="00A31B73">
            <w:pPr>
              <w:autoSpaceDE w:val="0"/>
              <w:autoSpaceDN w:val="0"/>
              <w:adjustRightInd w:val="0"/>
              <w:rPr>
                <w:rFonts w:ascii="Arial" w:eastAsia="宋体" w:hAnsi="Arial" w:cs="Arial"/>
                <w:sz w:val="20"/>
                <w:szCs w:val="20"/>
                <w:lang w:eastAsia="zh-CN"/>
              </w:rPr>
            </w:pPr>
          </w:p>
          <w:p w14:paraId="57F906E3" w14:textId="77777777" w:rsidR="006348AF" w:rsidRPr="007D0CD8" w:rsidRDefault="006348AF" w:rsidP="00A31B73">
            <w:pPr>
              <w:widowControl w:val="0"/>
              <w:autoSpaceDE w:val="0"/>
              <w:autoSpaceDN w:val="0"/>
              <w:adjustRightInd w:val="0"/>
              <w:jc w:val="left"/>
              <w:rPr>
                <w:rFonts w:ascii="TimesNewRomanPSMT" w:eastAsia="TimesNewRomanPS-BoldMT" w:hAnsi="TimesNewRomanPSMT" w:cs="TimesNewRomanPSMT"/>
                <w:i/>
                <w:sz w:val="20"/>
                <w:lang w:val="en-US"/>
              </w:rPr>
            </w:pPr>
            <w:r w:rsidRPr="007D0CD8">
              <w:rPr>
                <w:rFonts w:ascii="TimesNewRomanPS-BoldMT" w:eastAsia="TimesNewRomanPS-BoldMT" w:cs="TimesNewRomanPS-BoldMT"/>
                <w:b/>
                <w:bCs/>
                <w:i/>
                <w:sz w:val="20"/>
                <w:lang w:val="en-US"/>
              </w:rPr>
              <w:t xml:space="preserve">station (STA) 6G: </w:t>
            </w:r>
            <w:r w:rsidRPr="007D0CD8">
              <w:rPr>
                <w:rFonts w:ascii="TimesNewRomanPSMT" w:eastAsia="TimesNewRomanPS-BoldMT" w:hAnsi="TimesNewRomanPSMT" w:cs="TimesNewRomanPSMT"/>
                <w:i/>
                <w:sz w:val="20"/>
                <w:lang w:val="en-US"/>
              </w:rPr>
              <w:t xml:space="preserve">A STA that is operating on a channel that belongs to any operating class that has a value of 5.950 for the entry in the Channel starting </w:t>
            </w:r>
            <w:r w:rsidRPr="007D0CD8">
              <w:rPr>
                <w:rFonts w:ascii="TimesNewRomanPSMT" w:eastAsia="TimesNewRomanPS-BoldMT" w:hAnsi="TimesNewRomanPSMT" w:cs="TimesNewRomanPSMT"/>
                <w:i/>
                <w:sz w:val="20"/>
                <w:lang w:val="en-US"/>
              </w:rPr>
              <w:lastRenderedPageBreak/>
              <w:t>frequency column of Table E-4.</w:t>
            </w:r>
          </w:p>
          <w:p w14:paraId="078A0830" w14:textId="77777777" w:rsidR="006348AF" w:rsidRPr="008341D0" w:rsidRDefault="006348AF" w:rsidP="00A31B73">
            <w:pPr>
              <w:autoSpaceDE w:val="0"/>
              <w:autoSpaceDN w:val="0"/>
              <w:adjustRightInd w:val="0"/>
              <w:rPr>
                <w:rFonts w:ascii="Arial" w:eastAsia="宋体" w:hAnsi="Arial" w:cs="Arial"/>
                <w:sz w:val="20"/>
                <w:szCs w:val="20"/>
                <w:lang w:eastAsia="zh-CN"/>
              </w:rPr>
            </w:pPr>
          </w:p>
        </w:tc>
      </w:tr>
      <w:tr w:rsidR="006348AF" w:rsidRPr="008F0D26" w14:paraId="355D9D02" w14:textId="77777777" w:rsidTr="00A31B73">
        <w:trPr>
          <w:trHeight w:val="980"/>
        </w:trPr>
        <w:tc>
          <w:tcPr>
            <w:tcW w:w="721" w:type="dxa"/>
          </w:tcPr>
          <w:p w14:paraId="2F5F0C22"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lastRenderedPageBreak/>
              <w:t>7440</w:t>
            </w:r>
          </w:p>
        </w:tc>
        <w:tc>
          <w:tcPr>
            <w:tcW w:w="900" w:type="dxa"/>
          </w:tcPr>
          <w:p w14:paraId="6C612DF8"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 xml:space="preserve">Thomas </w:t>
            </w:r>
            <w:proofErr w:type="spellStart"/>
            <w:r>
              <w:rPr>
                <w:rFonts w:ascii="Arial" w:hAnsi="Arial" w:cs="Arial"/>
                <w:sz w:val="20"/>
                <w:szCs w:val="20"/>
              </w:rPr>
              <w:t>Derham</w:t>
            </w:r>
            <w:proofErr w:type="spellEnd"/>
          </w:p>
        </w:tc>
        <w:tc>
          <w:tcPr>
            <w:tcW w:w="720" w:type="dxa"/>
          </w:tcPr>
          <w:p w14:paraId="672D7715"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9.3.1.2</w:t>
            </w:r>
          </w:p>
        </w:tc>
        <w:tc>
          <w:tcPr>
            <w:tcW w:w="900" w:type="dxa"/>
          </w:tcPr>
          <w:p w14:paraId="563E415C"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0.00</w:t>
            </w:r>
          </w:p>
        </w:tc>
        <w:tc>
          <w:tcPr>
            <w:tcW w:w="2455" w:type="dxa"/>
          </w:tcPr>
          <w:p w14:paraId="2D5E535E"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What is a "STA 6G"? (</w:t>
            </w:r>
            <w:proofErr w:type="gramStart"/>
            <w:r>
              <w:rPr>
                <w:rFonts w:ascii="Arial" w:hAnsi="Arial" w:cs="Arial"/>
                <w:sz w:val="20"/>
                <w:szCs w:val="20"/>
              </w:rPr>
              <w:t>multiple</w:t>
            </w:r>
            <w:proofErr w:type="gramEnd"/>
            <w:r>
              <w:rPr>
                <w:rFonts w:ascii="Arial" w:hAnsi="Arial" w:cs="Arial"/>
                <w:sz w:val="20"/>
                <w:szCs w:val="20"/>
              </w:rPr>
              <w:t xml:space="preserve"> locations). If "6G" is a modifier of "STA", it should come first and preferably be renamed to something more descriptive</w:t>
            </w:r>
          </w:p>
        </w:tc>
        <w:tc>
          <w:tcPr>
            <w:tcW w:w="2045" w:type="dxa"/>
          </w:tcPr>
          <w:p w14:paraId="16B11B09"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Needs a definition, and a change of name</w:t>
            </w:r>
          </w:p>
        </w:tc>
        <w:tc>
          <w:tcPr>
            <w:tcW w:w="2775" w:type="dxa"/>
          </w:tcPr>
          <w:p w14:paraId="2366F29A" w14:textId="77777777" w:rsidR="006348AF" w:rsidRDefault="006348AF" w:rsidP="00A31B73">
            <w:pPr>
              <w:autoSpaceDE w:val="0"/>
              <w:autoSpaceDN w:val="0"/>
              <w:adjustRightInd w:val="0"/>
              <w:rPr>
                <w:rFonts w:ascii="Arial" w:eastAsia="宋体" w:hAnsi="Arial" w:cs="Arial"/>
                <w:sz w:val="20"/>
                <w:szCs w:val="20"/>
                <w:lang w:eastAsia="zh-CN"/>
              </w:rPr>
            </w:pPr>
            <w:r>
              <w:rPr>
                <w:rFonts w:ascii="Arial" w:eastAsia="宋体" w:hAnsi="Arial" w:cs="Arial" w:hint="eastAsia"/>
                <w:sz w:val="20"/>
                <w:szCs w:val="20"/>
                <w:lang w:eastAsia="zh-CN"/>
              </w:rPr>
              <w:t>R</w:t>
            </w:r>
            <w:r>
              <w:rPr>
                <w:rFonts w:ascii="Arial" w:eastAsia="宋体" w:hAnsi="Arial" w:cs="Arial"/>
                <w:sz w:val="20"/>
                <w:szCs w:val="20"/>
                <w:lang w:eastAsia="zh-CN"/>
              </w:rPr>
              <w:t>ejected</w:t>
            </w:r>
          </w:p>
          <w:p w14:paraId="3F75B89D" w14:textId="77777777" w:rsidR="006348AF" w:rsidRDefault="006348AF" w:rsidP="00A31B73">
            <w:pPr>
              <w:autoSpaceDE w:val="0"/>
              <w:autoSpaceDN w:val="0"/>
              <w:adjustRightInd w:val="0"/>
              <w:rPr>
                <w:rFonts w:ascii="Arial" w:eastAsia="宋体" w:hAnsi="Arial" w:cs="Arial"/>
                <w:sz w:val="20"/>
                <w:szCs w:val="20"/>
                <w:lang w:eastAsia="zh-CN"/>
              </w:rPr>
            </w:pPr>
          </w:p>
          <w:p w14:paraId="3ADE8AD7" w14:textId="77777777" w:rsidR="002C7768" w:rsidRDefault="002C7768" w:rsidP="002C7768">
            <w:pPr>
              <w:autoSpaceDE w:val="0"/>
              <w:autoSpaceDN w:val="0"/>
              <w:adjustRightInd w:val="0"/>
              <w:rPr>
                <w:rFonts w:ascii="Arial" w:eastAsia="宋体" w:hAnsi="Arial" w:cs="Arial"/>
                <w:sz w:val="20"/>
                <w:szCs w:val="20"/>
                <w:lang w:eastAsia="zh-CN"/>
              </w:rPr>
            </w:pPr>
            <w:r>
              <w:rPr>
                <w:rFonts w:ascii="Arial" w:eastAsia="宋体" w:hAnsi="Arial" w:cs="Arial"/>
                <w:sz w:val="20"/>
                <w:szCs w:val="20"/>
                <w:lang w:eastAsia="zh-CN"/>
              </w:rPr>
              <w:t>The STA 6G has already been defined in IEEE 802.11ax-2021 standard.</w:t>
            </w:r>
          </w:p>
          <w:p w14:paraId="63354C2C" w14:textId="77777777" w:rsidR="006348AF" w:rsidRDefault="006348AF" w:rsidP="00A31B73">
            <w:pPr>
              <w:autoSpaceDE w:val="0"/>
              <w:autoSpaceDN w:val="0"/>
              <w:adjustRightInd w:val="0"/>
              <w:rPr>
                <w:rFonts w:ascii="Arial" w:eastAsia="宋体" w:hAnsi="Arial" w:cs="Arial"/>
                <w:sz w:val="20"/>
                <w:szCs w:val="20"/>
                <w:lang w:eastAsia="zh-CN"/>
              </w:rPr>
            </w:pPr>
          </w:p>
          <w:p w14:paraId="0EB8262E" w14:textId="77777777" w:rsidR="006348AF" w:rsidRPr="007D0CD8" w:rsidRDefault="006348AF" w:rsidP="00A31B73">
            <w:pPr>
              <w:widowControl w:val="0"/>
              <w:autoSpaceDE w:val="0"/>
              <w:autoSpaceDN w:val="0"/>
              <w:adjustRightInd w:val="0"/>
              <w:jc w:val="left"/>
              <w:rPr>
                <w:rFonts w:ascii="TimesNewRomanPSMT" w:eastAsia="TimesNewRomanPS-BoldMT" w:hAnsi="TimesNewRomanPSMT" w:cs="TimesNewRomanPSMT"/>
                <w:i/>
                <w:sz w:val="20"/>
                <w:lang w:val="en-US"/>
              </w:rPr>
            </w:pPr>
            <w:r w:rsidRPr="007D0CD8">
              <w:rPr>
                <w:rFonts w:ascii="TimesNewRomanPS-BoldMT" w:eastAsia="TimesNewRomanPS-BoldMT" w:cs="TimesNewRomanPS-BoldMT"/>
                <w:b/>
                <w:bCs/>
                <w:i/>
                <w:sz w:val="20"/>
                <w:lang w:val="en-US"/>
              </w:rPr>
              <w:t xml:space="preserve">station (STA) 6G: </w:t>
            </w:r>
            <w:r w:rsidRPr="007D0CD8">
              <w:rPr>
                <w:rFonts w:ascii="TimesNewRomanPSMT" w:eastAsia="TimesNewRomanPS-BoldMT" w:hAnsi="TimesNewRomanPSMT" w:cs="TimesNewRomanPSMT"/>
                <w:i/>
                <w:sz w:val="20"/>
                <w:lang w:val="en-US"/>
              </w:rPr>
              <w:t>A STA that is operating on a channel that belongs to any operating class that has a value of 5.950 for the entry in the Channel starting frequency column of Table E-4.</w:t>
            </w:r>
          </w:p>
          <w:p w14:paraId="499D5F4B" w14:textId="77777777" w:rsidR="006348AF" w:rsidRPr="008341D0" w:rsidRDefault="006348AF" w:rsidP="00A31B73">
            <w:pPr>
              <w:autoSpaceDE w:val="0"/>
              <w:autoSpaceDN w:val="0"/>
              <w:adjustRightInd w:val="0"/>
              <w:rPr>
                <w:rFonts w:ascii="Arial" w:hAnsi="Arial" w:cs="Arial"/>
                <w:sz w:val="20"/>
                <w:szCs w:val="20"/>
                <w:lang w:eastAsia="zh-CN"/>
              </w:rPr>
            </w:pPr>
          </w:p>
        </w:tc>
      </w:tr>
      <w:tr w:rsidR="006348AF" w:rsidRPr="008F0D26" w14:paraId="7272CAED" w14:textId="77777777" w:rsidTr="00A31B73">
        <w:trPr>
          <w:trHeight w:val="980"/>
        </w:trPr>
        <w:tc>
          <w:tcPr>
            <w:tcW w:w="721" w:type="dxa"/>
          </w:tcPr>
          <w:p w14:paraId="635D2A9E"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7837</w:t>
            </w:r>
          </w:p>
        </w:tc>
        <w:tc>
          <w:tcPr>
            <w:tcW w:w="900" w:type="dxa"/>
          </w:tcPr>
          <w:p w14:paraId="0838E7E3"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Yonggang Fang</w:t>
            </w:r>
          </w:p>
        </w:tc>
        <w:tc>
          <w:tcPr>
            <w:tcW w:w="720" w:type="dxa"/>
          </w:tcPr>
          <w:p w14:paraId="0A24A5F1"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9.3.1.2</w:t>
            </w:r>
          </w:p>
        </w:tc>
        <w:tc>
          <w:tcPr>
            <w:tcW w:w="900" w:type="dxa"/>
          </w:tcPr>
          <w:p w14:paraId="3AFEC40D"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74.36</w:t>
            </w:r>
          </w:p>
        </w:tc>
        <w:tc>
          <w:tcPr>
            <w:tcW w:w="2455" w:type="dxa"/>
          </w:tcPr>
          <w:p w14:paraId="5AB3F4B9"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Should be 6GHz, not "6G"</w:t>
            </w:r>
          </w:p>
        </w:tc>
        <w:tc>
          <w:tcPr>
            <w:tcW w:w="2045" w:type="dxa"/>
          </w:tcPr>
          <w:p w14:paraId="44C03A6B"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please change to "operating in 6GHz with 320MHz ..."</w:t>
            </w:r>
          </w:p>
        </w:tc>
        <w:tc>
          <w:tcPr>
            <w:tcW w:w="2775" w:type="dxa"/>
          </w:tcPr>
          <w:p w14:paraId="1D8DF337" w14:textId="77777777" w:rsidR="006348AF" w:rsidRDefault="006348AF" w:rsidP="00A31B73">
            <w:pPr>
              <w:autoSpaceDE w:val="0"/>
              <w:autoSpaceDN w:val="0"/>
              <w:adjustRightInd w:val="0"/>
              <w:rPr>
                <w:rFonts w:ascii="Arial" w:eastAsia="宋体" w:hAnsi="Arial" w:cs="Arial"/>
                <w:sz w:val="20"/>
                <w:szCs w:val="20"/>
                <w:lang w:eastAsia="zh-CN"/>
              </w:rPr>
            </w:pPr>
            <w:r>
              <w:rPr>
                <w:rFonts w:ascii="Arial" w:eastAsia="宋体" w:hAnsi="Arial" w:cs="Arial" w:hint="eastAsia"/>
                <w:sz w:val="20"/>
                <w:szCs w:val="20"/>
                <w:lang w:eastAsia="zh-CN"/>
              </w:rPr>
              <w:t>R</w:t>
            </w:r>
            <w:r>
              <w:rPr>
                <w:rFonts w:ascii="Arial" w:eastAsia="宋体" w:hAnsi="Arial" w:cs="Arial"/>
                <w:sz w:val="20"/>
                <w:szCs w:val="20"/>
                <w:lang w:eastAsia="zh-CN"/>
              </w:rPr>
              <w:t>ejected</w:t>
            </w:r>
          </w:p>
          <w:p w14:paraId="69B83E60" w14:textId="77777777" w:rsidR="006348AF" w:rsidRDefault="006348AF" w:rsidP="00A31B73">
            <w:pPr>
              <w:autoSpaceDE w:val="0"/>
              <w:autoSpaceDN w:val="0"/>
              <w:adjustRightInd w:val="0"/>
              <w:rPr>
                <w:rFonts w:ascii="Arial" w:eastAsia="宋体" w:hAnsi="Arial" w:cs="Arial"/>
                <w:sz w:val="20"/>
                <w:szCs w:val="20"/>
                <w:lang w:eastAsia="zh-CN"/>
              </w:rPr>
            </w:pPr>
          </w:p>
          <w:p w14:paraId="36F7F6A0" w14:textId="77777777" w:rsidR="002C7768" w:rsidRDefault="002C7768" w:rsidP="002C7768">
            <w:pPr>
              <w:autoSpaceDE w:val="0"/>
              <w:autoSpaceDN w:val="0"/>
              <w:adjustRightInd w:val="0"/>
              <w:rPr>
                <w:rFonts w:ascii="Arial" w:eastAsia="宋体" w:hAnsi="Arial" w:cs="Arial"/>
                <w:sz w:val="20"/>
                <w:szCs w:val="20"/>
                <w:lang w:eastAsia="zh-CN"/>
              </w:rPr>
            </w:pPr>
            <w:r>
              <w:rPr>
                <w:rFonts w:ascii="Arial" w:eastAsia="宋体" w:hAnsi="Arial" w:cs="Arial"/>
                <w:sz w:val="20"/>
                <w:szCs w:val="20"/>
                <w:lang w:eastAsia="zh-CN"/>
              </w:rPr>
              <w:t>The STA 6G has already been defined in IEEE 802.11ax-2021 standard.</w:t>
            </w:r>
          </w:p>
          <w:p w14:paraId="492CEF19" w14:textId="77777777" w:rsidR="006348AF" w:rsidRDefault="006348AF" w:rsidP="00A31B73">
            <w:pPr>
              <w:autoSpaceDE w:val="0"/>
              <w:autoSpaceDN w:val="0"/>
              <w:adjustRightInd w:val="0"/>
              <w:rPr>
                <w:rFonts w:ascii="Arial" w:eastAsia="宋体" w:hAnsi="Arial" w:cs="Arial"/>
                <w:sz w:val="20"/>
                <w:szCs w:val="20"/>
                <w:lang w:eastAsia="zh-CN"/>
              </w:rPr>
            </w:pPr>
          </w:p>
          <w:p w14:paraId="5BDD7DE7" w14:textId="77777777" w:rsidR="006348AF" w:rsidRPr="007D0CD8" w:rsidRDefault="006348AF" w:rsidP="00A31B73">
            <w:pPr>
              <w:widowControl w:val="0"/>
              <w:autoSpaceDE w:val="0"/>
              <w:autoSpaceDN w:val="0"/>
              <w:adjustRightInd w:val="0"/>
              <w:jc w:val="left"/>
              <w:rPr>
                <w:rFonts w:ascii="TimesNewRomanPSMT" w:eastAsia="TimesNewRomanPS-BoldMT" w:hAnsi="TimesNewRomanPSMT" w:cs="TimesNewRomanPSMT"/>
                <w:i/>
                <w:sz w:val="20"/>
                <w:lang w:val="en-US"/>
              </w:rPr>
            </w:pPr>
            <w:r w:rsidRPr="007D0CD8">
              <w:rPr>
                <w:rFonts w:ascii="TimesNewRomanPS-BoldMT" w:eastAsia="TimesNewRomanPS-BoldMT" w:cs="TimesNewRomanPS-BoldMT"/>
                <w:b/>
                <w:bCs/>
                <w:i/>
                <w:sz w:val="20"/>
                <w:lang w:val="en-US"/>
              </w:rPr>
              <w:t xml:space="preserve">station (STA) 6G: </w:t>
            </w:r>
            <w:r w:rsidRPr="007D0CD8">
              <w:rPr>
                <w:rFonts w:ascii="TimesNewRomanPSMT" w:eastAsia="TimesNewRomanPS-BoldMT" w:hAnsi="TimesNewRomanPSMT" w:cs="TimesNewRomanPSMT"/>
                <w:i/>
                <w:sz w:val="20"/>
                <w:lang w:val="en-US"/>
              </w:rPr>
              <w:t>A STA that is operating on a channel that belongs to any operating class that has a value of 5.950 for the entry in the Channel starting frequency column of Table E-4.</w:t>
            </w:r>
          </w:p>
          <w:p w14:paraId="5B33EF5E" w14:textId="77777777" w:rsidR="006348AF" w:rsidRPr="008341D0" w:rsidRDefault="006348AF" w:rsidP="00A31B73">
            <w:pPr>
              <w:autoSpaceDE w:val="0"/>
              <w:autoSpaceDN w:val="0"/>
              <w:adjustRightInd w:val="0"/>
              <w:rPr>
                <w:rFonts w:ascii="Arial" w:hAnsi="Arial" w:cs="Arial"/>
                <w:sz w:val="20"/>
                <w:szCs w:val="20"/>
                <w:lang w:eastAsia="zh-CN"/>
              </w:rPr>
            </w:pPr>
          </w:p>
        </w:tc>
      </w:tr>
      <w:tr w:rsidR="006348AF" w:rsidRPr="008F0D26" w14:paraId="46F9EC07" w14:textId="77777777" w:rsidTr="00A31B73">
        <w:trPr>
          <w:trHeight w:val="980"/>
        </w:trPr>
        <w:tc>
          <w:tcPr>
            <w:tcW w:w="721" w:type="dxa"/>
          </w:tcPr>
          <w:p w14:paraId="38DFE7E0"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7838</w:t>
            </w:r>
          </w:p>
        </w:tc>
        <w:tc>
          <w:tcPr>
            <w:tcW w:w="900" w:type="dxa"/>
          </w:tcPr>
          <w:p w14:paraId="00CF46EF"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Yonggang Fang</w:t>
            </w:r>
          </w:p>
        </w:tc>
        <w:tc>
          <w:tcPr>
            <w:tcW w:w="720" w:type="dxa"/>
          </w:tcPr>
          <w:p w14:paraId="2AE0E809"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9.3.1.5.1</w:t>
            </w:r>
          </w:p>
        </w:tc>
        <w:tc>
          <w:tcPr>
            <w:tcW w:w="900" w:type="dxa"/>
          </w:tcPr>
          <w:p w14:paraId="1132775E"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74.59</w:t>
            </w:r>
          </w:p>
        </w:tc>
        <w:tc>
          <w:tcPr>
            <w:tcW w:w="2455" w:type="dxa"/>
          </w:tcPr>
          <w:p w14:paraId="581A04CF"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Should be 6GHz, not "6G"</w:t>
            </w:r>
          </w:p>
        </w:tc>
        <w:tc>
          <w:tcPr>
            <w:tcW w:w="2045" w:type="dxa"/>
          </w:tcPr>
          <w:p w14:paraId="79376F78"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please change to "operating in 6GHz with 320MHz ..."</w:t>
            </w:r>
          </w:p>
        </w:tc>
        <w:tc>
          <w:tcPr>
            <w:tcW w:w="2775" w:type="dxa"/>
          </w:tcPr>
          <w:p w14:paraId="5EBC5743" w14:textId="77777777" w:rsidR="006348AF" w:rsidRDefault="006348AF" w:rsidP="00A31B73">
            <w:pPr>
              <w:autoSpaceDE w:val="0"/>
              <w:autoSpaceDN w:val="0"/>
              <w:adjustRightInd w:val="0"/>
              <w:rPr>
                <w:rFonts w:ascii="Arial" w:eastAsia="宋体" w:hAnsi="Arial" w:cs="Arial"/>
                <w:sz w:val="20"/>
                <w:szCs w:val="20"/>
                <w:lang w:eastAsia="zh-CN"/>
              </w:rPr>
            </w:pPr>
            <w:r>
              <w:rPr>
                <w:rFonts w:ascii="Arial" w:eastAsia="宋体" w:hAnsi="Arial" w:cs="Arial" w:hint="eastAsia"/>
                <w:sz w:val="20"/>
                <w:szCs w:val="20"/>
                <w:lang w:eastAsia="zh-CN"/>
              </w:rPr>
              <w:t>R</w:t>
            </w:r>
            <w:r>
              <w:rPr>
                <w:rFonts w:ascii="Arial" w:eastAsia="宋体" w:hAnsi="Arial" w:cs="Arial"/>
                <w:sz w:val="20"/>
                <w:szCs w:val="20"/>
                <w:lang w:eastAsia="zh-CN"/>
              </w:rPr>
              <w:t>ejected</w:t>
            </w:r>
          </w:p>
          <w:p w14:paraId="7A6C8B2A" w14:textId="77777777" w:rsidR="006348AF" w:rsidRDefault="006348AF" w:rsidP="00A31B73">
            <w:pPr>
              <w:autoSpaceDE w:val="0"/>
              <w:autoSpaceDN w:val="0"/>
              <w:adjustRightInd w:val="0"/>
              <w:rPr>
                <w:rFonts w:ascii="Arial" w:eastAsia="宋体" w:hAnsi="Arial" w:cs="Arial"/>
                <w:sz w:val="20"/>
                <w:szCs w:val="20"/>
                <w:lang w:eastAsia="zh-CN"/>
              </w:rPr>
            </w:pPr>
          </w:p>
          <w:p w14:paraId="32846781" w14:textId="77777777" w:rsidR="002C7768" w:rsidRDefault="002C7768" w:rsidP="002C7768">
            <w:pPr>
              <w:autoSpaceDE w:val="0"/>
              <w:autoSpaceDN w:val="0"/>
              <w:adjustRightInd w:val="0"/>
              <w:rPr>
                <w:rFonts w:ascii="Arial" w:eastAsia="宋体" w:hAnsi="Arial" w:cs="Arial"/>
                <w:sz w:val="20"/>
                <w:szCs w:val="20"/>
                <w:lang w:eastAsia="zh-CN"/>
              </w:rPr>
            </w:pPr>
            <w:r>
              <w:rPr>
                <w:rFonts w:ascii="Arial" w:eastAsia="宋体" w:hAnsi="Arial" w:cs="Arial"/>
                <w:sz w:val="20"/>
                <w:szCs w:val="20"/>
                <w:lang w:eastAsia="zh-CN"/>
              </w:rPr>
              <w:t>The STA 6G has already been defined in IEEE 802.11ax-2021 standard.</w:t>
            </w:r>
          </w:p>
          <w:p w14:paraId="443D8CA6" w14:textId="77777777" w:rsidR="006348AF" w:rsidRDefault="006348AF" w:rsidP="00A31B73">
            <w:pPr>
              <w:autoSpaceDE w:val="0"/>
              <w:autoSpaceDN w:val="0"/>
              <w:adjustRightInd w:val="0"/>
              <w:rPr>
                <w:rFonts w:ascii="Arial" w:eastAsia="宋体" w:hAnsi="Arial" w:cs="Arial"/>
                <w:sz w:val="20"/>
                <w:szCs w:val="20"/>
                <w:lang w:eastAsia="zh-CN"/>
              </w:rPr>
            </w:pPr>
          </w:p>
          <w:p w14:paraId="084987B0" w14:textId="77777777" w:rsidR="006348AF" w:rsidRPr="007D0CD8" w:rsidRDefault="006348AF" w:rsidP="00A31B73">
            <w:pPr>
              <w:widowControl w:val="0"/>
              <w:autoSpaceDE w:val="0"/>
              <w:autoSpaceDN w:val="0"/>
              <w:adjustRightInd w:val="0"/>
              <w:jc w:val="left"/>
              <w:rPr>
                <w:rFonts w:ascii="TimesNewRomanPSMT" w:eastAsia="TimesNewRomanPS-BoldMT" w:hAnsi="TimesNewRomanPSMT" w:cs="TimesNewRomanPSMT"/>
                <w:i/>
                <w:sz w:val="20"/>
                <w:lang w:val="en-US"/>
              </w:rPr>
            </w:pPr>
            <w:r w:rsidRPr="007D0CD8">
              <w:rPr>
                <w:rFonts w:ascii="TimesNewRomanPS-BoldMT" w:eastAsia="TimesNewRomanPS-BoldMT" w:cs="TimesNewRomanPS-BoldMT"/>
                <w:b/>
                <w:bCs/>
                <w:i/>
                <w:sz w:val="20"/>
                <w:lang w:val="en-US"/>
              </w:rPr>
              <w:t xml:space="preserve">station (STA) 6G: </w:t>
            </w:r>
            <w:r w:rsidRPr="007D0CD8">
              <w:rPr>
                <w:rFonts w:ascii="TimesNewRomanPSMT" w:eastAsia="TimesNewRomanPS-BoldMT" w:hAnsi="TimesNewRomanPSMT" w:cs="TimesNewRomanPSMT"/>
                <w:i/>
                <w:sz w:val="20"/>
                <w:lang w:val="en-US"/>
              </w:rPr>
              <w:t>A STA that is operating on a channel that belongs to any operating class that has a value of 5.950 for the entry in the Channel starting frequency column of Table E-4.</w:t>
            </w:r>
          </w:p>
          <w:p w14:paraId="07E71414" w14:textId="77777777" w:rsidR="006348AF" w:rsidRPr="008341D0" w:rsidRDefault="006348AF" w:rsidP="00A31B73">
            <w:pPr>
              <w:autoSpaceDE w:val="0"/>
              <w:autoSpaceDN w:val="0"/>
              <w:adjustRightInd w:val="0"/>
              <w:rPr>
                <w:rFonts w:ascii="Arial" w:hAnsi="Arial" w:cs="Arial"/>
                <w:sz w:val="20"/>
                <w:szCs w:val="20"/>
                <w:lang w:eastAsia="zh-CN"/>
              </w:rPr>
            </w:pPr>
          </w:p>
        </w:tc>
      </w:tr>
      <w:tr w:rsidR="006348AF" w:rsidRPr="008F0D26" w14:paraId="29D9B737" w14:textId="77777777" w:rsidTr="00A31B73">
        <w:trPr>
          <w:trHeight w:val="980"/>
        </w:trPr>
        <w:tc>
          <w:tcPr>
            <w:tcW w:w="721" w:type="dxa"/>
          </w:tcPr>
          <w:p w14:paraId="7CE09B2F"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7839</w:t>
            </w:r>
          </w:p>
        </w:tc>
        <w:tc>
          <w:tcPr>
            <w:tcW w:w="900" w:type="dxa"/>
          </w:tcPr>
          <w:p w14:paraId="4FAE67B0"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Yonggang Fang</w:t>
            </w:r>
          </w:p>
        </w:tc>
        <w:tc>
          <w:tcPr>
            <w:tcW w:w="720" w:type="dxa"/>
          </w:tcPr>
          <w:p w14:paraId="70CCB076"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9.3.1.6</w:t>
            </w:r>
          </w:p>
        </w:tc>
        <w:tc>
          <w:tcPr>
            <w:tcW w:w="900" w:type="dxa"/>
          </w:tcPr>
          <w:p w14:paraId="779AA3C9"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75.05</w:t>
            </w:r>
          </w:p>
        </w:tc>
        <w:tc>
          <w:tcPr>
            <w:tcW w:w="2455" w:type="dxa"/>
          </w:tcPr>
          <w:p w14:paraId="028A5F38"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Should be 6GHz, not "6G"</w:t>
            </w:r>
          </w:p>
        </w:tc>
        <w:tc>
          <w:tcPr>
            <w:tcW w:w="2045" w:type="dxa"/>
          </w:tcPr>
          <w:p w14:paraId="11738AF0"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please change to "operating in 6GHz with 320MHz ..."</w:t>
            </w:r>
          </w:p>
        </w:tc>
        <w:tc>
          <w:tcPr>
            <w:tcW w:w="2775" w:type="dxa"/>
          </w:tcPr>
          <w:p w14:paraId="18A5D762" w14:textId="77777777" w:rsidR="006348AF" w:rsidRDefault="006348AF" w:rsidP="00A31B73">
            <w:pPr>
              <w:autoSpaceDE w:val="0"/>
              <w:autoSpaceDN w:val="0"/>
              <w:adjustRightInd w:val="0"/>
              <w:rPr>
                <w:rFonts w:ascii="Arial" w:eastAsia="宋体" w:hAnsi="Arial" w:cs="Arial"/>
                <w:sz w:val="20"/>
                <w:szCs w:val="20"/>
                <w:lang w:eastAsia="zh-CN"/>
              </w:rPr>
            </w:pPr>
            <w:r>
              <w:rPr>
                <w:rFonts w:ascii="Arial" w:eastAsia="宋体" w:hAnsi="Arial" w:cs="Arial" w:hint="eastAsia"/>
                <w:sz w:val="20"/>
                <w:szCs w:val="20"/>
                <w:lang w:eastAsia="zh-CN"/>
              </w:rPr>
              <w:t>R</w:t>
            </w:r>
            <w:r>
              <w:rPr>
                <w:rFonts w:ascii="Arial" w:eastAsia="宋体" w:hAnsi="Arial" w:cs="Arial"/>
                <w:sz w:val="20"/>
                <w:szCs w:val="20"/>
                <w:lang w:eastAsia="zh-CN"/>
              </w:rPr>
              <w:t>ejected</w:t>
            </w:r>
          </w:p>
          <w:p w14:paraId="2D448BF1" w14:textId="77777777" w:rsidR="006348AF" w:rsidRDefault="006348AF" w:rsidP="00A31B73">
            <w:pPr>
              <w:autoSpaceDE w:val="0"/>
              <w:autoSpaceDN w:val="0"/>
              <w:adjustRightInd w:val="0"/>
              <w:rPr>
                <w:rFonts w:ascii="Arial" w:eastAsia="宋体" w:hAnsi="Arial" w:cs="Arial"/>
                <w:sz w:val="20"/>
                <w:szCs w:val="20"/>
                <w:lang w:eastAsia="zh-CN"/>
              </w:rPr>
            </w:pPr>
          </w:p>
          <w:p w14:paraId="1AC7E9AD" w14:textId="77777777" w:rsidR="002C7768" w:rsidRDefault="002C7768" w:rsidP="002C7768">
            <w:pPr>
              <w:autoSpaceDE w:val="0"/>
              <w:autoSpaceDN w:val="0"/>
              <w:adjustRightInd w:val="0"/>
              <w:rPr>
                <w:rFonts w:ascii="Arial" w:eastAsia="宋体" w:hAnsi="Arial" w:cs="Arial"/>
                <w:sz w:val="20"/>
                <w:szCs w:val="20"/>
                <w:lang w:eastAsia="zh-CN"/>
              </w:rPr>
            </w:pPr>
            <w:r>
              <w:rPr>
                <w:rFonts w:ascii="Arial" w:eastAsia="宋体" w:hAnsi="Arial" w:cs="Arial"/>
                <w:sz w:val="20"/>
                <w:szCs w:val="20"/>
                <w:lang w:eastAsia="zh-CN"/>
              </w:rPr>
              <w:t>The STA 6G has already been defined in IEEE 802.11ax-2021 standard.</w:t>
            </w:r>
          </w:p>
          <w:p w14:paraId="177ED45A" w14:textId="77777777" w:rsidR="006348AF" w:rsidRDefault="006348AF" w:rsidP="00A31B73">
            <w:pPr>
              <w:autoSpaceDE w:val="0"/>
              <w:autoSpaceDN w:val="0"/>
              <w:adjustRightInd w:val="0"/>
              <w:rPr>
                <w:rFonts w:ascii="Arial" w:eastAsia="宋体" w:hAnsi="Arial" w:cs="Arial"/>
                <w:sz w:val="20"/>
                <w:szCs w:val="20"/>
                <w:lang w:eastAsia="zh-CN"/>
              </w:rPr>
            </w:pPr>
          </w:p>
          <w:p w14:paraId="77A54780" w14:textId="77777777" w:rsidR="006348AF" w:rsidRPr="007D0CD8" w:rsidRDefault="006348AF" w:rsidP="00A31B73">
            <w:pPr>
              <w:widowControl w:val="0"/>
              <w:autoSpaceDE w:val="0"/>
              <w:autoSpaceDN w:val="0"/>
              <w:adjustRightInd w:val="0"/>
              <w:jc w:val="left"/>
              <w:rPr>
                <w:rFonts w:ascii="TimesNewRomanPSMT" w:eastAsia="TimesNewRomanPS-BoldMT" w:hAnsi="TimesNewRomanPSMT" w:cs="TimesNewRomanPSMT"/>
                <w:i/>
                <w:sz w:val="20"/>
                <w:lang w:val="en-US"/>
              </w:rPr>
            </w:pPr>
            <w:r w:rsidRPr="007D0CD8">
              <w:rPr>
                <w:rFonts w:ascii="TimesNewRomanPS-BoldMT" w:eastAsia="TimesNewRomanPS-BoldMT" w:cs="TimesNewRomanPS-BoldMT"/>
                <w:b/>
                <w:bCs/>
                <w:i/>
                <w:sz w:val="20"/>
                <w:lang w:val="en-US"/>
              </w:rPr>
              <w:t xml:space="preserve">station (STA) 6G: </w:t>
            </w:r>
            <w:r w:rsidRPr="007D0CD8">
              <w:rPr>
                <w:rFonts w:ascii="TimesNewRomanPSMT" w:eastAsia="TimesNewRomanPS-BoldMT" w:hAnsi="TimesNewRomanPSMT" w:cs="TimesNewRomanPSMT"/>
                <w:i/>
                <w:sz w:val="20"/>
                <w:lang w:val="en-US"/>
              </w:rPr>
              <w:t xml:space="preserve">A STA that </w:t>
            </w:r>
            <w:r w:rsidRPr="007D0CD8">
              <w:rPr>
                <w:rFonts w:ascii="TimesNewRomanPSMT" w:eastAsia="TimesNewRomanPS-BoldMT" w:hAnsi="TimesNewRomanPSMT" w:cs="TimesNewRomanPSMT"/>
                <w:i/>
                <w:sz w:val="20"/>
                <w:lang w:val="en-US"/>
              </w:rPr>
              <w:lastRenderedPageBreak/>
              <w:t>is operating on a channel that belongs to any operating class that has a value of 5.950 for the entry in the Channel starting frequency column of Table E-4.</w:t>
            </w:r>
          </w:p>
          <w:p w14:paraId="1AB4EC4B" w14:textId="77777777" w:rsidR="006348AF" w:rsidRPr="008341D0" w:rsidRDefault="006348AF" w:rsidP="00A31B73">
            <w:pPr>
              <w:autoSpaceDE w:val="0"/>
              <w:autoSpaceDN w:val="0"/>
              <w:adjustRightInd w:val="0"/>
              <w:rPr>
                <w:rFonts w:ascii="Arial" w:hAnsi="Arial" w:cs="Arial"/>
                <w:sz w:val="20"/>
                <w:szCs w:val="20"/>
                <w:lang w:eastAsia="zh-CN"/>
              </w:rPr>
            </w:pPr>
          </w:p>
        </w:tc>
      </w:tr>
      <w:tr w:rsidR="006348AF" w:rsidRPr="008F0D26" w14:paraId="5D50A9BA" w14:textId="77777777" w:rsidTr="00A31B73">
        <w:trPr>
          <w:trHeight w:val="980"/>
        </w:trPr>
        <w:tc>
          <w:tcPr>
            <w:tcW w:w="721" w:type="dxa"/>
          </w:tcPr>
          <w:p w14:paraId="205674C7"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lastRenderedPageBreak/>
              <w:t>7840</w:t>
            </w:r>
          </w:p>
        </w:tc>
        <w:tc>
          <w:tcPr>
            <w:tcW w:w="900" w:type="dxa"/>
          </w:tcPr>
          <w:p w14:paraId="2FCAA7D2"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Yonggang Fang</w:t>
            </w:r>
          </w:p>
        </w:tc>
        <w:tc>
          <w:tcPr>
            <w:tcW w:w="720" w:type="dxa"/>
          </w:tcPr>
          <w:p w14:paraId="0C94FF9B"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9.3.1.7.1</w:t>
            </w:r>
          </w:p>
        </w:tc>
        <w:tc>
          <w:tcPr>
            <w:tcW w:w="900" w:type="dxa"/>
          </w:tcPr>
          <w:p w14:paraId="4B1E8864"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75.27</w:t>
            </w:r>
          </w:p>
        </w:tc>
        <w:tc>
          <w:tcPr>
            <w:tcW w:w="2455" w:type="dxa"/>
          </w:tcPr>
          <w:p w14:paraId="6D634F2C"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Should be 6GHz, not "6G"</w:t>
            </w:r>
          </w:p>
        </w:tc>
        <w:tc>
          <w:tcPr>
            <w:tcW w:w="2045" w:type="dxa"/>
          </w:tcPr>
          <w:p w14:paraId="15E14BF0"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please change to "operating in 6GHz with 320MHz ..."</w:t>
            </w:r>
          </w:p>
        </w:tc>
        <w:tc>
          <w:tcPr>
            <w:tcW w:w="2775" w:type="dxa"/>
          </w:tcPr>
          <w:p w14:paraId="7F2B00E3" w14:textId="77777777" w:rsidR="006348AF" w:rsidRDefault="006348AF" w:rsidP="00A31B73">
            <w:pPr>
              <w:autoSpaceDE w:val="0"/>
              <w:autoSpaceDN w:val="0"/>
              <w:adjustRightInd w:val="0"/>
              <w:rPr>
                <w:rFonts w:ascii="Arial" w:eastAsia="宋体" w:hAnsi="Arial" w:cs="Arial"/>
                <w:sz w:val="20"/>
                <w:szCs w:val="20"/>
                <w:lang w:eastAsia="zh-CN"/>
              </w:rPr>
            </w:pPr>
            <w:r>
              <w:rPr>
                <w:rFonts w:ascii="Arial" w:eastAsia="宋体" w:hAnsi="Arial" w:cs="Arial" w:hint="eastAsia"/>
                <w:sz w:val="20"/>
                <w:szCs w:val="20"/>
                <w:lang w:eastAsia="zh-CN"/>
              </w:rPr>
              <w:t>R</w:t>
            </w:r>
            <w:r>
              <w:rPr>
                <w:rFonts w:ascii="Arial" w:eastAsia="宋体" w:hAnsi="Arial" w:cs="Arial"/>
                <w:sz w:val="20"/>
                <w:szCs w:val="20"/>
                <w:lang w:eastAsia="zh-CN"/>
              </w:rPr>
              <w:t>ejected</w:t>
            </w:r>
          </w:p>
          <w:p w14:paraId="2FCE0857" w14:textId="77777777" w:rsidR="006348AF" w:rsidRDefault="006348AF" w:rsidP="00A31B73">
            <w:pPr>
              <w:autoSpaceDE w:val="0"/>
              <w:autoSpaceDN w:val="0"/>
              <w:adjustRightInd w:val="0"/>
              <w:rPr>
                <w:rFonts w:ascii="Arial" w:eastAsia="宋体" w:hAnsi="Arial" w:cs="Arial"/>
                <w:sz w:val="20"/>
                <w:szCs w:val="20"/>
                <w:lang w:eastAsia="zh-CN"/>
              </w:rPr>
            </w:pPr>
          </w:p>
          <w:p w14:paraId="7847833A" w14:textId="77777777" w:rsidR="002C7768" w:rsidRDefault="002C7768" w:rsidP="002C7768">
            <w:pPr>
              <w:autoSpaceDE w:val="0"/>
              <w:autoSpaceDN w:val="0"/>
              <w:adjustRightInd w:val="0"/>
              <w:rPr>
                <w:rFonts w:ascii="Arial" w:eastAsia="宋体" w:hAnsi="Arial" w:cs="Arial"/>
                <w:sz w:val="20"/>
                <w:szCs w:val="20"/>
                <w:lang w:eastAsia="zh-CN"/>
              </w:rPr>
            </w:pPr>
            <w:r>
              <w:rPr>
                <w:rFonts w:ascii="Arial" w:eastAsia="宋体" w:hAnsi="Arial" w:cs="Arial"/>
                <w:sz w:val="20"/>
                <w:szCs w:val="20"/>
                <w:lang w:eastAsia="zh-CN"/>
              </w:rPr>
              <w:t>The STA 6G has already been defined in IEEE 802.11ax-2021 standard.</w:t>
            </w:r>
          </w:p>
          <w:p w14:paraId="6617BAC7" w14:textId="77777777" w:rsidR="006348AF" w:rsidRDefault="006348AF" w:rsidP="00A31B73">
            <w:pPr>
              <w:autoSpaceDE w:val="0"/>
              <w:autoSpaceDN w:val="0"/>
              <w:adjustRightInd w:val="0"/>
              <w:rPr>
                <w:rFonts w:ascii="Arial" w:eastAsia="宋体" w:hAnsi="Arial" w:cs="Arial"/>
                <w:sz w:val="20"/>
                <w:szCs w:val="20"/>
                <w:lang w:eastAsia="zh-CN"/>
              </w:rPr>
            </w:pPr>
          </w:p>
          <w:p w14:paraId="376544E0" w14:textId="77777777" w:rsidR="006348AF" w:rsidRPr="007D0CD8" w:rsidRDefault="006348AF" w:rsidP="00A31B73">
            <w:pPr>
              <w:widowControl w:val="0"/>
              <w:autoSpaceDE w:val="0"/>
              <w:autoSpaceDN w:val="0"/>
              <w:adjustRightInd w:val="0"/>
              <w:jc w:val="left"/>
              <w:rPr>
                <w:rFonts w:ascii="TimesNewRomanPSMT" w:eastAsia="TimesNewRomanPS-BoldMT" w:hAnsi="TimesNewRomanPSMT" w:cs="TimesNewRomanPSMT"/>
                <w:i/>
                <w:sz w:val="20"/>
                <w:lang w:val="en-US"/>
              </w:rPr>
            </w:pPr>
            <w:r w:rsidRPr="007D0CD8">
              <w:rPr>
                <w:rFonts w:ascii="TimesNewRomanPS-BoldMT" w:eastAsia="TimesNewRomanPS-BoldMT" w:cs="TimesNewRomanPS-BoldMT"/>
                <w:b/>
                <w:bCs/>
                <w:i/>
                <w:sz w:val="20"/>
                <w:lang w:val="en-US"/>
              </w:rPr>
              <w:t xml:space="preserve">station (STA) 6G: </w:t>
            </w:r>
            <w:r w:rsidRPr="007D0CD8">
              <w:rPr>
                <w:rFonts w:ascii="TimesNewRomanPSMT" w:eastAsia="TimesNewRomanPS-BoldMT" w:hAnsi="TimesNewRomanPSMT" w:cs="TimesNewRomanPSMT"/>
                <w:i/>
                <w:sz w:val="20"/>
                <w:lang w:val="en-US"/>
              </w:rPr>
              <w:t>A STA that is operating on a channel that belongs to any operating class that has a value of 5.950 for the entry in the Channel starting frequency column of Table E-4.</w:t>
            </w:r>
          </w:p>
          <w:p w14:paraId="43102462" w14:textId="77777777" w:rsidR="006348AF" w:rsidRPr="008341D0" w:rsidRDefault="006348AF" w:rsidP="00A31B73">
            <w:pPr>
              <w:autoSpaceDE w:val="0"/>
              <w:autoSpaceDN w:val="0"/>
              <w:adjustRightInd w:val="0"/>
              <w:rPr>
                <w:rFonts w:ascii="Arial" w:eastAsia="宋体" w:hAnsi="Arial" w:cs="Arial"/>
                <w:sz w:val="20"/>
                <w:szCs w:val="20"/>
                <w:lang w:eastAsia="zh-CN"/>
              </w:rPr>
            </w:pPr>
          </w:p>
        </w:tc>
      </w:tr>
      <w:tr w:rsidR="006348AF" w:rsidRPr="008F0D26" w14:paraId="2D7A8B7B" w14:textId="77777777" w:rsidTr="00A31B73">
        <w:trPr>
          <w:trHeight w:val="980"/>
        </w:trPr>
        <w:tc>
          <w:tcPr>
            <w:tcW w:w="721" w:type="dxa"/>
          </w:tcPr>
          <w:p w14:paraId="7A8C3483"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8066</w:t>
            </w:r>
          </w:p>
        </w:tc>
        <w:tc>
          <w:tcPr>
            <w:tcW w:w="900" w:type="dxa"/>
          </w:tcPr>
          <w:p w14:paraId="6FC76DAA"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Yuchen Guo</w:t>
            </w:r>
          </w:p>
        </w:tc>
        <w:tc>
          <w:tcPr>
            <w:tcW w:w="720" w:type="dxa"/>
          </w:tcPr>
          <w:p w14:paraId="50C6F823"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9.3.1.2</w:t>
            </w:r>
          </w:p>
        </w:tc>
        <w:tc>
          <w:tcPr>
            <w:tcW w:w="900" w:type="dxa"/>
          </w:tcPr>
          <w:p w14:paraId="7C2A2769"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74.38</w:t>
            </w:r>
          </w:p>
        </w:tc>
        <w:tc>
          <w:tcPr>
            <w:tcW w:w="2455" w:type="dxa"/>
          </w:tcPr>
          <w:p w14:paraId="7836D908" w14:textId="77777777" w:rsidR="006348AF" w:rsidRDefault="006348AF" w:rsidP="00A31B73">
            <w:pPr>
              <w:autoSpaceDE w:val="0"/>
              <w:autoSpaceDN w:val="0"/>
              <w:adjustRightInd w:val="0"/>
              <w:rPr>
                <w:rFonts w:ascii="Arial" w:hAnsi="Arial" w:cs="Arial"/>
                <w:sz w:val="20"/>
              </w:rPr>
            </w:pPr>
            <w:proofErr w:type="gramStart"/>
            <w:r>
              <w:rPr>
                <w:rFonts w:ascii="Arial" w:hAnsi="Arial" w:cs="Arial"/>
                <w:sz w:val="20"/>
                <w:szCs w:val="20"/>
              </w:rPr>
              <w:t>change</w:t>
            </w:r>
            <w:proofErr w:type="gramEnd"/>
            <w:r>
              <w:rPr>
                <w:rFonts w:ascii="Arial" w:hAnsi="Arial" w:cs="Arial"/>
                <w:sz w:val="20"/>
                <w:szCs w:val="20"/>
              </w:rPr>
              <w:t xml:space="preserve"> "6G" to "operating on 6GHz band". Same for Line 59</w:t>
            </w:r>
          </w:p>
        </w:tc>
        <w:tc>
          <w:tcPr>
            <w:tcW w:w="2045" w:type="dxa"/>
          </w:tcPr>
          <w:p w14:paraId="6B310BB4"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as in comment</w:t>
            </w:r>
          </w:p>
        </w:tc>
        <w:tc>
          <w:tcPr>
            <w:tcW w:w="2775" w:type="dxa"/>
          </w:tcPr>
          <w:p w14:paraId="539AE5B6" w14:textId="77777777" w:rsidR="006348AF" w:rsidRDefault="006348AF" w:rsidP="00A31B73">
            <w:pPr>
              <w:autoSpaceDE w:val="0"/>
              <w:autoSpaceDN w:val="0"/>
              <w:adjustRightInd w:val="0"/>
              <w:rPr>
                <w:rFonts w:ascii="Arial" w:eastAsia="宋体" w:hAnsi="Arial" w:cs="Arial"/>
                <w:sz w:val="20"/>
                <w:szCs w:val="20"/>
                <w:lang w:eastAsia="zh-CN"/>
              </w:rPr>
            </w:pPr>
            <w:r>
              <w:rPr>
                <w:rFonts w:ascii="Arial" w:eastAsia="宋体" w:hAnsi="Arial" w:cs="Arial" w:hint="eastAsia"/>
                <w:sz w:val="20"/>
                <w:szCs w:val="20"/>
                <w:lang w:eastAsia="zh-CN"/>
              </w:rPr>
              <w:t>R</w:t>
            </w:r>
            <w:r>
              <w:rPr>
                <w:rFonts w:ascii="Arial" w:eastAsia="宋体" w:hAnsi="Arial" w:cs="Arial"/>
                <w:sz w:val="20"/>
                <w:szCs w:val="20"/>
                <w:lang w:eastAsia="zh-CN"/>
              </w:rPr>
              <w:t>ejected</w:t>
            </w:r>
          </w:p>
          <w:p w14:paraId="786B518D" w14:textId="77777777" w:rsidR="006348AF" w:rsidRDefault="006348AF" w:rsidP="00A31B73">
            <w:pPr>
              <w:autoSpaceDE w:val="0"/>
              <w:autoSpaceDN w:val="0"/>
              <w:adjustRightInd w:val="0"/>
              <w:rPr>
                <w:rFonts w:ascii="Arial" w:eastAsia="宋体" w:hAnsi="Arial" w:cs="Arial"/>
                <w:sz w:val="20"/>
                <w:szCs w:val="20"/>
                <w:lang w:eastAsia="zh-CN"/>
              </w:rPr>
            </w:pPr>
          </w:p>
          <w:p w14:paraId="7E00FF01" w14:textId="77777777" w:rsidR="002C7768" w:rsidRDefault="002C7768" w:rsidP="002C7768">
            <w:pPr>
              <w:autoSpaceDE w:val="0"/>
              <w:autoSpaceDN w:val="0"/>
              <w:adjustRightInd w:val="0"/>
              <w:rPr>
                <w:rFonts w:ascii="Arial" w:eastAsia="宋体" w:hAnsi="Arial" w:cs="Arial"/>
                <w:sz w:val="20"/>
                <w:szCs w:val="20"/>
                <w:lang w:eastAsia="zh-CN"/>
              </w:rPr>
            </w:pPr>
            <w:r>
              <w:rPr>
                <w:rFonts w:ascii="Arial" w:eastAsia="宋体" w:hAnsi="Arial" w:cs="Arial"/>
                <w:sz w:val="20"/>
                <w:szCs w:val="20"/>
                <w:lang w:eastAsia="zh-CN"/>
              </w:rPr>
              <w:t>The STA 6G has already been defined in IEEE 802.11ax-2021 standard.</w:t>
            </w:r>
          </w:p>
          <w:p w14:paraId="3EDA4D83" w14:textId="77777777" w:rsidR="006348AF" w:rsidRDefault="006348AF" w:rsidP="00A31B73">
            <w:pPr>
              <w:autoSpaceDE w:val="0"/>
              <w:autoSpaceDN w:val="0"/>
              <w:adjustRightInd w:val="0"/>
              <w:rPr>
                <w:rFonts w:ascii="Arial" w:eastAsia="宋体" w:hAnsi="Arial" w:cs="Arial"/>
                <w:sz w:val="20"/>
                <w:szCs w:val="20"/>
                <w:lang w:eastAsia="zh-CN"/>
              </w:rPr>
            </w:pPr>
          </w:p>
          <w:p w14:paraId="57DC79BF" w14:textId="77777777" w:rsidR="006348AF" w:rsidRPr="007D0CD8" w:rsidRDefault="006348AF" w:rsidP="00A31B73">
            <w:pPr>
              <w:widowControl w:val="0"/>
              <w:autoSpaceDE w:val="0"/>
              <w:autoSpaceDN w:val="0"/>
              <w:adjustRightInd w:val="0"/>
              <w:jc w:val="left"/>
              <w:rPr>
                <w:rFonts w:ascii="TimesNewRomanPSMT" w:eastAsia="TimesNewRomanPS-BoldMT" w:hAnsi="TimesNewRomanPSMT" w:cs="TimesNewRomanPSMT"/>
                <w:i/>
                <w:sz w:val="20"/>
                <w:lang w:val="en-US"/>
              </w:rPr>
            </w:pPr>
            <w:r w:rsidRPr="007D0CD8">
              <w:rPr>
                <w:rFonts w:ascii="TimesNewRomanPS-BoldMT" w:eastAsia="TimesNewRomanPS-BoldMT" w:cs="TimesNewRomanPS-BoldMT"/>
                <w:b/>
                <w:bCs/>
                <w:i/>
                <w:sz w:val="20"/>
                <w:lang w:val="en-US"/>
              </w:rPr>
              <w:t xml:space="preserve">station (STA) 6G: </w:t>
            </w:r>
            <w:r w:rsidRPr="007D0CD8">
              <w:rPr>
                <w:rFonts w:ascii="TimesNewRomanPSMT" w:eastAsia="TimesNewRomanPS-BoldMT" w:hAnsi="TimesNewRomanPSMT" w:cs="TimesNewRomanPSMT"/>
                <w:i/>
                <w:sz w:val="20"/>
                <w:lang w:val="en-US"/>
              </w:rPr>
              <w:t>A STA that is operating on a channel that belongs to any operating class that has a value of 5.950 for the entry in the Channel starting frequency column of Table E-4.</w:t>
            </w:r>
          </w:p>
          <w:p w14:paraId="40378873" w14:textId="77777777" w:rsidR="006348AF" w:rsidRPr="008341D0" w:rsidRDefault="006348AF" w:rsidP="00A31B73">
            <w:pPr>
              <w:autoSpaceDE w:val="0"/>
              <w:autoSpaceDN w:val="0"/>
              <w:adjustRightInd w:val="0"/>
              <w:rPr>
                <w:rFonts w:ascii="Arial" w:eastAsia="宋体" w:hAnsi="Arial" w:cs="Arial"/>
                <w:sz w:val="20"/>
                <w:szCs w:val="20"/>
                <w:lang w:eastAsia="zh-CN"/>
              </w:rPr>
            </w:pPr>
          </w:p>
        </w:tc>
      </w:tr>
      <w:tr w:rsidR="006348AF" w:rsidRPr="008F0D26" w14:paraId="207248F4" w14:textId="77777777" w:rsidTr="00A31B73">
        <w:trPr>
          <w:trHeight w:val="980"/>
        </w:trPr>
        <w:tc>
          <w:tcPr>
            <w:tcW w:w="721" w:type="dxa"/>
          </w:tcPr>
          <w:p w14:paraId="5145B025"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8258</w:t>
            </w:r>
          </w:p>
        </w:tc>
        <w:tc>
          <w:tcPr>
            <w:tcW w:w="900" w:type="dxa"/>
          </w:tcPr>
          <w:p w14:paraId="798359B3" w14:textId="77777777" w:rsidR="006348AF" w:rsidRDefault="006348AF" w:rsidP="00A31B73">
            <w:pPr>
              <w:autoSpaceDE w:val="0"/>
              <w:autoSpaceDN w:val="0"/>
              <w:adjustRightInd w:val="0"/>
              <w:rPr>
                <w:rFonts w:ascii="Arial" w:hAnsi="Arial" w:cs="Arial"/>
                <w:sz w:val="20"/>
              </w:rPr>
            </w:pPr>
            <w:proofErr w:type="spellStart"/>
            <w:r>
              <w:rPr>
                <w:rFonts w:ascii="Arial" w:hAnsi="Arial" w:cs="Arial"/>
                <w:sz w:val="20"/>
                <w:szCs w:val="20"/>
              </w:rPr>
              <w:t>Zhiqiang</w:t>
            </w:r>
            <w:proofErr w:type="spellEnd"/>
            <w:r>
              <w:rPr>
                <w:rFonts w:ascii="Arial" w:hAnsi="Arial" w:cs="Arial"/>
                <w:sz w:val="20"/>
                <w:szCs w:val="20"/>
              </w:rPr>
              <w:t xml:space="preserve"> Han</w:t>
            </w:r>
          </w:p>
        </w:tc>
        <w:tc>
          <w:tcPr>
            <w:tcW w:w="720" w:type="dxa"/>
          </w:tcPr>
          <w:p w14:paraId="3F151533"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9.3.1.2</w:t>
            </w:r>
          </w:p>
        </w:tc>
        <w:tc>
          <w:tcPr>
            <w:tcW w:w="900" w:type="dxa"/>
          </w:tcPr>
          <w:p w14:paraId="26DB1208"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74.37</w:t>
            </w:r>
          </w:p>
        </w:tc>
        <w:tc>
          <w:tcPr>
            <w:tcW w:w="2455" w:type="dxa"/>
          </w:tcPr>
          <w:p w14:paraId="3D4F81D7"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What is a STA 6G? A STA operates in 6G band? please clarify it, add a definitions in Clause 3</w:t>
            </w:r>
          </w:p>
        </w:tc>
        <w:tc>
          <w:tcPr>
            <w:tcW w:w="2045" w:type="dxa"/>
          </w:tcPr>
          <w:p w14:paraId="2E34F324" w14:textId="77777777" w:rsidR="006348AF" w:rsidRDefault="006348AF" w:rsidP="00A31B73">
            <w:pPr>
              <w:autoSpaceDE w:val="0"/>
              <w:autoSpaceDN w:val="0"/>
              <w:adjustRightInd w:val="0"/>
              <w:rPr>
                <w:rFonts w:ascii="Arial" w:hAnsi="Arial" w:cs="Arial"/>
                <w:sz w:val="20"/>
              </w:rPr>
            </w:pPr>
            <w:proofErr w:type="gramStart"/>
            <w:r>
              <w:rPr>
                <w:rFonts w:ascii="Arial" w:hAnsi="Arial" w:cs="Arial"/>
                <w:sz w:val="20"/>
                <w:szCs w:val="20"/>
              </w:rPr>
              <w:t>as</w:t>
            </w:r>
            <w:proofErr w:type="gramEnd"/>
            <w:r>
              <w:rPr>
                <w:rFonts w:ascii="Arial" w:hAnsi="Arial" w:cs="Arial"/>
                <w:sz w:val="20"/>
                <w:szCs w:val="20"/>
              </w:rPr>
              <w:t xml:space="preserve"> in comment.</w:t>
            </w:r>
          </w:p>
        </w:tc>
        <w:tc>
          <w:tcPr>
            <w:tcW w:w="2775" w:type="dxa"/>
          </w:tcPr>
          <w:p w14:paraId="40608458" w14:textId="77777777" w:rsidR="006348AF" w:rsidRDefault="006348AF" w:rsidP="00A31B73">
            <w:pPr>
              <w:autoSpaceDE w:val="0"/>
              <w:autoSpaceDN w:val="0"/>
              <w:adjustRightInd w:val="0"/>
              <w:rPr>
                <w:rFonts w:ascii="Arial" w:eastAsia="宋体" w:hAnsi="Arial" w:cs="Arial"/>
                <w:sz w:val="20"/>
                <w:szCs w:val="20"/>
                <w:lang w:eastAsia="zh-CN"/>
              </w:rPr>
            </w:pPr>
            <w:r>
              <w:rPr>
                <w:rFonts w:ascii="Arial" w:eastAsia="宋体" w:hAnsi="Arial" w:cs="Arial" w:hint="eastAsia"/>
                <w:sz w:val="20"/>
                <w:szCs w:val="20"/>
                <w:lang w:eastAsia="zh-CN"/>
              </w:rPr>
              <w:t>R</w:t>
            </w:r>
            <w:r>
              <w:rPr>
                <w:rFonts w:ascii="Arial" w:eastAsia="宋体" w:hAnsi="Arial" w:cs="Arial"/>
                <w:sz w:val="20"/>
                <w:szCs w:val="20"/>
                <w:lang w:eastAsia="zh-CN"/>
              </w:rPr>
              <w:t>ejected</w:t>
            </w:r>
          </w:p>
          <w:p w14:paraId="51C1FCC2" w14:textId="77777777" w:rsidR="006348AF" w:rsidRDefault="006348AF" w:rsidP="00A31B73">
            <w:pPr>
              <w:autoSpaceDE w:val="0"/>
              <w:autoSpaceDN w:val="0"/>
              <w:adjustRightInd w:val="0"/>
              <w:rPr>
                <w:rFonts w:ascii="Arial" w:eastAsia="宋体" w:hAnsi="Arial" w:cs="Arial"/>
                <w:sz w:val="20"/>
                <w:szCs w:val="20"/>
                <w:lang w:eastAsia="zh-CN"/>
              </w:rPr>
            </w:pPr>
          </w:p>
          <w:p w14:paraId="4635F21F" w14:textId="77777777" w:rsidR="002C7768" w:rsidRDefault="002C7768" w:rsidP="002C7768">
            <w:pPr>
              <w:autoSpaceDE w:val="0"/>
              <w:autoSpaceDN w:val="0"/>
              <w:adjustRightInd w:val="0"/>
              <w:rPr>
                <w:rFonts w:ascii="Arial" w:eastAsia="宋体" w:hAnsi="Arial" w:cs="Arial"/>
                <w:sz w:val="20"/>
                <w:szCs w:val="20"/>
                <w:lang w:eastAsia="zh-CN"/>
              </w:rPr>
            </w:pPr>
            <w:r>
              <w:rPr>
                <w:rFonts w:ascii="Arial" w:eastAsia="宋体" w:hAnsi="Arial" w:cs="Arial"/>
                <w:sz w:val="20"/>
                <w:szCs w:val="20"/>
                <w:lang w:eastAsia="zh-CN"/>
              </w:rPr>
              <w:t>The STA 6G has already been defined in IEEE 802.11ax-2021 standard.</w:t>
            </w:r>
          </w:p>
          <w:p w14:paraId="201DDCEF" w14:textId="77777777" w:rsidR="006348AF" w:rsidRDefault="006348AF" w:rsidP="00A31B73">
            <w:pPr>
              <w:autoSpaceDE w:val="0"/>
              <w:autoSpaceDN w:val="0"/>
              <w:adjustRightInd w:val="0"/>
              <w:rPr>
                <w:rFonts w:ascii="Arial" w:eastAsia="宋体" w:hAnsi="Arial" w:cs="Arial"/>
                <w:sz w:val="20"/>
                <w:szCs w:val="20"/>
                <w:lang w:eastAsia="zh-CN"/>
              </w:rPr>
            </w:pPr>
          </w:p>
          <w:p w14:paraId="34B185CE" w14:textId="77777777" w:rsidR="006348AF" w:rsidRPr="007D0CD8" w:rsidRDefault="006348AF" w:rsidP="00A31B73">
            <w:pPr>
              <w:widowControl w:val="0"/>
              <w:autoSpaceDE w:val="0"/>
              <w:autoSpaceDN w:val="0"/>
              <w:adjustRightInd w:val="0"/>
              <w:jc w:val="left"/>
              <w:rPr>
                <w:rFonts w:ascii="TimesNewRomanPSMT" w:eastAsia="TimesNewRomanPS-BoldMT" w:hAnsi="TimesNewRomanPSMT" w:cs="TimesNewRomanPSMT"/>
                <w:i/>
                <w:sz w:val="20"/>
                <w:lang w:val="en-US"/>
              </w:rPr>
            </w:pPr>
            <w:r w:rsidRPr="007D0CD8">
              <w:rPr>
                <w:rFonts w:ascii="TimesNewRomanPS-BoldMT" w:eastAsia="TimesNewRomanPS-BoldMT" w:cs="TimesNewRomanPS-BoldMT"/>
                <w:b/>
                <w:bCs/>
                <w:i/>
                <w:sz w:val="20"/>
                <w:lang w:val="en-US"/>
              </w:rPr>
              <w:t xml:space="preserve">station (STA) 6G: </w:t>
            </w:r>
            <w:r w:rsidRPr="007D0CD8">
              <w:rPr>
                <w:rFonts w:ascii="TimesNewRomanPSMT" w:eastAsia="TimesNewRomanPS-BoldMT" w:hAnsi="TimesNewRomanPSMT" w:cs="TimesNewRomanPSMT"/>
                <w:i/>
                <w:sz w:val="20"/>
                <w:lang w:val="en-US"/>
              </w:rPr>
              <w:t>A STA that is operating on a channel that belongs to any operating class that has a value of 5.950 for the entry in the Channel starting frequency column of Table E-4.</w:t>
            </w:r>
          </w:p>
          <w:p w14:paraId="19670688" w14:textId="77777777" w:rsidR="006348AF" w:rsidRPr="008341D0" w:rsidRDefault="006348AF" w:rsidP="00A31B73">
            <w:pPr>
              <w:autoSpaceDE w:val="0"/>
              <w:autoSpaceDN w:val="0"/>
              <w:adjustRightInd w:val="0"/>
              <w:rPr>
                <w:rFonts w:ascii="Arial" w:hAnsi="Arial" w:cs="Arial"/>
                <w:sz w:val="20"/>
                <w:szCs w:val="20"/>
                <w:lang w:eastAsia="zh-CN"/>
              </w:rPr>
            </w:pPr>
          </w:p>
        </w:tc>
      </w:tr>
      <w:tr w:rsidR="006348AF" w:rsidRPr="008F0D26" w14:paraId="47C36652" w14:textId="77777777" w:rsidTr="00A31B73">
        <w:trPr>
          <w:trHeight w:val="980"/>
        </w:trPr>
        <w:tc>
          <w:tcPr>
            <w:tcW w:w="721" w:type="dxa"/>
          </w:tcPr>
          <w:p w14:paraId="5B657F4C"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6004</w:t>
            </w:r>
          </w:p>
        </w:tc>
        <w:tc>
          <w:tcPr>
            <w:tcW w:w="900" w:type="dxa"/>
          </w:tcPr>
          <w:p w14:paraId="5FD16B76"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Liwen Chu</w:t>
            </w:r>
          </w:p>
        </w:tc>
        <w:tc>
          <w:tcPr>
            <w:tcW w:w="720" w:type="dxa"/>
          </w:tcPr>
          <w:p w14:paraId="00147A71"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9.3.1.2</w:t>
            </w:r>
          </w:p>
        </w:tc>
        <w:tc>
          <w:tcPr>
            <w:tcW w:w="900" w:type="dxa"/>
          </w:tcPr>
          <w:p w14:paraId="2CA9FC19"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t>74.59</w:t>
            </w:r>
          </w:p>
        </w:tc>
        <w:tc>
          <w:tcPr>
            <w:tcW w:w="2455" w:type="dxa"/>
          </w:tcPr>
          <w:p w14:paraId="103903A8" w14:textId="77777777" w:rsidR="006348AF" w:rsidRDefault="006348AF" w:rsidP="00A31B73">
            <w:pPr>
              <w:autoSpaceDE w:val="0"/>
              <w:autoSpaceDN w:val="0"/>
              <w:adjustRightInd w:val="0"/>
              <w:rPr>
                <w:rFonts w:ascii="Arial" w:hAnsi="Arial" w:cs="Arial"/>
                <w:sz w:val="20"/>
              </w:rPr>
            </w:pPr>
            <w:proofErr w:type="gramStart"/>
            <w:r>
              <w:rPr>
                <w:rFonts w:ascii="Arial" w:hAnsi="Arial" w:cs="Arial"/>
                <w:sz w:val="20"/>
                <w:szCs w:val="20"/>
              </w:rPr>
              <w:t>change</w:t>
            </w:r>
            <w:proofErr w:type="gramEnd"/>
            <w:r>
              <w:rPr>
                <w:rFonts w:ascii="Arial" w:hAnsi="Arial" w:cs="Arial"/>
                <w:sz w:val="20"/>
                <w:szCs w:val="20"/>
              </w:rPr>
              <w:t xml:space="preserve"> "......320 MHz bandwidth support in a non-HT or non-HT duplicate......" to "......320 MHz bandwidth support in a non-HT </w:t>
            </w:r>
            <w:r>
              <w:rPr>
                <w:rFonts w:ascii="Arial" w:hAnsi="Arial" w:cs="Arial"/>
                <w:sz w:val="20"/>
                <w:szCs w:val="20"/>
              </w:rPr>
              <w:lastRenderedPageBreak/>
              <w:t xml:space="preserve">duplicate.....". It is not possible that non-HT is used in this case. The same change should be applied to CF End, Block </w:t>
            </w:r>
            <w:proofErr w:type="spellStart"/>
            <w:r>
              <w:rPr>
                <w:rFonts w:ascii="Arial" w:hAnsi="Arial" w:cs="Arial"/>
                <w:sz w:val="20"/>
                <w:szCs w:val="20"/>
              </w:rPr>
              <w:t>Ack</w:t>
            </w:r>
            <w:proofErr w:type="spellEnd"/>
            <w:r>
              <w:rPr>
                <w:rFonts w:ascii="Arial" w:hAnsi="Arial" w:cs="Arial"/>
                <w:sz w:val="20"/>
                <w:szCs w:val="20"/>
              </w:rPr>
              <w:t xml:space="preserve"> Request, </w:t>
            </w:r>
            <w:proofErr w:type="gramStart"/>
            <w:r>
              <w:rPr>
                <w:rFonts w:ascii="Arial" w:hAnsi="Arial" w:cs="Arial"/>
                <w:sz w:val="20"/>
                <w:szCs w:val="20"/>
              </w:rPr>
              <w:t>NDP</w:t>
            </w:r>
            <w:proofErr w:type="gramEnd"/>
            <w:r>
              <w:rPr>
                <w:rFonts w:ascii="Arial" w:hAnsi="Arial" w:cs="Arial"/>
                <w:sz w:val="20"/>
                <w:szCs w:val="20"/>
              </w:rPr>
              <w:t xml:space="preserve"> Announcement.</w:t>
            </w:r>
          </w:p>
        </w:tc>
        <w:tc>
          <w:tcPr>
            <w:tcW w:w="2045" w:type="dxa"/>
          </w:tcPr>
          <w:p w14:paraId="764E0A76" w14:textId="77777777" w:rsidR="006348AF" w:rsidRDefault="006348AF" w:rsidP="00A31B73">
            <w:pPr>
              <w:autoSpaceDE w:val="0"/>
              <w:autoSpaceDN w:val="0"/>
              <w:adjustRightInd w:val="0"/>
              <w:rPr>
                <w:rFonts w:ascii="Arial" w:hAnsi="Arial" w:cs="Arial"/>
                <w:sz w:val="20"/>
              </w:rPr>
            </w:pPr>
            <w:r>
              <w:rPr>
                <w:rFonts w:ascii="Arial" w:hAnsi="Arial" w:cs="Arial"/>
                <w:sz w:val="20"/>
                <w:szCs w:val="20"/>
              </w:rPr>
              <w:lastRenderedPageBreak/>
              <w:t>As in comment</w:t>
            </w:r>
          </w:p>
        </w:tc>
        <w:tc>
          <w:tcPr>
            <w:tcW w:w="2775" w:type="dxa"/>
          </w:tcPr>
          <w:p w14:paraId="2AF4472E" w14:textId="28E92D4B" w:rsidR="006348AF" w:rsidRDefault="00087791" w:rsidP="00A31B73">
            <w:pPr>
              <w:autoSpaceDE w:val="0"/>
              <w:autoSpaceDN w:val="0"/>
              <w:adjustRightInd w:val="0"/>
              <w:rPr>
                <w:rFonts w:ascii="Arial" w:eastAsia="宋体" w:hAnsi="Arial" w:cs="Arial"/>
                <w:sz w:val="20"/>
                <w:szCs w:val="20"/>
                <w:lang w:eastAsia="zh-CN"/>
              </w:rPr>
            </w:pPr>
            <w:r>
              <w:rPr>
                <w:rFonts w:ascii="Arial" w:eastAsia="宋体" w:hAnsi="Arial" w:cs="Arial"/>
                <w:sz w:val="20"/>
                <w:szCs w:val="20"/>
                <w:lang w:eastAsia="zh-CN"/>
              </w:rPr>
              <w:t>Re</w:t>
            </w:r>
            <w:r w:rsidR="00907BD1">
              <w:rPr>
                <w:rFonts w:ascii="Arial" w:eastAsia="宋体" w:hAnsi="Arial" w:cs="Arial"/>
                <w:sz w:val="20"/>
                <w:szCs w:val="20"/>
                <w:lang w:eastAsia="zh-CN"/>
              </w:rPr>
              <w:t>jected</w:t>
            </w:r>
            <w:r w:rsidR="006348AF">
              <w:rPr>
                <w:rFonts w:ascii="Arial" w:eastAsia="宋体" w:hAnsi="Arial" w:cs="Arial"/>
                <w:sz w:val="20"/>
                <w:szCs w:val="20"/>
                <w:lang w:eastAsia="zh-CN"/>
              </w:rPr>
              <w:t>.</w:t>
            </w:r>
          </w:p>
          <w:p w14:paraId="785B825B" w14:textId="77777777" w:rsidR="006348AF" w:rsidRDefault="006348AF" w:rsidP="00A31B73">
            <w:pPr>
              <w:autoSpaceDE w:val="0"/>
              <w:autoSpaceDN w:val="0"/>
              <w:adjustRightInd w:val="0"/>
              <w:rPr>
                <w:rFonts w:ascii="Arial" w:eastAsia="宋体" w:hAnsi="Arial" w:cs="Arial"/>
                <w:sz w:val="20"/>
                <w:szCs w:val="20"/>
                <w:lang w:eastAsia="zh-CN"/>
              </w:rPr>
            </w:pPr>
          </w:p>
          <w:p w14:paraId="720BBFA1" w14:textId="2A9AFA0C" w:rsidR="006348AF" w:rsidRPr="00CF24C4" w:rsidRDefault="00EB5042" w:rsidP="00AB3215">
            <w:pPr>
              <w:autoSpaceDE w:val="0"/>
              <w:autoSpaceDN w:val="0"/>
              <w:adjustRightInd w:val="0"/>
              <w:rPr>
                <w:rFonts w:ascii="Arial" w:eastAsia="宋体" w:hAnsi="Arial" w:cs="Arial"/>
                <w:sz w:val="20"/>
                <w:szCs w:val="20"/>
                <w:lang w:eastAsia="zh-CN"/>
              </w:rPr>
            </w:pPr>
            <w:r>
              <w:rPr>
                <w:rFonts w:ascii="Arial" w:hAnsi="Arial" w:cs="Arial"/>
                <w:sz w:val="20"/>
                <w:szCs w:val="20"/>
              </w:rPr>
              <w:t xml:space="preserve">Agree with the commenter, but the sentence mentioned in the comment is removed when resolving the CID 4145 </w:t>
            </w:r>
            <w:r>
              <w:rPr>
                <w:rFonts w:ascii="Arial" w:hAnsi="Arial" w:cs="Arial"/>
                <w:sz w:val="20"/>
                <w:szCs w:val="20"/>
              </w:rPr>
              <w:lastRenderedPageBreak/>
              <w:t>and 7681 in this same document. The 320MHz BW mode is not specifically mentioned in the updated version of this paragraph. So the commenting issue doesn’t exist anymore.</w:t>
            </w:r>
          </w:p>
        </w:tc>
      </w:tr>
      <w:tr w:rsidR="00A63928" w:rsidRPr="008F0D26" w14:paraId="0817C07F" w14:textId="77777777" w:rsidTr="00A31B73">
        <w:trPr>
          <w:trHeight w:val="980"/>
        </w:trPr>
        <w:tc>
          <w:tcPr>
            <w:tcW w:w="721" w:type="dxa"/>
          </w:tcPr>
          <w:p w14:paraId="24BDB020" w14:textId="4212A6EB" w:rsidR="00A63928" w:rsidRDefault="00A63928" w:rsidP="00A63928">
            <w:pPr>
              <w:autoSpaceDE w:val="0"/>
              <w:autoSpaceDN w:val="0"/>
              <w:adjustRightInd w:val="0"/>
              <w:rPr>
                <w:rFonts w:ascii="Arial" w:hAnsi="Arial" w:cs="Arial"/>
                <w:sz w:val="20"/>
              </w:rPr>
            </w:pPr>
            <w:r>
              <w:rPr>
                <w:rFonts w:ascii="Arial" w:hAnsi="Arial" w:cs="Arial"/>
                <w:sz w:val="20"/>
                <w:szCs w:val="20"/>
              </w:rPr>
              <w:lastRenderedPageBreak/>
              <w:t>6003</w:t>
            </w:r>
          </w:p>
        </w:tc>
        <w:tc>
          <w:tcPr>
            <w:tcW w:w="900" w:type="dxa"/>
          </w:tcPr>
          <w:p w14:paraId="1C1A8D86" w14:textId="609A6DBF" w:rsidR="00A63928" w:rsidRDefault="00A63928" w:rsidP="00A63928">
            <w:pPr>
              <w:autoSpaceDE w:val="0"/>
              <w:autoSpaceDN w:val="0"/>
              <w:adjustRightInd w:val="0"/>
              <w:rPr>
                <w:rFonts w:ascii="Arial" w:hAnsi="Arial" w:cs="Arial"/>
                <w:sz w:val="20"/>
              </w:rPr>
            </w:pPr>
            <w:r>
              <w:rPr>
                <w:rFonts w:ascii="Arial" w:hAnsi="Arial" w:cs="Arial"/>
                <w:sz w:val="20"/>
                <w:szCs w:val="20"/>
              </w:rPr>
              <w:t>Liwen Chu</w:t>
            </w:r>
          </w:p>
        </w:tc>
        <w:tc>
          <w:tcPr>
            <w:tcW w:w="720" w:type="dxa"/>
          </w:tcPr>
          <w:p w14:paraId="41B4159C" w14:textId="1F711334" w:rsidR="00A63928" w:rsidRDefault="00A63928" w:rsidP="00A63928">
            <w:pPr>
              <w:autoSpaceDE w:val="0"/>
              <w:autoSpaceDN w:val="0"/>
              <w:adjustRightInd w:val="0"/>
              <w:rPr>
                <w:rFonts w:ascii="Arial" w:hAnsi="Arial" w:cs="Arial"/>
                <w:sz w:val="20"/>
              </w:rPr>
            </w:pPr>
            <w:r>
              <w:rPr>
                <w:rFonts w:ascii="Arial" w:hAnsi="Arial" w:cs="Arial"/>
                <w:sz w:val="20"/>
                <w:szCs w:val="20"/>
              </w:rPr>
              <w:t>9.3.1.2</w:t>
            </w:r>
          </w:p>
        </w:tc>
        <w:tc>
          <w:tcPr>
            <w:tcW w:w="900" w:type="dxa"/>
          </w:tcPr>
          <w:p w14:paraId="34ADE9E6" w14:textId="4FFA6B0F" w:rsidR="00A63928" w:rsidRDefault="00A63928" w:rsidP="00A63928">
            <w:pPr>
              <w:autoSpaceDE w:val="0"/>
              <w:autoSpaceDN w:val="0"/>
              <w:adjustRightInd w:val="0"/>
              <w:rPr>
                <w:rFonts w:ascii="Arial" w:hAnsi="Arial" w:cs="Arial"/>
                <w:sz w:val="20"/>
              </w:rPr>
            </w:pPr>
            <w:r>
              <w:rPr>
                <w:rFonts w:ascii="Arial" w:hAnsi="Arial" w:cs="Arial"/>
                <w:sz w:val="20"/>
                <w:szCs w:val="20"/>
              </w:rPr>
              <w:t>74.38</w:t>
            </w:r>
          </w:p>
        </w:tc>
        <w:tc>
          <w:tcPr>
            <w:tcW w:w="2455" w:type="dxa"/>
          </w:tcPr>
          <w:p w14:paraId="0EF2E96F" w14:textId="54EA0EFE" w:rsidR="00A63928" w:rsidRDefault="00A63928" w:rsidP="00A63928">
            <w:pPr>
              <w:autoSpaceDE w:val="0"/>
              <w:autoSpaceDN w:val="0"/>
              <w:adjustRightInd w:val="0"/>
              <w:rPr>
                <w:rFonts w:ascii="Arial" w:hAnsi="Arial" w:cs="Arial"/>
                <w:sz w:val="20"/>
              </w:rPr>
            </w:pPr>
            <w:proofErr w:type="gramStart"/>
            <w:r>
              <w:rPr>
                <w:rFonts w:ascii="Arial" w:hAnsi="Arial" w:cs="Arial"/>
                <w:sz w:val="20"/>
                <w:szCs w:val="20"/>
              </w:rPr>
              <w:t>change</w:t>
            </w:r>
            <w:proofErr w:type="gramEnd"/>
            <w:r>
              <w:rPr>
                <w:rFonts w:ascii="Arial" w:hAnsi="Arial" w:cs="Arial"/>
                <w:sz w:val="20"/>
                <w:szCs w:val="20"/>
              </w:rPr>
              <w:t xml:space="preserve"> "......320 MHz bandwidth support in a non-HT or non-HT duplicate......" to "......320 MHz bandwidth support in a non-HT duplicate.....". It is not possible that non-HT is used in this case.</w:t>
            </w:r>
          </w:p>
        </w:tc>
        <w:tc>
          <w:tcPr>
            <w:tcW w:w="2045" w:type="dxa"/>
          </w:tcPr>
          <w:p w14:paraId="17F208BD" w14:textId="324DF95F" w:rsidR="00A63928" w:rsidRDefault="00A63928" w:rsidP="00A63928">
            <w:pPr>
              <w:autoSpaceDE w:val="0"/>
              <w:autoSpaceDN w:val="0"/>
              <w:adjustRightInd w:val="0"/>
              <w:rPr>
                <w:rFonts w:ascii="Arial" w:hAnsi="Arial" w:cs="Arial"/>
                <w:sz w:val="20"/>
              </w:rPr>
            </w:pPr>
            <w:r>
              <w:rPr>
                <w:rFonts w:ascii="Arial" w:hAnsi="Arial" w:cs="Arial"/>
                <w:sz w:val="20"/>
                <w:szCs w:val="20"/>
              </w:rPr>
              <w:t>As in comment</w:t>
            </w:r>
          </w:p>
        </w:tc>
        <w:tc>
          <w:tcPr>
            <w:tcW w:w="2775" w:type="dxa"/>
          </w:tcPr>
          <w:p w14:paraId="102B5C3D" w14:textId="77777777" w:rsidR="00A63928" w:rsidRDefault="00A63928" w:rsidP="00A63928">
            <w:pPr>
              <w:autoSpaceDE w:val="0"/>
              <w:autoSpaceDN w:val="0"/>
              <w:adjustRightInd w:val="0"/>
              <w:rPr>
                <w:rFonts w:ascii="Arial" w:eastAsia="宋体" w:hAnsi="Arial" w:cs="Arial"/>
                <w:sz w:val="20"/>
                <w:szCs w:val="20"/>
                <w:lang w:eastAsia="zh-CN"/>
              </w:rPr>
            </w:pPr>
            <w:r>
              <w:rPr>
                <w:rFonts w:ascii="Arial" w:eastAsia="宋体" w:hAnsi="Arial" w:cs="Arial"/>
                <w:sz w:val="20"/>
                <w:szCs w:val="20"/>
                <w:lang w:eastAsia="zh-CN"/>
              </w:rPr>
              <w:t>Rejected.</w:t>
            </w:r>
          </w:p>
          <w:p w14:paraId="6A7E56F7" w14:textId="77777777" w:rsidR="00A63928" w:rsidRDefault="00A63928" w:rsidP="00A63928">
            <w:pPr>
              <w:autoSpaceDE w:val="0"/>
              <w:autoSpaceDN w:val="0"/>
              <w:adjustRightInd w:val="0"/>
              <w:rPr>
                <w:rFonts w:ascii="Arial" w:eastAsia="宋体" w:hAnsi="Arial" w:cs="Arial"/>
                <w:sz w:val="20"/>
                <w:szCs w:val="20"/>
                <w:lang w:eastAsia="zh-CN"/>
              </w:rPr>
            </w:pPr>
          </w:p>
          <w:p w14:paraId="3B460417" w14:textId="344EFBAF" w:rsidR="00A63928" w:rsidRPr="00907BD1" w:rsidRDefault="00EB5042" w:rsidP="00A63928">
            <w:pPr>
              <w:autoSpaceDE w:val="0"/>
              <w:autoSpaceDN w:val="0"/>
              <w:adjustRightInd w:val="0"/>
              <w:rPr>
                <w:rFonts w:ascii="Arial" w:hAnsi="Arial" w:cs="Arial"/>
                <w:sz w:val="20"/>
                <w:lang w:eastAsia="zh-CN"/>
              </w:rPr>
            </w:pPr>
            <w:r>
              <w:rPr>
                <w:rFonts w:ascii="Arial" w:hAnsi="Arial" w:cs="Arial"/>
                <w:sz w:val="20"/>
                <w:szCs w:val="20"/>
              </w:rPr>
              <w:t>Agree with the commenter, but the sentence mentioned in the comment is removed when resolving the CID 4145 and 7681 in this same document. The 320MHz BW mode is not specifically mentioned in the updated version of this paragraph. So the commenting issue doesn’t exist anymore.</w:t>
            </w:r>
          </w:p>
        </w:tc>
      </w:tr>
      <w:tr w:rsidR="00A63928" w:rsidRPr="008F0D26" w14:paraId="3B7C7AA8" w14:textId="77777777" w:rsidTr="00623302">
        <w:trPr>
          <w:trHeight w:val="980"/>
        </w:trPr>
        <w:tc>
          <w:tcPr>
            <w:tcW w:w="721" w:type="dxa"/>
          </w:tcPr>
          <w:p w14:paraId="2E3921BF"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4145</w:t>
            </w:r>
          </w:p>
        </w:tc>
        <w:tc>
          <w:tcPr>
            <w:tcW w:w="900" w:type="dxa"/>
          </w:tcPr>
          <w:p w14:paraId="60D05A93"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Alfred Asterjadhi</w:t>
            </w:r>
          </w:p>
        </w:tc>
        <w:tc>
          <w:tcPr>
            <w:tcW w:w="720" w:type="dxa"/>
          </w:tcPr>
          <w:p w14:paraId="342FB077"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9.3.1.2</w:t>
            </w:r>
          </w:p>
        </w:tc>
        <w:tc>
          <w:tcPr>
            <w:tcW w:w="900" w:type="dxa"/>
          </w:tcPr>
          <w:p w14:paraId="249190C3"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74.40</w:t>
            </w:r>
          </w:p>
        </w:tc>
        <w:tc>
          <w:tcPr>
            <w:tcW w:w="2455" w:type="dxa"/>
            <w:shd w:val="clear" w:color="auto" w:fill="auto"/>
          </w:tcPr>
          <w:p w14:paraId="7F6B3FE9" w14:textId="77777777" w:rsidR="00A63928" w:rsidRPr="00623302" w:rsidRDefault="00A63928" w:rsidP="00A63928">
            <w:pPr>
              <w:autoSpaceDE w:val="0"/>
              <w:autoSpaceDN w:val="0"/>
              <w:adjustRightInd w:val="0"/>
              <w:rPr>
                <w:rFonts w:ascii="Arial" w:hAnsi="Arial" w:cs="Arial"/>
                <w:sz w:val="20"/>
              </w:rPr>
            </w:pPr>
            <w:r w:rsidRPr="00623302">
              <w:rPr>
                <w:rFonts w:ascii="Arial" w:hAnsi="Arial" w:cs="Arial"/>
                <w:sz w:val="20"/>
                <w:szCs w:val="20"/>
              </w:rPr>
              <w:t xml:space="preserve">The scrambling sequence is carried in the Service field. So just mention Service field here, and probably add a reference to the </w:t>
            </w:r>
            <w:proofErr w:type="spellStart"/>
            <w:r w:rsidRPr="00623302">
              <w:rPr>
                <w:rFonts w:ascii="Arial" w:hAnsi="Arial" w:cs="Arial"/>
                <w:sz w:val="20"/>
                <w:szCs w:val="20"/>
              </w:rPr>
              <w:t>subclause</w:t>
            </w:r>
            <w:proofErr w:type="spellEnd"/>
            <w:r w:rsidRPr="00623302">
              <w:rPr>
                <w:rFonts w:ascii="Arial" w:hAnsi="Arial" w:cs="Arial"/>
                <w:sz w:val="20"/>
                <w:szCs w:val="20"/>
              </w:rPr>
              <w:t xml:space="preserve"> that covers this in detail. Same comment applies to all other control frames that have bandwidth </w:t>
            </w:r>
            <w:proofErr w:type="spellStart"/>
            <w:r w:rsidRPr="00623302">
              <w:rPr>
                <w:rFonts w:ascii="Arial" w:hAnsi="Arial" w:cs="Arial"/>
                <w:sz w:val="20"/>
                <w:szCs w:val="20"/>
              </w:rPr>
              <w:t>signaling</w:t>
            </w:r>
            <w:proofErr w:type="spellEnd"/>
            <w:r w:rsidRPr="00623302">
              <w:rPr>
                <w:rFonts w:ascii="Arial" w:hAnsi="Arial" w:cs="Arial"/>
                <w:sz w:val="20"/>
                <w:szCs w:val="20"/>
              </w:rPr>
              <w:t xml:space="preserve"> TA. Also in the "Otherwise" condition, should we mention for an EHT STA that is not a 6G STA and so on? Actually the otherwise appears </w:t>
            </w:r>
            <w:proofErr w:type="spellStart"/>
            <w:r w:rsidRPr="00623302">
              <w:rPr>
                <w:rFonts w:ascii="Arial" w:hAnsi="Arial" w:cs="Arial"/>
                <w:sz w:val="20"/>
                <w:szCs w:val="20"/>
              </w:rPr>
              <w:t>confilicting</w:t>
            </w:r>
            <w:proofErr w:type="spellEnd"/>
            <w:r w:rsidRPr="00623302">
              <w:rPr>
                <w:rFonts w:ascii="Arial" w:hAnsi="Arial" w:cs="Arial"/>
                <w:sz w:val="20"/>
                <w:szCs w:val="20"/>
              </w:rPr>
              <w:t xml:space="preserve"> now because the EHT STA that is a STA6G has to be an HE STA as well...</w:t>
            </w:r>
          </w:p>
        </w:tc>
        <w:tc>
          <w:tcPr>
            <w:tcW w:w="2045" w:type="dxa"/>
          </w:tcPr>
          <w:p w14:paraId="507FBAE4"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As in comment.</w:t>
            </w:r>
          </w:p>
        </w:tc>
        <w:tc>
          <w:tcPr>
            <w:tcW w:w="2775" w:type="dxa"/>
          </w:tcPr>
          <w:p w14:paraId="17CB510E" w14:textId="77777777" w:rsidR="00A63928" w:rsidRDefault="00A63928" w:rsidP="00A63928">
            <w:pPr>
              <w:autoSpaceDE w:val="0"/>
              <w:autoSpaceDN w:val="0"/>
              <w:adjustRightInd w:val="0"/>
              <w:rPr>
                <w:rFonts w:ascii="Arial" w:eastAsia="宋体" w:hAnsi="Arial" w:cs="Arial"/>
                <w:sz w:val="20"/>
                <w:szCs w:val="20"/>
                <w:lang w:eastAsia="zh-CN"/>
              </w:rPr>
            </w:pPr>
            <w:r>
              <w:rPr>
                <w:rFonts w:ascii="Arial" w:eastAsia="宋体" w:hAnsi="Arial" w:cs="Arial" w:hint="eastAsia"/>
                <w:sz w:val="20"/>
                <w:szCs w:val="20"/>
                <w:lang w:eastAsia="zh-CN"/>
              </w:rPr>
              <w:t>R</w:t>
            </w:r>
            <w:r>
              <w:rPr>
                <w:rFonts w:ascii="Arial" w:eastAsia="宋体" w:hAnsi="Arial" w:cs="Arial"/>
                <w:sz w:val="20"/>
                <w:szCs w:val="20"/>
                <w:lang w:eastAsia="zh-CN"/>
              </w:rPr>
              <w:t>evised</w:t>
            </w:r>
          </w:p>
          <w:p w14:paraId="6DF143AD" w14:textId="77777777" w:rsidR="00A63928" w:rsidRDefault="00A63928" w:rsidP="00A63928">
            <w:pPr>
              <w:autoSpaceDE w:val="0"/>
              <w:autoSpaceDN w:val="0"/>
              <w:adjustRightInd w:val="0"/>
              <w:rPr>
                <w:rFonts w:ascii="Arial" w:eastAsia="宋体" w:hAnsi="Arial" w:cs="Arial"/>
                <w:sz w:val="20"/>
                <w:szCs w:val="20"/>
                <w:lang w:eastAsia="zh-CN"/>
              </w:rPr>
            </w:pPr>
          </w:p>
          <w:p w14:paraId="5BBCC51F" w14:textId="42336A68" w:rsidR="009B34E6" w:rsidRDefault="009B34E6" w:rsidP="00A63928">
            <w:pPr>
              <w:autoSpaceDE w:val="0"/>
              <w:autoSpaceDN w:val="0"/>
              <w:adjustRightInd w:val="0"/>
              <w:rPr>
                <w:rFonts w:ascii="Arial" w:eastAsia="宋体" w:hAnsi="Arial" w:cs="Arial"/>
                <w:sz w:val="20"/>
                <w:szCs w:val="20"/>
                <w:lang w:eastAsia="zh-CN"/>
              </w:rPr>
            </w:pPr>
            <w:r>
              <w:rPr>
                <w:rFonts w:ascii="Arial" w:eastAsia="宋体" w:hAnsi="Arial" w:cs="Arial"/>
                <w:sz w:val="20"/>
                <w:szCs w:val="20"/>
                <w:lang w:eastAsia="zh-CN"/>
              </w:rPr>
              <w:t xml:space="preserve">Discussed with several PHY members, the feedback is that it is not </w:t>
            </w:r>
            <w:proofErr w:type="spellStart"/>
            <w:r>
              <w:rPr>
                <w:rFonts w:ascii="Arial" w:eastAsia="宋体" w:hAnsi="Arial" w:cs="Arial"/>
                <w:sz w:val="20"/>
                <w:szCs w:val="20"/>
                <w:lang w:eastAsia="zh-CN"/>
              </w:rPr>
              <w:t>accurte</w:t>
            </w:r>
            <w:proofErr w:type="spellEnd"/>
            <w:r>
              <w:rPr>
                <w:rFonts w:ascii="Arial" w:eastAsia="宋体" w:hAnsi="Arial" w:cs="Arial"/>
                <w:sz w:val="20"/>
                <w:szCs w:val="20"/>
                <w:lang w:eastAsia="zh-CN"/>
              </w:rPr>
              <w:t xml:space="preserve"> to say that the </w:t>
            </w:r>
            <w:proofErr w:type="spellStart"/>
            <w:r>
              <w:rPr>
                <w:rFonts w:ascii="Arial" w:eastAsia="宋体" w:hAnsi="Arial" w:cs="Arial"/>
                <w:sz w:val="20"/>
                <w:szCs w:val="20"/>
                <w:lang w:eastAsia="zh-CN"/>
              </w:rPr>
              <w:t>paramenter</w:t>
            </w:r>
            <w:proofErr w:type="spellEnd"/>
            <w:r>
              <w:rPr>
                <w:rFonts w:ascii="Arial" w:eastAsia="宋体" w:hAnsi="Arial" w:cs="Arial"/>
                <w:sz w:val="20"/>
                <w:szCs w:val="20"/>
                <w:lang w:eastAsia="zh-CN"/>
              </w:rPr>
              <w:t xml:space="preserve"> CH_BANDWIDTH_IN_NON_HT is carried in SERVICE field, which may misleading the reader. </w:t>
            </w:r>
            <w:r w:rsidR="009C7E5E">
              <w:rPr>
                <w:rFonts w:ascii="Arial" w:eastAsia="宋体" w:hAnsi="Arial" w:cs="Arial"/>
                <w:sz w:val="20"/>
                <w:szCs w:val="20"/>
                <w:lang w:eastAsia="zh-CN"/>
              </w:rPr>
              <w:t>So scrambling sequence is still kept here.</w:t>
            </w:r>
          </w:p>
          <w:p w14:paraId="0BB00E41" w14:textId="77777777" w:rsidR="009B34E6" w:rsidRDefault="009B34E6" w:rsidP="00A63928">
            <w:pPr>
              <w:autoSpaceDE w:val="0"/>
              <w:autoSpaceDN w:val="0"/>
              <w:adjustRightInd w:val="0"/>
              <w:rPr>
                <w:rFonts w:ascii="Arial" w:eastAsia="宋体" w:hAnsi="Arial" w:cs="Arial" w:hint="eastAsia"/>
                <w:sz w:val="20"/>
                <w:szCs w:val="20"/>
                <w:lang w:eastAsia="zh-CN"/>
              </w:rPr>
            </w:pPr>
          </w:p>
          <w:p w14:paraId="3A7C4250" w14:textId="0E676754" w:rsidR="00A63928" w:rsidRDefault="00A63928" w:rsidP="00A63928">
            <w:pPr>
              <w:autoSpaceDE w:val="0"/>
              <w:autoSpaceDN w:val="0"/>
              <w:adjustRightInd w:val="0"/>
              <w:rPr>
                <w:rFonts w:ascii="Arial" w:eastAsia="宋体" w:hAnsi="Arial" w:cs="Arial"/>
                <w:sz w:val="20"/>
                <w:szCs w:val="20"/>
                <w:lang w:eastAsia="zh-CN"/>
              </w:rPr>
            </w:pPr>
            <w:r>
              <w:rPr>
                <w:rFonts w:ascii="Arial" w:eastAsia="宋体" w:hAnsi="Arial" w:cs="Arial"/>
                <w:sz w:val="20"/>
                <w:szCs w:val="20"/>
                <w:lang w:eastAsia="zh-CN"/>
              </w:rPr>
              <w:t>Agree with the commenter</w:t>
            </w:r>
            <w:r w:rsidR="009B34E6">
              <w:rPr>
                <w:rFonts w:ascii="Arial" w:eastAsia="宋体" w:hAnsi="Arial" w:cs="Arial"/>
                <w:sz w:val="20"/>
                <w:szCs w:val="20"/>
                <w:lang w:eastAsia="zh-CN"/>
              </w:rPr>
              <w:t xml:space="preserve"> that the “otherwise” condition is not clear</w:t>
            </w:r>
            <w:r>
              <w:rPr>
                <w:rFonts w:ascii="Arial" w:eastAsia="宋体" w:hAnsi="Arial" w:cs="Arial"/>
                <w:sz w:val="20"/>
                <w:szCs w:val="20"/>
                <w:lang w:eastAsia="zh-CN"/>
              </w:rPr>
              <w:t xml:space="preserve">. </w:t>
            </w:r>
            <w:r w:rsidR="009B34E6">
              <w:rPr>
                <w:rFonts w:ascii="Arial" w:eastAsia="宋体" w:hAnsi="Arial" w:cs="Arial"/>
                <w:sz w:val="20"/>
                <w:szCs w:val="20"/>
                <w:lang w:eastAsia="zh-CN"/>
              </w:rPr>
              <w:t>The conditions are re-</w:t>
            </w:r>
            <w:proofErr w:type="spellStart"/>
            <w:r w:rsidR="009B34E6">
              <w:rPr>
                <w:rFonts w:ascii="Arial" w:eastAsia="宋体" w:hAnsi="Arial" w:cs="Arial"/>
                <w:sz w:val="20"/>
                <w:szCs w:val="20"/>
                <w:lang w:eastAsia="zh-CN"/>
              </w:rPr>
              <w:t>orgnized</w:t>
            </w:r>
            <w:proofErr w:type="spellEnd"/>
            <w:r w:rsidR="009B34E6">
              <w:rPr>
                <w:rFonts w:ascii="Arial" w:eastAsia="宋体" w:hAnsi="Arial" w:cs="Arial"/>
                <w:sz w:val="20"/>
                <w:szCs w:val="20"/>
                <w:lang w:eastAsia="zh-CN"/>
              </w:rPr>
              <w:t xml:space="preserve"> to makes it more clear.</w:t>
            </w:r>
          </w:p>
          <w:p w14:paraId="4C08CE5B" w14:textId="77777777" w:rsidR="00A63928" w:rsidRDefault="00A63928" w:rsidP="00A63928">
            <w:pPr>
              <w:autoSpaceDE w:val="0"/>
              <w:autoSpaceDN w:val="0"/>
              <w:adjustRightInd w:val="0"/>
              <w:rPr>
                <w:rFonts w:ascii="Arial" w:eastAsia="宋体" w:hAnsi="Arial" w:cs="Arial"/>
                <w:sz w:val="20"/>
                <w:szCs w:val="20"/>
                <w:lang w:eastAsia="zh-CN"/>
              </w:rPr>
            </w:pPr>
          </w:p>
          <w:p w14:paraId="08E143FE" w14:textId="40B1C275" w:rsidR="00A63928" w:rsidRPr="004241BF" w:rsidRDefault="00A63928" w:rsidP="00A63928">
            <w:pPr>
              <w:autoSpaceDE w:val="0"/>
              <w:autoSpaceDN w:val="0"/>
              <w:adjustRightInd w:val="0"/>
              <w:rPr>
                <w:rFonts w:ascii="Calibri" w:eastAsia="宋体" w:hAnsi="Calibri" w:cs="Calibri"/>
                <w:szCs w:val="18"/>
                <w:lang w:eastAsia="zh-CN"/>
              </w:rPr>
            </w:pPr>
            <w:proofErr w:type="spellStart"/>
            <w:r w:rsidRPr="004241BF">
              <w:rPr>
                <w:rFonts w:ascii="Calibri" w:hAnsi="Calibri" w:cs="Calibri"/>
                <w:szCs w:val="18"/>
                <w:lang w:eastAsia="zh-CN"/>
              </w:rPr>
              <w:t>TGbe</w:t>
            </w:r>
            <w:proofErr w:type="spellEnd"/>
            <w:r w:rsidRPr="004241BF">
              <w:rPr>
                <w:rFonts w:ascii="Calibri" w:hAnsi="Calibri" w:cs="Calibri"/>
                <w:szCs w:val="18"/>
                <w:lang w:eastAsia="zh-CN"/>
              </w:rPr>
              <w:t xml:space="preserve"> editor to make the changes shown in doc </w:t>
            </w:r>
            <w:r w:rsidR="002B0A0E">
              <w:rPr>
                <w:rFonts w:ascii="Calibri" w:hAnsi="Calibri" w:cs="Calibri"/>
                <w:szCs w:val="18"/>
                <w:lang w:eastAsia="zh-CN"/>
              </w:rPr>
              <w:t>21/1352r0</w:t>
            </w:r>
            <w:r>
              <w:rPr>
                <w:rFonts w:ascii="Calibri" w:hAnsi="Calibri" w:cs="Calibri"/>
                <w:szCs w:val="18"/>
                <w:lang w:eastAsia="zh-CN"/>
              </w:rPr>
              <w:t xml:space="preserve"> under CID 4145</w:t>
            </w:r>
          </w:p>
          <w:p w14:paraId="4F31905F" w14:textId="1B8FD197" w:rsidR="00A63928" w:rsidRPr="00907BD1" w:rsidRDefault="00A63928" w:rsidP="00A63928">
            <w:pPr>
              <w:autoSpaceDE w:val="0"/>
              <w:autoSpaceDN w:val="0"/>
              <w:adjustRightInd w:val="0"/>
              <w:rPr>
                <w:rFonts w:ascii="Arial" w:eastAsia="宋体" w:hAnsi="Arial" w:cs="Arial"/>
                <w:sz w:val="20"/>
                <w:szCs w:val="20"/>
                <w:lang w:eastAsia="zh-CN"/>
              </w:rPr>
            </w:pPr>
          </w:p>
        </w:tc>
      </w:tr>
      <w:tr w:rsidR="00A63928" w:rsidRPr="008F0D26" w14:paraId="7529850C" w14:textId="77777777" w:rsidTr="00623302">
        <w:trPr>
          <w:trHeight w:val="980"/>
        </w:trPr>
        <w:tc>
          <w:tcPr>
            <w:tcW w:w="721" w:type="dxa"/>
          </w:tcPr>
          <w:p w14:paraId="42278BE4" w14:textId="18A54AD7" w:rsidR="00A63928" w:rsidRDefault="00A63928" w:rsidP="00A63928">
            <w:pPr>
              <w:autoSpaceDE w:val="0"/>
              <w:autoSpaceDN w:val="0"/>
              <w:adjustRightInd w:val="0"/>
              <w:rPr>
                <w:rFonts w:ascii="Arial" w:hAnsi="Arial" w:cs="Arial"/>
                <w:sz w:val="20"/>
              </w:rPr>
            </w:pPr>
            <w:r>
              <w:rPr>
                <w:rFonts w:ascii="Arial" w:hAnsi="Arial" w:cs="Arial"/>
                <w:sz w:val="20"/>
                <w:szCs w:val="20"/>
              </w:rPr>
              <w:t>7681</w:t>
            </w:r>
          </w:p>
        </w:tc>
        <w:tc>
          <w:tcPr>
            <w:tcW w:w="900" w:type="dxa"/>
          </w:tcPr>
          <w:p w14:paraId="022E8505" w14:textId="1834E1F7" w:rsidR="00A63928" w:rsidRDefault="00A63928" w:rsidP="00A63928">
            <w:pPr>
              <w:autoSpaceDE w:val="0"/>
              <w:autoSpaceDN w:val="0"/>
              <w:adjustRightInd w:val="0"/>
              <w:rPr>
                <w:rFonts w:ascii="Arial" w:hAnsi="Arial" w:cs="Arial"/>
                <w:sz w:val="20"/>
              </w:rPr>
            </w:pPr>
            <w:r>
              <w:rPr>
                <w:rFonts w:ascii="Arial" w:hAnsi="Arial" w:cs="Arial"/>
                <w:sz w:val="20"/>
                <w:szCs w:val="20"/>
              </w:rPr>
              <w:t>Xiaofei Wang</w:t>
            </w:r>
          </w:p>
        </w:tc>
        <w:tc>
          <w:tcPr>
            <w:tcW w:w="720" w:type="dxa"/>
          </w:tcPr>
          <w:p w14:paraId="4DB1C677" w14:textId="3FCD7BA0" w:rsidR="00A63928" w:rsidRDefault="00A63928" w:rsidP="00A63928">
            <w:pPr>
              <w:autoSpaceDE w:val="0"/>
              <w:autoSpaceDN w:val="0"/>
              <w:adjustRightInd w:val="0"/>
              <w:rPr>
                <w:rFonts w:ascii="Arial" w:hAnsi="Arial" w:cs="Arial"/>
                <w:sz w:val="20"/>
              </w:rPr>
            </w:pPr>
            <w:r>
              <w:rPr>
                <w:rFonts w:ascii="Arial" w:hAnsi="Arial" w:cs="Arial"/>
                <w:sz w:val="20"/>
                <w:szCs w:val="20"/>
              </w:rPr>
              <w:t>9.3.1.6</w:t>
            </w:r>
          </w:p>
        </w:tc>
        <w:tc>
          <w:tcPr>
            <w:tcW w:w="900" w:type="dxa"/>
          </w:tcPr>
          <w:p w14:paraId="38179F2C" w14:textId="490C7A1F" w:rsidR="00A63928" w:rsidRDefault="00A63928" w:rsidP="00A63928">
            <w:pPr>
              <w:autoSpaceDE w:val="0"/>
              <w:autoSpaceDN w:val="0"/>
              <w:adjustRightInd w:val="0"/>
              <w:rPr>
                <w:rFonts w:ascii="Arial" w:hAnsi="Arial" w:cs="Arial"/>
                <w:sz w:val="20"/>
              </w:rPr>
            </w:pPr>
            <w:r>
              <w:rPr>
                <w:rFonts w:ascii="Arial" w:hAnsi="Arial" w:cs="Arial"/>
                <w:sz w:val="20"/>
                <w:szCs w:val="20"/>
              </w:rPr>
              <w:t>75.10</w:t>
            </w:r>
          </w:p>
        </w:tc>
        <w:tc>
          <w:tcPr>
            <w:tcW w:w="2455" w:type="dxa"/>
            <w:shd w:val="clear" w:color="auto" w:fill="auto"/>
          </w:tcPr>
          <w:p w14:paraId="7D422097" w14:textId="7EB5DEA9" w:rsidR="00A63928" w:rsidRPr="00623302" w:rsidRDefault="00A63928" w:rsidP="00A63928">
            <w:pPr>
              <w:autoSpaceDE w:val="0"/>
              <w:autoSpaceDN w:val="0"/>
              <w:adjustRightInd w:val="0"/>
              <w:rPr>
                <w:rFonts w:ascii="Arial" w:hAnsi="Arial" w:cs="Arial"/>
                <w:sz w:val="20"/>
              </w:rPr>
            </w:pPr>
            <w:r w:rsidRPr="00623302">
              <w:rPr>
                <w:rFonts w:ascii="Arial" w:hAnsi="Arial" w:cs="Arial"/>
                <w:sz w:val="20"/>
                <w:szCs w:val="20"/>
              </w:rPr>
              <w:t xml:space="preserve">The sentence "Otherwise, </w:t>
            </w:r>
            <w:proofErr w:type="spellStart"/>
            <w:r w:rsidRPr="00623302">
              <w:rPr>
                <w:rFonts w:ascii="Arial" w:hAnsi="Arial" w:cs="Arial"/>
                <w:sz w:val="20"/>
                <w:szCs w:val="20"/>
              </w:rPr>
              <w:t>ifIf</w:t>
            </w:r>
            <w:proofErr w:type="spellEnd"/>
            <w:r w:rsidRPr="00623302">
              <w:rPr>
                <w:rFonts w:ascii="Arial" w:hAnsi="Arial" w:cs="Arial"/>
                <w:sz w:val="20"/>
                <w:szCs w:val="20"/>
              </w:rPr>
              <w:t xml:space="preserve"> transmitted by a non-DMG STA, the BSSID (TA) field is the address of the STA contained in the AP except that the Individual/Group bit of the </w:t>
            </w:r>
            <w:r w:rsidRPr="00623302">
              <w:rPr>
                <w:rFonts w:ascii="Arial" w:hAnsi="Arial" w:cs="Arial"/>
                <w:sz w:val="20"/>
                <w:szCs w:val="20"/>
              </w:rPr>
              <w:lastRenderedPageBreak/>
              <w:t>BSSID</w:t>
            </w:r>
            <w:r w:rsidRPr="00623302">
              <w:rPr>
                <w:rFonts w:ascii="Arial" w:hAnsi="Arial" w:cs="Arial"/>
                <w:sz w:val="20"/>
                <w:szCs w:val="20"/>
              </w:rPr>
              <w:br/>
              <w:t>(TA) field is set to 1 in a CF-End frame transmitted by a VHT STA to a VHT AP, or an HE STA to an HE AP, or an EHT STA to an EHT AP to an HE AP in a non-HT or non-HT duplicate format to indicate that the</w:t>
            </w:r>
            <w:r w:rsidRPr="00623302">
              <w:rPr>
                <w:rFonts w:ascii="Arial" w:hAnsi="Arial" w:cs="Arial"/>
                <w:sz w:val="20"/>
                <w:szCs w:val="20"/>
              </w:rPr>
              <w:br/>
              <w:t>scrambling sequence carries the TXVECTOR parameter CH_BANDWIDTH_IN_NON_HT." is not clear and confusing, it needs rewriting.</w:t>
            </w:r>
          </w:p>
        </w:tc>
        <w:tc>
          <w:tcPr>
            <w:tcW w:w="2045" w:type="dxa"/>
          </w:tcPr>
          <w:p w14:paraId="6CE9373D" w14:textId="222BECB6" w:rsidR="00A63928" w:rsidRDefault="00A63928" w:rsidP="00A63928">
            <w:pPr>
              <w:autoSpaceDE w:val="0"/>
              <w:autoSpaceDN w:val="0"/>
              <w:adjustRightInd w:val="0"/>
              <w:rPr>
                <w:rFonts w:ascii="Arial" w:hAnsi="Arial" w:cs="Arial"/>
                <w:sz w:val="20"/>
              </w:rPr>
            </w:pPr>
            <w:r>
              <w:rPr>
                <w:rFonts w:ascii="Arial" w:hAnsi="Arial" w:cs="Arial"/>
                <w:sz w:val="20"/>
                <w:szCs w:val="20"/>
              </w:rPr>
              <w:lastRenderedPageBreak/>
              <w:t>as in comment</w:t>
            </w:r>
          </w:p>
        </w:tc>
        <w:tc>
          <w:tcPr>
            <w:tcW w:w="2775" w:type="dxa"/>
          </w:tcPr>
          <w:p w14:paraId="498BA1F8" w14:textId="77777777" w:rsidR="00A63928" w:rsidRDefault="00A63928" w:rsidP="00A63928">
            <w:pPr>
              <w:autoSpaceDE w:val="0"/>
              <w:autoSpaceDN w:val="0"/>
              <w:adjustRightInd w:val="0"/>
              <w:rPr>
                <w:rFonts w:ascii="Arial" w:eastAsia="宋体" w:hAnsi="Arial" w:cs="Arial"/>
                <w:sz w:val="20"/>
                <w:szCs w:val="20"/>
                <w:lang w:eastAsia="zh-CN"/>
              </w:rPr>
            </w:pPr>
            <w:r>
              <w:rPr>
                <w:rFonts w:ascii="Arial" w:eastAsia="宋体" w:hAnsi="Arial" w:cs="Arial" w:hint="eastAsia"/>
                <w:sz w:val="20"/>
                <w:szCs w:val="20"/>
                <w:lang w:eastAsia="zh-CN"/>
              </w:rPr>
              <w:t>R</w:t>
            </w:r>
            <w:r>
              <w:rPr>
                <w:rFonts w:ascii="Arial" w:eastAsia="宋体" w:hAnsi="Arial" w:cs="Arial"/>
                <w:sz w:val="20"/>
                <w:szCs w:val="20"/>
                <w:lang w:eastAsia="zh-CN"/>
              </w:rPr>
              <w:t>evised</w:t>
            </w:r>
          </w:p>
          <w:p w14:paraId="0CD18894" w14:textId="77777777" w:rsidR="00A63928" w:rsidRDefault="00A63928" w:rsidP="00A63928">
            <w:pPr>
              <w:autoSpaceDE w:val="0"/>
              <w:autoSpaceDN w:val="0"/>
              <w:adjustRightInd w:val="0"/>
              <w:rPr>
                <w:rFonts w:ascii="Arial" w:eastAsia="宋体" w:hAnsi="Arial" w:cs="Arial"/>
                <w:sz w:val="20"/>
                <w:szCs w:val="20"/>
                <w:lang w:eastAsia="zh-CN"/>
              </w:rPr>
            </w:pPr>
          </w:p>
          <w:p w14:paraId="138BA81D" w14:textId="77777777" w:rsidR="009C7E5E" w:rsidRDefault="009C7E5E" w:rsidP="009C7E5E">
            <w:pPr>
              <w:autoSpaceDE w:val="0"/>
              <w:autoSpaceDN w:val="0"/>
              <w:adjustRightInd w:val="0"/>
              <w:rPr>
                <w:rFonts w:ascii="Arial" w:eastAsia="宋体" w:hAnsi="Arial" w:cs="Arial"/>
                <w:sz w:val="20"/>
                <w:szCs w:val="20"/>
                <w:lang w:eastAsia="zh-CN"/>
              </w:rPr>
            </w:pPr>
            <w:r>
              <w:rPr>
                <w:rFonts w:ascii="Arial" w:eastAsia="宋体" w:hAnsi="Arial" w:cs="Arial"/>
                <w:sz w:val="20"/>
                <w:szCs w:val="20"/>
                <w:lang w:eastAsia="zh-CN"/>
              </w:rPr>
              <w:t>Agree with the commenter that the “otherwise” condition is not clear. The conditions are re-</w:t>
            </w:r>
            <w:proofErr w:type="spellStart"/>
            <w:r>
              <w:rPr>
                <w:rFonts w:ascii="Arial" w:eastAsia="宋体" w:hAnsi="Arial" w:cs="Arial"/>
                <w:sz w:val="20"/>
                <w:szCs w:val="20"/>
                <w:lang w:eastAsia="zh-CN"/>
              </w:rPr>
              <w:t>orgnized</w:t>
            </w:r>
            <w:proofErr w:type="spellEnd"/>
            <w:r>
              <w:rPr>
                <w:rFonts w:ascii="Arial" w:eastAsia="宋体" w:hAnsi="Arial" w:cs="Arial"/>
                <w:sz w:val="20"/>
                <w:szCs w:val="20"/>
                <w:lang w:eastAsia="zh-CN"/>
              </w:rPr>
              <w:t xml:space="preserve"> to makes it more clear.</w:t>
            </w:r>
          </w:p>
          <w:p w14:paraId="5FE26C5F" w14:textId="77777777" w:rsidR="00A63928" w:rsidRPr="009C7E5E" w:rsidRDefault="00A63928" w:rsidP="00A63928">
            <w:pPr>
              <w:autoSpaceDE w:val="0"/>
              <w:autoSpaceDN w:val="0"/>
              <w:adjustRightInd w:val="0"/>
              <w:rPr>
                <w:rFonts w:ascii="Arial" w:eastAsia="宋体" w:hAnsi="Arial" w:cs="Arial"/>
                <w:sz w:val="20"/>
                <w:szCs w:val="20"/>
                <w:lang w:eastAsia="zh-CN"/>
              </w:rPr>
            </w:pPr>
            <w:bookmarkStart w:id="3" w:name="_GoBack"/>
            <w:bookmarkEnd w:id="3"/>
          </w:p>
          <w:p w14:paraId="0C646CF4" w14:textId="3BFF7EB6" w:rsidR="00A63928" w:rsidRPr="004241BF" w:rsidRDefault="00A63928" w:rsidP="00A63928">
            <w:pPr>
              <w:autoSpaceDE w:val="0"/>
              <w:autoSpaceDN w:val="0"/>
              <w:adjustRightInd w:val="0"/>
              <w:rPr>
                <w:rFonts w:ascii="Calibri" w:eastAsia="宋体" w:hAnsi="Calibri" w:cs="Calibri"/>
                <w:szCs w:val="18"/>
                <w:lang w:eastAsia="zh-CN"/>
              </w:rPr>
            </w:pPr>
            <w:proofErr w:type="spellStart"/>
            <w:r w:rsidRPr="004241BF">
              <w:rPr>
                <w:rFonts w:ascii="Calibri" w:hAnsi="Calibri" w:cs="Calibri"/>
                <w:szCs w:val="18"/>
                <w:lang w:eastAsia="zh-CN"/>
              </w:rPr>
              <w:lastRenderedPageBreak/>
              <w:t>TGbe</w:t>
            </w:r>
            <w:proofErr w:type="spellEnd"/>
            <w:r w:rsidRPr="004241BF">
              <w:rPr>
                <w:rFonts w:ascii="Calibri" w:hAnsi="Calibri" w:cs="Calibri"/>
                <w:szCs w:val="18"/>
                <w:lang w:eastAsia="zh-CN"/>
              </w:rPr>
              <w:t xml:space="preserve"> editor to make the changes shown in doc </w:t>
            </w:r>
            <w:r w:rsidR="002B0A0E">
              <w:rPr>
                <w:rFonts w:ascii="Calibri" w:hAnsi="Calibri" w:cs="Calibri"/>
                <w:szCs w:val="18"/>
                <w:lang w:eastAsia="zh-CN"/>
              </w:rPr>
              <w:t>21/1352r0</w:t>
            </w:r>
            <w:r w:rsidR="00414EAB">
              <w:rPr>
                <w:rFonts w:ascii="Calibri" w:hAnsi="Calibri" w:cs="Calibri"/>
                <w:szCs w:val="18"/>
                <w:lang w:eastAsia="zh-CN"/>
              </w:rPr>
              <w:t xml:space="preserve"> under CID 7681</w:t>
            </w:r>
          </w:p>
          <w:p w14:paraId="49F91F10" w14:textId="77777777" w:rsidR="00A63928" w:rsidRPr="00907BD1" w:rsidRDefault="00A63928" w:rsidP="00A63928">
            <w:pPr>
              <w:autoSpaceDE w:val="0"/>
              <w:autoSpaceDN w:val="0"/>
              <w:adjustRightInd w:val="0"/>
              <w:rPr>
                <w:rFonts w:ascii="Arial" w:hAnsi="Arial" w:cs="Arial"/>
                <w:sz w:val="20"/>
                <w:lang w:eastAsia="zh-CN"/>
              </w:rPr>
            </w:pPr>
          </w:p>
        </w:tc>
      </w:tr>
      <w:tr w:rsidR="00A63928" w:rsidRPr="008F0D26" w14:paraId="1344563E" w14:textId="77777777" w:rsidTr="00623302">
        <w:trPr>
          <w:trHeight w:val="980"/>
        </w:trPr>
        <w:tc>
          <w:tcPr>
            <w:tcW w:w="721" w:type="dxa"/>
          </w:tcPr>
          <w:p w14:paraId="317A5952"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lastRenderedPageBreak/>
              <w:t>5697</w:t>
            </w:r>
          </w:p>
        </w:tc>
        <w:tc>
          <w:tcPr>
            <w:tcW w:w="900" w:type="dxa"/>
          </w:tcPr>
          <w:p w14:paraId="3DC173E8" w14:textId="77777777" w:rsidR="00A63928" w:rsidRDefault="00A63928" w:rsidP="00A63928">
            <w:pPr>
              <w:autoSpaceDE w:val="0"/>
              <w:autoSpaceDN w:val="0"/>
              <w:adjustRightInd w:val="0"/>
              <w:rPr>
                <w:rFonts w:ascii="Arial" w:hAnsi="Arial" w:cs="Arial"/>
                <w:sz w:val="20"/>
              </w:rPr>
            </w:pPr>
            <w:proofErr w:type="spellStart"/>
            <w:r>
              <w:rPr>
                <w:rFonts w:ascii="Arial" w:hAnsi="Arial" w:cs="Arial"/>
                <w:sz w:val="20"/>
                <w:szCs w:val="20"/>
              </w:rPr>
              <w:t>kaiying</w:t>
            </w:r>
            <w:proofErr w:type="spellEnd"/>
            <w:r>
              <w:rPr>
                <w:rFonts w:ascii="Arial" w:hAnsi="Arial" w:cs="Arial"/>
                <w:sz w:val="20"/>
                <w:szCs w:val="20"/>
              </w:rPr>
              <w:t xml:space="preserve"> Lu</w:t>
            </w:r>
          </w:p>
        </w:tc>
        <w:tc>
          <w:tcPr>
            <w:tcW w:w="720" w:type="dxa"/>
          </w:tcPr>
          <w:p w14:paraId="4188724F"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9.3.1.2</w:t>
            </w:r>
          </w:p>
        </w:tc>
        <w:tc>
          <w:tcPr>
            <w:tcW w:w="900" w:type="dxa"/>
          </w:tcPr>
          <w:p w14:paraId="2A96112D"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74.39</w:t>
            </w:r>
          </w:p>
        </w:tc>
        <w:tc>
          <w:tcPr>
            <w:tcW w:w="2455" w:type="dxa"/>
            <w:shd w:val="clear" w:color="auto" w:fill="auto"/>
          </w:tcPr>
          <w:p w14:paraId="5A1DA1F8" w14:textId="77777777" w:rsidR="00A63928" w:rsidRPr="00623302" w:rsidRDefault="00A63928" w:rsidP="00A63928">
            <w:pPr>
              <w:autoSpaceDE w:val="0"/>
              <w:autoSpaceDN w:val="0"/>
              <w:adjustRightInd w:val="0"/>
              <w:rPr>
                <w:rFonts w:ascii="Arial" w:hAnsi="Arial" w:cs="Arial"/>
                <w:sz w:val="20"/>
              </w:rPr>
            </w:pPr>
            <w:r w:rsidRPr="00623302">
              <w:rPr>
                <w:rFonts w:ascii="Arial" w:hAnsi="Arial" w:cs="Arial"/>
                <w:sz w:val="20"/>
                <w:szCs w:val="20"/>
              </w:rPr>
              <w:t>The scrambling sequence is carried in the SERVICE field. Suggest to change 'the scrambling sequence and SERVICE field' to 'the scrambling sequence and B7 in the SERVICE field'.</w:t>
            </w:r>
          </w:p>
        </w:tc>
        <w:tc>
          <w:tcPr>
            <w:tcW w:w="2045" w:type="dxa"/>
          </w:tcPr>
          <w:p w14:paraId="3DDB90E5"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As in comment</w:t>
            </w:r>
          </w:p>
        </w:tc>
        <w:tc>
          <w:tcPr>
            <w:tcW w:w="2775" w:type="dxa"/>
          </w:tcPr>
          <w:p w14:paraId="35335FE1" w14:textId="77777777" w:rsidR="00A63928" w:rsidRDefault="00A63928" w:rsidP="00A63928">
            <w:pPr>
              <w:autoSpaceDE w:val="0"/>
              <w:autoSpaceDN w:val="0"/>
              <w:adjustRightInd w:val="0"/>
              <w:rPr>
                <w:rFonts w:ascii="Arial" w:eastAsia="宋体" w:hAnsi="Arial" w:cs="Arial"/>
                <w:sz w:val="20"/>
                <w:szCs w:val="20"/>
                <w:lang w:eastAsia="zh-CN"/>
              </w:rPr>
            </w:pPr>
            <w:r>
              <w:rPr>
                <w:rFonts w:ascii="Arial" w:eastAsia="宋体" w:hAnsi="Arial" w:cs="Arial" w:hint="eastAsia"/>
                <w:sz w:val="20"/>
                <w:szCs w:val="20"/>
                <w:lang w:eastAsia="zh-CN"/>
              </w:rPr>
              <w:t>R</w:t>
            </w:r>
            <w:r>
              <w:rPr>
                <w:rFonts w:ascii="Arial" w:eastAsia="宋体" w:hAnsi="Arial" w:cs="Arial"/>
                <w:sz w:val="20"/>
                <w:szCs w:val="20"/>
                <w:lang w:eastAsia="zh-CN"/>
              </w:rPr>
              <w:t>ejected</w:t>
            </w:r>
          </w:p>
          <w:p w14:paraId="0EF20392" w14:textId="77777777" w:rsidR="00A63928" w:rsidRDefault="00A63928" w:rsidP="00A63928">
            <w:pPr>
              <w:autoSpaceDE w:val="0"/>
              <w:autoSpaceDN w:val="0"/>
              <w:adjustRightInd w:val="0"/>
              <w:rPr>
                <w:rFonts w:ascii="Arial" w:eastAsia="宋体" w:hAnsi="Arial" w:cs="Arial"/>
                <w:sz w:val="20"/>
                <w:szCs w:val="20"/>
                <w:lang w:eastAsia="zh-CN"/>
              </w:rPr>
            </w:pPr>
          </w:p>
          <w:p w14:paraId="503AC163" w14:textId="4B8E5066" w:rsidR="00A63928" w:rsidRDefault="00A63928" w:rsidP="00A63928">
            <w:pPr>
              <w:autoSpaceDE w:val="0"/>
              <w:autoSpaceDN w:val="0"/>
              <w:adjustRightInd w:val="0"/>
              <w:rPr>
                <w:rFonts w:ascii="Arial" w:eastAsia="宋体" w:hAnsi="Arial" w:cs="Arial"/>
                <w:sz w:val="20"/>
                <w:szCs w:val="20"/>
                <w:lang w:eastAsia="zh-CN"/>
              </w:rPr>
            </w:pPr>
            <w:r>
              <w:rPr>
                <w:rFonts w:ascii="Arial" w:eastAsia="宋体" w:hAnsi="Arial" w:cs="Arial" w:hint="eastAsia"/>
                <w:sz w:val="20"/>
                <w:szCs w:val="20"/>
                <w:lang w:eastAsia="zh-CN"/>
              </w:rPr>
              <w:t>T</w:t>
            </w:r>
            <w:r>
              <w:rPr>
                <w:rFonts w:ascii="Arial" w:eastAsia="宋体" w:hAnsi="Arial" w:cs="Arial"/>
                <w:sz w:val="20"/>
                <w:szCs w:val="20"/>
                <w:lang w:eastAsia="zh-CN"/>
              </w:rPr>
              <w:t xml:space="preserve">he paragraph </w:t>
            </w:r>
            <w:r w:rsidR="000A0F75">
              <w:rPr>
                <w:rFonts w:ascii="Arial" w:eastAsia="宋体" w:hAnsi="Arial" w:cs="Arial"/>
                <w:sz w:val="20"/>
                <w:szCs w:val="20"/>
                <w:lang w:eastAsia="zh-CN"/>
              </w:rPr>
              <w:t>provides a high-level description on</w:t>
            </w:r>
            <w:r>
              <w:rPr>
                <w:rFonts w:ascii="Arial" w:eastAsia="宋体" w:hAnsi="Arial" w:cs="Arial"/>
                <w:sz w:val="20"/>
                <w:szCs w:val="20"/>
                <w:lang w:eastAsia="zh-CN"/>
              </w:rPr>
              <w:t xml:space="preserve"> the location of </w:t>
            </w:r>
            <w:r w:rsidRPr="00907BD1">
              <w:rPr>
                <w:rFonts w:ascii="Arial" w:eastAsia="宋体" w:hAnsi="Arial" w:cs="Arial"/>
                <w:sz w:val="20"/>
                <w:szCs w:val="20"/>
                <w:lang w:eastAsia="zh-CN"/>
              </w:rPr>
              <w:t>CH_BANDWIDTH_IN_NON_HT and DYN_BAND- WIDTH_IN_NON_HT</w:t>
            </w:r>
            <w:r>
              <w:rPr>
                <w:rFonts w:ascii="Arial" w:eastAsia="宋体" w:hAnsi="Arial" w:cs="Arial"/>
                <w:sz w:val="20"/>
                <w:szCs w:val="20"/>
                <w:lang w:eastAsia="zh-CN"/>
              </w:rPr>
              <w:t xml:space="preserve">, </w:t>
            </w:r>
            <w:r w:rsidR="000A0F75">
              <w:rPr>
                <w:rFonts w:ascii="Arial" w:eastAsia="宋体" w:hAnsi="Arial" w:cs="Arial"/>
                <w:sz w:val="20"/>
                <w:szCs w:val="20"/>
                <w:lang w:eastAsia="zh-CN"/>
              </w:rPr>
              <w:t xml:space="preserve">and its intention is not to </w:t>
            </w:r>
            <w:r>
              <w:rPr>
                <w:rFonts w:ascii="Arial" w:eastAsia="宋体" w:hAnsi="Arial" w:cs="Arial"/>
                <w:sz w:val="20"/>
                <w:szCs w:val="20"/>
                <w:lang w:eastAsia="zh-CN"/>
              </w:rPr>
              <w:t>mention the exact bit.</w:t>
            </w:r>
          </w:p>
          <w:p w14:paraId="2B5266F4" w14:textId="75441732" w:rsidR="00A63928" w:rsidRPr="00907BD1" w:rsidRDefault="00A63928" w:rsidP="00A63928">
            <w:pPr>
              <w:autoSpaceDE w:val="0"/>
              <w:autoSpaceDN w:val="0"/>
              <w:adjustRightInd w:val="0"/>
              <w:rPr>
                <w:rFonts w:ascii="Arial" w:eastAsia="宋体" w:hAnsi="Arial" w:cs="Arial"/>
                <w:sz w:val="20"/>
                <w:szCs w:val="20"/>
                <w:lang w:eastAsia="zh-CN"/>
              </w:rPr>
            </w:pPr>
          </w:p>
        </w:tc>
      </w:tr>
      <w:tr w:rsidR="00A63928" w:rsidRPr="008F0D26" w14:paraId="71AB8B87" w14:textId="77777777" w:rsidTr="00A31B73">
        <w:trPr>
          <w:trHeight w:val="980"/>
        </w:trPr>
        <w:tc>
          <w:tcPr>
            <w:tcW w:w="721" w:type="dxa"/>
          </w:tcPr>
          <w:p w14:paraId="55A5762A"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8259</w:t>
            </w:r>
          </w:p>
        </w:tc>
        <w:tc>
          <w:tcPr>
            <w:tcW w:w="900" w:type="dxa"/>
          </w:tcPr>
          <w:p w14:paraId="47B31574" w14:textId="77777777" w:rsidR="00A63928" w:rsidRDefault="00A63928" w:rsidP="00A63928">
            <w:pPr>
              <w:autoSpaceDE w:val="0"/>
              <w:autoSpaceDN w:val="0"/>
              <w:adjustRightInd w:val="0"/>
              <w:rPr>
                <w:rFonts w:ascii="Arial" w:hAnsi="Arial" w:cs="Arial"/>
                <w:sz w:val="20"/>
              </w:rPr>
            </w:pPr>
            <w:proofErr w:type="spellStart"/>
            <w:r>
              <w:rPr>
                <w:rFonts w:ascii="Arial" w:hAnsi="Arial" w:cs="Arial"/>
                <w:sz w:val="20"/>
                <w:szCs w:val="20"/>
              </w:rPr>
              <w:t>Zhiqiang</w:t>
            </w:r>
            <w:proofErr w:type="spellEnd"/>
            <w:r>
              <w:rPr>
                <w:rFonts w:ascii="Arial" w:hAnsi="Arial" w:cs="Arial"/>
                <w:sz w:val="20"/>
                <w:szCs w:val="20"/>
              </w:rPr>
              <w:t xml:space="preserve"> Han</w:t>
            </w:r>
          </w:p>
        </w:tc>
        <w:tc>
          <w:tcPr>
            <w:tcW w:w="720" w:type="dxa"/>
          </w:tcPr>
          <w:p w14:paraId="3C4AE812"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9.3.1.2</w:t>
            </w:r>
          </w:p>
        </w:tc>
        <w:tc>
          <w:tcPr>
            <w:tcW w:w="900" w:type="dxa"/>
          </w:tcPr>
          <w:p w14:paraId="20B5C7B8"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74.38</w:t>
            </w:r>
          </w:p>
        </w:tc>
        <w:tc>
          <w:tcPr>
            <w:tcW w:w="2455" w:type="dxa"/>
          </w:tcPr>
          <w:p w14:paraId="78BB94C3"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A bit need be added in EHT MAC capabilities field to indicate this feature.</w:t>
            </w:r>
          </w:p>
        </w:tc>
        <w:tc>
          <w:tcPr>
            <w:tcW w:w="2045" w:type="dxa"/>
          </w:tcPr>
          <w:p w14:paraId="4F470283" w14:textId="77777777" w:rsidR="00A63928" w:rsidRDefault="00A63928" w:rsidP="00A63928">
            <w:pPr>
              <w:autoSpaceDE w:val="0"/>
              <w:autoSpaceDN w:val="0"/>
              <w:adjustRightInd w:val="0"/>
              <w:rPr>
                <w:rFonts w:ascii="Arial" w:hAnsi="Arial" w:cs="Arial"/>
                <w:sz w:val="20"/>
              </w:rPr>
            </w:pPr>
            <w:proofErr w:type="gramStart"/>
            <w:r>
              <w:rPr>
                <w:rFonts w:ascii="Arial" w:hAnsi="Arial" w:cs="Arial"/>
                <w:sz w:val="20"/>
                <w:szCs w:val="20"/>
              </w:rPr>
              <w:t>as</w:t>
            </w:r>
            <w:proofErr w:type="gramEnd"/>
            <w:r>
              <w:rPr>
                <w:rFonts w:ascii="Arial" w:hAnsi="Arial" w:cs="Arial"/>
                <w:sz w:val="20"/>
                <w:szCs w:val="20"/>
              </w:rPr>
              <w:t xml:space="preserve"> in comment.</w:t>
            </w:r>
          </w:p>
        </w:tc>
        <w:tc>
          <w:tcPr>
            <w:tcW w:w="2775" w:type="dxa"/>
          </w:tcPr>
          <w:p w14:paraId="3FBF59D0" w14:textId="77777777" w:rsidR="00A63928" w:rsidRDefault="00A63928" w:rsidP="00A63928">
            <w:pPr>
              <w:autoSpaceDE w:val="0"/>
              <w:autoSpaceDN w:val="0"/>
              <w:adjustRightInd w:val="0"/>
              <w:rPr>
                <w:rFonts w:ascii="Arial" w:eastAsia="宋体" w:hAnsi="Arial" w:cs="Arial"/>
                <w:sz w:val="20"/>
                <w:szCs w:val="20"/>
                <w:lang w:eastAsia="zh-CN"/>
              </w:rPr>
            </w:pPr>
            <w:r>
              <w:rPr>
                <w:rFonts w:ascii="Arial" w:eastAsia="宋体" w:hAnsi="Arial" w:cs="Arial"/>
                <w:sz w:val="20"/>
                <w:szCs w:val="20"/>
                <w:lang w:eastAsia="zh-CN"/>
              </w:rPr>
              <w:t>Rejected.</w:t>
            </w:r>
          </w:p>
          <w:p w14:paraId="2AE556A8" w14:textId="77777777" w:rsidR="00A63928" w:rsidRDefault="00A63928" w:rsidP="00A63928">
            <w:pPr>
              <w:autoSpaceDE w:val="0"/>
              <w:autoSpaceDN w:val="0"/>
              <w:adjustRightInd w:val="0"/>
              <w:rPr>
                <w:rFonts w:ascii="Arial" w:eastAsia="宋体" w:hAnsi="Arial" w:cs="Arial"/>
                <w:sz w:val="20"/>
                <w:szCs w:val="20"/>
                <w:lang w:eastAsia="zh-CN"/>
              </w:rPr>
            </w:pPr>
          </w:p>
          <w:p w14:paraId="72383739" w14:textId="353D6CFE" w:rsidR="00A63928" w:rsidRPr="00A31B73" w:rsidRDefault="00A63928" w:rsidP="005B2285">
            <w:pPr>
              <w:autoSpaceDE w:val="0"/>
              <w:autoSpaceDN w:val="0"/>
              <w:adjustRightInd w:val="0"/>
              <w:rPr>
                <w:rFonts w:ascii="Arial" w:eastAsia="宋体" w:hAnsi="Arial" w:cs="Arial"/>
                <w:sz w:val="20"/>
                <w:szCs w:val="20"/>
                <w:lang w:eastAsia="zh-CN"/>
              </w:rPr>
            </w:pPr>
            <w:r>
              <w:rPr>
                <w:rFonts w:ascii="Arial" w:eastAsia="宋体" w:hAnsi="Arial" w:cs="Arial"/>
                <w:sz w:val="20"/>
                <w:szCs w:val="20"/>
                <w:lang w:eastAsia="zh-CN"/>
              </w:rPr>
              <w:t xml:space="preserve">It is not a new feature, </w:t>
            </w:r>
            <w:r w:rsidR="000A0F75">
              <w:rPr>
                <w:rFonts w:ascii="Arial" w:eastAsia="宋体" w:hAnsi="Arial" w:cs="Arial"/>
                <w:sz w:val="20"/>
                <w:szCs w:val="20"/>
                <w:lang w:eastAsia="zh-CN"/>
              </w:rPr>
              <w:t xml:space="preserve">and it simply </w:t>
            </w:r>
            <w:r>
              <w:rPr>
                <w:rFonts w:ascii="Arial" w:eastAsia="宋体" w:hAnsi="Arial" w:cs="Arial"/>
                <w:sz w:val="20"/>
                <w:szCs w:val="20"/>
                <w:lang w:eastAsia="zh-CN"/>
              </w:rPr>
              <w:t>extend</w:t>
            </w:r>
            <w:r w:rsidR="000A0F75">
              <w:rPr>
                <w:rFonts w:ascii="Arial" w:eastAsia="宋体" w:hAnsi="Arial" w:cs="Arial"/>
                <w:sz w:val="20"/>
                <w:szCs w:val="20"/>
                <w:lang w:eastAsia="zh-CN"/>
              </w:rPr>
              <w:t>s</w:t>
            </w:r>
            <w:r>
              <w:rPr>
                <w:rFonts w:ascii="Arial" w:eastAsia="宋体" w:hAnsi="Arial" w:cs="Arial"/>
                <w:sz w:val="20"/>
                <w:szCs w:val="20"/>
                <w:lang w:eastAsia="zh-CN"/>
              </w:rPr>
              <w:t xml:space="preserve"> the indication to 320</w:t>
            </w:r>
            <w:r w:rsidR="000A0F75">
              <w:rPr>
                <w:rFonts w:ascii="Arial" w:eastAsia="宋体" w:hAnsi="Arial" w:cs="Arial"/>
                <w:sz w:val="20"/>
                <w:szCs w:val="20"/>
                <w:lang w:eastAsia="zh-CN"/>
              </w:rPr>
              <w:t xml:space="preserve"> </w:t>
            </w:r>
            <w:proofErr w:type="spellStart"/>
            <w:r>
              <w:rPr>
                <w:rFonts w:ascii="Arial" w:eastAsia="宋体" w:hAnsi="Arial" w:cs="Arial"/>
                <w:sz w:val="20"/>
                <w:szCs w:val="20"/>
                <w:lang w:eastAsia="zh-CN"/>
              </w:rPr>
              <w:t>MHz.</w:t>
            </w:r>
            <w:proofErr w:type="spellEnd"/>
            <w:r>
              <w:rPr>
                <w:rFonts w:ascii="Arial" w:eastAsia="宋体" w:hAnsi="Arial" w:cs="Arial"/>
                <w:sz w:val="20"/>
                <w:szCs w:val="20"/>
                <w:lang w:eastAsia="zh-CN"/>
              </w:rPr>
              <w:t xml:space="preserve"> There is no capability indication for the bandwidth indication of non-HT duplicated frames, so similarly, no </w:t>
            </w:r>
            <w:r w:rsidR="005B2285">
              <w:rPr>
                <w:rFonts w:ascii="Arial" w:eastAsia="宋体" w:hAnsi="Arial" w:cs="Arial"/>
                <w:sz w:val="20"/>
                <w:szCs w:val="20"/>
                <w:lang w:eastAsia="zh-CN"/>
              </w:rPr>
              <w:t xml:space="preserve">EHT MAC </w:t>
            </w:r>
            <w:r>
              <w:rPr>
                <w:rFonts w:ascii="Arial" w:eastAsia="宋体" w:hAnsi="Arial" w:cs="Arial"/>
                <w:sz w:val="20"/>
                <w:szCs w:val="20"/>
                <w:lang w:eastAsia="zh-CN"/>
              </w:rPr>
              <w:t xml:space="preserve">capabilities </w:t>
            </w:r>
            <w:r w:rsidR="005B2285">
              <w:rPr>
                <w:rFonts w:ascii="Arial" w:eastAsia="宋体" w:hAnsi="Arial" w:cs="Arial"/>
                <w:sz w:val="20"/>
                <w:szCs w:val="20"/>
                <w:lang w:eastAsia="zh-CN"/>
              </w:rPr>
              <w:t xml:space="preserve">are </w:t>
            </w:r>
            <w:r>
              <w:rPr>
                <w:rFonts w:ascii="Arial" w:eastAsia="宋体" w:hAnsi="Arial" w:cs="Arial"/>
                <w:sz w:val="20"/>
                <w:szCs w:val="20"/>
                <w:lang w:eastAsia="zh-CN"/>
              </w:rPr>
              <w:t>needed here.</w:t>
            </w:r>
          </w:p>
        </w:tc>
      </w:tr>
      <w:tr w:rsidR="00A63928" w:rsidRPr="009D19CC" w14:paraId="2A94AF89" w14:textId="77777777" w:rsidTr="00A31B73">
        <w:trPr>
          <w:trHeight w:val="980"/>
        </w:trPr>
        <w:tc>
          <w:tcPr>
            <w:tcW w:w="721" w:type="dxa"/>
          </w:tcPr>
          <w:p w14:paraId="5D14A3C4"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8260</w:t>
            </w:r>
          </w:p>
        </w:tc>
        <w:tc>
          <w:tcPr>
            <w:tcW w:w="900" w:type="dxa"/>
          </w:tcPr>
          <w:p w14:paraId="7BDB7B6E" w14:textId="77777777" w:rsidR="00A63928" w:rsidRDefault="00A63928" w:rsidP="00A63928">
            <w:pPr>
              <w:autoSpaceDE w:val="0"/>
              <w:autoSpaceDN w:val="0"/>
              <w:adjustRightInd w:val="0"/>
              <w:rPr>
                <w:rFonts w:ascii="Arial" w:hAnsi="Arial" w:cs="Arial"/>
                <w:sz w:val="20"/>
              </w:rPr>
            </w:pPr>
            <w:proofErr w:type="spellStart"/>
            <w:r>
              <w:rPr>
                <w:rFonts w:ascii="Arial" w:hAnsi="Arial" w:cs="Arial"/>
                <w:sz w:val="20"/>
                <w:szCs w:val="20"/>
              </w:rPr>
              <w:t>Zhiqiang</w:t>
            </w:r>
            <w:proofErr w:type="spellEnd"/>
            <w:r>
              <w:rPr>
                <w:rFonts w:ascii="Arial" w:hAnsi="Arial" w:cs="Arial"/>
                <w:sz w:val="20"/>
                <w:szCs w:val="20"/>
              </w:rPr>
              <w:t xml:space="preserve"> Han</w:t>
            </w:r>
          </w:p>
        </w:tc>
        <w:tc>
          <w:tcPr>
            <w:tcW w:w="720" w:type="dxa"/>
          </w:tcPr>
          <w:p w14:paraId="2E1B1403"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9.3.1.2</w:t>
            </w:r>
          </w:p>
        </w:tc>
        <w:tc>
          <w:tcPr>
            <w:tcW w:w="900" w:type="dxa"/>
          </w:tcPr>
          <w:p w14:paraId="5FDB840A"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74.38</w:t>
            </w:r>
          </w:p>
        </w:tc>
        <w:tc>
          <w:tcPr>
            <w:tcW w:w="2455" w:type="dxa"/>
          </w:tcPr>
          <w:p w14:paraId="03656261"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 xml:space="preserve">There is some differences between an EHT STA with 320MHz bandwidth support and an EHT STA with 320MHz bandwidth support in a non-HT or non-HT </w:t>
            </w:r>
            <w:proofErr w:type="spellStart"/>
            <w:r>
              <w:rPr>
                <w:rFonts w:ascii="Arial" w:hAnsi="Arial" w:cs="Arial"/>
                <w:sz w:val="20"/>
                <w:szCs w:val="20"/>
              </w:rPr>
              <w:t>duplicateformat.I</w:t>
            </w:r>
            <w:proofErr w:type="spellEnd"/>
            <w:r>
              <w:rPr>
                <w:rFonts w:ascii="Arial" w:hAnsi="Arial" w:cs="Arial"/>
                <w:sz w:val="20"/>
                <w:szCs w:val="20"/>
              </w:rPr>
              <w:t xml:space="preserve"> think the sentence should be changed to "  In  an  RTS  frame  transmitted  by  an  EHT  STA  that  is  a  STA  6G  with 320 MHz </w:t>
            </w:r>
            <w:r>
              <w:rPr>
                <w:rFonts w:ascii="Arial" w:hAnsi="Arial" w:cs="Arial"/>
                <w:sz w:val="20"/>
                <w:szCs w:val="20"/>
              </w:rPr>
              <w:lastRenderedPageBreak/>
              <w:t>bandwidth support in a non-HT or non-HT duplicate format to another EHT STA with 320 MHz bandwidth  support  in a non-HT or non-HT duplicate format"</w:t>
            </w:r>
          </w:p>
        </w:tc>
        <w:tc>
          <w:tcPr>
            <w:tcW w:w="2045" w:type="dxa"/>
          </w:tcPr>
          <w:p w14:paraId="637BE88C" w14:textId="77777777" w:rsidR="00A63928" w:rsidRDefault="00A63928" w:rsidP="00A63928">
            <w:pPr>
              <w:autoSpaceDE w:val="0"/>
              <w:autoSpaceDN w:val="0"/>
              <w:adjustRightInd w:val="0"/>
              <w:rPr>
                <w:rFonts w:ascii="Arial" w:hAnsi="Arial" w:cs="Arial"/>
                <w:sz w:val="20"/>
              </w:rPr>
            </w:pPr>
            <w:proofErr w:type="gramStart"/>
            <w:r>
              <w:rPr>
                <w:rFonts w:ascii="Arial" w:hAnsi="Arial" w:cs="Arial"/>
                <w:sz w:val="20"/>
                <w:szCs w:val="20"/>
              </w:rPr>
              <w:lastRenderedPageBreak/>
              <w:t>as</w:t>
            </w:r>
            <w:proofErr w:type="gramEnd"/>
            <w:r>
              <w:rPr>
                <w:rFonts w:ascii="Arial" w:hAnsi="Arial" w:cs="Arial"/>
                <w:sz w:val="20"/>
                <w:szCs w:val="20"/>
              </w:rPr>
              <w:t xml:space="preserve"> in comment.</w:t>
            </w:r>
          </w:p>
        </w:tc>
        <w:tc>
          <w:tcPr>
            <w:tcW w:w="2775" w:type="dxa"/>
          </w:tcPr>
          <w:p w14:paraId="7CCCA2FB" w14:textId="77777777" w:rsidR="00A63928" w:rsidRDefault="00A63928" w:rsidP="00A63928">
            <w:pPr>
              <w:autoSpaceDE w:val="0"/>
              <w:autoSpaceDN w:val="0"/>
              <w:adjustRightInd w:val="0"/>
              <w:rPr>
                <w:rFonts w:ascii="Arial" w:eastAsia="宋体" w:hAnsi="Arial" w:cs="Arial"/>
                <w:sz w:val="20"/>
                <w:szCs w:val="20"/>
                <w:lang w:eastAsia="zh-CN"/>
              </w:rPr>
            </w:pPr>
            <w:r>
              <w:rPr>
                <w:rFonts w:ascii="Arial" w:eastAsia="宋体" w:hAnsi="Arial" w:cs="Arial" w:hint="eastAsia"/>
                <w:sz w:val="20"/>
                <w:szCs w:val="20"/>
                <w:lang w:eastAsia="zh-CN"/>
              </w:rPr>
              <w:t>R</w:t>
            </w:r>
            <w:r>
              <w:rPr>
                <w:rFonts w:ascii="Arial" w:eastAsia="宋体" w:hAnsi="Arial" w:cs="Arial"/>
                <w:sz w:val="20"/>
                <w:szCs w:val="20"/>
                <w:lang w:eastAsia="zh-CN"/>
              </w:rPr>
              <w:t>ejected</w:t>
            </w:r>
          </w:p>
          <w:p w14:paraId="51956D6B" w14:textId="77777777" w:rsidR="00A63928" w:rsidRDefault="00A63928" w:rsidP="00A63928">
            <w:pPr>
              <w:autoSpaceDE w:val="0"/>
              <w:autoSpaceDN w:val="0"/>
              <w:adjustRightInd w:val="0"/>
              <w:rPr>
                <w:rFonts w:ascii="Arial" w:eastAsia="宋体" w:hAnsi="Arial" w:cs="Arial"/>
                <w:sz w:val="20"/>
                <w:szCs w:val="20"/>
                <w:lang w:eastAsia="zh-CN"/>
              </w:rPr>
            </w:pPr>
          </w:p>
          <w:p w14:paraId="23951D60" w14:textId="108B29CA" w:rsidR="00A63928" w:rsidRPr="00231A0D" w:rsidRDefault="00A63928" w:rsidP="00A63928">
            <w:pPr>
              <w:autoSpaceDE w:val="0"/>
              <w:autoSpaceDN w:val="0"/>
              <w:adjustRightInd w:val="0"/>
              <w:rPr>
                <w:rFonts w:ascii="Arial" w:eastAsia="宋体" w:hAnsi="Arial" w:cs="Arial"/>
                <w:sz w:val="20"/>
                <w:szCs w:val="20"/>
                <w:lang w:eastAsia="zh-CN"/>
              </w:rPr>
            </w:pPr>
            <w:r>
              <w:rPr>
                <w:rFonts w:ascii="Arial" w:eastAsia="宋体" w:hAnsi="Arial" w:cs="Arial"/>
                <w:sz w:val="20"/>
                <w:szCs w:val="20"/>
                <w:lang w:eastAsia="zh-CN"/>
              </w:rPr>
              <w:t>An EHT STA with 320</w:t>
            </w:r>
            <w:ins w:id="4" w:author="Kwok Shum Au (Edward)" w:date="2021-08-12T15:04:00Z">
              <w:r w:rsidR="00B17BFD">
                <w:rPr>
                  <w:rFonts w:ascii="Arial" w:eastAsia="宋体" w:hAnsi="Arial" w:cs="Arial"/>
                  <w:sz w:val="20"/>
                  <w:szCs w:val="20"/>
                  <w:lang w:eastAsia="zh-CN"/>
                </w:rPr>
                <w:t xml:space="preserve"> </w:t>
              </w:r>
            </w:ins>
            <w:r>
              <w:rPr>
                <w:rFonts w:ascii="Arial" w:eastAsia="宋体" w:hAnsi="Arial" w:cs="Arial"/>
                <w:sz w:val="20"/>
                <w:szCs w:val="20"/>
                <w:lang w:eastAsia="zh-CN"/>
              </w:rPr>
              <w:t xml:space="preserve">MHz </w:t>
            </w:r>
            <w:proofErr w:type="spellStart"/>
            <w:r>
              <w:rPr>
                <w:rFonts w:ascii="Arial" w:eastAsia="宋体" w:hAnsi="Arial" w:cs="Arial"/>
                <w:sz w:val="20"/>
                <w:szCs w:val="20"/>
                <w:lang w:eastAsia="zh-CN"/>
              </w:rPr>
              <w:t>bandwith</w:t>
            </w:r>
            <w:proofErr w:type="spellEnd"/>
            <w:r>
              <w:rPr>
                <w:rFonts w:ascii="Arial" w:eastAsia="宋体" w:hAnsi="Arial" w:cs="Arial"/>
                <w:sz w:val="20"/>
                <w:szCs w:val="20"/>
                <w:lang w:eastAsia="zh-CN"/>
              </w:rPr>
              <w:t xml:space="preserve"> support must also support 320</w:t>
            </w:r>
            <w:r w:rsidR="00B17BFD">
              <w:rPr>
                <w:rFonts w:ascii="Arial" w:eastAsia="宋体" w:hAnsi="Arial" w:cs="Arial"/>
                <w:sz w:val="20"/>
                <w:szCs w:val="20"/>
                <w:lang w:eastAsia="zh-CN"/>
              </w:rPr>
              <w:t xml:space="preserve"> </w:t>
            </w:r>
            <w:r>
              <w:rPr>
                <w:rFonts w:ascii="Arial" w:eastAsia="宋体" w:hAnsi="Arial" w:cs="Arial"/>
                <w:sz w:val="20"/>
                <w:szCs w:val="20"/>
                <w:lang w:eastAsia="zh-CN"/>
              </w:rPr>
              <w:t>MHz non-HT duplicated PPDU for some control frames, e.g. RTS, CTS, ACK</w:t>
            </w:r>
            <w:r w:rsidR="00B17BFD">
              <w:rPr>
                <w:rFonts w:ascii="Arial" w:eastAsia="宋体" w:hAnsi="Arial" w:cs="Arial"/>
                <w:sz w:val="20"/>
                <w:szCs w:val="20"/>
                <w:lang w:eastAsia="zh-CN"/>
              </w:rPr>
              <w:t>.</w:t>
            </w:r>
            <w:r>
              <w:rPr>
                <w:rFonts w:ascii="Arial" w:eastAsia="宋体" w:hAnsi="Arial" w:cs="Arial"/>
                <w:sz w:val="20"/>
                <w:szCs w:val="20"/>
                <w:lang w:eastAsia="zh-CN"/>
              </w:rPr>
              <w:t xml:space="preserve"> So there is no difference to say 320</w:t>
            </w:r>
            <w:r w:rsidR="00B17BFD">
              <w:rPr>
                <w:rFonts w:ascii="Arial" w:eastAsia="宋体" w:hAnsi="Arial" w:cs="Arial"/>
                <w:sz w:val="20"/>
                <w:szCs w:val="20"/>
                <w:lang w:eastAsia="zh-CN"/>
              </w:rPr>
              <w:t xml:space="preserve"> </w:t>
            </w:r>
            <w:r>
              <w:rPr>
                <w:rFonts w:ascii="Arial" w:eastAsia="宋体" w:hAnsi="Arial" w:cs="Arial"/>
                <w:sz w:val="20"/>
                <w:szCs w:val="20"/>
                <w:lang w:eastAsia="zh-CN"/>
              </w:rPr>
              <w:t>MHz bandwidth support or 320</w:t>
            </w:r>
            <w:r w:rsidR="00B17BFD">
              <w:rPr>
                <w:rFonts w:ascii="Arial" w:eastAsia="宋体" w:hAnsi="Arial" w:cs="Arial"/>
                <w:sz w:val="20"/>
                <w:szCs w:val="20"/>
                <w:lang w:eastAsia="zh-CN"/>
              </w:rPr>
              <w:t xml:space="preserve"> </w:t>
            </w:r>
            <w:r>
              <w:rPr>
                <w:rFonts w:ascii="Arial" w:eastAsia="宋体" w:hAnsi="Arial" w:cs="Arial"/>
                <w:sz w:val="20"/>
                <w:szCs w:val="20"/>
                <w:lang w:eastAsia="zh-CN"/>
              </w:rPr>
              <w:t>MHz bandwidth support in non-HT duplicated format.</w:t>
            </w:r>
          </w:p>
        </w:tc>
      </w:tr>
      <w:tr w:rsidR="00A63928" w:rsidRPr="009D19CC" w14:paraId="636EC8C6" w14:textId="77777777" w:rsidTr="00A31B73">
        <w:trPr>
          <w:trHeight w:val="980"/>
        </w:trPr>
        <w:tc>
          <w:tcPr>
            <w:tcW w:w="721" w:type="dxa"/>
          </w:tcPr>
          <w:p w14:paraId="67BDEC67" w14:textId="5D60292D" w:rsidR="00A63928" w:rsidRDefault="00A63928" w:rsidP="00A63928">
            <w:pPr>
              <w:autoSpaceDE w:val="0"/>
              <w:autoSpaceDN w:val="0"/>
              <w:adjustRightInd w:val="0"/>
              <w:rPr>
                <w:rFonts w:ascii="Arial" w:hAnsi="Arial" w:cs="Arial"/>
                <w:sz w:val="20"/>
              </w:rPr>
            </w:pPr>
            <w:r>
              <w:rPr>
                <w:rFonts w:ascii="Arial" w:hAnsi="Arial" w:cs="Arial"/>
                <w:sz w:val="20"/>
                <w:szCs w:val="20"/>
              </w:rPr>
              <w:t>8261</w:t>
            </w:r>
          </w:p>
        </w:tc>
        <w:tc>
          <w:tcPr>
            <w:tcW w:w="900" w:type="dxa"/>
          </w:tcPr>
          <w:p w14:paraId="7C230807" w14:textId="4D189CE2" w:rsidR="00A63928" w:rsidRDefault="00A63928" w:rsidP="00A63928">
            <w:pPr>
              <w:autoSpaceDE w:val="0"/>
              <w:autoSpaceDN w:val="0"/>
              <w:adjustRightInd w:val="0"/>
              <w:rPr>
                <w:rFonts w:ascii="Arial" w:hAnsi="Arial" w:cs="Arial"/>
                <w:sz w:val="20"/>
              </w:rPr>
            </w:pPr>
            <w:proofErr w:type="spellStart"/>
            <w:r>
              <w:rPr>
                <w:rFonts w:ascii="Arial" w:hAnsi="Arial" w:cs="Arial"/>
                <w:sz w:val="20"/>
                <w:szCs w:val="20"/>
              </w:rPr>
              <w:t>Zhiqiang</w:t>
            </w:r>
            <w:proofErr w:type="spellEnd"/>
            <w:r>
              <w:rPr>
                <w:rFonts w:ascii="Arial" w:hAnsi="Arial" w:cs="Arial"/>
                <w:sz w:val="20"/>
                <w:szCs w:val="20"/>
              </w:rPr>
              <w:t xml:space="preserve"> Han</w:t>
            </w:r>
          </w:p>
        </w:tc>
        <w:tc>
          <w:tcPr>
            <w:tcW w:w="720" w:type="dxa"/>
          </w:tcPr>
          <w:p w14:paraId="66F7E1DC" w14:textId="44475568" w:rsidR="00A63928" w:rsidRDefault="00A63928" w:rsidP="00A63928">
            <w:pPr>
              <w:autoSpaceDE w:val="0"/>
              <w:autoSpaceDN w:val="0"/>
              <w:adjustRightInd w:val="0"/>
              <w:rPr>
                <w:rFonts w:ascii="Arial" w:hAnsi="Arial" w:cs="Arial"/>
                <w:sz w:val="20"/>
              </w:rPr>
            </w:pPr>
            <w:r>
              <w:rPr>
                <w:rFonts w:ascii="Arial" w:hAnsi="Arial" w:cs="Arial"/>
                <w:sz w:val="20"/>
                <w:szCs w:val="20"/>
              </w:rPr>
              <w:t>9.3.1.6</w:t>
            </w:r>
          </w:p>
        </w:tc>
        <w:tc>
          <w:tcPr>
            <w:tcW w:w="900" w:type="dxa"/>
          </w:tcPr>
          <w:p w14:paraId="4EA0B5B9" w14:textId="7FA43F4F" w:rsidR="00A63928" w:rsidRDefault="00A63928" w:rsidP="00A63928">
            <w:pPr>
              <w:autoSpaceDE w:val="0"/>
              <w:autoSpaceDN w:val="0"/>
              <w:adjustRightInd w:val="0"/>
              <w:rPr>
                <w:rFonts w:ascii="Arial" w:hAnsi="Arial" w:cs="Arial"/>
                <w:sz w:val="20"/>
              </w:rPr>
            </w:pPr>
            <w:r>
              <w:rPr>
                <w:rFonts w:ascii="Arial" w:hAnsi="Arial" w:cs="Arial"/>
                <w:sz w:val="20"/>
                <w:szCs w:val="20"/>
              </w:rPr>
              <w:t>75.07</w:t>
            </w:r>
          </w:p>
        </w:tc>
        <w:tc>
          <w:tcPr>
            <w:tcW w:w="2455" w:type="dxa"/>
          </w:tcPr>
          <w:p w14:paraId="06685D44" w14:textId="5B1DB34E" w:rsidR="00A63928" w:rsidRDefault="00A63928" w:rsidP="00A63928">
            <w:pPr>
              <w:autoSpaceDE w:val="0"/>
              <w:autoSpaceDN w:val="0"/>
              <w:adjustRightInd w:val="0"/>
              <w:rPr>
                <w:rFonts w:ascii="Arial" w:hAnsi="Arial" w:cs="Arial"/>
                <w:sz w:val="20"/>
              </w:rPr>
            </w:pPr>
            <w:r>
              <w:rPr>
                <w:rFonts w:ascii="Arial" w:hAnsi="Arial" w:cs="Arial"/>
                <w:sz w:val="20"/>
                <w:szCs w:val="20"/>
              </w:rPr>
              <w:t xml:space="preserve">"320 MHz bandwidth support" and "320 MHz bandwidth support in a non-HT or non-HT duplicate </w:t>
            </w:r>
            <w:proofErr w:type="gramStart"/>
            <w:r>
              <w:rPr>
                <w:rFonts w:ascii="Arial" w:hAnsi="Arial" w:cs="Arial"/>
                <w:sz w:val="20"/>
                <w:szCs w:val="20"/>
              </w:rPr>
              <w:t>format "</w:t>
            </w:r>
            <w:proofErr w:type="gramEnd"/>
            <w:r>
              <w:rPr>
                <w:rFonts w:ascii="Arial" w:hAnsi="Arial" w:cs="Arial"/>
                <w:sz w:val="20"/>
                <w:szCs w:val="20"/>
              </w:rPr>
              <w:t xml:space="preserve"> are the same capabilities? Please clarify it</w:t>
            </w:r>
          </w:p>
        </w:tc>
        <w:tc>
          <w:tcPr>
            <w:tcW w:w="2045" w:type="dxa"/>
          </w:tcPr>
          <w:p w14:paraId="6CCEB21F" w14:textId="1D74B00C" w:rsidR="00A63928" w:rsidRDefault="00A63928" w:rsidP="00A63928">
            <w:pPr>
              <w:autoSpaceDE w:val="0"/>
              <w:autoSpaceDN w:val="0"/>
              <w:adjustRightInd w:val="0"/>
              <w:rPr>
                <w:rFonts w:ascii="Arial" w:hAnsi="Arial" w:cs="Arial"/>
                <w:sz w:val="20"/>
              </w:rPr>
            </w:pPr>
            <w:proofErr w:type="gramStart"/>
            <w:r>
              <w:rPr>
                <w:rFonts w:ascii="Arial" w:hAnsi="Arial" w:cs="Arial"/>
                <w:sz w:val="20"/>
                <w:szCs w:val="20"/>
              </w:rPr>
              <w:t>as</w:t>
            </w:r>
            <w:proofErr w:type="gramEnd"/>
            <w:r>
              <w:rPr>
                <w:rFonts w:ascii="Arial" w:hAnsi="Arial" w:cs="Arial"/>
                <w:sz w:val="20"/>
                <w:szCs w:val="20"/>
              </w:rPr>
              <w:t xml:space="preserve"> in comment.</w:t>
            </w:r>
          </w:p>
        </w:tc>
        <w:tc>
          <w:tcPr>
            <w:tcW w:w="2775" w:type="dxa"/>
          </w:tcPr>
          <w:p w14:paraId="31E28B77" w14:textId="77777777" w:rsidR="00A63928" w:rsidRDefault="00A63928" w:rsidP="00A63928">
            <w:pPr>
              <w:autoSpaceDE w:val="0"/>
              <w:autoSpaceDN w:val="0"/>
              <w:adjustRightInd w:val="0"/>
              <w:rPr>
                <w:rFonts w:ascii="Arial" w:eastAsia="宋体" w:hAnsi="Arial" w:cs="Arial"/>
                <w:sz w:val="20"/>
                <w:szCs w:val="20"/>
                <w:lang w:eastAsia="zh-CN"/>
              </w:rPr>
            </w:pPr>
            <w:r>
              <w:rPr>
                <w:rFonts w:ascii="Arial" w:eastAsia="宋体" w:hAnsi="Arial" w:cs="Arial" w:hint="eastAsia"/>
                <w:sz w:val="20"/>
                <w:szCs w:val="20"/>
                <w:lang w:eastAsia="zh-CN"/>
              </w:rPr>
              <w:t>R</w:t>
            </w:r>
            <w:r>
              <w:rPr>
                <w:rFonts w:ascii="Arial" w:eastAsia="宋体" w:hAnsi="Arial" w:cs="Arial"/>
                <w:sz w:val="20"/>
                <w:szCs w:val="20"/>
                <w:lang w:eastAsia="zh-CN"/>
              </w:rPr>
              <w:t>ejected</w:t>
            </w:r>
          </w:p>
          <w:p w14:paraId="5B0D151E" w14:textId="77777777" w:rsidR="00A63928" w:rsidRDefault="00A63928" w:rsidP="00A63928">
            <w:pPr>
              <w:autoSpaceDE w:val="0"/>
              <w:autoSpaceDN w:val="0"/>
              <w:adjustRightInd w:val="0"/>
              <w:rPr>
                <w:rFonts w:ascii="Arial" w:eastAsia="宋体" w:hAnsi="Arial" w:cs="Arial"/>
                <w:sz w:val="20"/>
                <w:szCs w:val="20"/>
                <w:lang w:eastAsia="zh-CN"/>
              </w:rPr>
            </w:pPr>
          </w:p>
          <w:p w14:paraId="509446D9" w14:textId="45CED1DF" w:rsidR="00A63928" w:rsidRDefault="00A63928" w:rsidP="00A63928">
            <w:pPr>
              <w:autoSpaceDE w:val="0"/>
              <w:autoSpaceDN w:val="0"/>
              <w:adjustRightInd w:val="0"/>
              <w:rPr>
                <w:rFonts w:ascii="Arial" w:hAnsi="Arial" w:cs="Arial"/>
                <w:sz w:val="20"/>
                <w:lang w:eastAsia="zh-CN"/>
              </w:rPr>
            </w:pPr>
            <w:r>
              <w:rPr>
                <w:rFonts w:ascii="Arial" w:eastAsia="宋体" w:hAnsi="Arial" w:cs="Arial"/>
                <w:sz w:val="20"/>
                <w:szCs w:val="20"/>
                <w:lang w:eastAsia="zh-CN"/>
              </w:rPr>
              <w:t>An EHT STA with 320</w:t>
            </w:r>
            <w:r w:rsidR="00B17BFD">
              <w:rPr>
                <w:rFonts w:ascii="Arial" w:eastAsia="宋体" w:hAnsi="Arial" w:cs="Arial"/>
                <w:sz w:val="20"/>
                <w:szCs w:val="20"/>
                <w:lang w:eastAsia="zh-CN"/>
              </w:rPr>
              <w:t xml:space="preserve"> </w:t>
            </w:r>
            <w:r>
              <w:rPr>
                <w:rFonts w:ascii="Arial" w:eastAsia="宋体" w:hAnsi="Arial" w:cs="Arial"/>
                <w:sz w:val="20"/>
                <w:szCs w:val="20"/>
                <w:lang w:eastAsia="zh-CN"/>
              </w:rPr>
              <w:t xml:space="preserve">MHz </w:t>
            </w:r>
            <w:proofErr w:type="spellStart"/>
            <w:r>
              <w:rPr>
                <w:rFonts w:ascii="Arial" w:eastAsia="宋体" w:hAnsi="Arial" w:cs="Arial"/>
                <w:sz w:val="20"/>
                <w:szCs w:val="20"/>
                <w:lang w:eastAsia="zh-CN"/>
              </w:rPr>
              <w:t>bandwith</w:t>
            </w:r>
            <w:proofErr w:type="spellEnd"/>
            <w:r>
              <w:rPr>
                <w:rFonts w:ascii="Arial" w:eastAsia="宋体" w:hAnsi="Arial" w:cs="Arial"/>
                <w:sz w:val="20"/>
                <w:szCs w:val="20"/>
                <w:lang w:eastAsia="zh-CN"/>
              </w:rPr>
              <w:t xml:space="preserve"> support must also support 320</w:t>
            </w:r>
            <w:r w:rsidR="00B17BFD">
              <w:rPr>
                <w:rFonts w:ascii="Arial" w:eastAsia="宋体" w:hAnsi="Arial" w:cs="Arial"/>
                <w:sz w:val="20"/>
                <w:szCs w:val="20"/>
                <w:lang w:eastAsia="zh-CN"/>
              </w:rPr>
              <w:t xml:space="preserve"> </w:t>
            </w:r>
            <w:r>
              <w:rPr>
                <w:rFonts w:ascii="Arial" w:eastAsia="宋体" w:hAnsi="Arial" w:cs="Arial"/>
                <w:sz w:val="20"/>
                <w:szCs w:val="20"/>
                <w:lang w:eastAsia="zh-CN"/>
              </w:rPr>
              <w:t>MHz non-HT duplicated PPDU for some control frames, e.g. RTS, CTS, ACK</w:t>
            </w:r>
            <w:r w:rsidR="00B17BFD">
              <w:rPr>
                <w:rFonts w:ascii="Arial" w:eastAsia="宋体" w:hAnsi="Arial" w:cs="Arial"/>
                <w:sz w:val="20"/>
                <w:szCs w:val="20"/>
                <w:lang w:eastAsia="zh-CN"/>
              </w:rPr>
              <w:t>.</w:t>
            </w:r>
            <w:r>
              <w:rPr>
                <w:rFonts w:ascii="Arial" w:eastAsia="宋体" w:hAnsi="Arial" w:cs="Arial"/>
                <w:sz w:val="20"/>
                <w:szCs w:val="20"/>
                <w:lang w:eastAsia="zh-CN"/>
              </w:rPr>
              <w:t xml:space="preserve"> So there is no difference to say 320</w:t>
            </w:r>
            <w:r w:rsidR="00B17BFD">
              <w:rPr>
                <w:rFonts w:ascii="Arial" w:eastAsia="宋体" w:hAnsi="Arial" w:cs="Arial"/>
                <w:sz w:val="20"/>
                <w:szCs w:val="20"/>
                <w:lang w:eastAsia="zh-CN"/>
              </w:rPr>
              <w:t xml:space="preserve"> </w:t>
            </w:r>
            <w:r>
              <w:rPr>
                <w:rFonts w:ascii="Arial" w:eastAsia="宋体" w:hAnsi="Arial" w:cs="Arial"/>
                <w:sz w:val="20"/>
                <w:szCs w:val="20"/>
                <w:lang w:eastAsia="zh-CN"/>
              </w:rPr>
              <w:t>MHz bandwidth support or 320</w:t>
            </w:r>
            <w:r w:rsidR="00B17BFD">
              <w:rPr>
                <w:rFonts w:ascii="Arial" w:eastAsia="宋体" w:hAnsi="Arial" w:cs="Arial"/>
                <w:sz w:val="20"/>
                <w:szCs w:val="20"/>
                <w:lang w:eastAsia="zh-CN"/>
              </w:rPr>
              <w:t xml:space="preserve"> </w:t>
            </w:r>
            <w:r>
              <w:rPr>
                <w:rFonts w:ascii="Arial" w:eastAsia="宋体" w:hAnsi="Arial" w:cs="Arial"/>
                <w:sz w:val="20"/>
                <w:szCs w:val="20"/>
                <w:lang w:eastAsia="zh-CN"/>
              </w:rPr>
              <w:t>MHz bandwidth support in non-HT duplicated format.</w:t>
            </w:r>
          </w:p>
        </w:tc>
      </w:tr>
      <w:tr w:rsidR="00A63928" w:rsidRPr="008F0D26" w14:paraId="53F02E6D" w14:textId="77777777" w:rsidTr="00A31B73">
        <w:trPr>
          <w:trHeight w:val="980"/>
        </w:trPr>
        <w:tc>
          <w:tcPr>
            <w:tcW w:w="721" w:type="dxa"/>
          </w:tcPr>
          <w:p w14:paraId="5F201A4F"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7377</w:t>
            </w:r>
          </w:p>
        </w:tc>
        <w:tc>
          <w:tcPr>
            <w:tcW w:w="900" w:type="dxa"/>
          </w:tcPr>
          <w:p w14:paraId="6D9E2E39"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Stephen McCann</w:t>
            </w:r>
          </w:p>
        </w:tc>
        <w:tc>
          <w:tcPr>
            <w:tcW w:w="720" w:type="dxa"/>
          </w:tcPr>
          <w:p w14:paraId="686045A1"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9.3.1.6</w:t>
            </w:r>
          </w:p>
        </w:tc>
        <w:tc>
          <w:tcPr>
            <w:tcW w:w="900" w:type="dxa"/>
          </w:tcPr>
          <w:p w14:paraId="505C1451"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75.13</w:t>
            </w:r>
          </w:p>
        </w:tc>
        <w:tc>
          <w:tcPr>
            <w:tcW w:w="2455" w:type="dxa"/>
          </w:tcPr>
          <w:p w14:paraId="778457AA"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What is an "EHT AP"?</w:t>
            </w:r>
          </w:p>
        </w:tc>
        <w:tc>
          <w:tcPr>
            <w:tcW w:w="2045" w:type="dxa"/>
          </w:tcPr>
          <w:p w14:paraId="2B2418B5"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Define the following term in clause 3.2: "EHT AP: An AP with EHT capability".</w:t>
            </w:r>
          </w:p>
        </w:tc>
        <w:tc>
          <w:tcPr>
            <w:tcW w:w="2775" w:type="dxa"/>
          </w:tcPr>
          <w:p w14:paraId="01C01CD5" w14:textId="77777777" w:rsidR="00A63928" w:rsidRDefault="00A63928" w:rsidP="00A63928">
            <w:pPr>
              <w:autoSpaceDE w:val="0"/>
              <w:autoSpaceDN w:val="0"/>
              <w:adjustRightInd w:val="0"/>
              <w:rPr>
                <w:rFonts w:ascii="Arial" w:eastAsia="宋体" w:hAnsi="Arial" w:cs="Arial"/>
                <w:sz w:val="20"/>
                <w:szCs w:val="20"/>
                <w:lang w:eastAsia="zh-CN"/>
              </w:rPr>
            </w:pPr>
            <w:r>
              <w:rPr>
                <w:rFonts w:ascii="Arial" w:eastAsia="宋体" w:hAnsi="Arial" w:cs="Arial" w:hint="eastAsia"/>
                <w:sz w:val="20"/>
                <w:szCs w:val="20"/>
                <w:lang w:eastAsia="zh-CN"/>
              </w:rPr>
              <w:t>R</w:t>
            </w:r>
            <w:r>
              <w:rPr>
                <w:rFonts w:ascii="Arial" w:eastAsia="宋体" w:hAnsi="Arial" w:cs="Arial"/>
                <w:sz w:val="20"/>
                <w:szCs w:val="20"/>
                <w:lang w:eastAsia="zh-CN"/>
              </w:rPr>
              <w:t>ejected</w:t>
            </w:r>
          </w:p>
          <w:p w14:paraId="421ED9B1" w14:textId="77777777" w:rsidR="00A63928" w:rsidRDefault="00A63928" w:rsidP="00A63928">
            <w:pPr>
              <w:autoSpaceDE w:val="0"/>
              <w:autoSpaceDN w:val="0"/>
              <w:adjustRightInd w:val="0"/>
              <w:rPr>
                <w:rFonts w:ascii="Arial" w:eastAsia="宋体" w:hAnsi="Arial" w:cs="Arial"/>
                <w:sz w:val="20"/>
                <w:szCs w:val="20"/>
                <w:lang w:eastAsia="zh-CN"/>
              </w:rPr>
            </w:pPr>
          </w:p>
          <w:p w14:paraId="7B9C0BE8" w14:textId="462DFC1A" w:rsidR="00A63928" w:rsidRDefault="00A63928" w:rsidP="00A63928">
            <w:pPr>
              <w:autoSpaceDE w:val="0"/>
              <w:autoSpaceDN w:val="0"/>
              <w:adjustRightInd w:val="0"/>
              <w:rPr>
                <w:rFonts w:ascii="Arial" w:eastAsia="宋体" w:hAnsi="Arial" w:cs="Arial"/>
                <w:sz w:val="20"/>
                <w:szCs w:val="20"/>
                <w:lang w:eastAsia="zh-CN"/>
              </w:rPr>
            </w:pPr>
            <w:r>
              <w:rPr>
                <w:rFonts w:ascii="Arial" w:eastAsia="宋体" w:hAnsi="Arial" w:cs="Arial"/>
                <w:sz w:val="20"/>
                <w:szCs w:val="20"/>
                <w:lang w:eastAsia="zh-CN"/>
              </w:rPr>
              <w:t>The reader can easily understand an EHT AP is an AP with EHT capability. Since there is no definition of AP in other generations (e.g., HT AP, VHT AP and HE AP</w:t>
            </w:r>
            <w:r w:rsidR="00190CB1">
              <w:rPr>
                <w:rFonts w:ascii="Arial" w:eastAsia="宋体" w:hAnsi="Arial" w:cs="Arial"/>
                <w:sz w:val="20"/>
                <w:szCs w:val="20"/>
                <w:lang w:eastAsia="zh-CN"/>
              </w:rPr>
              <w:t xml:space="preserve">), it </w:t>
            </w:r>
            <w:r>
              <w:rPr>
                <w:rFonts w:ascii="Arial" w:eastAsia="宋体" w:hAnsi="Arial" w:cs="Arial"/>
                <w:sz w:val="20"/>
                <w:szCs w:val="20"/>
                <w:lang w:eastAsia="zh-CN"/>
              </w:rPr>
              <w:t>is better to follow the same style. Otherwise, the definitions of AP also need to be added for other generations.</w:t>
            </w:r>
          </w:p>
          <w:p w14:paraId="22D4ACA6" w14:textId="240F577D" w:rsidR="00A63928" w:rsidRPr="008341D0" w:rsidRDefault="00A63928" w:rsidP="00A63928">
            <w:pPr>
              <w:autoSpaceDE w:val="0"/>
              <w:autoSpaceDN w:val="0"/>
              <w:adjustRightInd w:val="0"/>
              <w:rPr>
                <w:rFonts w:ascii="Arial" w:eastAsia="宋体" w:hAnsi="Arial" w:cs="Arial"/>
                <w:sz w:val="20"/>
                <w:szCs w:val="20"/>
                <w:lang w:eastAsia="zh-CN"/>
              </w:rPr>
            </w:pPr>
          </w:p>
        </w:tc>
      </w:tr>
      <w:tr w:rsidR="00A63928" w:rsidRPr="008F0D26" w14:paraId="35D6CEA0" w14:textId="77777777" w:rsidTr="00A31B73">
        <w:trPr>
          <w:trHeight w:val="980"/>
        </w:trPr>
        <w:tc>
          <w:tcPr>
            <w:tcW w:w="721" w:type="dxa"/>
          </w:tcPr>
          <w:p w14:paraId="44FF31C7" w14:textId="1129088A" w:rsidR="00A63928" w:rsidRDefault="00A63928" w:rsidP="00A63928">
            <w:pPr>
              <w:autoSpaceDE w:val="0"/>
              <w:autoSpaceDN w:val="0"/>
              <w:adjustRightInd w:val="0"/>
              <w:rPr>
                <w:rFonts w:ascii="Arial" w:hAnsi="Arial" w:cs="Arial"/>
                <w:sz w:val="20"/>
              </w:rPr>
            </w:pPr>
            <w:r>
              <w:rPr>
                <w:rFonts w:ascii="Arial" w:hAnsi="Arial" w:cs="Arial"/>
                <w:sz w:val="20"/>
                <w:szCs w:val="20"/>
              </w:rPr>
              <w:t>5696</w:t>
            </w:r>
          </w:p>
        </w:tc>
        <w:tc>
          <w:tcPr>
            <w:tcW w:w="900" w:type="dxa"/>
          </w:tcPr>
          <w:p w14:paraId="0D257A09" w14:textId="6E395020" w:rsidR="00A63928" w:rsidRDefault="00A63928" w:rsidP="00A63928">
            <w:pPr>
              <w:autoSpaceDE w:val="0"/>
              <w:autoSpaceDN w:val="0"/>
              <w:adjustRightInd w:val="0"/>
              <w:rPr>
                <w:rFonts w:ascii="Arial" w:hAnsi="Arial" w:cs="Arial"/>
                <w:sz w:val="20"/>
              </w:rPr>
            </w:pPr>
            <w:proofErr w:type="spellStart"/>
            <w:r>
              <w:rPr>
                <w:rFonts w:ascii="Arial" w:hAnsi="Arial" w:cs="Arial"/>
                <w:sz w:val="20"/>
                <w:szCs w:val="20"/>
              </w:rPr>
              <w:t>kaiying</w:t>
            </w:r>
            <w:proofErr w:type="spellEnd"/>
            <w:r>
              <w:rPr>
                <w:rFonts w:ascii="Arial" w:hAnsi="Arial" w:cs="Arial"/>
                <w:sz w:val="20"/>
                <w:szCs w:val="20"/>
              </w:rPr>
              <w:t xml:space="preserve"> Lu</w:t>
            </w:r>
          </w:p>
        </w:tc>
        <w:tc>
          <w:tcPr>
            <w:tcW w:w="720" w:type="dxa"/>
          </w:tcPr>
          <w:p w14:paraId="71C75D78" w14:textId="27C3CC18" w:rsidR="00A63928" w:rsidRDefault="00A63928" w:rsidP="00A63928">
            <w:pPr>
              <w:autoSpaceDE w:val="0"/>
              <w:autoSpaceDN w:val="0"/>
              <w:adjustRightInd w:val="0"/>
              <w:rPr>
                <w:rFonts w:ascii="Arial" w:hAnsi="Arial" w:cs="Arial"/>
                <w:sz w:val="20"/>
              </w:rPr>
            </w:pPr>
            <w:r>
              <w:rPr>
                <w:rFonts w:ascii="Arial" w:hAnsi="Arial" w:cs="Arial"/>
                <w:sz w:val="20"/>
                <w:szCs w:val="20"/>
              </w:rPr>
              <w:t>9.3.1.6</w:t>
            </w:r>
          </w:p>
        </w:tc>
        <w:tc>
          <w:tcPr>
            <w:tcW w:w="900" w:type="dxa"/>
          </w:tcPr>
          <w:p w14:paraId="0859B943" w14:textId="1D7980EC" w:rsidR="00A63928" w:rsidRDefault="00A63928" w:rsidP="00A63928">
            <w:pPr>
              <w:autoSpaceDE w:val="0"/>
              <w:autoSpaceDN w:val="0"/>
              <w:adjustRightInd w:val="0"/>
              <w:rPr>
                <w:rFonts w:ascii="Arial" w:hAnsi="Arial" w:cs="Arial"/>
                <w:sz w:val="20"/>
              </w:rPr>
            </w:pPr>
            <w:r>
              <w:rPr>
                <w:rFonts w:ascii="Arial" w:hAnsi="Arial" w:cs="Arial"/>
                <w:sz w:val="20"/>
                <w:szCs w:val="20"/>
              </w:rPr>
              <w:t>75.14</w:t>
            </w:r>
          </w:p>
        </w:tc>
        <w:tc>
          <w:tcPr>
            <w:tcW w:w="2455" w:type="dxa"/>
          </w:tcPr>
          <w:p w14:paraId="7524EBC5" w14:textId="5953AD28" w:rsidR="00A63928" w:rsidRDefault="00A63928" w:rsidP="00A63928">
            <w:pPr>
              <w:autoSpaceDE w:val="0"/>
              <w:autoSpaceDN w:val="0"/>
              <w:adjustRightInd w:val="0"/>
              <w:rPr>
                <w:rFonts w:ascii="Arial" w:hAnsi="Arial" w:cs="Arial"/>
                <w:sz w:val="20"/>
              </w:rPr>
            </w:pPr>
            <w:r>
              <w:rPr>
                <w:rFonts w:ascii="Arial" w:hAnsi="Arial" w:cs="Arial"/>
                <w:sz w:val="20"/>
                <w:szCs w:val="20"/>
              </w:rPr>
              <w:t>Change 'an EHT STA to an EHT AP to an HE AP' to 'or an EHT STA to an EHT AP'</w:t>
            </w:r>
          </w:p>
        </w:tc>
        <w:tc>
          <w:tcPr>
            <w:tcW w:w="2045" w:type="dxa"/>
          </w:tcPr>
          <w:p w14:paraId="2475D9C2" w14:textId="7A26C60C" w:rsidR="00A63928" w:rsidRDefault="00A63928" w:rsidP="00A63928">
            <w:pPr>
              <w:autoSpaceDE w:val="0"/>
              <w:autoSpaceDN w:val="0"/>
              <w:adjustRightInd w:val="0"/>
              <w:rPr>
                <w:rFonts w:ascii="Arial" w:hAnsi="Arial" w:cs="Arial"/>
                <w:sz w:val="20"/>
              </w:rPr>
            </w:pPr>
            <w:r>
              <w:rPr>
                <w:rFonts w:ascii="Arial" w:hAnsi="Arial" w:cs="Arial"/>
                <w:sz w:val="20"/>
                <w:szCs w:val="20"/>
              </w:rPr>
              <w:t>As in comment</w:t>
            </w:r>
          </w:p>
        </w:tc>
        <w:tc>
          <w:tcPr>
            <w:tcW w:w="2775" w:type="dxa"/>
          </w:tcPr>
          <w:p w14:paraId="14848B84" w14:textId="77777777" w:rsidR="00A63928" w:rsidRDefault="00A63928" w:rsidP="00A63928">
            <w:pPr>
              <w:autoSpaceDE w:val="0"/>
              <w:autoSpaceDN w:val="0"/>
              <w:adjustRightInd w:val="0"/>
              <w:rPr>
                <w:rFonts w:ascii="Arial" w:eastAsia="宋体" w:hAnsi="Arial" w:cs="Arial"/>
                <w:sz w:val="20"/>
                <w:lang w:val="en-US" w:eastAsia="zh-CN"/>
              </w:rPr>
            </w:pPr>
            <w:r>
              <w:rPr>
                <w:rFonts w:ascii="Arial" w:eastAsia="宋体" w:hAnsi="Arial" w:cs="Arial" w:hint="eastAsia"/>
                <w:sz w:val="20"/>
                <w:lang w:val="en-US" w:eastAsia="zh-CN"/>
              </w:rPr>
              <w:t>A</w:t>
            </w:r>
            <w:r>
              <w:rPr>
                <w:rFonts w:ascii="Arial" w:eastAsia="宋体" w:hAnsi="Arial" w:cs="Arial"/>
                <w:sz w:val="20"/>
                <w:lang w:val="en-US" w:eastAsia="zh-CN"/>
              </w:rPr>
              <w:t>ccepted</w:t>
            </w:r>
          </w:p>
          <w:p w14:paraId="3BE90C7D" w14:textId="77777777" w:rsidR="00A63928" w:rsidRDefault="00A63928" w:rsidP="00A63928">
            <w:pPr>
              <w:autoSpaceDE w:val="0"/>
              <w:autoSpaceDN w:val="0"/>
              <w:adjustRightInd w:val="0"/>
              <w:rPr>
                <w:rFonts w:ascii="Arial" w:eastAsia="宋体" w:hAnsi="Arial" w:cs="Arial"/>
                <w:sz w:val="20"/>
                <w:lang w:val="en-US" w:eastAsia="zh-CN"/>
              </w:rPr>
            </w:pPr>
          </w:p>
          <w:p w14:paraId="582F9E3F" w14:textId="14C1365E" w:rsidR="00A63928" w:rsidRPr="004E2B7A" w:rsidRDefault="00A63928" w:rsidP="00A63928">
            <w:pPr>
              <w:autoSpaceDE w:val="0"/>
              <w:autoSpaceDN w:val="0"/>
              <w:adjustRightInd w:val="0"/>
              <w:rPr>
                <w:rFonts w:ascii="Arial" w:eastAsia="宋体" w:hAnsi="Arial" w:cs="Arial"/>
                <w:sz w:val="20"/>
                <w:lang w:eastAsia="zh-CN"/>
              </w:rPr>
            </w:pPr>
          </w:p>
        </w:tc>
      </w:tr>
      <w:tr w:rsidR="00A63928" w:rsidRPr="008F0D26" w14:paraId="1BE81AE9" w14:textId="77777777" w:rsidTr="00A31B73">
        <w:trPr>
          <w:trHeight w:val="980"/>
        </w:trPr>
        <w:tc>
          <w:tcPr>
            <w:tcW w:w="721" w:type="dxa"/>
          </w:tcPr>
          <w:p w14:paraId="0CC2C7FB"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7878</w:t>
            </w:r>
          </w:p>
        </w:tc>
        <w:tc>
          <w:tcPr>
            <w:tcW w:w="900" w:type="dxa"/>
          </w:tcPr>
          <w:p w14:paraId="277EA6C0"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Yongho Kim</w:t>
            </w:r>
          </w:p>
        </w:tc>
        <w:tc>
          <w:tcPr>
            <w:tcW w:w="720" w:type="dxa"/>
          </w:tcPr>
          <w:p w14:paraId="40CFE0ED"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9.3.1.8</w:t>
            </w:r>
          </w:p>
        </w:tc>
        <w:tc>
          <w:tcPr>
            <w:tcW w:w="900" w:type="dxa"/>
          </w:tcPr>
          <w:p w14:paraId="01F4C163"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75.37</w:t>
            </w:r>
          </w:p>
        </w:tc>
        <w:tc>
          <w:tcPr>
            <w:tcW w:w="2455" w:type="dxa"/>
          </w:tcPr>
          <w:p w14:paraId="25ABABEA" w14:textId="77777777" w:rsidR="00A63928" w:rsidRDefault="00A63928" w:rsidP="00A63928">
            <w:pPr>
              <w:autoSpaceDE w:val="0"/>
              <w:autoSpaceDN w:val="0"/>
              <w:adjustRightInd w:val="0"/>
              <w:rPr>
                <w:rFonts w:ascii="Arial" w:hAnsi="Arial" w:cs="Arial"/>
                <w:sz w:val="20"/>
              </w:rPr>
            </w:pPr>
            <w:proofErr w:type="spellStart"/>
            <w:r>
              <w:rPr>
                <w:rFonts w:ascii="Arial" w:hAnsi="Arial" w:cs="Arial"/>
                <w:sz w:val="20"/>
                <w:szCs w:val="20"/>
              </w:rPr>
              <w:t>BlockAck</w:t>
            </w:r>
            <w:proofErr w:type="spellEnd"/>
            <w:r>
              <w:rPr>
                <w:rFonts w:ascii="Arial" w:hAnsi="Arial" w:cs="Arial"/>
                <w:sz w:val="20"/>
                <w:szCs w:val="20"/>
              </w:rPr>
              <w:t xml:space="preserve"> frame is another control frame that can be transmitted in non-HT duplicated PPDU format. Therefore, the indication of 320 MHz using SERVICE field should also be applied to the clause 9.3.1.8.1 (Overview)</w:t>
            </w:r>
          </w:p>
        </w:tc>
        <w:tc>
          <w:tcPr>
            <w:tcW w:w="2045" w:type="dxa"/>
          </w:tcPr>
          <w:p w14:paraId="45EEE549" w14:textId="77777777" w:rsidR="00A63928" w:rsidRDefault="00A63928" w:rsidP="00A63928">
            <w:pPr>
              <w:autoSpaceDE w:val="0"/>
              <w:autoSpaceDN w:val="0"/>
              <w:adjustRightInd w:val="0"/>
              <w:rPr>
                <w:rFonts w:ascii="Arial" w:hAnsi="Arial" w:cs="Arial"/>
                <w:sz w:val="20"/>
              </w:rPr>
            </w:pPr>
            <w:r>
              <w:rPr>
                <w:rFonts w:ascii="Arial" w:hAnsi="Arial" w:cs="Arial"/>
                <w:sz w:val="20"/>
                <w:szCs w:val="20"/>
              </w:rPr>
              <w:t xml:space="preserve">Add the text to indicate the 320 MHz bandwidth when the </w:t>
            </w:r>
            <w:proofErr w:type="spellStart"/>
            <w:r>
              <w:rPr>
                <w:rFonts w:ascii="Arial" w:hAnsi="Arial" w:cs="Arial"/>
                <w:sz w:val="20"/>
                <w:szCs w:val="20"/>
              </w:rPr>
              <w:t>BlockAck</w:t>
            </w:r>
            <w:proofErr w:type="spellEnd"/>
            <w:r>
              <w:rPr>
                <w:rFonts w:ascii="Arial" w:hAnsi="Arial" w:cs="Arial"/>
                <w:sz w:val="20"/>
                <w:szCs w:val="20"/>
              </w:rPr>
              <w:t xml:space="preserve"> frame is transmitted using non-HT duplicated PPDU format.</w:t>
            </w:r>
          </w:p>
        </w:tc>
        <w:tc>
          <w:tcPr>
            <w:tcW w:w="2775" w:type="dxa"/>
          </w:tcPr>
          <w:p w14:paraId="782E3882" w14:textId="77777777" w:rsidR="00A63928" w:rsidRDefault="00A63928" w:rsidP="00A63928">
            <w:pPr>
              <w:autoSpaceDE w:val="0"/>
              <w:autoSpaceDN w:val="0"/>
              <w:adjustRightInd w:val="0"/>
              <w:rPr>
                <w:rFonts w:ascii="Arial" w:eastAsia="宋体" w:hAnsi="Arial" w:cs="Arial"/>
                <w:sz w:val="20"/>
                <w:lang w:val="en-US" w:eastAsia="zh-CN"/>
              </w:rPr>
            </w:pPr>
            <w:r>
              <w:rPr>
                <w:rFonts w:ascii="Arial" w:eastAsia="宋体" w:hAnsi="Arial" w:cs="Arial" w:hint="eastAsia"/>
                <w:sz w:val="20"/>
                <w:lang w:val="en-US" w:eastAsia="zh-CN"/>
              </w:rPr>
              <w:t>R</w:t>
            </w:r>
            <w:r>
              <w:rPr>
                <w:rFonts w:ascii="Arial" w:eastAsia="宋体" w:hAnsi="Arial" w:cs="Arial"/>
                <w:sz w:val="20"/>
                <w:lang w:val="en-US" w:eastAsia="zh-CN"/>
              </w:rPr>
              <w:t>ejected.</w:t>
            </w:r>
          </w:p>
          <w:p w14:paraId="203ABADB" w14:textId="77777777" w:rsidR="00A63928" w:rsidRDefault="00A63928" w:rsidP="00A63928">
            <w:pPr>
              <w:autoSpaceDE w:val="0"/>
              <w:autoSpaceDN w:val="0"/>
              <w:adjustRightInd w:val="0"/>
              <w:rPr>
                <w:rFonts w:ascii="Arial" w:eastAsia="宋体" w:hAnsi="Arial" w:cs="Arial"/>
                <w:sz w:val="20"/>
                <w:lang w:val="en-US" w:eastAsia="zh-CN"/>
              </w:rPr>
            </w:pPr>
          </w:p>
          <w:p w14:paraId="0FB3AC10" w14:textId="31E8E01F" w:rsidR="00A63928" w:rsidRDefault="00A63928" w:rsidP="00A63928">
            <w:pPr>
              <w:autoSpaceDE w:val="0"/>
              <w:autoSpaceDN w:val="0"/>
              <w:adjustRightInd w:val="0"/>
              <w:rPr>
                <w:rFonts w:ascii="Arial" w:eastAsia="宋体" w:hAnsi="Arial" w:cs="Arial"/>
                <w:sz w:val="20"/>
                <w:lang w:val="en-US" w:eastAsia="zh-CN"/>
              </w:rPr>
            </w:pPr>
            <w:r>
              <w:rPr>
                <w:rFonts w:ascii="Arial" w:eastAsia="宋体" w:hAnsi="Arial" w:cs="Arial"/>
                <w:sz w:val="20"/>
                <w:lang w:val="en-US" w:eastAsia="zh-CN"/>
              </w:rPr>
              <w:t xml:space="preserve">In </w:t>
            </w:r>
            <w:proofErr w:type="spellStart"/>
            <w:r>
              <w:rPr>
                <w:rFonts w:ascii="Arial" w:eastAsia="宋体" w:hAnsi="Arial" w:cs="Arial"/>
                <w:sz w:val="20"/>
                <w:lang w:val="en-US" w:eastAsia="zh-CN"/>
              </w:rPr>
              <w:t>subclause</w:t>
            </w:r>
            <w:proofErr w:type="spellEnd"/>
            <w:r>
              <w:rPr>
                <w:rFonts w:ascii="Arial" w:eastAsia="宋体" w:hAnsi="Arial" w:cs="Arial"/>
                <w:sz w:val="20"/>
                <w:lang w:val="en-US" w:eastAsia="zh-CN"/>
              </w:rPr>
              <w:t xml:space="preserve"> 9.3.1 (Control frames), only a control frame is the initial frame of a frame exchange has a description </w:t>
            </w:r>
            <w:r w:rsidR="00190CB1">
              <w:rPr>
                <w:rFonts w:ascii="Arial" w:eastAsia="宋体" w:hAnsi="Arial" w:cs="Arial"/>
                <w:sz w:val="20"/>
                <w:lang w:val="en-US" w:eastAsia="zh-CN"/>
              </w:rPr>
              <w:t xml:space="preserve">that carries </w:t>
            </w:r>
            <w:r>
              <w:rPr>
                <w:rFonts w:ascii="Arial" w:eastAsia="宋体" w:hAnsi="Arial" w:cs="Arial"/>
                <w:sz w:val="20"/>
                <w:lang w:val="en-US" w:eastAsia="zh-CN"/>
              </w:rPr>
              <w:t xml:space="preserve">the bandwidth indication in order to let the receiver STA to get to bandwidth of </w:t>
            </w:r>
            <w:r w:rsidR="00CE12BF">
              <w:rPr>
                <w:rFonts w:ascii="Arial" w:eastAsia="宋体" w:hAnsi="Arial" w:cs="Arial"/>
                <w:sz w:val="20"/>
                <w:lang w:val="en-US" w:eastAsia="zh-CN"/>
              </w:rPr>
              <w:t xml:space="preserve">the </w:t>
            </w:r>
            <w:r>
              <w:rPr>
                <w:rFonts w:ascii="Arial" w:eastAsia="宋体" w:hAnsi="Arial" w:cs="Arial"/>
                <w:sz w:val="20"/>
                <w:lang w:val="en-US" w:eastAsia="zh-CN"/>
              </w:rPr>
              <w:t xml:space="preserve">initial frame (the response control frame shall have </w:t>
            </w:r>
            <w:r w:rsidR="003D331E">
              <w:rPr>
                <w:rFonts w:ascii="Arial" w:eastAsia="宋体" w:hAnsi="Arial" w:cs="Arial"/>
                <w:sz w:val="20"/>
                <w:lang w:val="en-US" w:eastAsia="zh-CN"/>
              </w:rPr>
              <w:t xml:space="preserve">the </w:t>
            </w:r>
            <w:r>
              <w:rPr>
                <w:rFonts w:ascii="Arial" w:eastAsia="宋体" w:hAnsi="Arial" w:cs="Arial"/>
                <w:sz w:val="20"/>
                <w:lang w:val="en-US" w:eastAsia="zh-CN"/>
              </w:rPr>
              <w:t xml:space="preserve">same bandwidth as the initial </w:t>
            </w:r>
            <w:r>
              <w:rPr>
                <w:rFonts w:ascii="Arial" w:eastAsia="宋体" w:hAnsi="Arial" w:cs="Arial"/>
                <w:sz w:val="20"/>
                <w:lang w:val="en-US" w:eastAsia="zh-CN"/>
              </w:rPr>
              <w:lastRenderedPageBreak/>
              <w:t>control frame, except for the case of RTS/CTS with dynamic bandwidth negotiation). So it is not good to make BA different from other control response frames.</w:t>
            </w:r>
          </w:p>
          <w:p w14:paraId="78DEF19D" w14:textId="7ADCAC37" w:rsidR="00A63928" w:rsidRPr="004E2B7A" w:rsidRDefault="00A63928" w:rsidP="00A63928">
            <w:pPr>
              <w:autoSpaceDE w:val="0"/>
              <w:autoSpaceDN w:val="0"/>
              <w:adjustRightInd w:val="0"/>
              <w:rPr>
                <w:rFonts w:ascii="Arial" w:eastAsia="宋体" w:hAnsi="Arial" w:cs="Arial"/>
                <w:sz w:val="20"/>
                <w:lang w:val="en-US" w:eastAsia="zh-CN"/>
              </w:rPr>
            </w:pPr>
            <w:r>
              <w:rPr>
                <w:rFonts w:ascii="Arial" w:eastAsia="宋体" w:hAnsi="Arial" w:cs="Arial"/>
                <w:sz w:val="20"/>
                <w:lang w:val="en-US" w:eastAsia="zh-CN"/>
              </w:rPr>
              <w:t xml:space="preserve"> </w:t>
            </w:r>
          </w:p>
        </w:tc>
      </w:tr>
      <w:tr w:rsidR="00A63928" w:rsidRPr="008F0D26" w14:paraId="1EDA44B0" w14:textId="77777777" w:rsidTr="00A31B73">
        <w:trPr>
          <w:trHeight w:val="980"/>
        </w:trPr>
        <w:tc>
          <w:tcPr>
            <w:tcW w:w="721" w:type="dxa"/>
          </w:tcPr>
          <w:p w14:paraId="325D0E53" w14:textId="77777777" w:rsidR="00A63928" w:rsidRPr="008E3E7B" w:rsidRDefault="00A63928" w:rsidP="00A63928">
            <w:pPr>
              <w:autoSpaceDE w:val="0"/>
              <w:autoSpaceDN w:val="0"/>
              <w:adjustRightInd w:val="0"/>
              <w:rPr>
                <w:rFonts w:ascii="Arial" w:hAnsi="Arial" w:cs="Arial"/>
                <w:sz w:val="20"/>
              </w:rPr>
            </w:pPr>
            <w:r w:rsidRPr="008E3E7B">
              <w:rPr>
                <w:rFonts w:ascii="Arial" w:hAnsi="Arial" w:cs="Arial"/>
                <w:sz w:val="20"/>
                <w:szCs w:val="20"/>
              </w:rPr>
              <w:lastRenderedPageBreak/>
              <w:t>7387</w:t>
            </w:r>
          </w:p>
        </w:tc>
        <w:tc>
          <w:tcPr>
            <w:tcW w:w="900" w:type="dxa"/>
          </w:tcPr>
          <w:p w14:paraId="36FB4A0A" w14:textId="77777777" w:rsidR="00A63928" w:rsidRPr="008E3E7B" w:rsidRDefault="00A63928" w:rsidP="00A63928">
            <w:pPr>
              <w:autoSpaceDE w:val="0"/>
              <w:autoSpaceDN w:val="0"/>
              <w:adjustRightInd w:val="0"/>
              <w:rPr>
                <w:rFonts w:ascii="Arial" w:hAnsi="Arial" w:cs="Arial"/>
                <w:sz w:val="20"/>
              </w:rPr>
            </w:pPr>
            <w:r w:rsidRPr="008E3E7B">
              <w:rPr>
                <w:rFonts w:ascii="Arial" w:hAnsi="Arial" w:cs="Arial"/>
                <w:sz w:val="20"/>
                <w:szCs w:val="20"/>
              </w:rPr>
              <w:t>Stephen McCann</w:t>
            </w:r>
          </w:p>
        </w:tc>
        <w:tc>
          <w:tcPr>
            <w:tcW w:w="720" w:type="dxa"/>
          </w:tcPr>
          <w:p w14:paraId="61542AD6" w14:textId="77777777" w:rsidR="00A63928" w:rsidRPr="008E3E7B" w:rsidRDefault="00A63928" w:rsidP="00A63928">
            <w:pPr>
              <w:autoSpaceDE w:val="0"/>
              <w:autoSpaceDN w:val="0"/>
              <w:adjustRightInd w:val="0"/>
              <w:rPr>
                <w:rFonts w:ascii="Arial" w:hAnsi="Arial" w:cs="Arial"/>
                <w:sz w:val="20"/>
              </w:rPr>
            </w:pPr>
            <w:r w:rsidRPr="008E3E7B">
              <w:rPr>
                <w:rFonts w:ascii="Arial" w:hAnsi="Arial" w:cs="Arial"/>
                <w:sz w:val="20"/>
                <w:szCs w:val="20"/>
              </w:rPr>
              <w:t>9.3.1.8.2</w:t>
            </w:r>
          </w:p>
        </w:tc>
        <w:tc>
          <w:tcPr>
            <w:tcW w:w="900" w:type="dxa"/>
          </w:tcPr>
          <w:p w14:paraId="74FC3F56" w14:textId="77777777" w:rsidR="00A63928" w:rsidRPr="008E3E7B" w:rsidRDefault="00A63928" w:rsidP="00A63928">
            <w:pPr>
              <w:autoSpaceDE w:val="0"/>
              <w:autoSpaceDN w:val="0"/>
              <w:adjustRightInd w:val="0"/>
              <w:rPr>
                <w:rFonts w:ascii="Arial" w:hAnsi="Arial" w:cs="Arial"/>
                <w:sz w:val="20"/>
              </w:rPr>
            </w:pPr>
            <w:r w:rsidRPr="008E3E7B">
              <w:rPr>
                <w:rFonts w:ascii="Arial" w:hAnsi="Arial" w:cs="Arial"/>
                <w:sz w:val="20"/>
                <w:szCs w:val="20"/>
              </w:rPr>
              <w:t>76.48</w:t>
            </w:r>
          </w:p>
        </w:tc>
        <w:tc>
          <w:tcPr>
            <w:tcW w:w="2455" w:type="dxa"/>
          </w:tcPr>
          <w:p w14:paraId="0C16C027" w14:textId="77777777" w:rsidR="00A63928" w:rsidRPr="008E3E7B" w:rsidRDefault="00A63928" w:rsidP="00A63928">
            <w:pPr>
              <w:autoSpaceDE w:val="0"/>
              <w:autoSpaceDN w:val="0"/>
              <w:adjustRightInd w:val="0"/>
              <w:rPr>
                <w:rFonts w:ascii="Arial" w:hAnsi="Arial" w:cs="Arial"/>
                <w:sz w:val="20"/>
              </w:rPr>
            </w:pPr>
            <w:proofErr w:type="gramStart"/>
            <w:r w:rsidRPr="008E3E7B">
              <w:rPr>
                <w:rFonts w:ascii="Arial" w:hAnsi="Arial" w:cs="Arial"/>
                <w:sz w:val="20"/>
                <w:szCs w:val="20"/>
              </w:rPr>
              <w:t>typo</w:t>
            </w:r>
            <w:proofErr w:type="gramEnd"/>
            <w:r w:rsidRPr="008E3E7B">
              <w:rPr>
                <w:rFonts w:ascii="Arial" w:hAnsi="Arial" w:cs="Arial"/>
                <w:sz w:val="20"/>
                <w:szCs w:val="20"/>
              </w:rPr>
              <w:t xml:space="preserve"> "if....is 1" or "when...is 1". There are many instances where a comparison is made using the term "is 1". This should be "is equal to 1".</w:t>
            </w:r>
          </w:p>
        </w:tc>
        <w:tc>
          <w:tcPr>
            <w:tcW w:w="2045" w:type="dxa"/>
          </w:tcPr>
          <w:p w14:paraId="5FD66006" w14:textId="77777777" w:rsidR="00A63928" w:rsidRPr="008E3E7B" w:rsidRDefault="00A63928" w:rsidP="00A63928">
            <w:pPr>
              <w:autoSpaceDE w:val="0"/>
              <w:autoSpaceDN w:val="0"/>
              <w:adjustRightInd w:val="0"/>
              <w:rPr>
                <w:rFonts w:ascii="Arial" w:hAnsi="Arial" w:cs="Arial"/>
                <w:sz w:val="20"/>
              </w:rPr>
            </w:pPr>
            <w:r w:rsidRPr="008E3E7B">
              <w:rPr>
                <w:rFonts w:ascii="Arial" w:hAnsi="Arial" w:cs="Arial"/>
                <w:sz w:val="20"/>
                <w:szCs w:val="20"/>
              </w:rPr>
              <w:t xml:space="preserve">Change all </w:t>
            </w:r>
            <w:proofErr w:type="spellStart"/>
            <w:r w:rsidRPr="008E3E7B">
              <w:rPr>
                <w:rFonts w:ascii="Arial" w:hAnsi="Arial" w:cs="Arial"/>
                <w:sz w:val="20"/>
                <w:szCs w:val="20"/>
              </w:rPr>
              <w:t>occurances</w:t>
            </w:r>
            <w:proofErr w:type="spellEnd"/>
            <w:r w:rsidRPr="008E3E7B">
              <w:rPr>
                <w:rFonts w:ascii="Arial" w:hAnsi="Arial" w:cs="Arial"/>
                <w:sz w:val="20"/>
                <w:szCs w:val="20"/>
              </w:rPr>
              <w:t xml:space="preserve"> of the phrase "if....is 1" to "if...is equal to 1" and "when...is 1" to "when....is equal to 1". Apologies that I have not listed them all out in this resolution.</w:t>
            </w:r>
          </w:p>
        </w:tc>
        <w:tc>
          <w:tcPr>
            <w:tcW w:w="2775" w:type="dxa"/>
          </w:tcPr>
          <w:p w14:paraId="4430C8E2" w14:textId="464ACB6A" w:rsidR="00A63928" w:rsidRPr="008E3E7B" w:rsidRDefault="00A63928" w:rsidP="00A63928">
            <w:pPr>
              <w:autoSpaceDE w:val="0"/>
              <w:autoSpaceDN w:val="0"/>
              <w:adjustRightInd w:val="0"/>
              <w:rPr>
                <w:rFonts w:ascii="Arial" w:eastAsia="宋体" w:hAnsi="Arial" w:cs="Arial"/>
                <w:sz w:val="20"/>
                <w:szCs w:val="20"/>
                <w:lang w:eastAsia="zh-CN"/>
              </w:rPr>
            </w:pPr>
            <w:r w:rsidRPr="008E3E7B">
              <w:rPr>
                <w:rFonts w:ascii="Arial" w:eastAsia="宋体" w:hAnsi="Arial" w:cs="Arial" w:hint="eastAsia"/>
                <w:sz w:val="20"/>
                <w:szCs w:val="20"/>
                <w:lang w:eastAsia="zh-CN"/>
              </w:rPr>
              <w:t>R</w:t>
            </w:r>
            <w:r w:rsidRPr="008E3E7B">
              <w:rPr>
                <w:rFonts w:ascii="Arial" w:eastAsia="宋体" w:hAnsi="Arial" w:cs="Arial"/>
                <w:sz w:val="20"/>
                <w:szCs w:val="20"/>
                <w:lang w:eastAsia="zh-CN"/>
              </w:rPr>
              <w:t>ejected</w:t>
            </w:r>
          </w:p>
          <w:p w14:paraId="3E6A7700" w14:textId="77777777" w:rsidR="00A63928" w:rsidRPr="008E3E7B" w:rsidRDefault="00A63928" w:rsidP="00A63928">
            <w:pPr>
              <w:autoSpaceDE w:val="0"/>
              <w:autoSpaceDN w:val="0"/>
              <w:adjustRightInd w:val="0"/>
              <w:rPr>
                <w:rFonts w:ascii="Arial" w:eastAsia="宋体" w:hAnsi="Arial" w:cs="Arial"/>
                <w:sz w:val="20"/>
                <w:szCs w:val="20"/>
                <w:lang w:eastAsia="zh-CN"/>
              </w:rPr>
            </w:pPr>
          </w:p>
          <w:p w14:paraId="3E2EA770" w14:textId="18DC7A85" w:rsidR="00A63928" w:rsidRPr="008E3E7B" w:rsidRDefault="00A63928" w:rsidP="00D6674E">
            <w:pPr>
              <w:autoSpaceDE w:val="0"/>
              <w:autoSpaceDN w:val="0"/>
              <w:adjustRightInd w:val="0"/>
              <w:rPr>
                <w:rFonts w:ascii="Arial" w:eastAsia="宋体" w:hAnsi="Arial" w:cs="Arial"/>
                <w:sz w:val="20"/>
                <w:szCs w:val="20"/>
                <w:lang w:eastAsia="zh-CN"/>
              </w:rPr>
            </w:pPr>
            <w:r w:rsidRPr="008E3E7B">
              <w:rPr>
                <w:rFonts w:ascii="Arial" w:eastAsia="宋体" w:hAnsi="Arial" w:cs="Arial" w:hint="eastAsia"/>
                <w:sz w:val="20"/>
                <w:szCs w:val="20"/>
                <w:lang w:eastAsia="zh-CN"/>
              </w:rPr>
              <w:t>T</w:t>
            </w:r>
            <w:r w:rsidRPr="008E3E7B">
              <w:rPr>
                <w:rFonts w:ascii="Arial" w:eastAsia="宋体" w:hAnsi="Arial" w:cs="Arial"/>
                <w:sz w:val="20"/>
                <w:szCs w:val="20"/>
                <w:lang w:eastAsia="zh-CN"/>
              </w:rPr>
              <w:t>here are many similar expressions in the</w:t>
            </w:r>
            <w:r w:rsidR="00616FE2">
              <w:rPr>
                <w:rFonts w:ascii="Arial" w:eastAsia="宋体" w:hAnsi="Arial" w:cs="Arial"/>
                <w:sz w:val="20"/>
                <w:szCs w:val="20"/>
                <w:lang w:eastAsia="zh-CN"/>
              </w:rPr>
              <w:t xml:space="preserve"> </w:t>
            </w:r>
            <w:proofErr w:type="gramStart"/>
            <w:r w:rsidR="00616FE2">
              <w:rPr>
                <w:rFonts w:ascii="Arial" w:eastAsia="宋体" w:hAnsi="Arial" w:cs="Arial"/>
                <w:sz w:val="20"/>
                <w:szCs w:val="20"/>
                <w:lang w:eastAsia="zh-CN"/>
              </w:rPr>
              <w:t xml:space="preserve">draft </w:t>
            </w:r>
            <w:r w:rsidRPr="008E3E7B">
              <w:rPr>
                <w:rFonts w:ascii="Arial" w:eastAsia="宋体" w:hAnsi="Arial" w:cs="Arial"/>
                <w:sz w:val="20"/>
                <w:szCs w:val="20"/>
                <w:lang w:eastAsia="zh-CN"/>
              </w:rPr>
              <w:t xml:space="preserve"> </w:t>
            </w:r>
            <w:r w:rsidR="00616FE2">
              <w:rPr>
                <w:rFonts w:ascii="Arial" w:eastAsia="宋体" w:hAnsi="Arial" w:cs="Arial"/>
                <w:sz w:val="20"/>
                <w:szCs w:val="20"/>
                <w:lang w:eastAsia="zh-CN"/>
              </w:rPr>
              <w:t>P802.11</w:t>
            </w:r>
            <w:r w:rsidRPr="008E3E7B">
              <w:rPr>
                <w:rFonts w:ascii="Arial" w:eastAsia="宋体" w:hAnsi="Arial" w:cs="Arial"/>
                <w:sz w:val="20"/>
                <w:szCs w:val="20"/>
                <w:lang w:eastAsia="zh-CN"/>
              </w:rPr>
              <w:t>Revme</w:t>
            </w:r>
            <w:proofErr w:type="gramEnd"/>
            <w:r w:rsidR="00616FE2">
              <w:rPr>
                <w:rFonts w:ascii="Arial" w:eastAsia="宋体" w:hAnsi="Arial" w:cs="Arial"/>
                <w:sz w:val="20"/>
                <w:szCs w:val="20"/>
                <w:lang w:eastAsia="zh-CN"/>
              </w:rPr>
              <w:t xml:space="preserve"> standard</w:t>
            </w:r>
            <w:r w:rsidRPr="008E3E7B">
              <w:rPr>
                <w:rFonts w:ascii="Arial" w:eastAsia="宋体" w:hAnsi="Arial" w:cs="Arial"/>
                <w:sz w:val="20"/>
                <w:szCs w:val="20"/>
                <w:lang w:eastAsia="zh-CN"/>
              </w:rPr>
              <w:t>. Suggest to leave it as it is</w:t>
            </w:r>
            <w:r w:rsidR="00D6674E">
              <w:rPr>
                <w:rFonts w:ascii="Arial" w:eastAsia="宋体" w:hAnsi="Arial" w:cs="Arial"/>
                <w:sz w:val="20"/>
                <w:szCs w:val="20"/>
                <w:lang w:eastAsia="zh-CN"/>
              </w:rPr>
              <w:t xml:space="preserve"> in IEEE 802.11be</w:t>
            </w:r>
            <w:r w:rsidRPr="008E3E7B">
              <w:rPr>
                <w:rFonts w:ascii="Arial" w:eastAsia="宋体" w:hAnsi="Arial" w:cs="Arial"/>
                <w:sz w:val="20"/>
                <w:szCs w:val="20"/>
                <w:lang w:eastAsia="zh-CN"/>
              </w:rPr>
              <w:t xml:space="preserve">, or </w:t>
            </w:r>
            <w:r w:rsidR="00D6674E" w:rsidRPr="008E3E7B">
              <w:rPr>
                <w:rFonts w:ascii="Arial" w:eastAsia="宋体" w:hAnsi="Arial" w:cs="Arial"/>
                <w:sz w:val="20"/>
                <w:szCs w:val="20"/>
                <w:lang w:eastAsia="zh-CN"/>
              </w:rPr>
              <w:t>d</w:t>
            </w:r>
            <w:r w:rsidR="00D6674E">
              <w:rPr>
                <w:rFonts w:ascii="Arial" w:eastAsia="宋体" w:hAnsi="Arial" w:cs="Arial"/>
                <w:sz w:val="20"/>
                <w:szCs w:val="20"/>
                <w:lang w:eastAsia="zh-CN"/>
              </w:rPr>
              <w:t>iscuss</w:t>
            </w:r>
            <w:r w:rsidR="00D6674E" w:rsidRPr="008E3E7B">
              <w:rPr>
                <w:rFonts w:ascii="Arial" w:eastAsia="宋体" w:hAnsi="Arial" w:cs="Arial"/>
                <w:sz w:val="20"/>
                <w:szCs w:val="20"/>
                <w:lang w:eastAsia="zh-CN"/>
              </w:rPr>
              <w:t xml:space="preserve"> </w:t>
            </w:r>
            <w:r w:rsidRPr="008E3E7B">
              <w:rPr>
                <w:rFonts w:ascii="Arial" w:eastAsia="宋体" w:hAnsi="Arial" w:cs="Arial"/>
                <w:sz w:val="20"/>
                <w:szCs w:val="20"/>
                <w:lang w:eastAsia="zh-CN"/>
              </w:rPr>
              <w:t xml:space="preserve">the </w:t>
            </w:r>
            <w:r w:rsidR="00D6674E">
              <w:rPr>
                <w:rFonts w:ascii="Arial" w:eastAsia="宋体" w:hAnsi="Arial" w:cs="Arial"/>
                <w:sz w:val="20"/>
                <w:szCs w:val="20"/>
                <w:lang w:eastAsia="zh-CN"/>
              </w:rPr>
              <w:t xml:space="preserve">proposed </w:t>
            </w:r>
            <w:r w:rsidRPr="008E3E7B">
              <w:rPr>
                <w:rFonts w:ascii="Arial" w:eastAsia="宋体" w:hAnsi="Arial" w:cs="Arial"/>
                <w:sz w:val="20"/>
                <w:szCs w:val="20"/>
                <w:lang w:eastAsia="zh-CN"/>
              </w:rPr>
              <w:t xml:space="preserve">modification in </w:t>
            </w:r>
            <w:proofErr w:type="spellStart"/>
            <w:r w:rsidR="00D6674E">
              <w:rPr>
                <w:rFonts w:ascii="Arial" w:eastAsia="宋体" w:hAnsi="Arial" w:cs="Arial"/>
                <w:sz w:val="20"/>
                <w:szCs w:val="20"/>
                <w:lang w:eastAsia="zh-CN"/>
              </w:rPr>
              <w:t>TGme</w:t>
            </w:r>
            <w:proofErr w:type="spellEnd"/>
            <w:r w:rsidRPr="008E3E7B">
              <w:rPr>
                <w:rFonts w:ascii="Arial" w:eastAsia="宋体" w:hAnsi="Arial" w:cs="Arial"/>
                <w:sz w:val="20"/>
                <w:szCs w:val="20"/>
                <w:lang w:eastAsia="zh-CN"/>
              </w:rPr>
              <w:t>.</w:t>
            </w:r>
          </w:p>
        </w:tc>
      </w:tr>
      <w:tr w:rsidR="00A63928" w:rsidRPr="008F0D26" w14:paraId="18DC8230" w14:textId="77777777" w:rsidTr="00A31B73">
        <w:trPr>
          <w:trHeight w:val="980"/>
        </w:trPr>
        <w:tc>
          <w:tcPr>
            <w:tcW w:w="721" w:type="dxa"/>
          </w:tcPr>
          <w:p w14:paraId="3689D4FA" w14:textId="77777777" w:rsidR="00A63928" w:rsidRPr="008E3E7B" w:rsidRDefault="00A63928" w:rsidP="00A63928">
            <w:pPr>
              <w:autoSpaceDE w:val="0"/>
              <w:autoSpaceDN w:val="0"/>
              <w:adjustRightInd w:val="0"/>
              <w:rPr>
                <w:rFonts w:ascii="Arial" w:hAnsi="Arial" w:cs="Arial"/>
                <w:sz w:val="20"/>
              </w:rPr>
            </w:pPr>
            <w:r w:rsidRPr="008E3E7B">
              <w:rPr>
                <w:rFonts w:ascii="Arial" w:hAnsi="Arial" w:cs="Arial"/>
                <w:sz w:val="20"/>
                <w:szCs w:val="20"/>
              </w:rPr>
              <w:t>7388</w:t>
            </w:r>
          </w:p>
        </w:tc>
        <w:tc>
          <w:tcPr>
            <w:tcW w:w="900" w:type="dxa"/>
          </w:tcPr>
          <w:p w14:paraId="60BC47C5" w14:textId="77777777" w:rsidR="00A63928" w:rsidRPr="008E3E7B" w:rsidRDefault="00A63928" w:rsidP="00A63928">
            <w:pPr>
              <w:autoSpaceDE w:val="0"/>
              <w:autoSpaceDN w:val="0"/>
              <w:adjustRightInd w:val="0"/>
              <w:rPr>
                <w:rFonts w:ascii="Arial" w:hAnsi="Arial" w:cs="Arial"/>
                <w:sz w:val="20"/>
              </w:rPr>
            </w:pPr>
            <w:r w:rsidRPr="008E3E7B">
              <w:rPr>
                <w:rFonts w:ascii="Arial" w:hAnsi="Arial" w:cs="Arial"/>
                <w:sz w:val="20"/>
                <w:szCs w:val="20"/>
              </w:rPr>
              <w:t>Stephen McCann</w:t>
            </w:r>
          </w:p>
        </w:tc>
        <w:tc>
          <w:tcPr>
            <w:tcW w:w="720" w:type="dxa"/>
          </w:tcPr>
          <w:p w14:paraId="321A3F50" w14:textId="77777777" w:rsidR="00A63928" w:rsidRPr="008E3E7B" w:rsidRDefault="00A63928" w:rsidP="00A63928">
            <w:pPr>
              <w:autoSpaceDE w:val="0"/>
              <w:autoSpaceDN w:val="0"/>
              <w:adjustRightInd w:val="0"/>
              <w:rPr>
                <w:rFonts w:ascii="Arial" w:hAnsi="Arial" w:cs="Arial"/>
                <w:sz w:val="20"/>
              </w:rPr>
            </w:pPr>
            <w:r w:rsidRPr="008E3E7B">
              <w:rPr>
                <w:rFonts w:ascii="Arial" w:hAnsi="Arial" w:cs="Arial"/>
                <w:sz w:val="20"/>
                <w:szCs w:val="20"/>
              </w:rPr>
              <w:t>9.3.1.8.2</w:t>
            </w:r>
          </w:p>
        </w:tc>
        <w:tc>
          <w:tcPr>
            <w:tcW w:w="900" w:type="dxa"/>
          </w:tcPr>
          <w:p w14:paraId="33FBA55F" w14:textId="77777777" w:rsidR="00A63928" w:rsidRPr="008E3E7B" w:rsidRDefault="00A63928" w:rsidP="00A63928">
            <w:pPr>
              <w:autoSpaceDE w:val="0"/>
              <w:autoSpaceDN w:val="0"/>
              <w:adjustRightInd w:val="0"/>
              <w:rPr>
                <w:rFonts w:ascii="Arial" w:hAnsi="Arial" w:cs="Arial"/>
                <w:sz w:val="20"/>
              </w:rPr>
            </w:pPr>
            <w:r w:rsidRPr="008E3E7B">
              <w:rPr>
                <w:rFonts w:ascii="Arial" w:hAnsi="Arial" w:cs="Arial"/>
                <w:sz w:val="20"/>
                <w:szCs w:val="20"/>
              </w:rPr>
              <w:t>76.42</w:t>
            </w:r>
          </w:p>
        </w:tc>
        <w:tc>
          <w:tcPr>
            <w:tcW w:w="2455" w:type="dxa"/>
          </w:tcPr>
          <w:p w14:paraId="58040806" w14:textId="77777777" w:rsidR="00A63928" w:rsidRPr="008E3E7B" w:rsidRDefault="00A63928" w:rsidP="00A63928">
            <w:pPr>
              <w:autoSpaceDE w:val="0"/>
              <w:autoSpaceDN w:val="0"/>
              <w:adjustRightInd w:val="0"/>
              <w:rPr>
                <w:rFonts w:ascii="Arial" w:hAnsi="Arial" w:cs="Arial"/>
                <w:sz w:val="20"/>
              </w:rPr>
            </w:pPr>
            <w:proofErr w:type="gramStart"/>
            <w:r w:rsidRPr="008E3E7B">
              <w:rPr>
                <w:rFonts w:ascii="Arial" w:hAnsi="Arial" w:cs="Arial"/>
                <w:sz w:val="20"/>
                <w:szCs w:val="20"/>
              </w:rPr>
              <w:t>typo</w:t>
            </w:r>
            <w:proofErr w:type="gramEnd"/>
            <w:r w:rsidRPr="008E3E7B">
              <w:rPr>
                <w:rFonts w:ascii="Arial" w:hAnsi="Arial" w:cs="Arial"/>
                <w:sz w:val="20"/>
                <w:szCs w:val="20"/>
              </w:rPr>
              <w:t xml:space="preserve"> "if....is 0" or "when...is 0". There are many instances where a comparison is made using the term "is 0". This should be "is equal to 0".</w:t>
            </w:r>
          </w:p>
        </w:tc>
        <w:tc>
          <w:tcPr>
            <w:tcW w:w="2045" w:type="dxa"/>
          </w:tcPr>
          <w:p w14:paraId="2DB4B834" w14:textId="77777777" w:rsidR="00A63928" w:rsidRPr="008E3E7B" w:rsidRDefault="00A63928" w:rsidP="00A63928">
            <w:pPr>
              <w:autoSpaceDE w:val="0"/>
              <w:autoSpaceDN w:val="0"/>
              <w:adjustRightInd w:val="0"/>
              <w:rPr>
                <w:rFonts w:ascii="Arial" w:hAnsi="Arial" w:cs="Arial"/>
                <w:sz w:val="20"/>
              </w:rPr>
            </w:pPr>
            <w:r w:rsidRPr="008E3E7B">
              <w:rPr>
                <w:rFonts w:ascii="Arial" w:hAnsi="Arial" w:cs="Arial"/>
                <w:sz w:val="20"/>
                <w:szCs w:val="20"/>
              </w:rPr>
              <w:t xml:space="preserve">Change all </w:t>
            </w:r>
            <w:proofErr w:type="spellStart"/>
            <w:r w:rsidRPr="008E3E7B">
              <w:rPr>
                <w:rFonts w:ascii="Arial" w:hAnsi="Arial" w:cs="Arial"/>
                <w:sz w:val="20"/>
                <w:szCs w:val="20"/>
              </w:rPr>
              <w:t>occurances</w:t>
            </w:r>
            <w:proofErr w:type="spellEnd"/>
            <w:r w:rsidRPr="008E3E7B">
              <w:rPr>
                <w:rFonts w:ascii="Arial" w:hAnsi="Arial" w:cs="Arial"/>
                <w:sz w:val="20"/>
                <w:szCs w:val="20"/>
              </w:rPr>
              <w:t xml:space="preserve"> of the phrase "if....is 0" to "if...is equal to 0" and "when...is 0" to "when....is equal to 0". Apologies that I have not listed them all out in this resolution.</w:t>
            </w:r>
          </w:p>
        </w:tc>
        <w:tc>
          <w:tcPr>
            <w:tcW w:w="2775" w:type="dxa"/>
          </w:tcPr>
          <w:p w14:paraId="5C1305F4" w14:textId="77777777" w:rsidR="00A63928" w:rsidRPr="008E3E7B" w:rsidRDefault="00A63928" w:rsidP="00A63928">
            <w:pPr>
              <w:autoSpaceDE w:val="0"/>
              <w:autoSpaceDN w:val="0"/>
              <w:adjustRightInd w:val="0"/>
              <w:rPr>
                <w:rFonts w:ascii="Arial" w:eastAsia="宋体" w:hAnsi="Arial" w:cs="Arial"/>
                <w:sz w:val="20"/>
                <w:szCs w:val="20"/>
                <w:lang w:eastAsia="zh-CN"/>
              </w:rPr>
            </w:pPr>
            <w:r w:rsidRPr="008E3E7B">
              <w:rPr>
                <w:rFonts w:ascii="Arial" w:eastAsia="宋体" w:hAnsi="Arial" w:cs="Arial" w:hint="eastAsia"/>
                <w:sz w:val="20"/>
                <w:szCs w:val="20"/>
                <w:lang w:eastAsia="zh-CN"/>
              </w:rPr>
              <w:t>R</w:t>
            </w:r>
            <w:r w:rsidRPr="008E3E7B">
              <w:rPr>
                <w:rFonts w:ascii="Arial" w:eastAsia="宋体" w:hAnsi="Arial" w:cs="Arial"/>
                <w:sz w:val="20"/>
                <w:szCs w:val="20"/>
                <w:lang w:eastAsia="zh-CN"/>
              </w:rPr>
              <w:t>ejected</w:t>
            </w:r>
          </w:p>
          <w:p w14:paraId="60D859D3" w14:textId="77777777" w:rsidR="00A63928" w:rsidRPr="008E3E7B" w:rsidRDefault="00A63928" w:rsidP="00A63928">
            <w:pPr>
              <w:autoSpaceDE w:val="0"/>
              <w:autoSpaceDN w:val="0"/>
              <w:adjustRightInd w:val="0"/>
              <w:rPr>
                <w:rFonts w:ascii="Arial" w:eastAsia="宋体" w:hAnsi="Arial" w:cs="Arial"/>
                <w:sz w:val="20"/>
                <w:szCs w:val="20"/>
                <w:lang w:eastAsia="zh-CN"/>
              </w:rPr>
            </w:pPr>
          </w:p>
          <w:p w14:paraId="090B7D8F" w14:textId="21DCA49B" w:rsidR="00A63928" w:rsidRPr="008E3E7B" w:rsidRDefault="0076793C" w:rsidP="00A63928">
            <w:pPr>
              <w:autoSpaceDE w:val="0"/>
              <w:autoSpaceDN w:val="0"/>
              <w:adjustRightInd w:val="0"/>
              <w:rPr>
                <w:rFonts w:ascii="Arial" w:hAnsi="Arial" w:cs="Arial"/>
                <w:sz w:val="20"/>
                <w:szCs w:val="20"/>
                <w:lang w:eastAsia="zh-CN"/>
              </w:rPr>
            </w:pPr>
            <w:r w:rsidRPr="008E3E7B">
              <w:rPr>
                <w:rFonts w:ascii="Arial" w:eastAsia="宋体" w:hAnsi="Arial" w:cs="Arial" w:hint="eastAsia"/>
                <w:sz w:val="20"/>
                <w:szCs w:val="20"/>
                <w:lang w:eastAsia="zh-CN"/>
              </w:rPr>
              <w:t>T</w:t>
            </w:r>
            <w:r w:rsidRPr="008E3E7B">
              <w:rPr>
                <w:rFonts w:ascii="Arial" w:eastAsia="宋体" w:hAnsi="Arial" w:cs="Arial"/>
                <w:sz w:val="20"/>
                <w:szCs w:val="20"/>
                <w:lang w:eastAsia="zh-CN"/>
              </w:rPr>
              <w:t>here are many similar expressions in the</w:t>
            </w:r>
            <w:r>
              <w:rPr>
                <w:rFonts w:ascii="Arial" w:eastAsia="宋体" w:hAnsi="Arial" w:cs="Arial"/>
                <w:sz w:val="20"/>
                <w:szCs w:val="20"/>
                <w:lang w:eastAsia="zh-CN"/>
              </w:rPr>
              <w:t xml:space="preserve"> </w:t>
            </w:r>
            <w:proofErr w:type="gramStart"/>
            <w:r>
              <w:rPr>
                <w:rFonts w:ascii="Arial" w:eastAsia="宋体" w:hAnsi="Arial" w:cs="Arial"/>
                <w:sz w:val="20"/>
                <w:szCs w:val="20"/>
                <w:lang w:eastAsia="zh-CN"/>
              </w:rPr>
              <w:t xml:space="preserve">draft </w:t>
            </w:r>
            <w:r w:rsidRPr="008E3E7B">
              <w:rPr>
                <w:rFonts w:ascii="Arial" w:eastAsia="宋体" w:hAnsi="Arial" w:cs="Arial"/>
                <w:sz w:val="20"/>
                <w:szCs w:val="20"/>
                <w:lang w:eastAsia="zh-CN"/>
              </w:rPr>
              <w:t xml:space="preserve"> </w:t>
            </w:r>
            <w:r>
              <w:rPr>
                <w:rFonts w:ascii="Arial" w:eastAsia="宋体" w:hAnsi="Arial" w:cs="Arial"/>
                <w:sz w:val="20"/>
                <w:szCs w:val="20"/>
                <w:lang w:eastAsia="zh-CN"/>
              </w:rPr>
              <w:t>P802.11</w:t>
            </w:r>
            <w:r w:rsidRPr="008E3E7B">
              <w:rPr>
                <w:rFonts w:ascii="Arial" w:eastAsia="宋体" w:hAnsi="Arial" w:cs="Arial"/>
                <w:sz w:val="20"/>
                <w:szCs w:val="20"/>
                <w:lang w:eastAsia="zh-CN"/>
              </w:rPr>
              <w:t>Revme</w:t>
            </w:r>
            <w:proofErr w:type="gramEnd"/>
            <w:r>
              <w:rPr>
                <w:rFonts w:ascii="Arial" w:eastAsia="宋体" w:hAnsi="Arial" w:cs="Arial"/>
                <w:sz w:val="20"/>
                <w:szCs w:val="20"/>
                <w:lang w:eastAsia="zh-CN"/>
              </w:rPr>
              <w:t xml:space="preserve"> standard</w:t>
            </w:r>
            <w:r w:rsidRPr="008E3E7B">
              <w:rPr>
                <w:rFonts w:ascii="Arial" w:eastAsia="宋体" w:hAnsi="Arial" w:cs="Arial"/>
                <w:sz w:val="20"/>
                <w:szCs w:val="20"/>
                <w:lang w:eastAsia="zh-CN"/>
              </w:rPr>
              <w:t>. Suggest to leave it as it is</w:t>
            </w:r>
            <w:r>
              <w:rPr>
                <w:rFonts w:ascii="Arial" w:eastAsia="宋体" w:hAnsi="Arial" w:cs="Arial"/>
                <w:sz w:val="20"/>
                <w:szCs w:val="20"/>
                <w:lang w:eastAsia="zh-CN"/>
              </w:rPr>
              <w:t xml:space="preserve"> in IEEE 802.11be</w:t>
            </w:r>
            <w:r w:rsidRPr="008E3E7B">
              <w:rPr>
                <w:rFonts w:ascii="Arial" w:eastAsia="宋体" w:hAnsi="Arial" w:cs="Arial"/>
                <w:sz w:val="20"/>
                <w:szCs w:val="20"/>
                <w:lang w:eastAsia="zh-CN"/>
              </w:rPr>
              <w:t>, or d</w:t>
            </w:r>
            <w:r>
              <w:rPr>
                <w:rFonts w:ascii="Arial" w:eastAsia="宋体" w:hAnsi="Arial" w:cs="Arial"/>
                <w:sz w:val="20"/>
                <w:szCs w:val="20"/>
                <w:lang w:eastAsia="zh-CN"/>
              </w:rPr>
              <w:t>iscuss</w:t>
            </w:r>
            <w:r w:rsidRPr="008E3E7B">
              <w:rPr>
                <w:rFonts w:ascii="Arial" w:eastAsia="宋体" w:hAnsi="Arial" w:cs="Arial"/>
                <w:sz w:val="20"/>
                <w:szCs w:val="20"/>
                <w:lang w:eastAsia="zh-CN"/>
              </w:rPr>
              <w:t xml:space="preserve"> the </w:t>
            </w:r>
            <w:r>
              <w:rPr>
                <w:rFonts w:ascii="Arial" w:eastAsia="宋体" w:hAnsi="Arial" w:cs="Arial"/>
                <w:sz w:val="20"/>
                <w:szCs w:val="20"/>
                <w:lang w:eastAsia="zh-CN"/>
              </w:rPr>
              <w:t xml:space="preserve">proposed </w:t>
            </w:r>
            <w:r w:rsidRPr="008E3E7B">
              <w:rPr>
                <w:rFonts w:ascii="Arial" w:eastAsia="宋体" w:hAnsi="Arial" w:cs="Arial"/>
                <w:sz w:val="20"/>
                <w:szCs w:val="20"/>
                <w:lang w:eastAsia="zh-CN"/>
              </w:rPr>
              <w:t xml:space="preserve">modification in </w:t>
            </w:r>
            <w:proofErr w:type="spellStart"/>
            <w:r>
              <w:rPr>
                <w:rFonts w:ascii="Arial" w:eastAsia="宋体" w:hAnsi="Arial" w:cs="Arial"/>
                <w:sz w:val="20"/>
                <w:szCs w:val="20"/>
                <w:lang w:eastAsia="zh-CN"/>
              </w:rPr>
              <w:t>TGme</w:t>
            </w:r>
            <w:proofErr w:type="spellEnd"/>
            <w:r w:rsidRPr="008E3E7B">
              <w:rPr>
                <w:rFonts w:ascii="Arial" w:eastAsia="宋体" w:hAnsi="Arial" w:cs="Arial"/>
                <w:sz w:val="20"/>
                <w:szCs w:val="20"/>
                <w:lang w:eastAsia="zh-CN"/>
              </w:rPr>
              <w:t>.</w:t>
            </w:r>
          </w:p>
        </w:tc>
      </w:tr>
      <w:tr w:rsidR="00A63928" w:rsidRPr="004B0384" w14:paraId="0086ED17" w14:textId="77777777" w:rsidTr="00A31B73">
        <w:trPr>
          <w:trHeight w:val="980"/>
        </w:trPr>
        <w:tc>
          <w:tcPr>
            <w:tcW w:w="721" w:type="dxa"/>
          </w:tcPr>
          <w:p w14:paraId="5E7B177E" w14:textId="77777777" w:rsidR="00A63928" w:rsidRPr="004B0384" w:rsidRDefault="00A63928" w:rsidP="00A63928">
            <w:pPr>
              <w:autoSpaceDE w:val="0"/>
              <w:autoSpaceDN w:val="0"/>
              <w:adjustRightInd w:val="0"/>
              <w:rPr>
                <w:rFonts w:ascii="Calibri" w:hAnsi="Calibri" w:cs="Calibri"/>
                <w:sz w:val="20"/>
                <w:lang w:eastAsia="zh-CN"/>
              </w:rPr>
            </w:pPr>
            <w:r>
              <w:rPr>
                <w:rFonts w:ascii="Arial" w:hAnsi="Arial" w:cs="Arial"/>
                <w:sz w:val="20"/>
                <w:szCs w:val="20"/>
              </w:rPr>
              <w:t>4893</w:t>
            </w:r>
          </w:p>
        </w:tc>
        <w:tc>
          <w:tcPr>
            <w:tcW w:w="900" w:type="dxa"/>
          </w:tcPr>
          <w:p w14:paraId="3341357C" w14:textId="77777777" w:rsidR="00A63928" w:rsidRPr="004B0384" w:rsidRDefault="00A63928" w:rsidP="00A63928">
            <w:pPr>
              <w:autoSpaceDE w:val="0"/>
              <w:autoSpaceDN w:val="0"/>
              <w:adjustRightInd w:val="0"/>
              <w:rPr>
                <w:rFonts w:ascii="Calibri" w:hAnsi="Calibri" w:cs="Calibri"/>
                <w:sz w:val="20"/>
                <w:lang w:eastAsia="zh-CN"/>
              </w:rPr>
            </w:pPr>
            <w:r>
              <w:rPr>
                <w:rFonts w:ascii="Arial" w:hAnsi="Arial" w:cs="Arial"/>
                <w:sz w:val="20"/>
                <w:szCs w:val="20"/>
              </w:rPr>
              <w:t xml:space="preserve">Dong </w:t>
            </w:r>
            <w:proofErr w:type="spellStart"/>
            <w:r>
              <w:rPr>
                <w:rFonts w:ascii="Arial" w:hAnsi="Arial" w:cs="Arial"/>
                <w:sz w:val="20"/>
                <w:szCs w:val="20"/>
              </w:rPr>
              <w:t>Guk</w:t>
            </w:r>
            <w:proofErr w:type="spellEnd"/>
            <w:r>
              <w:rPr>
                <w:rFonts w:ascii="Arial" w:hAnsi="Arial" w:cs="Arial"/>
                <w:sz w:val="20"/>
                <w:szCs w:val="20"/>
              </w:rPr>
              <w:t xml:space="preserve"> Lim</w:t>
            </w:r>
          </w:p>
        </w:tc>
        <w:tc>
          <w:tcPr>
            <w:tcW w:w="720" w:type="dxa"/>
          </w:tcPr>
          <w:p w14:paraId="67ADA16C" w14:textId="77777777" w:rsidR="00A63928" w:rsidRPr="004B0384" w:rsidRDefault="00A63928" w:rsidP="00A63928">
            <w:pPr>
              <w:autoSpaceDE w:val="0"/>
              <w:autoSpaceDN w:val="0"/>
              <w:adjustRightInd w:val="0"/>
              <w:rPr>
                <w:rFonts w:ascii="Calibri" w:hAnsi="Calibri" w:cs="Calibri"/>
                <w:sz w:val="20"/>
                <w:lang w:eastAsia="zh-CN"/>
              </w:rPr>
            </w:pPr>
            <w:r>
              <w:rPr>
                <w:rFonts w:ascii="Arial" w:hAnsi="Arial" w:cs="Arial"/>
                <w:sz w:val="20"/>
                <w:szCs w:val="20"/>
              </w:rPr>
              <w:t>17.2.2.7</w:t>
            </w:r>
          </w:p>
        </w:tc>
        <w:tc>
          <w:tcPr>
            <w:tcW w:w="900" w:type="dxa"/>
          </w:tcPr>
          <w:p w14:paraId="0B16A21A" w14:textId="77777777" w:rsidR="00A63928" w:rsidRPr="004B0384" w:rsidRDefault="00A63928" w:rsidP="00A63928">
            <w:pPr>
              <w:autoSpaceDE w:val="0"/>
              <w:autoSpaceDN w:val="0"/>
              <w:adjustRightInd w:val="0"/>
              <w:rPr>
                <w:rFonts w:ascii="Calibri" w:hAnsi="Calibri" w:cs="Calibri"/>
                <w:sz w:val="20"/>
                <w:lang w:eastAsia="zh-CN"/>
              </w:rPr>
            </w:pPr>
            <w:r>
              <w:rPr>
                <w:rFonts w:ascii="Arial" w:hAnsi="Arial" w:cs="Arial"/>
                <w:sz w:val="20"/>
                <w:szCs w:val="20"/>
              </w:rPr>
              <w:t>236.60</w:t>
            </w:r>
          </w:p>
        </w:tc>
        <w:tc>
          <w:tcPr>
            <w:tcW w:w="2455" w:type="dxa"/>
          </w:tcPr>
          <w:p w14:paraId="7E556834" w14:textId="77777777" w:rsidR="00A63928" w:rsidRPr="004B0384" w:rsidRDefault="00A63928" w:rsidP="00A63928">
            <w:pPr>
              <w:autoSpaceDE w:val="0"/>
              <w:autoSpaceDN w:val="0"/>
              <w:adjustRightInd w:val="0"/>
              <w:rPr>
                <w:rFonts w:ascii="Calibri" w:hAnsi="Calibri" w:cs="Calibri"/>
                <w:sz w:val="20"/>
                <w:lang w:eastAsia="zh-CN"/>
              </w:rPr>
            </w:pPr>
            <w:r>
              <w:rPr>
                <w:rFonts w:ascii="Arial" w:hAnsi="Arial" w:cs="Arial"/>
                <w:sz w:val="20"/>
                <w:szCs w:val="20"/>
              </w:rPr>
              <w:t>320MHz is only allowed in the 6GHz band.</w:t>
            </w:r>
          </w:p>
        </w:tc>
        <w:tc>
          <w:tcPr>
            <w:tcW w:w="2045" w:type="dxa"/>
          </w:tcPr>
          <w:p w14:paraId="2D8B8BE7" w14:textId="77777777" w:rsidR="00A63928" w:rsidRPr="004B0384" w:rsidRDefault="00A63928" w:rsidP="00A63928">
            <w:pPr>
              <w:autoSpaceDE w:val="0"/>
              <w:autoSpaceDN w:val="0"/>
              <w:adjustRightInd w:val="0"/>
              <w:rPr>
                <w:rFonts w:ascii="Calibri" w:hAnsi="Calibri" w:cs="Calibri"/>
                <w:sz w:val="20"/>
                <w:lang w:eastAsia="zh-CN"/>
              </w:rPr>
            </w:pPr>
            <w:proofErr w:type="gramStart"/>
            <w:r>
              <w:rPr>
                <w:rFonts w:ascii="Arial" w:hAnsi="Arial" w:cs="Arial"/>
                <w:sz w:val="20"/>
                <w:szCs w:val="20"/>
              </w:rPr>
              <w:t>add</w:t>
            </w:r>
            <w:proofErr w:type="gramEnd"/>
            <w:r>
              <w:rPr>
                <w:rFonts w:ascii="Arial" w:hAnsi="Arial" w:cs="Arial"/>
                <w:sz w:val="20"/>
                <w:szCs w:val="20"/>
              </w:rPr>
              <w:t xml:space="preserve"> the "6Ghz band" to description of 320MHz indication.</w:t>
            </w:r>
          </w:p>
        </w:tc>
        <w:tc>
          <w:tcPr>
            <w:tcW w:w="2775" w:type="dxa"/>
          </w:tcPr>
          <w:p w14:paraId="3FFF14EE" w14:textId="6592788C" w:rsidR="00A63928" w:rsidRDefault="00A63928" w:rsidP="00A63928">
            <w:pPr>
              <w:autoSpaceDE w:val="0"/>
              <w:autoSpaceDN w:val="0"/>
              <w:adjustRightInd w:val="0"/>
              <w:rPr>
                <w:rFonts w:ascii="Arial" w:eastAsia="宋体" w:hAnsi="Arial" w:cs="Arial"/>
                <w:sz w:val="20"/>
                <w:lang w:eastAsia="zh-CN"/>
              </w:rPr>
            </w:pPr>
            <w:r>
              <w:rPr>
                <w:rFonts w:ascii="Arial" w:eastAsia="宋体" w:hAnsi="Arial" w:cs="Arial" w:hint="eastAsia"/>
                <w:sz w:val="20"/>
                <w:lang w:eastAsia="zh-CN"/>
              </w:rPr>
              <w:t>R</w:t>
            </w:r>
            <w:r>
              <w:rPr>
                <w:rFonts w:ascii="Arial" w:eastAsia="宋体" w:hAnsi="Arial" w:cs="Arial"/>
                <w:sz w:val="20"/>
                <w:lang w:eastAsia="zh-CN"/>
              </w:rPr>
              <w:t>evised.</w:t>
            </w:r>
          </w:p>
          <w:p w14:paraId="37D2C3E1" w14:textId="77777777" w:rsidR="00A63928" w:rsidRDefault="00A63928" w:rsidP="00A63928">
            <w:pPr>
              <w:autoSpaceDE w:val="0"/>
              <w:autoSpaceDN w:val="0"/>
              <w:adjustRightInd w:val="0"/>
              <w:rPr>
                <w:rFonts w:ascii="Arial" w:eastAsia="宋体" w:hAnsi="Arial" w:cs="Arial"/>
                <w:sz w:val="20"/>
                <w:lang w:eastAsia="zh-CN"/>
              </w:rPr>
            </w:pPr>
          </w:p>
          <w:p w14:paraId="442CD088" w14:textId="1573F5D7" w:rsidR="00A63928" w:rsidRDefault="00A63928" w:rsidP="00A63928">
            <w:pPr>
              <w:autoSpaceDE w:val="0"/>
              <w:autoSpaceDN w:val="0"/>
              <w:adjustRightInd w:val="0"/>
              <w:rPr>
                <w:rFonts w:ascii="Arial" w:eastAsia="宋体" w:hAnsi="Arial" w:cs="Arial"/>
                <w:sz w:val="20"/>
                <w:lang w:eastAsia="zh-CN"/>
              </w:rPr>
            </w:pPr>
            <w:r>
              <w:rPr>
                <w:rFonts w:ascii="Arial" w:eastAsia="宋体" w:hAnsi="Arial" w:cs="Arial"/>
                <w:sz w:val="20"/>
                <w:lang w:eastAsia="zh-CN"/>
              </w:rPr>
              <w:t>“</w:t>
            </w:r>
            <w:proofErr w:type="gramStart"/>
            <w:r>
              <w:rPr>
                <w:rFonts w:ascii="Arial" w:eastAsia="宋体" w:hAnsi="Arial" w:cs="Arial"/>
                <w:sz w:val="20"/>
                <w:lang w:eastAsia="zh-CN"/>
              </w:rPr>
              <w:t>in</w:t>
            </w:r>
            <w:proofErr w:type="gramEnd"/>
            <w:r>
              <w:rPr>
                <w:rFonts w:ascii="Arial" w:eastAsia="宋体" w:hAnsi="Arial" w:cs="Arial"/>
                <w:sz w:val="20"/>
                <w:lang w:eastAsia="zh-CN"/>
              </w:rPr>
              <w:t xml:space="preserve"> 6 GHz band” is added.</w:t>
            </w:r>
          </w:p>
          <w:p w14:paraId="4AE3C280" w14:textId="77777777" w:rsidR="00A63928" w:rsidRDefault="00A63928" w:rsidP="00A63928">
            <w:pPr>
              <w:autoSpaceDE w:val="0"/>
              <w:autoSpaceDN w:val="0"/>
              <w:adjustRightInd w:val="0"/>
              <w:rPr>
                <w:rFonts w:ascii="Arial" w:eastAsia="宋体" w:hAnsi="Arial" w:cs="Arial"/>
                <w:sz w:val="20"/>
                <w:lang w:eastAsia="zh-CN"/>
              </w:rPr>
            </w:pPr>
          </w:p>
          <w:p w14:paraId="1EA99646" w14:textId="77777777" w:rsidR="00A63928" w:rsidRDefault="00A63928" w:rsidP="00A63928">
            <w:pPr>
              <w:autoSpaceDE w:val="0"/>
              <w:autoSpaceDN w:val="0"/>
              <w:adjustRightInd w:val="0"/>
              <w:rPr>
                <w:rFonts w:ascii="Arial" w:eastAsia="宋体" w:hAnsi="Arial" w:cs="Arial"/>
                <w:sz w:val="20"/>
                <w:lang w:eastAsia="zh-CN"/>
              </w:rPr>
            </w:pPr>
          </w:p>
          <w:p w14:paraId="1539251A" w14:textId="2BFBAE4C" w:rsidR="00A63928" w:rsidRPr="004241BF" w:rsidRDefault="00A63928" w:rsidP="00A63928">
            <w:pPr>
              <w:autoSpaceDE w:val="0"/>
              <w:autoSpaceDN w:val="0"/>
              <w:adjustRightInd w:val="0"/>
              <w:rPr>
                <w:rFonts w:ascii="Calibri" w:eastAsia="宋体" w:hAnsi="Calibri" w:cs="Calibri"/>
                <w:szCs w:val="18"/>
                <w:lang w:eastAsia="zh-CN"/>
              </w:rPr>
            </w:pPr>
            <w:proofErr w:type="spellStart"/>
            <w:r w:rsidRPr="004241BF">
              <w:rPr>
                <w:rFonts w:ascii="Calibri" w:hAnsi="Calibri" w:cs="Calibri"/>
                <w:szCs w:val="18"/>
                <w:lang w:eastAsia="zh-CN"/>
              </w:rPr>
              <w:t>TGbe</w:t>
            </w:r>
            <w:proofErr w:type="spellEnd"/>
            <w:r w:rsidRPr="004241BF">
              <w:rPr>
                <w:rFonts w:ascii="Calibri" w:hAnsi="Calibri" w:cs="Calibri"/>
                <w:szCs w:val="18"/>
                <w:lang w:eastAsia="zh-CN"/>
              </w:rPr>
              <w:t xml:space="preserve"> editor to make the changes shown in doc </w:t>
            </w:r>
            <w:r w:rsidR="002B0A0E">
              <w:rPr>
                <w:rFonts w:ascii="Calibri" w:hAnsi="Calibri" w:cs="Calibri"/>
                <w:szCs w:val="18"/>
                <w:lang w:eastAsia="zh-CN"/>
              </w:rPr>
              <w:t>21/1352r0</w:t>
            </w:r>
            <w:r w:rsidR="0019142D">
              <w:rPr>
                <w:rFonts w:ascii="Calibri" w:hAnsi="Calibri" w:cs="Calibri"/>
                <w:szCs w:val="18"/>
                <w:lang w:eastAsia="zh-CN"/>
              </w:rPr>
              <w:t xml:space="preserve"> under CID 4893</w:t>
            </w:r>
          </w:p>
          <w:p w14:paraId="5D82DDE1" w14:textId="7DD08936" w:rsidR="00A63928" w:rsidRPr="00682338" w:rsidRDefault="00A63928" w:rsidP="00A63928">
            <w:pPr>
              <w:autoSpaceDE w:val="0"/>
              <w:autoSpaceDN w:val="0"/>
              <w:adjustRightInd w:val="0"/>
              <w:rPr>
                <w:rFonts w:ascii="Arial" w:eastAsia="宋体" w:hAnsi="Arial" w:cs="Arial"/>
                <w:sz w:val="20"/>
                <w:lang w:eastAsia="zh-CN"/>
              </w:rPr>
            </w:pPr>
          </w:p>
        </w:tc>
      </w:tr>
      <w:tr w:rsidR="00A63928" w:rsidRPr="004B0384" w14:paraId="2E81A864" w14:textId="77777777" w:rsidTr="00A31B73">
        <w:trPr>
          <w:trHeight w:val="980"/>
        </w:trPr>
        <w:tc>
          <w:tcPr>
            <w:tcW w:w="721" w:type="dxa"/>
          </w:tcPr>
          <w:p w14:paraId="6CB5BA76" w14:textId="61E5407E" w:rsidR="00A63928" w:rsidRDefault="00A63928" w:rsidP="00A63928">
            <w:pPr>
              <w:autoSpaceDE w:val="0"/>
              <w:autoSpaceDN w:val="0"/>
              <w:adjustRightInd w:val="0"/>
              <w:rPr>
                <w:rFonts w:ascii="Arial" w:hAnsi="Arial" w:cs="Arial"/>
                <w:sz w:val="20"/>
              </w:rPr>
            </w:pPr>
            <w:r>
              <w:rPr>
                <w:rFonts w:ascii="Arial" w:hAnsi="Arial" w:cs="Arial"/>
                <w:sz w:val="20"/>
                <w:szCs w:val="20"/>
              </w:rPr>
              <w:t>5548</w:t>
            </w:r>
          </w:p>
        </w:tc>
        <w:tc>
          <w:tcPr>
            <w:tcW w:w="900" w:type="dxa"/>
          </w:tcPr>
          <w:p w14:paraId="12BF3D7A" w14:textId="32E80FD8" w:rsidR="00A63928" w:rsidRDefault="00A63928" w:rsidP="00A63928">
            <w:pPr>
              <w:autoSpaceDE w:val="0"/>
              <w:autoSpaceDN w:val="0"/>
              <w:adjustRightInd w:val="0"/>
              <w:rPr>
                <w:rFonts w:ascii="Arial" w:hAnsi="Arial" w:cs="Arial"/>
                <w:sz w:val="20"/>
              </w:rPr>
            </w:pPr>
            <w:r>
              <w:rPr>
                <w:rFonts w:ascii="Arial" w:hAnsi="Arial" w:cs="Arial"/>
                <w:sz w:val="20"/>
                <w:szCs w:val="20"/>
              </w:rPr>
              <w:t>JINYOUNG CHUN</w:t>
            </w:r>
          </w:p>
        </w:tc>
        <w:tc>
          <w:tcPr>
            <w:tcW w:w="720" w:type="dxa"/>
          </w:tcPr>
          <w:p w14:paraId="4DA6277E" w14:textId="0BB4A4CB" w:rsidR="00A63928" w:rsidRDefault="00A63928" w:rsidP="00A63928">
            <w:pPr>
              <w:autoSpaceDE w:val="0"/>
              <w:autoSpaceDN w:val="0"/>
              <w:adjustRightInd w:val="0"/>
              <w:rPr>
                <w:rFonts w:ascii="Arial" w:hAnsi="Arial" w:cs="Arial"/>
                <w:sz w:val="20"/>
              </w:rPr>
            </w:pPr>
            <w:r>
              <w:rPr>
                <w:rFonts w:ascii="Arial" w:hAnsi="Arial" w:cs="Arial"/>
                <w:sz w:val="20"/>
                <w:szCs w:val="20"/>
              </w:rPr>
              <w:t>17.3.5.5</w:t>
            </w:r>
          </w:p>
        </w:tc>
        <w:tc>
          <w:tcPr>
            <w:tcW w:w="900" w:type="dxa"/>
          </w:tcPr>
          <w:p w14:paraId="7A45F31F" w14:textId="2C22B2A0" w:rsidR="00A63928" w:rsidRDefault="00A63928" w:rsidP="00A63928">
            <w:pPr>
              <w:autoSpaceDE w:val="0"/>
              <w:autoSpaceDN w:val="0"/>
              <w:adjustRightInd w:val="0"/>
              <w:rPr>
                <w:rFonts w:ascii="Arial" w:hAnsi="Arial" w:cs="Arial"/>
                <w:sz w:val="20"/>
              </w:rPr>
            </w:pPr>
            <w:r>
              <w:rPr>
                <w:rFonts w:ascii="Arial" w:hAnsi="Arial" w:cs="Arial"/>
                <w:sz w:val="20"/>
                <w:szCs w:val="20"/>
              </w:rPr>
              <w:t>238.15</w:t>
            </w:r>
          </w:p>
        </w:tc>
        <w:tc>
          <w:tcPr>
            <w:tcW w:w="2455" w:type="dxa"/>
          </w:tcPr>
          <w:p w14:paraId="688CF11C" w14:textId="4A2B646A" w:rsidR="00A63928" w:rsidRDefault="00A63928" w:rsidP="00A63928">
            <w:pPr>
              <w:autoSpaceDE w:val="0"/>
              <w:autoSpaceDN w:val="0"/>
              <w:adjustRightInd w:val="0"/>
              <w:rPr>
                <w:rFonts w:ascii="Arial" w:hAnsi="Arial" w:cs="Arial"/>
                <w:sz w:val="20"/>
              </w:rPr>
            </w:pPr>
            <w:r>
              <w:rPr>
                <w:rFonts w:ascii="Arial" w:hAnsi="Arial" w:cs="Arial"/>
                <w:sz w:val="20"/>
                <w:szCs w:val="20"/>
              </w:rPr>
              <w:t>Define CBINHI first. Is it RXVECTOR? What is the values of other bits of the CBINHI except Bit 2? Or just use CBINH in RXVECTOR.</w:t>
            </w:r>
          </w:p>
        </w:tc>
        <w:tc>
          <w:tcPr>
            <w:tcW w:w="2045" w:type="dxa"/>
          </w:tcPr>
          <w:p w14:paraId="020A9AF7" w14:textId="7DB80A80" w:rsidR="00A63928" w:rsidRDefault="00A63928" w:rsidP="00A63928">
            <w:pPr>
              <w:autoSpaceDE w:val="0"/>
              <w:autoSpaceDN w:val="0"/>
              <w:adjustRightInd w:val="0"/>
              <w:rPr>
                <w:rFonts w:ascii="Arial" w:hAnsi="Arial" w:cs="Arial"/>
                <w:sz w:val="20"/>
              </w:rPr>
            </w:pPr>
            <w:r>
              <w:rPr>
                <w:rFonts w:ascii="Arial" w:hAnsi="Arial" w:cs="Arial"/>
                <w:sz w:val="20"/>
                <w:szCs w:val="20"/>
              </w:rPr>
              <w:t>as a comment</w:t>
            </w:r>
          </w:p>
        </w:tc>
        <w:tc>
          <w:tcPr>
            <w:tcW w:w="2775" w:type="dxa"/>
          </w:tcPr>
          <w:p w14:paraId="1877C218" w14:textId="77777777" w:rsidR="00A63928" w:rsidRDefault="00A63928" w:rsidP="00A63928">
            <w:pPr>
              <w:autoSpaceDE w:val="0"/>
              <w:autoSpaceDN w:val="0"/>
              <w:adjustRightInd w:val="0"/>
              <w:rPr>
                <w:rFonts w:ascii="Arial" w:eastAsia="宋体" w:hAnsi="Arial" w:cs="Arial"/>
                <w:sz w:val="20"/>
                <w:lang w:eastAsia="zh-CN"/>
              </w:rPr>
            </w:pPr>
            <w:r>
              <w:rPr>
                <w:rFonts w:ascii="Arial" w:eastAsia="宋体" w:hAnsi="Arial" w:cs="Arial" w:hint="eastAsia"/>
                <w:sz w:val="20"/>
                <w:lang w:eastAsia="zh-CN"/>
              </w:rPr>
              <w:t>R</w:t>
            </w:r>
            <w:r>
              <w:rPr>
                <w:rFonts w:ascii="Arial" w:eastAsia="宋体" w:hAnsi="Arial" w:cs="Arial"/>
                <w:sz w:val="20"/>
                <w:lang w:eastAsia="zh-CN"/>
              </w:rPr>
              <w:t>ejected.</w:t>
            </w:r>
          </w:p>
          <w:p w14:paraId="455DD448" w14:textId="77777777" w:rsidR="00A63928" w:rsidRDefault="00A63928" w:rsidP="00A63928">
            <w:pPr>
              <w:autoSpaceDE w:val="0"/>
              <w:autoSpaceDN w:val="0"/>
              <w:adjustRightInd w:val="0"/>
              <w:rPr>
                <w:rFonts w:ascii="Arial" w:eastAsia="宋体" w:hAnsi="Arial" w:cs="Arial"/>
                <w:sz w:val="20"/>
                <w:lang w:eastAsia="zh-CN"/>
              </w:rPr>
            </w:pPr>
          </w:p>
          <w:p w14:paraId="3BA5A586" w14:textId="55488A86" w:rsidR="00A63928" w:rsidRDefault="00A63928" w:rsidP="00A63928">
            <w:pPr>
              <w:autoSpaceDE w:val="0"/>
              <w:autoSpaceDN w:val="0"/>
              <w:adjustRightInd w:val="0"/>
              <w:rPr>
                <w:rFonts w:ascii="Arial" w:eastAsia="宋体" w:hAnsi="Arial" w:cs="Arial"/>
                <w:sz w:val="20"/>
                <w:lang w:eastAsia="zh-CN"/>
              </w:rPr>
            </w:pPr>
            <w:r>
              <w:rPr>
                <w:rFonts w:ascii="Arial" w:eastAsia="宋体" w:hAnsi="Arial" w:cs="Arial"/>
                <w:sz w:val="20"/>
                <w:lang w:eastAsia="zh-CN"/>
              </w:rPr>
              <w:t>CBINHI is the abbreviation of CH_BANDWIDTH_IN_NON_HT_INDICATOR which</w:t>
            </w:r>
            <w:r w:rsidR="0049313B">
              <w:rPr>
                <w:rFonts w:ascii="Arial" w:eastAsia="宋体" w:hAnsi="Arial" w:cs="Arial"/>
                <w:sz w:val="20"/>
                <w:lang w:eastAsia="zh-CN"/>
              </w:rPr>
              <w:t xml:space="preserve"> is</w:t>
            </w:r>
            <w:r>
              <w:rPr>
                <w:rFonts w:ascii="Arial" w:eastAsia="宋体" w:hAnsi="Arial" w:cs="Arial"/>
                <w:sz w:val="20"/>
                <w:lang w:eastAsia="zh-CN"/>
              </w:rPr>
              <w:t xml:space="preserve"> explained in the bottom of Figure 17-6. </w:t>
            </w:r>
          </w:p>
          <w:p w14:paraId="5CCBD793" w14:textId="28A3975E" w:rsidR="00A63928" w:rsidRDefault="00A63928" w:rsidP="00A63928">
            <w:pPr>
              <w:autoSpaceDE w:val="0"/>
              <w:autoSpaceDN w:val="0"/>
              <w:adjustRightInd w:val="0"/>
              <w:rPr>
                <w:rFonts w:ascii="Arial" w:eastAsia="宋体" w:hAnsi="Arial" w:cs="Arial"/>
                <w:sz w:val="20"/>
                <w:lang w:eastAsia="zh-CN"/>
              </w:rPr>
            </w:pPr>
            <w:r>
              <w:rPr>
                <w:rFonts w:ascii="Arial" w:eastAsia="宋体" w:hAnsi="Arial" w:cs="Arial"/>
                <w:sz w:val="20"/>
                <w:lang w:eastAsia="zh-CN"/>
              </w:rPr>
              <w:t xml:space="preserve">The bits 0 and 1 of CBINHI </w:t>
            </w:r>
            <w:r w:rsidR="006030EF">
              <w:rPr>
                <w:rFonts w:ascii="Arial" w:eastAsia="宋体" w:hAnsi="Arial" w:cs="Arial"/>
                <w:sz w:val="20"/>
                <w:lang w:eastAsia="zh-CN"/>
              </w:rPr>
              <w:t xml:space="preserve">are </w:t>
            </w:r>
            <w:r>
              <w:rPr>
                <w:rFonts w:ascii="Arial" w:eastAsia="宋体" w:hAnsi="Arial" w:cs="Arial"/>
                <w:sz w:val="20"/>
                <w:lang w:eastAsia="zh-CN"/>
              </w:rPr>
              <w:t>B5 and B6 of the first 7 bits of scrambling sequence</w:t>
            </w:r>
            <w:r w:rsidR="006030EF">
              <w:rPr>
                <w:rFonts w:ascii="Arial" w:eastAsia="宋体" w:hAnsi="Arial" w:cs="Arial"/>
                <w:sz w:val="20"/>
                <w:lang w:eastAsia="zh-CN"/>
              </w:rPr>
              <w:t>, respectively</w:t>
            </w:r>
            <w:r>
              <w:rPr>
                <w:rFonts w:ascii="Arial" w:eastAsia="宋体" w:hAnsi="Arial" w:cs="Arial"/>
                <w:sz w:val="20"/>
                <w:lang w:eastAsia="zh-CN"/>
              </w:rPr>
              <w:t xml:space="preserve"> (see Table 17-7)</w:t>
            </w:r>
            <w:r w:rsidR="006030EF">
              <w:rPr>
                <w:rFonts w:ascii="Arial" w:eastAsia="宋体" w:hAnsi="Arial" w:cs="Arial"/>
                <w:sz w:val="20"/>
                <w:lang w:eastAsia="zh-CN"/>
              </w:rPr>
              <w:t>.</w:t>
            </w:r>
          </w:p>
          <w:p w14:paraId="131A10B3" w14:textId="77777777" w:rsidR="00A63928" w:rsidRDefault="00A63928" w:rsidP="00A63928">
            <w:pPr>
              <w:autoSpaceDE w:val="0"/>
              <w:autoSpaceDN w:val="0"/>
              <w:adjustRightInd w:val="0"/>
              <w:rPr>
                <w:rFonts w:ascii="Arial" w:eastAsia="宋体" w:hAnsi="Arial" w:cs="Arial"/>
                <w:sz w:val="20"/>
                <w:lang w:eastAsia="zh-CN"/>
              </w:rPr>
            </w:pPr>
          </w:p>
          <w:p w14:paraId="69FF64E3" w14:textId="5F3DDEA9" w:rsidR="00A63928" w:rsidRDefault="00A63928" w:rsidP="00A63928">
            <w:pPr>
              <w:autoSpaceDE w:val="0"/>
              <w:autoSpaceDN w:val="0"/>
              <w:adjustRightInd w:val="0"/>
              <w:rPr>
                <w:rFonts w:ascii="Arial" w:eastAsia="宋体" w:hAnsi="Arial" w:cs="Arial"/>
                <w:sz w:val="20"/>
                <w:lang w:eastAsia="zh-CN"/>
              </w:rPr>
            </w:pPr>
            <w:r>
              <w:rPr>
                <w:rFonts w:ascii="Arial" w:eastAsia="宋体" w:hAnsi="Arial" w:cs="Arial" w:hint="eastAsia"/>
                <w:sz w:val="20"/>
                <w:lang w:eastAsia="zh-CN"/>
              </w:rPr>
              <w:lastRenderedPageBreak/>
              <w:t>T</w:t>
            </w:r>
            <w:r>
              <w:rPr>
                <w:rFonts w:ascii="Arial" w:eastAsia="宋体" w:hAnsi="Arial" w:cs="Arial"/>
                <w:sz w:val="20"/>
                <w:lang w:eastAsia="zh-CN"/>
              </w:rPr>
              <w:t>he values of CBINHI and the mapping to CBW can be found in Table 17-9a</w:t>
            </w:r>
            <w:r w:rsidR="00EB137A">
              <w:rPr>
                <w:rFonts w:ascii="Arial" w:eastAsia="宋体" w:hAnsi="Arial" w:cs="Arial"/>
                <w:sz w:val="20"/>
                <w:lang w:eastAsia="zh-CN"/>
              </w:rPr>
              <w:t>.</w:t>
            </w:r>
          </w:p>
          <w:p w14:paraId="6BE79666" w14:textId="77777777" w:rsidR="00A63928" w:rsidRDefault="00A63928" w:rsidP="00A63928">
            <w:pPr>
              <w:autoSpaceDE w:val="0"/>
              <w:autoSpaceDN w:val="0"/>
              <w:adjustRightInd w:val="0"/>
              <w:rPr>
                <w:rFonts w:ascii="Arial" w:hAnsi="Arial" w:cs="Arial"/>
                <w:sz w:val="20"/>
                <w:lang w:eastAsia="zh-CN"/>
              </w:rPr>
            </w:pPr>
          </w:p>
        </w:tc>
      </w:tr>
      <w:tr w:rsidR="00A63928" w:rsidRPr="004B0384" w14:paraId="3AC628D7" w14:textId="77777777" w:rsidTr="00A31B73">
        <w:trPr>
          <w:trHeight w:val="980"/>
        </w:trPr>
        <w:tc>
          <w:tcPr>
            <w:tcW w:w="721" w:type="dxa"/>
          </w:tcPr>
          <w:p w14:paraId="0C6E9AF2" w14:textId="5CB943AE" w:rsidR="00A63928" w:rsidRDefault="00A63928" w:rsidP="00A63928">
            <w:pPr>
              <w:autoSpaceDE w:val="0"/>
              <w:autoSpaceDN w:val="0"/>
              <w:adjustRightInd w:val="0"/>
              <w:rPr>
                <w:rFonts w:ascii="Arial" w:hAnsi="Arial" w:cs="Arial"/>
                <w:sz w:val="20"/>
              </w:rPr>
            </w:pPr>
            <w:r>
              <w:rPr>
                <w:rFonts w:ascii="Arial" w:hAnsi="Arial" w:cs="Arial"/>
                <w:sz w:val="20"/>
                <w:szCs w:val="20"/>
              </w:rPr>
              <w:lastRenderedPageBreak/>
              <w:t>5549</w:t>
            </w:r>
          </w:p>
        </w:tc>
        <w:tc>
          <w:tcPr>
            <w:tcW w:w="900" w:type="dxa"/>
          </w:tcPr>
          <w:p w14:paraId="0A3AF41C" w14:textId="4A6664F1" w:rsidR="00A63928" w:rsidRDefault="00A63928" w:rsidP="00A63928">
            <w:pPr>
              <w:autoSpaceDE w:val="0"/>
              <w:autoSpaceDN w:val="0"/>
              <w:adjustRightInd w:val="0"/>
              <w:rPr>
                <w:rFonts w:ascii="Arial" w:hAnsi="Arial" w:cs="Arial"/>
                <w:sz w:val="20"/>
              </w:rPr>
            </w:pPr>
            <w:r>
              <w:rPr>
                <w:rFonts w:ascii="Arial" w:hAnsi="Arial" w:cs="Arial"/>
                <w:sz w:val="20"/>
                <w:szCs w:val="20"/>
              </w:rPr>
              <w:t>JINYOUNG CHUN</w:t>
            </w:r>
          </w:p>
        </w:tc>
        <w:tc>
          <w:tcPr>
            <w:tcW w:w="720" w:type="dxa"/>
          </w:tcPr>
          <w:p w14:paraId="12B38082" w14:textId="553B5F9F" w:rsidR="00A63928" w:rsidRDefault="00A63928" w:rsidP="00A63928">
            <w:pPr>
              <w:autoSpaceDE w:val="0"/>
              <w:autoSpaceDN w:val="0"/>
              <w:adjustRightInd w:val="0"/>
              <w:rPr>
                <w:rFonts w:ascii="Arial" w:hAnsi="Arial" w:cs="Arial"/>
                <w:sz w:val="20"/>
              </w:rPr>
            </w:pPr>
            <w:r>
              <w:rPr>
                <w:rFonts w:ascii="Arial" w:hAnsi="Arial" w:cs="Arial"/>
                <w:sz w:val="20"/>
                <w:szCs w:val="20"/>
              </w:rPr>
              <w:t>17.3.5.5</w:t>
            </w:r>
          </w:p>
        </w:tc>
        <w:tc>
          <w:tcPr>
            <w:tcW w:w="900" w:type="dxa"/>
          </w:tcPr>
          <w:p w14:paraId="0B55C6C2" w14:textId="61D02A15" w:rsidR="00A63928" w:rsidRDefault="00A63928" w:rsidP="00A63928">
            <w:pPr>
              <w:autoSpaceDE w:val="0"/>
              <w:autoSpaceDN w:val="0"/>
              <w:adjustRightInd w:val="0"/>
              <w:rPr>
                <w:rFonts w:ascii="Arial" w:hAnsi="Arial" w:cs="Arial"/>
                <w:sz w:val="20"/>
              </w:rPr>
            </w:pPr>
            <w:r>
              <w:rPr>
                <w:rFonts w:ascii="Arial" w:hAnsi="Arial" w:cs="Arial"/>
                <w:sz w:val="20"/>
                <w:szCs w:val="20"/>
              </w:rPr>
              <w:t>238.64</w:t>
            </w:r>
          </w:p>
        </w:tc>
        <w:tc>
          <w:tcPr>
            <w:tcW w:w="2455" w:type="dxa"/>
          </w:tcPr>
          <w:p w14:paraId="74B6B78C" w14:textId="09EB40DF" w:rsidR="00A63928" w:rsidRDefault="00A63928" w:rsidP="00A63928">
            <w:pPr>
              <w:autoSpaceDE w:val="0"/>
              <w:autoSpaceDN w:val="0"/>
              <w:adjustRightInd w:val="0"/>
              <w:rPr>
                <w:rFonts w:ascii="Arial" w:hAnsi="Arial" w:cs="Arial"/>
                <w:sz w:val="20"/>
              </w:rPr>
            </w:pPr>
            <w:r>
              <w:rPr>
                <w:rFonts w:ascii="Arial" w:hAnsi="Arial" w:cs="Arial"/>
                <w:sz w:val="20"/>
                <w:szCs w:val="20"/>
              </w:rPr>
              <w:t>To avoid the confusion, add the text like 'except the above case'</w:t>
            </w:r>
          </w:p>
        </w:tc>
        <w:tc>
          <w:tcPr>
            <w:tcW w:w="2045" w:type="dxa"/>
          </w:tcPr>
          <w:p w14:paraId="20AC631B" w14:textId="21246B4D" w:rsidR="00A63928" w:rsidRDefault="00A63928" w:rsidP="00A63928">
            <w:pPr>
              <w:autoSpaceDE w:val="0"/>
              <w:autoSpaceDN w:val="0"/>
              <w:adjustRightInd w:val="0"/>
              <w:rPr>
                <w:rFonts w:ascii="Arial" w:hAnsi="Arial" w:cs="Arial"/>
                <w:sz w:val="20"/>
              </w:rPr>
            </w:pPr>
            <w:proofErr w:type="gramStart"/>
            <w:r>
              <w:rPr>
                <w:rFonts w:ascii="Arial" w:hAnsi="Arial" w:cs="Arial"/>
                <w:sz w:val="20"/>
                <w:szCs w:val="20"/>
              </w:rPr>
              <w:t>add</w:t>
            </w:r>
            <w:proofErr w:type="gramEnd"/>
            <w:r>
              <w:rPr>
                <w:rFonts w:ascii="Arial" w:hAnsi="Arial" w:cs="Arial"/>
                <w:sz w:val="20"/>
                <w:szCs w:val="20"/>
              </w:rPr>
              <w:t xml:space="preserve"> the text as follow:</w:t>
            </w:r>
            <w:r>
              <w:rPr>
                <w:rFonts w:ascii="Arial" w:hAnsi="Arial" w:cs="Arial"/>
                <w:sz w:val="20"/>
                <w:szCs w:val="20"/>
              </w:rPr>
              <w:br/>
            </w:r>
            <w:r>
              <w:rPr>
                <w:rFonts w:ascii="Arial" w:hAnsi="Arial" w:cs="Arial"/>
                <w:sz w:val="20"/>
                <w:szCs w:val="20"/>
              </w:rPr>
              <w:br/>
              <w:t>During reception by an EHT STA except the above case, the RXVECTOR parameter DYN_BANDWIDTH_IN_NON_HT shall be set to...</w:t>
            </w:r>
          </w:p>
        </w:tc>
        <w:tc>
          <w:tcPr>
            <w:tcW w:w="2775" w:type="dxa"/>
          </w:tcPr>
          <w:p w14:paraId="0D353CF8" w14:textId="77777777" w:rsidR="00A63928" w:rsidRDefault="00A63928" w:rsidP="00A63928">
            <w:pPr>
              <w:autoSpaceDE w:val="0"/>
              <w:autoSpaceDN w:val="0"/>
              <w:adjustRightInd w:val="0"/>
              <w:rPr>
                <w:rFonts w:ascii="Arial" w:eastAsia="宋体" w:hAnsi="Arial" w:cs="Arial"/>
                <w:sz w:val="20"/>
                <w:lang w:eastAsia="zh-CN"/>
              </w:rPr>
            </w:pPr>
            <w:r>
              <w:rPr>
                <w:rFonts w:ascii="Arial" w:eastAsia="宋体" w:hAnsi="Arial" w:cs="Arial"/>
                <w:sz w:val="20"/>
                <w:lang w:eastAsia="zh-CN"/>
              </w:rPr>
              <w:t xml:space="preserve">Revised </w:t>
            </w:r>
          </w:p>
          <w:p w14:paraId="4E70C152" w14:textId="77777777" w:rsidR="00A63928" w:rsidRDefault="00A63928" w:rsidP="00A63928">
            <w:pPr>
              <w:autoSpaceDE w:val="0"/>
              <w:autoSpaceDN w:val="0"/>
              <w:adjustRightInd w:val="0"/>
              <w:rPr>
                <w:rFonts w:ascii="Arial" w:eastAsia="宋体" w:hAnsi="Arial" w:cs="Arial"/>
                <w:sz w:val="20"/>
                <w:lang w:eastAsia="zh-CN"/>
              </w:rPr>
            </w:pPr>
          </w:p>
          <w:p w14:paraId="56B54EB7" w14:textId="26F2A873" w:rsidR="00A63928" w:rsidRDefault="00A63928" w:rsidP="00A63928">
            <w:pPr>
              <w:autoSpaceDE w:val="0"/>
              <w:autoSpaceDN w:val="0"/>
              <w:adjustRightInd w:val="0"/>
              <w:rPr>
                <w:rFonts w:ascii="Arial" w:hAnsi="Arial" w:cs="Arial"/>
                <w:sz w:val="20"/>
                <w:szCs w:val="20"/>
              </w:rPr>
            </w:pPr>
            <w:r>
              <w:rPr>
                <w:rFonts w:ascii="Arial" w:eastAsia="宋体" w:hAnsi="Arial" w:cs="Arial"/>
                <w:sz w:val="20"/>
                <w:lang w:eastAsia="zh-CN"/>
              </w:rPr>
              <w:t xml:space="preserve">The interpretation of </w:t>
            </w:r>
            <w:r>
              <w:rPr>
                <w:rFonts w:ascii="Arial" w:hAnsi="Arial" w:cs="Arial"/>
                <w:sz w:val="20"/>
                <w:szCs w:val="20"/>
              </w:rPr>
              <w:t xml:space="preserve">DYN_BANDWIDTH_IN_NON_HT is </w:t>
            </w:r>
            <w:r w:rsidR="00EB137A">
              <w:rPr>
                <w:rFonts w:ascii="Arial" w:hAnsi="Arial" w:cs="Arial"/>
                <w:sz w:val="20"/>
                <w:szCs w:val="20"/>
              </w:rPr>
              <w:t xml:space="preserve">the </w:t>
            </w:r>
            <w:r>
              <w:rPr>
                <w:rFonts w:ascii="Arial" w:hAnsi="Arial" w:cs="Arial"/>
                <w:sz w:val="20"/>
                <w:szCs w:val="20"/>
              </w:rPr>
              <w:t xml:space="preserve">same for EHT STA and pre-EHT STA. </w:t>
            </w:r>
            <w:r w:rsidR="00EB137A">
              <w:rPr>
                <w:rFonts w:ascii="Arial" w:hAnsi="Arial" w:cs="Arial"/>
                <w:sz w:val="20"/>
                <w:szCs w:val="20"/>
              </w:rPr>
              <w:t xml:space="preserve">The </w:t>
            </w:r>
            <w:r>
              <w:rPr>
                <w:rFonts w:ascii="Arial" w:hAnsi="Arial" w:cs="Arial"/>
                <w:sz w:val="20"/>
                <w:szCs w:val="20"/>
              </w:rPr>
              <w:t>related two paragraphs are re-org</w:t>
            </w:r>
            <w:r w:rsidR="00EB137A">
              <w:rPr>
                <w:rFonts w:ascii="Arial" w:hAnsi="Arial" w:cs="Arial"/>
                <w:sz w:val="20"/>
                <w:szCs w:val="20"/>
              </w:rPr>
              <w:t>a</w:t>
            </w:r>
            <w:r>
              <w:rPr>
                <w:rFonts w:ascii="Arial" w:hAnsi="Arial" w:cs="Arial"/>
                <w:sz w:val="20"/>
                <w:szCs w:val="20"/>
              </w:rPr>
              <w:t>nized.</w:t>
            </w:r>
          </w:p>
          <w:p w14:paraId="049999DA" w14:textId="77777777" w:rsidR="00A63928" w:rsidRDefault="00A63928" w:rsidP="00A63928">
            <w:pPr>
              <w:autoSpaceDE w:val="0"/>
              <w:autoSpaceDN w:val="0"/>
              <w:adjustRightInd w:val="0"/>
              <w:rPr>
                <w:rFonts w:ascii="Arial" w:hAnsi="Arial" w:cs="Arial"/>
                <w:sz w:val="20"/>
                <w:szCs w:val="20"/>
              </w:rPr>
            </w:pPr>
          </w:p>
          <w:p w14:paraId="13AFEBBB" w14:textId="335FB33B" w:rsidR="00A63928" w:rsidRPr="004241BF" w:rsidRDefault="00A63928" w:rsidP="00A63928">
            <w:pPr>
              <w:autoSpaceDE w:val="0"/>
              <w:autoSpaceDN w:val="0"/>
              <w:adjustRightInd w:val="0"/>
              <w:rPr>
                <w:rFonts w:ascii="Calibri" w:eastAsia="宋体" w:hAnsi="Calibri" w:cs="Calibri"/>
                <w:szCs w:val="18"/>
                <w:lang w:eastAsia="zh-CN"/>
              </w:rPr>
            </w:pPr>
            <w:proofErr w:type="spellStart"/>
            <w:r w:rsidRPr="004241BF">
              <w:rPr>
                <w:rFonts w:ascii="Calibri" w:hAnsi="Calibri" w:cs="Calibri"/>
                <w:szCs w:val="18"/>
                <w:lang w:eastAsia="zh-CN"/>
              </w:rPr>
              <w:t>TGbe</w:t>
            </w:r>
            <w:proofErr w:type="spellEnd"/>
            <w:r w:rsidRPr="004241BF">
              <w:rPr>
                <w:rFonts w:ascii="Calibri" w:hAnsi="Calibri" w:cs="Calibri"/>
                <w:szCs w:val="18"/>
                <w:lang w:eastAsia="zh-CN"/>
              </w:rPr>
              <w:t xml:space="preserve"> editor to make the changes shown in doc </w:t>
            </w:r>
            <w:r w:rsidR="002B0A0E">
              <w:rPr>
                <w:rFonts w:ascii="Calibri" w:hAnsi="Calibri" w:cs="Calibri"/>
                <w:szCs w:val="18"/>
                <w:lang w:eastAsia="zh-CN"/>
              </w:rPr>
              <w:t>21/1352r0</w:t>
            </w:r>
            <w:r w:rsidR="0019142D">
              <w:rPr>
                <w:rFonts w:ascii="Calibri" w:hAnsi="Calibri" w:cs="Calibri"/>
                <w:szCs w:val="18"/>
                <w:lang w:eastAsia="zh-CN"/>
              </w:rPr>
              <w:t xml:space="preserve"> under CID 5549</w:t>
            </w:r>
          </w:p>
          <w:p w14:paraId="1062D65B" w14:textId="77777777" w:rsidR="00A63928" w:rsidRDefault="00A63928" w:rsidP="00A63928">
            <w:pPr>
              <w:autoSpaceDE w:val="0"/>
              <w:autoSpaceDN w:val="0"/>
              <w:adjustRightInd w:val="0"/>
              <w:rPr>
                <w:rFonts w:ascii="Arial" w:hAnsi="Arial" w:cs="Arial"/>
                <w:sz w:val="20"/>
                <w:lang w:eastAsia="zh-CN"/>
              </w:rPr>
            </w:pPr>
          </w:p>
        </w:tc>
      </w:tr>
      <w:tr w:rsidR="00A63928" w:rsidRPr="004B0384" w14:paraId="18D55907" w14:textId="77777777" w:rsidTr="00A31B73">
        <w:trPr>
          <w:trHeight w:val="980"/>
        </w:trPr>
        <w:tc>
          <w:tcPr>
            <w:tcW w:w="721" w:type="dxa"/>
          </w:tcPr>
          <w:p w14:paraId="13B24856" w14:textId="5EF32CDD" w:rsidR="00A63928" w:rsidRDefault="00A63928" w:rsidP="00A63928">
            <w:pPr>
              <w:autoSpaceDE w:val="0"/>
              <w:autoSpaceDN w:val="0"/>
              <w:adjustRightInd w:val="0"/>
              <w:rPr>
                <w:rFonts w:ascii="Arial" w:hAnsi="Arial" w:cs="Arial"/>
                <w:sz w:val="20"/>
              </w:rPr>
            </w:pPr>
            <w:r>
              <w:rPr>
                <w:rFonts w:ascii="Arial" w:hAnsi="Arial" w:cs="Arial"/>
                <w:sz w:val="20"/>
                <w:szCs w:val="20"/>
              </w:rPr>
              <w:t>5233</w:t>
            </w:r>
          </w:p>
        </w:tc>
        <w:tc>
          <w:tcPr>
            <w:tcW w:w="900" w:type="dxa"/>
          </w:tcPr>
          <w:p w14:paraId="398DD665" w14:textId="320D0283" w:rsidR="00A63928" w:rsidRDefault="00A63928" w:rsidP="00A63928">
            <w:pPr>
              <w:autoSpaceDE w:val="0"/>
              <w:autoSpaceDN w:val="0"/>
              <w:adjustRightInd w:val="0"/>
              <w:rPr>
                <w:rFonts w:ascii="Arial" w:hAnsi="Arial" w:cs="Arial"/>
                <w:sz w:val="20"/>
              </w:rPr>
            </w:pPr>
            <w:r>
              <w:rPr>
                <w:rFonts w:ascii="Arial" w:hAnsi="Arial" w:cs="Arial"/>
                <w:sz w:val="20"/>
                <w:szCs w:val="20"/>
              </w:rPr>
              <w:t xml:space="preserve">Ilya </w:t>
            </w:r>
            <w:proofErr w:type="spellStart"/>
            <w:r>
              <w:rPr>
                <w:rFonts w:ascii="Arial" w:hAnsi="Arial" w:cs="Arial"/>
                <w:sz w:val="20"/>
                <w:szCs w:val="20"/>
              </w:rPr>
              <w:t>Levitsky</w:t>
            </w:r>
            <w:proofErr w:type="spellEnd"/>
          </w:p>
        </w:tc>
        <w:tc>
          <w:tcPr>
            <w:tcW w:w="720" w:type="dxa"/>
          </w:tcPr>
          <w:p w14:paraId="1166C1A7" w14:textId="38262878" w:rsidR="00A63928" w:rsidRDefault="00A63928" w:rsidP="00A63928">
            <w:pPr>
              <w:autoSpaceDE w:val="0"/>
              <w:autoSpaceDN w:val="0"/>
              <w:adjustRightInd w:val="0"/>
              <w:rPr>
                <w:rFonts w:ascii="Arial" w:hAnsi="Arial" w:cs="Arial"/>
                <w:sz w:val="20"/>
              </w:rPr>
            </w:pPr>
            <w:r>
              <w:rPr>
                <w:rFonts w:ascii="Arial" w:hAnsi="Arial" w:cs="Arial"/>
                <w:sz w:val="20"/>
                <w:szCs w:val="20"/>
              </w:rPr>
              <w:t>17.3.5.5</w:t>
            </w:r>
          </w:p>
        </w:tc>
        <w:tc>
          <w:tcPr>
            <w:tcW w:w="900" w:type="dxa"/>
          </w:tcPr>
          <w:p w14:paraId="2E1FD8CB" w14:textId="2AEB4502" w:rsidR="00A63928" w:rsidRDefault="00A63928" w:rsidP="00A63928">
            <w:pPr>
              <w:autoSpaceDE w:val="0"/>
              <w:autoSpaceDN w:val="0"/>
              <w:adjustRightInd w:val="0"/>
              <w:rPr>
                <w:rFonts w:ascii="Arial" w:hAnsi="Arial" w:cs="Arial"/>
                <w:sz w:val="20"/>
              </w:rPr>
            </w:pPr>
            <w:r>
              <w:rPr>
                <w:rFonts w:ascii="Arial" w:hAnsi="Arial" w:cs="Arial"/>
                <w:sz w:val="20"/>
                <w:szCs w:val="20"/>
              </w:rPr>
              <w:t>239.61</w:t>
            </w:r>
          </w:p>
        </w:tc>
        <w:tc>
          <w:tcPr>
            <w:tcW w:w="2455" w:type="dxa"/>
          </w:tcPr>
          <w:p w14:paraId="16CCB545" w14:textId="1EC32729" w:rsidR="00A63928" w:rsidRDefault="00A63928" w:rsidP="00A63928">
            <w:pPr>
              <w:autoSpaceDE w:val="0"/>
              <w:autoSpaceDN w:val="0"/>
              <w:adjustRightInd w:val="0"/>
              <w:rPr>
                <w:rFonts w:ascii="Arial" w:hAnsi="Arial" w:cs="Arial"/>
                <w:sz w:val="20"/>
              </w:rPr>
            </w:pPr>
            <w:r>
              <w:rPr>
                <w:rFonts w:ascii="Arial" w:hAnsi="Arial" w:cs="Arial"/>
                <w:sz w:val="20"/>
                <w:szCs w:val="20"/>
              </w:rPr>
              <w:t xml:space="preserve">Text may be </w:t>
            </w:r>
            <w:proofErr w:type="spellStart"/>
            <w:r>
              <w:rPr>
                <w:rFonts w:ascii="Arial" w:hAnsi="Arial" w:cs="Arial"/>
                <w:sz w:val="20"/>
                <w:szCs w:val="20"/>
              </w:rPr>
              <w:t>to</w:t>
            </w:r>
            <w:proofErr w:type="spellEnd"/>
            <w:r>
              <w:rPr>
                <w:rFonts w:ascii="Arial" w:hAnsi="Arial" w:cs="Arial"/>
                <w:sz w:val="20"/>
                <w:szCs w:val="20"/>
              </w:rPr>
              <w:t xml:space="preserve"> far from the previous line break.</w:t>
            </w:r>
          </w:p>
        </w:tc>
        <w:tc>
          <w:tcPr>
            <w:tcW w:w="2045" w:type="dxa"/>
          </w:tcPr>
          <w:p w14:paraId="4652E385" w14:textId="3FC203AC" w:rsidR="00A63928" w:rsidRDefault="00A63928" w:rsidP="00A63928">
            <w:pPr>
              <w:autoSpaceDE w:val="0"/>
              <w:autoSpaceDN w:val="0"/>
              <w:adjustRightInd w:val="0"/>
              <w:rPr>
                <w:rFonts w:ascii="Arial" w:hAnsi="Arial" w:cs="Arial"/>
                <w:sz w:val="20"/>
              </w:rPr>
            </w:pPr>
            <w:r>
              <w:rPr>
                <w:rFonts w:ascii="Arial" w:hAnsi="Arial" w:cs="Arial"/>
                <w:sz w:val="20"/>
                <w:szCs w:val="20"/>
              </w:rPr>
              <w:t>On this page, move text upwards, before the table 17-7</w:t>
            </w:r>
          </w:p>
        </w:tc>
        <w:tc>
          <w:tcPr>
            <w:tcW w:w="2775" w:type="dxa"/>
          </w:tcPr>
          <w:p w14:paraId="1113A4AB" w14:textId="13B41DD0" w:rsidR="00A63928" w:rsidRDefault="0019142D" w:rsidP="00A63928">
            <w:pPr>
              <w:autoSpaceDE w:val="0"/>
              <w:autoSpaceDN w:val="0"/>
              <w:adjustRightInd w:val="0"/>
              <w:rPr>
                <w:rFonts w:ascii="Arial" w:eastAsia="宋体" w:hAnsi="Arial" w:cs="Arial"/>
                <w:sz w:val="20"/>
                <w:lang w:eastAsia="zh-CN"/>
              </w:rPr>
            </w:pPr>
            <w:r>
              <w:rPr>
                <w:rFonts w:ascii="Arial" w:eastAsia="宋体" w:hAnsi="Arial" w:cs="Arial"/>
                <w:sz w:val="20"/>
                <w:lang w:eastAsia="zh-CN"/>
              </w:rPr>
              <w:t>Rejected</w:t>
            </w:r>
            <w:r w:rsidR="00A63928">
              <w:rPr>
                <w:rFonts w:ascii="Arial" w:eastAsia="宋体" w:hAnsi="Arial" w:cs="Arial"/>
                <w:sz w:val="20"/>
                <w:lang w:eastAsia="zh-CN"/>
              </w:rPr>
              <w:t xml:space="preserve"> </w:t>
            </w:r>
          </w:p>
          <w:p w14:paraId="39A0FD07" w14:textId="77777777" w:rsidR="00A63928" w:rsidRDefault="00A63928" w:rsidP="00A63928">
            <w:pPr>
              <w:autoSpaceDE w:val="0"/>
              <w:autoSpaceDN w:val="0"/>
              <w:adjustRightInd w:val="0"/>
              <w:rPr>
                <w:rFonts w:ascii="Arial" w:eastAsia="宋体" w:hAnsi="Arial" w:cs="Arial"/>
                <w:sz w:val="20"/>
                <w:lang w:eastAsia="zh-CN"/>
              </w:rPr>
            </w:pPr>
          </w:p>
          <w:p w14:paraId="7017C544" w14:textId="19CFD91B" w:rsidR="00A63928" w:rsidRDefault="00A63928" w:rsidP="00A63928">
            <w:pPr>
              <w:autoSpaceDE w:val="0"/>
              <w:autoSpaceDN w:val="0"/>
              <w:adjustRightInd w:val="0"/>
              <w:rPr>
                <w:rFonts w:ascii="Arial" w:eastAsia="宋体" w:hAnsi="Arial" w:cs="Arial"/>
                <w:sz w:val="20"/>
                <w:lang w:eastAsia="zh-CN"/>
              </w:rPr>
            </w:pPr>
            <w:r>
              <w:rPr>
                <w:rFonts w:ascii="Arial" w:eastAsia="宋体" w:hAnsi="Arial" w:cs="Arial"/>
                <w:sz w:val="20"/>
                <w:lang w:eastAsia="zh-CN"/>
              </w:rPr>
              <w:t xml:space="preserve">This paragraph and </w:t>
            </w:r>
            <w:r w:rsidR="001E2811">
              <w:rPr>
                <w:rFonts w:ascii="Arial" w:eastAsia="宋体" w:hAnsi="Arial" w:cs="Arial"/>
                <w:sz w:val="20"/>
                <w:lang w:eastAsia="zh-CN"/>
              </w:rPr>
              <w:t xml:space="preserve">the </w:t>
            </w:r>
            <w:r>
              <w:rPr>
                <w:rFonts w:ascii="Arial" w:eastAsia="宋体" w:hAnsi="Arial" w:cs="Arial"/>
                <w:sz w:val="20"/>
                <w:lang w:eastAsia="zh-CN"/>
              </w:rPr>
              <w:t>paragraph</w:t>
            </w:r>
            <w:r w:rsidR="001E2811">
              <w:rPr>
                <w:rFonts w:ascii="Arial" w:eastAsia="宋体" w:hAnsi="Arial" w:cs="Arial"/>
                <w:sz w:val="20"/>
                <w:lang w:eastAsia="zh-CN"/>
              </w:rPr>
              <w:t xml:space="preserve"> above</w:t>
            </w:r>
            <w:r>
              <w:rPr>
                <w:rFonts w:ascii="Arial" w:eastAsia="宋体" w:hAnsi="Arial" w:cs="Arial"/>
                <w:sz w:val="20"/>
                <w:lang w:eastAsia="zh-CN"/>
              </w:rPr>
              <w:t xml:space="preserve"> are re-org</w:t>
            </w:r>
            <w:r w:rsidR="001E2811">
              <w:rPr>
                <w:rFonts w:ascii="Arial" w:eastAsia="宋体" w:hAnsi="Arial" w:cs="Arial"/>
                <w:sz w:val="20"/>
                <w:lang w:eastAsia="zh-CN"/>
              </w:rPr>
              <w:t>a</w:t>
            </w:r>
            <w:r>
              <w:rPr>
                <w:rFonts w:ascii="Arial" w:eastAsia="宋体" w:hAnsi="Arial" w:cs="Arial"/>
                <w:sz w:val="20"/>
                <w:lang w:eastAsia="zh-CN"/>
              </w:rPr>
              <w:t>nized</w:t>
            </w:r>
            <w:r w:rsidR="001E2811">
              <w:rPr>
                <w:rFonts w:ascii="Arial" w:eastAsia="宋体" w:hAnsi="Arial" w:cs="Arial"/>
                <w:sz w:val="20"/>
                <w:lang w:eastAsia="zh-CN"/>
              </w:rPr>
              <w:t xml:space="preserve"> in D1.1</w:t>
            </w:r>
            <w:r>
              <w:rPr>
                <w:rFonts w:ascii="Arial" w:eastAsia="宋体" w:hAnsi="Arial" w:cs="Arial"/>
                <w:sz w:val="20"/>
                <w:lang w:eastAsia="zh-CN"/>
              </w:rPr>
              <w:t>,</w:t>
            </w:r>
            <w:r w:rsidR="00263C69">
              <w:rPr>
                <w:rFonts w:ascii="Arial" w:eastAsia="宋体" w:hAnsi="Arial" w:cs="Arial"/>
                <w:sz w:val="20"/>
                <w:lang w:eastAsia="zh-CN"/>
              </w:rPr>
              <w:t xml:space="preserve"> and specifically,</w:t>
            </w:r>
            <w:r>
              <w:rPr>
                <w:rFonts w:ascii="Arial" w:eastAsia="宋体" w:hAnsi="Arial" w:cs="Arial"/>
                <w:sz w:val="20"/>
                <w:lang w:eastAsia="zh-CN"/>
              </w:rPr>
              <w:t xml:space="preserve"> this sentence is removed.</w:t>
            </w:r>
          </w:p>
          <w:p w14:paraId="5AF7A5BB" w14:textId="77777777" w:rsidR="00A63928" w:rsidRDefault="00A63928" w:rsidP="00A63928">
            <w:pPr>
              <w:autoSpaceDE w:val="0"/>
              <w:autoSpaceDN w:val="0"/>
              <w:adjustRightInd w:val="0"/>
              <w:rPr>
                <w:rFonts w:ascii="Arial" w:eastAsia="宋体" w:hAnsi="Arial" w:cs="Arial"/>
                <w:sz w:val="20"/>
                <w:lang w:eastAsia="zh-CN"/>
              </w:rPr>
            </w:pPr>
          </w:p>
          <w:p w14:paraId="74EF3BC8" w14:textId="77777777" w:rsidR="00A63928" w:rsidRDefault="00A63928" w:rsidP="0019142D">
            <w:pPr>
              <w:autoSpaceDE w:val="0"/>
              <w:autoSpaceDN w:val="0"/>
              <w:adjustRightInd w:val="0"/>
              <w:rPr>
                <w:rFonts w:ascii="Arial" w:hAnsi="Arial" w:cs="Arial"/>
                <w:sz w:val="20"/>
                <w:lang w:eastAsia="zh-CN"/>
              </w:rPr>
            </w:pPr>
          </w:p>
        </w:tc>
      </w:tr>
      <w:tr w:rsidR="00A63928" w:rsidRPr="00732850" w14:paraId="3FE65E4F" w14:textId="77777777" w:rsidTr="00A31B73">
        <w:trPr>
          <w:trHeight w:val="980"/>
        </w:trPr>
        <w:tc>
          <w:tcPr>
            <w:tcW w:w="721" w:type="dxa"/>
          </w:tcPr>
          <w:p w14:paraId="4E94A6BC" w14:textId="40228E33" w:rsidR="00A63928" w:rsidRDefault="00A63928" w:rsidP="00A63928">
            <w:pPr>
              <w:autoSpaceDE w:val="0"/>
              <w:autoSpaceDN w:val="0"/>
              <w:adjustRightInd w:val="0"/>
              <w:rPr>
                <w:rFonts w:ascii="Arial" w:hAnsi="Arial" w:cs="Arial"/>
                <w:sz w:val="20"/>
              </w:rPr>
            </w:pPr>
            <w:r>
              <w:rPr>
                <w:rFonts w:ascii="Arial" w:hAnsi="Arial" w:cs="Arial"/>
                <w:sz w:val="20"/>
                <w:szCs w:val="20"/>
              </w:rPr>
              <w:t>5550</w:t>
            </w:r>
          </w:p>
        </w:tc>
        <w:tc>
          <w:tcPr>
            <w:tcW w:w="900" w:type="dxa"/>
          </w:tcPr>
          <w:p w14:paraId="37CD6AC4" w14:textId="08B613FF" w:rsidR="00A63928" w:rsidRDefault="00A63928" w:rsidP="00A63928">
            <w:pPr>
              <w:autoSpaceDE w:val="0"/>
              <w:autoSpaceDN w:val="0"/>
              <w:adjustRightInd w:val="0"/>
              <w:rPr>
                <w:rFonts w:ascii="Arial" w:hAnsi="Arial" w:cs="Arial"/>
                <w:sz w:val="20"/>
              </w:rPr>
            </w:pPr>
            <w:r>
              <w:rPr>
                <w:rFonts w:ascii="Arial" w:hAnsi="Arial" w:cs="Arial"/>
                <w:sz w:val="20"/>
                <w:szCs w:val="20"/>
              </w:rPr>
              <w:t>JINYOUNG CHUN</w:t>
            </w:r>
          </w:p>
        </w:tc>
        <w:tc>
          <w:tcPr>
            <w:tcW w:w="720" w:type="dxa"/>
          </w:tcPr>
          <w:p w14:paraId="5E85AD54" w14:textId="4C29CC77" w:rsidR="00A63928" w:rsidRDefault="00A63928" w:rsidP="00A63928">
            <w:pPr>
              <w:autoSpaceDE w:val="0"/>
              <w:autoSpaceDN w:val="0"/>
              <w:adjustRightInd w:val="0"/>
              <w:rPr>
                <w:rFonts w:ascii="Arial" w:hAnsi="Arial" w:cs="Arial"/>
                <w:sz w:val="20"/>
              </w:rPr>
            </w:pPr>
            <w:r>
              <w:rPr>
                <w:rFonts w:ascii="Arial" w:hAnsi="Arial" w:cs="Arial"/>
                <w:sz w:val="20"/>
                <w:szCs w:val="20"/>
              </w:rPr>
              <w:t>17.3.5.5</w:t>
            </w:r>
          </w:p>
        </w:tc>
        <w:tc>
          <w:tcPr>
            <w:tcW w:w="900" w:type="dxa"/>
          </w:tcPr>
          <w:p w14:paraId="49575E56" w14:textId="7A95DF39" w:rsidR="00A63928" w:rsidRDefault="00A63928" w:rsidP="00A63928">
            <w:pPr>
              <w:autoSpaceDE w:val="0"/>
              <w:autoSpaceDN w:val="0"/>
              <w:adjustRightInd w:val="0"/>
              <w:rPr>
                <w:rFonts w:ascii="Arial" w:hAnsi="Arial" w:cs="Arial"/>
                <w:sz w:val="20"/>
              </w:rPr>
            </w:pPr>
            <w:r>
              <w:rPr>
                <w:rFonts w:ascii="Arial" w:hAnsi="Arial" w:cs="Arial"/>
                <w:sz w:val="20"/>
                <w:szCs w:val="20"/>
              </w:rPr>
              <w:t>239.28</w:t>
            </w:r>
          </w:p>
        </w:tc>
        <w:tc>
          <w:tcPr>
            <w:tcW w:w="2455" w:type="dxa"/>
          </w:tcPr>
          <w:p w14:paraId="37CAD585" w14:textId="62A1806C" w:rsidR="00A63928" w:rsidRDefault="00A63928" w:rsidP="00A63928">
            <w:pPr>
              <w:autoSpaceDE w:val="0"/>
              <w:autoSpaceDN w:val="0"/>
              <w:adjustRightInd w:val="0"/>
              <w:rPr>
                <w:rFonts w:ascii="Arial" w:hAnsi="Arial" w:cs="Arial"/>
                <w:sz w:val="20"/>
              </w:rPr>
            </w:pPr>
            <w:r>
              <w:rPr>
                <w:rFonts w:ascii="Arial" w:hAnsi="Arial" w:cs="Arial"/>
                <w:sz w:val="20"/>
                <w:szCs w:val="20"/>
              </w:rPr>
              <w:t>In Table 17-7, can't we use the RXVECTOR when CH_BANDWODTH_IN_NON_HT is present and DYN_BANDWIDTH_IN_NON_HT is not present?</w:t>
            </w:r>
          </w:p>
        </w:tc>
        <w:tc>
          <w:tcPr>
            <w:tcW w:w="2045" w:type="dxa"/>
          </w:tcPr>
          <w:p w14:paraId="7B6E25B5" w14:textId="68C88CAB" w:rsidR="00A63928" w:rsidRDefault="00A63928" w:rsidP="00A63928">
            <w:pPr>
              <w:autoSpaceDE w:val="0"/>
              <w:autoSpaceDN w:val="0"/>
              <w:adjustRightInd w:val="0"/>
              <w:rPr>
                <w:rFonts w:ascii="Arial" w:hAnsi="Arial" w:cs="Arial"/>
                <w:sz w:val="20"/>
              </w:rPr>
            </w:pPr>
            <w:r>
              <w:rPr>
                <w:rFonts w:ascii="Arial" w:hAnsi="Arial" w:cs="Arial"/>
                <w:sz w:val="20"/>
                <w:szCs w:val="20"/>
              </w:rPr>
              <w:t>add the case if need</w:t>
            </w:r>
          </w:p>
        </w:tc>
        <w:tc>
          <w:tcPr>
            <w:tcW w:w="2775" w:type="dxa"/>
          </w:tcPr>
          <w:p w14:paraId="70C9695D" w14:textId="77777777" w:rsidR="00A63928" w:rsidRDefault="00A63928" w:rsidP="00A63928">
            <w:pPr>
              <w:autoSpaceDE w:val="0"/>
              <w:autoSpaceDN w:val="0"/>
              <w:adjustRightInd w:val="0"/>
              <w:rPr>
                <w:rFonts w:ascii="Arial" w:eastAsia="宋体" w:hAnsi="Arial" w:cs="Arial"/>
                <w:sz w:val="20"/>
                <w:lang w:eastAsia="zh-CN"/>
              </w:rPr>
            </w:pPr>
            <w:r>
              <w:rPr>
                <w:rFonts w:ascii="Arial" w:eastAsia="宋体" w:hAnsi="Arial" w:cs="Arial" w:hint="eastAsia"/>
                <w:sz w:val="20"/>
                <w:lang w:eastAsia="zh-CN"/>
              </w:rPr>
              <w:t>R</w:t>
            </w:r>
            <w:r>
              <w:rPr>
                <w:rFonts w:ascii="Arial" w:eastAsia="宋体" w:hAnsi="Arial" w:cs="Arial"/>
                <w:sz w:val="20"/>
                <w:lang w:eastAsia="zh-CN"/>
              </w:rPr>
              <w:t>ejected.</w:t>
            </w:r>
          </w:p>
          <w:p w14:paraId="79DC0E8A" w14:textId="77777777" w:rsidR="00A63928" w:rsidRDefault="00A63928" w:rsidP="00A63928">
            <w:pPr>
              <w:autoSpaceDE w:val="0"/>
              <w:autoSpaceDN w:val="0"/>
              <w:adjustRightInd w:val="0"/>
              <w:rPr>
                <w:rFonts w:ascii="Arial" w:eastAsia="宋体" w:hAnsi="Arial" w:cs="Arial"/>
                <w:sz w:val="20"/>
                <w:lang w:eastAsia="zh-CN"/>
              </w:rPr>
            </w:pPr>
          </w:p>
          <w:p w14:paraId="490DAA00" w14:textId="07DCE364" w:rsidR="00A63928" w:rsidRDefault="00A63928" w:rsidP="00A63928">
            <w:pPr>
              <w:autoSpaceDE w:val="0"/>
              <w:autoSpaceDN w:val="0"/>
              <w:adjustRightInd w:val="0"/>
              <w:rPr>
                <w:rFonts w:ascii="Arial" w:eastAsia="宋体" w:hAnsi="Arial" w:cs="Arial"/>
                <w:sz w:val="20"/>
                <w:lang w:eastAsia="zh-CN"/>
              </w:rPr>
            </w:pPr>
            <w:r>
              <w:rPr>
                <w:rFonts w:ascii="Arial" w:eastAsia="宋体" w:hAnsi="Arial" w:cs="Arial"/>
                <w:sz w:val="20"/>
                <w:lang w:eastAsia="zh-CN"/>
              </w:rPr>
              <w:t xml:space="preserve">The </w:t>
            </w:r>
            <w:r w:rsidR="007A7B65">
              <w:rPr>
                <w:rFonts w:ascii="Arial" w:eastAsia="宋体" w:hAnsi="Arial" w:cs="Arial"/>
                <w:sz w:val="20"/>
                <w:lang w:eastAsia="zh-CN"/>
              </w:rPr>
              <w:t xml:space="preserve">draft </w:t>
            </w:r>
            <w:r>
              <w:rPr>
                <w:rFonts w:ascii="Arial" w:eastAsia="宋体" w:hAnsi="Arial" w:cs="Arial"/>
                <w:sz w:val="20"/>
                <w:lang w:eastAsia="zh-CN"/>
              </w:rPr>
              <w:t>spec</w:t>
            </w:r>
            <w:r w:rsidR="007A7B65">
              <w:rPr>
                <w:rFonts w:ascii="Arial" w:eastAsia="宋体" w:hAnsi="Arial" w:cs="Arial"/>
                <w:sz w:val="20"/>
                <w:lang w:eastAsia="zh-CN"/>
              </w:rPr>
              <w:t>ification</w:t>
            </w:r>
            <w:r>
              <w:rPr>
                <w:rFonts w:ascii="Arial" w:eastAsia="宋体" w:hAnsi="Arial" w:cs="Arial"/>
                <w:sz w:val="20"/>
                <w:lang w:eastAsia="zh-CN"/>
              </w:rPr>
              <w:t xml:space="preserve"> already </w:t>
            </w:r>
            <w:r w:rsidR="007A7B65">
              <w:rPr>
                <w:rFonts w:ascii="Arial" w:eastAsia="宋体" w:hAnsi="Arial" w:cs="Arial"/>
                <w:sz w:val="20"/>
                <w:lang w:eastAsia="zh-CN"/>
              </w:rPr>
              <w:t xml:space="preserve">clarifies </w:t>
            </w:r>
            <w:r>
              <w:rPr>
                <w:rFonts w:ascii="Arial" w:eastAsia="宋体" w:hAnsi="Arial" w:cs="Arial"/>
                <w:sz w:val="20"/>
                <w:lang w:eastAsia="zh-CN"/>
              </w:rPr>
              <w:t xml:space="preserve">that this case </w:t>
            </w:r>
            <w:r w:rsidR="008A2515">
              <w:rPr>
                <w:rFonts w:ascii="Arial" w:eastAsia="宋体" w:hAnsi="Arial" w:cs="Arial"/>
                <w:sz w:val="20"/>
                <w:lang w:eastAsia="zh-CN"/>
              </w:rPr>
              <w:t>does</w:t>
            </w:r>
            <w:r>
              <w:rPr>
                <w:rFonts w:ascii="Arial" w:eastAsia="宋体" w:hAnsi="Arial" w:cs="Arial"/>
                <w:sz w:val="20"/>
                <w:lang w:eastAsia="zh-CN"/>
              </w:rPr>
              <w:t xml:space="preserve"> not </w:t>
            </w:r>
            <w:r w:rsidR="008A2515">
              <w:rPr>
                <w:rFonts w:ascii="Arial" w:eastAsia="宋体" w:hAnsi="Arial" w:cs="Arial"/>
                <w:sz w:val="20"/>
                <w:lang w:eastAsia="zh-CN"/>
              </w:rPr>
              <w:t>exist</w:t>
            </w:r>
            <w:r>
              <w:rPr>
                <w:rFonts w:ascii="Arial" w:eastAsia="宋体" w:hAnsi="Arial" w:cs="Arial"/>
                <w:sz w:val="20"/>
                <w:lang w:eastAsia="zh-CN"/>
              </w:rPr>
              <w:t>.</w:t>
            </w:r>
          </w:p>
          <w:p w14:paraId="0A26CAC8" w14:textId="0CE063AD" w:rsidR="00A63928" w:rsidRDefault="00A63928" w:rsidP="00A63928">
            <w:pPr>
              <w:widowControl w:val="0"/>
              <w:autoSpaceDE w:val="0"/>
              <w:autoSpaceDN w:val="0"/>
              <w:adjustRightInd w:val="0"/>
              <w:jc w:val="left"/>
              <w:rPr>
                <w:rFonts w:ascii="TimesNewRomanPSMT" w:hAnsi="TimesNewRomanPSMT" w:cs="TimesNewRomanPSMT"/>
                <w:color w:val="000000"/>
                <w:sz w:val="20"/>
                <w:lang w:val="en-US"/>
              </w:rPr>
            </w:pPr>
            <w:r>
              <w:rPr>
                <w:rFonts w:ascii="TimesNewRomanPSMT" w:hAnsi="TimesNewRomanPSMT" w:cs="TimesNewRomanPSMT"/>
                <w:color w:val="000000"/>
                <w:sz w:val="20"/>
                <w:lang w:val="en-US"/>
              </w:rPr>
              <w:t xml:space="preserve">“A VHT STA shall include both the CH_BANDWIDTH_IN_NON_HT and DYN_BANDWIDTH_IN_NON_HT parameters in the RXVECTOR if the PPDU format is NON_HT” (see page 1787 in </w:t>
            </w:r>
            <w:proofErr w:type="spellStart"/>
            <w:r>
              <w:rPr>
                <w:rFonts w:ascii="TimesNewRomanPSMT" w:hAnsi="TimesNewRomanPSMT" w:cs="TimesNewRomanPSMT"/>
                <w:color w:val="000000"/>
                <w:sz w:val="20"/>
                <w:lang w:val="en-US"/>
              </w:rPr>
              <w:t>REVmd</w:t>
            </w:r>
            <w:proofErr w:type="spellEnd"/>
            <w:r>
              <w:rPr>
                <w:rFonts w:ascii="TimesNewRomanPSMT" w:hAnsi="TimesNewRomanPSMT" w:cs="TimesNewRomanPSMT"/>
                <w:color w:val="000000"/>
                <w:sz w:val="20"/>
                <w:lang w:val="en-US"/>
              </w:rPr>
              <w:t xml:space="preserve"> D5.0)</w:t>
            </w:r>
          </w:p>
          <w:p w14:paraId="4BA97B27" w14:textId="77777777" w:rsidR="00A63928" w:rsidRDefault="00A63928" w:rsidP="00A63928">
            <w:pPr>
              <w:autoSpaceDE w:val="0"/>
              <w:autoSpaceDN w:val="0"/>
              <w:adjustRightInd w:val="0"/>
              <w:rPr>
                <w:rFonts w:ascii="Arial" w:hAnsi="Arial" w:cs="Arial"/>
                <w:sz w:val="20"/>
                <w:lang w:eastAsia="zh-CN"/>
              </w:rPr>
            </w:pPr>
          </w:p>
        </w:tc>
      </w:tr>
      <w:tr w:rsidR="00A63928" w:rsidRPr="004B0384" w14:paraId="37521865" w14:textId="77777777" w:rsidTr="00A31B73">
        <w:trPr>
          <w:trHeight w:val="980"/>
        </w:trPr>
        <w:tc>
          <w:tcPr>
            <w:tcW w:w="721" w:type="dxa"/>
          </w:tcPr>
          <w:p w14:paraId="2CEBC6C0" w14:textId="0D3E1DDF" w:rsidR="00A63928" w:rsidRDefault="00A63928" w:rsidP="00A63928">
            <w:pPr>
              <w:autoSpaceDE w:val="0"/>
              <w:autoSpaceDN w:val="0"/>
              <w:adjustRightInd w:val="0"/>
              <w:rPr>
                <w:rFonts w:ascii="Arial" w:hAnsi="Arial" w:cs="Arial"/>
                <w:sz w:val="20"/>
              </w:rPr>
            </w:pPr>
            <w:r>
              <w:rPr>
                <w:rFonts w:ascii="Arial" w:hAnsi="Arial" w:cs="Arial"/>
                <w:sz w:val="20"/>
                <w:szCs w:val="20"/>
              </w:rPr>
              <w:t>5551</w:t>
            </w:r>
          </w:p>
        </w:tc>
        <w:tc>
          <w:tcPr>
            <w:tcW w:w="900" w:type="dxa"/>
          </w:tcPr>
          <w:p w14:paraId="6C348844" w14:textId="230CA4DE" w:rsidR="00A63928" w:rsidRDefault="00A63928" w:rsidP="00A63928">
            <w:pPr>
              <w:autoSpaceDE w:val="0"/>
              <w:autoSpaceDN w:val="0"/>
              <w:adjustRightInd w:val="0"/>
              <w:rPr>
                <w:rFonts w:ascii="Arial" w:hAnsi="Arial" w:cs="Arial"/>
                <w:sz w:val="20"/>
              </w:rPr>
            </w:pPr>
            <w:r>
              <w:rPr>
                <w:rFonts w:ascii="Arial" w:hAnsi="Arial" w:cs="Arial"/>
                <w:sz w:val="20"/>
                <w:szCs w:val="20"/>
              </w:rPr>
              <w:t>JINYOUNG CHUN</w:t>
            </w:r>
          </w:p>
        </w:tc>
        <w:tc>
          <w:tcPr>
            <w:tcW w:w="720" w:type="dxa"/>
          </w:tcPr>
          <w:p w14:paraId="365C94B6" w14:textId="371D9C9C" w:rsidR="00A63928" w:rsidRDefault="00A63928" w:rsidP="00A63928">
            <w:pPr>
              <w:autoSpaceDE w:val="0"/>
              <w:autoSpaceDN w:val="0"/>
              <w:adjustRightInd w:val="0"/>
              <w:rPr>
                <w:rFonts w:ascii="Arial" w:hAnsi="Arial" w:cs="Arial"/>
                <w:sz w:val="20"/>
              </w:rPr>
            </w:pPr>
            <w:r>
              <w:rPr>
                <w:rFonts w:ascii="Arial" w:hAnsi="Arial" w:cs="Arial"/>
                <w:sz w:val="20"/>
                <w:szCs w:val="20"/>
              </w:rPr>
              <w:t>17.3.5.5</w:t>
            </w:r>
          </w:p>
        </w:tc>
        <w:tc>
          <w:tcPr>
            <w:tcW w:w="900" w:type="dxa"/>
          </w:tcPr>
          <w:p w14:paraId="18C1D546" w14:textId="060DDCD9" w:rsidR="00A63928" w:rsidRDefault="00A63928" w:rsidP="00A63928">
            <w:pPr>
              <w:autoSpaceDE w:val="0"/>
              <w:autoSpaceDN w:val="0"/>
              <w:adjustRightInd w:val="0"/>
              <w:rPr>
                <w:rFonts w:ascii="Arial" w:hAnsi="Arial" w:cs="Arial"/>
                <w:sz w:val="20"/>
              </w:rPr>
            </w:pPr>
            <w:r>
              <w:rPr>
                <w:rFonts w:ascii="Arial" w:hAnsi="Arial" w:cs="Arial"/>
                <w:sz w:val="20"/>
                <w:szCs w:val="20"/>
              </w:rPr>
              <w:t>239.29</w:t>
            </w:r>
          </w:p>
        </w:tc>
        <w:tc>
          <w:tcPr>
            <w:tcW w:w="2455" w:type="dxa"/>
          </w:tcPr>
          <w:p w14:paraId="5F1F9906" w14:textId="5CDE31F1" w:rsidR="00A63928" w:rsidRDefault="00A63928" w:rsidP="00A63928">
            <w:pPr>
              <w:autoSpaceDE w:val="0"/>
              <w:autoSpaceDN w:val="0"/>
              <w:adjustRightInd w:val="0"/>
              <w:rPr>
                <w:rFonts w:ascii="Arial" w:hAnsi="Arial" w:cs="Arial"/>
                <w:sz w:val="20"/>
              </w:rPr>
            </w:pPr>
            <w:r>
              <w:rPr>
                <w:rFonts w:ascii="Arial" w:hAnsi="Arial" w:cs="Arial"/>
                <w:sz w:val="20"/>
                <w:szCs w:val="20"/>
              </w:rPr>
              <w:t>Define CBINHI first. Is it RXVECTOR? Or just use CBINH in RXVECTOR.</w:t>
            </w:r>
          </w:p>
        </w:tc>
        <w:tc>
          <w:tcPr>
            <w:tcW w:w="2045" w:type="dxa"/>
          </w:tcPr>
          <w:p w14:paraId="5A3E56AA" w14:textId="532EE4D5" w:rsidR="00A63928" w:rsidRDefault="00A63928" w:rsidP="00A63928">
            <w:pPr>
              <w:autoSpaceDE w:val="0"/>
              <w:autoSpaceDN w:val="0"/>
              <w:adjustRightInd w:val="0"/>
              <w:rPr>
                <w:rFonts w:ascii="Arial" w:hAnsi="Arial" w:cs="Arial"/>
                <w:sz w:val="20"/>
              </w:rPr>
            </w:pPr>
            <w:r>
              <w:rPr>
                <w:rFonts w:ascii="Arial" w:hAnsi="Arial" w:cs="Arial"/>
                <w:sz w:val="20"/>
                <w:szCs w:val="20"/>
              </w:rPr>
              <w:t>as a comment</w:t>
            </w:r>
          </w:p>
        </w:tc>
        <w:tc>
          <w:tcPr>
            <w:tcW w:w="2775" w:type="dxa"/>
          </w:tcPr>
          <w:p w14:paraId="21FC7FF2" w14:textId="77777777" w:rsidR="00A63928" w:rsidRDefault="00A63928" w:rsidP="00A63928">
            <w:pPr>
              <w:autoSpaceDE w:val="0"/>
              <w:autoSpaceDN w:val="0"/>
              <w:adjustRightInd w:val="0"/>
              <w:rPr>
                <w:rFonts w:ascii="Arial" w:eastAsia="宋体" w:hAnsi="Arial" w:cs="Arial"/>
                <w:sz w:val="20"/>
                <w:lang w:eastAsia="zh-CN"/>
              </w:rPr>
            </w:pPr>
            <w:r>
              <w:rPr>
                <w:rFonts w:ascii="Arial" w:eastAsia="宋体" w:hAnsi="Arial" w:cs="Arial" w:hint="eastAsia"/>
                <w:sz w:val="20"/>
                <w:lang w:eastAsia="zh-CN"/>
              </w:rPr>
              <w:t>R</w:t>
            </w:r>
            <w:r>
              <w:rPr>
                <w:rFonts w:ascii="Arial" w:eastAsia="宋体" w:hAnsi="Arial" w:cs="Arial"/>
                <w:sz w:val="20"/>
                <w:lang w:eastAsia="zh-CN"/>
              </w:rPr>
              <w:t>ejected</w:t>
            </w:r>
          </w:p>
          <w:p w14:paraId="4D6C0A2C" w14:textId="2B7ED26D" w:rsidR="00A63928" w:rsidRDefault="00A63928" w:rsidP="00A63928">
            <w:pPr>
              <w:pStyle w:val="SP14106502"/>
              <w:spacing w:before="480" w:after="240"/>
              <w:rPr>
                <w:rFonts w:ascii="Arial" w:hAnsi="Arial" w:cs="Arial"/>
                <w:sz w:val="20"/>
                <w:szCs w:val="20"/>
              </w:rPr>
            </w:pPr>
            <w:r>
              <w:rPr>
                <w:rFonts w:ascii="Arial" w:hAnsi="Arial" w:cs="Arial"/>
                <w:sz w:val="20"/>
                <w:szCs w:val="20"/>
              </w:rPr>
              <w:t>CBINHI is the a</w:t>
            </w:r>
            <w:r w:rsidRPr="00ED0188">
              <w:rPr>
                <w:rFonts w:ascii="Arial" w:hAnsi="Arial" w:cs="Arial"/>
                <w:sz w:val="20"/>
                <w:szCs w:val="20"/>
              </w:rPr>
              <w:t>bbreviation</w:t>
            </w:r>
            <w:r>
              <w:rPr>
                <w:rFonts w:ascii="Arial" w:hAnsi="Arial" w:cs="Arial"/>
                <w:sz w:val="20"/>
                <w:szCs w:val="20"/>
              </w:rPr>
              <w:t xml:space="preserve"> of CH_BANDWIDTH_IN_NON_HT_INDICATOR</w:t>
            </w:r>
            <w:r w:rsidR="006E4D69">
              <w:rPr>
                <w:rFonts w:ascii="Arial" w:hAnsi="Arial" w:cs="Arial"/>
                <w:sz w:val="20"/>
                <w:szCs w:val="20"/>
              </w:rPr>
              <w:t xml:space="preserve"> that is</w:t>
            </w:r>
            <w:r>
              <w:rPr>
                <w:rFonts w:ascii="Arial" w:hAnsi="Arial" w:cs="Arial"/>
                <w:sz w:val="20"/>
                <w:szCs w:val="20"/>
              </w:rPr>
              <w:t xml:space="preserve"> defined in Figure 17-6.</w:t>
            </w:r>
          </w:p>
          <w:p w14:paraId="35BF7F56" w14:textId="3B5B6774" w:rsidR="00A63928" w:rsidRPr="00ED0188" w:rsidRDefault="00A63928" w:rsidP="00A63928">
            <w:pPr>
              <w:pStyle w:val="Default"/>
              <w:rPr>
                <w:color w:val="auto"/>
                <w:sz w:val="20"/>
                <w:szCs w:val="20"/>
              </w:rPr>
            </w:pPr>
            <w:r w:rsidRPr="00ED0188">
              <w:rPr>
                <w:color w:val="auto"/>
                <w:sz w:val="20"/>
                <w:szCs w:val="20"/>
              </w:rPr>
              <w:lastRenderedPageBreak/>
              <w:t xml:space="preserve">The use of CBINHI and CBINH </w:t>
            </w:r>
            <w:r>
              <w:rPr>
                <w:color w:val="auto"/>
                <w:sz w:val="20"/>
                <w:szCs w:val="20"/>
              </w:rPr>
              <w:t xml:space="preserve">here </w:t>
            </w:r>
            <w:r w:rsidRPr="00ED0188">
              <w:rPr>
                <w:color w:val="auto"/>
                <w:sz w:val="20"/>
                <w:szCs w:val="20"/>
              </w:rPr>
              <w:t xml:space="preserve">follows </w:t>
            </w:r>
            <w:r>
              <w:rPr>
                <w:color w:val="auto"/>
                <w:sz w:val="20"/>
                <w:szCs w:val="20"/>
              </w:rPr>
              <w:t>the baseline s</w:t>
            </w:r>
            <w:r w:rsidR="00244633">
              <w:rPr>
                <w:color w:val="auto"/>
                <w:sz w:val="20"/>
                <w:szCs w:val="20"/>
              </w:rPr>
              <w:t>tandard</w:t>
            </w:r>
            <w:r w:rsidR="00524721">
              <w:rPr>
                <w:color w:val="auto"/>
                <w:sz w:val="20"/>
                <w:szCs w:val="20"/>
              </w:rPr>
              <w:t>.</w:t>
            </w:r>
          </w:p>
          <w:p w14:paraId="248FAFA5" w14:textId="73081D9E" w:rsidR="00A63928" w:rsidRPr="00ED0188" w:rsidRDefault="00A63928" w:rsidP="00A63928">
            <w:pPr>
              <w:autoSpaceDE w:val="0"/>
              <w:autoSpaceDN w:val="0"/>
              <w:adjustRightInd w:val="0"/>
              <w:rPr>
                <w:rFonts w:ascii="Arial" w:eastAsia="宋体" w:hAnsi="Arial" w:cs="Arial"/>
                <w:sz w:val="20"/>
                <w:lang w:eastAsia="zh-CN"/>
              </w:rPr>
            </w:pPr>
          </w:p>
        </w:tc>
      </w:tr>
      <w:tr w:rsidR="00A63928" w:rsidRPr="004B0384" w14:paraId="22E83E6F" w14:textId="77777777" w:rsidTr="00A31B73">
        <w:trPr>
          <w:trHeight w:val="980"/>
        </w:trPr>
        <w:tc>
          <w:tcPr>
            <w:tcW w:w="721" w:type="dxa"/>
          </w:tcPr>
          <w:p w14:paraId="40521D43" w14:textId="06DE1037" w:rsidR="00A63928" w:rsidRDefault="00A63928" w:rsidP="00A63928">
            <w:pPr>
              <w:autoSpaceDE w:val="0"/>
              <w:autoSpaceDN w:val="0"/>
              <w:adjustRightInd w:val="0"/>
              <w:rPr>
                <w:rFonts w:ascii="Arial" w:hAnsi="Arial" w:cs="Arial"/>
                <w:sz w:val="20"/>
              </w:rPr>
            </w:pPr>
            <w:r>
              <w:rPr>
                <w:rFonts w:ascii="Arial" w:hAnsi="Arial" w:cs="Arial"/>
                <w:sz w:val="20"/>
                <w:szCs w:val="20"/>
              </w:rPr>
              <w:lastRenderedPageBreak/>
              <w:t>5553</w:t>
            </w:r>
          </w:p>
        </w:tc>
        <w:tc>
          <w:tcPr>
            <w:tcW w:w="900" w:type="dxa"/>
          </w:tcPr>
          <w:p w14:paraId="293963D1" w14:textId="1020C475" w:rsidR="00A63928" w:rsidRDefault="00A63928" w:rsidP="00A63928">
            <w:pPr>
              <w:autoSpaceDE w:val="0"/>
              <w:autoSpaceDN w:val="0"/>
              <w:adjustRightInd w:val="0"/>
              <w:rPr>
                <w:rFonts w:ascii="Arial" w:hAnsi="Arial" w:cs="Arial"/>
                <w:sz w:val="20"/>
              </w:rPr>
            </w:pPr>
            <w:r>
              <w:rPr>
                <w:rFonts w:ascii="Arial" w:hAnsi="Arial" w:cs="Arial"/>
                <w:sz w:val="20"/>
                <w:szCs w:val="20"/>
              </w:rPr>
              <w:t>JINYOUNG CHUN</w:t>
            </w:r>
          </w:p>
        </w:tc>
        <w:tc>
          <w:tcPr>
            <w:tcW w:w="720" w:type="dxa"/>
          </w:tcPr>
          <w:p w14:paraId="19B6FF8D" w14:textId="541D7200" w:rsidR="00A63928" w:rsidRDefault="00A63928" w:rsidP="00A63928">
            <w:pPr>
              <w:autoSpaceDE w:val="0"/>
              <w:autoSpaceDN w:val="0"/>
              <w:adjustRightInd w:val="0"/>
              <w:rPr>
                <w:rFonts w:ascii="Arial" w:hAnsi="Arial" w:cs="Arial"/>
                <w:sz w:val="20"/>
              </w:rPr>
            </w:pPr>
            <w:r>
              <w:rPr>
                <w:rFonts w:ascii="Arial" w:hAnsi="Arial" w:cs="Arial"/>
                <w:sz w:val="20"/>
                <w:szCs w:val="20"/>
              </w:rPr>
              <w:t>17.3.5.5</w:t>
            </w:r>
          </w:p>
        </w:tc>
        <w:tc>
          <w:tcPr>
            <w:tcW w:w="900" w:type="dxa"/>
          </w:tcPr>
          <w:p w14:paraId="1C7687A9" w14:textId="08AB5E5E" w:rsidR="00A63928" w:rsidRDefault="00A63928" w:rsidP="00A63928">
            <w:pPr>
              <w:autoSpaceDE w:val="0"/>
              <w:autoSpaceDN w:val="0"/>
              <w:adjustRightInd w:val="0"/>
              <w:rPr>
                <w:rFonts w:ascii="Arial" w:hAnsi="Arial" w:cs="Arial"/>
                <w:sz w:val="20"/>
              </w:rPr>
            </w:pPr>
            <w:r>
              <w:rPr>
                <w:rFonts w:ascii="Arial" w:hAnsi="Arial" w:cs="Arial"/>
                <w:sz w:val="20"/>
                <w:szCs w:val="20"/>
              </w:rPr>
              <w:t>240.24</w:t>
            </w:r>
          </w:p>
        </w:tc>
        <w:tc>
          <w:tcPr>
            <w:tcW w:w="2455" w:type="dxa"/>
          </w:tcPr>
          <w:p w14:paraId="0A3F2428" w14:textId="314FF2FF" w:rsidR="00A63928" w:rsidRDefault="00A63928" w:rsidP="00A63928">
            <w:pPr>
              <w:autoSpaceDE w:val="0"/>
              <w:autoSpaceDN w:val="0"/>
              <w:adjustRightInd w:val="0"/>
              <w:rPr>
                <w:rFonts w:ascii="Arial" w:hAnsi="Arial" w:cs="Arial"/>
                <w:sz w:val="20"/>
              </w:rPr>
            </w:pPr>
            <w:r>
              <w:rPr>
                <w:rFonts w:ascii="Arial" w:hAnsi="Arial" w:cs="Arial"/>
                <w:sz w:val="20"/>
                <w:szCs w:val="20"/>
              </w:rPr>
              <w:t>In Table 17-9a, there's no such RXVECTOR. What is CH_BANDWIDTH_IN_NO</w:t>
            </w:r>
            <w:r>
              <w:rPr>
                <w:rFonts w:ascii="Arial" w:hAnsi="Arial" w:cs="Arial"/>
                <w:sz w:val="20"/>
                <w:szCs w:val="20"/>
              </w:rPr>
              <w:br/>
              <w:t>N_HT_INDICATOR with what length? Let's define first and use Bits 0 and 1.</w:t>
            </w:r>
            <w:r>
              <w:rPr>
                <w:rFonts w:ascii="Arial" w:hAnsi="Arial" w:cs="Arial"/>
                <w:sz w:val="20"/>
                <w:szCs w:val="20"/>
              </w:rPr>
              <w:br/>
              <w:t>Or just reuse CH_BANDWIDTH_IN_NON_HT in RXVECTOR as it is</w:t>
            </w:r>
          </w:p>
        </w:tc>
        <w:tc>
          <w:tcPr>
            <w:tcW w:w="2045" w:type="dxa"/>
          </w:tcPr>
          <w:p w14:paraId="335ACA21" w14:textId="6329F8FA" w:rsidR="00A63928" w:rsidRDefault="00A63928" w:rsidP="00A63928">
            <w:pPr>
              <w:autoSpaceDE w:val="0"/>
              <w:autoSpaceDN w:val="0"/>
              <w:adjustRightInd w:val="0"/>
              <w:rPr>
                <w:rFonts w:ascii="Arial" w:hAnsi="Arial" w:cs="Arial"/>
                <w:sz w:val="20"/>
              </w:rPr>
            </w:pPr>
            <w:r>
              <w:rPr>
                <w:rFonts w:ascii="Arial" w:hAnsi="Arial" w:cs="Arial"/>
                <w:sz w:val="20"/>
                <w:szCs w:val="20"/>
              </w:rPr>
              <w:t>as a comment</w:t>
            </w:r>
          </w:p>
        </w:tc>
        <w:tc>
          <w:tcPr>
            <w:tcW w:w="2775" w:type="dxa"/>
          </w:tcPr>
          <w:p w14:paraId="5C416E94" w14:textId="77777777" w:rsidR="00A63928" w:rsidRDefault="00A63928" w:rsidP="00A63928">
            <w:pPr>
              <w:autoSpaceDE w:val="0"/>
              <w:autoSpaceDN w:val="0"/>
              <w:adjustRightInd w:val="0"/>
              <w:rPr>
                <w:rFonts w:ascii="Arial" w:eastAsia="宋体" w:hAnsi="Arial" w:cs="Arial"/>
                <w:sz w:val="20"/>
                <w:lang w:eastAsia="zh-CN"/>
              </w:rPr>
            </w:pPr>
            <w:r>
              <w:rPr>
                <w:rFonts w:ascii="Arial" w:eastAsia="宋体" w:hAnsi="Arial" w:cs="Arial" w:hint="eastAsia"/>
                <w:sz w:val="20"/>
                <w:lang w:eastAsia="zh-CN"/>
              </w:rPr>
              <w:t>R</w:t>
            </w:r>
            <w:r>
              <w:rPr>
                <w:rFonts w:ascii="Arial" w:eastAsia="宋体" w:hAnsi="Arial" w:cs="Arial"/>
                <w:sz w:val="20"/>
                <w:lang w:eastAsia="zh-CN"/>
              </w:rPr>
              <w:t>ejected</w:t>
            </w:r>
          </w:p>
          <w:p w14:paraId="553C02D9" w14:textId="77777777" w:rsidR="00A63928" w:rsidRDefault="00A63928" w:rsidP="00A63928">
            <w:pPr>
              <w:autoSpaceDE w:val="0"/>
              <w:autoSpaceDN w:val="0"/>
              <w:adjustRightInd w:val="0"/>
              <w:rPr>
                <w:rFonts w:ascii="Arial" w:eastAsia="宋体" w:hAnsi="Arial" w:cs="Arial"/>
                <w:sz w:val="20"/>
                <w:lang w:eastAsia="zh-CN"/>
              </w:rPr>
            </w:pPr>
          </w:p>
          <w:p w14:paraId="71100EEB" w14:textId="3C38960D" w:rsidR="00A63928" w:rsidRPr="00ED0188" w:rsidRDefault="00A63928" w:rsidP="00A63928">
            <w:pPr>
              <w:pStyle w:val="Default"/>
              <w:rPr>
                <w:color w:val="auto"/>
                <w:sz w:val="20"/>
                <w:szCs w:val="20"/>
              </w:rPr>
            </w:pPr>
            <w:r>
              <w:rPr>
                <w:color w:val="auto"/>
                <w:sz w:val="20"/>
                <w:szCs w:val="20"/>
              </w:rPr>
              <w:t xml:space="preserve">There are both </w:t>
            </w:r>
            <w:r w:rsidRPr="00B244D9">
              <w:rPr>
                <w:color w:val="auto"/>
                <w:sz w:val="20"/>
                <w:szCs w:val="20"/>
              </w:rPr>
              <w:t xml:space="preserve">CH_BANDWIDTH_IN_NON_HT_INDICATOR and CH_BANDWIDTH_IN_NON_HT in </w:t>
            </w:r>
            <w:r w:rsidR="00524721">
              <w:rPr>
                <w:color w:val="auto"/>
                <w:sz w:val="20"/>
                <w:szCs w:val="20"/>
              </w:rPr>
              <w:t>the baseline standard</w:t>
            </w:r>
            <w:r w:rsidR="00B30E05">
              <w:rPr>
                <w:rFonts w:eastAsia="宋体" w:hint="eastAsia"/>
                <w:color w:val="auto"/>
                <w:sz w:val="20"/>
                <w:szCs w:val="20"/>
                <w:lang w:eastAsia="zh-CN"/>
              </w:rPr>
              <w:t>.</w:t>
            </w:r>
            <w:r w:rsidR="000427EC" w:rsidRPr="00B244D9">
              <w:rPr>
                <w:color w:val="auto"/>
                <w:sz w:val="20"/>
                <w:szCs w:val="20"/>
              </w:rPr>
              <w:t xml:space="preserve"> </w:t>
            </w:r>
            <w:r w:rsidR="000427EC">
              <w:rPr>
                <w:color w:val="auto"/>
                <w:sz w:val="20"/>
                <w:szCs w:val="20"/>
              </w:rPr>
              <w:t>P</w:t>
            </w:r>
            <w:r w:rsidR="000427EC" w:rsidRPr="00B244D9">
              <w:rPr>
                <w:color w:val="auto"/>
                <w:sz w:val="20"/>
                <w:szCs w:val="20"/>
              </w:rPr>
              <w:t xml:space="preserve">lease </w:t>
            </w:r>
            <w:r w:rsidRPr="00B244D9">
              <w:rPr>
                <w:color w:val="auto"/>
                <w:sz w:val="20"/>
                <w:szCs w:val="20"/>
              </w:rPr>
              <w:t xml:space="preserve">find </w:t>
            </w:r>
            <w:r w:rsidR="000427EC">
              <w:rPr>
                <w:color w:val="auto"/>
                <w:sz w:val="20"/>
                <w:szCs w:val="20"/>
              </w:rPr>
              <w:t xml:space="preserve">the </w:t>
            </w:r>
            <w:r w:rsidRPr="00B244D9">
              <w:rPr>
                <w:color w:val="auto"/>
                <w:sz w:val="20"/>
                <w:szCs w:val="20"/>
              </w:rPr>
              <w:t xml:space="preserve">details in Table 17-9 and Table 17-7 in IEEE802.11 </w:t>
            </w:r>
            <w:proofErr w:type="spellStart"/>
            <w:r w:rsidRPr="00B244D9">
              <w:rPr>
                <w:color w:val="auto"/>
                <w:sz w:val="20"/>
                <w:szCs w:val="20"/>
              </w:rPr>
              <w:t>REVmd</w:t>
            </w:r>
            <w:proofErr w:type="spellEnd"/>
            <w:r w:rsidRPr="00B244D9">
              <w:rPr>
                <w:color w:val="auto"/>
                <w:sz w:val="20"/>
                <w:szCs w:val="20"/>
              </w:rPr>
              <w:t xml:space="preserve"> D5.0.</w:t>
            </w:r>
          </w:p>
          <w:p w14:paraId="3D092549" w14:textId="77777777" w:rsidR="00A63928" w:rsidRDefault="00A63928" w:rsidP="00A63928">
            <w:pPr>
              <w:autoSpaceDE w:val="0"/>
              <w:autoSpaceDN w:val="0"/>
              <w:adjustRightInd w:val="0"/>
              <w:rPr>
                <w:rFonts w:ascii="Arial" w:hAnsi="Arial" w:cs="Arial"/>
                <w:sz w:val="20"/>
                <w:lang w:eastAsia="zh-CN"/>
              </w:rPr>
            </w:pPr>
          </w:p>
        </w:tc>
      </w:tr>
      <w:tr w:rsidR="00A63928" w:rsidRPr="004B0384" w14:paraId="3EC72075" w14:textId="77777777" w:rsidTr="00A31B73">
        <w:trPr>
          <w:trHeight w:val="980"/>
        </w:trPr>
        <w:tc>
          <w:tcPr>
            <w:tcW w:w="721" w:type="dxa"/>
          </w:tcPr>
          <w:p w14:paraId="5342317E" w14:textId="77777777" w:rsidR="00A63928" w:rsidRPr="004B0384" w:rsidRDefault="00A63928" w:rsidP="00A63928">
            <w:pPr>
              <w:autoSpaceDE w:val="0"/>
              <w:autoSpaceDN w:val="0"/>
              <w:adjustRightInd w:val="0"/>
              <w:rPr>
                <w:rFonts w:ascii="Calibri" w:hAnsi="Calibri" w:cs="Calibri"/>
                <w:sz w:val="20"/>
                <w:lang w:eastAsia="zh-CN"/>
              </w:rPr>
            </w:pPr>
            <w:r>
              <w:rPr>
                <w:rFonts w:ascii="Arial" w:hAnsi="Arial" w:cs="Arial"/>
                <w:sz w:val="20"/>
                <w:szCs w:val="20"/>
              </w:rPr>
              <w:t>4975</w:t>
            </w:r>
          </w:p>
        </w:tc>
        <w:tc>
          <w:tcPr>
            <w:tcW w:w="900" w:type="dxa"/>
          </w:tcPr>
          <w:p w14:paraId="2D719A13" w14:textId="77777777" w:rsidR="00A63928" w:rsidRPr="004B0384" w:rsidRDefault="00A63928" w:rsidP="00A63928">
            <w:pPr>
              <w:autoSpaceDE w:val="0"/>
              <w:autoSpaceDN w:val="0"/>
              <w:adjustRightInd w:val="0"/>
              <w:rPr>
                <w:rFonts w:ascii="Calibri" w:hAnsi="Calibri" w:cs="Calibri"/>
                <w:sz w:val="20"/>
                <w:lang w:eastAsia="zh-CN"/>
              </w:rPr>
            </w:pPr>
            <w:r>
              <w:rPr>
                <w:rFonts w:ascii="Arial" w:hAnsi="Arial" w:cs="Arial"/>
                <w:sz w:val="20"/>
                <w:szCs w:val="20"/>
              </w:rPr>
              <w:t>Eunsung Park</w:t>
            </w:r>
          </w:p>
        </w:tc>
        <w:tc>
          <w:tcPr>
            <w:tcW w:w="720" w:type="dxa"/>
          </w:tcPr>
          <w:p w14:paraId="7A308E09" w14:textId="77777777" w:rsidR="00A63928" w:rsidRPr="004B0384" w:rsidRDefault="00A63928" w:rsidP="00A63928">
            <w:pPr>
              <w:autoSpaceDE w:val="0"/>
              <w:autoSpaceDN w:val="0"/>
              <w:adjustRightInd w:val="0"/>
              <w:rPr>
                <w:rFonts w:ascii="Calibri" w:hAnsi="Calibri" w:cs="Calibri"/>
                <w:sz w:val="20"/>
                <w:lang w:eastAsia="zh-CN"/>
              </w:rPr>
            </w:pPr>
            <w:r>
              <w:rPr>
                <w:rFonts w:ascii="Arial" w:hAnsi="Arial" w:cs="Arial"/>
                <w:sz w:val="20"/>
                <w:szCs w:val="20"/>
              </w:rPr>
              <w:t>17.3.5.5</w:t>
            </w:r>
          </w:p>
        </w:tc>
        <w:tc>
          <w:tcPr>
            <w:tcW w:w="900" w:type="dxa"/>
          </w:tcPr>
          <w:p w14:paraId="33C5E5E2" w14:textId="77777777" w:rsidR="00A63928" w:rsidRPr="004B0384" w:rsidRDefault="00A63928" w:rsidP="00A63928">
            <w:pPr>
              <w:autoSpaceDE w:val="0"/>
              <w:autoSpaceDN w:val="0"/>
              <w:adjustRightInd w:val="0"/>
              <w:rPr>
                <w:rFonts w:ascii="Calibri" w:hAnsi="Calibri" w:cs="Calibri"/>
                <w:sz w:val="20"/>
                <w:lang w:eastAsia="zh-CN"/>
              </w:rPr>
            </w:pPr>
            <w:r>
              <w:rPr>
                <w:rFonts w:ascii="Arial" w:hAnsi="Arial" w:cs="Arial"/>
                <w:sz w:val="20"/>
                <w:szCs w:val="20"/>
              </w:rPr>
              <w:t>239.57</w:t>
            </w:r>
          </w:p>
        </w:tc>
        <w:tc>
          <w:tcPr>
            <w:tcW w:w="2455" w:type="dxa"/>
          </w:tcPr>
          <w:p w14:paraId="4A10D742" w14:textId="77777777" w:rsidR="00A63928" w:rsidRPr="001E5D24" w:rsidRDefault="00A63928" w:rsidP="00A63928">
            <w:pPr>
              <w:autoSpaceDE w:val="0"/>
              <w:autoSpaceDN w:val="0"/>
              <w:adjustRightInd w:val="0"/>
              <w:rPr>
                <w:rFonts w:ascii="Calibri" w:hAnsi="Calibri" w:cs="Calibri"/>
                <w:sz w:val="20"/>
                <w:highlight w:val="yellow"/>
                <w:lang w:eastAsia="zh-CN"/>
              </w:rPr>
            </w:pPr>
            <w:r w:rsidRPr="001E5D24">
              <w:rPr>
                <w:rFonts w:ascii="Arial" w:hAnsi="Arial" w:cs="Arial"/>
                <w:sz w:val="20"/>
                <w:szCs w:val="20"/>
                <w:highlight w:val="yellow"/>
              </w:rPr>
              <w:t>It would be better to set the value in bits 0 and 1 of CH_BANDWIDTH_IN_NON_HT to 3 not 0 when indicating 320 MHz BW. The reasons are as follows.</w:t>
            </w:r>
            <w:r w:rsidRPr="001E5D24">
              <w:rPr>
                <w:rFonts w:ascii="Arial" w:hAnsi="Arial" w:cs="Arial"/>
                <w:sz w:val="20"/>
                <w:szCs w:val="20"/>
                <w:highlight w:val="yellow"/>
              </w:rPr>
              <w:br/>
              <w:t>We agreed that U-SIG has BW/puncturing information to enable OBSS/</w:t>
            </w:r>
            <w:proofErr w:type="spellStart"/>
            <w:r w:rsidRPr="001E5D24">
              <w:rPr>
                <w:rFonts w:ascii="Arial" w:hAnsi="Arial" w:cs="Arial"/>
                <w:sz w:val="20"/>
                <w:szCs w:val="20"/>
                <w:highlight w:val="yellow"/>
              </w:rPr>
              <w:t>unassociated</w:t>
            </w:r>
            <w:proofErr w:type="spellEnd"/>
            <w:r w:rsidRPr="001E5D24">
              <w:rPr>
                <w:rFonts w:ascii="Arial" w:hAnsi="Arial" w:cs="Arial"/>
                <w:sz w:val="20"/>
                <w:szCs w:val="20"/>
                <w:highlight w:val="yellow"/>
              </w:rPr>
              <w:t xml:space="preserve"> STAs as well as associated STAs to use this information for a better channel use. That means OBSS STAs can use the BW/puncturing information of other PPDUs when trying to transmit their own PPDU, and thus, to prevent interference from OBSS/</w:t>
            </w:r>
            <w:proofErr w:type="spellStart"/>
            <w:r w:rsidRPr="001E5D24">
              <w:rPr>
                <w:rFonts w:ascii="Arial" w:hAnsi="Arial" w:cs="Arial"/>
                <w:sz w:val="20"/>
                <w:szCs w:val="20"/>
                <w:highlight w:val="yellow"/>
              </w:rPr>
              <w:t>unassociated</w:t>
            </w:r>
            <w:proofErr w:type="spellEnd"/>
            <w:r w:rsidRPr="001E5D24">
              <w:rPr>
                <w:rFonts w:ascii="Arial" w:hAnsi="Arial" w:cs="Arial"/>
                <w:sz w:val="20"/>
                <w:szCs w:val="20"/>
                <w:highlight w:val="yellow"/>
              </w:rPr>
              <w:t xml:space="preserve"> STAs it would be better to set the </w:t>
            </w:r>
            <w:proofErr w:type="spellStart"/>
            <w:r w:rsidRPr="001E5D24">
              <w:rPr>
                <w:rFonts w:ascii="Arial" w:hAnsi="Arial" w:cs="Arial"/>
                <w:sz w:val="20"/>
                <w:szCs w:val="20"/>
                <w:highlight w:val="yellow"/>
              </w:rPr>
              <w:t>the</w:t>
            </w:r>
            <w:proofErr w:type="spellEnd"/>
            <w:r w:rsidRPr="001E5D24">
              <w:rPr>
                <w:rFonts w:ascii="Arial" w:hAnsi="Arial" w:cs="Arial"/>
                <w:sz w:val="20"/>
                <w:szCs w:val="20"/>
                <w:highlight w:val="yellow"/>
              </w:rPr>
              <w:t xml:space="preserve"> value to 3 which is interpreted as 160MHz for OBSS/</w:t>
            </w:r>
            <w:proofErr w:type="spellStart"/>
            <w:r w:rsidRPr="001E5D24">
              <w:rPr>
                <w:rFonts w:ascii="Arial" w:hAnsi="Arial" w:cs="Arial"/>
                <w:sz w:val="20"/>
                <w:szCs w:val="20"/>
                <w:highlight w:val="yellow"/>
              </w:rPr>
              <w:t>unassociated</w:t>
            </w:r>
            <w:proofErr w:type="spellEnd"/>
            <w:r w:rsidRPr="001E5D24">
              <w:rPr>
                <w:rFonts w:ascii="Arial" w:hAnsi="Arial" w:cs="Arial"/>
                <w:sz w:val="20"/>
                <w:szCs w:val="20"/>
                <w:highlight w:val="yellow"/>
              </w:rPr>
              <w:t xml:space="preserve"> VHT/HE STAs. Note that 160MHz is the maximum bandwidth for OBSS/</w:t>
            </w:r>
            <w:proofErr w:type="spellStart"/>
            <w:r w:rsidRPr="001E5D24">
              <w:rPr>
                <w:rFonts w:ascii="Arial" w:hAnsi="Arial" w:cs="Arial"/>
                <w:sz w:val="20"/>
                <w:szCs w:val="20"/>
                <w:highlight w:val="yellow"/>
              </w:rPr>
              <w:t>unassociated</w:t>
            </w:r>
            <w:proofErr w:type="spellEnd"/>
            <w:r w:rsidRPr="001E5D24">
              <w:rPr>
                <w:rFonts w:ascii="Arial" w:hAnsi="Arial" w:cs="Arial"/>
                <w:sz w:val="20"/>
                <w:szCs w:val="20"/>
                <w:highlight w:val="yellow"/>
              </w:rPr>
              <w:t xml:space="preserve"> VHT/HE STAs.</w:t>
            </w:r>
            <w:r w:rsidRPr="001E5D24">
              <w:rPr>
                <w:rFonts w:ascii="Arial" w:hAnsi="Arial" w:cs="Arial"/>
                <w:sz w:val="20"/>
                <w:szCs w:val="20"/>
                <w:highlight w:val="yellow"/>
              </w:rPr>
              <w:br/>
            </w:r>
            <w:r w:rsidRPr="001E5D24">
              <w:rPr>
                <w:rFonts w:ascii="Arial" w:hAnsi="Arial" w:cs="Arial"/>
                <w:sz w:val="20"/>
                <w:szCs w:val="20"/>
                <w:highlight w:val="yellow"/>
              </w:rPr>
              <w:lastRenderedPageBreak/>
              <w:t xml:space="preserve">Another reason is that in 11ax BW of the PPDU which carries a Trigger frame needs to be equal to or larger than that of TB PPDU solicited by the Trigger frame. However, for example, when 320MHz EHT TB PPDU is solicited by the Trigger frame contained in the 320MHz non-HT Dup PPDU, HE STAs interpret the BW (indicated in the service field) of PPDU carrying Trigger frame as 20MHz and the BW (indicated in the Common Info field of the Trigger frame) of TB PPDU as 160MHz. It can cause problems with HE STA's </w:t>
            </w:r>
            <w:proofErr w:type="spellStart"/>
            <w:r w:rsidRPr="001E5D24">
              <w:rPr>
                <w:rFonts w:ascii="Arial" w:hAnsi="Arial" w:cs="Arial"/>
                <w:sz w:val="20"/>
                <w:szCs w:val="20"/>
                <w:highlight w:val="yellow"/>
              </w:rPr>
              <w:t>behavior</w:t>
            </w:r>
            <w:proofErr w:type="spellEnd"/>
            <w:r w:rsidRPr="001E5D24">
              <w:rPr>
                <w:rFonts w:ascii="Arial" w:hAnsi="Arial" w:cs="Arial"/>
                <w:sz w:val="20"/>
                <w:szCs w:val="20"/>
                <w:highlight w:val="yellow"/>
              </w:rPr>
              <w:t>. For example, since this may not be a valid frame in 11ax, I guess it could happen that (OBSS) HE STAs do not set NAV.</w:t>
            </w:r>
            <w:r w:rsidRPr="001E5D24">
              <w:rPr>
                <w:rFonts w:ascii="Arial" w:hAnsi="Arial" w:cs="Arial"/>
                <w:sz w:val="20"/>
                <w:szCs w:val="20"/>
                <w:highlight w:val="yellow"/>
              </w:rPr>
              <w:br/>
              <w:t>The last reason is that OBSS HE STAs which are capable of PSR consider that the PSRR BW is 20MHz while they can receive 160MHz signal. In that case, there may be a problem with calculating transmit power when conducting PSR. Depending on the implementation, some of the HE STAs cannot handle this situation (a 160MHz PPDU with 20MHz BW indication).</w:t>
            </w:r>
          </w:p>
        </w:tc>
        <w:tc>
          <w:tcPr>
            <w:tcW w:w="2045" w:type="dxa"/>
          </w:tcPr>
          <w:p w14:paraId="031ED5BF" w14:textId="77777777" w:rsidR="00A63928" w:rsidRPr="004B0384" w:rsidRDefault="00A63928" w:rsidP="00A63928">
            <w:pPr>
              <w:autoSpaceDE w:val="0"/>
              <w:autoSpaceDN w:val="0"/>
              <w:adjustRightInd w:val="0"/>
              <w:rPr>
                <w:rFonts w:ascii="Calibri" w:hAnsi="Calibri" w:cs="Calibri"/>
                <w:sz w:val="20"/>
                <w:lang w:eastAsia="zh-CN"/>
              </w:rPr>
            </w:pPr>
            <w:r>
              <w:rPr>
                <w:rFonts w:ascii="Arial" w:hAnsi="Arial" w:cs="Arial"/>
                <w:sz w:val="20"/>
                <w:szCs w:val="20"/>
              </w:rPr>
              <w:lastRenderedPageBreak/>
              <w:t>See the comment.</w:t>
            </w:r>
          </w:p>
        </w:tc>
        <w:tc>
          <w:tcPr>
            <w:tcW w:w="2775" w:type="dxa"/>
          </w:tcPr>
          <w:p w14:paraId="4E41A804" w14:textId="77777777" w:rsidR="00680EC7" w:rsidRDefault="00680EC7" w:rsidP="00680EC7">
            <w:pPr>
              <w:autoSpaceDE w:val="0"/>
              <w:autoSpaceDN w:val="0"/>
              <w:adjustRightInd w:val="0"/>
              <w:rPr>
                <w:rFonts w:ascii="Arial" w:eastAsia="宋体" w:hAnsi="Arial" w:cs="Arial"/>
                <w:sz w:val="20"/>
                <w:lang w:eastAsia="zh-CN"/>
              </w:rPr>
            </w:pPr>
            <w:r>
              <w:rPr>
                <w:rFonts w:ascii="Arial" w:eastAsia="宋体" w:hAnsi="Arial" w:cs="Arial" w:hint="eastAsia"/>
                <w:sz w:val="20"/>
                <w:lang w:eastAsia="zh-CN"/>
              </w:rPr>
              <w:t>P</w:t>
            </w:r>
            <w:r>
              <w:rPr>
                <w:rFonts w:ascii="Arial" w:eastAsia="宋体" w:hAnsi="Arial" w:cs="Arial"/>
                <w:sz w:val="20"/>
                <w:lang w:eastAsia="zh-CN"/>
              </w:rPr>
              <w:t>ending?</w:t>
            </w:r>
          </w:p>
          <w:p w14:paraId="47D77081" w14:textId="77777777" w:rsidR="00680EC7" w:rsidRDefault="00680EC7" w:rsidP="00680EC7">
            <w:pPr>
              <w:autoSpaceDE w:val="0"/>
              <w:autoSpaceDN w:val="0"/>
              <w:adjustRightInd w:val="0"/>
              <w:rPr>
                <w:rFonts w:ascii="Arial" w:eastAsia="宋体" w:hAnsi="Arial" w:cs="Arial"/>
                <w:sz w:val="20"/>
                <w:lang w:eastAsia="zh-CN"/>
              </w:rPr>
            </w:pPr>
          </w:p>
          <w:p w14:paraId="2F03D08B" w14:textId="61E13462" w:rsidR="00680EC7" w:rsidRDefault="00680EC7" w:rsidP="00680EC7">
            <w:pPr>
              <w:autoSpaceDE w:val="0"/>
              <w:autoSpaceDN w:val="0"/>
              <w:adjustRightInd w:val="0"/>
              <w:rPr>
                <w:rFonts w:ascii="Arial" w:eastAsia="宋体" w:hAnsi="Arial" w:cs="Arial"/>
                <w:sz w:val="20"/>
                <w:lang w:eastAsia="zh-CN"/>
              </w:rPr>
            </w:pPr>
            <w:r>
              <w:rPr>
                <w:rFonts w:ascii="Arial" w:eastAsia="宋体" w:hAnsi="Arial" w:cs="Arial"/>
                <w:sz w:val="20"/>
                <w:lang w:eastAsia="zh-CN"/>
              </w:rPr>
              <w:t xml:space="preserve">Prefer to collect technical opinions from the group before </w:t>
            </w:r>
            <w:r w:rsidR="007577E9">
              <w:rPr>
                <w:rFonts w:ascii="Arial" w:eastAsia="宋体" w:hAnsi="Arial" w:cs="Arial"/>
                <w:sz w:val="20"/>
                <w:lang w:eastAsia="zh-CN"/>
              </w:rPr>
              <w:t xml:space="preserve">resolving </w:t>
            </w:r>
            <w:r>
              <w:rPr>
                <w:rFonts w:ascii="Arial" w:eastAsia="宋体" w:hAnsi="Arial" w:cs="Arial"/>
                <w:sz w:val="20"/>
                <w:lang w:eastAsia="zh-CN"/>
              </w:rPr>
              <w:t>the comment.</w:t>
            </w:r>
          </w:p>
          <w:p w14:paraId="205F5369" w14:textId="77777777" w:rsidR="00A63928" w:rsidRPr="00680EC7" w:rsidRDefault="00A63928" w:rsidP="00A63928">
            <w:pPr>
              <w:autoSpaceDE w:val="0"/>
              <w:autoSpaceDN w:val="0"/>
              <w:adjustRightInd w:val="0"/>
              <w:rPr>
                <w:rFonts w:ascii="Arial" w:eastAsia="宋体" w:hAnsi="Arial" w:cs="Arial"/>
                <w:sz w:val="20"/>
                <w:lang w:eastAsia="zh-CN"/>
              </w:rPr>
            </w:pPr>
          </w:p>
          <w:p w14:paraId="2836E15E" w14:textId="77777777" w:rsidR="00A63928" w:rsidRDefault="00A63928" w:rsidP="00A63928">
            <w:pPr>
              <w:autoSpaceDE w:val="0"/>
              <w:autoSpaceDN w:val="0"/>
              <w:adjustRightInd w:val="0"/>
              <w:rPr>
                <w:rFonts w:ascii="Arial" w:eastAsia="宋体" w:hAnsi="Arial" w:cs="Arial"/>
                <w:sz w:val="20"/>
                <w:lang w:eastAsia="zh-CN"/>
              </w:rPr>
            </w:pPr>
          </w:p>
          <w:p w14:paraId="50FAC0E6" w14:textId="09FFC14A" w:rsidR="00A63928" w:rsidRPr="001E5D24" w:rsidRDefault="00A63928" w:rsidP="00A63928">
            <w:pPr>
              <w:autoSpaceDE w:val="0"/>
              <w:autoSpaceDN w:val="0"/>
              <w:adjustRightInd w:val="0"/>
              <w:rPr>
                <w:rFonts w:ascii="Arial" w:eastAsia="宋体" w:hAnsi="Arial" w:cs="Arial"/>
                <w:sz w:val="20"/>
                <w:lang w:eastAsia="zh-CN"/>
              </w:rPr>
            </w:pPr>
          </w:p>
        </w:tc>
      </w:tr>
      <w:tr w:rsidR="00A63928" w:rsidRPr="004B0384" w14:paraId="34C82BD9" w14:textId="77777777" w:rsidTr="00A31B73">
        <w:trPr>
          <w:trHeight w:val="980"/>
        </w:trPr>
        <w:tc>
          <w:tcPr>
            <w:tcW w:w="721" w:type="dxa"/>
          </w:tcPr>
          <w:p w14:paraId="66200050" w14:textId="65FE4373" w:rsidR="00A63928" w:rsidRDefault="00A63928" w:rsidP="00A63928">
            <w:pPr>
              <w:autoSpaceDE w:val="0"/>
              <w:autoSpaceDN w:val="0"/>
              <w:adjustRightInd w:val="0"/>
              <w:rPr>
                <w:rFonts w:ascii="Arial" w:hAnsi="Arial" w:cs="Arial"/>
                <w:sz w:val="20"/>
              </w:rPr>
            </w:pPr>
            <w:r>
              <w:rPr>
                <w:rFonts w:ascii="Arial" w:hAnsi="Arial" w:cs="Arial"/>
                <w:sz w:val="20"/>
                <w:szCs w:val="20"/>
              </w:rPr>
              <w:t>5552</w:t>
            </w:r>
          </w:p>
        </w:tc>
        <w:tc>
          <w:tcPr>
            <w:tcW w:w="900" w:type="dxa"/>
          </w:tcPr>
          <w:p w14:paraId="74B8DDCB" w14:textId="666E905B" w:rsidR="00A63928" w:rsidRDefault="00A63928" w:rsidP="00A63928">
            <w:pPr>
              <w:autoSpaceDE w:val="0"/>
              <w:autoSpaceDN w:val="0"/>
              <w:adjustRightInd w:val="0"/>
              <w:rPr>
                <w:rFonts w:ascii="Arial" w:hAnsi="Arial" w:cs="Arial"/>
                <w:sz w:val="20"/>
              </w:rPr>
            </w:pPr>
            <w:r>
              <w:rPr>
                <w:rFonts w:ascii="Arial" w:hAnsi="Arial" w:cs="Arial"/>
                <w:sz w:val="20"/>
                <w:szCs w:val="20"/>
              </w:rPr>
              <w:t>JINYOUNG CHUN</w:t>
            </w:r>
          </w:p>
        </w:tc>
        <w:tc>
          <w:tcPr>
            <w:tcW w:w="720" w:type="dxa"/>
          </w:tcPr>
          <w:p w14:paraId="7321A1B0" w14:textId="3AA4DD62" w:rsidR="00A63928" w:rsidRDefault="00A63928" w:rsidP="00A63928">
            <w:pPr>
              <w:autoSpaceDE w:val="0"/>
              <w:autoSpaceDN w:val="0"/>
              <w:adjustRightInd w:val="0"/>
              <w:rPr>
                <w:rFonts w:ascii="Arial" w:hAnsi="Arial" w:cs="Arial"/>
                <w:sz w:val="20"/>
              </w:rPr>
            </w:pPr>
            <w:r>
              <w:rPr>
                <w:rFonts w:ascii="Arial" w:hAnsi="Arial" w:cs="Arial"/>
                <w:sz w:val="20"/>
                <w:szCs w:val="20"/>
              </w:rPr>
              <w:t>17.3.5.5</w:t>
            </w:r>
          </w:p>
        </w:tc>
        <w:tc>
          <w:tcPr>
            <w:tcW w:w="900" w:type="dxa"/>
          </w:tcPr>
          <w:p w14:paraId="6C44E155" w14:textId="61CDC8C6" w:rsidR="00A63928" w:rsidRDefault="00A63928" w:rsidP="00A63928">
            <w:pPr>
              <w:autoSpaceDE w:val="0"/>
              <w:autoSpaceDN w:val="0"/>
              <w:adjustRightInd w:val="0"/>
              <w:rPr>
                <w:rFonts w:ascii="Arial" w:hAnsi="Arial" w:cs="Arial"/>
                <w:sz w:val="20"/>
              </w:rPr>
            </w:pPr>
            <w:r>
              <w:rPr>
                <w:rFonts w:ascii="Arial" w:hAnsi="Arial" w:cs="Arial"/>
                <w:sz w:val="20"/>
                <w:szCs w:val="20"/>
              </w:rPr>
              <w:t>239.56</w:t>
            </w:r>
          </w:p>
        </w:tc>
        <w:tc>
          <w:tcPr>
            <w:tcW w:w="2455" w:type="dxa"/>
          </w:tcPr>
          <w:p w14:paraId="29857896" w14:textId="2E9C3B68" w:rsidR="00A63928" w:rsidRPr="001E5D24" w:rsidRDefault="00A63928" w:rsidP="00A63928">
            <w:pPr>
              <w:autoSpaceDE w:val="0"/>
              <w:autoSpaceDN w:val="0"/>
              <w:adjustRightInd w:val="0"/>
              <w:rPr>
                <w:rFonts w:ascii="Arial" w:hAnsi="Arial" w:cs="Arial"/>
                <w:sz w:val="20"/>
                <w:highlight w:val="yellow"/>
              </w:rPr>
            </w:pPr>
            <w:r w:rsidRPr="001562F9">
              <w:rPr>
                <w:rFonts w:ascii="Arial" w:hAnsi="Arial" w:cs="Arial"/>
                <w:sz w:val="20"/>
                <w:szCs w:val="20"/>
                <w:highlight w:val="yellow"/>
              </w:rPr>
              <w:t xml:space="preserve">In Table 17-8, let's change 'the value in bits 0 and 1' from 0 to 3 in CBW320. That's because non-EHT STA can't recognize the BW correctly and then they </w:t>
            </w:r>
            <w:r w:rsidRPr="001562F9">
              <w:rPr>
                <w:rFonts w:ascii="Arial" w:hAnsi="Arial" w:cs="Arial"/>
                <w:sz w:val="20"/>
                <w:szCs w:val="20"/>
                <w:highlight w:val="yellow"/>
              </w:rPr>
              <w:lastRenderedPageBreak/>
              <w:t>think CBW20.It's better they think CBW160 than CBW20.</w:t>
            </w:r>
          </w:p>
        </w:tc>
        <w:tc>
          <w:tcPr>
            <w:tcW w:w="2045" w:type="dxa"/>
          </w:tcPr>
          <w:p w14:paraId="006FCBF7" w14:textId="3A9FD8B4" w:rsidR="00A63928" w:rsidRDefault="00A63928" w:rsidP="00A63928">
            <w:pPr>
              <w:autoSpaceDE w:val="0"/>
              <w:autoSpaceDN w:val="0"/>
              <w:adjustRightInd w:val="0"/>
              <w:rPr>
                <w:rFonts w:ascii="Arial" w:hAnsi="Arial" w:cs="Arial"/>
                <w:sz w:val="20"/>
              </w:rPr>
            </w:pPr>
            <w:r>
              <w:rPr>
                <w:rFonts w:ascii="Arial" w:hAnsi="Arial" w:cs="Arial"/>
                <w:sz w:val="20"/>
                <w:szCs w:val="20"/>
              </w:rPr>
              <w:lastRenderedPageBreak/>
              <w:t>as a comment</w:t>
            </w:r>
          </w:p>
        </w:tc>
        <w:tc>
          <w:tcPr>
            <w:tcW w:w="2775" w:type="dxa"/>
          </w:tcPr>
          <w:p w14:paraId="0F339FCC" w14:textId="77777777" w:rsidR="00680EC7" w:rsidRDefault="00680EC7" w:rsidP="00680EC7">
            <w:pPr>
              <w:autoSpaceDE w:val="0"/>
              <w:autoSpaceDN w:val="0"/>
              <w:adjustRightInd w:val="0"/>
              <w:rPr>
                <w:rFonts w:ascii="Arial" w:eastAsia="宋体" w:hAnsi="Arial" w:cs="Arial"/>
                <w:sz w:val="20"/>
                <w:lang w:eastAsia="zh-CN"/>
              </w:rPr>
            </w:pPr>
            <w:r>
              <w:rPr>
                <w:rFonts w:ascii="Arial" w:eastAsia="宋体" w:hAnsi="Arial" w:cs="Arial" w:hint="eastAsia"/>
                <w:sz w:val="20"/>
                <w:lang w:eastAsia="zh-CN"/>
              </w:rPr>
              <w:t>P</w:t>
            </w:r>
            <w:r>
              <w:rPr>
                <w:rFonts w:ascii="Arial" w:eastAsia="宋体" w:hAnsi="Arial" w:cs="Arial"/>
                <w:sz w:val="20"/>
                <w:lang w:eastAsia="zh-CN"/>
              </w:rPr>
              <w:t>ending?</w:t>
            </w:r>
          </w:p>
          <w:p w14:paraId="4A861818" w14:textId="77777777" w:rsidR="00680EC7" w:rsidRDefault="00680EC7" w:rsidP="00680EC7">
            <w:pPr>
              <w:autoSpaceDE w:val="0"/>
              <w:autoSpaceDN w:val="0"/>
              <w:adjustRightInd w:val="0"/>
              <w:rPr>
                <w:rFonts w:ascii="Arial" w:eastAsia="宋体" w:hAnsi="Arial" w:cs="Arial"/>
                <w:sz w:val="20"/>
                <w:lang w:eastAsia="zh-CN"/>
              </w:rPr>
            </w:pPr>
          </w:p>
          <w:p w14:paraId="15573966" w14:textId="17A36E45" w:rsidR="00680EC7" w:rsidRDefault="00680EC7" w:rsidP="00680EC7">
            <w:pPr>
              <w:autoSpaceDE w:val="0"/>
              <w:autoSpaceDN w:val="0"/>
              <w:adjustRightInd w:val="0"/>
              <w:rPr>
                <w:rFonts w:ascii="Arial" w:eastAsia="宋体" w:hAnsi="Arial" w:cs="Arial"/>
                <w:sz w:val="20"/>
                <w:lang w:eastAsia="zh-CN"/>
              </w:rPr>
            </w:pPr>
            <w:r>
              <w:rPr>
                <w:rFonts w:ascii="Arial" w:eastAsia="宋体" w:hAnsi="Arial" w:cs="Arial"/>
                <w:sz w:val="20"/>
                <w:lang w:eastAsia="zh-CN"/>
              </w:rPr>
              <w:t>Prefer to collect technical opinions from the group before resolv</w:t>
            </w:r>
            <w:r w:rsidR="007577E9">
              <w:rPr>
                <w:rFonts w:ascii="Arial" w:eastAsia="宋体" w:hAnsi="Arial" w:cs="Arial"/>
                <w:sz w:val="20"/>
                <w:lang w:eastAsia="zh-CN"/>
              </w:rPr>
              <w:t>ing</w:t>
            </w:r>
            <w:r>
              <w:rPr>
                <w:rFonts w:ascii="Arial" w:eastAsia="宋体" w:hAnsi="Arial" w:cs="Arial"/>
                <w:sz w:val="20"/>
                <w:lang w:eastAsia="zh-CN"/>
              </w:rPr>
              <w:t xml:space="preserve"> the comment.</w:t>
            </w:r>
          </w:p>
          <w:p w14:paraId="5BF0826B" w14:textId="77777777" w:rsidR="00A63928" w:rsidRPr="00680EC7" w:rsidRDefault="00A63928" w:rsidP="00A63928">
            <w:pPr>
              <w:autoSpaceDE w:val="0"/>
              <w:autoSpaceDN w:val="0"/>
              <w:adjustRightInd w:val="0"/>
              <w:rPr>
                <w:rFonts w:ascii="Arial" w:hAnsi="Arial" w:cs="Arial"/>
                <w:sz w:val="20"/>
                <w:lang w:eastAsia="zh-CN"/>
              </w:rPr>
            </w:pPr>
          </w:p>
        </w:tc>
      </w:tr>
      <w:tr w:rsidR="00A63928" w:rsidRPr="004B0384" w14:paraId="04D093D5" w14:textId="77777777" w:rsidTr="00A31B73">
        <w:trPr>
          <w:trHeight w:val="980"/>
        </w:trPr>
        <w:tc>
          <w:tcPr>
            <w:tcW w:w="721" w:type="dxa"/>
          </w:tcPr>
          <w:p w14:paraId="07944BEC" w14:textId="5D3935A5" w:rsidR="00A63928" w:rsidRDefault="00A63928" w:rsidP="00A63928">
            <w:pPr>
              <w:autoSpaceDE w:val="0"/>
              <w:autoSpaceDN w:val="0"/>
              <w:adjustRightInd w:val="0"/>
              <w:rPr>
                <w:rFonts w:ascii="Arial" w:hAnsi="Arial" w:cs="Arial"/>
                <w:sz w:val="20"/>
              </w:rPr>
            </w:pPr>
            <w:r>
              <w:rPr>
                <w:rFonts w:ascii="Arial" w:hAnsi="Arial" w:cs="Arial"/>
                <w:sz w:val="20"/>
                <w:szCs w:val="20"/>
              </w:rPr>
              <w:t>5554</w:t>
            </w:r>
          </w:p>
        </w:tc>
        <w:tc>
          <w:tcPr>
            <w:tcW w:w="900" w:type="dxa"/>
          </w:tcPr>
          <w:p w14:paraId="5F31462B" w14:textId="76CBF359" w:rsidR="00A63928" w:rsidRDefault="00A63928" w:rsidP="00A63928">
            <w:pPr>
              <w:autoSpaceDE w:val="0"/>
              <w:autoSpaceDN w:val="0"/>
              <w:adjustRightInd w:val="0"/>
              <w:rPr>
                <w:rFonts w:ascii="Arial" w:hAnsi="Arial" w:cs="Arial"/>
                <w:sz w:val="20"/>
              </w:rPr>
            </w:pPr>
            <w:r>
              <w:rPr>
                <w:rFonts w:ascii="Arial" w:hAnsi="Arial" w:cs="Arial"/>
                <w:sz w:val="20"/>
                <w:szCs w:val="20"/>
              </w:rPr>
              <w:t>JINYOUNG CHUN</w:t>
            </w:r>
          </w:p>
        </w:tc>
        <w:tc>
          <w:tcPr>
            <w:tcW w:w="720" w:type="dxa"/>
          </w:tcPr>
          <w:p w14:paraId="005DCA9F" w14:textId="09439991" w:rsidR="00A63928" w:rsidRDefault="00A63928" w:rsidP="00A63928">
            <w:pPr>
              <w:autoSpaceDE w:val="0"/>
              <w:autoSpaceDN w:val="0"/>
              <w:adjustRightInd w:val="0"/>
              <w:rPr>
                <w:rFonts w:ascii="Arial" w:hAnsi="Arial" w:cs="Arial"/>
                <w:sz w:val="20"/>
              </w:rPr>
            </w:pPr>
            <w:r>
              <w:rPr>
                <w:rFonts w:ascii="Arial" w:hAnsi="Arial" w:cs="Arial"/>
                <w:sz w:val="20"/>
                <w:szCs w:val="20"/>
              </w:rPr>
              <w:t>17.3.5.5</w:t>
            </w:r>
          </w:p>
        </w:tc>
        <w:tc>
          <w:tcPr>
            <w:tcW w:w="900" w:type="dxa"/>
          </w:tcPr>
          <w:p w14:paraId="2932F7ED" w14:textId="01670973" w:rsidR="00A63928" w:rsidRDefault="00A63928" w:rsidP="00A63928">
            <w:pPr>
              <w:autoSpaceDE w:val="0"/>
              <w:autoSpaceDN w:val="0"/>
              <w:adjustRightInd w:val="0"/>
              <w:rPr>
                <w:rFonts w:ascii="Arial" w:hAnsi="Arial" w:cs="Arial"/>
                <w:sz w:val="20"/>
              </w:rPr>
            </w:pPr>
            <w:r>
              <w:rPr>
                <w:rFonts w:ascii="Arial" w:hAnsi="Arial" w:cs="Arial"/>
                <w:sz w:val="20"/>
                <w:szCs w:val="20"/>
              </w:rPr>
              <w:t>240.38</w:t>
            </w:r>
          </w:p>
        </w:tc>
        <w:tc>
          <w:tcPr>
            <w:tcW w:w="2455" w:type="dxa"/>
          </w:tcPr>
          <w:p w14:paraId="235E017D" w14:textId="68E235F9" w:rsidR="00A63928" w:rsidRPr="001E5D24" w:rsidRDefault="00A63928" w:rsidP="00A63928">
            <w:pPr>
              <w:autoSpaceDE w:val="0"/>
              <w:autoSpaceDN w:val="0"/>
              <w:adjustRightInd w:val="0"/>
              <w:rPr>
                <w:rFonts w:ascii="Arial" w:hAnsi="Arial" w:cs="Arial"/>
                <w:sz w:val="20"/>
                <w:highlight w:val="yellow"/>
              </w:rPr>
            </w:pPr>
            <w:r>
              <w:rPr>
                <w:rFonts w:ascii="Arial" w:hAnsi="Arial" w:cs="Arial"/>
                <w:sz w:val="20"/>
                <w:szCs w:val="20"/>
              </w:rPr>
              <w:t>I</w:t>
            </w:r>
            <w:r w:rsidRPr="001562F9">
              <w:rPr>
                <w:rFonts w:ascii="Arial" w:hAnsi="Arial" w:cs="Arial"/>
                <w:sz w:val="20"/>
                <w:szCs w:val="20"/>
                <w:highlight w:val="yellow"/>
              </w:rPr>
              <w:t>n Table 17-9a, let's change 'the value in bits 0 and 1' from 0 to 3 in CBW320. That's because non-EHT STA can't recognize the BW correctly and then they think CBW20.It's better they think CBW160 than CBW20.</w:t>
            </w:r>
          </w:p>
        </w:tc>
        <w:tc>
          <w:tcPr>
            <w:tcW w:w="2045" w:type="dxa"/>
          </w:tcPr>
          <w:p w14:paraId="686BD7B9" w14:textId="493D9050" w:rsidR="00A63928" w:rsidRDefault="00A63928" w:rsidP="00A63928">
            <w:pPr>
              <w:autoSpaceDE w:val="0"/>
              <w:autoSpaceDN w:val="0"/>
              <w:adjustRightInd w:val="0"/>
              <w:rPr>
                <w:rFonts w:ascii="Arial" w:hAnsi="Arial" w:cs="Arial"/>
                <w:sz w:val="20"/>
              </w:rPr>
            </w:pPr>
            <w:r>
              <w:rPr>
                <w:rFonts w:ascii="Arial" w:hAnsi="Arial" w:cs="Arial"/>
                <w:sz w:val="20"/>
                <w:szCs w:val="20"/>
              </w:rPr>
              <w:t>as a comment</w:t>
            </w:r>
          </w:p>
        </w:tc>
        <w:tc>
          <w:tcPr>
            <w:tcW w:w="2775" w:type="dxa"/>
          </w:tcPr>
          <w:p w14:paraId="6A6F0CD3" w14:textId="77777777" w:rsidR="00A63928" w:rsidRDefault="00A63928" w:rsidP="00A63928">
            <w:pPr>
              <w:autoSpaceDE w:val="0"/>
              <w:autoSpaceDN w:val="0"/>
              <w:adjustRightInd w:val="0"/>
              <w:rPr>
                <w:rFonts w:ascii="Arial" w:eastAsia="宋体" w:hAnsi="Arial" w:cs="Arial"/>
                <w:sz w:val="20"/>
                <w:lang w:eastAsia="zh-CN"/>
              </w:rPr>
            </w:pPr>
            <w:r>
              <w:rPr>
                <w:rFonts w:ascii="Arial" w:eastAsia="宋体" w:hAnsi="Arial" w:cs="Arial" w:hint="eastAsia"/>
                <w:sz w:val="20"/>
                <w:lang w:eastAsia="zh-CN"/>
              </w:rPr>
              <w:t>P</w:t>
            </w:r>
            <w:r>
              <w:rPr>
                <w:rFonts w:ascii="Arial" w:eastAsia="宋体" w:hAnsi="Arial" w:cs="Arial"/>
                <w:sz w:val="20"/>
                <w:lang w:eastAsia="zh-CN"/>
              </w:rPr>
              <w:t>ending?</w:t>
            </w:r>
          </w:p>
          <w:p w14:paraId="414BDAB6" w14:textId="77777777" w:rsidR="00A63928" w:rsidRDefault="00A63928" w:rsidP="00A63928">
            <w:pPr>
              <w:autoSpaceDE w:val="0"/>
              <w:autoSpaceDN w:val="0"/>
              <w:adjustRightInd w:val="0"/>
              <w:rPr>
                <w:rFonts w:ascii="Arial" w:eastAsia="宋体" w:hAnsi="Arial" w:cs="Arial"/>
                <w:sz w:val="20"/>
                <w:lang w:eastAsia="zh-CN"/>
              </w:rPr>
            </w:pPr>
          </w:p>
          <w:p w14:paraId="16124CB7" w14:textId="37202B03" w:rsidR="00A63928" w:rsidRDefault="00A63928" w:rsidP="00A63928">
            <w:pPr>
              <w:autoSpaceDE w:val="0"/>
              <w:autoSpaceDN w:val="0"/>
              <w:adjustRightInd w:val="0"/>
              <w:rPr>
                <w:rFonts w:ascii="Arial" w:eastAsia="宋体" w:hAnsi="Arial" w:cs="Arial"/>
                <w:sz w:val="20"/>
                <w:lang w:eastAsia="zh-CN"/>
              </w:rPr>
            </w:pPr>
            <w:r>
              <w:rPr>
                <w:rFonts w:ascii="Arial" w:eastAsia="宋体" w:hAnsi="Arial" w:cs="Arial"/>
                <w:sz w:val="20"/>
                <w:lang w:eastAsia="zh-CN"/>
              </w:rPr>
              <w:t xml:space="preserve">Prefer to collect technical opinions from the group before </w:t>
            </w:r>
            <w:r w:rsidR="00680EC7">
              <w:rPr>
                <w:rFonts w:ascii="Arial" w:eastAsia="宋体" w:hAnsi="Arial" w:cs="Arial"/>
                <w:sz w:val="20"/>
                <w:lang w:eastAsia="zh-CN"/>
              </w:rPr>
              <w:t>resolv</w:t>
            </w:r>
            <w:r w:rsidR="007577E9">
              <w:rPr>
                <w:rFonts w:ascii="Arial" w:eastAsia="宋体" w:hAnsi="Arial" w:cs="Arial"/>
                <w:sz w:val="20"/>
                <w:lang w:eastAsia="zh-CN"/>
              </w:rPr>
              <w:t>ing</w:t>
            </w:r>
            <w:r>
              <w:rPr>
                <w:rFonts w:ascii="Arial" w:eastAsia="宋体" w:hAnsi="Arial" w:cs="Arial"/>
                <w:sz w:val="20"/>
                <w:lang w:eastAsia="zh-CN"/>
              </w:rPr>
              <w:t xml:space="preserve"> the </w:t>
            </w:r>
            <w:r w:rsidR="00680EC7">
              <w:rPr>
                <w:rFonts w:ascii="Arial" w:eastAsia="宋体" w:hAnsi="Arial" w:cs="Arial"/>
                <w:sz w:val="20"/>
                <w:lang w:eastAsia="zh-CN"/>
              </w:rPr>
              <w:t>comment.</w:t>
            </w:r>
          </w:p>
          <w:p w14:paraId="0C3FC0B5" w14:textId="77777777" w:rsidR="00A63928" w:rsidRPr="00D706ED" w:rsidRDefault="00A63928" w:rsidP="00A63928">
            <w:pPr>
              <w:autoSpaceDE w:val="0"/>
              <w:autoSpaceDN w:val="0"/>
              <w:adjustRightInd w:val="0"/>
              <w:rPr>
                <w:rFonts w:ascii="Arial" w:hAnsi="Arial" w:cs="Arial"/>
                <w:sz w:val="20"/>
                <w:lang w:eastAsia="zh-CN"/>
              </w:rPr>
            </w:pPr>
          </w:p>
        </w:tc>
      </w:tr>
      <w:tr w:rsidR="00A63928" w:rsidRPr="004B0384" w14:paraId="4AEEC7AB" w14:textId="77777777" w:rsidTr="00A31B73">
        <w:trPr>
          <w:trHeight w:val="980"/>
        </w:trPr>
        <w:tc>
          <w:tcPr>
            <w:tcW w:w="721" w:type="dxa"/>
          </w:tcPr>
          <w:p w14:paraId="31412896" w14:textId="0E46BE90" w:rsidR="00A63928" w:rsidRDefault="00A63928" w:rsidP="00A63928">
            <w:pPr>
              <w:autoSpaceDE w:val="0"/>
              <w:autoSpaceDN w:val="0"/>
              <w:adjustRightInd w:val="0"/>
              <w:rPr>
                <w:rFonts w:ascii="Arial" w:hAnsi="Arial" w:cs="Arial"/>
                <w:sz w:val="20"/>
              </w:rPr>
            </w:pPr>
          </w:p>
        </w:tc>
        <w:tc>
          <w:tcPr>
            <w:tcW w:w="900" w:type="dxa"/>
          </w:tcPr>
          <w:p w14:paraId="2BBEC2B5" w14:textId="27F8C914" w:rsidR="00A63928" w:rsidRDefault="00A63928" w:rsidP="00A63928">
            <w:pPr>
              <w:autoSpaceDE w:val="0"/>
              <w:autoSpaceDN w:val="0"/>
              <w:adjustRightInd w:val="0"/>
              <w:rPr>
                <w:rFonts w:ascii="Arial" w:hAnsi="Arial" w:cs="Arial"/>
                <w:sz w:val="20"/>
              </w:rPr>
            </w:pPr>
          </w:p>
        </w:tc>
        <w:tc>
          <w:tcPr>
            <w:tcW w:w="720" w:type="dxa"/>
          </w:tcPr>
          <w:p w14:paraId="504066C8" w14:textId="3BD2FB20" w:rsidR="00A63928" w:rsidRDefault="00A63928" w:rsidP="00A63928">
            <w:pPr>
              <w:autoSpaceDE w:val="0"/>
              <w:autoSpaceDN w:val="0"/>
              <w:adjustRightInd w:val="0"/>
              <w:rPr>
                <w:rFonts w:ascii="Arial" w:hAnsi="Arial" w:cs="Arial"/>
                <w:sz w:val="20"/>
              </w:rPr>
            </w:pPr>
          </w:p>
        </w:tc>
        <w:tc>
          <w:tcPr>
            <w:tcW w:w="900" w:type="dxa"/>
          </w:tcPr>
          <w:p w14:paraId="51B3D601" w14:textId="6C7767B8" w:rsidR="00A63928" w:rsidRDefault="00A63928" w:rsidP="00A63928">
            <w:pPr>
              <w:autoSpaceDE w:val="0"/>
              <w:autoSpaceDN w:val="0"/>
              <w:adjustRightInd w:val="0"/>
              <w:rPr>
                <w:rFonts w:ascii="Arial" w:hAnsi="Arial" w:cs="Arial"/>
                <w:sz w:val="20"/>
              </w:rPr>
            </w:pPr>
          </w:p>
        </w:tc>
        <w:tc>
          <w:tcPr>
            <w:tcW w:w="2455" w:type="dxa"/>
          </w:tcPr>
          <w:p w14:paraId="7B25CBE9" w14:textId="1F1B1167" w:rsidR="00A63928" w:rsidRDefault="00A63928" w:rsidP="00A63928">
            <w:pPr>
              <w:autoSpaceDE w:val="0"/>
              <w:autoSpaceDN w:val="0"/>
              <w:adjustRightInd w:val="0"/>
              <w:rPr>
                <w:rFonts w:ascii="Arial" w:hAnsi="Arial" w:cs="Arial"/>
                <w:sz w:val="20"/>
              </w:rPr>
            </w:pPr>
          </w:p>
        </w:tc>
        <w:tc>
          <w:tcPr>
            <w:tcW w:w="2045" w:type="dxa"/>
          </w:tcPr>
          <w:p w14:paraId="740CAAE5" w14:textId="00357D78" w:rsidR="00A63928" w:rsidRDefault="00A63928" w:rsidP="00A63928">
            <w:pPr>
              <w:autoSpaceDE w:val="0"/>
              <w:autoSpaceDN w:val="0"/>
              <w:adjustRightInd w:val="0"/>
              <w:rPr>
                <w:rFonts w:ascii="Arial" w:hAnsi="Arial" w:cs="Arial"/>
                <w:sz w:val="20"/>
              </w:rPr>
            </w:pPr>
          </w:p>
        </w:tc>
        <w:tc>
          <w:tcPr>
            <w:tcW w:w="2775" w:type="dxa"/>
          </w:tcPr>
          <w:p w14:paraId="2504F9C5" w14:textId="77777777" w:rsidR="00A63928" w:rsidRDefault="00A63928" w:rsidP="00A63928">
            <w:pPr>
              <w:autoSpaceDE w:val="0"/>
              <w:autoSpaceDN w:val="0"/>
              <w:adjustRightInd w:val="0"/>
              <w:rPr>
                <w:rFonts w:ascii="Arial" w:hAnsi="Arial" w:cs="Arial"/>
                <w:sz w:val="20"/>
                <w:lang w:eastAsia="zh-CN"/>
              </w:rPr>
            </w:pPr>
          </w:p>
        </w:tc>
      </w:tr>
    </w:tbl>
    <w:p w14:paraId="0627C9A0" w14:textId="77777777" w:rsidR="006348AF" w:rsidRPr="001E6226" w:rsidRDefault="006348AF" w:rsidP="006348AF">
      <w:pPr>
        <w:rPr>
          <w:rFonts w:eastAsia="Malgun Gothic"/>
          <w:sz w:val="16"/>
          <w:lang w:eastAsia="ko-KR"/>
        </w:rPr>
      </w:pPr>
    </w:p>
    <w:p w14:paraId="74BAA201" w14:textId="77777777" w:rsidR="006348AF" w:rsidRPr="006348AF" w:rsidRDefault="006348AF" w:rsidP="00AA56F8">
      <w:pPr>
        <w:rPr>
          <w:rFonts w:eastAsia="Malgun Gothic"/>
          <w:bCs/>
          <w:iCs/>
          <w:sz w:val="16"/>
          <w:lang w:eastAsia="ko-KR"/>
        </w:rPr>
      </w:pPr>
    </w:p>
    <w:p w14:paraId="26A856F8" w14:textId="77777777" w:rsidR="007E5DE0" w:rsidRPr="006348AF" w:rsidRDefault="007E5DE0" w:rsidP="00AA56F8">
      <w:pPr>
        <w:rPr>
          <w:rFonts w:eastAsia="Malgun Gothic"/>
          <w:bCs/>
          <w:iCs/>
          <w:sz w:val="16"/>
          <w:lang w:eastAsia="ko-KR"/>
        </w:rPr>
      </w:pPr>
    </w:p>
    <w:p w14:paraId="6BAE6C4B" w14:textId="77777777" w:rsidR="007E5DE0" w:rsidRPr="006348AF" w:rsidRDefault="007E5DE0" w:rsidP="00AA56F8">
      <w:pPr>
        <w:rPr>
          <w:bCs/>
          <w:iCs/>
          <w:sz w:val="16"/>
          <w:lang w:eastAsia="ko-KR"/>
        </w:rPr>
      </w:pPr>
    </w:p>
    <w:p w14:paraId="4C9F76E7" w14:textId="5680B8E1" w:rsidR="00AA56F8"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7EC9D3FB" w14:textId="77777777" w:rsidR="001E6226" w:rsidRPr="00E13124" w:rsidRDefault="001E6226" w:rsidP="00AA56F8">
      <w:pPr>
        <w:rPr>
          <w:b/>
          <w:bCs/>
          <w:i/>
          <w:iCs/>
          <w:sz w:val="16"/>
          <w:lang w:eastAsia="ko-KR"/>
        </w:rPr>
      </w:pPr>
    </w:p>
    <w:p w14:paraId="1CA1657F" w14:textId="77777777" w:rsidR="00AA56F8" w:rsidRDefault="00AA56F8" w:rsidP="00AA56F8">
      <w:pPr>
        <w:rPr>
          <w:rFonts w:eastAsia="Malgun Gothic"/>
          <w:sz w:val="16"/>
          <w:lang w:eastAsia="ko-KR"/>
        </w:rPr>
      </w:pPr>
    </w:p>
    <w:p w14:paraId="6FFAEB4B" w14:textId="77777777" w:rsidR="00E65359" w:rsidRDefault="00E65359" w:rsidP="00AA56F8">
      <w:pPr>
        <w:rPr>
          <w:rFonts w:eastAsia="Malgun Gothic"/>
          <w:sz w:val="16"/>
          <w:lang w:eastAsia="ko-KR"/>
        </w:rPr>
      </w:pPr>
    </w:p>
    <w:p w14:paraId="08219316" w14:textId="28AE97F0" w:rsidR="00E65359" w:rsidRPr="00E65359" w:rsidRDefault="00E65359" w:rsidP="00AA56F8">
      <w:pPr>
        <w:rPr>
          <w:sz w:val="16"/>
          <w:lang w:eastAsia="zh-CN"/>
        </w:rPr>
      </w:pPr>
      <w:r>
        <w:rPr>
          <w:rFonts w:hint="eastAsia"/>
          <w:sz w:val="16"/>
          <w:lang w:eastAsia="zh-CN"/>
        </w:rPr>
        <w:t>D</w:t>
      </w:r>
      <w:r>
        <w:rPr>
          <w:sz w:val="16"/>
          <w:lang w:eastAsia="zh-CN"/>
        </w:rPr>
        <w:t xml:space="preserve">iscussion: (CID </w:t>
      </w:r>
      <w:r w:rsidRPr="00E65359">
        <w:rPr>
          <w:sz w:val="16"/>
          <w:lang w:eastAsia="zh-CN"/>
        </w:rPr>
        <w:t>4975, 5552, 5554</w:t>
      </w:r>
      <w:r>
        <w:rPr>
          <w:sz w:val="16"/>
          <w:lang w:eastAsia="zh-CN"/>
        </w:rPr>
        <w:t>)</w:t>
      </w:r>
    </w:p>
    <w:p w14:paraId="0B1469C5" w14:textId="77777777" w:rsidR="00E65359" w:rsidRDefault="00E65359" w:rsidP="00AA56F8">
      <w:pPr>
        <w:rPr>
          <w:rFonts w:eastAsia="Malgun Gothic"/>
          <w:sz w:val="16"/>
          <w:lang w:eastAsia="ko-KR"/>
        </w:rPr>
      </w:pPr>
    </w:p>
    <w:p w14:paraId="162EA687" w14:textId="3963981A" w:rsidR="001E6226" w:rsidRDefault="00E65359" w:rsidP="00AA56F8">
      <w:pPr>
        <w:rPr>
          <w:sz w:val="16"/>
          <w:lang w:eastAsia="zh-CN"/>
        </w:rPr>
      </w:pPr>
      <w:r>
        <w:rPr>
          <w:rFonts w:hint="eastAsia"/>
          <w:sz w:val="16"/>
          <w:lang w:eastAsia="zh-CN"/>
        </w:rPr>
        <w:t>T</w:t>
      </w:r>
      <w:r>
        <w:rPr>
          <w:sz w:val="16"/>
          <w:lang w:eastAsia="zh-CN"/>
        </w:rPr>
        <w:t xml:space="preserve">here are 3 CIDs </w:t>
      </w:r>
      <w:r w:rsidR="00061FD4">
        <w:rPr>
          <w:sz w:val="16"/>
          <w:lang w:eastAsia="zh-CN"/>
        </w:rPr>
        <w:t xml:space="preserve">that </w:t>
      </w:r>
      <w:r>
        <w:rPr>
          <w:sz w:val="16"/>
          <w:lang w:eastAsia="zh-CN"/>
        </w:rPr>
        <w:t>ask to change the value of B5B6 from 0 to 3 when indicating bandwidth of 320MHz</w:t>
      </w:r>
      <w:r w:rsidR="00BB25D6">
        <w:rPr>
          <w:sz w:val="16"/>
          <w:lang w:eastAsia="zh-CN"/>
        </w:rPr>
        <w:t xml:space="preserve">, the main purpose is </w:t>
      </w:r>
      <w:r w:rsidR="009350CA">
        <w:rPr>
          <w:sz w:val="16"/>
          <w:lang w:eastAsia="zh-CN"/>
        </w:rPr>
        <w:t>allow</w:t>
      </w:r>
      <w:r w:rsidR="00BB25D6">
        <w:rPr>
          <w:sz w:val="16"/>
          <w:lang w:eastAsia="zh-CN"/>
        </w:rPr>
        <w:t xml:space="preserve"> a legacy STA </w:t>
      </w:r>
      <w:r w:rsidR="009350CA">
        <w:rPr>
          <w:sz w:val="16"/>
          <w:lang w:eastAsia="zh-CN"/>
        </w:rPr>
        <w:t xml:space="preserve">to </w:t>
      </w:r>
      <w:r w:rsidR="00BB25D6">
        <w:rPr>
          <w:sz w:val="16"/>
          <w:lang w:eastAsia="zh-CN"/>
        </w:rPr>
        <w:t>treat the BW of receiving PPDU 160MHz BW instead of 20MHz</w:t>
      </w:r>
      <w:r>
        <w:rPr>
          <w:sz w:val="16"/>
          <w:lang w:eastAsia="zh-CN"/>
        </w:rPr>
        <w:t>.</w:t>
      </w:r>
      <w:r w:rsidR="00B810FD">
        <w:rPr>
          <w:sz w:val="16"/>
          <w:lang w:eastAsia="zh-CN"/>
        </w:rPr>
        <w:t xml:space="preserve"> </w:t>
      </w:r>
      <w:r w:rsidR="00AB4666">
        <w:rPr>
          <w:sz w:val="16"/>
          <w:lang w:eastAsia="zh-CN"/>
        </w:rPr>
        <w:t>S</w:t>
      </w:r>
      <w:r w:rsidR="00B810FD">
        <w:rPr>
          <w:sz w:val="16"/>
          <w:lang w:eastAsia="zh-CN"/>
        </w:rPr>
        <w:t>everal detailed reasons are listed in CID 4975</w:t>
      </w:r>
      <w:r w:rsidR="00AB4666">
        <w:rPr>
          <w:sz w:val="16"/>
          <w:lang w:eastAsia="zh-CN"/>
        </w:rPr>
        <w:t>, I list the reasons below and give my personal opinions</w:t>
      </w:r>
      <w:r w:rsidR="00B810FD">
        <w:rPr>
          <w:sz w:val="16"/>
          <w:lang w:eastAsia="zh-CN"/>
        </w:rPr>
        <w:t>.</w:t>
      </w:r>
    </w:p>
    <w:p w14:paraId="190B7E6D" w14:textId="77777777" w:rsidR="00B810FD" w:rsidRPr="00E65359" w:rsidRDefault="00B810FD" w:rsidP="00AA56F8">
      <w:pPr>
        <w:rPr>
          <w:sz w:val="16"/>
          <w:lang w:eastAsia="zh-CN"/>
        </w:rPr>
      </w:pPr>
    </w:p>
    <w:p w14:paraId="39F21323" w14:textId="77777777" w:rsidR="00B810FD" w:rsidRDefault="00B810FD" w:rsidP="00B810FD">
      <w:pPr>
        <w:rPr>
          <w:rFonts w:ascii="Arial" w:hAnsi="Arial" w:cs="Arial"/>
          <w:sz w:val="16"/>
          <w:szCs w:val="16"/>
          <w:highlight w:val="yellow"/>
        </w:rPr>
      </w:pPr>
      <w:r w:rsidRPr="00B810FD">
        <w:rPr>
          <w:rFonts w:ascii="Arial" w:hAnsi="Arial" w:cs="Arial"/>
          <w:sz w:val="16"/>
          <w:szCs w:val="16"/>
          <w:highlight w:val="yellow"/>
        </w:rPr>
        <w:t>We agreed that U-SIG has BW/puncturing information to enable OBSS/</w:t>
      </w:r>
      <w:proofErr w:type="spellStart"/>
      <w:r w:rsidRPr="00B810FD">
        <w:rPr>
          <w:rFonts w:ascii="Arial" w:hAnsi="Arial" w:cs="Arial"/>
          <w:sz w:val="16"/>
          <w:szCs w:val="16"/>
          <w:highlight w:val="yellow"/>
        </w:rPr>
        <w:t>unassociated</w:t>
      </w:r>
      <w:proofErr w:type="spellEnd"/>
      <w:r w:rsidRPr="00B810FD">
        <w:rPr>
          <w:rFonts w:ascii="Arial" w:hAnsi="Arial" w:cs="Arial"/>
          <w:sz w:val="16"/>
          <w:szCs w:val="16"/>
          <w:highlight w:val="yellow"/>
        </w:rPr>
        <w:t xml:space="preserve"> STAs as well as associated STAs to use this information for a better channel use. That means OBSS STAs can use the BW/puncturing information of other PPDUs when trying to transmit their own PPDU, and thus, to prevent interference from OBSS/</w:t>
      </w:r>
      <w:proofErr w:type="spellStart"/>
      <w:r w:rsidRPr="00B810FD">
        <w:rPr>
          <w:rFonts w:ascii="Arial" w:hAnsi="Arial" w:cs="Arial"/>
          <w:sz w:val="16"/>
          <w:szCs w:val="16"/>
          <w:highlight w:val="yellow"/>
        </w:rPr>
        <w:t>unassociated</w:t>
      </w:r>
      <w:proofErr w:type="spellEnd"/>
      <w:r w:rsidRPr="00B810FD">
        <w:rPr>
          <w:rFonts w:ascii="Arial" w:hAnsi="Arial" w:cs="Arial"/>
          <w:sz w:val="16"/>
          <w:szCs w:val="16"/>
          <w:highlight w:val="yellow"/>
        </w:rPr>
        <w:t xml:space="preserve"> STAs it would be better to set the </w:t>
      </w:r>
      <w:proofErr w:type="spellStart"/>
      <w:r w:rsidRPr="00B810FD">
        <w:rPr>
          <w:rFonts w:ascii="Arial" w:hAnsi="Arial" w:cs="Arial"/>
          <w:sz w:val="16"/>
          <w:szCs w:val="16"/>
          <w:highlight w:val="yellow"/>
        </w:rPr>
        <w:t>the</w:t>
      </w:r>
      <w:proofErr w:type="spellEnd"/>
      <w:r w:rsidRPr="00B810FD">
        <w:rPr>
          <w:rFonts w:ascii="Arial" w:hAnsi="Arial" w:cs="Arial"/>
          <w:sz w:val="16"/>
          <w:szCs w:val="16"/>
          <w:highlight w:val="yellow"/>
        </w:rPr>
        <w:t xml:space="preserve"> value to 3 which is interpreted as 160MHz for OBSS/</w:t>
      </w:r>
      <w:proofErr w:type="spellStart"/>
      <w:r w:rsidRPr="00B810FD">
        <w:rPr>
          <w:rFonts w:ascii="Arial" w:hAnsi="Arial" w:cs="Arial"/>
          <w:sz w:val="16"/>
          <w:szCs w:val="16"/>
          <w:highlight w:val="yellow"/>
        </w:rPr>
        <w:t>unassociated</w:t>
      </w:r>
      <w:proofErr w:type="spellEnd"/>
      <w:r w:rsidRPr="00B810FD">
        <w:rPr>
          <w:rFonts w:ascii="Arial" w:hAnsi="Arial" w:cs="Arial"/>
          <w:sz w:val="16"/>
          <w:szCs w:val="16"/>
          <w:highlight w:val="yellow"/>
        </w:rPr>
        <w:t xml:space="preserve"> VHT/HE STAs. Note that 160MHz is the maximum bandwidth for OBSS/</w:t>
      </w:r>
      <w:proofErr w:type="spellStart"/>
      <w:r w:rsidRPr="00B810FD">
        <w:rPr>
          <w:rFonts w:ascii="Arial" w:hAnsi="Arial" w:cs="Arial"/>
          <w:sz w:val="16"/>
          <w:szCs w:val="16"/>
          <w:highlight w:val="yellow"/>
        </w:rPr>
        <w:t>unassociated</w:t>
      </w:r>
      <w:proofErr w:type="spellEnd"/>
      <w:r w:rsidRPr="00B810FD">
        <w:rPr>
          <w:rFonts w:ascii="Arial" w:hAnsi="Arial" w:cs="Arial"/>
          <w:sz w:val="16"/>
          <w:szCs w:val="16"/>
          <w:highlight w:val="yellow"/>
        </w:rPr>
        <w:t xml:space="preserve"> VHT/HE STAs.</w:t>
      </w:r>
    </w:p>
    <w:p w14:paraId="540FB667" w14:textId="77777777" w:rsidR="00AB4666" w:rsidRDefault="00AB4666" w:rsidP="00B810FD">
      <w:pPr>
        <w:rPr>
          <w:rFonts w:ascii="Arial" w:hAnsi="Arial" w:cs="Arial"/>
          <w:sz w:val="16"/>
          <w:szCs w:val="16"/>
          <w:highlight w:val="yellow"/>
        </w:rPr>
      </w:pPr>
    </w:p>
    <w:p w14:paraId="79D55D97" w14:textId="1EDF1CF2" w:rsidR="00AB4666" w:rsidRPr="009B114B" w:rsidRDefault="009B114B" w:rsidP="00B810FD">
      <w:pPr>
        <w:rPr>
          <w:rFonts w:ascii="Arial" w:hAnsi="Arial" w:cs="Arial"/>
          <w:sz w:val="16"/>
          <w:szCs w:val="16"/>
        </w:rPr>
      </w:pPr>
      <w:r w:rsidRPr="009B114B">
        <w:rPr>
          <w:rFonts w:ascii="Arial" w:hAnsi="Arial" w:cs="Arial"/>
          <w:sz w:val="16"/>
          <w:szCs w:val="16"/>
        </w:rPr>
        <w:t>I am not very clear how a</w:t>
      </w:r>
      <w:r>
        <w:rPr>
          <w:rFonts w:ascii="Arial" w:hAnsi="Arial" w:cs="Arial"/>
          <w:sz w:val="16"/>
          <w:szCs w:val="16"/>
        </w:rPr>
        <w:t>n</w:t>
      </w:r>
      <w:r w:rsidRPr="009B114B">
        <w:rPr>
          <w:rFonts w:ascii="Arial" w:hAnsi="Arial" w:cs="Arial"/>
          <w:sz w:val="16"/>
          <w:szCs w:val="16"/>
        </w:rPr>
        <w:t xml:space="preserve"> </w:t>
      </w:r>
      <w:proofErr w:type="spellStart"/>
      <w:r w:rsidRPr="009B114B">
        <w:rPr>
          <w:rFonts w:ascii="Arial" w:hAnsi="Arial" w:cs="Arial"/>
          <w:sz w:val="16"/>
          <w:szCs w:val="16"/>
        </w:rPr>
        <w:t>unassociated</w:t>
      </w:r>
      <w:proofErr w:type="spellEnd"/>
      <w:r w:rsidRPr="009B114B">
        <w:rPr>
          <w:rFonts w:ascii="Arial" w:hAnsi="Arial" w:cs="Arial"/>
          <w:sz w:val="16"/>
          <w:szCs w:val="16"/>
        </w:rPr>
        <w:t xml:space="preserve"> STA can use this BW information. If </w:t>
      </w:r>
      <w:r>
        <w:rPr>
          <w:rFonts w:ascii="Arial" w:hAnsi="Arial" w:cs="Arial"/>
          <w:sz w:val="16"/>
          <w:szCs w:val="16"/>
        </w:rPr>
        <w:t xml:space="preserve">the transmitting non-HT duplicated PPDU covers the primary 20MHz channel of the </w:t>
      </w:r>
      <w:proofErr w:type="spellStart"/>
      <w:r>
        <w:rPr>
          <w:rFonts w:ascii="Arial" w:hAnsi="Arial" w:cs="Arial"/>
          <w:sz w:val="16"/>
          <w:szCs w:val="16"/>
        </w:rPr>
        <w:t>unassociated</w:t>
      </w:r>
      <w:proofErr w:type="spellEnd"/>
      <w:r>
        <w:rPr>
          <w:rFonts w:ascii="Arial" w:hAnsi="Arial" w:cs="Arial"/>
          <w:sz w:val="16"/>
          <w:szCs w:val="16"/>
        </w:rPr>
        <w:t xml:space="preserve"> STA, then the </w:t>
      </w:r>
      <w:proofErr w:type="spellStart"/>
      <w:r>
        <w:rPr>
          <w:rFonts w:ascii="Arial" w:hAnsi="Arial" w:cs="Arial"/>
          <w:sz w:val="16"/>
          <w:szCs w:val="16"/>
        </w:rPr>
        <w:t>unassociated</w:t>
      </w:r>
      <w:proofErr w:type="spellEnd"/>
      <w:r>
        <w:rPr>
          <w:rFonts w:ascii="Arial" w:hAnsi="Arial" w:cs="Arial"/>
          <w:sz w:val="16"/>
          <w:szCs w:val="16"/>
        </w:rPr>
        <w:t xml:space="preserve"> STA will be set </w:t>
      </w:r>
      <w:r w:rsidR="00CC2A26">
        <w:rPr>
          <w:rFonts w:ascii="Arial" w:hAnsi="Arial" w:cs="Arial"/>
          <w:sz w:val="16"/>
          <w:szCs w:val="16"/>
        </w:rPr>
        <w:t xml:space="preserve">to </w:t>
      </w:r>
      <w:r>
        <w:rPr>
          <w:rFonts w:ascii="Arial" w:hAnsi="Arial" w:cs="Arial"/>
          <w:sz w:val="16"/>
          <w:szCs w:val="16"/>
        </w:rPr>
        <w:t>NAV, and can</w:t>
      </w:r>
      <w:del w:id="5" w:author="Kwok Shum Au (Edward)" w:date="2021-08-14T19:12:00Z">
        <w:r w:rsidDel="00CC2A26">
          <w:rPr>
            <w:rFonts w:ascii="Arial" w:hAnsi="Arial" w:cs="Arial"/>
            <w:sz w:val="16"/>
            <w:szCs w:val="16"/>
          </w:rPr>
          <w:delText xml:space="preserve"> </w:delText>
        </w:r>
      </w:del>
      <w:r>
        <w:rPr>
          <w:rFonts w:ascii="Arial" w:hAnsi="Arial" w:cs="Arial"/>
          <w:sz w:val="16"/>
          <w:szCs w:val="16"/>
        </w:rPr>
        <w:t xml:space="preserve">not contend the channel anymore. </w:t>
      </w:r>
      <w:r w:rsidRPr="009B114B">
        <w:rPr>
          <w:rFonts w:ascii="Arial" w:hAnsi="Arial" w:cs="Arial"/>
          <w:sz w:val="16"/>
          <w:szCs w:val="16"/>
        </w:rPr>
        <w:t xml:space="preserve">If </w:t>
      </w:r>
      <w:r>
        <w:rPr>
          <w:rFonts w:ascii="Arial" w:hAnsi="Arial" w:cs="Arial"/>
          <w:sz w:val="16"/>
          <w:szCs w:val="16"/>
        </w:rPr>
        <w:t xml:space="preserve">the transmitting non-HT duplicated PPDU doesn’t cover the primary 20MHz channel of the </w:t>
      </w:r>
      <w:proofErr w:type="spellStart"/>
      <w:r>
        <w:rPr>
          <w:rFonts w:ascii="Arial" w:hAnsi="Arial" w:cs="Arial"/>
          <w:sz w:val="16"/>
          <w:szCs w:val="16"/>
        </w:rPr>
        <w:t>unassociated</w:t>
      </w:r>
      <w:proofErr w:type="spellEnd"/>
      <w:r>
        <w:rPr>
          <w:rFonts w:ascii="Arial" w:hAnsi="Arial" w:cs="Arial"/>
          <w:sz w:val="16"/>
          <w:szCs w:val="16"/>
        </w:rPr>
        <w:t xml:space="preserve"> STA, then the </w:t>
      </w:r>
      <w:proofErr w:type="spellStart"/>
      <w:r>
        <w:rPr>
          <w:rFonts w:ascii="Arial" w:hAnsi="Arial" w:cs="Arial"/>
          <w:sz w:val="16"/>
          <w:szCs w:val="16"/>
        </w:rPr>
        <w:t>unassociated</w:t>
      </w:r>
      <w:proofErr w:type="spellEnd"/>
      <w:r>
        <w:rPr>
          <w:rFonts w:ascii="Arial" w:hAnsi="Arial" w:cs="Arial"/>
          <w:sz w:val="16"/>
          <w:szCs w:val="16"/>
        </w:rPr>
        <w:t xml:space="preserve"> STA will not decode a pa</w:t>
      </w:r>
      <w:r w:rsidR="005459E6">
        <w:rPr>
          <w:rFonts w:ascii="Arial" w:hAnsi="Arial" w:cs="Arial"/>
          <w:sz w:val="16"/>
          <w:szCs w:val="16"/>
        </w:rPr>
        <w:t xml:space="preserve">cket in non-primary channel. So anyway, the </w:t>
      </w:r>
      <w:proofErr w:type="spellStart"/>
      <w:r w:rsidR="005459E6">
        <w:rPr>
          <w:rFonts w:ascii="Arial" w:hAnsi="Arial" w:cs="Arial"/>
          <w:sz w:val="16"/>
          <w:szCs w:val="16"/>
        </w:rPr>
        <w:t>unassociated</w:t>
      </w:r>
      <w:proofErr w:type="spellEnd"/>
      <w:r w:rsidR="005459E6">
        <w:rPr>
          <w:rFonts w:ascii="Arial" w:hAnsi="Arial" w:cs="Arial"/>
          <w:sz w:val="16"/>
          <w:szCs w:val="16"/>
        </w:rPr>
        <w:t xml:space="preserve"> STA seems hard to use this BW information.</w:t>
      </w:r>
    </w:p>
    <w:p w14:paraId="16D503C1" w14:textId="77777777" w:rsidR="00B810FD" w:rsidRDefault="00B810FD" w:rsidP="00B810FD">
      <w:pPr>
        <w:rPr>
          <w:rFonts w:ascii="Arial" w:hAnsi="Arial" w:cs="Arial"/>
          <w:sz w:val="16"/>
          <w:szCs w:val="16"/>
          <w:highlight w:val="yellow"/>
        </w:rPr>
      </w:pPr>
      <w:r w:rsidRPr="00B810FD">
        <w:rPr>
          <w:rFonts w:ascii="Arial" w:hAnsi="Arial" w:cs="Arial"/>
          <w:sz w:val="16"/>
          <w:szCs w:val="16"/>
          <w:highlight w:val="yellow"/>
        </w:rPr>
        <w:br/>
        <w:t xml:space="preserve">Another reason is that in 11ax BW of the PPDU which carries a Trigger frame needs to be equal to or larger than that of TB PPDU solicited by the Trigger frame. However, for example, when 320MHz EHT TB PPDU is solicited by the Trigger frame contained in the 320MHz non-HT Dup PPDU, HE STAs interpret the BW (indicated in the service field) of PPDU carrying Trigger frame as 20MHz and the BW (indicated in the Common Info field of the Trigger frame) of TB PPDU as 160MHz. It can cause problems with HE STA's </w:t>
      </w:r>
      <w:proofErr w:type="spellStart"/>
      <w:r w:rsidRPr="00B810FD">
        <w:rPr>
          <w:rFonts w:ascii="Arial" w:hAnsi="Arial" w:cs="Arial"/>
          <w:sz w:val="16"/>
          <w:szCs w:val="16"/>
          <w:highlight w:val="yellow"/>
        </w:rPr>
        <w:t>behavior</w:t>
      </w:r>
      <w:proofErr w:type="spellEnd"/>
      <w:r w:rsidRPr="00B810FD">
        <w:rPr>
          <w:rFonts w:ascii="Arial" w:hAnsi="Arial" w:cs="Arial"/>
          <w:sz w:val="16"/>
          <w:szCs w:val="16"/>
          <w:highlight w:val="yellow"/>
        </w:rPr>
        <w:t>. For example, since this may not be a valid frame in 11ax, I guess it could happen that (OBSS) HE STAs do not set NAV.</w:t>
      </w:r>
    </w:p>
    <w:p w14:paraId="79F8459A" w14:textId="77777777" w:rsidR="00AB4666" w:rsidRDefault="00AB4666" w:rsidP="00B810FD">
      <w:pPr>
        <w:rPr>
          <w:rFonts w:ascii="Arial" w:hAnsi="Arial" w:cs="Arial"/>
          <w:sz w:val="16"/>
          <w:szCs w:val="16"/>
          <w:highlight w:val="yellow"/>
        </w:rPr>
      </w:pPr>
    </w:p>
    <w:p w14:paraId="4845073B" w14:textId="1728FE9D" w:rsidR="009B114B" w:rsidRPr="00AB4666" w:rsidRDefault="009B114B" w:rsidP="00B810FD">
      <w:pPr>
        <w:rPr>
          <w:rFonts w:ascii="Arial" w:hAnsi="Arial" w:cs="Arial"/>
          <w:sz w:val="16"/>
          <w:szCs w:val="16"/>
        </w:rPr>
      </w:pPr>
      <w:r>
        <w:rPr>
          <w:rFonts w:ascii="Arial" w:hAnsi="Arial" w:cs="Arial"/>
          <w:sz w:val="16"/>
          <w:szCs w:val="16"/>
        </w:rPr>
        <w:t>The main purpose for BW signalling of non-HT duplicated PPDUs is to let the receiver STA to know the bandwidth of initial frame in a frame exchange, so the receiver STA can send the response frame in same BW. So normally Trigger frame doesn’t need to use the BW signalling through Service field. Because Trigger frame includes BW indication in UL BW subfield.</w:t>
      </w:r>
    </w:p>
    <w:p w14:paraId="04FDB505" w14:textId="77777777" w:rsidR="00B810FD" w:rsidRPr="00B810FD" w:rsidRDefault="00B810FD" w:rsidP="00B810FD">
      <w:pPr>
        <w:rPr>
          <w:rFonts w:asciiTheme="minorHAnsi" w:hAnsiTheme="minorHAnsi" w:cstheme="minorBidi"/>
          <w:sz w:val="16"/>
          <w:szCs w:val="16"/>
        </w:rPr>
      </w:pPr>
      <w:r w:rsidRPr="00B810FD">
        <w:rPr>
          <w:rFonts w:ascii="Arial" w:hAnsi="Arial" w:cs="Arial"/>
          <w:sz w:val="16"/>
          <w:szCs w:val="16"/>
          <w:highlight w:val="yellow"/>
        </w:rPr>
        <w:br/>
        <w:t>The last reason is that OBSS HE STAs which are capable of PSR consider that the PSRR BW is 20MHz while they can receive 160MHz signal. In that case, there may be a problem with calculating transmit power when conducting PSR. Depending on the implementation, some of the HE STAs cannot handle this situation (a 160MHz PPDU with 20MHz BW indication).</w:t>
      </w:r>
    </w:p>
    <w:p w14:paraId="57977A25" w14:textId="77777777" w:rsidR="001E6226" w:rsidRPr="00B810FD" w:rsidRDefault="001E6226" w:rsidP="00AA56F8">
      <w:pPr>
        <w:rPr>
          <w:rFonts w:eastAsia="Malgun Gothic"/>
          <w:sz w:val="16"/>
          <w:lang w:eastAsia="ko-KR"/>
        </w:rPr>
      </w:pPr>
    </w:p>
    <w:p w14:paraId="6935B6AE" w14:textId="4E36D32D" w:rsidR="001E6226" w:rsidRDefault="009B114B" w:rsidP="00AA56F8">
      <w:pPr>
        <w:rPr>
          <w:sz w:val="16"/>
          <w:lang w:eastAsia="zh-CN"/>
        </w:rPr>
      </w:pPr>
      <w:r>
        <w:rPr>
          <w:rFonts w:hint="eastAsia"/>
          <w:sz w:val="16"/>
          <w:lang w:eastAsia="zh-CN"/>
        </w:rPr>
        <w:t>S</w:t>
      </w:r>
      <w:r>
        <w:rPr>
          <w:sz w:val="16"/>
          <w:lang w:eastAsia="zh-CN"/>
        </w:rPr>
        <w:t xml:space="preserve">ince Trigger frame doesn’t need to carry the BW signalling through service field, so </w:t>
      </w:r>
      <w:r w:rsidR="00E84D9D">
        <w:rPr>
          <w:sz w:val="16"/>
          <w:lang w:eastAsia="zh-CN"/>
        </w:rPr>
        <w:t xml:space="preserve">there is </w:t>
      </w:r>
      <w:r>
        <w:rPr>
          <w:sz w:val="16"/>
          <w:lang w:eastAsia="zh-CN"/>
        </w:rPr>
        <w:t>no issue here anymore.</w:t>
      </w:r>
    </w:p>
    <w:p w14:paraId="17C5D2DD" w14:textId="77777777" w:rsidR="009B114B" w:rsidRDefault="009B114B" w:rsidP="00AA56F8">
      <w:pPr>
        <w:rPr>
          <w:sz w:val="16"/>
          <w:lang w:eastAsia="zh-CN"/>
        </w:rPr>
      </w:pPr>
    </w:p>
    <w:p w14:paraId="1B3723B5" w14:textId="77777777" w:rsidR="009B114B" w:rsidRDefault="009B114B" w:rsidP="00AA56F8">
      <w:pPr>
        <w:rPr>
          <w:sz w:val="16"/>
          <w:lang w:eastAsia="zh-CN"/>
        </w:rPr>
      </w:pPr>
    </w:p>
    <w:p w14:paraId="61B08666" w14:textId="2BF6101A" w:rsidR="005459E6" w:rsidRDefault="005459E6" w:rsidP="00AA56F8">
      <w:pPr>
        <w:rPr>
          <w:sz w:val="16"/>
          <w:lang w:eastAsia="zh-CN"/>
        </w:rPr>
      </w:pPr>
      <w:proofErr w:type="spellStart"/>
      <w:r>
        <w:rPr>
          <w:rFonts w:hint="eastAsia"/>
          <w:sz w:val="16"/>
          <w:lang w:eastAsia="zh-CN"/>
        </w:rPr>
        <w:t>F</w:t>
      </w:r>
      <w:r>
        <w:rPr>
          <w:sz w:val="16"/>
          <w:lang w:eastAsia="zh-CN"/>
        </w:rPr>
        <w:t>urther more</w:t>
      </w:r>
      <w:proofErr w:type="spellEnd"/>
      <w:r>
        <w:rPr>
          <w:sz w:val="16"/>
          <w:lang w:eastAsia="zh-CN"/>
        </w:rPr>
        <w:t xml:space="preserve"> comments below:</w:t>
      </w:r>
    </w:p>
    <w:p w14:paraId="5158F07E" w14:textId="7C9835DD" w:rsidR="005459E6" w:rsidRDefault="005459E6" w:rsidP="005459E6">
      <w:pPr>
        <w:pStyle w:val="ab"/>
        <w:numPr>
          <w:ilvl w:val="0"/>
          <w:numId w:val="71"/>
        </w:numPr>
        <w:rPr>
          <w:sz w:val="16"/>
          <w:lang w:eastAsia="zh-CN"/>
        </w:rPr>
      </w:pPr>
      <w:r>
        <w:rPr>
          <w:sz w:val="16"/>
          <w:lang w:eastAsia="zh-CN"/>
        </w:rPr>
        <w:t xml:space="preserve">BW signalling for non-HT duplicated PPDU only apply for part of control frames. Still many other frames transmitted in non-HT duplicated PPDU </w:t>
      </w:r>
      <w:r w:rsidR="006A6FC5">
        <w:rPr>
          <w:sz w:val="16"/>
          <w:lang w:eastAsia="zh-CN"/>
        </w:rPr>
        <w:t xml:space="preserve">do not </w:t>
      </w:r>
      <w:r>
        <w:rPr>
          <w:sz w:val="16"/>
          <w:lang w:eastAsia="zh-CN"/>
        </w:rPr>
        <w:t xml:space="preserve">carry the BW information. The </w:t>
      </w:r>
      <w:proofErr w:type="spellStart"/>
      <w:r>
        <w:rPr>
          <w:sz w:val="16"/>
          <w:lang w:eastAsia="zh-CN"/>
        </w:rPr>
        <w:t>unassociated</w:t>
      </w:r>
      <w:proofErr w:type="spellEnd"/>
      <w:r>
        <w:rPr>
          <w:sz w:val="16"/>
          <w:lang w:eastAsia="zh-CN"/>
        </w:rPr>
        <w:t xml:space="preserve"> STA can</w:t>
      </w:r>
      <w:del w:id="6" w:author="Kwok Shum Au (Edward)" w:date="2021-08-14T19:13:00Z">
        <w:r w:rsidDel="009F5B83">
          <w:rPr>
            <w:sz w:val="16"/>
            <w:lang w:eastAsia="zh-CN"/>
          </w:rPr>
          <w:delText xml:space="preserve"> </w:delText>
        </w:r>
      </w:del>
      <w:r>
        <w:rPr>
          <w:sz w:val="16"/>
          <w:lang w:eastAsia="zh-CN"/>
        </w:rPr>
        <w:t>not get BW information from these frames. So the proposed improvement can</w:t>
      </w:r>
      <w:del w:id="7" w:author="Kwok Shum Au (Edward)" w:date="2021-08-14T19:13:00Z">
        <w:r w:rsidDel="009F5B83">
          <w:rPr>
            <w:sz w:val="16"/>
            <w:lang w:eastAsia="zh-CN"/>
          </w:rPr>
          <w:delText xml:space="preserve"> </w:delText>
        </w:r>
      </w:del>
      <w:r>
        <w:rPr>
          <w:sz w:val="16"/>
          <w:lang w:eastAsia="zh-CN"/>
        </w:rPr>
        <w:t>not solve problem in all cases.</w:t>
      </w:r>
    </w:p>
    <w:p w14:paraId="14790965" w14:textId="253BE4E7" w:rsidR="005459E6" w:rsidRPr="005459E6" w:rsidRDefault="009F5B83" w:rsidP="005459E6">
      <w:pPr>
        <w:pStyle w:val="ab"/>
        <w:numPr>
          <w:ilvl w:val="0"/>
          <w:numId w:val="71"/>
        </w:numPr>
        <w:rPr>
          <w:sz w:val="16"/>
          <w:lang w:eastAsia="zh-CN"/>
        </w:rPr>
      </w:pPr>
      <w:r>
        <w:rPr>
          <w:sz w:val="16"/>
          <w:lang w:eastAsia="zh-CN"/>
        </w:rPr>
        <w:t xml:space="preserve">Although the </w:t>
      </w:r>
      <w:r w:rsidR="005459E6">
        <w:rPr>
          <w:sz w:val="16"/>
          <w:lang w:eastAsia="zh-CN"/>
        </w:rPr>
        <w:t xml:space="preserve">use of value 3 (B5B6) for 320MHz will </w:t>
      </w:r>
      <w:r w:rsidR="00AA026E">
        <w:rPr>
          <w:sz w:val="16"/>
          <w:lang w:eastAsia="zh-CN"/>
        </w:rPr>
        <w:t xml:space="preserve">allow </w:t>
      </w:r>
      <w:r w:rsidR="005459E6">
        <w:rPr>
          <w:sz w:val="16"/>
          <w:lang w:eastAsia="zh-CN"/>
        </w:rPr>
        <w:t xml:space="preserve">the </w:t>
      </w:r>
      <w:proofErr w:type="spellStart"/>
      <w:r w:rsidR="005459E6">
        <w:rPr>
          <w:sz w:val="16"/>
          <w:lang w:eastAsia="zh-CN"/>
        </w:rPr>
        <w:t>unassociated</w:t>
      </w:r>
      <w:proofErr w:type="spellEnd"/>
      <w:r w:rsidR="005459E6">
        <w:rPr>
          <w:sz w:val="16"/>
          <w:lang w:eastAsia="zh-CN"/>
        </w:rPr>
        <w:t xml:space="preserve"> STA </w:t>
      </w:r>
      <w:r w:rsidR="00AA026E">
        <w:rPr>
          <w:sz w:val="16"/>
          <w:lang w:eastAsia="zh-CN"/>
        </w:rPr>
        <w:t xml:space="preserve">to </w:t>
      </w:r>
      <w:r w:rsidR="00CF691F">
        <w:rPr>
          <w:sz w:val="16"/>
          <w:lang w:eastAsia="zh-CN"/>
        </w:rPr>
        <w:t xml:space="preserve">treat </w:t>
      </w:r>
      <w:r w:rsidR="005459E6">
        <w:rPr>
          <w:sz w:val="16"/>
          <w:lang w:eastAsia="zh-CN"/>
        </w:rPr>
        <w:t>the BW of receiving PPDU as 160MHz instead of 20MHz, base</w:t>
      </w:r>
      <w:r w:rsidR="00CF691F">
        <w:rPr>
          <w:sz w:val="16"/>
          <w:lang w:eastAsia="zh-CN"/>
        </w:rPr>
        <w:t>d</w:t>
      </w:r>
      <w:r w:rsidR="005459E6">
        <w:rPr>
          <w:sz w:val="16"/>
          <w:lang w:eastAsia="zh-CN"/>
        </w:rPr>
        <w:t xml:space="preserve"> on </w:t>
      </w:r>
      <w:r w:rsidR="00CF691F">
        <w:rPr>
          <w:sz w:val="16"/>
          <w:lang w:eastAsia="zh-CN"/>
        </w:rPr>
        <w:t xml:space="preserve">the </w:t>
      </w:r>
      <w:r w:rsidR="009350CA">
        <w:rPr>
          <w:sz w:val="16"/>
          <w:lang w:eastAsia="zh-CN"/>
        </w:rPr>
        <w:t>previous</w:t>
      </w:r>
      <w:r w:rsidR="00CF691F">
        <w:rPr>
          <w:sz w:val="16"/>
          <w:lang w:eastAsia="zh-CN"/>
        </w:rPr>
        <w:t xml:space="preserve"> </w:t>
      </w:r>
      <w:r w:rsidR="009350CA">
        <w:rPr>
          <w:sz w:val="16"/>
          <w:lang w:eastAsia="zh-CN"/>
        </w:rPr>
        <w:t>group discussion during CC34</w:t>
      </w:r>
      <w:r w:rsidR="00E175B4">
        <w:rPr>
          <w:sz w:val="16"/>
          <w:lang w:eastAsia="zh-CN"/>
        </w:rPr>
        <w:t xml:space="preserve">, the reserved entries are intended to indicate more BW modes in the future. So if it happens in the future, the problem still </w:t>
      </w:r>
      <w:r w:rsidR="006414DA">
        <w:rPr>
          <w:sz w:val="16"/>
          <w:lang w:eastAsia="zh-CN"/>
        </w:rPr>
        <w:t>exists</w:t>
      </w:r>
      <w:r w:rsidR="00E175B4">
        <w:rPr>
          <w:sz w:val="16"/>
          <w:lang w:eastAsia="zh-CN"/>
        </w:rPr>
        <w:t xml:space="preserve">. Value 0, 1, </w:t>
      </w:r>
      <w:r w:rsidR="00650F57">
        <w:rPr>
          <w:sz w:val="16"/>
          <w:lang w:eastAsia="zh-CN"/>
        </w:rPr>
        <w:t xml:space="preserve">and </w:t>
      </w:r>
      <w:r w:rsidR="00E175B4">
        <w:rPr>
          <w:sz w:val="16"/>
          <w:lang w:eastAsia="zh-CN"/>
        </w:rPr>
        <w:t>2 will be used for a BW different from 20MHz, 40MHz and 80MHz</w:t>
      </w:r>
      <w:r w:rsidR="00650F57">
        <w:rPr>
          <w:sz w:val="16"/>
          <w:lang w:eastAsia="zh-CN"/>
        </w:rPr>
        <w:t>, respectively</w:t>
      </w:r>
      <w:r w:rsidR="00E175B4">
        <w:rPr>
          <w:sz w:val="16"/>
          <w:lang w:eastAsia="zh-CN"/>
        </w:rPr>
        <w:t>.</w:t>
      </w:r>
    </w:p>
    <w:p w14:paraId="3078F482" w14:textId="07C4C073"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10AD8409" w:rsidR="002D02D7" w:rsidRDefault="00225A86" w:rsidP="00CA0A57">
      <w:pPr>
        <w:rPr>
          <w:sz w:val="16"/>
          <w:lang w:eastAsia="zh-CN"/>
        </w:rPr>
      </w:pPr>
      <w:r>
        <w:rPr>
          <w:rFonts w:hint="eastAsia"/>
          <w:sz w:val="16"/>
          <w:lang w:eastAsia="zh-CN"/>
        </w:rPr>
        <w:t>I</w:t>
      </w:r>
      <w:r>
        <w:rPr>
          <w:sz w:val="16"/>
          <w:lang w:eastAsia="zh-CN"/>
        </w:rPr>
        <w:t xml:space="preserve"> would like to hear more opinions from the group, then we can decide how to resolve these 3 CIDs.</w:t>
      </w:r>
    </w:p>
    <w:p w14:paraId="6BAEFAD3" w14:textId="77777777" w:rsidR="00225A86" w:rsidRDefault="00225A86" w:rsidP="00CA0A57">
      <w:pPr>
        <w:rPr>
          <w:sz w:val="16"/>
          <w:lang w:eastAsia="zh-CN"/>
        </w:rPr>
      </w:pPr>
    </w:p>
    <w:p w14:paraId="32D95B47" w14:textId="77777777" w:rsidR="00225A86" w:rsidRDefault="00225A86" w:rsidP="00CA0A57">
      <w:pPr>
        <w:rPr>
          <w:sz w:val="16"/>
          <w:lang w:eastAsia="zh-CN"/>
        </w:rPr>
      </w:pPr>
    </w:p>
    <w:p w14:paraId="4403B102" w14:textId="77777777" w:rsidR="00225A86" w:rsidRDefault="00225A86" w:rsidP="00CA0A57">
      <w:pPr>
        <w:rPr>
          <w:sz w:val="16"/>
          <w:lang w:eastAsia="zh-CN"/>
        </w:rPr>
      </w:pPr>
    </w:p>
    <w:p w14:paraId="184C67BE" w14:textId="77777777" w:rsidR="00E175B4" w:rsidRDefault="00E175B4" w:rsidP="00CA0A57">
      <w:pPr>
        <w:rPr>
          <w:sz w:val="16"/>
        </w:rPr>
      </w:pPr>
    </w:p>
    <w:p w14:paraId="4634A91B" w14:textId="77777777" w:rsidR="00E175B4" w:rsidRPr="00E13124" w:rsidRDefault="00E175B4" w:rsidP="00CA0A57">
      <w:pPr>
        <w:rPr>
          <w:sz w:val="16"/>
        </w:rPr>
      </w:pPr>
    </w:p>
    <w:p w14:paraId="7161B4C9" w14:textId="426723D7" w:rsidR="002D02D7" w:rsidRDefault="002D02D7" w:rsidP="003E4ABA">
      <w:pPr>
        <w:pStyle w:val="ab"/>
        <w:numPr>
          <w:ilvl w:val="0"/>
          <w:numId w:val="2"/>
        </w:numPr>
        <w:rPr>
          <w:b/>
          <w:sz w:val="20"/>
        </w:rPr>
      </w:pPr>
      <w:r w:rsidRPr="00E13124">
        <w:rPr>
          <w:b/>
          <w:sz w:val="20"/>
        </w:rPr>
        <w:t xml:space="preserve">Proposed </w:t>
      </w:r>
      <w:r w:rsidR="00BC477F">
        <w:rPr>
          <w:b/>
          <w:sz w:val="20"/>
        </w:rPr>
        <w:t>spec text</w:t>
      </w:r>
    </w:p>
    <w:p w14:paraId="4163F809" w14:textId="77777777" w:rsidR="0032005C" w:rsidRDefault="0032005C" w:rsidP="0032005C">
      <w:pPr>
        <w:rPr>
          <w:ins w:id="8" w:author="Cariou, Laurent" w:date="2021-02-23T19:42:00Z"/>
          <w:bCs/>
          <w:sz w:val="20"/>
        </w:rPr>
      </w:pPr>
    </w:p>
    <w:p w14:paraId="36133DFD" w14:textId="13A553C0" w:rsidR="00C20478" w:rsidRDefault="00C20478" w:rsidP="00C20478">
      <w:pPr>
        <w:pStyle w:val="SP7147688"/>
        <w:spacing w:before="360" w:after="240"/>
        <w:jc w:val="both"/>
        <w:rPr>
          <w:rStyle w:val="SC7204809"/>
          <w:sz w:val="20"/>
          <w:szCs w:val="20"/>
        </w:rPr>
      </w:pPr>
      <w:proofErr w:type="spellStart"/>
      <w:r>
        <w:rPr>
          <w:rFonts w:ascii="Times New Roman" w:eastAsia="Times New Roman" w:hAnsi="Times New Roman" w:cs="Times New Roman"/>
          <w:b/>
          <w:i/>
          <w:color w:val="000000"/>
          <w:sz w:val="20"/>
          <w:highlight w:val="yellow"/>
        </w:rPr>
        <w:t>TGbe</w:t>
      </w:r>
      <w:proofErr w:type="spellEnd"/>
      <w:r>
        <w:rPr>
          <w:rFonts w:ascii="Times New Roman" w:eastAsia="Times New Roman" w:hAnsi="Times New Roman" w:cs="Times New Roman"/>
          <w:b/>
          <w:i/>
          <w:color w:val="000000"/>
          <w:sz w:val="20"/>
          <w:highlight w:val="yellow"/>
        </w:rPr>
        <w:t xml:space="preserve"> editor: Please </w:t>
      </w:r>
      <w:r w:rsidR="00E65190">
        <w:rPr>
          <w:rFonts w:ascii="Times New Roman" w:eastAsia="Times New Roman" w:hAnsi="Times New Roman" w:cs="Times New Roman"/>
          <w:b/>
          <w:i/>
          <w:color w:val="000000"/>
          <w:sz w:val="20"/>
          <w:highlight w:val="yellow"/>
        </w:rPr>
        <w:t>change</w:t>
      </w:r>
      <w:r>
        <w:rPr>
          <w:rFonts w:ascii="Times New Roman" w:eastAsia="Times New Roman" w:hAnsi="Times New Roman" w:cs="Times New Roman"/>
          <w:b/>
          <w:i/>
          <w:color w:val="000000"/>
          <w:sz w:val="20"/>
          <w:highlight w:val="yellow"/>
        </w:rPr>
        <w:t xml:space="preserve"> below paragraphs in </w:t>
      </w:r>
      <w:proofErr w:type="spellStart"/>
      <w:r>
        <w:rPr>
          <w:rFonts w:ascii="Times New Roman" w:eastAsia="Times New Roman" w:hAnsi="Times New Roman" w:cs="Times New Roman"/>
          <w:b/>
          <w:i/>
          <w:color w:val="000000"/>
          <w:sz w:val="20"/>
          <w:highlight w:val="yellow"/>
        </w:rPr>
        <w:t>subclauses</w:t>
      </w:r>
      <w:proofErr w:type="spellEnd"/>
      <w:r>
        <w:rPr>
          <w:rFonts w:ascii="Times New Roman" w:eastAsia="Times New Roman" w:hAnsi="Times New Roman" w:cs="Times New Roman"/>
          <w:b/>
          <w:i/>
          <w:color w:val="000000"/>
          <w:sz w:val="20"/>
          <w:highlight w:val="yellow"/>
        </w:rPr>
        <w:t xml:space="preserve"> </w:t>
      </w:r>
      <w:r w:rsidR="006348AF">
        <w:rPr>
          <w:rFonts w:ascii="Times New Roman" w:eastAsia="Times New Roman" w:hAnsi="Times New Roman" w:cs="Times New Roman"/>
          <w:b/>
          <w:i/>
          <w:color w:val="000000"/>
          <w:sz w:val="20"/>
          <w:highlight w:val="yellow"/>
        </w:rPr>
        <w:t>9.3.1</w:t>
      </w:r>
      <w:r w:rsidR="008D232C" w:rsidRPr="008D232C">
        <w:rPr>
          <w:rFonts w:ascii="Times New Roman" w:eastAsia="Times New Roman" w:hAnsi="Times New Roman" w:cs="Times New Roman"/>
          <w:b/>
          <w:i/>
          <w:color w:val="000000"/>
          <w:sz w:val="20"/>
          <w:highlight w:val="yellow"/>
        </w:rPr>
        <w:t xml:space="preserve"> (</w:t>
      </w:r>
      <w:r w:rsidR="006348AF">
        <w:rPr>
          <w:rFonts w:ascii="Times New Roman" w:eastAsia="Times New Roman" w:hAnsi="Times New Roman" w:cs="Times New Roman"/>
          <w:b/>
          <w:i/>
          <w:color w:val="000000"/>
          <w:sz w:val="20"/>
          <w:highlight w:val="yellow"/>
        </w:rPr>
        <w:t>Control frames</w:t>
      </w:r>
      <w:r w:rsidR="008D232C" w:rsidRPr="008D232C">
        <w:rPr>
          <w:rFonts w:ascii="Times New Roman" w:eastAsia="Times New Roman" w:hAnsi="Times New Roman" w:cs="Times New Roman"/>
          <w:b/>
          <w:i/>
          <w:color w:val="000000"/>
          <w:sz w:val="20"/>
          <w:highlight w:val="yellow"/>
        </w:rPr>
        <w:t>)</w:t>
      </w:r>
      <w:r w:rsidR="007A44AC">
        <w:rPr>
          <w:rFonts w:ascii="Times New Roman" w:eastAsia="Times New Roman" w:hAnsi="Times New Roman" w:cs="Times New Roman"/>
          <w:b/>
          <w:i/>
          <w:color w:val="000000"/>
          <w:sz w:val="20"/>
          <w:highlight w:val="yellow"/>
        </w:rPr>
        <w:t xml:space="preserve"> as follows</w:t>
      </w:r>
      <w:r>
        <w:rPr>
          <w:rFonts w:ascii="Times New Roman" w:eastAsia="Times New Roman" w:hAnsi="Times New Roman" w:cs="Times New Roman"/>
          <w:b/>
          <w:i/>
          <w:color w:val="000000"/>
          <w:sz w:val="20"/>
          <w:highlight w:val="yellow"/>
        </w:rPr>
        <w:t>:</w:t>
      </w:r>
    </w:p>
    <w:p w14:paraId="45AC804C" w14:textId="77777777" w:rsidR="00C20478" w:rsidRDefault="00C20478" w:rsidP="00E65190">
      <w:pPr>
        <w:pStyle w:val="Default"/>
        <w:jc w:val="both"/>
        <w:rPr>
          <w:sz w:val="20"/>
          <w:szCs w:val="20"/>
          <w:lang w:val="en-GB"/>
        </w:rPr>
      </w:pPr>
    </w:p>
    <w:p w14:paraId="4FBF51B3" w14:textId="77777777" w:rsidR="006348AF" w:rsidRDefault="006348AF" w:rsidP="006348AF">
      <w:pPr>
        <w:pStyle w:val="af4"/>
        <w:kinsoku w:val="0"/>
        <w:overflowPunct w:val="0"/>
        <w:ind w:left="320"/>
        <w:rPr>
          <w:rFonts w:ascii="Arial" w:hAnsi="Arial" w:cs="Arial"/>
          <w:b/>
          <w:bCs/>
        </w:rPr>
      </w:pPr>
      <w:r>
        <w:rPr>
          <w:rFonts w:ascii="Arial" w:hAnsi="Arial" w:cs="Arial"/>
          <w:b/>
          <w:bCs/>
        </w:rPr>
        <w:t>9.3.1</w:t>
      </w:r>
      <w:r>
        <w:rPr>
          <w:rFonts w:ascii="Arial" w:hAnsi="Arial" w:cs="Arial"/>
          <w:b/>
          <w:bCs/>
          <w:spacing w:val="-7"/>
        </w:rPr>
        <w:t xml:space="preserve"> </w:t>
      </w:r>
      <w:r>
        <w:rPr>
          <w:rFonts w:ascii="Arial" w:hAnsi="Arial" w:cs="Arial"/>
          <w:b/>
          <w:bCs/>
        </w:rPr>
        <w:t>Control</w:t>
      </w:r>
      <w:r>
        <w:rPr>
          <w:rFonts w:ascii="Arial" w:hAnsi="Arial" w:cs="Arial"/>
          <w:b/>
          <w:bCs/>
          <w:spacing w:val="-6"/>
        </w:rPr>
        <w:t xml:space="preserve"> </w:t>
      </w:r>
      <w:r>
        <w:rPr>
          <w:rFonts w:ascii="Arial" w:hAnsi="Arial" w:cs="Arial"/>
          <w:b/>
          <w:bCs/>
        </w:rPr>
        <w:t>frames</w:t>
      </w:r>
    </w:p>
    <w:p w14:paraId="79AE2387" w14:textId="77777777" w:rsidR="006348AF" w:rsidRDefault="006348AF" w:rsidP="006348AF">
      <w:pPr>
        <w:pStyle w:val="af4"/>
        <w:kinsoku w:val="0"/>
        <w:overflowPunct w:val="0"/>
        <w:spacing w:before="2"/>
        <w:rPr>
          <w:rFonts w:ascii="Arial" w:hAnsi="Arial" w:cs="Arial"/>
          <w:b/>
          <w:bCs/>
          <w:szCs w:val="22"/>
        </w:rPr>
      </w:pPr>
    </w:p>
    <w:p w14:paraId="2895FAA4" w14:textId="77777777" w:rsidR="006348AF" w:rsidRDefault="006348AF" w:rsidP="006348AF">
      <w:pPr>
        <w:pStyle w:val="af4"/>
        <w:kinsoku w:val="0"/>
        <w:overflowPunct w:val="0"/>
        <w:ind w:left="320"/>
        <w:rPr>
          <w:rFonts w:ascii="Arial" w:hAnsi="Arial" w:cs="Arial"/>
          <w:b/>
          <w:bCs/>
        </w:rPr>
      </w:pPr>
      <w:bookmarkStart w:id="9" w:name="9.3.1.2_RTS_frame_format"/>
      <w:bookmarkEnd w:id="9"/>
      <w:r>
        <w:rPr>
          <w:rFonts w:ascii="Arial" w:hAnsi="Arial" w:cs="Arial"/>
          <w:b/>
          <w:bCs/>
        </w:rPr>
        <w:t>9.3.1.2</w:t>
      </w:r>
      <w:r>
        <w:rPr>
          <w:rFonts w:ascii="Arial" w:hAnsi="Arial" w:cs="Arial"/>
          <w:b/>
          <w:bCs/>
          <w:spacing w:val="-5"/>
        </w:rPr>
        <w:t xml:space="preserve"> </w:t>
      </w:r>
      <w:r>
        <w:rPr>
          <w:rFonts w:ascii="Arial" w:hAnsi="Arial" w:cs="Arial"/>
          <w:b/>
          <w:bCs/>
        </w:rPr>
        <w:t>RTS</w:t>
      </w:r>
      <w:r>
        <w:rPr>
          <w:rFonts w:ascii="Arial" w:hAnsi="Arial" w:cs="Arial"/>
          <w:b/>
          <w:bCs/>
          <w:spacing w:val="-6"/>
        </w:rPr>
        <w:t xml:space="preserve"> </w:t>
      </w:r>
      <w:r>
        <w:rPr>
          <w:rFonts w:ascii="Arial" w:hAnsi="Arial" w:cs="Arial"/>
          <w:b/>
          <w:bCs/>
        </w:rPr>
        <w:t>frame</w:t>
      </w:r>
      <w:r>
        <w:rPr>
          <w:rFonts w:ascii="Arial" w:hAnsi="Arial" w:cs="Arial"/>
          <w:b/>
          <w:bCs/>
          <w:spacing w:val="-5"/>
        </w:rPr>
        <w:t xml:space="preserve"> </w:t>
      </w:r>
      <w:r>
        <w:rPr>
          <w:rFonts w:ascii="Arial" w:hAnsi="Arial" w:cs="Arial"/>
          <w:b/>
          <w:bCs/>
        </w:rPr>
        <w:t>format</w:t>
      </w:r>
    </w:p>
    <w:p w14:paraId="1CBD1E27" w14:textId="1B5FC0D8" w:rsidR="006348AF" w:rsidRDefault="006348AF" w:rsidP="006348AF">
      <w:pPr>
        <w:pStyle w:val="af4"/>
        <w:kinsoku w:val="0"/>
        <w:overflowPunct w:val="0"/>
        <w:spacing w:before="5"/>
        <w:rPr>
          <w:rFonts w:ascii="Arial" w:hAnsi="Arial" w:cs="Arial"/>
          <w:b/>
          <w:bCs/>
          <w:sz w:val="23"/>
          <w:szCs w:val="23"/>
        </w:rPr>
      </w:pPr>
    </w:p>
    <w:p w14:paraId="4337518F" w14:textId="4FC22077" w:rsidR="00E3636A" w:rsidRDefault="00E3636A" w:rsidP="00E3636A">
      <w:pPr>
        <w:pStyle w:val="af4"/>
        <w:kinsoku w:val="0"/>
        <w:overflowPunct w:val="0"/>
        <w:spacing w:before="1" w:line="249" w:lineRule="auto"/>
        <w:ind w:left="319" w:right="456"/>
        <w:rPr>
          <w:ins w:id="10" w:author="Liyunbo" w:date="2021-08-15T00:25:00Z"/>
        </w:rPr>
      </w:pPr>
      <w:r>
        <w:rPr>
          <w:noProof/>
          <w:lang w:val="en-US" w:eastAsia="zh-CN"/>
        </w:rPr>
        <mc:AlternateContent>
          <mc:Choice Requires="wps">
            <w:drawing>
              <wp:anchor distT="0" distB="0" distL="114300" distR="114300" simplePos="0" relativeHeight="251678208" behindDoc="1" locked="0" layoutInCell="0" allowOverlap="1" wp14:anchorId="3C40B803" wp14:editId="19E0157F">
                <wp:simplePos x="0" y="0"/>
                <wp:positionH relativeFrom="page">
                  <wp:posOffset>5221605</wp:posOffset>
                </wp:positionH>
                <wp:positionV relativeFrom="paragraph">
                  <wp:posOffset>891540</wp:posOffset>
                </wp:positionV>
                <wp:extent cx="31750" cy="6350"/>
                <wp:effectExtent l="1905" t="1270" r="0" b="1905"/>
                <wp:wrapNone/>
                <wp:docPr id="24" name="任意多边形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0" cy="6350"/>
                        </a:xfrm>
                        <a:custGeom>
                          <a:avLst/>
                          <a:gdLst>
                            <a:gd name="T0" fmla="*/ 49 w 50"/>
                            <a:gd name="T1" fmla="*/ 0 h 10"/>
                            <a:gd name="T2" fmla="*/ 0 w 50"/>
                            <a:gd name="T3" fmla="*/ 0 h 10"/>
                            <a:gd name="T4" fmla="*/ 0 w 50"/>
                            <a:gd name="T5" fmla="*/ 9 h 10"/>
                            <a:gd name="T6" fmla="*/ 49 w 50"/>
                            <a:gd name="T7" fmla="*/ 9 h 10"/>
                            <a:gd name="T8" fmla="*/ 49 w 50"/>
                            <a:gd name="T9" fmla="*/ 0 h 10"/>
                          </a:gdLst>
                          <a:ahLst/>
                          <a:cxnLst>
                            <a:cxn ang="0">
                              <a:pos x="T0" y="T1"/>
                            </a:cxn>
                            <a:cxn ang="0">
                              <a:pos x="T2" y="T3"/>
                            </a:cxn>
                            <a:cxn ang="0">
                              <a:pos x="T4" y="T5"/>
                            </a:cxn>
                            <a:cxn ang="0">
                              <a:pos x="T6" y="T7"/>
                            </a:cxn>
                            <a:cxn ang="0">
                              <a:pos x="T8" y="T9"/>
                            </a:cxn>
                          </a:cxnLst>
                          <a:rect l="0" t="0" r="r" b="b"/>
                          <a:pathLst>
                            <a:path w="50" h="10">
                              <a:moveTo>
                                <a:pt x="49" y="0"/>
                              </a:moveTo>
                              <a:lnTo>
                                <a:pt x="0" y="0"/>
                              </a:lnTo>
                              <a:lnTo>
                                <a:pt x="0" y="9"/>
                              </a:lnTo>
                              <a:lnTo>
                                <a:pt x="49" y="9"/>
                              </a:lnTo>
                              <a:lnTo>
                                <a:pt x="4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3CF737" id="任意多边形 24" o:spid="_x0000_s1026" style="position:absolute;left:0;text-align:left;margin-left:411.15pt;margin-top:70.2pt;width:2.5pt;height:.5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" o:allowincell="f" path="m49,l,,,9r49,l49,xe" fillcolor="black" stroked="f">
                <v:path arrowok="t" o:connecttype="custom" o:connectlocs="31115,0;0,0;0,5715;31115,5715;31115,0" o:connectangles="0,0,0,0,0"/>
                <w10:wrap anchorx="page"/>
              </v:shape>
            </w:pict>
          </mc:Fallback>
        </mc:AlternateContent>
      </w:r>
      <w:r>
        <w:rPr>
          <w:noProof/>
          <w:lang w:val="en-US" w:eastAsia="zh-CN"/>
        </w:rPr>
        <mc:AlternateContent>
          <mc:Choice Requires="wps">
            <w:drawing>
              <wp:anchor distT="0" distB="0" distL="114300" distR="114300" simplePos="0" relativeHeight="251679232" behindDoc="1" locked="0" layoutInCell="0" allowOverlap="1" wp14:anchorId="44A56AC6" wp14:editId="18FE0C44">
                <wp:simplePos x="0" y="0"/>
                <wp:positionH relativeFrom="page">
                  <wp:posOffset>4565015</wp:posOffset>
                </wp:positionH>
                <wp:positionV relativeFrom="paragraph">
                  <wp:posOffset>1043940</wp:posOffset>
                </wp:positionV>
                <wp:extent cx="32385" cy="6350"/>
                <wp:effectExtent l="2540" t="1270" r="3175" b="1905"/>
                <wp:wrapNone/>
                <wp:docPr id="25" name="任意多边形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6350"/>
                        </a:xfrm>
                        <a:custGeom>
                          <a:avLst/>
                          <a:gdLst>
                            <a:gd name="T0" fmla="*/ 50 w 51"/>
                            <a:gd name="T1" fmla="*/ 0 h 10"/>
                            <a:gd name="T2" fmla="*/ 0 w 51"/>
                            <a:gd name="T3" fmla="*/ 0 h 10"/>
                            <a:gd name="T4" fmla="*/ 0 w 51"/>
                            <a:gd name="T5" fmla="*/ 9 h 10"/>
                            <a:gd name="T6" fmla="*/ 50 w 51"/>
                            <a:gd name="T7" fmla="*/ 9 h 10"/>
                            <a:gd name="T8" fmla="*/ 50 w 51"/>
                            <a:gd name="T9" fmla="*/ 0 h 10"/>
                          </a:gdLst>
                          <a:ahLst/>
                          <a:cxnLst>
                            <a:cxn ang="0">
                              <a:pos x="T0" y="T1"/>
                            </a:cxn>
                            <a:cxn ang="0">
                              <a:pos x="T2" y="T3"/>
                            </a:cxn>
                            <a:cxn ang="0">
                              <a:pos x="T4" y="T5"/>
                            </a:cxn>
                            <a:cxn ang="0">
                              <a:pos x="T6" y="T7"/>
                            </a:cxn>
                            <a:cxn ang="0">
                              <a:pos x="T8" y="T9"/>
                            </a:cxn>
                          </a:cxnLst>
                          <a:rect l="0" t="0" r="r" b="b"/>
                          <a:pathLst>
                            <a:path w="51" h="10">
                              <a:moveTo>
                                <a:pt x="50" y="0"/>
                              </a:moveTo>
                              <a:lnTo>
                                <a:pt x="0" y="0"/>
                              </a:lnTo>
                              <a:lnTo>
                                <a:pt x="0" y="9"/>
                              </a:lnTo>
                              <a:lnTo>
                                <a:pt x="50" y="9"/>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0F5DA7" id="任意多边形 25" o:spid="_x0000_s1026" style="position:absolute;left:0;text-align:left;margin-left:359.45pt;margin-top:82.2pt;width:2.55pt;height:.5pt;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" o:allowincell="f" path="m50,l,,,9r50,l50,xe" fillcolor="black" stroked="f">
                <v:path arrowok="t" o:connecttype="custom" o:connectlocs="31750,0;0,0;0,5715;31750,5715;31750,0" o:connectangles="0,0,0,0,0"/>
                <w10:wrap anchorx="page"/>
              </v:shape>
            </w:pict>
          </mc:Fallback>
        </mc:AlternateContent>
      </w:r>
      <w:r>
        <w:t xml:space="preserve">The TA field is the address of the STA transmitting the RTS frame or the bandwidth </w:t>
      </w:r>
      <w:proofErr w:type="spellStart"/>
      <w:r>
        <w:t>signaling</w:t>
      </w:r>
      <w:proofErr w:type="spellEnd"/>
      <w:r>
        <w:t xml:space="preserve"> TA of the</w:t>
      </w:r>
      <w:r>
        <w:rPr>
          <w:spacing w:val="1"/>
        </w:rPr>
        <w:t xml:space="preserve"> </w:t>
      </w:r>
      <w:r>
        <w:t>STA</w:t>
      </w:r>
      <w:r>
        <w:rPr>
          <w:spacing w:val="23"/>
        </w:rPr>
        <w:t xml:space="preserve"> </w:t>
      </w:r>
      <w:r>
        <w:t>transmitting</w:t>
      </w:r>
      <w:r>
        <w:rPr>
          <w:spacing w:val="24"/>
        </w:rPr>
        <w:t xml:space="preserve"> </w:t>
      </w:r>
      <w:r>
        <w:t>the</w:t>
      </w:r>
      <w:r>
        <w:rPr>
          <w:spacing w:val="23"/>
        </w:rPr>
        <w:t xml:space="preserve"> </w:t>
      </w:r>
      <w:r>
        <w:t>RTS</w:t>
      </w:r>
      <w:r>
        <w:rPr>
          <w:spacing w:val="22"/>
        </w:rPr>
        <w:t xml:space="preserve"> </w:t>
      </w:r>
      <w:r>
        <w:t>frame.</w:t>
      </w:r>
      <w:r>
        <w:rPr>
          <w:spacing w:val="24"/>
        </w:rPr>
        <w:t xml:space="preserve"> </w:t>
      </w:r>
      <w:r w:rsidRPr="00633747">
        <w:t>In</w:t>
      </w:r>
      <w:r w:rsidRPr="00633747">
        <w:rPr>
          <w:spacing w:val="23"/>
        </w:rPr>
        <w:t xml:space="preserve"> </w:t>
      </w:r>
      <w:r w:rsidRPr="00633747">
        <w:t>an</w:t>
      </w:r>
      <w:r w:rsidRPr="00633747">
        <w:rPr>
          <w:spacing w:val="23"/>
        </w:rPr>
        <w:t xml:space="preserve"> </w:t>
      </w:r>
      <w:r w:rsidRPr="00633747">
        <w:t>RTS</w:t>
      </w:r>
      <w:r w:rsidRPr="00633747">
        <w:rPr>
          <w:spacing w:val="22"/>
        </w:rPr>
        <w:t xml:space="preserve"> </w:t>
      </w:r>
      <w:r w:rsidRPr="00633747">
        <w:t>frame</w:t>
      </w:r>
      <w:r w:rsidRPr="00633747">
        <w:rPr>
          <w:spacing w:val="24"/>
        </w:rPr>
        <w:t xml:space="preserve"> </w:t>
      </w:r>
      <w:r w:rsidRPr="00633747">
        <w:t>transmitted</w:t>
      </w:r>
      <w:r w:rsidRPr="00633747">
        <w:rPr>
          <w:spacing w:val="25"/>
        </w:rPr>
        <w:t xml:space="preserve"> </w:t>
      </w:r>
      <w:r w:rsidRPr="00633747">
        <w:t>by</w:t>
      </w:r>
      <w:r w:rsidRPr="00633747">
        <w:rPr>
          <w:spacing w:val="23"/>
        </w:rPr>
        <w:t xml:space="preserve"> </w:t>
      </w:r>
      <w:r w:rsidRPr="00633747">
        <w:t>an</w:t>
      </w:r>
      <w:r w:rsidRPr="00633747">
        <w:rPr>
          <w:spacing w:val="24"/>
        </w:rPr>
        <w:t xml:space="preserve"> </w:t>
      </w:r>
      <w:r w:rsidRPr="00633747">
        <w:t>EHT</w:t>
      </w:r>
      <w:r w:rsidRPr="00633747">
        <w:rPr>
          <w:spacing w:val="23"/>
        </w:rPr>
        <w:t xml:space="preserve"> </w:t>
      </w:r>
      <w:r w:rsidRPr="00633747">
        <w:t>STA</w:t>
      </w:r>
      <w:r w:rsidRPr="00633747">
        <w:rPr>
          <w:spacing w:val="24"/>
        </w:rPr>
        <w:t xml:space="preserve"> </w:t>
      </w:r>
      <w:r w:rsidRPr="00633747">
        <w:t>that</w:t>
      </w:r>
      <w:r w:rsidRPr="00633747">
        <w:rPr>
          <w:spacing w:val="23"/>
        </w:rPr>
        <w:t xml:space="preserve"> </w:t>
      </w:r>
      <w:r w:rsidRPr="00633747">
        <w:t>is</w:t>
      </w:r>
      <w:r w:rsidRPr="00633747">
        <w:rPr>
          <w:spacing w:val="24"/>
        </w:rPr>
        <w:t xml:space="preserve"> </w:t>
      </w:r>
      <w:r w:rsidRPr="00633747">
        <w:t>a</w:t>
      </w:r>
      <w:r w:rsidRPr="00633747">
        <w:rPr>
          <w:spacing w:val="23"/>
        </w:rPr>
        <w:t xml:space="preserve"> </w:t>
      </w:r>
      <w:r w:rsidRPr="00633747">
        <w:t>STA</w:t>
      </w:r>
      <w:r w:rsidRPr="00633747">
        <w:rPr>
          <w:spacing w:val="24"/>
        </w:rPr>
        <w:t xml:space="preserve"> </w:t>
      </w:r>
      <w:r w:rsidRPr="00633747">
        <w:t>6G</w:t>
      </w:r>
      <w:r w:rsidRPr="00633747">
        <w:rPr>
          <w:spacing w:val="23"/>
        </w:rPr>
        <w:t xml:space="preserve"> </w:t>
      </w:r>
      <w:r w:rsidRPr="00633747">
        <w:t>with</w:t>
      </w:r>
      <w:r w:rsidRPr="00633747">
        <w:rPr>
          <w:spacing w:val="-47"/>
        </w:rPr>
        <w:t xml:space="preserve"> </w:t>
      </w:r>
      <w:r w:rsidRPr="00633747">
        <w:t>320 MHz bandwidth support in a non-HT or non-HT duplicate format to another EHT STA with 320 MHz</w:t>
      </w:r>
      <w:r w:rsidRPr="00633747">
        <w:rPr>
          <w:spacing w:val="1"/>
        </w:rPr>
        <w:t xml:space="preserve"> </w:t>
      </w:r>
      <w:r w:rsidRPr="00633747">
        <w:t>bandwidth</w:t>
      </w:r>
      <w:r w:rsidRPr="00633747">
        <w:rPr>
          <w:spacing w:val="1"/>
        </w:rPr>
        <w:t xml:space="preserve"> </w:t>
      </w:r>
      <w:r w:rsidRPr="00633747">
        <w:t>support,</w:t>
      </w:r>
      <w:r w:rsidRPr="00633747">
        <w:rPr>
          <w:spacing w:val="1"/>
        </w:rPr>
        <w:t xml:space="preserve"> </w:t>
      </w:r>
      <w:r w:rsidRPr="00633747">
        <w:t>the</w:t>
      </w:r>
      <w:r w:rsidRPr="00633747">
        <w:rPr>
          <w:spacing w:val="1"/>
        </w:rPr>
        <w:t xml:space="preserve"> </w:t>
      </w:r>
      <w:r w:rsidRPr="00633747">
        <w:t>scrambling</w:t>
      </w:r>
      <w:r w:rsidRPr="00633747">
        <w:rPr>
          <w:spacing w:val="1"/>
        </w:rPr>
        <w:t xml:space="preserve"> </w:t>
      </w:r>
      <w:r w:rsidRPr="00633747">
        <w:t>sequence</w:t>
      </w:r>
      <w:r w:rsidRPr="00633747">
        <w:rPr>
          <w:spacing w:val="1"/>
        </w:rPr>
        <w:t xml:space="preserve"> </w:t>
      </w:r>
      <w:r w:rsidRPr="00633747">
        <w:t>and</w:t>
      </w:r>
      <w:r w:rsidRPr="00633747">
        <w:rPr>
          <w:spacing w:val="1"/>
        </w:rPr>
        <w:t xml:space="preserve"> </w:t>
      </w:r>
      <w:r w:rsidRPr="00633747">
        <w:t>SERVICE</w:t>
      </w:r>
      <w:r w:rsidRPr="00633747">
        <w:rPr>
          <w:spacing w:val="1"/>
        </w:rPr>
        <w:t xml:space="preserve"> </w:t>
      </w:r>
      <w:r w:rsidRPr="00633747">
        <w:t>field</w:t>
      </w:r>
      <w:r w:rsidRPr="00633747">
        <w:rPr>
          <w:spacing w:val="1"/>
        </w:rPr>
        <w:t xml:space="preserve"> </w:t>
      </w:r>
      <w:r w:rsidRPr="00633747">
        <w:t>carry</w:t>
      </w:r>
      <w:r w:rsidRPr="00633747">
        <w:rPr>
          <w:spacing w:val="1"/>
        </w:rPr>
        <w:t xml:space="preserve"> </w:t>
      </w:r>
      <w:r w:rsidRPr="00633747">
        <w:t>the</w:t>
      </w:r>
      <w:r w:rsidRPr="00633747">
        <w:rPr>
          <w:spacing w:val="1"/>
        </w:rPr>
        <w:t xml:space="preserve"> </w:t>
      </w:r>
      <w:r w:rsidRPr="00633747">
        <w:t>TXVECTOR</w:t>
      </w:r>
      <w:r w:rsidRPr="00633747">
        <w:rPr>
          <w:spacing w:val="1"/>
        </w:rPr>
        <w:t xml:space="preserve"> </w:t>
      </w:r>
      <w:r w:rsidRPr="00633747">
        <w:t>parameters</w:t>
      </w:r>
      <w:r w:rsidRPr="00633747">
        <w:rPr>
          <w:spacing w:val="1"/>
        </w:rPr>
        <w:t xml:space="preserve"> </w:t>
      </w:r>
      <w:r w:rsidRPr="00633747">
        <w:t>CH_BANDWIDTH_IN_NON_HT and DYN_BANDWIDTH_IN_NON_HT and the TA field is a band-</w:t>
      </w:r>
      <w:r w:rsidRPr="00633747">
        <w:rPr>
          <w:spacing w:val="1"/>
        </w:rPr>
        <w:t xml:space="preserve"> </w:t>
      </w:r>
      <w:r w:rsidRPr="00633747">
        <w:t xml:space="preserve">width </w:t>
      </w:r>
      <w:proofErr w:type="spellStart"/>
      <w:r w:rsidRPr="00633747">
        <w:t>signaling</w:t>
      </w:r>
      <w:proofErr w:type="spellEnd"/>
      <w:r w:rsidRPr="00633747">
        <w:t xml:space="preserve"> TA. </w:t>
      </w:r>
      <w:ins w:id="11" w:author="Liyunbo" w:date="2021-08-16T09:03:00Z">
        <w:r w:rsidR="00925673">
          <w:rPr>
            <w:spacing w:val="24"/>
          </w:rPr>
          <w:t>(#4145, 7681)</w:t>
        </w:r>
      </w:ins>
      <w:del w:id="12" w:author="Liyunbo" w:date="2021-08-15T00:24:00Z">
        <w:r w:rsidRPr="00633747" w:rsidDel="008D22E7">
          <w:delText>Otherwise, i</w:delText>
        </w:r>
      </w:del>
      <w:ins w:id="13" w:author="Liyunbo" w:date="2021-08-15T00:24:00Z">
        <w:r w:rsidR="008D22E7">
          <w:t>I</w:t>
        </w:r>
      </w:ins>
      <w:r w:rsidRPr="00633747">
        <w:t xml:space="preserve">n an RTS frame </w:t>
      </w:r>
      <w:proofErr w:type="spellStart"/>
      <w:r w:rsidRPr="00633747">
        <w:t>transmitted</w:t>
      </w:r>
      <w:del w:id="14" w:author="Liyunbo" w:date="2021-08-15T00:25:00Z">
        <w:r w:rsidRPr="00633747" w:rsidDel="008D22E7">
          <w:delText xml:space="preserve"> </w:delText>
        </w:r>
      </w:del>
      <w:ins w:id="15" w:author="Liyunbo" w:date="2021-08-15T00:28:00Z">
        <w:r w:rsidR="00146DE0" w:rsidRPr="00633747">
          <w:t>in</w:t>
        </w:r>
        <w:proofErr w:type="spellEnd"/>
        <w:r w:rsidR="00146DE0" w:rsidRPr="00633747">
          <w:rPr>
            <w:spacing w:val="-3"/>
          </w:rPr>
          <w:t xml:space="preserve"> </w:t>
        </w:r>
        <w:r w:rsidR="00146DE0" w:rsidRPr="00633747">
          <w:t>a</w:t>
        </w:r>
        <w:r w:rsidR="00146DE0" w:rsidRPr="00633747">
          <w:rPr>
            <w:spacing w:val="-3"/>
          </w:rPr>
          <w:t xml:space="preserve"> </w:t>
        </w:r>
        <w:r w:rsidR="00146DE0" w:rsidRPr="00633747">
          <w:t>non-HT</w:t>
        </w:r>
        <w:r w:rsidR="00146DE0" w:rsidRPr="00633747">
          <w:rPr>
            <w:spacing w:val="-3"/>
          </w:rPr>
          <w:t xml:space="preserve"> </w:t>
        </w:r>
        <w:r w:rsidR="00146DE0" w:rsidRPr="00633747">
          <w:t>or</w:t>
        </w:r>
        <w:r w:rsidR="00146DE0" w:rsidRPr="00633747">
          <w:rPr>
            <w:spacing w:val="-4"/>
          </w:rPr>
          <w:t xml:space="preserve"> </w:t>
        </w:r>
        <w:r w:rsidR="00146DE0" w:rsidRPr="00633747">
          <w:t>non-HT</w:t>
        </w:r>
        <w:r w:rsidR="00146DE0" w:rsidRPr="00633747">
          <w:rPr>
            <w:spacing w:val="-3"/>
          </w:rPr>
          <w:t xml:space="preserve"> </w:t>
        </w:r>
        <w:r w:rsidR="00146DE0" w:rsidRPr="00633747">
          <w:t>duplicate</w:t>
        </w:r>
        <w:r w:rsidR="00146DE0" w:rsidRPr="00633747">
          <w:rPr>
            <w:spacing w:val="-4"/>
          </w:rPr>
          <w:t xml:space="preserve"> </w:t>
        </w:r>
        <w:r w:rsidR="00146DE0" w:rsidRPr="00633747">
          <w:t>format</w:t>
        </w:r>
        <w:r w:rsidR="00146DE0">
          <w:t xml:space="preserve"> </w:t>
        </w:r>
      </w:ins>
      <w:ins w:id="16" w:author="Liyunbo" w:date="2021-08-15T00:25:00Z">
        <w:r w:rsidR="008D22E7">
          <w:t xml:space="preserve">in one of </w:t>
        </w:r>
      </w:ins>
      <w:ins w:id="17" w:author="Kwok Shum Au (Edward)" w:date="2021-08-14T19:15:00Z">
        <w:r w:rsidR="003A0947">
          <w:t xml:space="preserve">the </w:t>
        </w:r>
      </w:ins>
      <w:ins w:id="18" w:author="Liyunbo" w:date="2021-08-15T00:25:00Z">
        <w:r w:rsidR="008D22E7">
          <w:t>following cases</w:t>
        </w:r>
      </w:ins>
      <w:del w:id="19" w:author="Liyunbo" w:date="2021-08-15T00:25:00Z">
        <w:r w:rsidRPr="00633747" w:rsidDel="008D22E7">
          <w:delText>by a VHT STA, an HE STA</w:delText>
        </w:r>
        <w:r w:rsidDel="008D22E7">
          <w:delText xml:space="preserve"> or </w:delText>
        </w:r>
        <w:r w:rsidRPr="00633747" w:rsidDel="008D22E7">
          <w:delText>an EHT</w:delText>
        </w:r>
        <w:r w:rsidRPr="00633747" w:rsidDel="008D22E7">
          <w:rPr>
            <w:spacing w:val="1"/>
          </w:rPr>
          <w:delText xml:space="preserve"> </w:delText>
        </w:r>
        <w:r w:rsidRPr="00633747" w:rsidDel="008D22E7">
          <w:delText>STA</w:delText>
        </w:r>
        <w:r w:rsidRPr="00633747" w:rsidDel="008D22E7">
          <w:rPr>
            <w:spacing w:val="-3"/>
          </w:rPr>
          <w:delText xml:space="preserve"> </w:delText>
        </w:r>
        <w:r w:rsidRPr="00633747" w:rsidDel="008D22E7">
          <w:delText>in</w:delText>
        </w:r>
        <w:r w:rsidRPr="00633747" w:rsidDel="008D22E7">
          <w:rPr>
            <w:spacing w:val="-3"/>
          </w:rPr>
          <w:delText xml:space="preserve"> </w:delText>
        </w:r>
        <w:r w:rsidRPr="00633747" w:rsidDel="008D22E7">
          <w:delText>a</w:delText>
        </w:r>
        <w:r w:rsidRPr="00633747" w:rsidDel="008D22E7">
          <w:rPr>
            <w:spacing w:val="-3"/>
          </w:rPr>
          <w:delText xml:space="preserve"> </w:delText>
        </w:r>
        <w:r w:rsidRPr="00633747" w:rsidDel="008D22E7">
          <w:delText>non-HT</w:delText>
        </w:r>
        <w:r w:rsidRPr="00633747" w:rsidDel="008D22E7">
          <w:rPr>
            <w:spacing w:val="-3"/>
          </w:rPr>
          <w:delText xml:space="preserve"> </w:delText>
        </w:r>
        <w:r w:rsidRPr="00633747" w:rsidDel="008D22E7">
          <w:delText>or</w:delText>
        </w:r>
        <w:r w:rsidRPr="00633747" w:rsidDel="008D22E7">
          <w:rPr>
            <w:spacing w:val="-4"/>
          </w:rPr>
          <w:delText xml:space="preserve"> </w:delText>
        </w:r>
        <w:r w:rsidRPr="00633747" w:rsidDel="008D22E7">
          <w:delText>non-HT</w:delText>
        </w:r>
        <w:r w:rsidRPr="00633747" w:rsidDel="008D22E7">
          <w:rPr>
            <w:spacing w:val="-3"/>
          </w:rPr>
          <w:delText xml:space="preserve"> </w:delText>
        </w:r>
        <w:r w:rsidRPr="00633747" w:rsidDel="008D22E7">
          <w:delText>duplicate</w:delText>
        </w:r>
        <w:r w:rsidRPr="00633747" w:rsidDel="008D22E7">
          <w:rPr>
            <w:spacing w:val="-4"/>
          </w:rPr>
          <w:delText xml:space="preserve"> </w:delText>
        </w:r>
        <w:r w:rsidRPr="00633747" w:rsidDel="008D22E7">
          <w:delText>format</w:delText>
        </w:r>
        <w:r w:rsidRPr="00633747" w:rsidDel="008D22E7">
          <w:rPr>
            <w:spacing w:val="-3"/>
          </w:rPr>
          <w:delText xml:space="preserve"> </w:delText>
        </w:r>
        <w:r w:rsidRPr="00633747" w:rsidDel="008D22E7">
          <w:delText>to</w:delText>
        </w:r>
        <w:r w:rsidRPr="00633747" w:rsidDel="008D22E7">
          <w:rPr>
            <w:spacing w:val="-3"/>
          </w:rPr>
          <w:delText xml:space="preserve"> </w:delText>
        </w:r>
        <w:r w:rsidRPr="00633747" w:rsidDel="008D22E7">
          <w:delText>another</w:delText>
        </w:r>
        <w:r w:rsidRPr="00633747" w:rsidDel="008D22E7">
          <w:rPr>
            <w:spacing w:val="-4"/>
          </w:rPr>
          <w:delText xml:space="preserve"> </w:delText>
        </w:r>
        <w:r w:rsidRPr="00633747" w:rsidDel="008D22E7">
          <w:delText>VHT</w:delText>
        </w:r>
        <w:r w:rsidRPr="00633747" w:rsidDel="008D22E7">
          <w:rPr>
            <w:spacing w:val="-4"/>
          </w:rPr>
          <w:delText xml:space="preserve"> </w:delText>
        </w:r>
        <w:r w:rsidRPr="00633747" w:rsidDel="008D22E7">
          <w:delText>STA,</w:delText>
        </w:r>
        <w:r w:rsidRPr="00633747" w:rsidDel="008D22E7">
          <w:rPr>
            <w:spacing w:val="-3"/>
          </w:rPr>
          <w:delText xml:space="preserve"> </w:delText>
        </w:r>
        <w:r w:rsidRPr="00633747" w:rsidDel="008D22E7">
          <w:delText>HE</w:delText>
        </w:r>
        <w:r w:rsidRPr="00633747" w:rsidDel="008D22E7">
          <w:rPr>
            <w:spacing w:val="-4"/>
          </w:rPr>
          <w:delText xml:space="preserve"> </w:delText>
        </w:r>
        <w:r w:rsidRPr="00633747" w:rsidDel="008D22E7">
          <w:delText>STA</w:delText>
        </w:r>
        <w:r w:rsidRPr="00633747" w:rsidDel="008D22E7">
          <w:rPr>
            <w:spacing w:val="-4"/>
          </w:rPr>
          <w:delText xml:space="preserve"> </w:delText>
        </w:r>
        <w:r w:rsidRPr="00633747" w:rsidDel="008D22E7">
          <w:delText>or</w:delText>
        </w:r>
        <w:r w:rsidRPr="00633747" w:rsidDel="008D22E7">
          <w:rPr>
            <w:spacing w:val="-4"/>
          </w:rPr>
          <w:delText xml:space="preserve"> </w:delText>
        </w:r>
        <w:r w:rsidRPr="00633747" w:rsidDel="008D22E7">
          <w:delText>an</w:delText>
        </w:r>
        <w:r w:rsidRPr="00633747" w:rsidDel="008D22E7">
          <w:rPr>
            <w:spacing w:val="-3"/>
          </w:rPr>
          <w:delText xml:space="preserve"> </w:delText>
        </w:r>
        <w:r w:rsidRPr="00633747" w:rsidDel="008D22E7">
          <w:delText>EHT</w:delText>
        </w:r>
        <w:r w:rsidRPr="00633747" w:rsidDel="008D22E7">
          <w:rPr>
            <w:spacing w:val="-3"/>
          </w:rPr>
          <w:delText xml:space="preserve"> </w:delText>
        </w:r>
        <w:r w:rsidRPr="00633747" w:rsidDel="008D22E7">
          <w:delText>STA</w:delText>
        </w:r>
      </w:del>
      <w:r w:rsidRPr="00633747">
        <w:t>,</w:t>
      </w:r>
      <w:r w:rsidRPr="00633747">
        <w:rPr>
          <w:spacing w:val="-5"/>
        </w:rPr>
        <w:t xml:space="preserve"> </w:t>
      </w:r>
      <w:r w:rsidRPr="00633747">
        <w:t>the</w:t>
      </w:r>
      <w:r w:rsidRPr="00633747">
        <w:rPr>
          <w:spacing w:val="-3"/>
        </w:rPr>
        <w:t xml:space="preserve"> </w:t>
      </w:r>
      <w:r w:rsidRPr="00633747">
        <w:t>scram</w:t>
      </w:r>
      <w:r w:rsidRPr="00633747">
        <w:rPr>
          <w:spacing w:val="-47"/>
        </w:rPr>
        <w:t xml:space="preserve"> </w:t>
      </w:r>
      <w:r w:rsidRPr="00633747">
        <w:t>bling sequence carries the TXVECTOR parameters CH_BANDWIDTH_IN_NON_HT and DYN_BAND-</w:t>
      </w:r>
      <w:r>
        <w:rPr>
          <w:spacing w:val="1"/>
        </w:rPr>
        <w:t xml:space="preserve"> </w:t>
      </w:r>
      <w:r>
        <w:t>WIDTH_IN_NON_HT (see 10.3.2.7 (VHT and SIG RTS procedure)) and the TA field is a bandwidth</w:t>
      </w:r>
      <w:r>
        <w:rPr>
          <w:spacing w:val="1"/>
        </w:rPr>
        <w:t xml:space="preserve"> </w:t>
      </w:r>
      <w:proofErr w:type="spellStart"/>
      <w:r>
        <w:t>signaling</w:t>
      </w:r>
      <w:proofErr w:type="spellEnd"/>
      <w:r>
        <w:rPr>
          <w:spacing w:val="-1"/>
        </w:rPr>
        <w:t xml:space="preserve"> </w:t>
      </w:r>
      <w:r>
        <w:t>TA.</w:t>
      </w:r>
    </w:p>
    <w:p w14:paraId="08D615C9" w14:textId="29636649" w:rsidR="008D22E7" w:rsidRDefault="00146DE0" w:rsidP="00925673">
      <w:pPr>
        <w:pStyle w:val="af4"/>
        <w:numPr>
          <w:ilvl w:val="0"/>
          <w:numId w:val="72"/>
        </w:numPr>
        <w:kinsoku w:val="0"/>
        <w:overflowPunct w:val="0"/>
        <w:spacing w:before="1" w:line="249" w:lineRule="auto"/>
        <w:ind w:right="456"/>
        <w:rPr>
          <w:ins w:id="20" w:author="Liyunbo" w:date="2021-08-15T00:26:00Z"/>
        </w:rPr>
      </w:pPr>
      <w:ins w:id="21" w:author="Liyunbo" w:date="2021-08-15T00:36:00Z">
        <w:r>
          <w:t xml:space="preserve">from </w:t>
        </w:r>
      </w:ins>
      <w:ins w:id="22" w:author="Liyunbo" w:date="2021-08-15T00:26:00Z">
        <w:r>
          <w:t>a VHT STA</w:t>
        </w:r>
      </w:ins>
      <w:ins w:id="23" w:author="Liyunbo" w:date="2021-08-15T00:29:00Z">
        <w:r>
          <w:t xml:space="preserve"> </w:t>
        </w:r>
      </w:ins>
      <w:ins w:id="24" w:author="Liyunbo" w:date="2021-08-15T00:30:00Z">
        <w:r>
          <w:t xml:space="preserve">, </w:t>
        </w:r>
        <w:proofErr w:type="spellStart"/>
        <w:r>
          <w:t>an</w:t>
        </w:r>
        <w:proofErr w:type="spellEnd"/>
        <w:r>
          <w:t xml:space="preserve"> HE STA</w:t>
        </w:r>
      </w:ins>
      <w:ins w:id="25" w:author="Liyunbo" w:date="2021-08-15T00:36:00Z">
        <w:r>
          <w:t xml:space="preserve">, </w:t>
        </w:r>
      </w:ins>
      <w:ins w:id="26" w:author="Liyunbo" w:date="2021-08-15T00:26:00Z">
        <w:r>
          <w:t xml:space="preserve">an </w:t>
        </w:r>
        <w:r w:rsidR="008D22E7" w:rsidRPr="00633747">
          <w:t>E</w:t>
        </w:r>
      </w:ins>
      <w:ins w:id="27" w:author="Liyunbo" w:date="2021-08-15T00:31:00Z">
        <w:r>
          <w:t>HT</w:t>
        </w:r>
      </w:ins>
      <w:ins w:id="28" w:author="Liyunbo" w:date="2021-08-15T00:26:00Z">
        <w:r w:rsidR="008D22E7" w:rsidRPr="00633747">
          <w:t xml:space="preserve"> STA</w:t>
        </w:r>
      </w:ins>
      <w:ins w:id="29" w:author="Liyunbo" w:date="2021-08-15T00:31:00Z">
        <w:r>
          <w:t xml:space="preserve"> that is not a STA 6G, or an EHT STA that is a STA 6G without </w:t>
        </w:r>
      </w:ins>
      <w:ins w:id="30" w:author="Liyunbo" w:date="2021-08-15T00:32:00Z">
        <w:r>
          <w:t>320 MHz bandwidth support</w:t>
        </w:r>
      </w:ins>
      <w:ins w:id="31" w:author="Liyunbo" w:date="2021-08-15T00:26:00Z">
        <w:r w:rsidR="008D22E7">
          <w:t xml:space="preserve"> </w:t>
        </w:r>
        <w:r w:rsidR="008D22E7" w:rsidRPr="00633747">
          <w:t>to</w:t>
        </w:r>
        <w:r w:rsidR="008D22E7" w:rsidRPr="00633747">
          <w:rPr>
            <w:spacing w:val="-3"/>
          </w:rPr>
          <w:t xml:space="preserve"> </w:t>
        </w:r>
        <w:r w:rsidR="008D22E7" w:rsidRPr="00633747">
          <w:t>another</w:t>
        </w:r>
        <w:r w:rsidR="008D22E7" w:rsidRPr="00633747">
          <w:rPr>
            <w:spacing w:val="-4"/>
          </w:rPr>
          <w:t xml:space="preserve"> </w:t>
        </w:r>
        <w:r w:rsidR="008D22E7" w:rsidRPr="00633747">
          <w:t>VHT</w:t>
        </w:r>
        <w:r w:rsidR="008D22E7" w:rsidRPr="00633747">
          <w:rPr>
            <w:spacing w:val="-4"/>
          </w:rPr>
          <w:t xml:space="preserve"> </w:t>
        </w:r>
        <w:r w:rsidR="008D22E7" w:rsidRPr="00633747">
          <w:t>STA,</w:t>
        </w:r>
        <w:r w:rsidR="008D22E7" w:rsidRPr="00633747">
          <w:rPr>
            <w:spacing w:val="-3"/>
          </w:rPr>
          <w:t xml:space="preserve"> </w:t>
        </w:r>
        <w:r w:rsidR="008D22E7" w:rsidRPr="00633747">
          <w:t>HE</w:t>
        </w:r>
        <w:r w:rsidR="008D22E7" w:rsidRPr="00633747">
          <w:rPr>
            <w:spacing w:val="-4"/>
          </w:rPr>
          <w:t xml:space="preserve"> </w:t>
        </w:r>
        <w:r w:rsidR="008D22E7" w:rsidRPr="00633747">
          <w:t>STA</w:t>
        </w:r>
        <w:r w:rsidR="008D22E7" w:rsidRPr="00633747">
          <w:rPr>
            <w:spacing w:val="-4"/>
          </w:rPr>
          <w:t xml:space="preserve"> </w:t>
        </w:r>
        <w:r w:rsidR="008D22E7" w:rsidRPr="00633747">
          <w:t>or</w:t>
        </w:r>
        <w:r w:rsidR="008D22E7" w:rsidRPr="00633747">
          <w:rPr>
            <w:spacing w:val="-4"/>
          </w:rPr>
          <w:t xml:space="preserve"> </w:t>
        </w:r>
        <w:r w:rsidR="008D22E7" w:rsidRPr="00633747">
          <w:t>an</w:t>
        </w:r>
        <w:r w:rsidR="008D22E7" w:rsidRPr="00633747">
          <w:rPr>
            <w:spacing w:val="-3"/>
          </w:rPr>
          <w:t xml:space="preserve"> </w:t>
        </w:r>
        <w:r w:rsidR="008D22E7" w:rsidRPr="00633747">
          <w:t>EHT</w:t>
        </w:r>
        <w:r w:rsidR="008D22E7" w:rsidRPr="00633747">
          <w:rPr>
            <w:spacing w:val="-3"/>
          </w:rPr>
          <w:t xml:space="preserve"> </w:t>
        </w:r>
        <w:r w:rsidR="008D22E7" w:rsidRPr="00633747">
          <w:t>STA</w:t>
        </w:r>
      </w:ins>
    </w:p>
    <w:p w14:paraId="046FC710" w14:textId="553A0BB3" w:rsidR="008D22E7" w:rsidRDefault="00146DE0" w:rsidP="00925673">
      <w:pPr>
        <w:pStyle w:val="af4"/>
        <w:numPr>
          <w:ilvl w:val="0"/>
          <w:numId w:val="72"/>
        </w:numPr>
        <w:kinsoku w:val="0"/>
        <w:overflowPunct w:val="0"/>
        <w:spacing w:before="1" w:line="249" w:lineRule="auto"/>
        <w:ind w:right="456"/>
      </w:pPr>
      <w:ins w:id="32" w:author="Liyunbo" w:date="2021-08-15T00:36:00Z">
        <w:r>
          <w:rPr>
            <w:lang w:eastAsia="zh-CN"/>
          </w:rPr>
          <w:t xml:space="preserve">from </w:t>
        </w:r>
      </w:ins>
      <w:ins w:id="33" w:author="Liyunbo" w:date="2021-08-15T00:27:00Z">
        <w:r w:rsidR="008D22E7">
          <w:rPr>
            <w:lang w:eastAsia="zh-CN"/>
          </w:rPr>
          <w:t xml:space="preserve">an EHT </w:t>
        </w:r>
      </w:ins>
      <w:ins w:id="34" w:author="Liyunbo" w:date="2021-08-15T00:28:00Z">
        <w:r w:rsidR="008D22E7">
          <w:rPr>
            <w:lang w:eastAsia="zh-CN"/>
          </w:rPr>
          <w:t>STA</w:t>
        </w:r>
      </w:ins>
      <w:ins w:id="35" w:author="Liyunbo" w:date="2021-08-15T00:29:00Z">
        <w:r>
          <w:rPr>
            <w:lang w:eastAsia="zh-CN"/>
          </w:rPr>
          <w:t xml:space="preserve"> </w:t>
        </w:r>
      </w:ins>
      <w:ins w:id="36" w:author="Liyunbo" w:date="2021-08-15T00:30:00Z">
        <w:r>
          <w:rPr>
            <w:lang w:eastAsia="zh-CN"/>
          </w:rPr>
          <w:t>that is a STA</w:t>
        </w:r>
      </w:ins>
      <w:ins w:id="37" w:author="Liyunbo" w:date="2021-08-15T00:33:00Z">
        <w:r>
          <w:rPr>
            <w:lang w:eastAsia="zh-CN"/>
          </w:rPr>
          <w:t xml:space="preserve"> 6G with 320</w:t>
        </w:r>
      </w:ins>
      <w:ins w:id="38" w:author="Liyunbo" w:date="2021-08-15T00:34:00Z">
        <w:r>
          <w:rPr>
            <w:lang w:eastAsia="zh-CN"/>
          </w:rPr>
          <w:t xml:space="preserve"> </w:t>
        </w:r>
      </w:ins>
      <w:ins w:id="39" w:author="Liyunbo" w:date="2021-08-15T00:33:00Z">
        <w:r>
          <w:rPr>
            <w:lang w:eastAsia="zh-CN"/>
          </w:rPr>
          <w:t>MHz</w:t>
        </w:r>
      </w:ins>
      <w:ins w:id="40" w:author="Liyunbo" w:date="2021-08-15T00:30:00Z">
        <w:r>
          <w:rPr>
            <w:lang w:eastAsia="zh-CN"/>
          </w:rPr>
          <w:t xml:space="preserve"> </w:t>
        </w:r>
      </w:ins>
      <w:ins w:id="41" w:author="Liyunbo" w:date="2021-08-15T00:34:00Z">
        <w:r>
          <w:rPr>
            <w:lang w:eastAsia="zh-CN"/>
          </w:rPr>
          <w:t>bandwidth support to</w:t>
        </w:r>
      </w:ins>
      <w:ins w:id="42" w:author="Liyunbo" w:date="2021-08-15T00:35:00Z">
        <w:r w:rsidRPr="00146DE0">
          <w:rPr>
            <w:lang w:eastAsia="zh-CN"/>
          </w:rPr>
          <w:t xml:space="preserve"> </w:t>
        </w:r>
        <w:r>
          <w:rPr>
            <w:lang w:eastAsia="zh-CN"/>
          </w:rPr>
          <w:t>an EHT STA that is a STA 6G without 320MHz bandwidth support</w:t>
        </w:r>
      </w:ins>
      <w:ins w:id="43" w:author="Liyunbo" w:date="2021-08-16T09:03:00Z">
        <w:r w:rsidR="00925673">
          <w:rPr>
            <w:lang w:eastAsia="zh-CN"/>
          </w:rPr>
          <w:t xml:space="preserve"> </w:t>
        </w:r>
        <w:r w:rsidR="00925673">
          <w:rPr>
            <w:spacing w:val="24"/>
          </w:rPr>
          <w:t>(#4145, 7681)</w:t>
        </w:r>
      </w:ins>
    </w:p>
    <w:p w14:paraId="7D9BC33A" w14:textId="77777777" w:rsidR="00E3636A" w:rsidRPr="00E3636A" w:rsidRDefault="00E3636A" w:rsidP="006348AF">
      <w:pPr>
        <w:pStyle w:val="af4"/>
        <w:kinsoku w:val="0"/>
        <w:overflowPunct w:val="0"/>
        <w:spacing w:before="10"/>
        <w:rPr>
          <w:sz w:val="21"/>
          <w:szCs w:val="21"/>
        </w:rPr>
      </w:pPr>
    </w:p>
    <w:p w14:paraId="21E15562" w14:textId="77777777" w:rsidR="00E3636A" w:rsidRPr="00E3636A" w:rsidRDefault="00E3636A" w:rsidP="006348AF">
      <w:pPr>
        <w:pStyle w:val="af4"/>
        <w:kinsoku w:val="0"/>
        <w:overflowPunct w:val="0"/>
        <w:spacing w:before="10"/>
        <w:rPr>
          <w:sz w:val="21"/>
          <w:szCs w:val="21"/>
        </w:rPr>
      </w:pPr>
    </w:p>
    <w:p w14:paraId="5040F6A9" w14:textId="77777777" w:rsidR="006348AF" w:rsidRDefault="006348AF" w:rsidP="006348AF">
      <w:pPr>
        <w:pStyle w:val="ab"/>
        <w:widowControl w:val="0"/>
        <w:numPr>
          <w:ilvl w:val="3"/>
          <w:numId w:val="69"/>
        </w:numPr>
        <w:tabs>
          <w:tab w:val="left" w:pos="989"/>
        </w:tabs>
        <w:kinsoku w:val="0"/>
        <w:overflowPunct w:val="0"/>
        <w:autoSpaceDE w:val="0"/>
        <w:autoSpaceDN w:val="0"/>
        <w:adjustRightInd w:val="0"/>
        <w:contextualSpacing w:val="0"/>
        <w:jc w:val="left"/>
        <w:rPr>
          <w:rFonts w:ascii="Arial" w:hAnsi="Arial" w:cs="Arial"/>
          <w:b/>
          <w:bCs/>
          <w:sz w:val="20"/>
        </w:rPr>
      </w:pPr>
      <w:bookmarkStart w:id="44" w:name="9.3.1.5_PS-Poll_frame_format"/>
      <w:bookmarkEnd w:id="44"/>
      <w:r>
        <w:rPr>
          <w:rFonts w:ascii="Arial" w:hAnsi="Arial" w:cs="Arial"/>
          <w:b/>
          <w:bCs/>
          <w:sz w:val="20"/>
        </w:rPr>
        <w:t>PS-Poll</w:t>
      </w:r>
      <w:r>
        <w:rPr>
          <w:rFonts w:ascii="Arial" w:hAnsi="Arial" w:cs="Arial"/>
          <w:b/>
          <w:bCs/>
          <w:spacing w:val="-9"/>
          <w:sz w:val="20"/>
        </w:rPr>
        <w:t xml:space="preserve"> </w:t>
      </w:r>
      <w:r>
        <w:rPr>
          <w:rFonts w:ascii="Arial" w:hAnsi="Arial" w:cs="Arial"/>
          <w:b/>
          <w:bCs/>
          <w:sz w:val="20"/>
        </w:rPr>
        <w:t>frame</w:t>
      </w:r>
      <w:r>
        <w:rPr>
          <w:rFonts w:ascii="Arial" w:hAnsi="Arial" w:cs="Arial"/>
          <w:b/>
          <w:bCs/>
          <w:spacing w:val="-8"/>
          <w:sz w:val="20"/>
        </w:rPr>
        <w:t xml:space="preserve"> </w:t>
      </w:r>
      <w:r>
        <w:rPr>
          <w:rFonts w:ascii="Arial" w:hAnsi="Arial" w:cs="Arial"/>
          <w:b/>
          <w:bCs/>
          <w:sz w:val="20"/>
        </w:rPr>
        <w:t>format</w:t>
      </w:r>
    </w:p>
    <w:p w14:paraId="67439A38" w14:textId="77777777" w:rsidR="006348AF" w:rsidRDefault="006348AF" w:rsidP="006348AF">
      <w:pPr>
        <w:pStyle w:val="af4"/>
        <w:kinsoku w:val="0"/>
        <w:overflowPunct w:val="0"/>
        <w:spacing w:before="2"/>
        <w:rPr>
          <w:rFonts w:ascii="Arial" w:hAnsi="Arial" w:cs="Arial"/>
          <w:b/>
          <w:bCs/>
          <w:szCs w:val="22"/>
        </w:rPr>
      </w:pPr>
    </w:p>
    <w:p w14:paraId="2780349B" w14:textId="77777777" w:rsidR="006348AF" w:rsidRDefault="006348AF" w:rsidP="006348AF">
      <w:pPr>
        <w:pStyle w:val="ab"/>
        <w:widowControl w:val="0"/>
        <w:numPr>
          <w:ilvl w:val="4"/>
          <w:numId w:val="69"/>
        </w:numPr>
        <w:tabs>
          <w:tab w:val="left" w:pos="1153"/>
        </w:tabs>
        <w:kinsoku w:val="0"/>
        <w:overflowPunct w:val="0"/>
        <w:autoSpaceDE w:val="0"/>
        <w:autoSpaceDN w:val="0"/>
        <w:adjustRightInd w:val="0"/>
        <w:contextualSpacing w:val="0"/>
        <w:jc w:val="left"/>
        <w:rPr>
          <w:rFonts w:ascii="Arial" w:hAnsi="Arial" w:cs="Arial"/>
          <w:b/>
          <w:bCs/>
          <w:sz w:val="20"/>
        </w:rPr>
      </w:pPr>
      <w:bookmarkStart w:id="45" w:name="9.3.1.5.1_General"/>
      <w:bookmarkEnd w:id="45"/>
      <w:r>
        <w:rPr>
          <w:rFonts w:ascii="Arial" w:hAnsi="Arial" w:cs="Arial"/>
          <w:b/>
          <w:bCs/>
          <w:sz w:val="20"/>
        </w:rPr>
        <w:t>General</w:t>
      </w:r>
    </w:p>
    <w:p w14:paraId="7C6EE51D" w14:textId="77777777" w:rsidR="006348AF" w:rsidRDefault="006348AF" w:rsidP="006348AF">
      <w:pPr>
        <w:pStyle w:val="af4"/>
        <w:kinsoku w:val="0"/>
        <w:overflowPunct w:val="0"/>
        <w:spacing w:before="7"/>
        <w:rPr>
          <w:rFonts w:ascii="Arial" w:hAnsi="Arial" w:cs="Arial"/>
          <w:b/>
          <w:bCs/>
        </w:rPr>
      </w:pPr>
    </w:p>
    <w:p w14:paraId="45587C53" w14:textId="4F301F95" w:rsidR="006348AF" w:rsidRPr="00633747" w:rsidRDefault="006348AF" w:rsidP="006348AF">
      <w:pPr>
        <w:pStyle w:val="af4"/>
        <w:kinsoku w:val="0"/>
        <w:overflowPunct w:val="0"/>
        <w:spacing w:line="249" w:lineRule="auto"/>
        <w:ind w:left="319" w:right="456"/>
      </w:pPr>
      <w:r>
        <w:rPr>
          <w:noProof/>
          <w:lang w:val="en-US" w:eastAsia="zh-CN"/>
        </w:rPr>
        <mc:AlternateContent>
          <mc:Choice Requires="wps">
            <w:drawing>
              <wp:anchor distT="0" distB="0" distL="114300" distR="114300" simplePos="0" relativeHeight="251661824" behindDoc="1" locked="0" layoutInCell="0" allowOverlap="1" wp14:anchorId="4881283A" wp14:editId="1DF1135C">
                <wp:simplePos x="0" y="0"/>
                <wp:positionH relativeFrom="page">
                  <wp:posOffset>2557780</wp:posOffset>
                </wp:positionH>
                <wp:positionV relativeFrom="paragraph">
                  <wp:posOffset>890905</wp:posOffset>
                </wp:positionV>
                <wp:extent cx="32385" cy="6350"/>
                <wp:effectExtent l="0" t="0" r="635" b="3810"/>
                <wp:wrapNone/>
                <wp:docPr id="4" name="任意多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6350"/>
                        </a:xfrm>
                        <a:custGeom>
                          <a:avLst/>
                          <a:gdLst>
                            <a:gd name="T0" fmla="*/ 50 w 51"/>
                            <a:gd name="T1" fmla="*/ 0 h 10"/>
                            <a:gd name="T2" fmla="*/ 0 w 51"/>
                            <a:gd name="T3" fmla="*/ 0 h 10"/>
                            <a:gd name="T4" fmla="*/ 0 w 51"/>
                            <a:gd name="T5" fmla="*/ 9 h 10"/>
                            <a:gd name="T6" fmla="*/ 50 w 51"/>
                            <a:gd name="T7" fmla="*/ 9 h 10"/>
                            <a:gd name="T8" fmla="*/ 50 w 51"/>
                            <a:gd name="T9" fmla="*/ 0 h 10"/>
                          </a:gdLst>
                          <a:ahLst/>
                          <a:cxnLst>
                            <a:cxn ang="0">
                              <a:pos x="T0" y="T1"/>
                            </a:cxn>
                            <a:cxn ang="0">
                              <a:pos x="T2" y="T3"/>
                            </a:cxn>
                            <a:cxn ang="0">
                              <a:pos x="T4" y="T5"/>
                            </a:cxn>
                            <a:cxn ang="0">
                              <a:pos x="T6" y="T7"/>
                            </a:cxn>
                            <a:cxn ang="0">
                              <a:pos x="T8" y="T9"/>
                            </a:cxn>
                          </a:cxnLst>
                          <a:rect l="0" t="0" r="r" b="b"/>
                          <a:pathLst>
                            <a:path w="51" h="10">
                              <a:moveTo>
                                <a:pt x="50" y="0"/>
                              </a:moveTo>
                              <a:lnTo>
                                <a:pt x="0" y="0"/>
                              </a:lnTo>
                              <a:lnTo>
                                <a:pt x="0" y="9"/>
                              </a:lnTo>
                              <a:lnTo>
                                <a:pt x="50" y="9"/>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3D63F7" id="任意多边形 4" o:spid="_x0000_s1026" style="position:absolute;left:0;text-align:left;margin-left:201.4pt;margin-top:70.15pt;width:2.55pt;height:.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" o:allowincell="f" path="m50,l,,,9r50,l50,xe" fillcolor="black" stroked="f">
                <v:path arrowok="t" o:connecttype="custom" o:connectlocs="31750,0;0,0;0,5715;31750,5715;31750,0" o:connectangles="0,0,0,0,0"/>
                <w10:wrap anchorx="page"/>
              </v:shape>
            </w:pict>
          </mc:Fallback>
        </mc:AlternateContent>
      </w:r>
      <w:r>
        <w:t>The</w:t>
      </w:r>
      <w:r>
        <w:rPr>
          <w:spacing w:val="-7"/>
        </w:rPr>
        <w:t xml:space="preserve"> </w:t>
      </w:r>
      <w:r>
        <w:t>BSSID</w:t>
      </w:r>
      <w:r>
        <w:rPr>
          <w:spacing w:val="-6"/>
        </w:rPr>
        <w:t xml:space="preserve"> </w:t>
      </w:r>
      <w:r>
        <w:t>(RA)</w:t>
      </w:r>
      <w:r>
        <w:rPr>
          <w:spacing w:val="-6"/>
        </w:rPr>
        <w:t xml:space="preserve"> </w:t>
      </w:r>
      <w:r>
        <w:t>field</w:t>
      </w:r>
      <w:r>
        <w:rPr>
          <w:spacing w:val="-7"/>
        </w:rPr>
        <w:t xml:space="preserve"> </w:t>
      </w:r>
      <w:r>
        <w:t>is</w:t>
      </w:r>
      <w:r>
        <w:rPr>
          <w:spacing w:val="-6"/>
        </w:rPr>
        <w:t xml:space="preserve"> </w:t>
      </w:r>
      <w:r>
        <w:t>set</w:t>
      </w:r>
      <w:r>
        <w:rPr>
          <w:spacing w:val="-4"/>
        </w:rPr>
        <w:t xml:space="preserve"> </w:t>
      </w:r>
      <w:r>
        <w:t>to</w:t>
      </w:r>
      <w:r>
        <w:rPr>
          <w:spacing w:val="-7"/>
        </w:rPr>
        <w:t xml:space="preserve"> </w:t>
      </w:r>
      <w:r>
        <w:t>the</w:t>
      </w:r>
      <w:r>
        <w:rPr>
          <w:spacing w:val="-6"/>
        </w:rPr>
        <w:t xml:space="preserve"> </w:t>
      </w:r>
      <w:r>
        <w:t>address</w:t>
      </w:r>
      <w:r>
        <w:rPr>
          <w:spacing w:val="-6"/>
        </w:rPr>
        <w:t xml:space="preserve"> </w:t>
      </w:r>
      <w:r>
        <w:t>of</w:t>
      </w:r>
      <w:r>
        <w:rPr>
          <w:spacing w:val="-4"/>
        </w:rPr>
        <w:t xml:space="preserve"> </w:t>
      </w:r>
      <w:r>
        <w:t>the</w:t>
      </w:r>
      <w:r>
        <w:rPr>
          <w:spacing w:val="-7"/>
        </w:rPr>
        <w:t xml:space="preserve"> </w:t>
      </w:r>
      <w:r>
        <w:t>STA</w:t>
      </w:r>
      <w:r>
        <w:rPr>
          <w:spacing w:val="-6"/>
        </w:rPr>
        <w:t xml:space="preserve"> </w:t>
      </w:r>
      <w:r>
        <w:t>contained</w:t>
      </w:r>
      <w:r>
        <w:rPr>
          <w:spacing w:val="-6"/>
        </w:rPr>
        <w:t xml:space="preserve"> </w:t>
      </w:r>
      <w:r>
        <w:t>in</w:t>
      </w:r>
      <w:r>
        <w:rPr>
          <w:spacing w:val="-5"/>
        </w:rPr>
        <w:t xml:space="preserve"> </w:t>
      </w:r>
      <w:r>
        <w:t>the</w:t>
      </w:r>
      <w:r>
        <w:rPr>
          <w:spacing w:val="-6"/>
        </w:rPr>
        <w:t xml:space="preserve"> </w:t>
      </w:r>
      <w:r>
        <w:t>AP.</w:t>
      </w:r>
      <w:r>
        <w:rPr>
          <w:spacing w:val="-6"/>
        </w:rPr>
        <w:t xml:space="preserve"> </w:t>
      </w:r>
      <w:r>
        <w:t>The</w:t>
      </w:r>
      <w:r>
        <w:rPr>
          <w:spacing w:val="-6"/>
        </w:rPr>
        <w:t xml:space="preserve"> </w:t>
      </w:r>
      <w:r>
        <w:t>TA</w:t>
      </w:r>
      <w:r>
        <w:rPr>
          <w:spacing w:val="-7"/>
        </w:rPr>
        <w:t xml:space="preserve"> </w:t>
      </w:r>
      <w:r>
        <w:t>field</w:t>
      </w:r>
      <w:r>
        <w:rPr>
          <w:spacing w:val="-5"/>
        </w:rPr>
        <w:t xml:space="preserve"> </w:t>
      </w:r>
      <w:r>
        <w:t>value</w:t>
      </w:r>
      <w:r>
        <w:rPr>
          <w:spacing w:val="-5"/>
        </w:rPr>
        <w:t xml:space="preserve"> </w:t>
      </w:r>
      <w:r>
        <w:t>is</w:t>
      </w:r>
      <w:r>
        <w:rPr>
          <w:spacing w:val="-7"/>
        </w:rPr>
        <w:t xml:space="preserve"> </w:t>
      </w:r>
      <w:r>
        <w:t>the</w:t>
      </w:r>
      <w:r>
        <w:rPr>
          <w:spacing w:val="-5"/>
        </w:rPr>
        <w:t xml:space="preserve"> </w:t>
      </w:r>
      <w:proofErr w:type="gramStart"/>
      <w:r>
        <w:t>address</w:t>
      </w:r>
      <w:ins w:id="46" w:author="Stephen McCann" w:date="2021-08-13T14:42:00Z">
        <w:r w:rsidR="004C1C01">
          <w:t xml:space="preserve"> </w:t>
        </w:r>
      </w:ins>
      <w:r>
        <w:rPr>
          <w:spacing w:val="-48"/>
        </w:rPr>
        <w:t xml:space="preserve"> </w:t>
      </w:r>
      <w:r>
        <w:t>of</w:t>
      </w:r>
      <w:proofErr w:type="gramEnd"/>
      <w:r>
        <w:t xml:space="preserve"> the STA transmitting the frame or a bandwidth </w:t>
      </w:r>
      <w:proofErr w:type="spellStart"/>
      <w:r>
        <w:t>signaling</w:t>
      </w:r>
      <w:proofErr w:type="spellEnd"/>
      <w:r>
        <w:t xml:space="preserve"> TA. </w:t>
      </w:r>
      <w:r w:rsidRPr="00633747">
        <w:t>In a PS-Poll frame transmitted by an EHT</w:t>
      </w:r>
      <w:r w:rsidRPr="00633747">
        <w:rPr>
          <w:spacing w:val="1"/>
        </w:rPr>
        <w:t xml:space="preserve"> </w:t>
      </w:r>
      <w:r w:rsidRPr="00633747">
        <w:t>STA</w:t>
      </w:r>
      <w:r w:rsidRPr="00633747">
        <w:rPr>
          <w:spacing w:val="-5"/>
        </w:rPr>
        <w:t xml:space="preserve"> </w:t>
      </w:r>
      <w:r w:rsidRPr="00633747">
        <w:t>that</w:t>
      </w:r>
      <w:r w:rsidRPr="00633747">
        <w:rPr>
          <w:spacing w:val="-5"/>
        </w:rPr>
        <w:t xml:space="preserve"> </w:t>
      </w:r>
      <w:r w:rsidRPr="00633747">
        <w:t>is</w:t>
      </w:r>
      <w:r w:rsidRPr="00633747">
        <w:rPr>
          <w:spacing w:val="-5"/>
        </w:rPr>
        <w:t xml:space="preserve"> </w:t>
      </w:r>
      <w:r w:rsidRPr="00633747">
        <w:t>a</w:t>
      </w:r>
      <w:r w:rsidRPr="00633747">
        <w:rPr>
          <w:spacing w:val="-5"/>
        </w:rPr>
        <w:t xml:space="preserve"> </w:t>
      </w:r>
      <w:r w:rsidRPr="00633747">
        <w:t>STA</w:t>
      </w:r>
      <w:r w:rsidRPr="00633747">
        <w:rPr>
          <w:spacing w:val="-3"/>
        </w:rPr>
        <w:t xml:space="preserve"> </w:t>
      </w:r>
      <w:r w:rsidRPr="00633747">
        <w:t>6G</w:t>
      </w:r>
      <w:r w:rsidRPr="00633747">
        <w:rPr>
          <w:spacing w:val="-5"/>
        </w:rPr>
        <w:t xml:space="preserve"> </w:t>
      </w:r>
      <w:r w:rsidRPr="00633747">
        <w:t>with</w:t>
      </w:r>
      <w:r w:rsidRPr="00633747">
        <w:rPr>
          <w:spacing w:val="-5"/>
        </w:rPr>
        <w:t xml:space="preserve"> </w:t>
      </w:r>
      <w:r w:rsidRPr="00633747">
        <w:t>320 MHz</w:t>
      </w:r>
      <w:r w:rsidRPr="00633747">
        <w:rPr>
          <w:spacing w:val="-5"/>
        </w:rPr>
        <w:t xml:space="preserve"> </w:t>
      </w:r>
      <w:r w:rsidRPr="00633747">
        <w:t>bandwidth</w:t>
      </w:r>
      <w:r w:rsidRPr="00633747">
        <w:rPr>
          <w:spacing w:val="-5"/>
        </w:rPr>
        <w:t xml:space="preserve"> </w:t>
      </w:r>
      <w:r w:rsidRPr="00633747">
        <w:t>support</w:t>
      </w:r>
      <w:r w:rsidRPr="00633747">
        <w:rPr>
          <w:spacing w:val="-4"/>
        </w:rPr>
        <w:t xml:space="preserve"> </w:t>
      </w:r>
      <w:r w:rsidRPr="00633747">
        <w:t>in</w:t>
      </w:r>
      <w:r w:rsidRPr="00633747">
        <w:rPr>
          <w:spacing w:val="-5"/>
        </w:rPr>
        <w:t xml:space="preserve"> </w:t>
      </w:r>
      <w:r w:rsidRPr="00633747">
        <w:t>a</w:t>
      </w:r>
      <w:r w:rsidRPr="00633747">
        <w:rPr>
          <w:spacing w:val="-5"/>
        </w:rPr>
        <w:t xml:space="preserve"> </w:t>
      </w:r>
      <w:r w:rsidRPr="00633747">
        <w:t>non-HT</w:t>
      </w:r>
      <w:r w:rsidRPr="00633747">
        <w:rPr>
          <w:spacing w:val="-5"/>
        </w:rPr>
        <w:t xml:space="preserve"> </w:t>
      </w:r>
      <w:r w:rsidRPr="00633747">
        <w:t>or</w:t>
      </w:r>
      <w:r>
        <w:rPr>
          <w:spacing w:val="-5"/>
          <w:u w:val="single"/>
        </w:rPr>
        <w:t xml:space="preserve"> </w:t>
      </w:r>
      <w:r w:rsidRPr="00633747">
        <w:t>non-HT</w:t>
      </w:r>
      <w:r w:rsidRPr="00633747">
        <w:rPr>
          <w:spacing w:val="-4"/>
        </w:rPr>
        <w:t xml:space="preserve"> </w:t>
      </w:r>
      <w:r w:rsidRPr="00633747">
        <w:t>duplicate</w:t>
      </w:r>
      <w:r w:rsidRPr="00633747">
        <w:rPr>
          <w:spacing w:val="-5"/>
        </w:rPr>
        <w:t xml:space="preserve"> </w:t>
      </w:r>
      <w:r w:rsidRPr="00633747">
        <w:t>format</w:t>
      </w:r>
      <w:r w:rsidRPr="00633747">
        <w:rPr>
          <w:spacing w:val="-5"/>
        </w:rPr>
        <w:t xml:space="preserve"> </w:t>
      </w:r>
      <w:r w:rsidRPr="00633747">
        <w:t>and</w:t>
      </w:r>
      <w:r w:rsidRPr="00633747">
        <w:rPr>
          <w:spacing w:val="-5"/>
        </w:rPr>
        <w:t xml:space="preserve"> </w:t>
      </w:r>
      <w:r w:rsidRPr="00633747">
        <w:t>where</w:t>
      </w:r>
      <w:r w:rsidRPr="00633747">
        <w:rPr>
          <w:spacing w:val="-48"/>
        </w:rPr>
        <w:t xml:space="preserve"> </w:t>
      </w:r>
      <w:r w:rsidRPr="00633747">
        <w:t>the</w:t>
      </w:r>
      <w:r w:rsidRPr="00633747">
        <w:rPr>
          <w:spacing w:val="1"/>
        </w:rPr>
        <w:t xml:space="preserve"> </w:t>
      </w:r>
      <w:r w:rsidRPr="00633747">
        <w:t>scrambling</w:t>
      </w:r>
      <w:r w:rsidRPr="00633747">
        <w:rPr>
          <w:spacing w:val="1"/>
        </w:rPr>
        <w:t xml:space="preserve"> </w:t>
      </w:r>
      <w:r w:rsidRPr="00633747">
        <w:t>sequence</w:t>
      </w:r>
      <w:r w:rsidRPr="00633747">
        <w:rPr>
          <w:spacing w:val="1"/>
        </w:rPr>
        <w:t xml:space="preserve"> </w:t>
      </w:r>
      <w:r w:rsidRPr="00633747">
        <w:t>and</w:t>
      </w:r>
      <w:r w:rsidRPr="00633747">
        <w:rPr>
          <w:spacing w:val="1"/>
        </w:rPr>
        <w:t xml:space="preserve"> </w:t>
      </w:r>
      <w:r w:rsidRPr="00633747">
        <w:t>SERVICE</w:t>
      </w:r>
      <w:r w:rsidRPr="00633747">
        <w:rPr>
          <w:spacing w:val="1"/>
        </w:rPr>
        <w:t xml:space="preserve"> </w:t>
      </w:r>
      <w:r w:rsidRPr="00633747">
        <w:t>field</w:t>
      </w:r>
      <w:r w:rsidRPr="00633747">
        <w:rPr>
          <w:spacing w:val="1"/>
        </w:rPr>
        <w:t xml:space="preserve"> </w:t>
      </w:r>
      <w:r w:rsidRPr="00633747">
        <w:t>carry</w:t>
      </w:r>
      <w:r w:rsidRPr="00633747">
        <w:rPr>
          <w:spacing w:val="1"/>
        </w:rPr>
        <w:t xml:space="preserve"> </w:t>
      </w:r>
      <w:r w:rsidRPr="00633747">
        <w:t>the</w:t>
      </w:r>
      <w:r w:rsidRPr="00633747">
        <w:rPr>
          <w:spacing w:val="1"/>
        </w:rPr>
        <w:t xml:space="preserve"> </w:t>
      </w:r>
      <w:r w:rsidRPr="00633747">
        <w:t>TXVECTOR</w:t>
      </w:r>
      <w:r w:rsidRPr="00633747">
        <w:rPr>
          <w:spacing w:val="1"/>
        </w:rPr>
        <w:t xml:space="preserve"> </w:t>
      </w:r>
      <w:r w:rsidRPr="00633747">
        <w:t>parameter</w:t>
      </w:r>
      <w:r w:rsidRPr="00633747">
        <w:rPr>
          <w:spacing w:val="1"/>
        </w:rPr>
        <w:t xml:space="preserve"> </w:t>
      </w:r>
      <w:r w:rsidRPr="00633747">
        <w:t>CH_BAND-</w:t>
      </w:r>
      <w:r w:rsidRPr="00633747">
        <w:rPr>
          <w:spacing w:val="1"/>
        </w:rPr>
        <w:t xml:space="preserve"> </w:t>
      </w:r>
      <w:r w:rsidRPr="00633747">
        <w:t>WIDTH_IN_NON_HT, the TA field val</w:t>
      </w:r>
      <w:r>
        <w:t xml:space="preserve">ue is a bandwidth </w:t>
      </w:r>
      <w:proofErr w:type="spellStart"/>
      <w:r>
        <w:t>signaling</w:t>
      </w:r>
      <w:proofErr w:type="spellEnd"/>
      <w:r>
        <w:t xml:space="preserve"> TA.</w:t>
      </w:r>
      <w:ins w:id="47" w:author="Liyunbo" w:date="2021-08-16T09:06:00Z">
        <w:r w:rsidR="004B30CE" w:rsidRPr="002C216E" w:rsidDel="004B30CE">
          <w:t xml:space="preserve"> </w:t>
        </w:r>
      </w:ins>
      <w:del w:id="48" w:author="Liyunbo" w:date="2021-08-16T09:06:00Z">
        <w:r w:rsidRPr="002C216E" w:rsidDel="004B30CE">
          <w:delText xml:space="preserve"> </w:delText>
        </w:r>
      </w:del>
      <w:ins w:id="49" w:author="Liyunbo" w:date="2021-08-16T09:08:00Z">
        <w:r w:rsidR="004B30CE">
          <w:rPr>
            <w:spacing w:val="24"/>
          </w:rPr>
          <w:t>(#4145, 7681)</w:t>
        </w:r>
      </w:ins>
      <w:del w:id="50" w:author="Liyunbo" w:date="2021-08-16T09:06:00Z">
        <w:r w:rsidRPr="00633747" w:rsidDel="004B30CE">
          <w:delText>Otherwise, i</w:delText>
        </w:r>
      </w:del>
      <w:ins w:id="51" w:author="Liyunbo" w:date="2021-08-12T15:53:00Z">
        <w:r w:rsidR="00306082">
          <w:t>I</w:t>
        </w:r>
      </w:ins>
      <w:r w:rsidRPr="00633747">
        <w:t>n a PS-Poll frame</w:t>
      </w:r>
      <w:r w:rsidRPr="00633747">
        <w:rPr>
          <w:spacing w:val="1"/>
        </w:rPr>
        <w:t xml:space="preserve"> </w:t>
      </w:r>
      <w:r w:rsidRPr="00633747">
        <w:t xml:space="preserve">transmitted by a VHT STA, </w:t>
      </w:r>
      <w:proofErr w:type="spellStart"/>
      <w:r w:rsidRPr="00633747">
        <w:t>an</w:t>
      </w:r>
      <w:proofErr w:type="spellEnd"/>
      <w:r w:rsidRPr="00633747">
        <w:t xml:space="preserve"> HE STA</w:t>
      </w:r>
      <w:ins w:id="52" w:author="Liyunbo" w:date="2021-08-16T09:07:00Z">
        <w:r w:rsidR="004B30CE">
          <w:t>, an EHT STA that is not a STA 6G</w:t>
        </w:r>
      </w:ins>
      <w:r w:rsidRPr="00633747">
        <w:t xml:space="preserve"> or an EHT STA</w:t>
      </w:r>
      <w:ins w:id="53" w:author="Liyunbo" w:date="2021-08-16T09:07:00Z">
        <w:r w:rsidR="004B30CE">
          <w:t xml:space="preserve"> that is a STA 6G without 320MHz bandwidth </w:t>
        </w:r>
        <w:proofErr w:type="gramStart"/>
        <w:r w:rsidR="004B30CE">
          <w:t>support</w:t>
        </w:r>
      </w:ins>
      <w:ins w:id="54" w:author="Liyunbo" w:date="2021-08-16T10:34:00Z">
        <w:r w:rsidR="008D1DE0">
          <w:rPr>
            <w:spacing w:val="24"/>
          </w:rPr>
          <w:t>(</w:t>
        </w:r>
        <w:proofErr w:type="gramEnd"/>
        <w:r w:rsidR="008D1DE0">
          <w:rPr>
            <w:spacing w:val="24"/>
          </w:rPr>
          <w:t>#4145, 7681)</w:t>
        </w:r>
      </w:ins>
      <w:r w:rsidRPr="00633747">
        <w:t xml:space="preserve"> in a non-HT or non-HT duplicate format and</w:t>
      </w:r>
      <w:r w:rsidRPr="00633747">
        <w:rPr>
          <w:spacing w:val="1"/>
        </w:rPr>
        <w:t xml:space="preserve"> </w:t>
      </w:r>
      <w:r w:rsidRPr="00633747">
        <w:t>where the scrambling sequence carries the TXVECTOR parameter CH_BANDWIDTH_IN_NON_HT, the</w:t>
      </w:r>
      <w:r w:rsidRPr="00633747">
        <w:rPr>
          <w:spacing w:val="1"/>
        </w:rPr>
        <w:t xml:space="preserve"> </w:t>
      </w:r>
      <w:r w:rsidRPr="00633747">
        <w:t>TA</w:t>
      </w:r>
      <w:r w:rsidRPr="00633747">
        <w:rPr>
          <w:spacing w:val="-1"/>
        </w:rPr>
        <w:t xml:space="preserve"> </w:t>
      </w:r>
      <w:r w:rsidRPr="00633747">
        <w:t>field value is a</w:t>
      </w:r>
      <w:r w:rsidRPr="00633747">
        <w:rPr>
          <w:spacing w:val="-1"/>
        </w:rPr>
        <w:t xml:space="preserve"> </w:t>
      </w:r>
      <w:r w:rsidRPr="00633747">
        <w:t xml:space="preserve">bandwidth </w:t>
      </w:r>
      <w:proofErr w:type="spellStart"/>
      <w:r w:rsidRPr="00633747">
        <w:t>signaling</w:t>
      </w:r>
      <w:proofErr w:type="spellEnd"/>
      <w:r w:rsidRPr="00633747">
        <w:t xml:space="preserve"> TA.</w:t>
      </w:r>
    </w:p>
    <w:p w14:paraId="6EA6607B" w14:textId="77777777" w:rsidR="006348AF" w:rsidRDefault="006348AF" w:rsidP="006348AF">
      <w:pPr>
        <w:pStyle w:val="af4"/>
        <w:kinsoku w:val="0"/>
        <w:overflowPunct w:val="0"/>
        <w:spacing w:before="9"/>
        <w:rPr>
          <w:sz w:val="21"/>
          <w:szCs w:val="21"/>
        </w:rPr>
      </w:pPr>
    </w:p>
    <w:p w14:paraId="7FD030D6" w14:textId="77777777" w:rsidR="006348AF" w:rsidRDefault="006348AF" w:rsidP="006348AF">
      <w:pPr>
        <w:pStyle w:val="ab"/>
        <w:widowControl w:val="0"/>
        <w:numPr>
          <w:ilvl w:val="3"/>
          <w:numId w:val="69"/>
        </w:numPr>
        <w:tabs>
          <w:tab w:val="left" w:pos="989"/>
        </w:tabs>
        <w:kinsoku w:val="0"/>
        <w:overflowPunct w:val="0"/>
        <w:autoSpaceDE w:val="0"/>
        <w:autoSpaceDN w:val="0"/>
        <w:adjustRightInd w:val="0"/>
        <w:contextualSpacing w:val="0"/>
        <w:jc w:val="left"/>
        <w:rPr>
          <w:rFonts w:ascii="Arial" w:hAnsi="Arial" w:cs="Arial"/>
          <w:b/>
          <w:bCs/>
          <w:sz w:val="20"/>
        </w:rPr>
      </w:pPr>
      <w:bookmarkStart w:id="55" w:name="9.3.1.6_CF-End_frame_format"/>
      <w:bookmarkEnd w:id="55"/>
      <w:r>
        <w:rPr>
          <w:rFonts w:ascii="Arial" w:hAnsi="Arial" w:cs="Arial"/>
          <w:b/>
          <w:bCs/>
          <w:sz w:val="20"/>
        </w:rPr>
        <w:t>CF-End</w:t>
      </w:r>
      <w:r>
        <w:rPr>
          <w:rFonts w:ascii="Arial" w:hAnsi="Arial" w:cs="Arial"/>
          <w:b/>
          <w:bCs/>
          <w:spacing w:val="-8"/>
          <w:sz w:val="20"/>
        </w:rPr>
        <w:t xml:space="preserve"> </w:t>
      </w:r>
      <w:r>
        <w:rPr>
          <w:rFonts w:ascii="Arial" w:hAnsi="Arial" w:cs="Arial"/>
          <w:b/>
          <w:bCs/>
          <w:sz w:val="20"/>
        </w:rPr>
        <w:t>frame</w:t>
      </w:r>
      <w:r>
        <w:rPr>
          <w:rFonts w:ascii="Arial" w:hAnsi="Arial" w:cs="Arial"/>
          <w:b/>
          <w:bCs/>
          <w:spacing w:val="-7"/>
          <w:sz w:val="20"/>
        </w:rPr>
        <w:t xml:space="preserve"> </w:t>
      </w:r>
      <w:r>
        <w:rPr>
          <w:rFonts w:ascii="Arial" w:hAnsi="Arial" w:cs="Arial"/>
          <w:b/>
          <w:bCs/>
          <w:sz w:val="20"/>
        </w:rPr>
        <w:t>format</w:t>
      </w:r>
    </w:p>
    <w:p w14:paraId="70EE8025" w14:textId="77777777" w:rsidR="006348AF" w:rsidRDefault="006348AF" w:rsidP="006348AF">
      <w:pPr>
        <w:pStyle w:val="af4"/>
        <w:kinsoku w:val="0"/>
        <w:overflowPunct w:val="0"/>
        <w:spacing w:before="7"/>
        <w:rPr>
          <w:rFonts w:ascii="Arial" w:hAnsi="Arial" w:cs="Arial"/>
          <w:b/>
          <w:bCs/>
        </w:rPr>
      </w:pPr>
    </w:p>
    <w:p w14:paraId="08B6F5C5" w14:textId="3CBAF617" w:rsidR="006348AF" w:rsidRDefault="006348AF" w:rsidP="006348AF">
      <w:pPr>
        <w:pStyle w:val="af4"/>
        <w:kinsoku w:val="0"/>
        <w:overflowPunct w:val="0"/>
        <w:spacing w:before="55" w:line="252" w:lineRule="auto"/>
        <w:ind w:left="320" w:right="457"/>
        <w:rPr>
          <w:ins w:id="56" w:author="Liyunbo" w:date="2021-08-16T10:27:00Z"/>
        </w:rPr>
      </w:pPr>
      <w:r w:rsidRPr="00633747">
        <w:rPr>
          <w:noProof/>
          <w:lang w:val="en-US" w:eastAsia="zh-CN"/>
        </w:rPr>
        <mc:AlternateContent>
          <mc:Choice Requires="wps">
            <w:drawing>
              <wp:anchor distT="0" distB="0" distL="114300" distR="114300" simplePos="0" relativeHeight="251662848" behindDoc="0" locked="0" layoutInCell="0" allowOverlap="1" wp14:anchorId="4480858A" wp14:editId="118FE62A">
                <wp:simplePos x="0" y="0"/>
                <wp:positionH relativeFrom="page">
                  <wp:posOffset>5331460</wp:posOffset>
                </wp:positionH>
                <wp:positionV relativeFrom="paragraph">
                  <wp:posOffset>1082675</wp:posOffset>
                </wp:positionV>
                <wp:extent cx="31750" cy="6350"/>
                <wp:effectExtent l="0" t="0" r="0" b="3175"/>
                <wp:wrapNone/>
                <wp:docPr id="3" name="任意多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0" cy="6350"/>
                        </a:xfrm>
                        <a:custGeom>
                          <a:avLst/>
                          <a:gdLst>
                            <a:gd name="T0" fmla="*/ 49 w 50"/>
                            <a:gd name="T1" fmla="*/ 0 h 10"/>
                            <a:gd name="T2" fmla="*/ 0 w 50"/>
                            <a:gd name="T3" fmla="*/ 0 h 10"/>
                            <a:gd name="T4" fmla="*/ 0 w 50"/>
                            <a:gd name="T5" fmla="*/ 9 h 10"/>
                            <a:gd name="T6" fmla="*/ 49 w 50"/>
                            <a:gd name="T7" fmla="*/ 9 h 10"/>
                            <a:gd name="T8" fmla="*/ 49 w 50"/>
                            <a:gd name="T9" fmla="*/ 0 h 10"/>
                          </a:gdLst>
                          <a:ahLst/>
                          <a:cxnLst>
                            <a:cxn ang="0">
                              <a:pos x="T0" y="T1"/>
                            </a:cxn>
                            <a:cxn ang="0">
                              <a:pos x="T2" y="T3"/>
                            </a:cxn>
                            <a:cxn ang="0">
                              <a:pos x="T4" y="T5"/>
                            </a:cxn>
                            <a:cxn ang="0">
                              <a:pos x="T6" y="T7"/>
                            </a:cxn>
                            <a:cxn ang="0">
                              <a:pos x="T8" y="T9"/>
                            </a:cxn>
                          </a:cxnLst>
                          <a:rect l="0" t="0" r="r" b="b"/>
                          <a:pathLst>
                            <a:path w="50" h="10">
                              <a:moveTo>
                                <a:pt x="49" y="0"/>
                              </a:moveTo>
                              <a:lnTo>
                                <a:pt x="0" y="0"/>
                              </a:lnTo>
                              <a:lnTo>
                                <a:pt x="0" y="9"/>
                              </a:lnTo>
                              <a:lnTo>
                                <a:pt x="49" y="9"/>
                              </a:lnTo>
                              <a:lnTo>
                                <a:pt x="4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3B7FA3" id="任意多边形 3" o:spid="_x0000_s1026" style="position:absolute;left:0;text-align:left;margin-left:419.8pt;margin-top:85.25pt;width:2.5pt;height:.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" o:allowincell="f" path="m49,l,,,9r49,l49,xe" fillcolor="black" stroked="f">
                <v:path arrowok="t" o:connecttype="custom" o:connectlocs="31115,0;0,0;0,5715;31115,5715;31115,0" o:connectangles="0,0,0,0,0"/>
                <w10:wrap anchorx="page"/>
              </v:shape>
            </w:pict>
          </mc:Fallback>
        </mc:AlternateContent>
      </w:r>
      <w:r w:rsidRPr="00633747">
        <w:t>If</w:t>
      </w:r>
      <w:r w:rsidRPr="00633747">
        <w:rPr>
          <w:spacing w:val="21"/>
        </w:rPr>
        <w:t xml:space="preserve"> </w:t>
      </w:r>
      <w:r w:rsidRPr="00633747">
        <w:t>transmitted</w:t>
      </w:r>
      <w:r w:rsidRPr="00633747">
        <w:rPr>
          <w:spacing w:val="23"/>
        </w:rPr>
        <w:t xml:space="preserve"> </w:t>
      </w:r>
      <w:r w:rsidRPr="00633747">
        <w:t>by</w:t>
      </w:r>
      <w:r w:rsidRPr="00633747">
        <w:rPr>
          <w:spacing w:val="23"/>
        </w:rPr>
        <w:t xml:space="preserve"> </w:t>
      </w:r>
      <w:r w:rsidRPr="00633747">
        <w:t>an</w:t>
      </w:r>
      <w:r w:rsidRPr="00633747">
        <w:rPr>
          <w:spacing w:val="23"/>
        </w:rPr>
        <w:t xml:space="preserve"> </w:t>
      </w:r>
      <w:r w:rsidRPr="00633747">
        <w:t>EHT</w:t>
      </w:r>
      <w:r w:rsidRPr="00633747">
        <w:rPr>
          <w:spacing w:val="22"/>
        </w:rPr>
        <w:t xml:space="preserve"> </w:t>
      </w:r>
      <w:r w:rsidRPr="00633747">
        <w:t>STA</w:t>
      </w:r>
      <w:r w:rsidRPr="00633747">
        <w:rPr>
          <w:spacing w:val="22"/>
        </w:rPr>
        <w:t xml:space="preserve"> </w:t>
      </w:r>
      <w:r w:rsidRPr="00633747">
        <w:t>that</w:t>
      </w:r>
      <w:r w:rsidRPr="00633747">
        <w:rPr>
          <w:spacing w:val="23"/>
        </w:rPr>
        <w:t xml:space="preserve"> </w:t>
      </w:r>
      <w:r w:rsidRPr="00633747">
        <w:t>is</w:t>
      </w:r>
      <w:r w:rsidRPr="00633747">
        <w:rPr>
          <w:spacing w:val="23"/>
        </w:rPr>
        <w:t xml:space="preserve"> </w:t>
      </w:r>
      <w:r w:rsidRPr="00633747">
        <w:t>a</w:t>
      </w:r>
      <w:r w:rsidRPr="00633747">
        <w:rPr>
          <w:spacing w:val="23"/>
        </w:rPr>
        <w:t xml:space="preserve"> </w:t>
      </w:r>
      <w:r w:rsidRPr="00633747">
        <w:t>STA</w:t>
      </w:r>
      <w:r w:rsidRPr="00633747">
        <w:rPr>
          <w:spacing w:val="23"/>
        </w:rPr>
        <w:t xml:space="preserve"> </w:t>
      </w:r>
      <w:r w:rsidRPr="00633747">
        <w:t>6G</w:t>
      </w:r>
      <w:r w:rsidRPr="00633747">
        <w:rPr>
          <w:spacing w:val="23"/>
        </w:rPr>
        <w:t xml:space="preserve"> </w:t>
      </w:r>
      <w:r w:rsidRPr="00633747">
        <w:t>with</w:t>
      </w:r>
      <w:r w:rsidRPr="00633747">
        <w:rPr>
          <w:spacing w:val="22"/>
        </w:rPr>
        <w:t xml:space="preserve"> </w:t>
      </w:r>
      <w:r w:rsidRPr="00633747">
        <w:t>320</w:t>
      </w:r>
      <w:r w:rsidRPr="00633747">
        <w:rPr>
          <w:spacing w:val="-1"/>
        </w:rPr>
        <w:t xml:space="preserve"> </w:t>
      </w:r>
      <w:r w:rsidRPr="00633747">
        <w:t>MHz</w:t>
      </w:r>
      <w:r w:rsidRPr="00633747">
        <w:rPr>
          <w:spacing w:val="22"/>
        </w:rPr>
        <w:t xml:space="preserve"> </w:t>
      </w:r>
      <w:r w:rsidRPr="00633747">
        <w:t>bandwidth</w:t>
      </w:r>
      <w:r w:rsidRPr="00633747">
        <w:rPr>
          <w:spacing w:val="23"/>
        </w:rPr>
        <w:t xml:space="preserve"> </w:t>
      </w:r>
      <w:r w:rsidRPr="00633747">
        <w:t>support</w:t>
      </w:r>
      <w:r w:rsidRPr="00633747">
        <w:rPr>
          <w:spacing w:val="22"/>
        </w:rPr>
        <w:t xml:space="preserve"> </w:t>
      </w:r>
      <w:r w:rsidRPr="00633747">
        <w:t>to</w:t>
      </w:r>
      <w:r w:rsidRPr="00633747">
        <w:rPr>
          <w:spacing w:val="23"/>
        </w:rPr>
        <w:t xml:space="preserve"> </w:t>
      </w:r>
      <w:r w:rsidRPr="00633747">
        <w:t>an</w:t>
      </w:r>
      <w:r w:rsidRPr="00633747">
        <w:rPr>
          <w:spacing w:val="23"/>
        </w:rPr>
        <w:t xml:space="preserve"> </w:t>
      </w:r>
      <w:r w:rsidRPr="00633747">
        <w:t>EHT</w:t>
      </w:r>
      <w:r w:rsidRPr="00633747">
        <w:rPr>
          <w:spacing w:val="22"/>
        </w:rPr>
        <w:t xml:space="preserve"> </w:t>
      </w:r>
      <w:r w:rsidRPr="00633747">
        <w:t>AP</w:t>
      </w:r>
      <w:r w:rsidRPr="00633747">
        <w:rPr>
          <w:spacing w:val="23"/>
        </w:rPr>
        <w:t xml:space="preserve"> </w:t>
      </w:r>
      <w:r w:rsidRPr="00633747">
        <w:t>with</w:t>
      </w:r>
      <w:r w:rsidRPr="00633747">
        <w:rPr>
          <w:spacing w:val="-47"/>
        </w:rPr>
        <w:t xml:space="preserve"> </w:t>
      </w:r>
      <w:r w:rsidRPr="00633747">
        <w:t>320 MHz bandwidth support, the BSSID (TA) field is the address of the STA contained in the AP except</w:t>
      </w:r>
      <w:r w:rsidRPr="00633747">
        <w:rPr>
          <w:spacing w:val="1"/>
        </w:rPr>
        <w:t xml:space="preserve"> </w:t>
      </w:r>
      <w:r w:rsidRPr="00633747">
        <w:t>that the Individual/Group bit of the BSSID (TA) field is set to 1 in a CF-End frame in a non-HT or non-HT</w:t>
      </w:r>
      <w:r w:rsidRPr="00633747">
        <w:rPr>
          <w:spacing w:val="1"/>
        </w:rPr>
        <w:t xml:space="preserve"> </w:t>
      </w:r>
      <w:r w:rsidRPr="00633747">
        <w:t>duplicate format to indicate that the scrambling sequence and SERVICE field carry the TXVECTOR</w:t>
      </w:r>
      <w:r w:rsidRPr="00633747">
        <w:rPr>
          <w:spacing w:val="1"/>
        </w:rPr>
        <w:t xml:space="preserve"> </w:t>
      </w:r>
      <w:r w:rsidRPr="00633747">
        <w:t xml:space="preserve">parameter CH_BANDWIDTH_IN_NON_HT. </w:t>
      </w:r>
      <w:ins w:id="57" w:author="Liyunbo" w:date="2021-08-16T10:31:00Z">
        <w:r w:rsidR="00B968EE">
          <w:rPr>
            <w:spacing w:val="24"/>
          </w:rPr>
          <w:t>(#4145, 7681)</w:t>
        </w:r>
        <w:r w:rsidR="00B968EE">
          <w:t xml:space="preserve"> </w:t>
        </w:r>
      </w:ins>
      <w:del w:id="58" w:author="Liyunbo" w:date="2021-08-16T09:16:00Z">
        <w:r w:rsidRPr="00633747" w:rsidDel="00C4702A">
          <w:delText>Otherwise, i</w:delText>
        </w:r>
      </w:del>
      <w:ins w:id="59" w:author="Liyunbo" w:date="2021-08-12T15:55:00Z">
        <w:r w:rsidR="00306082">
          <w:t>I</w:t>
        </w:r>
      </w:ins>
      <w:r w:rsidRPr="00633747">
        <w:t>f transmitted by a non-DMG STA, the BSSID</w:t>
      </w:r>
      <w:r w:rsidRPr="00633747">
        <w:rPr>
          <w:spacing w:val="1"/>
        </w:rPr>
        <w:t xml:space="preserve"> </w:t>
      </w:r>
      <w:r w:rsidRPr="00633747">
        <w:t>(TA) field is the address of the STA contained in the AP</w:t>
      </w:r>
      <w:ins w:id="60" w:author="Stephen McCann" w:date="2021-08-13T14:42:00Z">
        <w:r w:rsidR="004C1C01">
          <w:t>,</w:t>
        </w:r>
      </w:ins>
      <w:r w:rsidRPr="00633747">
        <w:t xml:space="preserve"> except that the Individual/Group bit of the BSSID</w:t>
      </w:r>
      <w:r w:rsidRPr="00633747">
        <w:rPr>
          <w:spacing w:val="1"/>
        </w:rPr>
        <w:t xml:space="preserve"> </w:t>
      </w:r>
      <w:r w:rsidRPr="00633747">
        <w:t>(TA)</w:t>
      </w:r>
      <w:r w:rsidRPr="00633747">
        <w:rPr>
          <w:spacing w:val="4"/>
        </w:rPr>
        <w:t xml:space="preserve"> </w:t>
      </w:r>
      <w:r w:rsidRPr="00633747">
        <w:t>field</w:t>
      </w:r>
      <w:r w:rsidRPr="00633747">
        <w:rPr>
          <w:spacing w:val="4"/>
        </w:rPr>
        <w:t xml:space="preserve"> </w:t>
      </w:r>
      <w:r w:rsidRPr="00633747">
        <w:t>is</w:t>
      </w:r>
      <w:r w:rsidRPr="00633747">
        <w:rPr>
          <w:spacing w:val="4"/>
        </w:rPr>
        <w:t xml:space="preserve"> </w:t>
      </w:r>
      <w:r w:rsidRPr="00633747">
        <w:t>set</w:t>
      </w:r>
      <w:r w:rsidRPr="00633747">
        <w:rPr>
          <w:spacing w:val="4"/>
        </w:rPr>
        <w:t xml:space="preserve"> </w:t>
      </w:r>
      <w:r w:rsidRPr="00633747">
        <w:t>to</w:t>
      </w:r>
      <w:r w:rsidRPr="00633747">
        <w:rPr>
          <w:spacing w:val="4"/>
        </w:rPr>
        <w:t xml:space="preserve"> </w:t>
      </w:r>
      <w:r w:rsidRPr="00633747">
        <w:t>1</w:t>
      </w:r>
      <w:r w:rsidRPr="00633747">
        <w:rPr>
          <w:spacing w:val="4"/>
        </w:rPr>
        <w:t xml:space="preserve"> </w:t>
      </w:r>
      <w:r w:rsidRPr="00633747">
        <w:t>in</w:t>
      </w:r>
      <w:r w:rsidRPr="00633747">
        <w:rPr>
          <w:spacing w:val="4"/>
        </w:rPr>
        <w:t xml:space="preserve"> </w:t>
      </w:r>
      <w:r w:rsidRPr="00633747">
        <w:t>a</w:t>
      </w:r>
      <w:r w:rsidRPr="00633747">
        <w:rPr>
          <w:spacing w:val="4"/>
        </w:rPr>
        <w:t xml:space="preserve"> </w:t>
      </w:r>
      <w:r w:rsidRPr="00633747">
        <w:t>CF-End</w:t>
      </w:r>
      <w:r w:rsidRPr="00633747">
        <w:rPr>
          <w:spacing w:val="4"/>
        </w:rPr>
        <w:t xml:space="preserve"> </w:t>
      </w:r>
      <w:r w:rsidRPr="00633747">
        <w:t>frame</w:t>
      </w:r>
      <w:r w:rsidRPr="00633747">
        <w:rPr>
          <w:spacing w:val="3"/>
        </w:rPr>
        <w:t xml:space="preserve"> </w:t>
      </w:r>
      <w:r w:rsidRPr="00633747">
        <w:t>transmitted</w:t>
      </w:r>
      <w:ins w:id="61" w:author="Liyunbo" w:date="2021-08-16T10:32:00Z">
        <w:r w:rsidR="00B968EE">
          <w:t xml:space="preserve"> </w:t>
        </w:r>
      </w:ins>
      <w:ins w:id="62" w:author="Liyunbo" w:date="2021-08-16T10:31:00Z">
        <w:r w:rsidR="00B968EE">
          <w:rPr>
            <w:spacing w:val="24"/>
          </w:rPr>
          <w:t>(#4145, 7681)</w:t>
        </w:r>
      </w:ins>
      <w:ins w:id="63" w:author="Liyunbo" w:date="2021-08-16T10:26:00Z">
        <w:r w:rsidR="00B968EE" w:rsidRPr="00B968EE">
          <w:t xml:space="preserve"> </w:t>
        </w:r>
        <w:r w:rsidR="00B968EE" w:rsidRPr="00633747">
          <w:t>in</w:t>
        </w:r>
        <w:r w:rsidR="00B968EE" w:rsidRPr="00633747">
          <w:rPr>
            <w:spacing w:val="-3"/>
          </w:rPr>
          <w:t xml:space="preserve"> </w:t>
        </w:r>
        <w:r w:rsidR="00B968EE" w:rsidRPr="00633747">
          <w:t>a</w:t>
        </w:r>
        <w:r w:rsidR="00B968EE" w:rsidRPr="00633747">
          <w:rPr>
            <w:spacing w:val="-5"/>
          </w:rPr>
          <w:t xml:space="preserve"> </w:t>
        </w:r>
        <w:r w:rsidR="00B968EE" w:rsidRPr="00633747">
          <w:t>non-HT</w:t>
        </w:r>
        <w:r w:rsidR="00B968EE" w:rsidRPr="00633747">
          <w:rPr>
            <w:spacing w:val="-4"/>
          </w:rPr>
          <w:t xml:space="preserve"> </w:t>
        </w:r>
        <w:r w:rsidR="00B968EE" w:rsidRPr="00633747">
          <w:t>or</w:t>
        </w:r>
        <w:r w:rsidR="00B968EE" w:rsidRPr="00633747">
          <w:rPr>
            <w:spacing w:val="-3"/>
          </w:rPr>
          <w:t xml:space="preserve"> </w:t>
        </w:r>
        <w:r w:rsidR="00B968EE" w:rsidRPr="00633747">
          <w:t>non-HT</w:t>
        </w:r>
        <w:r w:rsidR="00B968EE" w:rsidRPr="00633747">
          <w:rPr>
            <w:spacing w:val="-5"/>
          </w:rPr>
          <w:t xml:space="preserve"> </w:t>
        </w:r>
        <w:r w:rsidR="00B968EE" w:rsidRPr="00633747">
          <w:t>duplicate</w:t>
        </w:r>
        <w:r w:rsidR="00B968EE" w:rsidRPr="00633747">
          <w:rPr>
            <w:spacing w:val="-5"/>
          </w:rPr>
          <w:t xml:space="preserve"> </w:t>
        </w:r>
        <w:r w:rsidR="00B968EE" w:rsidRPr="00633747">
          <w:t>format</w:t>
        </w:r>
      </w:ins>
      <w:r w:rsidRPr="00633747">
        <w:rPr>
          <w:spacing w:val="4"/>
        </w:rPr>
        <w:t xml:space="preserve"> </w:t>
      </w:r>
      <w:ins w:id="64" w:author="Liyunbo" w:date="2021-08-16T10:26:00Z">
        <w:r w:rsidR="00B968EE">
          <w:rPr>
            <w:spacing w:val="4"/>
          </w:rPr>
          <w:t>in one of the following case</w:t>
        </w:r>
      </w:ins>
      <w:ins w:id="65" w:author="Liyunbo" w:date="2021-08-16T10:27:00Z">
        <w:r w:rsidR="00B968EE">
          <w:rPr>
            <w:spacing w:val="4"/>
          </w:rPr>
          <w:t xml:space="preserve">s </w:t>
        </w:r>
      </w:ins>
      <w:del w:id="66" w:author="Liyunbo" w:date="2021-08-16T10:27:00Z">
        <w:r w:rsidRPr="00633747" w:rsidDel="00B968EE">
          <w:delText>by</w:delText>
        </w:r>
        <w:r w:rsidRPr="00633747" w:rsidDel="00B968EE">
          <w:rPr>
            <w:spacing w:val="4"/>
          </w:rPr>
          <w:delText xml:space="preserve"> </w:delText>
        </w:r>
        <w:r w:rsidRPr="00633747" w:rsidDel="00B968EE">
          <w:delText>a</w:delText>
        </w:r>
        <w:r w:rsidRPr="00633747" w:rsidDel="00B968EE">
          <w:rPr>
            <w:spacing w:val="4"/>
          </w:rPr>
          <w:delText xml:space="preserve"> </w:delText>
        </w:r>
        <w:r w:rsidRPr="00633747" w:rsidDel="00B968EE">
          <w:delText>VHT</w:delText>
        </w:r>
        <w:r w:rsidRPr="00633747" w:rsidDel="00B968EE">
          <w:rPr>
            <w:spacing w:val="4"/>
          </w:rPr>
          <w:delText xml:space="preserve"> </w:delText>
        </w:r>
        <w:r w:rsidRPr="00633747" w:rsidDel="00B968EE">
          <w:delText>STA</w:delText>
        </w:r>
        <w:r w:rsidRPr="00633747" w:rsidDel="00B968EE">
          <w:rPr>
            <w:spacing w:val="3"/>
          </w:rPr>
          <w:delText xml:space="preserve"> </w:delText>
        </w:r>
        <w:r w:rsidRPr="00633747" w:rsidDel="00B968EE">
          <w:delText>to</w:delText>
        </w:r>
        <w:r w:rsidRPr="00633747" w:rsidDel="00B968EE">
          <w:rPr>
            <w:spacing w:val="4"/>
          </w:rPr>
          <w:delText xml:space="preserve"> </w:delText>
        </w:r>
        <w:r w:rsidRPr="00633747" w:rsidDel="00B968EE">
          <w:delText>a</w:delText>
        </w:r>
        <w:r w:rsidRPr="00633747" w:rsidDel="00B968EE">
          <w:rPr>
            <w:spacing w:val="3"/>
          </w:rPr>
          <w:delText xml:space="preserve"> </w:delText>
        </w:r>
        <w:r w:rsidRPr="00633747" w:rsidDel="00B968EE">
          <w:delText>VHT</w:delText>
        </w:r>
        <w:r w:rsidRPr="00633747" w:rsidDel="00B968EE">
          <w:rPr>
            <w:spacing w:val="4"/>
          </w:rPr>
          <w:delText xml:space="preserve"> </w:delText>
        </w:r>
        <w:r w:rsidRPr="00633747" w:rsidDel="00B968EE">
          <w:delText>AP,</w:delText>
        </w:r>
        <w:r w:rsidRPr="00633747" w:rsidDel="00B968EE">
          <w:rPr>
            <w:spacing w:val="2"/>
          </w:rPr>
          <w:delText xml:space="preserve"> </w:delText>
        </w:r>
        <w:r w:rsidRPr="00633747" w:rsidDel="00B968EE">
          <w:delText>or</w:delText>
        </w:r>
        <w:r w:rsidRPr="00633747" w:rsidDel="00B968EE">
          <w:rPr>
            <w:spacing w:val="3"/>
          </w:rPr>
          <w:delText xml:space="preserve"> </w:delText>
        </w:r>
        <w:r w:rsidRPr="00633747" w:rsidDel="00B968EE">
          <w:delText>an</w:delText>
        </w:r>
        <w:r w:rsidRPr="00633747" w:rsidDel="00B968EE">
          <w:rPr>
            <w:spacing w:val="3"/>
          </w:rPr>
          <w:delText xml:space="preserve"> </w:delText>
        </w:r>
        <w:r w:rsidRPr="00633747" w:rsidDel="00B968EE">
          <w:delText>HE</w:delText>
        </w:r>
        <w:r w:rsidRPr="00633747" w:rsidDel="00B968EE">
          <w:rPr>
            <w:spacing w:val="4"/>
          </w:rPr>
          <w:delText xml:space="preserve"> </w:delText>
        </w:r>
        <w:r w:rsidRPr="00633747" w:rsidDel="00B968EE">
          <w:delText>STA</w:delText>
        </w:r>
        <w:r w:rsidRPr="00633747" w:rsidDel="00B968EE">
          <w:rPr>
            <w:spacing w:val="2"/>
          </w:rPr>
          <w:delText xml:space="preserve"> </w:delText>
        </w:r>
        <w:r w:rsidRPr="00633747" w:rsidDel="00B968EE">
          <w:delText>to</w:delText>
        </w:r>
        <w:r w:rsidRPr="00633747" w:rsidDel="00B968EE">
          <w:rPr>
            <w:spacing w:val="4"/>
          </w:rPr>
          <w:delText xml:space="preserve"> </w:delText>
        </w:r>
        <w:r w:rsidRPr="00633747" w:rsidDel="00B968EE">
          <w:delText>an</w:delText>
        </w:r>
        <w:r w:rsidRPr="00633747" w:rsidDel="00B968EE">
          <w:rPr>
            <w:spacing w:val="4"/>
          </w:rPr>
          <w:delText xml:space="preserve"> </w:delText>
        </w:r>
        <w:r w:rsidRPr="00633747" w:rsidDel="00B968EE">
          <w:delText>HE AP,</w:delText>
        </w:r>
        <w:r w:rsidRPr="00633747" w:rsidDel="00B968EE">
          <w:rPr>
            <w:spacing w:val="-5"/>
          </w:rPr>
          <w:delText xml:space="preserve"> </w:delText>
        </w:r>
        <w:r w:rsidRPr="00633747" w:rsidDel="00B968EE">
          <w:delText>or</w:delText>
        </w:r>
        <w:r w:rsidRPr="00633747" w:rsidDel="00B968EE">
          <w:rPr>
            <w:spacing w:val="-4"/>
          </w:rPr>
          <w:delText xml:space="preserve"> </w:delText>
        </w:r>
        <w:r w:rsidRPr="00633747" w:rsidDel="00B968EE">
          <w:delText>an</w:delText>
        </w:r>
        <w:r w:rsidRPr="00633747" w:rsidDel="00B968EE">
          <w:rPr>
            <w:spacing w:val="-4"/>
          </w:rPr>
          <w:delText xml:space="preserve"> </w:delText>
        </w:r>
        <w:r w:rsidRPr="00633747" w:rsidDel="00B968EE">
          <w:delText>EHT</w:delText>
        </w:r>
        <w:r w:rsidRPr="00633747" w:rsidDel="00B968EE">
          <w:rPr>
            <w:spacing w:val="-4"/>
          </w:rPr>
          <w:delText xml:space="preserve"> </w:delText>
        </w:r>
        <w:r w:rsidRPr="00633747" w:rsidDel="00B968EE">
          <w:delText>STA</w:delText>
        </w:r>
        <w:r w:rsidRPr="00633747" w:rsidDel="00B968EE">
          <w:rPr>
            <w:spacing w:val="-4"/>
          </w:rPr>
          <w:delText xml:space="preserve"> </w:delText>
        </w:r>
        <w:r w:rsidRPr="00633747" w:rsidDel="00B968EE">
          <w:delText>to</w:delText>
        </w:r>
        <w:r w:rsidRPr="00633747" w:rsidDel="00B968EE">
          <w:rPr>
            <w:spacing w:val="-4"/>
          </w:rPr>
          <w:delText xml:space="preserve"> </w:delText>
        </w:r>
        <w:r w:rsidRPr="00633747" w:rsidDel="00B968EE">
          <w:delText>an</w:delText>
        </w:r>
        <w:r w:rsidRPr="00633747" w:rsidDel="00B968EE">
          <w:rPr>
            <w:spacing w:val="-3"/>
          </w:rPr>
          <w:delText xml:space="preserve"> </w:delText>
        </w:r>
        <w:r w:rsidRPr="00633747" w:rsidDel="00B968EE">
          <w:delText>EHT</w:delText>
        </w:r>
        <w:r w:rsidRPr="00633747" w:rsidDel="00B968EE">
          <w:rPr>
            <w:spacing w:val="-4"/>
          </w:rPr>
          <w:delText xml:space="preserve"> </w:delText>
        </w:r>
        <w:r w:rsidRPr="00633747" w:rsidDel="00B968EE">
          <w:delText>AP</w:delText>
        </w:r>
        <w:r w:rsidRPr="00633747" w:rsidDel="00B968EE">
          <w:rPr>
            <w:spacing w:val="-4"/>
          </w:rPr>
          <w:delText xml:space="preserve"> </w:delText>
        </w:r>
      </w:del>
      <w:del w:id="67" w:author="Liyunbo" w:date="2021-07-21T14:29:00Z">
        <w:r w:rsidRPr="00633747" w:rsidDel="000462F3">
          <w:delText>to</w:delText>
        </w:r>
        <w:r w:rsidRPr="00633747" w:rsidDel="000462F3">
          <w:rPr>
            <w:spacing w:val="-4"/>
          </w:rPr>
          <w:delText xml:space="preserve"> </w:delText>
        </w:r>
        <w:r w:rsidRPr="00633747" w:rsidDel="000462F3">
          <w:delText>an</w:delText>
        </w:r>
        <w:r w:rsidRPr="00633747" w:rsidDel="000462F3">
          <w:rPr>
            <w:spacing w:val="-5"/>
          </w:rPr>
          <w:delText xml:space="preserve"> </w:delText>
        </w:r>
        <w:r w:rsidRPr="00633747" w:rsidDel="000462F3">
          <w:delText>HE</w:delText>
        </w:r>
        <w:r w:rsidRPr="00633747" w:rsidDel="000462F3">
          <w:rPr>
            <w:spacing w:val="-4"/>
          </w:rPr>
          <w:delText xml:space="preserve"> </w:delText>
        </w:r>
        <w:r w:rsidRPr="00633747" w:rsidDel="000462F3">
          <w:delText>AP</w:delText>
        </w:r>
        <w:r w:rsidRPr="00633747" w:rsidDel="000462F3">
          <w:rPr>
            <w:spacing w:val="-5"/>
          </w:rPr>
          <w:delText xml:space="preserve"> </w:delText>
        </w:r>
      </w:del>
      <w:ins w:id="68" w:author="Liyunbo" w:date="2021-07-21T15:44:00Z">
        <w:r w:rsidR="001E5D24">
          <w:rPr>
            <w:spacing w:val="-5"/>
          </w:rPr>
          <w:t>(#5696)</w:t>
        </w:r>
      </w:ins>
      <w:del w:id="69" w:author="Liyunbo" w:date="2021-08-16T10:26:00Z">
        <w:r w:rsidRPr="00633747" w:rsidDel="00B968EE">
          <w:delText>in</w:delText>
        </w:r>
        <w:r w:rsidRPr="00633747" w:rsidDel="00B968EE">
          <w:rPr>
            <w:spacing w:val="-3"/>
          </w:rPr>
          <w:delText xml:space="preserve"> </w:delText>
        </w:r>
        <w:r w:rsidRPr="00633747" w:rsidDel="00B968EE">
          <w:delText>a</w:delText>
        </w:r>
        <w:r w:rsidRPr="00633747" w:rsidDel="00B968EE">
          <w:rPr>
            <w:spacing w:val="-5"/>
          </w:rPr>
          <w:delText xml:space="preserve"> </w:delText>
        </w:r>
        <w:r w:rsidRPr="00633747" w:rsidDel="00B968EE">
          <w:delText>non-HT</w:delText>
        </w:r>
        <w:r w:rsidRPr="00633747" w:rsidDel="00B968EE">
          <w:rPr>
            <w:spacing w:val="-4"/>
          </w:rPr>
          <w:delText xml:space="preserve"> </w:delText>
        </w:r>
        <w:r w:rsidRPr="00633747" w:rsidDel="00B968EE">
          <w:delText>or</w:delText>
        </w:r>
        <w:r w:rsidRPr="00633747" w:rsidDel="00B968EE">
          <w:rPr>
            <w:spacing w:val="-3"/>
          </w:rPr>
          <w:delText xml:space="preserve"> </w:delText>
        </w:r>
        <w:r w:rsidRPr="00633747" w:rsidDel="00B968EE">
          <w:delText>non-HT</w:delText>
        </w:r>
        <w:r w:rsidRPr="00633747" w:rsidDel="00B968EE">
          <w:rPr>
            <w:spacing w:val="-5"/>
          </w:rPr>
          <w:delText xml:space="preserve"> </w:delText>
        </w:r>
        <w:r w:rsidRPr="00633747" w:rsidDel="00B968EE">
          <w:delText>duplicate</w:delText>
        </w:r>
        <w:r w:rsidRPr="00633747" w:rsidDel="00B968EE">
          <w:rPr>
            <w:spacing w:val="-5"/>
          </w:rPr>
          <w:delText xml:space="preserve"> </w:delText>
        </w:r>
        <w:r w:rsidRPr="00633747" w:rsidDel="00B968EE">
          <w:delText>format</w:delText>
        </w:r>
      </w:del>
      <w:r w:rsidRPr="00633747">
        <w:rPr>
          <w:spacing w:val="-4"/>
        </w:rPr>
        <w:t xml:space="preserve"> </w:t>
      </w:r>
      <w:r w:rsidRPr="00633747">
        <w:t>to</w:t>
      </w:r>
      <w:r w:rsidRPr="00633747">
        <w:rPr>
          <w:spacing w:val="-3"/>
        </w:rPr>
        <w:t xml:space="preserve"> </w:t>
      </w:r>
      <w:r w:rsidRPr="00633747">
        <w:t>indicate</w:t>
      </w:r>
      <w:r w:rsidRPr="00633747">
        <w:rPr>
          <w:spacing w:val="-4"/>
        </w:rPr>
        <w:t xml:space="preserve"> </w:t>
      </w:r>
      <w:r w:rsidRPr="00633747">
        <w:t>that</w:t>
      </w:r>
      <w:r w:rsidRPr="00633747">
        <w:rPr>
          <w:spacing w:val="-3"/>
        </w:rPr>
        <w:t xml:space="preserve"> </w:t>
      </w:r>
      <w:r w:rsidRPr="00633747">
        <w:t>the</w:t>
      </w:r>
      <w:r w:rsidRPr="00633747">
        <w:rPr>
          <w:spacing w:val="-48"/>
        </w:rPr>
        <w:t xml:space="preserve"> </w:t>
      </w:r>
      <w:r w:rsidRPr="00633747">
        <w:t>scrambling sequence carries the TXVECTOR parameter CH_BANDWIDTH_IN_NON_HT. If transmitted</w:t>
      </w:r>
      <w:r w:rsidRPr="00633747">
        <w:rPr>
          <w:spacing w:val="1"/>
        </w:rPr>
        <w:t xml:space="preserve"> </w:t>
      </w:r>
      <w:r w:rsidRPr="00633747">
        <w:t>by</w:t>
      </w:r>
      <w:r w:rsidRPr="00633747">
        <w:rPr>
          <w:spacing w:val="-1"/>
        </w:rPr>
        <w:t xml:space="preserve"> </w:t>
      </w:r>
      <w:r w:rsidRPr="00633747">
        <w:t>a DMG</w:t>
      </w:r>
      <w:r w:rsidRPr="00633747">
        <w:rPr>
          <w:spacing w:val="-1"/>
        </w:rPr>
        <w:t xml:space="preserve"> </w:t>
      </w:r>
      <w:r w:rsidRPr="00633747">
        <w:t>STA, the</w:t>
      </w:r>
      <w:r w:rsidRPr="00633747">
        <w:rPr>
          <w:spacing w:val="-1"/>
        </w:rPr>
        <w:t xml:space="preserve"> </w:t>
      </w:r>
      <w:r w:rsidRPr="00633747">
        <w:t>TA field</w:t>
      </w:r>
      <w:r w:rsidRPr="00633747">
        <w:rPr>
          <w:spacing w:val="-1"/>
        </w:rPr>
        <w:t xml:space="preserve"> </w:t>
      </w:r>
      <w:r w:rsidRPr="00633747">
        <w:t>is the</w:t>
      </w:r>
      <w:r w:rsidRPr="00633747">
        <w:rPr>
          <w:spacing w:val="-1"/>
        </w:rPr>
        <w:t xml:space="preserve"> </w:t>
      </w:r>
      <w:r w:rsidRPr="00633747">
        <w:t>MAC address of</w:t>
      </w:r>
      <w:r w:rsidRPr="00633747">
        <w:rPr>
          <w:spacing w:val="-1"/>
        </w:rPr>
        <w:t xml:space="preserve"> </w:t>
      </w:r>
      <w:r w:rsidRPr="00633747">
        <w:t>the STA</w:t>
      </w:r>
      <w:r w:rsidRPr="00633747">
        <w:rPr>
          <w:spacing w:val="-1"/>
        </w:rPr>
        <w:t xml:space="preserve"> </w:t>
      </w:r>
      <w:r w:rsidRPr="00633747">
        <w:t>transmitting the</w:t>
      </w:r>
      <w:r w:rsidRPr="00633747">
        <w:rPr>
          <w:spacing w:val="-2"/>
        </w:rPr>
        <w:t xml:space="preserve"> </w:t>
      </w:r>
      <w:r w:rsidRPr="00633747">
        <w:t>frame.</w:t>
      </w:r>
    </w:p>
    <w:p w14:paraId="628858B1" w14:textId="60F0CCB9" w:rsidR="00B968EE" w:rsidRDefault="00B968EE">
      <w:pPr>
        <w:pStyle w:val="af4"/>
        <w:numPr>
          <w:ilvl w:val="0"/>
          <w:numId w:val="73"/>
        </w:numPr>
        <w:kinsoku w:val="0"/>
        <w:overflowPunct w:val="0"/>
        <w:spacing w:before="55" w:line="252" w:lineRule="auto"/>
        <w:ind w:right="457"/>
        <w:rPr>
          <w:ins w:id="70" w:author="Liyunbo" w:date="2021-08-16T10:30:00Z"/>
        </w:rPr>
        <w:pPrChange w:id="71" w:author="Liyunbo" w:date="2021-08-16T10:27:00Z">
          <w:pPr>
            <w:pStyle w:val="af4"/>
            <w:kinsoku w:val="0"/>
            <w:overflowPunct w:val="0"/>
            <w:spacing w:before="55" w:line="252" w:lineRule="auto"/>
            <w:ind w:left="320" w:right="457"/>
          </w:pPr>
        </w:pPrChange>
      </w:pPr>
      <w:ins w:id="72" w:author="Liyunbo" w:date="2021-08-16T10:28:00Z">
        <w:r>
          <w:t xml:space="preserve">from a VHT STA, a HE STA, an EHT STA that is not a STA 6G, or an EHT STA that is a STA 6G </w:t>
        </w:r>
      </w:ins>
      <w:ins w:id="73" w:author="Liyunbo" w:date="2021-08-16T10:29:00Z">
        <w:r>
          <w:t xml:space="preserve">without 320MHz bandwidth support to a VHT AP, </w:t>
        </w:r>
        <w:proofErr w:type="spellStart"/>
        <w:r>
          <w:t>an</w:t>
        </w:r>
        <w:proofErr w:type="spellEnd"/>
        <w:r>
          <w:t xml:space="preserve"> HE AP or an EHT A</w:t>
        </w:r>
      </w:ins>
      <w:ins w:id="74" w:author="Liyunbo" w:date="2021-08-16T10:30:00Z">
        <w:r>
          <w:t>P</w:t>
        </w:r>
      </w:ins>
    </w:p>
    <w:p w14:paraId="10EAC18E" w14:textId="730012E0" w:rsidR="00B968EE" w:rsidRDefault="00B968EE">
      <w:pPr>
        <w:pStyle w:val="af4"/>
        <w:numPr>
          <w:ilvl w:val="0"/>
          <w:numId w:val="73"/>
        </w:numPr>
        <w:kinsoku w:val="0"/>
        <w:overflowPunct w:val="0"/>
        <w:spacing w:before="55" w:line="252" w:lineRule="auto"/>
        <w:ind w:right="457"/>
        <w:pPrChange w:id="75" w:author="Liyunbo" w:date="2021-08-16T10:27:00Z">
          <w:pPr>
            <w:pStyle w:val="af4"/>
            <w:kinsoku w:val="0"/>
            <w:overflowPunct w:val="0"/>
            <w:spacing w:before="55" w:line="252" w:lineRule="auto"/>
            <w:ind w:left="320" w:right="457"/>
          </w:pPr>
        </w:pPrChange>
      </w:pPr>
      <w:ins w:id="76" w:author="Liyunbo" w:date="2021-08-16T10:30:00Z">
        <w:r>
          <w:t>from an EHT STA that is a STA 6G with 320 MHz bandwidth support to an EHT AP</w:t>
        </w:r>
      </w:ins>
      <w:ins w:id="77" w:author="Liyunbo" w:date="2021-08-16T10:31:00Z">
        <w:r>
          <w:t xml:space="preserve"> that is</w:t>
        </w:r>
        <w:r>
          <w:rPr>
            <w:lang w:eastAsia="zh-CN"/>
          </w:rPr>
          <w:t xml:space="preserve"> a STA 6G without 320MHz bandwidth support </w:t>
        </w:r>
        <w:r>
          <w:rPr>
            <w:spacing w:val="24"/>
          </w:rPr>
          <w:t>(#4145, 7681)</w:t>
        </w:r>
        <w:r>
          <w:t xml:space="preserve"> </w:t>
        </w:r>
      </w:ins>
    </w:p>
    <w:p w14:paraId="6DFF3073" w14:textId="77777777" w:rsidR="006348AF" w:rsidRDefault="006348AF" w:rsidP="006348AF">
      <w:pPr>
        <w:pStyle w:val="af4"/>
        <w:kinsoku w:val="0"/>
        <w:overflowPunct w:val="0"/>
        <w:spacing w:before="9"/>
        <w:rPr>
          <w:sz w:val="24"/>
          <w:szCs w:val="24"/>
        </w:rPr>
      </w:pPr>
    </w:p>
    <w:p w14:paraId="71F29A38" w14:textId="77777777" w:rsidR="006348AF" w:rsidRDefault="006348AF" w:rsidP="006348AF">
      <w:pPr>
        <w:pStyle w:val="ab"/>
        <w:widowControl w:val="0"/>
        <w:numPr>
          <w:ilvl w:val="3"/>
          <w:numId w:val="69"/>
        </w:numPr>
        <w:tabs>
          <w:tab w:val="left" w:pos="988"/>
        </w:tabs>
        <w:kinsoku w:val="0"/>
        <w:overflowPunct w:val="0"/>
        <w:autoSpaceDE w:val="0"/>
        <w:autoSpaceDN w:val="0"/>
        <w:adjustRightInd w:val="0"/>
        <w:ind w:left="987" w:hanging="668"/>
        <w:contextualSpacing w:val="0"/>
        <w:jc w:val="left"/>
        <w:rPr>
          <w:rFonts w:ascii="Arial" w:hAnsi="Arial" w:cs="Arial"/>
          <w:b/>
          <w:bCs/>
          <w:sz w:val="20"/>
        </w:rPr>
      </w:pPr>
      <w:bookmarkStart w:id="78" w:name="9.3.1.7_BlockAckReq_frame_format"/>
      <w:bookmarkEnd w:id="78"/>
      <w:proofErr w:type="spellStart"/>
      <w:r>
        <w:rPr>
          <w:rFonts w:ascii="Arial" w:hAnsi="Arial" w:cs="Arial"/>
          <w:b/>
          <w:bCs/>
          <w:sz w:val="20"/>
        </w:rPr>
        <w:t>BlockAckReq</w:t>
      </w:r>
      <w:proofErr w:type="spellEnd"/>
      <w:r>
        <w:rPr>
          <w:rFonts w:ascii="Arial" w:hAnsi="Arial" w:cs="Arial"/>
          <w:b/>
          <w:bCs/>
          <w:spacing w:val="-11"/>
          <w:sz w:val="20"/>
        </w:rPr>
        <w:t xml:space="preserve"> </w:t>
      </w:r>
      <w:r>
        <w:rPr>
          <w:rFonts w:ascii="Arial" w:hAnsi="Arial" w:cs="Arial"/>
          <w:b/>
          <w:bCs/>
          <w:sz w:val="20"/>
        </w:rPr>
        <w:t>frame</w:t>
      </w:r>
      <w:r>
        <w:rPr>
          <w:rFonts w:ascii="Arial" w:hAnsi="Arial" w:cs="Arial"/>
          <w:b/>
          <w:bCs/>
          <w:spacing w:val="-10"/>
          <w:sz w:val="20"/>
        </w:rPr>
        <w:t xml:space="preserve"> </w:t>
      </w:r>
      <w:r>
        <w:rPr>
          <w:rFonts w:ascii="Arial" w:hAnsi="Arial" w:cs="Arial"/>
          <w:b/>
          <w:bCs/>
          <w:sz w:val="20"/>
        </w:rPr>
        <w:t>format</w:t>
      </w:r>
    </w:p>
    <w:p w14:paraId="03134CA9" w14:textId="77777777" w:rsidR="006348AF" w:rsidRDefault="006348AF" w:rsidP="006348AF">
      <w:pPr>
        <w:pStyle w:val="af4"/>
        <w:kinsoku w:val="0"/>
        <w:overflowPunct w:val="0"/>
        <w:spacing w:before="6"/>
        <w:rPr>
          <w:rFonts w:ascii="Arial" w:hAnsi="Arial" w:cs="Arial"/>
          <w:b/>
          <w:bCs/>
          <w:sz w:val="29"/>
          <w:szCs w:val="29"/>
        </w:rPr>
      </w:pPr>
    </w:p>
    <w:p w14:paraId="16709BAE" w14:textId="77777777" w:rsidR="006348AF" w:rsidRDefault="006348AF" w:rsidP="006348AF">
      <w:pPr>
        <w:pStyle w:val="ab"/>
        <w:widowControl w:val="0"/>
        <w:numPr>
          <w:ilvl w:val="4"/>
          <w:numId w:val="69"/>
        </w:numPr>
        <w:tabs>
          <w:tab w:val="left" w:pos="1153"/>
        </w:tabs>
        <w:kinsoku w:val="0"/>
        <w:overflowPunct w:val="0"/>
        <w:autoSpaceDE w:val="0"/>
        <w:autoSpaceDN w:val="0"/>
        <w:adjustRightInd w:val="0"/>
        <w:contextualSpacing w:val="0"/>
        <w:jc w:val="left"/>
        <w:rPr>
          <w:rFonts w:ascii="Arial" w:hAnsi="Arial" w:cs="Arial"/>
          <w:b/>
          <w:bCs/>
          <w:sz w:val="20"/>
        </w:rPr>
      </w:pPr>
      <w:bookmarkStart w:id="79" w:name="9.3.1.7.1_Overview"/>
      <w:bookmarkEnd w:id="79"/>
      <w:r>
        <w:rPr>
          <w:rFonts w:ascii="Arial" w:hAnsi="Arial" w:cs="Arial"/>
          <w:b/>
          <w:bCs/>
          <w:sz w:val="20"/>
        </w:rPr>
        <w:t>Overview</w:t>
      </w:r>
    </w:p>
    <w:p w14:paraId="79112319" w14:textId="77777777" w:rsidR="006348AF" w:rsidRDefault="006348AF" w:rsidP="006348AF">
      <w:pPr>
        <w:pStyle w:val="af4"/>
        <w:kinsoku w:val="0"/>
        <w:overflowPunct w:val="0"/>
        <w:spacing w:before="2"/>
        <w:rPr>
          <w:rFonts w:ascii="Arial" w:hAnsi="Arial" w:cs="Arial"/>
          <w:b/>
          <w:bCs/>
          <w:sz w:val="28"/>
          <w:szCs w:val="28"/>
        </w:rPr>
      </w:pPr>
    </w:p>
    <w:p w14:paraId="217C7277" w14:textId="043865CF" w:rsidR="006348AF" w:rsidRDefault="006348AF" w:rsidP="006348AF">
      <w:pPr>
        <w:pStyle w:val="af4"/>
        <w:kinsoku w:val="0"/>
        <w:overflowPunct w:val="0"/>
        <w:spacing w:line="249" w:lineRule="auto"/>
        <w:ind w:left="319" w:right="456"/>
      </w:pPr>
      <w:r>
        <w:rPr>
          <w:noProof/>
          <w:lang w:val="en-US" w:eastAsia="zh-CN"/>
        </w:rPr>
        <mc:AlternateContent>
          <mc:Choice Requires="wps">
            <w:drawing>
              <wp:anchor distT="0" distB="0" distL="114300" distR="114300" simplePos="0" relativeHeight="251663872" behindDoc="1" locked="0" layoutInCell="0" allowOverlap="1" wp14:anchorId="587D835E" wp14:editId="62258A22">
                <wp:simplePos x="0" y="0"/>
                <wp:positionH relativeFrom="page">
                  <wp:posOffset>4762500</wp:posOffset>
                </wp:positionH>
                <wp:positionV relativeFrom="paragraph">
                  <wp:posOffset>738505</wp:posOffset>
                </wp:positionV>
                <wp:extent cx="31750" cy="6350"/>
                <wp:effectExtent l="0" t="635" r="0" b="2540"/>
                <wp:wrapNone/>
                <wp:docPr id="2" name="任意多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0" cy="6350"/>
                        </a:xfrm>
                        <a:custGeom>
                          <a:avLst/>
                          <a:gdLst>
                            <a:gd name="T0" fmla="*/ 49 w 50"/>
                            <a:gd name="T1" fmla="*/ 0 h 10"/>
                            <a:gd name="T2" fmla="*/ 0 w 50"/>
                            <a:gd name="T3" fmla="*/ 0 h 10"/>
                            <a:gd name="T4" fmla="*/ 0 w 50"/>
                            <a:gd name="T5" fmla="*/ 9 h 10"/>
                            <a:gd name="T6" fmla="*/ 49 w 50"/>
                            <a:gd name="T7" fmla="*/ 9 h 10"/>
                            <a:gd name="T8" fmla="*/ 49 w 50"/>
                            <a:gd name="T9" fmla="*/ 0 h 10"/>
                          </a:gdLst>
                          <a:ahLst/>
                          <a:cxnLst>
                            <a:cxn ang="0">
                              <a:pos x="T0" y="T1"/>
                            </a:cxn>
                            <a:cxn ang="0">
                              <a:pos x="T2" y="T3"/>
                            </a:cxn>
                            <a:cxn ang="0">
                              <a:pos x="T4" y="T5"/>
                            </a:cxn>
                            <a:cxn ang="0">
                              <a:pos x="T6" y="T7"/>
                            </a:cxn>
                            <a:cxn ang="0">
                              <a:pos x="T8" y="T9"/>
                            </a:cxn>
                          </a:cxnLst>
                          <a:rect l="0" t="0" r="r" b="b"/>
                          <a:pathLst>
                            <a:path w="50" h="10">
                              <a:moveTo>
                                <a:pt x="49" y="0"/>
                              </a:moveTo>
                              <a:lnTo>
                                <a:pt x="0" y="0"/>
                              </a:lnTo>
                              <a:lnTo>
                                <a:pt x="0" y="9"/>
                              </a:lnTo>
                              <a:lnTo>
                                <a:pt x="49" y="9"/>
                              </a:lnTo>
                              <a:lnTo>
                                <a:pt x="4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B70BFA" id="任意多边形 2" o:spid="_x0000_s1026" style="position:absolute;left:0;text-align:left;margin-left:375pt;margin-top:58.15pt;width:2.5pt;height:.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" o:allowincell="f" path="m49,l,,,9r49,l49,xe" fillcolor="black" stroked="f">
                <v:path arrowok="t" o:connecttype="custom" o:connectlocs="31115,0;0,0;0,5715;31115,5715;31115,0" o:connectangles="0,0,0,0,0"/>
                <w10:wrap anchorx="page"/>
              </v:shape>
            </w:pict>
          </mc:Fallback>
        </mc:AlternateContent>
      </w:r>
      <w:r>
        <w:t xml:space="preserve">The TA field value is the address of the STA transmitting the </w:t>
      </w:r>
      <w:proofErr w:type="spellStart"/>
      <w:r>
        <w:t>BlockAckReq</w:t>
      </w:r>
      <w:proofErr w:type="spellEnd"/>
      <w:r>
        <w:t xml:space="preserve"> frame or a bandwidth </w:t>
      </w:r>
      <w:proofErr w:type="spellStart"/>
      <w:r>
        <w:t>signaling</w:t>
      </w:r>
      <w:proofErr w:type="spellEnd"/>
      <w:r>
        <w:rPr>
          <w:spacing w:val="-47"/>
        </w:rPr>
        <w:t xml:space="preserve"> </w:t>
      </w:r>
      <w:r>
        <w:t xml:space="preserve">TA. </w:t>
      </w:r>
      <w:r w:rsidRPr="00633747">
        <w:t xml:space="preserve">In a </w:t>
      </w:r>
      <w:proofErr w:type="spellStart"/>
      <w:r w:rsidRPr="00633747">
        <w:t>BlockAckReq</w:t>
      </w:r>
      <w:proofErr w:type="spellEnd"/>
      <w:r w:rsidRPr="00633747">
        <w:t xml:space="preserve"> frame transmitted by an EHT STA that is a STA 6G with 320 MHz bandwidth support in a non-HT or non-HT duplicate format and where the scrambling sequence and SERVICE field carry</w:t>
      </w:r>
      <w:r w:rsidRPr="00633747">
        <w:rPr>
          <w:spacing w:val="-47"/>
        </w:rPr>
        <w:t xml:space="preserve"> </w:t>
      </w:r>
      <w:r w:rsidRPr="00633747">
        <w:t xml:space="preserve">the TXVECTOR parameter CH_BANDWIDTH_IN_NON_HT, the TA field value is a bandwidth </w:t>
      </w:r>
      <w:proofErr w:type="spellStart"/>
      <w:r w:rsidRPr="00633747">
        <w:t>signaling</w:t>
      </w:r>
      <w:proofErr w:type="spellEnd"/>
      <w:r w:rsidRPr="00633747">
        <w:rPr>
          <w:spacing w:val="-48"/>
        </w:rPr>
        <w:t xml:space="preserve"> </w:t>
      </w:r>
      <w:r w:rsidRPr="00633747">
        <w:t xml:space="preserve">TA. </w:t>
      </w:r>
      <w:ins w:id="80" w:author="Liyunbo" w:date="2021-08-16T10:32:00Z">
        <w:r w:rsidR="008D1DE0">
          <w:rPr>
            <w:spacing w:val="24"/>
          </w:rPr>
          <w:t>(#4145, 7681)</w:t>
        </w:r>
      </w:ins>
      <w:del w:id="81" w:author="Liyunbo" w:date="2021-08-16T10:32:00Z">
        <w:r w:rsidRPr="00633747" w:rsidDel="008D1DE0">
          <w:delText>Otherwise, i</w:delText>
        </w:r>
      </w:del>
      <w:ins w:id="82" w:author="Liyunbo" w:date="2021-08-12T15:57:00Z">
        <w:r w:rsidR="003F05C9">
          <w:t>I</w:t>
        </w:r>
      </w:ins>
      <w:r w:rsidRPr="00633747">
        <w:t xml:space="preserve">n a </w:t>
      </w:r>
      <w:proofErr w:type="spellStart"/>
      <w:r w:rsidRPr="00633747">
        <w:t>BlockAckReq</w:t>
      </w:r>
      <w:proofErr w:type="spellEnd"/>
      <w:r w:rsidRPr="00633747">
        <w:t xml:space="preserve"> frame transmitted by a VHT STA, </w:t>
      </w:r>
      <w:proofErr w:type="spellStart"/>
      <w:r w:rsidRPr="00633747">
        <w:t>an</w:t>
      </w:r>
      <w:proofErr w:type="spellEnd"/>
      <w:r w:rsidRPr="00633747">
        <w:t xml:space="preserve"> HE STA</w:t>
      </w:r>
      <w:ins w:id="83" w:author="Liyunbo" w:date="2021-08-16T10:33:00Z">
        <w:r w:rsidR="008D1DE0">
          <w:t>, an EHT STA that is not a STA 6G</w:t>
        </w:r>
      </w:ins>
      <w:r w:rsidRPr="00633747">
        <w:t xml:space="preserve"> or an EHT STA</w:t>
      </w:r>
      <w:ins w:id="84" w:author="Liyunbo" w:date="2021-08-16T10:33:00Z">
        <w:r w:rsidR="008D1DE0">
          <w:t xml:space="preserve"> that is a STA 6G without 320MH</w:t>
        </w:r>
      </w:ins>
      <w:ins w:id="85" w:author="Liyunbo" w:date="2021-08-16T10:34:00Z">
        <w:r w:rsidR="008D1DE0">
          <w:t xml:space="preserve">z bandwidth </w:t>
        </w:r>
        <w:proofErr w:type="gramStart"/>
        <w:r w:rsidR="008D1DE0">
          <w:t>support</w:t>
        </w:r>
        <w:r w:rsidR="008D1DE0">
          <w:rPr>
            <w:spacing w:val="24"/>
          </w:rPr>
          <w:t>(</w:t>
        </w:r>
        <w:proofErr w:type="gramEnd"/>
        <w:r w:rsidR="008D1DE0">
          <w:rPr>
            <w:spacing w:val="24"/>
          </w:rPr>
          <w:t>#4145, 7681)</w:t>
        </w:r>
      </w:ins>
      <w:r w:rsidRPr="00633747">
        <w:t xml:space="preserve"> in a</w:t>
      </w:r>
      <w:r w:rsidRPr="00633747">
        <w:rPr>
          <w:spacing w:val="1"/>
        </w:rPr>
        <w:t xml:space="preserve"> </w:t>
      </w:r>
      <w:r w:rsidRPr="00633747">
        <w:t>non-HT or non-HT duplicate format and where the scrambling sequence carries the TXVECTOR parameter</w:t>
      </w:r>
      <w:r w:rsidRPr="00633747">
        <w:rPr>
          <w:spacing w:val="-47"/>
        </w:rPr>
        <w:t xml:space="preserve"> </w:t>
      </w:r>
      <w:r w:rsidRPr="00633747">
        <w:t>CH_BANDWIDTH_IN_NON_HT,</w:t>
      </w:r>
      <w:r w:rsidRPr="00633747">
        <w:rPr>
          <w:spacing w:val="-2"/>
        </w:rPr>
        <w:t xml:space="preserve"> </w:t>
      </w:r>
      <w:r w:rsidRPr="00633747">
        <w:t>the</w:t>
      </w:r>
      <w:r w:rsidRPr="00633747">
        <w:rPr>
          <w:spacing w:val="-1"/>
        </w:rPr>
        <w:t xml:space="preserve"> </w:t>
      </w:r>
      <w:r w:rsidRPr="00633747">
        <w:t>TA</w:t>
      </w:r>
      <w:r w:rsidRPr="00633747">
        <w:rPr>
          <w:spacing w:val="-1"/>
        </w:rPr>
        <w:t xml:space="preserve"> </w:t>
      </w:r>
      <w:r w:rsidRPr="00633747">
        <w:t>field value</w:t>
      </w:r>
      <w:r w:rsidRPr="00633747">
        <w:rPr>
          <w:spacing w:val="-1"/>
        </w:rPr>
        <w:t xml:space="preserve"> </w:t>
      </w:r>
      <w:r w:rsidRPr="00633747">
        <w:t>is</w:t>
      </w:r>
      <w:r w:rsidRPr="00633747">
        <w:rPr>
          <w:spacing w:val="-1"/>
        </w:rPr>
        <w:t xml:space="preserve"> </w:t>
      </w:r>
      <w:r w:rsidRPr="00633747">
        <w:t>a bandwidth</w:t>
      </w:r>
      <w:r w:rsidRPr="00633747">
        <w:rPr>
          <w:spacing w:val="-1"/>
        </w:rPr>
        <w:t xml:space="preserve"> </w:t>
      </w:r>
      <w:proofErr w:type="spellStart"/>
      <w:r w:rsidRPr="00633747">
        <w:t>signaling</w:t>
      </w:r>
      <w:proofErr w:type="spellEnd"/>
      <w:r w:rsidRPr="00633747">
        <w:t xml:space="preserve"> TA.</w:t>
      </w:r>
    </w:p>
    <w:p w14:paraId="3E4006CA" w14:textId="77777777" w:rsidR="006348AF" w:rsidRDefault="006348AF" w:rsidP="006348AF">
      <w:pPr>
        <w:pStyle w:val="Default"/>
        <w:rPr>
          <w:rFonts w:eastAsia="Malgun Gothic"/>
          <w:lang w:val="en-GB" w:eastAsia="ko-KR"/>
        </w:rPr>
      </w:pPr>
    </w:p>
    <w:p w14:paraId="395138C4" w14:textId="77777777" w:rsidR="006348AF" w:rsidRDefault="006348AF" w:rsidP="006348AF">
      <w:pPr>
        <w:pStyle w:val="Default"/>
        <w:rPr>
          <w:rFonts w:eastAsia="Malgun Gothic"/>
          <w:lang w:val="en-GB" w:eastAsia="ko-KR"/>
        </w:rPr>
      </w:pPr>
    </w:p>
    <w:p w14:paraId="7BFB98AE" w14:textId="77777777" w:rsidR="006348AF" w:rsidRDefault="006348AF" w:rsidP="006348AF">
      <w:pPr>
        <w:pStyle w:val="af4"/>
        <w:kinsoku w:val="0"/>
        <w:overflowPunct w:val="0"/>
        <w:ind w:left="320"/>
        <w:rPr>
          <w:rFonts w:ascii="Arial" w:hAnsi="Arial" w:cs="Arial"/>
          <w:b/>
          <w:bCs/>
        </w:rPr>
      </w:pPr>
      <w:r>
        <w:rPr>
          <w:rFonts w:ascii="Arial" w:hAnsi="Arial" w:cs="Arial"/>
          <w:b/>
          <w:bCs/>
        </w:rPr>
        <w:t>9.3.1.19</w:t>
      </w:r>
      <w:r>
        <w:rPr>
          <w:rFonts w:ascii="Arial" w:hAnsi="Arial" w:cs="Arial"/>
          <w:b/>
          <w:bCs/>
          <w:spacing w:val="-5"/>
        </w:rPr>
        <w:t xml:space="preserve"> </w:t>
      </w:r>
      <w:r>
        <w:rPr>
          <w:rFonts w:ascii="Arial" w:hAnsi="Arial" w:cs="Arial"/>
          <w:b/>
          <w:bCs/>
        </w:rPr>
        <w:t>VHT/HE</w:t>
      </w:r>
      <w:r w:rsidRPr="00633747">
        <w:rPr>
          <w:rFonts w:ascii="Arial" w:hAnsi="Arial" w:cs="Arial"/>
          <w:b/>
          <w:bCs/>
        </w:rPr>
        <w:t>/EHT</w:t>
      </w:r>
      <w:r>
        <w:rPr>
          <w:rFonts w:ascii="Arial" w:hAnsi="Arial" w:cs="Arial"/>
          <w:b/>
          <w:bCs/>
          <w:spacing w:val="-4"/>
        </w:rPr>
        <w:t xml:space="preserve"> </w:t>
      </w:r>
      <w:r>
        <w:rPr>
          <w:rFonts w:ascii="Arial" w:hAnsi="Arial" w:cs="Arial"/>
          <w:b/>
          <w:bCs/>
        </w:rPr>
        <w:t>NDP</w:t>
      </w:r>
      <w:r>
        <w:rPr>
          <w:rFonts w:ascii="Arial" w:hAnsi="Arial" w:cs="Arial"/>
          <w:b/>
          <w:bCs/>
          <w:spacing w:val="-4"/>
        </w:rPr>
        <w:t xml:space="preserve"> </w:t>
      </w:r>
      <w:r>
        <w:rPr>
          <w:rFonts w:ascii="Arial" w:hAnsi="Arial" w:cs="Arial"/>
          <w:b/>
          <w:bCs/>
        </w:rPr>
        <w:t>Announcement</w:t>
      </w:r>
      <w:r>
        <w:rPr>
          <w:rFonts w:ascii="Arial" w:hAnsi="Arial" w:cs="Arial"/>
          <w:b/>
          <w:bCs/>
          <w:spacing w:val="-6"/>
        </w:rPr>
        <w:t xml:space="preserve"> </w:t>
      </w:r>
      <w:r>
        <w:rPr>
          <w:rFonts w:ascii="Arial" w:hAnsi="Arial" w:cs="Arial"/>
          <w:b/>
          <w:bCs/>
        </w:rPr>
        <w:t>frame</w:t>
      </w:r>
      <w:r>
        <w:rPr>
          <w:rFonts w:ascii="Arial" w:hAnsi="Arial" w:cs="Arial"/>
          <w:b/>
          <w:bCs/>
          <w:spacing w:val="-5"/>
        </w:rPr>
        <w:t xml:space="preserve"> </w:t>
      </w:r>
      <w:r>
        <w:rPr>
          <w:rFonts w:ascii="Arial" w:hAnsi="Arial" w:cs="Arial"/>
          <w:b/>
          <w:bCs/>
        </w:rPr>
        <w:t>format</w:t>
      </w:r>
    </w:p>
    <w:p w14:paraId="7E1D5779" w14:textId="77777777" w:rsidR="006348AF" w:rsidRDefault="006348AF" w:rsidP="006348AF">
      <w:pPr>
        <w:pStyle w:val="af4"/>
        <w:kinsoku w:val="0"/>
        <w:overflowPunct w:val="0"/>
        <w:rPr>
          <w:rFonts w:ascii="Arial" w:hAnsi="Arial" w:cs="Arial"/>
          <w:b/>
          <w:bCs/>
          <w:sz w:val="24"/>
          <w:szCs w:val="24"/>
        </w:rPr>
      </w:pPr>
    </w:p>
    <w:p w14:paraId="46B1BE5C" w14:textId="77777777" w:rsidR="006348AF" w:rsidRPr="00633747" w:rsidRDefault="006348AF" w:rsidP="006348AF">
      <w:pPr>
        <w:pStyle w:val="af4"/>
        <w:kinsoku w:val="0"/>
        <w:overflowPunct w:val="0"/>
        <w:spacing w:line="249" w:lineRule="auto"/>
        <w:ind w:left="320" w:right="457"/>
      </w:pPr>
      <w:r w:rsidRPr="00633747">
        <w:rPr>
          <w:noProof/>
          <w:lang w:val="en-US" w:eastAsia="zh-CN"/>
        </w:rPr>
        <mc:AlternateContent>
          <mc:Choice Requires="wps">
            <w:drawing>
              <wp:anchor distT="0" distB="0" distL="114300" distR="114300" simplePos="0" relativeHeight="251664896" behindDoc="1" locked="0" layoutInCell="0" allowOverlap="1" wp14:anchorId="55312426" wp14:editId="5944B1ED">
                <wp:simplePos x="0" y="0"/>
                <wp:positionH relativeFrom="page">
                  <wp:posOffset>6597015</wp:posOffset>
                </wp:positionH>
                <wp:positionV relativeFrom="paragraph">
                  <wp:posOffset>128905</wp:posOffset>
                </wp:positionV>
                <wp:extent cx="32385" cy="6350"/>
                <wp:effectExtent l="0" t="0" r="0" b="0"/>
                <wp:wrapNone/>
                <wp:docPr id="8" name="任意多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6350"/>
                        </a:xfrm>
                        <a:custGeom>
                          <a:avLst/>
                          <a:gdLst>
                            <a:gd name="T0" fmla="*/ 50 w 51"/>
                            <a:gd name="T1" fmla="*/ 0 h 10"/>
                            <a:gd name="T2" fmla="*/ 0 w 51"/>
                            <a:gd name="T3" fmla="*/ 0 h 10"/>
                            <a:gd name="T4" fmla="*/ 0 w 51"/>
                            <a:gd name="T5" fmla="*/ 9 h 10"/>
                            <a:gd name="T6" fmla="*/ 50 w 51"/>
                            <a:gd name="T7" fmla="*/ 9 h 10"/>
                            <a:gd name="T8" fmla="*/ 50 w 51"/>
                            <a:gd name="T9" fmla="*/ 0 h 10"/>
                          </a:gdLst>
                          <a:ahLst/>
                          <a:cxnLst>
                            <a:cxn ang="0">
                              <a:pos x="T0" y="T1"/>
                            </a:cxn>
                            <a:cxn ang="0">
                              <a:pos x="T2" y="T3"/>
                            </a:cxn>
                            <a:cxn ang="0">
                              <a:pos x="T4" y="T5"/>
                            </a:cxn>
                            <a:cxn ang="0">
                              <a:pos x="T6" y="T7"/>
                            </a:cxn>
                            <a:cxn ang="0">
                              <a:pos x="T8" y="T9"/>
                            </a:cxn>
                          </a:cxnLst>
                          <a:rect l="0" t="0" r="r" b="b"/>
                          <a:pathLst>
                            <a:path w="51" h="10">
                              <a:moveTo>
                                <a:pt x="50" y="0"/>
                              </a:moveTo>
                              <a:lnTo>
                                <a:pt x="0" y="0"/>
                              </a:lnTo>
                              <a:lnTo>
                                <a:pt x="0" y="9"/>
                              </a:lnTo>
                              <a:lnTo>
                                <a:pt x="50" y="9"/>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9DC975" id="任意多边形 8" o:spid="_x0000_s1026" style="position:absolute;left:0;text-align:left;margin-left:519.45pt;margin-top:10.15pt;width:2.55pt;height:.5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" o:allowincell="f" path="m50,l,,,9r50,l50,xe" fillcolor="black" stroked="f">
                <v:path arrowok="t" o:connecttype="custom" o:connectlocs="31750,0;0,0;0,5715;31750,5715;31750,0" o:connectangles="0,0,0,0,0"/>
                <w10:wrap anchorx="page"/>
              </v:shape>
            </w:pict>
          </mc:Fallback>
        </mc:AlternateContent>
      </w:r>
      <w:r w:rsidRPr="00633747">
        <w:t>The VHT/HE/EHT NDP Announcement frame has three variants, the VHT NDP Announcement frame,</w:t>
      </w:r>
      <w:r w:rsidRPr="00633747">
        <w:rPr>
          <w:spacing w:val="-47"/>
        </w:rPr>
        <w:t xml:space="preserve">   </w:t>
      </w:r>
      <w:r w:rsidRPr="00633747">
        <w:t>the HE NDP Announcement frame, and the EHT NDP Announcement frame. The variants</w:t>
      </w:r>
      <w:r w:rsidRPr="00633747">
        <w:rPr>
          <w:spacing w:val="1"/>
        </w:rPr>
        <w:t xml:space="preserve"> </w:t>
      </w:r>
      <w:r w:rsidRPr="00633747">
        <w:t>are distinguished by the setting of the HE subfield and the Ranging subfield in the Sounding Dialog Token</w:t>
      </w:r>
      <w:r w:rsidRPr="00633747">
        <w:rPr>
          <w:spacing w:val="1"/>
        </w:rPr>
        <w:t xml:space="preserve"> </w:t>
      </w:r>
      <w:r w:rsidRPr="00633747">
        <w:t>field.</w:t>
      </w:r>
    </w:p>
    <w:p w14:paraId="2BE09D93" w14:textId="77777777" w:rsidR="006348AF" w:rsidRDefault="006348AF" w:rsidP="006348AF">
      <w:pPr>
        <w:pStyle w:val="af4"/>
        <w:kinsoku w:val="0"/>
        <w:overflowPunct w:val="0"/>
        <w:spacing w:before="3"/>
        <w:rPr>
          <w:sz w:val="23"/>
          <w:szCs w:val="23"/>
        </w:rPr>
      </w:pPr>
    </w:p>
    <w:p w14:paraId="6309D52F" w14:textId="77777777" w:rsidR="006348AF" w:rsidRDefault="006348AF" w:rsidP="006348AF">
      <w:pPr>
        <w:pStyle w:val="af4"/>
        <w:kinsoku w:val="0"/>
        <w:overflowPunct w:val="0"/>
        <w:spacing w:before="3"/>
        <w:rPr>
          <w:b/>
          <w:bCs/>
          <w:i/>
          <w:iCs/>
          <w:sz w:val="11"/>
          <w:szCs w:val="11"/>
        </w:rPr>
      </w:pPr>
    </w:p>
    <w:p w14:paraId="0B44628A" w14:textId="77777777" w:rsidR="006348AF" w:rsidRPr="00633747" w:rsidRDefault="006348AF" w:rsidP="006348AF">
      <w:pPr>
        <w:pStyle w:val="af4"/>
        <w:kinsoku w:val="0"/>
        <w:overflowPunct w:val="0"/>
        <w:spacing w:before="91" w:line="249" w:lineRule="auto"/>
        <w:ind w:left="319" w:right="456"/>
      </w:pPr>
      <w:r w:rsidRPr="00633747">
        <w:t>The VHT/HE/EHT NDP Announcement frame contains at least one STA Info field. If the VHT/HE/EHT</w:t>
      </w:r>
      <w:r w:rsidRPr="00633747">
        <w:rPr>
          <w:spacing w:val="1"/>
        </w:rPr>
        <w:t xml:space="preserve"> </w:t>
      </w:r>
      <w:r w:rsidRPr="00633747">
        <w:t>NDP Announcement frame contains only one STA Info field, then the RA field is set to the address of the</w:t>
      </w:r>
      <w:r w:rsidRPr="00633747">
        <w:rPr>
          <w:spacing w:val="1"/>
        </w:rPr>
        <w:t xml:space="preserve"> </w:t>
      </w:r>
      <w:r w:rsidRPr="00633747">
        <w:t>STA that can provide feedback (see 10.37.5.2 (Rules for VHT sounding protocol sequences)). If the VHT/</w:t>
      </w:r>
      <w:r w:rsidRPr="00633747">
        <w:rPr>
          <w:spacing w:val="1"/>
        </w:rPr>
        <w:t xml:space="preserve"> </w:t>
      </w:r>
      <w:r w:rsidRPr="00633747">
        <w:t>HE/EHT NDP Announcement frame contains more than one STA Info field, then the RA field is set to the</w:t>
      </w:r>
      <w:r w:rsidRPr="00633747">
        <w:rPr>
          <w:spacing w:val="1"/>
        </w:rPr>
        <w:t xml:space="preserve"> </w:t>
      </w:r>
      <w:r w:rsidRPr="00633747">
        <w:t>broadcast</w:t>
      </w:r>
      <w:r w:rsidRPr="00633747">
        <w:rPr>
          <w:spacing w:val="-1"/>
        </w:rPr>
        <w:t xml:space="preserve"> </w:t>
      </w:r>
      <w:r w:rsidRPr="00633747">
        <w:t>address.</w:t>
      </w:r>
    </w:p>
    <w:p w14:paraId="59850247" w14:textId="77777777" w:rsidR="006348AF" w:rsidRDefault="006348AF" w:rsidP="006348AF">
      <w:pPr>
        <w:pStyle w:val="af4"/>
        <w:kinsoku w:val="0"/>
        <w:overflowPunct w:val="0"/>
        <w:rPr>
          <w:sz w:val="25"/>
          <w:szCs w:val="25"/>
        </w:rPr>
      </w:pPr>
    </w:p>
    <w:p w14:paraId="5EB535D5" w14:textId="0016B69F" w:rsidR="006348AF" w:rsidRPr="00633747" w:rsidRDefault="006348AF" w:rsidP="006348AF">
      <w:pPr>
        <w:pStyle w:val="af4"/>
        <w:kinsoku w:val="0"/>
        <w:overflowPunct w:val="0"/>
        <w:spacing w:line="249" w:lineRule="auto"/>
        <w:ind w:left="319" w:right="457"/>
      </w:pPr>
      <w:r>
        <w:rPr>
          <w:noProof/>
          <w:lang w:val="en-US" w:eastAsia="zh-CN"/>
        </w:rPr>
        <mc:AlternateContent>
          <mc:Choice Requires="wps">
            <w:drawing>
              <wp:anchor distT="0" distB="0" distL="114300" distR="114300" simplePos="0" relativeHeight="251665920" behindDoc="1" locked="0" layoutInCell="0" allowOverlap="1" wp14:anchorId="3B6AAF0F" wp14:editId="06CAA3C0">
                <wp:simplePos x="0" y="0"/>
                <wp:positionH relativeFrom="page">
                  <wp:posOffset>1403350</wp:posOffset>
                </wp:positionH>
                <wp:positionV relativeFrom="paragraph">
                  <wp:posOffset>1043305</wp:posOffset>
                </wp:positionV>
                <wp:extent cx="32385" cy="6350"/>
                <wp:effectExtent l="0" t="0" r="0" b="0"/>
                <wp:wrapNone/>
                <wp:docPr id="7" name="任意多边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6350"/>
                        </a:xfrm>
                        <a:custGeom>
                          <a:avLst/>
                          <a:gdLst>
                            <a:gd name="T0" fmla="*/ 50 w 51"/>
                            <a:gd name="T1" fmla="*/ 0 h 10"/>
                            <a:gd name="T2" fmla="*/ 0 w 51"/>
                            <a:gd name="T3" fmla="*/ 0 h 10"/>
                            <a:gd name="T4" fmla="*/ 0 w 51"/>
                            <a:gd name="T5" fmla="*/ 9 h 10"/>
                            <a:gd name="T6" fmla="*/ 50 w 51"/>
                            <a:gd name="T7" fmla="*/ 9 h 10"/>
                            <a:gd name="T8" fmla="*/ 50 w 51"/>
                            <a:gd name="T9" fmla="*/ 0 h 10"/>
                          </a:gdLst>
                          <a:ahLst/>
                          <a:cxnLst>
                            <a:cxn ang="0">
                              <a:pos x="T0" y="T1"/>
                            </a:cxn>
                            <a:cxn ang="0">
                              <a:pos x="T2" y="T3"/>
                            </a:cxn>
                            <a:cxn ang="0">
                              <a:pos x="T4" y="T5"/>
                            </a:cxn>
                            <a:cxn ang="0">
                              <a:pos x="T6" y="T7"/>
                            </a:cxn>
                            <a:cxn ang="0">
                              <a:pos x="T8" y="T9"/>
                            </a:cxn>
                          </a:cxnLst>
                          <a:rect l="0" t="0" r="r" b="b"/>
                          <a:pathLst>
                            <a:path w="51" h="10">
                              <a:moveTo>
                                <a:pt x="50" y="0"/>
                              </a:moveTo>
                              <a:lnTo>
                                <a:pt x="0" y="0"/>
                              </a:lnTo>
                              <a:lnTo>
                                <a:pt x="0" y="9"/>
                              </a:lnTo>
                              <a:lnTo>
                                <a:pt x="50" y="9"/>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E5D6C1" id="任意多边形 7" o:spid="_x0000_s1026" style="position:absolute;left:0;text-align:left;margin-left:110.5pt;margin-top:82.15pt;width:2.55pt;height:.5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" o:allowincell="f" path="m50,l,,,9r50,l50,xe" fillcolor="black" stroked="f">
                <v:path arrowok="t" o:connecttype="custom" o:connectlocs="31750,0;0,0;0,5715;31750,5715;31750,0" o:connectangles="0,0,0,0,0"/>
                <w10:wrap anchorx="page"/>
              </v:shape>
            </w:pict>
          </mc:Fallback>
        </mc:AlternateContent>
      </w:r>
      <w:r>
        <w:t xml:space="preserve">The TA field is set to the address of the STA transmitting the </w:t>
      </w:r>
      <w:r w:rsidRPr="00633747">
        <w:t>VHT/HE/EHT NDP Announcement frame or</w:t>
      </w:r>
      <w:r w:rsidRPr="00633747">
        <w:rPr>
          <w:spacing w:val="1"/>
        </w:rPr>
        <w:t xml:space="preserve"> </w:t>
      </w:r>
      <w:r w:rsidRPr="00633747">
        <w:t xml:space="preserve">the bandwidth </w:t>
      </w:r>
      <w:proofErr w:type="spellStart"/>
      <w:r w:rsidRPr="00633747">
        <w:t>signaling</w:t>
      </w:r>
      <w:proofErr w:type="spellEnd"/>
      <w:r w:rsidRPr="00633747">
        <w:t xml:space="preserve"> TA of the STA transmitting the VHT/HE/EHT NDP Announcement frame. In a</w:t>
      </w:r>
      <w:r w:rsidRPr="00633747">
        <w:rPr>
          <w:spacing w:val="1"/>
        </w:rPr>
        <w:t xml:space="preserve"> </w:t>
      </w:r>
      <w:r w:rsidRPr="00633747">
        <w:t>VHT/HE/EHT NDP Announcement frame transmitted by an EHT STA that is a STA 6G with 320 MHz</w:t>
      </w:r>
      <w:r w:rsidRPr="00633747">
        <w:rPr>
          <w:spacing w:val="1"/>
        </w:rPr>
        <w:t xml:space="preserve"> </w:t>
      </w:r>
      <w:r w:rsidRPr="00633747">
        <w:t>bandwidth support in a non-HT or non-HT duplicate format and where the scrambling sequence and SER-</w:t>
      </w:r>
      <w:r w:rsidRPr="00633747">
        <w:rPr>
          <w:spacing w:val="1"/>
        </w:rPr>
        <w:t xml:space="preserve"> </w:t>
      </w:r>
      <w:r w:rsidRPr="00633747">
        <w:t>VICE field carry the TXVECTOR parameter CH_BANDWIDTH_IN_NON_HT, the TA field is a set to a</w:t>
      </w:r>
      <w:r w:rsidRPr="00633747">
        <w:rPr>
          <w:spacing w:val="1"/>
        </w:rPr>
        <w:t xml:space="preserve"> </w:t>
      </w:r>
      <w:r w:rsidRPr="00633747">
        <w:t xml:space="preserve">bandwidth </w:t>
      </w:r>
      <w:proofErr w:type="spellStart"/>
      <w:r w:rsidRPr="00633747">
        <w:t>signaling</w:t>
      </w:r>
      <w:proofErr w:type="spellEnd"/>
      <w:r w:rsidRPr="00633747">
        <w:t xml:space="preserve"> TA. </w:t>
      </w:r>
      <w:ins w:id="86" w:author="Liyunbo" w:date="2021-08-16T10:35:00Z">
        <w:r w:rsidR="00F10C3E">
          <w:rPr>
            <w:spacing w:val="24"/>
          </w:rPr>
          <w:t>(#4145, 7681)</w:t>
        </w:r>
      </w:ins>
      <w:del w:id="87" w:author="Liyunbo" w:date="2021-08-16T10:34:00Z">
        <w:r w:rsidRPr="00633747" w:rsidDel="00F10C3E">
          <w:delText>Otherwise, i</w:delText>
        </w:r>
      </w:del>
      <w:ins w:id="88" w:author="Liyunbo" w:date="2021-08-12T15:59:00Z">
        <w:r w:rsidR="004D3E4B">
          <w:t>I</w:t>
        </w:r>
      </w:ins>
      <w:r w:rsidRPr="00633747">
        <w:t>n a VHT/HE/EHT NDP Announcement frame transmitted by a</w:t>
      </w:r>
      <w:r w:rsidRPr="00633747">
        <w:rPr>
          <w:spacing w:val="1"/>
        </w:rPr>
        <w:t xml:space="preserve"> </w:t>
      </w:r>
      <w:r w:rsidRPr="00633747">
        <w:t>VHT</w:t>
      </w:r>
      <w:ins w:id="89" w:author="Liyunbo" w:date="2021-08-16T10:36:00Z">
        <w:r w:rsidR="00D04996">
          <w:t xml:space="preserve"> STA</w:t>
        </w:r>
      </w:ins>
      <w:r w:rsidRPr="00633747">
        <w:t xml:space="preserve">, </w:t>
      </w:r>
      <w:proofErr w:type="spellStart"/>
      <w:ins w:id="90" w:author="Liyunbo" w:date="2021-08-16T10:36:00Z">
        <w:r w:rsidR="00D04996">
          <w:t>an</w:t>
        </w:r>
        <w:proofErr w:type="spellEnd"/>
        <w:r w:rsidR="00D04996">
          <w:t xml:space="preserve"> </w:t>
        </w:r>
      </w:ins>
      <w:r w:rsidRPr="00633747">
        <w:t xml:space="preserve">HE </w:t>
      </w:r>
      <w:ins w:id="91" w:author="Liyunbo" w:date="2021-08-16T10:36:00Z">
        <w:r w:rsidR="00D04996">
          <w:t xml:space="preserve">STA, an EHT STA that is not a STA 6G </w:t>
        </w:r>
      </w:ins>
      <w:r w:rsidRPr="00633747">
        <w:t xml:space="preserve">or </w:t>
      </w:r>
      <w:ins w:id="92" w:author="Liyunbo" w:date="2021-08-16T10:36:00Z">
        <w:r w:rsidR="00D04996">
          <w:t xml:space="preserve">an </w:t>
        </w:r>
      </w:ins>
      <w:r w:rsidRPr="00633747">
        <w:t>EHT STA</w:t>
      </w:r>
      <w:ins w:id="93" w:author="Liyunbo" w:date="2021-08-16T10:36:00Z">
        <w:r w:rsidR="00D04996">
          <w:t xml:space="preserve"> that is a ST</w:t>
        </w:r>
      </w:ins>
      <w:ins w:id="94" w:author="Liyunbo" w:date="2021-08-16T10:37:00Z">
        <w:r w:rsidR="00D04996">
          <w:t xml:space="preserve">A 6G without 320MHz bandwidth support </w:t>
        </w:r>
        <w:r w:rsidR="00D04996">
          <w:rPr>
            <w:spacing w:val="24"/>
          </w:rPr>
          <w:t>(#4145, 7681)</w:t>
        </w:r>
      </w:ins>
      <w:r w:rsidRPr="00633747">
        <w:t xml:space="preserve"> in a non-HT or non-HT duplicate format and where the scrambling sequen</w:t>
      </w:r>
      <w:r w:rsidR="004D3E4B">
        <w:t>ce car</w:t>
      </w:r>
      <w:r w:rsidRPr="00633747">
        <w:t xml:space="preserve">ries the TXVECTOR parameter CH_BANDWIDTH_IN_NON_HT, the TA </w:t>
      </w:r>
      <w:r>
        <w:t xml:space="preserve">field is set to a bandwidth </w:t>
      </w:r>
      <w:proofErr w:type="spellStart"/>
      <w:r>
        <w:t>sig</w:t>
      </w:r>
      <w:r w:rsidRPr="00633747">
        <w:t>naling</w:t>
      </w:r>
      <w:proofErr w:type="spellEnd"/>
      <w:r w:rsidRPr="00633747">
        <w:rPr>
          <w:spacing w:val="-1"/>
        </w:rPr>
        <w:t xml:space="preserve"> </w:t>
      </w:r>
      <w:r w:rsidRPr="00633747">
        <w:t>TA.</w:t>
      </w:r>
    </w:p>
    <w:p w14:paraId="57FEDD41" w14:textId="77777777" w:rsidR="00E41F77" w:rsidRPr="006348AF" w:rsidRDefault="00E41F77" w:rsidP="00E65190">
      <w:pPr>
        <w:pStyle w:val="Default"/>
        <w:jc w:val="both"/>
        <w:rPr>
          <w:rFonts w:eastAsia="Malgun Gothic"/>
          <w:lang w:val="en-GB" w:eastAsia="ko-KR"/>
        </w:rPr>
      </w:pPr>
    </w:p>
    <w:p w14:paraId="6E5876D0" w14:textId="77777777" w:rsidR="006F3794" w:rsidRDefault="006F3794" w:rsidP="00E65190">
      <w:pPr>
        <w:pStyle w:val="Default"/>
        <w:jc w:val="both"/>
        <w:rPr>
          <w:rFonts w:eastAsia="Malgun Gothic"/>
          <w:lang w:val="en-GB" w:eastAsia="ko-KR"/>
        </w:rPr>
      </w:pPr>
    </w:p>
    <w:p w14:paraId="2446022E" w14:textId="77777777" w:rsidR="006348AF" w:rsidRDefault="006348AF" w:rsidP="00E65190">
      <w:pPr>
        <w:pStyle w:val="Default"/>
        <w:jc w:val="both"/>
        <w:rPr>
          <w:rFonts w:eastAsia="Malgun Gothic"/>
          <w:lang w:val="en-GB" w:eastAsia="ko-KR"/>
        </w:rPr>
      </w:pPr>
    </w:p>
    <w:p w14:paraId="373B3A03" w14:textId="77777777" w:rsidR="006348AF" w:rsidRDefault="006348AF" w:rsidP="00E65190">
      <w:pPr>
        <w:pStyle w:val="Default"/>
        <w:jc w:val="both"/>
        <w:rPr>
          <w:rFonts w:eastAsia="Malgun Gothic"/>
          <w:lang w:val="en-GB" w:eastAsia="ko-KR"/>
        </w:rPr>
      </w:pPr>
    </w:p>
    <w:p w14:paraId="762D569C" w14:textId="77777777" w:rsidR="006348AF" w:rsidRDefault="006348AF" w:rsidP="00E65190">
      <w:pPr>
        <w:pStyle w:val="Default"/>
        <w:jc w:val="both"/>
        <w:rPr>
          <w:rFonts w:eastAsia="Malgun Gothic"/>
          <w:lang w:val="en-GB" w:eastAsia="ko-KR"/>
        </w:rPr>
      </w:pPr>
    </w:p>
    <w:p w14:paraId="4460907D" w14:textId="77777777" w:rsidR="006348AF" w:rsidRDefault="006348AF" w:rsidP="00E65190">
      <w:pPr>
        <w:pStyle w:val="Default"/>
        <w:jc w:val="both"/>
        <w:rPr>
          <w:rFonts w:eastAsia="Malgun Gothic"/>
          <w:lang w:val="en-GB" w:eastAsia="ko-KR"/>
        </w:rPr>
      </w:pPr>
    </w:p>
    <w:p w14:paraId="0F501F9E" w14:textId="0E2CAAB3" w:rsidR="006348AF" w:rsidRDefault="006348AF" w:rsidP="006348AF">
      <w:pPr>
        <w:pStyle w:val="SP7147688"/>
        <w:spacing w:before="360" w:after="240"/>
        <w:jc w:val="both"/>
        <w:rPr>
          <w:rStyle w:val="SC7204809"/>
          <w:sz w:val="20"/>
          <w:szCs w:val="20"/>
        </w:rPr>
      </w:pPr>
      <w:proofErr w:type="spellStart"/>
      <w:r>
        <w:rPr>
          <w:rFonts w:ascii="Times New Roman" w:eastAsia="Times New Roman" w:hAnsi="Times New Roman" w:cs="Times New Roman"/>
          <w:b/>
          <w:i/>
          <w:color w:val="000000"/>
          <w:sz w:val="20"/>
          <w:highlight w:val="yellow"/>
        </w:rPr>
        <w:t>TGbe</w:t>
      </w:r>
      <w:proofErr w:type="spellEnd"/>
      <w:r>
        <w:rPr>
          <w:rFonts w:ascii="Times New Roman" w:eastAsia="Times New Roman" w:hAnsi="Times New Roman" w:cs="Times New Roman"/>
          <w:b/>
          <w:i/>
          <w:color w:val="000000"/>
          <w:sz w:val="20"/>
          <w:highlight w:val="yellow"/>
        </w:rPr>
        <w:t xml:space="preserve"> editor: Please change below paragraphs in </w:t>
      </w:r>
      <w:proofErr w:type="spellStart"/>
      <w:r>
        <w:rPr>
          <w:rFonts w:ascii="Times New Roman" w:eastAsia="Times New Roman" w:hAnsi="Times New Roman" w:cs="Times New Roman"/>
          <w:b/>
          <w:i/>
          <w:color w:val="000000"/>
          <w:sz w:val="20"/>
          <w:highlight w:val="yellow"/>
        </w:rPr>
        <w:t>subclauses</w:t>
      </w:r>
      <w:proofErr w:type="spellEnd"/>
      <w:r>
        <w:rPr>
          <w:rFonts w:ascii="Times New Roman" w:eastAsia="Times New Roman" w:hAnsi="Times New Roman" w:cs="Times New Roman"/>
          <w:b/>
          <w:i/>
          <w:color w:val="000000"/>
          <w:sz w:val="20"/>
          <w:highlight w:val="yellow"/>
        </w:rPr>
        <w:t xml:space="preserve"> 17.2</w:t>
      </w:r>
      <w:r w:rsidRPr="008D232C">
        <w:rPr>
          <w:rFonts w:ascii="Times New Roman" w:eastAsia="Times New Roman" w:hAnsi="Times New Roman" w:cs="Times New Roman"/>
          <w:b/>
          <w:i/>
          <w:color w:val="000000"/>
          <w:sz w:val="20"/>
          <w:highlight w:val="yellow"/>
        </w:rPr>
        <w:t xml:space="preserve"> (</w:t>
      </w:r>
      <w:r>
        <w:rPr>
          <w:rFonts w:ascii="Times New Roman" w:eastAsia="Times New Roman" w:hAnsi="Times New Roman" w:cs="Times New Roman"/>
          <w:b/>
          <w:i/>
          <w:color w:val="000000"/>
          <w:sz w:val="20"/>
          <w:highlight w:val="yellow"/>
        </w:rPr>
        <w:t>OFDM PHY specific service parameter list</w:t>
      </w:r>
      <w:r w:rsidRPr="008D232C">
        <w:rPr>
          <w:rFonts w:ascii="Times New Roman" w:eastAsia="Times New Roman" w:hAnsi="Times New Roman" w:cs="Times New Roman"/>
          <w:b/>
          <w:i/>
          <w:color w:val="000000"/>
          <w:sz w:val="20"/>
          <w:highlight w:val="yellow"/>
        </w:rPr>
        <w:t>)</w:t>
      </w:r>
      <w:r>
        <w:rPr>
          <w:rFonts w:ascii="Times New Roman" w:eastAsia="Times New Roman" w:hAnsi="Times New Roman" w:cs="Times New Roman"/>
          <w:b/>
          <w:i/>
          <w:color w:val="000000"/>
          <w:sz w:val="20"/>
          <w:highlight w:val="yellow"/>
        </w:rPr>
        <w:t xml:space="preserve"> as follows:</w:t>
      </w:r>
    </w:p>
    <w:p w14:paraId="4793E1F4" w14:textId="77777777" w:rsidR="006348AF" w:rsidRPr="006348AF" w:rsidRDefault="006348AF" w:rsidP="00E65190">
      <w:pPr>
        <w:pStyle w:val="Default"/>
        <w:jc w:val="both"/>
        <w:rPr>
          <w:rFonts w:eastAsia="Malgun Gothic"/>
          <w:lang w:eastAsia="ko-KR"/>
        </w:rPr>
      </w:pPr>
    </w:p>
    <w:p w14:paraId="41C570CF" w14:textId="77777777" w:rsidR="006348AF" w:rsidRPr="006348AF" w:rsidRDefault="006348AF" w:rsidP="006348AF">
      <w:pPr>
        <w:pStyle w:val="1"/>
        <w:keepNext w:val="0"/>
        <w:keepLines w:val="0"/>
        <w:widowControl w:val="0"/>
        <w:numPr>
          <w:ilvl w:val="1"/>
          <w:numId w:val="70"/>
        </w:numPr>
        <w:tabs>
          <w:tab w:val="left" w:pos="749"/>
        </w:tabs>
        <w:kinsoku w:val="0"/>
        <w:overflowPunct w:val="0"/>
        <w:autoSpaceDE w:val="0"/>
        <w:autoSpaceDN w:val="0"/>
        <w:adjustRightInd w:val="0"/>
        <w:spacing w:before="0"/>
        <w:jc w:val="left"/>
        <w:rPr>
          <w:sz w:val="24"/>
          <w:szCs w:val="24"/>
          <w:u w:val="none"/>
        </w:rPr>
      </w:pPr>
      <w:r w:rsidRPr="006348AF">
        <w:rPr>
          <w:sz w:val="24"/>
          <w:szCs w:val="24"/>
          <w:u w:val="none"/>
        </w:rPr>
        <w:t>OFDM</w:t>
      </w:r>
      <w:r w:rsidRPr="006348AF">
        <w:rPr>
          <w:spacing w:val="-3"/>
          <w:sz w:val="24"/>
          <w:szCs w:val="24"/>
          <w:u w:val="none"/>
        </w:rPr>
        <w:t xml:space="preserve"> </w:t>
      </w:r>
      <w:r w:rsidRPr="006348AF">
        <w:rPr>
          <w:sz w:val="24"/>
          <w:szCs w:val="24"/>
          <w:u w:val="none"/>
        </w:rPr>
        <w:t>PHY</w:t>
      </w:r>
      <w:r w:rsidRPr="006348AF">
        <w:rPr>
          <w:spacing w:val="-3"/>
          <w:sz w:val="24"/>
          <w:szCs w:val="24"/>
          <w:u w:val="none"/>
        </w:rPr>
        <w:t xml:space="preserve"> </w:t>
      </w:r>
      <w:r w:rsidRPr="006348AF">
        <w:rPr>
          <w:sz w:val="24"/>
          <w:szCs w:val="24"/>
          <w:u w:val="none"/>
        </w:rPr>
        <w:t>specific</w:t>
      </w:r>
      <w:r w:rsidRPr="006348AF">
        <w:rPr>
          <w:spacing w:val="-3"/>
          <w:sz w:val="24"/>
          <w:szCs w:val="24"/>
          <w:u w:val="none"/>
        </w:rPr>
        <w:t xml:space="preserve"> </w:t>
      </w:r>
      <w:r w:rsidRPr="006348AF">
        <w:rPr>
          <w:sz w:val="24"/>
          <w:szCs w:val="24"/>
          <w:u w:val="none"/>
        </w:rPr>
        <w:t>service</w:t>
      </w:r>
      <w:r w:rsidRPr="006348AF">
        <w:rPr>
          <w:spacing w:val="-3"/>
          <w:sz w:val="24"/>
          <w:szCs w:val="24"/>
          <w:u w:val="none"/>
        </w:rPr>
        <w:t xml:space="preserve"> </w:t>
      </w:r>
      <w:r w:rsidRPr="006348AF">
        <w:rPr>
          <w:sz w:val="24"/>
          <w:szCs w:val="24"/>
          <w:u w:val="none"/>
        </w:rPr>
        <w:t>parameter</w:t>
      </w:r>
      <w:r w:rsidRPr="006348AF">
        <w:rPr>
          <w:spacing w:val="-1"/>
          <w:sz w:val="24"/>
          <w:szCs w:val="24"/>
          <w:u w:val="none"/>
        </w:rPr>
        <w:t xml:space="preserve"> </w:t>
      </w:r>
      <w:r w:rsidRPr="006348AF">
        <w:rPr>
          <w:sz w:val="24"/>
          <w:szCs w:val="24"/>
          <w:u w:val="none"/>
        </w:rPr>
        <w:t>list</w:t>
      </w:r>
    </w:p>
    <w:p w14:paraId="4E8596C1" w14:textId="77777777" w:rsidR="006348AF" w:rsidRDefault="006348AF" w:rsidP="006348AF">
      <w:pPr>
        <w:pStyle w:val="af4"/>
        <w:kinsoku w:val="0"/>
        <w:overflowPunct w:val="0"/>
        <w:rPr>
          <w:rFonts w:ascii="Arial" w:hAnsi="Arial" w:cs="Arial"/>
          <w:b/>
          <w:bCs/>
          <w:szCs w:val="22"/>
        </w:rPr>
      </w:pPr>
    </w:p>
    <w:p w14:paraId="75F556FB" w14:textId="77777777" w:rsidR="006348AF" w:rsidRDefault="006348AF" w:rsidP="006348AF">
      <w:pPr>
        <w:pStyle w:val="ab"/>
        <w:widowControl w:val="0"/>
        <w:numPr>
          <w:ilvl w:val="2"/>
          <w:numId w:val="70"/>
        </w:numPr>
        <w:tabs>
          <w:tab w:val="left" w:pos="871"/>
        </w:tabs>
        <w:kinsoku w:val="0"/>
        <w:overflowPunct w:val="0"/>
        <w:autoSpaceDE w:val="0"/>
        <w:autoSpaceDN w:val="0"/>
        <w:adjustRightInd w:val="0"/>
        <w:contextualSpacing w:val="0"/>
        <w:jc w:val="left"/>
        <w:rPr>
          <w:b/>
          <w:bCs/>
          <w:sz w:val="20"/>
        </w:rPr>
      </w:pPr>
      <w:bookmarkStart w:id="95" w:name="17.2.2_TXVECTOR_parameters"/>
      <w:bookmarkEnd w:id="95"/>
      <w:r>
        <w:rPr>
          <w:b/>
          <w:bCs/>
          <w:sz w:val="20"/>
        </w:rPr>
        <w:t>TXVECTOR</w:t>
      </w:r>
      <w:r>
        <w:rPr>
          <w:b/>
          <w:bCs/>
          <w:spacing w:val="-6"/>
          <w:sz w:val="20"/>
        </w:rPr>
        <w:t xml:space="preserve"> </w:t>
      </w:r>
      <w:r>
        <w:rPr>
          <w:b/>
          <w:bCs/>
          <w:sz w:val="20"/>
        </w:rPr>
        <w:t>parameters</w:t>
      </w:r>
    </w:p>
    <w:p w14:paraId="6016D876" w14:textId="77777777" w:rsidR="006348AF" w:rsidRDefault="006348AF" w:rsidP="006348AF">
      <w:pPr>
        <w:pStyle w:val="af4"/>
        <w:kinsoku w:val="0"/>
        <w:overflowPunct w:val="0"/>
        <w:spacing w:before="8"/>
        <w:rPr>
          <w:rFonts w:ascii="Arial" w:hAnsi="Arial" w:cs="Arial"/>
          <w:b/>
          <w:bCs/>
          <w:sz w:val="21"/>
          <w:szCs w:val="21"/>
        </w:rPr>
      </w:pPr>
    </w:p>
    <w:p w14:paraId="677B1BAE" w14:textId="77777777" w:rsidR="006348AF" w:rsidRDefault="006348AF" w:rsidP="006348AF">
      <w:pPr>
        <w:pStyle w:val="ab"/>
        <w:widowControl w:val="0"/>
        <w:numPr>
          <w:ilvl w:val="3"/>
          <w:numId w:val="70"/>
        </w:numPr>
        <w:tabs>
          <w:tab w:val="left" w:pos="1038"/>
        </w:tabs>
        <w:kinsoku w:val="0"/>
        <w:overflowPunct w:val="0"/>
        <w:autoSpaceDE w:val="0"/>
        <w:autoSpaceDN w:val="0"/>
        <w:adjustRightInd w:val="0"/>
        <w:spacing w:before="1"/>
        <w:contextualSpacing w:val="0"/>
        <w:jc w:val="left"/>
        <w:rPr>
          <w:b/>
          <w:bCs/>
          <w:sz w:val="20"/>
        </w:rPr>
      </w:pPr>
      <w:bookmarkStart w:id="96" w:name="17.2.2.1_General"/>
      <w:bookmarkEnd w:id="96"/>
      <w:r>
        <w:rPr>
          <w:b/>
          <w:bCs/>
          <w:sz w:val="20"/>
        </w:rPr>
        <w:t>General</w:t>
      </w:r>
    </w:p>
    <w:p w14:paraId="2CCE69DE" w14:textId="77777777" w:rsidR="006348AF" w:rsidRPr="006348AF" w:rsidRDefault="006348AF" w:rsidP="00E65190">
      <w:pPr>
        <w:pStyle w:val="Default"/>
        <w:jc w:val="both"/>
        <w:rPr>
          <w:rFonts w:eastAsia="Malgun Gothic"/>
          <w:lang w:eastAsia="ko-KR"/>
        </w:rPr>
      </w:pPr>
    </w:p>
    <w:p w14:paraId="27A526C5" w14:textId="77777777" w:rsidR="006348AF" w:rsidRDefault="006348AF" w:rsidP="006348AF">
      <w:pPr>
        <w:pStyle w:val="af4"/>
        <w:kinsoku w:val="0"/>
        <w:overflowPunct w:val="0"/>
        <w:ind w:left="2828" w:right="2902"/>
        <w:jc w:val="center"/>
        <w:rPr>
          <w:rFonts w:ascii="Arial" w:hAnsi="Arial" w:cs="Arial"/>
          <w:b/>
          <w:bCs/>
        </w:rPr>
      </w:pPr>
      <w:r>
        <w:rPr>
          <w:noProof/>
          <w:lang w:val="en-US" w:eastAsia="zh-CN"/>
        </w:rPr>
        <mc:AlternateContent>
          <mc:Choice Requires="wps">
            <w:drawing>
              <wp:anchor distT="0" distB="0" distL="114300" distR="114300" simplePos="0" relativeHeight="251667968" behindDoc="1" locked="0" layoutInCell="0" allowOverlap="1" wp14:anchorId="087957C3" wp14:editId="32289567">
                <wp:simplePos x="0" y="0"/>
                <wp:positionH relativeFrom="page">
                  <wp:posOffset>5798820</wp:posOffset>
                </wp:positionH>
                <wp:positionV relativeFrom="paragraph">
                  <wp:posOffset>1898015</wp:posOffset>
                </wp:positionV>
                <wp:extent cx="29210" cy="5715"/>
                <wp:effectExtent l="0" t="1270" r="1270" b="2540"/>
                <wp:wrapNone/>
                <wp:docPr id="16" name="任意多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210" cy="5715"/>
                        </a:xfrm>
                        <a:custGeom>
                          <a:avLst/>
                          <a:gdLst>
                            <a:gd name="T0" fmla="*/ 45 w 46"/>
                            <a:gd name="T1" fmla="*/ 0 h 9"/>
                            <a:gd name="T2" fmla="*/ 0 w 46"/>
                            <a:gd name="T3" fmla="*/ 0 h 9"/>
                            <a:gd name="T4" fmla="*/ 0 w 46"/>
                            <a:gd name="T5" fmla="*/ 8 h 9"/>
                            <a:gd name="T6" fmla="*/ 45 w 46"/>
                            <a:gd name="T7" fmla="*/ 8 h 9"/>
                            <a:gd name="T8" fmla="*/ 45 w 46"/>
                            <a:gd name="T9" fmla="*/ 0 h 9"/>
                          </a:gdLst>
                          <a:ahLst/>
                          <a:cxnLst>
                            <a:cxn ang="0">
                              <a:pos x="T0" y="T1"/>
                            </a:cxn>
                            <a:cxn ang="0">
                              <a:pos x="T2" y="T3"/>
                            </a:cxn>
                            <a:cxn ang="0">
                              <a:pos x="T4" y="T5"/>
                            </a:cxn>
                            <a:cxn ang="0">
                              <a:pos x="T6" y="T7"/>
                            </a:cxn>
                            <a:cxn ang="0">
                              <a:pos x="T8" y="T9"/>
                            </a:cxn>
                          </a:cxnLst>
                          <a:rect l="0" t="0" r="r" b="b"/>
                          <a:pathLst>
                            <a:path w="46" h="9">
                              <a:moveTo>
                                <a:pt x="45" y="0"/>
                              </a:moveTo>
                              <a:lnTo>
                                <a:pt x="0" y="0"/>
                              </a:lnTo>
                              <a:lnTo>
                                <a:pt x="0" y="8"/>
                              </a:lnTo>
                              <a:lnTo>
                                <a:pt x="45" y="8"/>
                              </a:lnTo>
                              <a:lnTo>
                                <a:pt x="4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2D457" id="任意多边形 16" o:spid="_x0000_s1026" style="position:absolute;left:0;text-align:left;margin-left:456.6pt;margin-top:149.45pt;width:2.3pt;height:.45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" o:allowincell="f" path="m45,l,,,8r45,l45,xe" fillcolor="black" stroked="f">
                <v:path arrowok="t" o:connecttype="custom" o:connectlocs="28575,0;0,0;0,5080;28575,5080;28575,0" o:connectangles="0,0,0,0,0"/>
                <w10:wrap anchorx="page"/>
              </v:shape>
            </w:pict>
          </mc:Fallback>
        </mc:AlternateContent>
      </w:r>
      <w:bookmarkStart w:id="97" w:name="_bookmark0"/>
      <w:bookmarkEnd w:id="97"/>
      <w:r>
        <w:rPr>
          <w:rFonts w:ascii="Arial" w:hAnsi="Arial" w:cs="Arial"/>
          <w:b/>
          <w:bCs/>
        </w:rPr>
        <w:t>Table</w:t>
      </w:r>
      <w:r>
        <w:rPr>
          <w:rFonts w:ascii="Arial" w:hAnsi="Arial" w:cs="Arial"/>
          <w:b/>
          <w:bCs/>
          <w:spacing w:val="-8"/>
        </w:rPr>
        <w:t xml:space="preserve"> </w:t>
      </w:r>
      <w:r>
        <w:rPr>
          <w:rFonts w:ascii="Arial" w:hAnsi="Arial" w:cs="Arial"/>
          <w:b/>
          <w:bCs/>
        </w:rPr>
        <w:t>17-1—TXVECTOR</w:t>
      </w:r>
      <w:r>
        <w:rPr>
          <w:rFonts w:ascii="Arial" w:hAnsi="Arial" w:cs="Arial"/>
          <w:b/>
          <w:bCs/>
          <w:spacing w:val="-7"/>
        </w:rPr>
        <w:t xml:space="preserve"> </w:t>
      </w:r>
      <w:r>
        <w:rPr>
          <w:rFonts w:ascii="Arial" w:hAnsi="Arial" w:cs="Arial"/>
          <w:b/>
          <w:bCs/>
        </w:rPr>
        <w:t>parameters</w:t>
      </w:r>
    </w:p>
    <w:p w14:paraId="05CD2D1C" w14:textId="77777777" w:rsidR="006348AF" w:rsidRDefault="006348AF" w:rsidP="006348AF">
      <w:pPr>
        <w:pStyle w:val="af4"/>
        <w:kinsoku w:val="0"/>
        <w:overflowPunct w:val="0"/>
        <w:spacing w:before="10"/>
        <w:rPr>
          <w:rFonts w:ascii="Arial" w:hAnsi="Arial" w:cs="Arial"/>
          <w:b/>
          <w:bCs/>
          <w:sz w:val="21"/>
          <w:szCs w:val="21"/>
        </w:rPr>
      </w:pPr>
    </w:p>
    <w:tbl>
      <w:tblPr>
        <w:tblW w:w="0" w:type="auto"/>
        <w:tblInd w:w="298" w:type="dxa"/>
        <w:tblLayout w:type="fixed"/>
        <w:tblCellMar>
          <w:left w:w="0" w:type="dxa"/>
          <w:right w:w="0" w:type="dxa"/>
        </w:tblCellMar>
        <w:tblLook w:val="0000" w:firstRow="0" w:lastRow="0" w:firstColumn="0" w:lastColumn="0" w:noHBand="0" w:noVBand="0"/>
      </w:tblPr>
      <w:tblGrid>
        <w:gridCol w:w="1999"/>
        <w:gridCol w:w="2001"/>
        <w:gridCol w:w="4601"/>
      </w:tblGrid>
      <w:tr w:rsidR="006348AF" w14:paraId="7097DB20" w14:textId="77777777" w:rsidTr="00A31B73">
        <w:trPr>
          <w:trHeight w:val="410"/>
        </w:trPr>
        <w:tc>
          <w:tcPr>
            <w:tcW w:w="1999" w:type="dxa"/>
            <w:tcBorders>
              <w:top w:val="single" w:sz="12" w:space="0" w:color="000000"/>
              <w:left w:val="single" w:sz="12" w:space="0" w:color="000000"/>
              <w:bottom w:val="single" w:sz="12" w:space="0" w:color="000000"/>
              <w:right w:val="single" w:sz="2" w:space="0" w:color="000000"/>
            </w:tcBorders>
          </w:tcPr>
          <w:p w14:paraId="2B4840F9" w14:textId="77777777" w:rsidR="006348AF" w:rsidRDefault="006348AF" w:rsidP="00A31B73">
            <w:pPr>
              <w:pStyle w:val="TableParagraph"/>
              <w:kinsoku w:val="0"/>
              <w:overflowPunct w:val="0"/>
              <w:spacing w:before="97"/>
              <w:ind w:left="587"/>
              <w:rPr>
                <w:b/>
                <w:bCs/>
                <w:sz w:val="18"/>
                <w:szCs w:val="18"/>
              </w:rPr>
            </w:pPr>
            <w:r>
              <w:rPr>
                <w:b/>
                <w:bCs/>
                <w:sz w:val="18"/>
                <w:szCs w:val="18"/>
              </w:rPr>
              <w:t>Parameter</w:t>
            </w:r>
          </w:p>
        </w:tc>
        <w:tc>
          <w:tcPr>
            <w:tcW w:w="2001" w:type="dxa"/>
            <w:tcBorders>
              <w:top w:val="single" w:sz="12" w:space="0" w:color="000000"/>
              <w:left w:val="single" w:sz="2" w:space="0" w:color="000000"/>
              <w:bottom w:val="single" w:sz="12" w:space="0" w:color="000000"/>
              <w:right w:val="single" w:sz="2" w:space="0" w:color="000000"/>
            </w:tcBorders>
          </w:tcPr>
          <w:p w14:paraId="0DF153F9" w14:textId="77777777" w:rsidR="006348AF" w:rsidRDefault="006348AF" w:rsidP="00A31B73">
            <w:pPr>
              <w:pStyle w:val="TableParagraph"/>
              <w:kinsoku w:val="0"/>
              <w:overflowPunct w:val="0"/>
              <w:spacing w:before="97"/>
              <w:ind w:left="223"/>
              <w:rPr>
                <w:b/>
                <w:bCs/>
                <w:sz w:val="18"/>
                <w:szCs w:val="18"/>
              </w:rPr>
            </w:pPr>
            <w:r>
              <w:rPr>
                <w:b/>
                <w:bCs/>
                <w:sz w:val="18"/>
                <w:szCs w:val="18"/>
              </w:rPr>
              <w:t>Associated</w:t>
            </w:r>
            <w:r>
              <w:rPr>
                <w:b/>
                <w:bCs/>
                <w:spacing w:val="-4"/>
                <w:sz w:val="18"/>
                <w:szCs w:val="18"/>
              </w:rPr>
              <w:t xml:space="preserve"> </w:t>
            </w:r>
            <w:r>
              <w:rPr>
                <w:b/>
                <w:bCs/>
                <w:sz w:val="18"/>
                <w:szCs w:val="18"/>
              </w:rPr>
              <w:t>primitive</w:t>
            </w:r>
          </w:p>
        </w:tc>
        <w:tc>
          <w:tcPr>
            <w:tcW w:w="4601" w:type="dxa"/>
            <w:tcBorders>
              <w:top w:val="single" w:sz="12" w:space="0" w:color="000000"/>
              <w:left w:val="single" w:sz="2" w:space="0" w:color="000000"/>
              <w:bottom w:val="single" w:sz="12" w:space="0" w:color="000000"/>
              <w:right w:val="single" w:sz="12" w:space="0" w:color="000000"/>
            </w:tcBorders>
          </w:tcPr>
          <w:p w14:paraId="7E2F1DD1" w14:textId="77777777" w:rsidR="006348AF" w:rsidRDefault="006348AF" w:rsidP="00A31B73">
            <w:pPr>
              <w:pStyle w:val="TableParagraph"/>
              <w:kinsoku w:val="0"/>
              <w:overflowPunct w:val="0"/>
              <w:spacing w:before="97"/>
              <w:ind w:left="2063" w:right="2030"/>
              <w:jc w:val="center"/>
              <w:rPr>
                <w:b/>
                <w:bCs/>
                <w:sz w:val="18"/>
                <w:szCs w:val="18"/>
              </w:rPr>
            </w:pPr>
            <w:r>
              <w:rPr>
                <w:b/>
                <w:bCs/>
                <w:sz w:val="18"/>
                <w:szCs w:val="18"/>
              </w:rPr>
              <w:t>Value</w:t>
            </w:r>
          </w:p>
        </w:tc>
      </w:tr>
      <w:tr w:rsidR="006348AF" w14:paraId="2450893D" w14:textId="77777777" w:rsidTr="00A31B73">
        <w:trPr>
          <w:trHeight w:val="4142"/>
        </w:trPr>
        <w:tc>
          <w:tcPr>
            <w:tcW w:w="1999" w:type="dxa"/>
            <w:tcBorders>
              <w:top w:val="single" w:sz="12" w:space="0" w:color="000000"/>
              <w:left w:val="single" w:sz="12" w:space="0" w:color="000000"/>
              <w:bottom w:val="single" w:sz="2" w:space="0" w:color="000000"/>
              <w:right w:val="single" w:sz="2" w:space="0" w:color="000000"/>
            </w:tcBorders>
          </w:tcPr>
          <w:p w14:paraId="0CBE52BD" w14:textId="77777777" w:rsidR="006348AF" w:rsidRDefault="006348AF" w:rsidP="00A31B73">
            <w:pPr>
              <w:pStyle w:val="TableParagraph"/>
              <w:kinsoku w:val="0"/>
              <w:overflowPunct w:val="0"/>
              <w:spacing w:before="61" w:line="232" w:lineRule="auto"/>
              <w:ind w:left="117" w:right="317"/>
              <w:rPr>
                <w:sz w:val="18"/>
                <w:szCs w:val="18"/>
              </w:rPr>
            </w:pPr>
            <w:r>
              <w:rPr>
                <w:spacing w:val="-1"/>
                <w:sz w:val="18"/>
                <w:szCs w:val="18"/>
              </w:rPr>
              <w:t>CH_BANDWIDTH_</w:t>
            </w:r>
            <w:r>
              <w:rPr>
                <w:spacing w:val="-42"/>
                <w:sz w:val="18"/>
                <w:szCs w:val="18"/>
              </w:rPr>
              <w:t xml:space="preserve"> </w:t>
            </w:r>
            <w:r>
              <w:rPr>
                <w:sz w:val="18"/>
                <w:szCs w:val="18"/>
              </w:rPr>
              <w:t>IN_NON_HT</w:t>
            </w:r>
          </w:p>
        </w:tc>
        <w:tc>
          <w:tcPr>
            <w:tcW w:w="2001" w:type="dxa"/>
            <w:tcBorders>
              <w:top w:val="single" w:sz="12" w:space="0" w:color="000000"/>
              <w:left w:val="single" w:sz="2" w:space="0" w:color="000000"/>
              <w:bottom w:val="single" w:sz="2" w:space="0" w:color="000000"/>
              <w:right w:val="single" w:sz="2" w:space="0" w:color="000000"/>
            </w:tcBorders>
          </w:tcPr>
          <w:p w14:paraId="7C78D6BA" w14:textId="77777777" w:rsidR="006348AF" w:rsidRDefault="006348AF" w:rsidP="00A31B73">
            <w:pPr>
              <w:pStyle w:val="TableParagraph"/>
              <w:kinsoku w:val="0"/>
              <w:overflowPunct w:val="0"/>
              <w:spacing w:before="61" w:line="232" w:lineRule="auto"/>
              <w:ind w:left="129" w:right="128"/>
              <w:rPr>
                <w:sz w:val="18"/>
                <w:szCs w:val="18"/>
              </w:rPr>
            </w:pPr>
            <w:r>
              <w:rPr>
                <w:spacing w:val="-4"/>
                <w:sz w:val="18"/>
                <w:szCs w:val="18"/>
              </w:rPr>
              <w:t>PHY-</w:t>
            </w:r>
            <w:proofErr w:type="spellStart"/>
            <w:r>
              <w:rPr>
                <w:spacing w:val="-4"/>
                <w:sz w:val="18"/>
                <w:szCs w:val="18"/>
              </w:rPr>
              <w:t>TXSTART.request</w:t>
            </w:r>
            <w:proofErr w:type="spellEnd"/>
            <w:r>
              <w:rPr>
                <w:spacing w:val="-42"/>
                <w:sz w:val="18"/>
                <w:szCs w:val="18"/>
              </w:rPr>
              <w:t xml:space="preserve"> </w:t>
            </w:r>
            <w:r>
              <w:rPr>
                <w:sz w:val="18"/>
                <w:szCs w:val="18"/>
              </w:rPr>
              <w:t>(TXVECTOR)</w:t>
            </w:r>
          </w:p>
        </w:tc>
        <w:tc>
          <w:tcPr>
            <w:tcW w:w="4601" w:type="dxa"/>
            <w:tcBorders>
              <w:top w:val="single" w:sz="12" w:space="0" w:color="000000"/>
              <w:left w:val="single" w:sz="2" w:space="0" w:color="000000"/>
              <w:bottom w:val="single" w:sz="2" w:space="0" w:color="000000"/>
              <w:right w:val="single" w:sz="12" w:space="0" w:color="000000"/>
            </w:tcBorders>
          </w:tcPr>
          <w:p w14:paraId="42D29502" w14:textId="77777777" w:rsidR="006348AF" w:rsidRPr="00633747" w:rsidRDefault="006348AF" w:rsidP="00A31B73">
            <w:pPr>
              <w:pStyle w:val="TableParagraph"/>
              <w:kinsoku w:val="0"/>
              <w:overflowPunct w:val="0"/>
              <w:spacing w:before="61" w:line="232" w:lineRule="auto"/>
              <w:ind w:left="129" w:right="86"/>
              <w:rPr>
                <w:sz w:val="18"/>
                <w:szCs w:val="18"/>
              </w:rPr>
            </w:pPr>
            <w:r w:rsidRPr="00633747">
              <w:rPr>
                <w:sz w:val="18"/>
                <w:szCs w:val="18"/>
              </w:rPr>
              <w:t>Not present if neither dot11VHTOptionImplemented nor</w:t>
            </w:r>
            <w:r w:rsidRPr="00633747">
              <w:rPr>
                <w:spacing w:val="-42"/>
                <w:sz w:val="18"/>
                <w:szCs w:val="18"/>
              </w:rPr>
              <w:t xml:space="preserve"> </w:t>
            </w:r>
            <w:r w:rsidRPr="00633747">
              <w:rPr>
                <w:sz w:val="18"/>
                <w:szCs w:val="18"/>
              </w:rPr>
              <w:t>dot11HEOptionImplemented</w:t>
            </w:r>
            <w:r w:rsidRPr="00633747">
              <w:rPr>
                <w:spacing w:val="-5"/>
                <w:sz w:val="18"/>
                <w:szCs w:val="18"/>
              </w:rPr>
              <w:t xml:space="preserve"> </w:t>
            </w:r>
            <w:r w:rsidRPr="00633747">
              <w:rPr>
                <w:sz w:val="18"/>
                <w:szCs w:val="18"/>
              </w:rPr>
              <w:t>is</w:t>
            </w:r>
            <w:r w:rsidRPr="00633747">
              <w:rPr>
                <w:spacing w:val="-4"/>
                <w:sz w:val="18"/>
                <w:szCs w:val="18"/>
              </w:rPr>
              <w:t xml:space="preserve"> </w:t>
            </w:r>
            <w:r w:rsidRPr="00633747">
              <w:rPr>
                <w:sz w:val="18"/>
                <w:szCs w:val="18"/>
              </w:rPr>
              <w:t>present</w:t>
            </w:r>
            <w:r w:rsidRPr="00633747">
              <w:rPr>
                <w:spacing w:val="-4"/>
                <w:sz w:val="18"/>
                <w:szCs w:val="18"/>
              </w:rPr>
              <w:t xml:space="preserve"> </w:t>
            </w:r>
            <w:r w:rsidRPr="00633747">
              <w:rPr>
                <w:sz w:val="18"/>
                <w:szCs w:val="18"/>
              </w:rPr>
              <w:t>or</w:t>
            </w:r>
            <w:r w:rsidRPr="00633747">
              <w:rPr>
                <w:spacing w:val="-5"/>
                <w:sz w:val="18"/>
                <w:szCs w:val="18"/>
              </w:rPr>
              <w:t xml:space="preserve"> </w:t>
            </w:r>
            <w:r w:rsidRPr="00633747">
              <w:rPr>
                <w:sz w:val="18"/>
                <w:szCs w:val="18"/>
              </w:rPr>
              <w:t>equal</w:t>
            </w:r>
            <w:r w:rsidRPr="00633747">
              <w:rPr>
                <w:spacing w:val="-4"/>
                <w:sz w:val="18"/>
                <w:szCs w:val="18"/>
              </w:rPr>
              <w:t xml:space="preserve"> </w:t>
            </w:r>
            <w:r w:rsidRPr="00633747">
              <w:rPr>
                <w:sz w:val="18"/>
                <w:szCs w:val="18"/>
              </w:rPr>
              <w:t>to</w:t>
            </w:r>
            <w:r w:rsidRPr="00633747">
              <w:rPr>
                <w:spacing w:val="-5"/>
                <w:sz w:val="18"/>
                <w:szCs w:val="18"/>
              </w:rPr>
              <w:t xml:space="preserve"> </w:t>
            </w:r>
            <w:r w:rsidRPr="00633747">
              <w:rPr>
                <w:sz w:val="18"/>
                <w:szCs w:val="18"/>
              </w:rPr>
              <w:t>true.</w:t>
            </w:r>
          </w:p>
          <w:p w14:paraId="23AB35E2" w14:textId="77777777" w:rsidR="006348AF" w:rsidRPr="00633747" w:rsidRDefault="006348AF" w:rsidP="00A31B73">
            <w:pPr>
              <w:pStyle w:val="TableParagraph"/>
              <w:kinsoku w:val="0"/>
              <w:overflowPunct w:val="0"/>
              <w:spacing w:before="3"/>
              <w:rPr>
                <w:rFonts w:ascii="Arial" w:hAnsi="Arial" w:cs="Arial"/>
                <w:b/>
                <w:bCs/>
                <w:sz w:val="17"/>
                <w:szCs w:val="17"/>
              </w:rPr>
            </w:pPr>
          </w:p>
          <w:p w14:paraId="7A3EF5DE" w14:textId="77777777" w:rsidR="006348AF" w:rsidRPr="00633747" w:rsidRDefault="006348AF" w:rsidP="00A31B73">
            <w:pPr>
              <w:pStyle w:val="TableParagraph"/>
              <w:kinsoku w:val="0"/>
              <w:overflowPunct w:val="0"/>
              <w:spacing w:line="232" w:lineRule="auto"/>
              <w:ind w:left="129" w:right="86"/>
              <w:rPr>
                <w:sz w:val="18"/>
                <w:szCs w:val="18"/>
              </w:rPr>
            </w:pPr>
            <w:r w:rsidRPr="00633747">
              <w:rPr>
                <w:spacing w:val="-1"/>
                <w:sz w:val="18"/>
                <w:szCs w:val="18"/>
              </w:rPr>
              <w:t>Optionally</w:t>
            </w:r>
            <w:r w:rsidRPr="00633747">
              <w:rPr>
                <w:spacing w:val="-10"/>
                <w:sz w:val="18"/>
                <w:szCs w:val="18"/>
              </w:rPr>
              <w:t xml:space="preserve"> </w:t>
            </w:r>
            <w:r w:rsidRPr="00633747">
              <w:rPr>
                <w:spacing w:val="-1"/>
                <w:sz w:val="18"/>
                <w:szCs w:val="18"/>
              </w:rPr>
              <w:t>present</w:t>
            </w:r>
            <w:r w:rsidRPr="00633747">
              <w:rPr>
                <w:spacing w:val="-10"/>
                <w:sz w:val="18"/>
                <w:szCs w:val="18"/>
              </w:rPr>
              <w:t xml:space="preserve"> </w:t>
            </w:r>
            <w:r w:rsidRPr="00633747">
              <w:rPr>
                <w:spacing w:val="-1"/>
                <w:sz w:val="18"/>
                <w:szCs w:val="18"/>
              </w:rPr>
              <w:t>(see</w:t>
            </w:r>
            <w:r w:rsidRPr="00633747">
              <w:rPr>
                <w:spacing w:val="-9"/>
                <w:sz w:val="18"/>
                <w:szCs w:val="18"/>
              </w:rPr>
              <w:t xml:space="preserve"> </w:t>
            </w:r>
            <w:r w:rsidRPr="00633747">
              <w:rPr>
                <w:sz w:val="18"/>
                <w:szCs w:val="18"/>
              </w:rPr>
              <w:t>9.3.1</w:t>
            </w:r>
            <w:r w:rsidRPr="00633747">
              <w:rPr>
                <w:spacing w:val="-9"/>
                <w:sz w:val="18"/>
                <w:szCs w:val="18"/>
              </w:rPr>
              <w:t xml:space="preserve"> </w:t>
            </w:r>
            <w:r w:rsidRPr="00633747">
              <w:rPr>
                <w:sz w:val="18"/>
                <w:szCs w:val="18"/>
              </w:rPr>
              <w:t>(Control</w:t>
            </w:r>
            <w:r w:rsidRPr="00633747">
              <w:rPr>
                <w:spacing w:val="-9"/>
                <w:sz w:val="18"/>
                <w:szCs w:val="18"/>
              </w:rPr>
              <w:t xml:space="preserve"> </w:t>
            </w:r>
            <w:r w:rsidRPr="00633747">
              <w:rPr>
                <w:sz w:val="18"/>
                <w:szCs w:val="18"/>
              </w:rPr>
              <w:t>frames))</w:t>
            </w:r>
            <w:r w:rsidRPr="00633747">
              <w:rPr>
                <w:spacing w:val="-11"/>
                <w:sz w:val="18"/>
                <w:szCs w:val="18"/>
              </w:rPr>
              <w:t xml:space="preserve"> </w:t>
            </w:r>
            <w:r w:rsidRPr="00633747">
              <w:rPr>
                <w:sz w:val="18"/>
                <w:szCs w:val="18"/>
              </w:rPr>
              <w:t>if</w:t>
            </w:r>
            <w:r w:rsidRPr="00633747">
              <w:rPr>
                <w:spacing w:val="-10"/>
                <w:sz w:val="18"/>
                <w:szCs w:val="18"/>
              </w:rPr>
              <w:t xml:space="preserve"> </w:t>
            </w:r>
            <w:r w:rsidRPr="00633747">
              <w:rPr>
                <w:sz w:val="18"/>
                <w:szCs w:val="18"/>
              </w:rPr>
              <w:t>at</w:t>
            </w:r>
            <w:r w:rsidRPr="00633747">
              <w:rPr>
                <w:spacing w:val="-10"/>
                <w:sz w:val="18"/>
                <w:szCs w:val="18"/>
              </w:rPr>
              <w:t xml:space="preserve"> </w:t>
            </w:r>
            <w:r w:rsidRPr="00633747">
              <w:rPr>
                <w:sz w:val="18"/>
                <w:szCs w:val="18"/>
              </w:rPr>
              <w:t>least</w:t>
            </w:r>
            <w:r w:rsidRPr="00633747">
              <w:rPr>
                <w:spacing w:val="-8"/>
                <w:sz w:val="18"/>
                <w:szCs w:val="18"/>
              </w:rPr>
              <w:t xml:space="preserve"> </w:t>
            </w:r>
            <w:r w:rsidRPr="00633747">
              <w:rPr>
                <w:sz w:val="18"/>
                <w:szCs w:val="18"/>
              </w:rPr>
              <w:t>one</w:t>
            </w:r>
            <w:r w:rsidRPr="00633747">
              <w:rPr>
                <w:spacing w:val="-42"/>
                <w:sz w:val="18"/>
                <w:szCs w:val="18"/>
              </w:rPr>
              <w:t xml:space="preserve"> </w:t>
            </w:r>
            <w:r w:rsidRPr="00633747">
              <w:rPr>
                <w:sz w:val="18"/>
                <w:szCs w:val="18"/>
              </w:rPr>
              <w:t>of dot11VHTOptionImplemented and</w:t>
            </w:r>
            <w:r w:rsidRPr="00633747">
              <w:rPr>
                <w:spacing w:val="1"/>
                <w:sz w:val="18"/>
                <w:szCs w:val="18"/>
              </w:rPr>
              <w:t xml:space="preserve"> </w:t>
            </w:r>
            <w:r w:rsidRPr="00633747">
              <w:rPr>
                <w:sz w:val="18"/>
                <w:szCs w:val="18"/>
              </w:rPr>
              <w:t>dot11HEOptionImplemented</w:t>
            </w:r>
            <w:r w:rsidRPr="00633747">
              <w:rPr>
                <w:spacing w:val="-4"/>
                <w:sz w:val="18"/>
                <w:szCs w:val="18"/>
              </w:rPr>
              <w:t xml:space="preserve"> </w:t>
            </w:r>
            <w:r w:rsidRPr="00633747">
              <w:rPr>
                <w:sz w:val="18"/>
                <w:szCs w:val="18"/>
              </w:rPr>
              <w:t>is</w:t>
            </w:r>
            <w:r w:rsidRPr="00633747">
              <w:rPr>
                <w:spacing w:val="-3"/>
                <w:sz w:val="18"/>
                <w:szCs w:val="18"/>
              </w:rPr>
              <w:t xml:space="preserve"> </w:t>
            </w:r>
            <w:r w:rsidRPr="00633747">
              <w:rPr>
                <w:sz w:val="18"/>
                <w:szCs w:val="18"/>
              </w:rPr>
              <w:t>present</w:t>
            </w:r>
            <w:r w:rsidRPr="00633747">
              <w:rPr>
                <w:spacing w:val="-3"/>
                <w:sz w:val="18"/>
                <w:szCs w:val="18"/>
              </w:rPr>
              <w:t xml:space="preserve"> </w:t>
            </w:r>
            <w:r w:rsidRPr="00633747">
              <w:rPr>
                <w:sz w:val="18"/>
                <w:szCs w:val="18"/>
              </w:rPr>
              <w:t>and</w:t>
            </w:r>
            <w:r w:rsidRPr="00633747">
              <w:rPr>
                <w:spacing w:val="-3"/>
                <w:sz w:val="18"/>
                <w:szCs w:val="18"/>
              </w:rPr>
              <w:t xml:space="preserve"> </w:t>
            </w:r>
            <w:r w:rsidRPr="00633747">
              <w:rPr>
                <w:sz w:val="18"/>
                <w:szCs w:val="18"/>
              </w:rPr>
              <w:t>equal</w:t>
            </w:r>
            <w:r w:rsidRPr="00633747">
              <w:rPr>
                <w:spacing w:val="-3"/>
                <w:sz w:val="18"/>
                <w:szCs w:val="18"/>
              </w:rPr>
              <w:t xml:space="preserve"> </w:t>
            </w:r>
            <w:r w:rsidRPr="00633747">
              <w:rPr>
                <w:sz w:val="18"/>
                <w:szCs w:val="18"/>
              </w:rPr>
              <w:t>to</w:t>
            </w:r>
            <w:r w:rsidRPr="00633747">
              <w:rPr>
                <w:spacing w:val="-4"/>
                <w:sz w:val="18"/>
                <w:szCs w:val="18"/>
              </w:rPr>
              <w:t xml:space="preserve"> </w:t>
            </w:r>
            <w:r w:rsidRPr="00633747">
              <w:rPr>
                <w:sz w:val="18"/>
                <w:szCs w:val="18"/>
              </w:rPr>
              <w:t>true.</w:t>
            </w:r>
          </w:p>
          <w:p w14:paraId="5C6B2C86" w14:textId="77777777" w:rsidR="006348AF" w:rsidRPr="00633747" w:rsidRDefault="006348AF" w:rsidP="00A31B73">
            <w:pPr>
              <w:pStyle w:val="TableParagraph"/>
              <w:kinsoku w:val="0"/>
              <w:overflowPunct w:val="0"/>
              <w:spacing w:before="2"/>
              <w:rPr>
                <w:rFonts w:ascii="Arial" w:hAnsi="Arial" w:cs="Arial"/>
                <w:b/>
                <w:bCs/>
                <w:sz w:val="17"/>
                <w:szCs w:val="17"/>
              </w:rPr>
            </w:pPr>
          </w:p>
          <w:p w14:paraId="1697F9A8" w14:textId="77777777" w:rsidR="006348AF" w:rsidRPr="00633747" w:rsidRDefault="006348AF" w:rsidP="00A31B73">
            <w:pPr>
              <w:pStyle w:val="TableParagraph"/>
              <w:kinsoku w:val="0"/>
              <w:overflowPunct w:val="0"/>
              <w:spacing w:before="1" w:line="232" w:lineRule="auto"/>
              <w:ind w:left="129" w:right="86"/>
              <w:rPr>
                <w:sz w:val="18"/>
                <w:szCs w:val="18"/>
              </w:rPr>
            </w:pPr>
            <w:r w:rsidRPr="00633747">
              <w:rPr>
                <w:sz w:val="18"/>
                <w:szCs w:val="18"/>
              </w:rPr>
              <w:t>If dot11EHTOptionImplemented is not present or equal to</w:t>
            </w:r>
            <w:r w:rsidRPr="00633747">
              <w:rPr>
                <w:spacing w:val="-42"/>
                <w:sz w:val="18"/>
                <w:szCs w:val="18"/>
              </w:rPr>
              <w:t xml:space="preserve"> </w:t>
            </w:r>
            <w:r w:rsidRPr="00633747">
              <w:rPr>
                <w:sz w:val="18"/>
                <w:szCs w:val="18"/>
              </w:rPr>
              <w:t>false, then the allowed values are CBW20,</w:t>
            </w:r>
            <w:r w:rsidRPr="00633747">
              <w:rPr>
                <w:spacing w:val="1"/>
                <w:sz w:val="18"/>
                <w:szCs w:val="18"/>
              </w:rPr>
              <w:t xml:space="preserve"> </w:t>
            </w:r>
            <w:r w:rsidRPr="00633747">
              <w:rPr>
                <w:sz w:val="18"/>
                <w:szCs w:val="18"/>
              </w:rPr>
              <w:t>CBW40,</w:t>
            </w:r>
            <w:r w:rsidRPr="00633747">
              <w:rPr>
                <w:spacing w:val="-2"/>
                <w:sz w:val="18"/>
                <w:szCs w:val="18"/>
              </w:rPr>
              <w:t xml:space="preserve"> </w:t>
            </w:r>
            <w:r w:rsidRPr="00633747">
              <w:rPr>
                <w:sz w:val="18"/>
                <w:szCs w:val="18"/>
              </w:rPr>
              <w:t>CBW80,</w:t>
            </w:r>
            <w:r w:rsidRPr="00633747">
              <w:rPr>
                <w:spacing w:val="-1"/>
                <w:sz w:val="18"/>
                <w:szCs w:val="18"/>
              </w:rPr>
              <w:t xml:space="preserve"> </w:t>
            </w:r>
            <w:r w:rsidRPr="00633747">
              <w:rPr>
                <w:sz w:val="18"/>
                <w:szCs w:val="18"/>
              </w:rPr>
              <w:t>CBW160,</w:t>
            </w:r>
            <w:r w:rsidRPr="00633747">
              <w:rPr>
                <w:spacing w:val="-1"/>
                <w:sz w:val="18"/>
                <w:szCs w:val="18"/>
              </w:rPr>
              <w:t xml:space="preserve"> </w:t>
            </w:r>
            <w:r w:rsidRPr="00633747">
              <w:rPr>
                <w:sz w:val="18"/>
                <w:szCs w:val="18"/>
              </w:rPr>
              <w:t>or</w:t>
            </w:r>
            <w:r w:rsidRPr="00633747">
              <w:rPr>
                <w:spacing w:val="-2"/>
                <w:sz w:val="18"/>
                <w:szCs w:val="18"/>
              </w:rPr>
              <w:t xml:space="preserve"> </w:t>
            </w:r>
            <w:r w:rsidRPr="00633747">
              <w:rPr>
                <w:sz w:val="18"/>
                <w:szCs w:val="18"/>
              </w:rPr>
              <w:t>CBW80+80.</w:t>
            </w:r>
          </w:p>
          <w:p w14:paraId="5F5167DD" w14:textId="77777777" w:rsidR="006348AF" w:rsidRPr="00633747" w:rsidRDefault="006348AF" w:rsidP="00A31B73">
            <w:pPr>
              <w:pStyle w:val="TableParagraph"/>
              <w:kinsoku w:val="0"/>
              <w:overflowPunct w:val="0"/>
              <w:spacing w:before="1"/>
              <w:rPr>
                <w:rFonts w:ascii="Arial" w:hAnsi="Arial" w:cs="Arial"/>
                <w:b/>
                <w:bCs/>
                <w:sz w:val="17"/>
                <w:szCs w:val="17"/>
              </w:rPr>
            </w:pPr>
          </w:p>
          <w:p w14:paraId="510A6E36" w14:textId="77777777" w:rsidR="006348AF" w:rsidRPr="00633747" w:rsidRDefault="006348AF" w:rsidP="00A31B73">
            <w:pPr>
              <w:pStyle w:val="TableParagraph"/>
              <w:kinsoku w:val="0"/>
              <w:overflowPunct w:val="0"/>
              <w:spacing w:line="232" w:lineRule="auto"/>
              <w:ind w:left="129" w:right="269"/>
              <w:rPr>
                <w:sz w:val="18"/>
                <w:szCs w:val="18"/>
              </w:rPr>
            </w:pPr>
            <w:r w:rsidRPr="00633747">
              <w:rPr>
                <w:sz w:val="18"/>
                <w:szCs w:val="18"/>
              </w:rPr>
              <w:t>If dot11EHTOptionImplemented is equal to true and the</w:t>
            </w:r>
            <w:r w:rsidRPr="00633747">
              <w:rPr>
                <w:spacing w:val="1"/>
                <w:sz w:val="18"/>
                <w:szCs w:val="18"/>
              </w:rPr>
              <w:t xml:space="preserve"> </w:t>
            </w:r>
            <w:r w:rsidRPr="00633747">
              <w:rPr>
                <w:sz w:val="18"/>
                <w:szCs w:val="18"/>
              </w:rPr>
              <w:t>STA is not a STA 6G or the STA is a STA 6G without</w:t>
            </w:r>
            <w:r w:rsidRPr="00633747">
              <w:rPr>
                <w:spacing w:val="1"/>
                <w:sz w:val="18"/>
                <w:szCs w:val="18"/>
              </w:rPr>
              <w:t xml:space="preserve"> </w:t>
            </w:r>
            <w:r w:rsidRPr="00633747">
              <w:rPr>
                <w:sz w:val="18"/>
                <w:szCs w:val="18"/>
              </w:rPr>
              <w:t>320 MHz bandwidth support, then the allowed values are</w:t>
            </w:r>
            <w:r w:rsidRPr="00633747">
              <w:rPr>
                <w:spacing w:val="1"/>
                <w:sz w:val="18"/>
                <w:szCs w:val="18"/>
              </w:rPr>
              <w:t xml:space="preserve"> </w:t>
            </w:r>
            <w:r w:rsidRPr="00633747">
              <w:rPr>
                <w:sz w:val="18"/>
                <w:szCs w:val="18"/>
              </w:rPr>
              <w:t>CBW20,</w:t>
            </w:r>
            <w:r w:rsidRPr="00633747">
              <w:rPr>
                <w:spacing w:val="-1"/>
                <w:sz w:val="18"/>
                <w:szCs w:val="18"/>
              </w:rPr>
              <w:t xml:space="preserve"> </w:t>
            </w:r>
            <w:r w:rsidRPr="00633747">
              <w:rPr>
                <w:sz w:val="18"/>
                <w:szCs w:val="18"/>
              </w:rPr>
              <w:t>CBW40,</w:t>
            </w:r>
            <w:r w:rsidRPr="00633747">
              <w:rPr>
                <w:spacing w:val="-1"/>
                <w:sz w:val="18"/>
                <w:szCs w:val="18"/>
              </w:rPr>
              <w:t xml:space="preserve"> </w:t>
            </w:r>
            <w:r w:rsidRPr="00633747">
              <w:rPr>
                <w:sz w:val="18"/>
                <w:szCs w:val="18"/>
              </w:rPr>
              <w:t>CBW80,</w:t>
            </w:r>
            <w:r w:rsidRPr="00633747">
              <w:rPr>
                <w:spacing w:val="-1"/>
                <w:sz w:val="18"/>
                <w:szCs w:val="18"/>
              </w:rPr>
              <w:t xml:space="preserve"> </w:t>
            </w:r>
            <w:r w:rsidRPr="00633747">
              <w:rPr>
                <w:sz w:val="18"/>
                <w:szCs w:val="18"/>
              </w:rPr>
              <w:t>or</w:t>
            </w:r>
            <w:r w:rsidRPr="00633747">
              <w:rPr>
                <w:spacing w:val="-2"/>
                <w:sz w:val="18"/>
                <w:szCs w:val="18"/>
              </w:rPr>
              <w:t xml:space="preserve"> </w:t>
            </w:r>
            <w:r w:rsidRPr="00633747">
              <w:rPr>
                <w:sz w:val="18"/>
                <w:szCs w:val="18"/>
              </w:rPr>
              <w:t>CBW160.</w:t>
            </w:r>
          </w:p>
          <w:p w14:paraId="18330129" w14:textId="77777777" w:rsidR="006348AF" w:rsidRPr="00633747" w:rsidRDefault="006348AF" w:rsidP="00A31B73">
            <w:pPr>
              <w:pStyle w:val="TableParagraph"/>
              <w:kinsoku w:val="0"/>
              <w:overflowPunct w:val="0"/>
              <w:spacing w:before="2"/>
              <w:rPr>
                <w:rFonts w:ascii="Arial" w:hAnsi="Arial" w:cs="Arial"/>
                <w:b/>
                <w:bCs/>
                <w:sz w:val="17"/>
                <w:szCs w:val="17"/>
              </w:rPr>
            </w:pPr>
          </w:p>
          <w:p w14:paraId="77C038D0" w14:textId="77777777" w:rsidR="006348AF" w:rsidRDefault="006348AF" w:rsidP="00A31B73">
            <w:pPr>
              <w:pStyle w:val="TableParagraph"/>
              <w:kinsoku w:val="0"/>
              <w:overflowPunct w:val="0"/>
              <w:spacing w:line="232" w:lineRule="auto"/>
              <w:ind w:left="129" w:right="86"/>
              <w:rPr>
                <w:sz w:val="18"/>
                <w:szCs w:val="18"/>
              </w:rPr>
            </w:pPr>
            <w:r w:rsidRPr="00633747">
              <w:rPr>
                <w:sz w:val="18"/>
                <w:szCs w:val="18"/>
              </w:rPr>
              <w:t>If dot11EHTOptionImplemented is equal to true and the</w:t>
            </w:r>
            <w:r w:rsidRPr="00633747">
              <w:rPr>
                <w:spacing w:val="1"/>
                <w:sz w:val="18"/>
                <w:szCs w:val="18"/>
              </w:rPr>
              <w:t xml:space="preserve"> </w:t>
            </w:r>
            <w:r w:rsidRPr="00633747">
              <w:rPr>
                <w:spacing w:val="-2"/>
                <w:sz w:val="18"/>
                <w:szCs w:val="18"/>
              </w:rPr>
              <w:t>STA</w:t>
            </w:r>
            <w:r w:rsidRPr="00633747">
              <w:rPr>
                <w:spacing w:val="-10"/>
                <w:sz w:val="18"/>
                <w:szCs w:val="18"/>
              </w:rPr>
              <w:t xml:space="preserve"> </w:t>
            </w:r>
            <w:r w:rsidRPr="00633747">
              <w:rPr>
                <w:spacing w:val="-2"/>
                <w:sz w:val="18"/>
                <w:szCs w:val="18"/>
              </w:rPr>
              <w:t>is</w:t>
            </w:r>
            <w:r w:rsidRPr="00633747">
              <w:rPr>
                <w:spacing w:val="-8"/>
                <w:sz w:val="18"/>
                <w:szCs w:val="18"/>
              </w:rPr>
              <w:t xml:space="preserve"> </w:t>
            </w:r>
            <w:r w:rsidRPr="00633747">
              <w:rPr>
                <w:spacing w:val="-2"/>
                <w:sz w:val="18"/>
                <w:szCs w:val="18"/>
              </w:rPr>
              <w:t>a</w:t>
            </w:r>
            <w:r w:rsidRPr="00633747">
              <w:rPr>
                <w:spacing w:val="-8"/>
                <w:sz w:val="18"/>
                <w:szCs w:val="18"/>
              </w:rPr>
              <w:t xml:space="preserve"> </w:t>
            </w:r>
            <w:r w:rsidRPr="00633747">
              <w:rPr>
                <w:spacing w:val="-2"/>
                <w:sz w:val="18"/>
                <w:szCs w:val="18"/>
              </w:rPr>
              <w:t>STA</w:t>
            </w:r>
            <w:r w:rsidRPr="00633747">
              <w:rPr>
                <w:spacing w:val="-9"/>
                <w:sz w:val="18"/>
                <w:szCs w:val="18"/>
              </w:rPr>
              <w:t xml:space="preserve"> </w:t>
            </w:r>
            <w:r w:rsidRPr="00633747">
              <w:rPr>
                <w:spacing w:val="-2"/>
                <w:sz w:val="18"/>
                <w:szCs w:val="18"/>
              </w:rPr>
              <w:t>6G</w:t>
            </w:r>
            <w:r w:rsidRPr="00633747">
              <w:rPr>
                <w:spacing w:val="-7"/>
                <w:sz w:val="18"/>
                <w:szCs w:val="18"/>
              </w:rPr>
              <w:t xml:space="preserve"> </w:t>
            </w:r>
            <w:r w:rsidRPr="00633747">
              <w:rPr>
                <w:spacing w:val="-2"/>
                <w:sz w:val="18"/>
                <w:szCs w:val="18"/>
              </w:rPr>
              <w:t>with</w:t>
            </w:r>
            <w:r w:rsidRPr="00633747">
              <w:rPr>
                <w:spacing w:val="-9"/>
                <w:sz w:val="18"/>
                <w:szCs w:val="18"/>
              </w:rPr>
              <w:t xml:space="preserve"> </w:t>
            </w:r>
            <w:r w:rsidRPr="00633747">
              <w:rPr>
                <w:spacing w:val="-1"/>
                <w:sz w:val="18"/>
                <w:szCs w:val="18"/>
              </w:rPr>
              <w:t>320</w:t>
            </w:r>
            <w:r w:rsidRPr="00633747">
              <w:rPr>
                <w:spacing w:val="3"/>
                <w:sz w:val="18"/>
                <w:szCs w:val="18"/>
              </w:rPr>
              <w:t xml:space="preserve"> </w:t>
            </w:r>
            <w:r w:rsidRPr="00633747">
              <w:rPr>
                <w:spacing w:val="-1"/>
                <w:sz w:val="18"/>
                <w:szCs w:val="18"/>
              </w:rPr>
              <w:t>MHz</w:t>
            </w:r>
            <w:r w:rsidRPr="00633747">
              <w:rPr>
                <w:spacing w:val="-8"/>
                <w:sz w:val="18"/>
                <w:szCs w:val="18"/>
              </w:rPr>
              <w:t xml:space="preserve"> </w:t>
            </w:r>
            <w:r w:rsidRPr="00633747">
              <w:rPr>
                <w:spacing w:val="-1"/>
                <w:sz w:val="18"/>
                <w:szCs w:val="18"/>
              </w:rPr>
              <w:t>bandwidth</w:t>
            </w:r>
            <w:r w:rsidRPr="00633747">
              <w:rPr>
                <w:spacing w:val="-8"/>
                <w:sz w:val="18"/>
                <w:szCs w:val="18"/>
              </w:rPr>
              <w:t xml:space="preserve"> </w:t>
            </w:r>
            <w:r w:rsidRPr="00633747">
              <w:rPr>
                <w:spacing w:val="-1"/>
                <w:sz w:val="18"/>
                <w:szCs w:val="18"/>
              </w:rPr>
              <w:t>support,</w:t>
            </w:r>
            <w:r w:rsidRPr="00633747">
              <w:rPr>
                <w:spacing w:val="-8"/>
                <w:sz w:val="18"/>
                <w:szCs w:val="18"/>
              </w:rPr>
              <w:t xml:space="preserve"> </w:t>
            </w:r>
            <w:r w:rsidRPr="00633747">
              <w:rPr>
                <w:spacing w:val="-1"/>
                <w:sz w:val="18"/>
                <w:szCs w:val="18"/>
              </w:rPr>
              <w:t>then</w:t>
            </w:r>
            <w:r w:rsidRPr="00633747">
              <w:rPr>
                <w:spacing w:val="-8"/>
                <w:sz w:val="18"/>
                <w:szCs w:val="18"/>
              </w:rPr>
              <w:t xml:space="preserve"> </w:t>
            </w:r>
            <w:r w:rsidRPr="00633747">
              <w:rPr>
                <w:spacing w:val="-1"/>
                <w:sz w:val="18"/>
                <w:szCs w:val="18"/>
              </w:rPr>
              <w:t>the</w:t>
            </w:r>
            <w:r w:rsidRPr="00633747">
              <w:rPr>
                <w:spacing w:val="-42"/>
                <w:sz w:val="18"/>
                <w:szCs w:val="18"/>
              </w:rPr>
              <w:t xml:space="preserve"> </w:t>
            </w:r>
            <w:r w:rsidRPr="00633747">
              <w:rPr>
                <w:sz w:val="18"/>
                <w:szCs w:val="18"/>
              </w:rPr>
              <w:t>allowed</w:t>
            </w:r>
            <w:r w:rsidRPr="00633747">
              <w:rPr>
                <w:spacing w:val="-7"/>
                <w:sz w:val="18"/>
                <w:szCs w:val="18"/>
              </w:rPr>
              <w:t xml:space="preserve"> </w:t>
            </w:r>
            <w:r w:rsidRPr="00633747">
              <w:rPr>
                <w:sz w:val="18"/>
                <w:szCs w:val="18"/>
              </w:rPr>
              <w:t>values</w:t>
            </w:r>
            <w:r w:rsidRPr="00633747">
              <w:rPr>
                <w:spacing w:val="-7"/>
                <w:sz w:val="18"/>
                <w:szCs w:val="18"/>
              </w:rPr>
              <w:t xml:space="preserve"> </w:t>
            </w:r>
            <w:r w:rsidRPr="00633747">
              <w:rPr>
                <w:sz w:val="18"/>
                <w:szCs w:val="18"/>
              </w:rPr>
              <w:t>are</w:t>
            </w:r>
            <w:r w:rsidRPr="00633747">
              <w:rPr>
                <w:spacing w:val="-7"/>
                <w:sz w:val="18"/>
                <w:szCs w:val="18"/>
              </w:rPr>
              <w:t xml:space="preserve"> </w:t>
            </w:r>
            <w:r w:rsidRPr="00633747">
              <w:rPr>
                <w:sz w:val="18"/>
                <w:szCs w:val="18"/>
              </w:rPr>
              <w:t>CBW20,</w:t>
            </w:r>
            <w:r w:rsidRPr="00633747">
              <w:rPr>
                <w:spacing w:val="-8"/>
                <w:sz w:val="18"/>
                <w:szCs w:val="18"/>
              </w:rPr>
              <w:t xml:space="preserve"> </w:t>
            </w:r>
            <w:r w:rsidRPr="00633747">
              <w:rPr>
                <w:sz w:val="18"/>
                <w:szCs w:val="18"/>
              </w:rPr>
              <w:t>CBW40,</w:t>
            </w:r>
            <w:r w:rsidRPr="00633747">
              <w:rPr>
                <w:spacing w:val="-6"/>
                <w:sz w:val="18"/>
                <w:szCs w:val="18"/>
              </w:rPr>
              <w:t xml:space="preserve"> </w:t>
            </w:r>
            <w:r w:rsidRPr="00633747">
              <w:rPr>
                <w:sz w:val="18"/>
                <w:szCs w:val="18"/>
              </w:rPr>
              <w:t>CBW80,</w:t>
            </w:r>
            <w:r w:rsidRPr="00633747">
              <w:rPr>
                <w:spacing w:val="-6"/>
                <w:sz w:val="18"/>
                <w:szCs w:val="18"/>
              </w:rPr>
              <w:t xml:space="preserve"> </w:t>
            </w:r>
            <w:r w:rsidRPr="00633747">
              <w:rPr>
                <w:sz w:val="18"/>
                <w:szCs w:val="18"/>
              </w:rPr>
              <w:t>CBW160,</w:t>
            </w:r>
            <w:r w:rsidRPr="00633747">
              <w:rPr>
                <w:spacing w:val="-6"/>
                <w:sz w:val="18"/>
                <w:szCs w:val="18"/>
              </w:rPr>
              <w:t xml:space="preserve"> </w:t>
            </w:r>
            <w:r w:rsidRPr="00633747">
              <w:rPr>
                <w:sz w:val="18"/>
                <w:szCs w:val="18"/>
              </w:rPr>
              <w:t>or</w:t>
            </w:r>
            <w:r w:rsidRPr="00633747">
              <w:rPr>
                <w:spacing w:val="-42"/>
                <w:sz w:val="18"/>
                <w:szCs w:val="18"/>
              </w:rPr>
              <w:t xml:space="preserve"> </w:t>
            </w:r>
            <w:r w:rsidRPr="00633747">
              <w:rPr>
                <w:sz w:val="18"/>
                <w:szCs w:val="18"/>
              </w:rPr>
              <w:t>CBW320.</w:t>
            </w:r>
          </w:p>
        </w:tc>
      </w:tr>
      <w:tr w:rsidR="006348AF" w14:paraId="317C89EF" w14:textId="77777777" w:rsidTr="00A31B73">
        <w:trPr>
          <w:trHeight w:val="1942"/>
        </w:trPr>
        <w:tc>
          <w:tcPr>
            <w:tcW w:w="1999" w:type="dxa"/>
            <w:tcBorders>
              <w:top w:val="single" w:sz="2" w:space="0" w:color="000000"/>
              <w:left w:val="single" w:sz="12" w:space="0" w:color="000000"/>
              <w:bottom w:val="single" w:sz="12" w:space="0" w:color="000000"/>
              <w:right w:val="single" w:sz="2" w:space="0" w:color="000000"/>
            </w:tcBorders>
          </w:tcPr>
          <w:p w14:paraId="40AD9E6F" w14:textId="77777777" w:rsidR="006348AF" w:rsidRDefault="006348AF" w:rsidP="00A31B73">
            <w:pPr>
              <w:pStyle w:val="TableParagraph"/>
              <w:kinsoku w:val="0"/>
              <w:overflowPunct w:val="0"/>
              <w:spacing w:before="69" w:line="203" w:lineRule="exact"/>
              <w:ind w:left="116"/>
              <w:rPr>
                <w:sz w:val="18"/>
                <w:szCs w:val="18"/>
              </w:rPr>
            </w:pPr>
            <w:r>
              <w:rPr>
                <w:sz w:val="18"/>
                <w:szCs w:val="18"/>
              </w:rPr>
              <w:t>DYN_BANDWIDTH</w:t>
            </w:r>
          </w:p>
          <w:p w14:paraId="5FA3E7C8" w14:textId="77777777" w:rsidR="006348AF" w:rsidRDefault="006348AF" w:rsidP="00A31B73">
            <w:pPr>
              <w:pStyle w:val="TableParagraph"/>
              <w:kinsoku w:val="0"/>
              <w:overflowPunct w:val="0"/>
              <w:spacing w:line="203" w:lineRule="exact"/>
              <w:ind w:left="116"/>
              <w:rPr>
                <w:sz w:val="18"/>
                <w:szCs w:val="18"/>
              </w:rPr>
            </w:pPr>
            <w:r>
              <w:rPr>
                <w:sz w:val="18"/>
                <w:szCs w:val="18"/>
              </w:rPr>
              <w:t>_IN_NON_HT</w:t>
            </w:r>
          </w:p>
        </w:tc>
        <w:tc>
          <w:tcPr>
            <w:tcW w:w="2001" w:type="dxa"/>
            <w:tcBorders>
              <w:top w:val="single" w:sz="2" w:space="0" w:color="000000"/>
              <w:left w:val="single" w:sz="2" w:space="0" w:color="000000"/>
              <w:bottom w:val="single" w:sz="12" w:space="0" w:color="000000"/>
              <w:right w:val="single" w:sz="2" w:space="0" w:color="000000"/>
            </w:tcBorders>
          </w:tcPr>
          <w:p w14:paraId="2DFFCD3B" w14:textId="77777777" w:rsidR="006348AF" w:rsidRDefault="006348AF" w:rsidP="00A31B73">
            <w:pPr>
              <w:pStyle w:val="TableParagraph"/>
              <w:kinsoku w:val="0"/>
              <w:overflowPunct w:val="0"/>
              <w:spacing w:before="76" w:line="230" w:lineRule="auto"/>
              <w:ind w:left="129" w:right="128"/>
              <w:rPr>
                <w:sz w:val="18"/>
                <w:szCs w:val="18"/>
              </w:rPr>
            </w:pPr>
            <w:r>
              <w:rPr>
                <w:spacing w:val="-4"/>
                <w:sz w:val="18"/>
                <w:szCs w:val="18"/>
              </w:rPr>
              <w:t>PHY-</w:t>
            </w:r>
            <w:proofErr w:type="spellStart"/>
            <w:r>
              <w:rPr>
                <w:spacing w:val="-4"/>
                <w:sz w:val="18"/>
                <w:szCs w:val="18"/>
              </w:rPr>
              <w:t>TXSTART.request</w:t>
            </w:r>
            <w:proofErr w:type="spellEnd"/>
            <w:r>
              <w:rPr>
                <w:spacing w:val="-42"/>
                <w:sz w:val="18"/>
                <w:szCs w:val="18"/>
              </w:rPr>
              <w:t xml:space="preserve"> </w:t>
            </w:r>
            <w:r>
              <w:rPr>
                <w:sz w:val="18"/>
                <w:szCs w:val="18"/>
              </w:rPr>
              <w:t>(TXVECTOR)</w:t>
            </w:r>
          </w:p>
        </w:tc>
        <w:tc>
          <w:tcPr>
            <w:tcW w:w="4601" w:type="dxa"/>
            <w:tcBorders>
              <w:top w:val="single" w:sz="2" w:space="0" w:color="000000"/>
              <w:left w:val="single" w:sz="2" w:space="0" w:color="000000"/>
              <w:bottom w:val="single" w:sz="12" w:space="0" w:color="000000"/>
              <w:right w:val="single" w:sz="12" w:space="0" w:color="000000"/>
            </w:tcBorders>
          </w:tcPr>
          <w:p w14:paraId="497127A6" w14:textId="77777777" w:rsidR="006348AF" w:rsidRDefault="006348AF" w:rsidP="00A31B73">
            <w:pPr>
              <w:pStyle w:val="TableParagraph"/>
              <w:kinsoku w:val="0"/>
              <w:overflowPunct w:val="0"/>
              <w:spacing w:before="2"/>
              <w:rPr>
                <w:rFonts w:ascii="Arial" w:hAnsi="Arial" w:cs="Arial"/>
                <w:b/>
                <w:bCs/>
                <w:sz w:val="17"/>
                <w:szCs w:val="17"/>
              </w:rPr>
            </w:pPr>
          </w:p>
          <w:p w14:paraId="150AF5A2" w14:textId="77777777" w:rsidR="006348AF" w:rsidRPr="00633747" w:rsidRDefault="006348AF" w:rsidP="00A31B73">
            <w:pPr>
              <w:pStyle w:val="TableParagraph"/>
              <w:kinsoku w:val="0"/>
              <w:overflowPunct w:val="0"/>
              <w:spacing w:line="232" w:lineRule="auto"/>
              <w:ind w:left="129" w:right="86"/>
              <w:rPr>
                <w:sz w:val="18"/>
                <w:szCs w:val="18"/>
              </w:rPr>
            </w:pPr>
            <w:r w:rsidRPr="00633747">
              <w:rPr>
                <w:sz w:val="18"/>
                <w:szCs w:val="18"/>
              </w:rPr>
              <w:t>Not present if neither dot11VHTOptionImplemented nor</w:t>
            </w:r>
            <w:r w:rsidRPr="00633747">
              <w:rPr>
                <w:spacing w:val="-42"/>
                <w:sz w:val="18"/>
                <w:szCs w:val="18"/>
              </w:rPr>
              <w:t xml:space="preserve"> </w:t>
            </w:r>
            <w:r w:rsidRPr="00633747">
              <w:rPr>
                <w:sz w:val="18"/>
                <w:szCs w:val="18"/>
              </w:rPr>
              <w:t>dot11HEOptionImplemented</w:t>
            </w:r>
            <w:r w:rsidRPr="00633747">
              <w:rPr>
                <w:spacing w:val="-5"/>
                <w:sz w:val="18"/>
                <w:szCs w:val="18"/>
              </w:rPr>
              <w:t xml:space="preserve"> </w:t>
            </w:r>
            <w:r w:rsidRPr="00633747">
              <w:rPr>
                <w:sz w:val="18"/>
                <w:szCs w:val="18"/>
              </w:rPr>
              <w:t>is</w:t>
            </w:r>
            <w:r w:rsidRPr="00633747">
              <w:rPr>
                <w:spacing w:val="-4"/>
                <w:sz w:val="18"/>
                <w:szCs w:val="18"/>
              </w:rPr>
              <w:t xml:space="preserve"> </w:t>
            </w:r>
            <w:r w:rsidRPr="00633747">
              <w:rPr>
                <w:sz w:val="18"/>
                <w:szCs w:val="18"/>
              </w:rPr>
              <w:t>present</w:t>
            </w:r>
            <w:r w:rsidRPr="00633747">
              <w:rPr>
                <w:spacing w:val="-4"/>
                <w:sz w:val="18"/>
                <w:szCs w:val="18"/>
              </w:rPr>
              <w:t xml:space="preserve"> </w:t>
            </w:r>
            <w:r w:rsidRPr="00633747">
              <w:rPr>
                <w:sz w:val="18"/>
                <w:szCs w:val="18"/>
              </w:rPr>
              <w:t>or</w:t>
            </w:r>
            <w:r w:rsidRPr="00633747">
              <w:rPr>
                <w:spacing w:val="-5"/>
                <w:sz w:val="18"/>
                <w:szCs w:val="18"/>
              </w:rPr>
              <w:t xml:space="preserve"> </w:t>
            </w:r>
            <w:r w:rsidRPr="00633747">
              <w:rPr>
                <w:sz w:val="18"/>
                <w:szCs w:val="18"/>
              </w:rPr>
              <w:t>equal</w:t>
            </w:r>
            <w:r w:rsidRPr="00633747">
              <w:rPr>
                <w:spacing w:val="-4"/>
                <w:sz w:val="18"/>
                <w:szCs w:val="18"/>
              </w:rPr>
              <w:t xml:space="preserve"> </w:t>
            </w:r>
            <w:r w:rsidRPr="00633747">
              <w:rPr>
                <w:sz w:val="18"/>
                <w:szCs w:val="18"/>
              </w:rPr>
              <w:t>to</w:t>
            </w:r>
            <w:r w:rsidRPr="00633747">
              <w:rPr>
                <w:spacing w:val="-5"/>
                <w:sz w:val="18"/>
                <w:szCs w:val="18"/>
              </w:rPr>
              <w:t xml:space="preserve"> </w:t>
            </w:r>
            <w:r w:rsidRPr="00633747">
              <w:rPr>
                <w:sz w:val="18"/>
                <w:szCs w:val="18"/>
              </w:rPr>
              <w:t>true.</w:t>
            </w:r>
          </w:p>
          <w:p w14:paraId="607DF1A9" w14:textId="77777777" w:rsidR="006348AF" w:rsidRPr="00633747" w:rsidRDefault="006348AF" w:rsidP="00A31B73">
            <w:pPr>
              <w:pStyle w:val="TableParagraph"/>
              <w:kinsoku w:val="0"/>
              <w:overflowPunct w:val="0"/>
              <w:spacing w:before="3"/>
              <w:rPr>
                <w:rFonts w:ascii="Arial" w:hAnsi="Arial" w:cs="Arial"/>
                <w:b/>
                <w:bCs/>
                <w:sz w:val="17"/>
                <w:szCs w:val="17"/>
              </w:rPr>
            </w:pPr>
          </w:p>
          <w:p w14:paraId="5AACC7DF" w14:textId="77777777" w:rsidR="006348AF" w:rsidRDefault="006348AF" w:rsidP="00A31B73">
            <w:pPr>
              <w:pStyle w:val="TableParagraph"/>
              <w:kinsoku w:val="0"/>
              <w:overflowPunct w:val="0"/>
              <w:spacing w:line="232" w:lineRule="auto"/>
              <w:ind w:left="129" w:right="86"/>
              <w:rPr>
                <w:sz w:val="18"/>
                <w:szCs w:val="18"/>
              </w:rPr>
            </w:pPr>
            <w:r w:rsidRPr="00633747">
              <w:rPr>
                <w:spacing w:val="-1"/>
                <w:sz w:val="18"/>
                <w:szCs w:val="18"/>
              </w:rPr>
              <w:t>Optionally</w:t>
            </w:r>
            <w:r w:rsidRPr="00633747">
              <w:rPr>
                <w:spacing w:val="-10"/>
                <w:sz w:val="18"/>
                <w:szCs w:val="18"/>
              </w:rPr>
              <w:t xml:space="preserve"> </w:t>
            </w:r>
            <w:r w:rsidRPr="00633747">
              <w:rPr>
                <w:spacing w:val="-1"/>
                <w:sz w:val="18"/>
                <w:szCs w:val="18"/>
              </w:rPr>
              <w:t>present</w:t>
            </w:r>
            <w:r w:rsidRPr="00633747">
              <w:rPr>
                <w:spacing w:val="-10"/>
                <w:sz w:val="18"/>
                <w:szCs w:val="18"/>
              </w:rPr>
              <w:t xml:space="preserve"> </w:t>
            </w:r>
            <w:r w:rsidRPr="00633747">
              <w:rPr>
                <w:spacing w:val="-1"/>
                <w:sz w:val="18"/>
                <w:szCs w:val="18"/>
              </w:rPr>
              <w:t>(see</w:t>
            </w:r>
            <w:r w:rsidRPr="00633747">
              <w:rPr>
                <w:spacing w:val="-9"/>
                <w:sz w:val="18"/>
                <w:szCs w:val="18"/>
              </w:rPr>
              <w:t xml:space="preserve"> </w:t>
            </w:r>
            <w:r w:rsidRPr="00633747">
              <w:rPr>
                <w:sz w:val="18"/>
                <w:szCs w:val="18"/>
              </w:rPr>
              <w:t>9.3.1</w:t>
            </w:r>
            <w:r w:rsidRPr="00633747">
              <w:rPr>
                <w:spacing w:val="-9"/>
                <w:sz w:val="18"/>
                <w:szCs w:val="18"/>
              </w:rPr>
              <w:t xml:space="preserve"> </w:t>
            </w:r>
            <w:r w:rsidRPr="00633747">
              <w:rPr>
                <w:sz w:val="18"/>
                <w:szCs w:val="18"/>
              </w:rPr>
              <w:t>(Control</w:t>
            </w:r>
            <w:r w:rsidRPr="00633747">
              <w:rPr>
                <w:spacing w:val="-9"/>
                <w:sz w:val="18"/>
                <w:szCs w:val="18"/>
              </w:rPr>
              <w:t xml:space="preserve"> </w:t>
            </w:r>
            <w:r w:rsidRPr="00633747">
              <w:rPr>
                <w:sz w:val="18"/>
                <w:szCs w:val="18"/>
              </w:rPr>
              <w:t>frames))</w:t>
            </w:r>
            <w:r w:rsidRPr="00633747">
              <w:rPr>
                <w:spacing w:val="-11"/>
                <w:sz w:val="18"/>
                <w:szCs w:val="18"/>
              </w:rPr>
              <w:t xml:space="preserve"> </w:t>
            </w:r>
            <w:r w:rsidRPr="00633747">
              <w:rPr>
                <w:sz w:val="18"/>
                <w:szCs w:val="18"/>
              </w:rPr>
              <w:t>if</w:t>
            </w:r>
            <w:r w:rsidRPr="00633747">
              <w:rPr>
                <w:spacing w:val="-10"/>
                <w:sz w:val="18"/>
                <w:szCs w:val="18"/>
              </w:rPr>
              <w:t xml:space="preserve"> </w:t>
            </w:r>
            <w:r w:rsidRPr="00633747">
              <w:rPr>
                <w:sz w:val="18"/>
                <w:szCs w:val="18"/>
              </w:rPr>
              <w:t>at</w:t>
            </w:r>
            <w:r w:rsidRPr="00633747">
              <w:rPr>
                <w:spacing w:val="-10"/>
                <w:sz w:val="18"/>
                <w:szCs w:val="18"/>
              </w:rPr>
              <w:t xml:space="preserve"> </w:t>
            </w:r>
            <w:r w:rsidRPr="00633747">
              <w:rPr>
                <w:sz w:val="18"/>
                <w:szCs w:val="18"/>
              </w:rPr>
              <w:t>least</w:t>
            </w:r>
            <w:r w:rsidRPr="00633747">
              <w:rPr>
                <w:spacing w:val="-8"/>
                <w:sz w:val="18"/>
                <w:szCs w:val="18"/>
              </w:rPr>
              <w:t xml:space="preserve"> </w:t>
            </w:r>
            <w:r w:rsidRPr="00633747">
              <w:rPr>
                <w:sz w:val="18"/>
                <w:szCs w:val="18"/>
              </w:rPr>
              <w:t>one</w:t>
            </w:r>
            <w:r w:rsidRPr="00633747">
              <w:rPr>
                <w:spacing w:val="-42"/>
                <w:sz w:val="18"/>
                <w:szCs w:val="18"/>
              </w:rPr>
              <w:t xml:space="preserve"> </w:t>
            </w:r>
            <w:r w:rsidRPr="00633747">
              <w:rPr>
                <w:sz w:val="18"/>
                <w:szCs w:val="18"/>
              </w:rPr>
              <w:t>of dot11VHTOptionImplemented and</w:t>
            </w:r>
            <w:r w:rsidRPr="00633747">
              <w:rPr>
                <w:spacing w:val="1"/>
                <w:sz w:val="18"/>
                <w:szCs w:val="18"/>
              </w:rPr>
              <w:t xml:space="preserve"> </w:t>
            </w:r>
            <w:r w:rsidRPr="00633747">
              <w:rPr>
                <w:sz w:val="18"/>
                <w:szCs w:val="18"/>
              </w:rPr>
              <w:t>dot11HEOptionImplemented is present and equal to true,</w:t>
            </w:r>
            <w:r w:rsidRPr="00633747">
              <w:rPr>
                <w:spacing w:val="1"/>
                <w:sz w:val="18"/>
                <w:szCs w:val="18"/>
              </w:rPr>
              <w:t xml:space="preserve"> </w:t>
            </w:r>
            <w:r w:rsidRPr="00633747">
              <w:rPr>
                <w:sz w:val="18"/>
                <w:szCs w:val="18"/>
              </w:rPr>
              <w:t>then</w:t>
            </w:r>
            <w:r w:rsidRPr="00633747">
              <w:rPr>
                <w:spacing w:val="-2"/>
                <w:sz w:val="18"/>
                <w:szCs w:val="18"/>
              </w:rPr>
              <w:t xml:space="preserve"> </w:t>
            </w:r>
            <w:r w:rsidRPr="00633747">
              <w:rPr>
                <w:sz w:val="18"/>
                <w:szCs w:val="18"/>
              </w:rPr>
              <w:t>the</w:t>
            </w:r>
            <w:r w:rsidRPr="00633747">
              <w:rPr>
                <w:spacing w:val="-2"/>
                <w:sz w:val="18"/>
                <w:szCs w:val="18"/>
              </w:rPr>
              <w:t xml:space="preserve"> </w:t>
            </w:r>
            <w:r w:rsidRPr="00633747">
              <w:rPr>
                <w:sz w:val="18"/>
                <w:szCs w:val="18"/>
              </w:rPr>
              <w:t>allowed values</w:t>
            </w:r>
            <w:r w:rsidRPr="00633747">
              <w:rPr>
                <w:spacing w:val="-1"/>
                <w:sz w:val="18"/>
                <w:szCs w:val="18"/>
              </w:rPr>
              <w:t xml:space="preserve"> </w:t>
            </w:r>
            <w:r w:rsidRPr="00633747">
              <w:rPr>
                <w:sz w:val="18"/>
                <w:szCs w:val="18"/>
              </w:rPr>
              <w:t>are</w:t>
            </w:r>
            <w:r w:rsidRPr="00633747">
              <w:rPr>
                <w:spacing w:val="-1"/>
                <w:sz w:val="18"/>
                <w:szCs w:val="18"/>
              </w:rPr>
              <w:t xml:space="preserve"> </w:t>
            </w:r>
            <w:r w:rsidRPr="00633747">
              <w:rPr>
                <w:sz w:val="18"/>
                <w:szCs w:val="18"/>
              </w:rPr>
              <w:t>Static</w:t>
            </w:r>
            <w:r w:rsidRPr="00633747">
              <w:rPr>
                <w:spacing w:val="-2"/>
                <w:sz w:val="18"/>
                <w:szCs w:val="18"/>
              </w:rPr>
              <w:t xml:space="preserve"> </w:t>
            </w:r>
            <w:r w:rsidRPr="00633747">
              <w:rPr>
                <w:sz w:val="18"/>
                <w:szCs w:val="18"/>
              </w:rPr>
              <w:t>or</w:t>
            </w:r>
            <w:r w:rsidRPr="00633747">
              <w:rPr>
                <w:spacing w:val="-1"/>
                <w:sz w:val="18"/>
                <w:szCs w:val="18"/>
              </w:rPr>
              <w:t xml:space="preserve"> </w:t>
            </w:r>
            <w:r w:rsidRPr="00633747">
              <w:rPr>
                <w:sz w:val="18"/>
                <w:szCs w:val="18"/>
              </w:rPr>
              <w:t>Dynamic.</w:t>
            </w:r>
          </w:p>
        </w:tc>
      </w:tr>
    </w:tbl>
    <w:p w14:paraId="11C45A16" w14:textId="77777777" w:rsidR="006348AF" w:rsidRPr="00155B3D" w:rsidRDefault="006348AF" w:rsidP="006348AF">
      <w:pPr>
        <w:pStyle w:val="Default"/>
        <w:rPr>
          <w:rFonts w:eastAsia="Malgun Gothic"/>
          <w:lang w:val="en-GB" w:eastAsia="ko-KR"/>
        </w:rPr>
      </w:pPr>
    </w:p>
    <w:p w14:paraId="34C0C3AD" w14:textId="77777777" w:rsidR="006348AF" w:rsidRDefault="006348AF" w:rsidP="006348AF">
      <w:pPr>
        <w:pStyle w:val="af4"/>
        <w:kinsoku w:val="0"/>
        <w:overflowPunct w:val="0"/>
        <w:spacing w:before="197"/>
        <w:ind w:left="260"/>
        <w:rPr>
          <w:rFonts w:ascii="Arial" w:hAnsi="Arial" w:cs="Arial"/>
          <w:b/>
          <w:bCs/>
        </w:rPr>
      </w:pPr>
      <w:r>
        <w:rPr>
          <w:rFonts w:ascii="Arial" w:hAnsi="Arial" w:cs="Arial"/>
          <w:b/>
          <w:bCs/>
        </w:rPr>
        <w:lastRenderedPageBreak/>
        <w:t>17.2.2.7</w:t>
      </w:r>
      <w:r>
        <w:rPr>
          <w:rFonts w:ascii="Arial" w:hAnsi="Arial" w:cs="Arial"/>
          <w:b/>
          <w:bCs/>
          <w:spacing w:val="-8"/>
        </w:rPr>
        <w:t xml:space="preserve"> </w:t>
      </w:r>
      <w:r>
        <w:rPr>
          <w:rFonts w:ascii="Arial" w:hAnsi="Arial" w:cs="Arial"/>
          <w:b/>
          <w:bCs/>
        </w:rPr>
        <w:t>TXVECTOR</w:t>
      </w:r>
      <w:r>
        <w:rPr>
          <w:rFonts w:ascii="Arial" w:hAnsi="Arial" w:cs="Arial"/>
          <w:b/>
          <w:bCs/>
          <w:spacing w:val="-7"/>
        </w:rPr>
        <w:t xml:space="preserve"> </w:t>
      </w:r>
      <w:r>
        <w:rPr>
          <w:rFonts w:ascii="Arial" w:hAnsi="Arial" w:cs="Arial"/>
          <w:b/>
          <w:bCs/>
        </w:rPr>
        <w:t>CH_BANDWIDTH_IN_NON_HT</w:t>
      </w:r>
    </w:p>
    <w:p w14:paraId="621F9AD6" w14:textId="77777777" w:rsidR="006348AF" w:rsidRDefault="006348AF" w:rsidP="006348AF">
      <w:pPr>
        <w:pStyle w:val="Default"/>
        <w:rPr>
          <w:rFonts w:eastAsia="Malgun Gothic"/>
          <w:lang w:val="en-GB" w:eastAsia="ko-KR"/>
        </w:rPr>
      </w:pPr>
    </w:p>
    <w:p w14:paraId="7183FF85" w14:textId="671F4FFF" w:rsidR="006348AF" w:rsidRPr="00850209" w:rsidRDefault="006348AF" w:rsidP="006348AF">
      <w:pPr>
        <w:pStyle w:val="af4"/>
        <w:kinsoku w:val="0"/>
        <w:overflowPunct w:val="0"/>
        <w:spacing w:line="249" w:lineRule="auto"/>
        <w:ind w:left="259" w:right="277"/>
      </w:pPr>
      <w:r w:rsidRPr="00850209">
        <w:t>If</w:t>
      </w:r>
      <w:r w:rsidRPr="00850209">
        <w:rPr>
          <w:spacing w:val="1"/>
        </w:rPr>
        <w:t xml:space="preserve"> </w:t>
      </w:r>
      <w:r w:rsidRPr="00850209">
        <w:t>present,</w:t>
      </w:r>
      <w:r w:rsidRPr="00850209">
        <w:rPr>
          <w:spacing w:val="1"/>
        </w:rPr>
        <w:t xml:space="preserve"> </w:t>
      </w:r>
      <w:r w:rsidRPr="00850209">
        <w:t>the</w:t>
      </w:r>
      <w:r w:rsidRPr="00850209">
        <w:rPr>
          <w:spacing w:val="1"/>
        </w:rPr>
        <w:t xml:space="preserve"> </w:t>
      </w:r>
      <w:r w:rsidRPr="00850209">
        <w:t>allowed</w:t>
      </w:r>
      <w:r w:rsidRPr="00850209">
        <w:rPr>
          <w:spacing w:val="1"/>
        </w:rPr>
        <w:t xml:space="preserve"> </w:t>
      </w:r>
      <w:r w:rsidRPr="00850209">
        <w:t>values</w:t>
      </w:r>
      <w:r w:rsidRPr="00850209">
        <w:rPr>
          <w:spacing w:val="1"/>
        </w:rPr>
        <w:t xml:space="preserve"> </w:t>
      </w:r>
      <w:r w:rsidRPr="00850209">
        <w:t>for</w:t>
      </w:r>
      <w:r w:rsidRPr="00850209">
        <w:rPr>
          <w:spacing w:val="1"/>
        </w:rPr>
        <w:t xml:space="preserve"> </w:t>
      </w:r>
      <w:r w:rsidRPr="00850209">
        <w:t>CH_BANDWIDTH_IN_NON_HT</w:t>
      </w:r>
      <w:r w:rsidRPr="00850209">
        <w:rPr>
          <w:spacing w:val="1"/>
        </w:rPr>
        <w:t xml:space="preserve"> </w:t>
      </w:r>
      <w:r w:rsidRPr="00850209">
        <w:t>are</w:t>
      </w:r>
      <w:r w:rsidRPr="00850209">
        <w:rPr>
          <w:spacing w:val="1"/>
        </w:rPr>
        <w:t xml:space="preserve"> </w:t>
      </w:r>
      <w:r w:rsidRPr="00850209">
        <w:t>CBW20,</w:t>
      </w:r>
      <w:r w:rsidRPr="00850209">
        <w:rPr>
          <w:spacing w:val="1"/>
        </w:rPr>
        <w:t xml:space="preserve"> </w:t>
      </w:r>
      <w:r w:rsidRPr="00850209">
        <w:t>CBW40,</w:t>
      </w:r>
      <w:r w:rsidRPr="00850209">
        <w:rPr>
          <w:spacing w:val="1"/>
        </w:rPr>
        <w:t xml:space="preserve"> </w:t>
      </w:r>
      <w:r w:rsidRPr="00850209">
        <w:t>CBW80,</w:t>
      </w:r>
      <w:r w:rsidRPr="00850209">
        <w:rPr>
          <w:spacing w:val="1"/>
        </w:rPr>
        <w:t xml:space="preserve"> </w:t>
      </w:r>
      <w:r w:rsidRPr="00850209">
        <w:t>CBW160, CBW80+80, and CBW320. If present, this parameter is used to modify the first 7 bits of the</w:t>
      </w:r>
      <w:r w:rsidRPr="00850209">
        <w:rPr>
          <w:spacing w:val="1"/>
        </w:rPr>
        <w:t xml:space="preserve"> </w:t>
      </w:r>
      <w:r w:rsidRPr="00850209">
        <w:t>scrambling sequence and B7 of the SERVICE field for CBW320</w:t>
      </w:r>
      <w:ins w:id="98" w:author="Liyunbo" w:date="2021-07-21T15:15:00Z">
        <w:r w:rsidR="00682338">
          <w:t xml:space="preserve"> in </w:t>
        </w:r>
      </w:ins>
      <w:ins w:id="99" w:author="Stephen McCann" w:date="2021-08-13T14:41:00Z">
        <w:r w:rsidR="003D25A1">
          <w:t xml:space="preserve">the </w:t>
        </w:r>
      </w:ins>
      <w:ins w:id="100" w:author="Liyunbo" w:date="2021-07-21T15:15:00Z">
        <w:r w:rsidR="00682338">
          <w:t>6</w:t>
        </w:r>
      </w:ins>
      <w:ins w:id="101" w:author="Stephen McCann" w:date="2021-08-13T14:41:00Z">
        <w:r w:rsidR="003D25A1">
          <w:t xml:space="preserve"> </w:t>
        </w:r>
      </w:ins>
      <w:ins w:id="102" w:author="Liyunbo" w:date="2021-07-21T15:15:00Z">
        <w:r w:rsidR="00682338">
          <w:t>GHz band</w:t>
        </w:r>
      </w:ins>
      <w:ins w:id="103" w:author="Liyunbo" w:date="2021-07-21T15:43:00Z">
        <w:r w:rsidR="001E5D24">
          <w:t xml:space="preserve"> (#</w:t>
        </w:r>
      </w:ins>
      <w:ins w:id="104" w:author="Liyunbo" w:date="2021-07-21T15:44:00Z">
        <w:r w:rsidR="001E5D24">
          <w:t>4893</w:t>
        </w:r>
      </w:ins>
      <w:ins w:id="105" w:author="Liyunbo" w:date="2021-07-21T15:43:00Z">
        <w:r w:rsidR="001E5D24">
          <w:t>)</w:t>
        </w:r>
      </w:ins>
      <w:r w:rsidRPr="00850209">
        <w:t xml:space="preserve"> to indicate the bandwidth of the non-HT</w:t>
      </w:r>
      <w:r w:rsidRPr="00850209">
        <w:rPr>
          <w:spacing w:val="1"/>
        </w:rPr>
        <w:t xml:space="preserve"> </w:t>
      </w:r>
      <w:r w:rsidRPr="00850209">
        <w:t>duplicate</w:t>
      </w:r>
      <w:r w:rsidRPr="00850209">
        <w:rPr>
          <w:spacing w:val="-2"/>
        </w:rPr>
        <w:t xml:space="preserve"> </w:t>
      </w:r>
      <w:r w:rsidRPr="00850209">
        <w:t>PPDU.</w:t>
      </w:r>
    </w:p>
    <w:p w14:paraId="6FEE9437" w14:textId="77777777" w:rsidR="006348AF" w:rsidRDefault="006348AF" w:rsidP="006348AF">
      <w:pPr>
        <w:pStyle w:val="Default"/>
        <w:rPr>
          <w:rFonts w:eastAsia="Malgun Gothic"/>
          <w:lang w:val="en-GB" w:eastAsia="ko-KR"/>
        </w:rPr>
      </w:pPr>
    </w:p>
    <w:p w14:paraId="2EB8E869" w14:textId="77777777" w:rsidR="006348AF" w:rsidRDefault="006348AF" w:rsidP="006348AF">
      <w:pPr>
        <w:pStyle w:val="ab"/>
        <w:widowControl w:val="0"/>
        <w:numPr>
          <w:ilvl w:val="2"/>
          <w:numId w:val="70"/>
        </w:numPr>
        <w:tabs>
          <w:tab w:val="left" w:pos="871"/>
        </w:tabs>
        <w:kinsoku w:val="0"/>
        <w:overflowPunct w:val="0"/>
        <w:autoSpaceDE w:val="0"/>
        <w:autoSpaceDN w:val="0"/>
        <w:adjustRightInd w:val="0"/>
        <w:spacing w:before="93"/>
        <w:contextualSpacing w:val="0"/>
        <w:jc w:val="left"/>
        <w:rPr>
          <w:b/>
          <w:bCs/>
          <w:sz w:val="20"/>
        </w:rPr>
      </w:pPr>
      <w:r>
        <w:rPr>
          <w:noProof/>
          <w:lang w:val="en-US" w:eastAsia="zh-CN"/>
        </w:rPr>
        <mc:AlternateContent>
          <mc:Choice Requires="wps">
            <w:drawing>
              <wp:anchor distT="0" distB="0" distL="114300" distR="114300" simplePos="0" relativeHeight="251668992" behindDoc="1" locked="0" layoutInCell="0" allowOverlap="1" wp14:anchorId="59F867C8" wp14:editId="29B25BEB">
                <wp:simplePos x="0" y="0"/>
                <wp:positionH relativeFrom="page">
                  <wp:posOffset>5957570</wp:posOffset>
                </wp:positionH>
                <wp:positionV relativeFrom="page">
                  <wp:posOffset>3819525</wp:posOffset>
                </wp:positionV>
                <wp:extent cx="28575" cy="5715"/>
                <wp:effectExtent l="4445" t="0" r="0" b="3810"/>
                <wp:wrapNone/>
                <wp:docPr id="17" name="任意多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575" cy="5715"/>
                        </a:xfrm>
                        <a:custGeom>
                          <a:avLst/>
                          <a:gdLst>
                            <a:gd name="T0" fmla="*/ 44 w 45"/>
                            <a:gd name="T1" fmla="*/ 0 h 9"/>
                            <a:gd name="T2" fmla="*/ 0 w 45"/>
                            <a:gd name="T3" fmla="*/ 0 h 9"/>
                            <a:gd name="T4" fmla="*/ 0 w 45"/>
                            <a:gd name="T5" fmla="*/ 8 h 9"/>
                            <a:gd name="T6" fmla="*/ 44 w 45"/>
                            <a:gd name="T7" fmla="*/ 8 h 9"/>
                            <a:gd name="T8" fmla="*/ 44 w 45"/>
                            <a:gd name="T9" fmla="*/ 0 h 9"/>
                          </a:gdLst>
                          <a:ahLst/>
                          <a:cxnLst>
                            <a:cxn ang="0">
                              <a:pos x="T0" y="T1"/>
                            </a:cxn>
                            <a:cxn ang="0">
                              <a:pos x="T2" y="T3"/>
                            </a:cxn>
                            <a:cxn ang="0">
                              <a:pos x="T4" y="T5"/>
                            </a:cxn>
                            <a:cxn ang="0">
                              <a:pos x="T6" y="T7"/>
                            </a:cxn>
                            <a:cxn ang="0">
                              <a:pos x="T8" y="T9"/>
                            </a:cxn>
                          </a:cxnLst>
                          <a:rect l="0" t="0" r="r" b="b"/>
                          <a:pathLst>
                            <a:path w="45" h="9">
                              <a:moveTo>
                                <a:pt x="44" y="0"/>
                              </a:moveTo>
                              <a:lnTo>
                                <a:pt x="0" y="0"/>
                              </a:lnTo>
                              <a:lnTo>
                                <a:pt x="0" y="8"/>
                              </a:lnTo>
                              <a:lnTo>
                                <a:pt x="44" y="8"/>
                              </a:lnTo>
                              <a:lnTo>
                                <a:pt x="4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EF2720" id="任意多边形 17" o:spid="_x0000_s1026" style="position:absolute;left:0;text-align:left;margin-left:469.1pt;margin-top:300.75pt;width:2.25pt;height:.45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" o:allowincell="f" path="m44,l,,,8r44,l44,xe" fillcolor="black" stroked="f">
                <v:path arrowok="t" o:connecttype="custom" o:connectlocs="27940,0;0,0;0,5080;27940,5080;27940,0" o:connectangles="0,0,0,0,0"/>
                <w10:wrap anchorx="page" anchory="page"/>
              </v:shape>
            </w:pict>
          </mc:Fallback>
        </mc:AlternateContent>
      </w:r>
      <w:bookmarkStart w:id="106" w:name="17.2.3_RXVECTOR_parameters"/>
      <w:bookmarkEnd w:id="106"/>
      <w:r>
        <w:rPr>
          <w:b/>
          <w:bCs/>
          <w:sz w:val="20"/>
        </w:rPr>
        <w:t>RXVECTOR</w:t>
      </w:r>
      <w:r>
        <w:rPr>
          <w:b/>
          <w:bCs/>
          <w:spacing w:val="-7"/>
          <w:sz w:val="20"/>
        </w:rPr>
        <w:t xml:space="preserve"> </w:t>
      </w:r>
      <w:r>
        <w:rPr>
          <w:b/>
          <w:bCs/>
          <w:sz w:val="20"/>
        </w:rPr>
        <w:t>parameters</w:t>
      </w:r>
    </w:p>
    <w:p w14:paraId="06B8C350" w14:textId="77777777" w:rsidR="006348AF" w:rsidRDefault="006348AF" w:rsidP="006348AF">
      <w:pPr>
        <w:pStyle w:val="af4"/>
        <w:kinsoku w:val="0"/>
        <w:overflowPunct w:val="0"/>
        <w:spacing w:before="8"/>
        <w:rPr>
          <w:rFonts w:ascii="Arial" w:hAnsi="Arial" w:cs="Arial"/>
          <w:b/>
          <w:bCs/>
          <w:sz w:val="21"/>
          <w:szCs w:val="21"/>
        </w:rPr>
      </w:pPr>
    </w:p>
    <w:p w14:paraId="79298C41" w14:textId="77777777" w:rsidR="006348AF" w:rsidRDefault="006348AF" w:rsidP="006348AF">
      <w:pPr>
        <w:pStyle w:val="ab"/>
        <w:widowControl w:val="0"/>
        <w:numPr>
          <w:ilvl w:val="3"/>
          <w:numId w:val="70"/>
        </w:numPr>
        <w:tabs>
          <w:tab w:val="left" w:pos="1038"/>
        </w:tabs>
        <w:kinsoku w:val="0"/>
        <w:overflowPunct w:val="0"/>
        <w:autoSpaceDE w:val="0"/>
        <w:autoSpaceDN w:val="0"/>
        <w:adjustRightInd w:val="0"/>
        <w:spacing w:before="1"/>
        <w:contextualSpacing w:val="0"/>
        <w:jc w:val="left"/>
        <w:rPr>
          <w:b/>
          <w:bCs/>
          <w:sz w:val="20"/>
        </w:rPr>
      </w:pPr>
      <w:bookmarkStart w:id="107" w:name="17.2.3.1_General"/>
      <w:bookmarkEnd w:id="107"/>
      <w:r>
        <w:rPr>
          <w:b/>
          <w:bCs/>
          <w:sz w:val="20"/>
        </w:rPr>
        <w:t>General</w:t>
      </w:r>
    </w:p>
    <w:p w14:paraId="49F6A2A8" w14:textId="77777777" w:rsidR="006348AF" w:rsidRDefault="006348AF" w:rsidP="006348AF">
      <w:pPr>
        <w:pStyle w:val="af4"/>
        <w:kinsoku w:val="0"/>
        <w:overflowPunct w:val="0"/>
        <w:spacing w:before="2"/>
        <w:rPr>
          <w:rFonts w:ascii="Arial" w:hAnsi="Arial" w:cs="Arial"/>
          <w:b/>
          <w:bCs/>
        </w:rPr>
      </w:pPr>
    </w:p>
    <w:p w14:paraId="15CAE96A" w14:textId="77777777" w:rsidR="006348AF" w:rsidRDefault="006348AF" w:rsidP="006348AF">
      <w:pPr>
        <w:pStyle w:val="af4"/>
        <w:kinsoku w:val="0"/>
        <w:overflowPunct w:val="0"/>
        <w:spacing w:before="8"/>
        <w:rPr>
          <w:b/>
          <w:bCs/>
          <w:i/>
          <w:iCs/>
          <w:sz w:val="18"/>
          <w:szCs w:val="18"/>
        </w:rPr>
      </w:pPr>
    </w:p>
    <w:p w14:paraId="24694DF1" w14:textId="77777777" w:rsidR="006348AF" w:rsidRDefault="006348AF" w:rsidP="006348AF">
      <w:pPr>
        <w:pStyle w:val="af4"/>
        <w:kinsoku w:val="0"/>
        <w:overflowPunct w:val="0"/>
        <w:ind w:left="2828" w:right="2902"/>
        <w:jc w:val="center"/>
        <w:rPr>
          <w:rFonts w:ascii="Arial" w:hAnsi="Arial" w:cs="Arial"/>
          <w:b/>
          <w:bCs/>
        </w:rPr>
      </w:pPr>
      <w:bookmarkStart w:id="108" w:name="_bookmark1"/>
      <w:bookmarkEnd w:id="108"/>
      <w:r>
        <w:rPr>
          <w:rFonts w:ascii="Arial" w:hAnsi="Arial" w:cs="Arial"/>
          <w:b/>
          <w:bCs/>
        </w:rPr>
        <w:t>Table</w:t>
      </w:r>
      <w:r>
        <w:rPr>
          <w:rFonts w:ascii="Arial" w:hAnsi="Arial" w:cs="Arial"/>
          <w:b/>
          <w:bCs/>
          <w:spacing w:val="-6"/>
        </w:rPr>
        <w:t xml:space="preserve"> </w:t>
      </w:r>
      <w:r>
        <w:rPr>
          <w:rFonts w:ascii="Arial" w:hAnsi="Arial" w:cs="Arial"/>
          <w:b/>
          <w:bCs/>
        </w:rPr>
        <w:t>17-2—RXVECTOR</w:t>
      </w:r>
      <w:r>
        <w:rPr>
          <w:rFonts w:ascii="Arial" w:hAnsi="Arial" w:cs="Arial"/>
          <w:b/>
          <w:bCs/>
          <w:spacing w:val="-8"/>
        </w:rPr>
        <w:t xml:space="preserve"> </w:t>
      </w:r>
      <w:r>
        <w:rPr>
          <w:rFonts w:ascii="Arial" w:hAnsi="Arial" w:cs="Arial"/>
          <w:b/>
          <w:bCs/>
        </w:rPr>
        <w:t>parameters</w:t>
      </w:r>
    </w:p>
    <w:p w14:paraId="76DFE67F" w14:textId="77777777" w:rsidR="006348AF" w:rsidRDefault="006348AF" w:rsidP="006348AF">
      <w:pPr>
        <w:pStyle w:val="af4"/>
        <w:kinsoku w:val="0"/>
        <w:overflowPunct w:val="0"/>
        <w:spacing w:before="10"/>
        <w:rPr>
          <w:rFonts w:ascii="Arial" w:hAnsi="Arial" w:cs="Arial"/>
          <w:b/>
          <w:bCs/>
          <w:sz w:val="21"/>
          <w:szCs w:val="21"/>
        </w:rPr>
      </w:pPr>
    </w:p>
    <w:tbl>
      <w:tblPr>
        <w:tblW w:w="0" w:type="auto"/>
        <w:tblInd w:w="348" w:type="dxa"/>
        <w:tblLayout w:type="fixed"/>
        <w:tblCellMar>
          <w:left w:w="0" w:type="dxa"/>
          <w:right w:w="0" w:type="dxa"/>
        </w:tblCellMar>
        <w:tblLook w:val="0000" w:firstRow="0" w:lastRow="0" w:firstColumn="0" w:lastColumn="0" w:noHBand="0" w:noVBand="0"/>
      </w:tblPr>
      <w:tblGrid>
        <w:gridCol w:w="2099"/>
        <w:gridCol w:w="2100"/>
        <w:gridCol w:w="4301"/>
      </w:tblGrid>
      <w:tr w:rsidR="006348AF" w14:paraId="56FD9390" w14:textId="77777777" w:rsidTr="00A31B73">
        <w:trPr>
          <w:trHeight w:val="410"/>
        </w:trPr>
        <w:tc>
          <w:tcPr>
            <w:tcW w:w="2099" w:type="dxa"/>
            <w:tcBorders>
              <w:top w:val="single" w:sz="12" w:space="0" w:color="000000"/>
              <w:left w:val="single" w:sz="12" w:space="0" w:color="000000"/>
              <w:bottom w:val="single" w:sz="12" w:space="0" w:color="000000"/>
              <w:right w:val="single" w:sz="2" w:space="0" w:color="000000"/>
            </w:tcBorders>
          </w:tcPr>
          <w:p w14:paraId="069A8F13" w14:textId="77777777" w:rsidR="006348AF" w:rsidRDefault="006348AF" w:rsidP="00A31B73">
            <w:pPr>
              <w:pStyle w:val="TableParagraph"/>
              <w:kinsoku w:val="0"/>
              <w:overflowPunct w:val="0"/>
              <w:spacing w:before="97"/>
              <w:ind w:left="637"/>
              <w:rPr>
                <w:b/>
                <w:bCs/>
                <w:sz w:val="18"/>
                <w:szCs w:val="18"/>
              </w:rPr>
            </w:pPr>
            <w:r>
              <w:rPr>
                <w:b/>
                <w:bCs/>
                <w:sz w:val="18"/>
                <w:szCs w:val="18"/>
              </w:rPr>
              <w:t>Parameter</w:t>
            </w:r>
          </w:p>
        </w:tc>
        <w:tc>
          <w:tcPr>
            <w:tcW w:w="2100" w:type="dxa"/>
            <w:tcBorders>
              <w:top w:val="single" w:sz="12" w:space="0" w:color="000000"/>
              <w:left w:val="single" w:sz="2" w:space="0" w:color="000000"/>
              <w:bottom w:val="single" w:sz="12" w:space="0" w:color="000000"/>
              <w:right w:val="single" w:sz="2" w:space="0" w:color="000000"/>
            </w:tcBorders>
          </w:tcPr>
          <w:p w14:paraId="726F85F8" w14:textId="77777777" w:rsidR="006348AF" w:rsidRDefault="006348AF" w:rsidP="00A31B73">
            <w:pPr>
              <w:pStyle w:val="TableParagraph"/>
              <w:kinsoku w:val="0"/>
              <w:overflowPunct w:val="0"/>
              <w:spacing w:before="97"/>
              <w:ind w:left="274"/>
              <w:rPr>
                <w:b/>
                <w:bCs/>
                <w:sz w:val="18"/>
                <w:szCs w:val="18"/>
              </w:rPr>
            </w:pPr>
            <w:r>
              <w:rPr>
                <w:b/>
                <w:bCs/>
                <w:sz w:val="18"/>
                <w:szCs w:val="18"/>
              </w:rPr>
              <w:t>Associated</w:t>
            </w:r>
            <w:r>
              <w:rPr>
                <w:b/>
                <w:bCs/>
                <w:spacing w:val="-3"/>
                <w:sz w:val="18"/>
                <w:szCs w:val="18"/>
              </w:rPr>
              <w:t xml:space="preserve"> </w:t>
            </w:r>
            <w:r>
              <w:rPr>
                <w:b/>
                <w:bCs/>
                <w:sz w:val="18"/>
                <w:szCs w:val="18"/>
              </w:rPr>
              <w:t>primitive</w:t>
            </w:r>
          </w:p>
        </w:tc>
        <w:tc>
          <w:tcPr>
            <w:tcW w:w="4301" w:type="dxa"/>
            <w:tcBorders>
              <w:top w:val="single" w:sz="12" w:space="0" w:color="000000"/>
              <w:left w:val="single" w:sz="2" w:space="0" w:color="000000"/>
              <w:bottom w:val="single" w:sz="12" w:space="0" w:color="000000"/>
              <w:right w:val="single" w:sz="12" w:space="0" w:color="000000"/>
            </w:tcBorders>
          </w:tcPr>
          <w:p w14:paraId="3B737288" w14:textId="77777777" w:rsidR="006348AF" w:rsidRDefault="006348AF" w:rsidP="00A31B73">
            <w:pPr>
              <w:pStyle w:val="TableParagraph"/>
              <w:kinsoku w:val="0"/>
              <w:overflowPunct w:val="0"/>
              <w:spacing w:before="97"/>
              <w:ind w:left="1916" w:right="1877"/>
              <w:jc w:val="center"/>
              <w:rPr>
                <w:b/>
                <w:bCs/>
                <w:sz w:val="18"/>
                <w:szCs w:val="18"/>
              </w:rPr>
            </w:pPr>
            <w:r>
              <w:rPr>
                <w:b/>
                <w:bCs/>
                <w:sz w:val="18"/>
                <w:szCs w:val="18"/>
              </w:rPr>
              <w:t>Value</w:t>
            </w:r>
          </w:p>
        </w:tc>
      </w:tr>
      <w:tr w:rsidR="006348AF" w14:paraId="0BE1FC89" w14:textId="77777777" w:rsidTr="00A31B73">
        <w:trPr>
          <w:trHeight w:val="4142"/>
        </w:trPr>
        <w:tc>
          <w:tcPr>
            <w:tcW w:w="2099" w:type="dxa"/>
            <w:tcBorders>
              <w:top w:val="single" w:sz="12" w:space="0" w:color="000000"/>
              <w:left w:val="single" w:sz="12" w:space="0" w:color="000000"/>
              <w:bottom w:val="single" w:sz="2" w:space="0" w:color="000000"/>
              <w:right w:val="single" w:sz="2" w:space="0" w:color="000000"/>
            </w:tcBorders>
          </w:tcPr>
          <w:p w14:paraId="5912D214" w14:textId="77777777" w:rsidR="006348AF" w:rsidRDefault="006348AF" w:rsidP="00A31B73">
            <w:pPr>
              <w:pStyle w:val="TableParagraph"/>
              <w:kinsoku w:val="0"/>
              <w:overflowPunct w:val="0"/>
              <w:spacing w:before="56" w:line="204" w:lineRule="exact"/>
              <w:ind w:left="117"/>
              <w:rPr>
                <w:sz w:val="18"/>
                <w:szCs w:val="18"/>
              </w:rPr>
            </w:pPr>
            <w:r>
              <w:rPr>
                <w:sz w:val="18"/>
                <w:szCs w:val="18"/>
              </w:rPr>
              <w:t>CH_BANDWIDTH</w:t>
            </w:r>
          </w:p>
          <w:p w14:paraId="42123024" w14:textId="77777777" w:rsidR="006348AF" w:rsidRDefault="006348AF" w:rsidP="00A31B73">
            <w:pPr>
              <w:pStyle w:val="TableParagraph"/>
              <w:kinsoku w:val="0"/>
              <w:overflowPunct w:val="0"/>
              <w:spacing w:line="204" w:lineRule="exact"/>
              <w:ind w:left="117"/>
              <w:rPr>
                <w:sz w:val="18"/>
                <w:szCs w:val="18"/>
              </w:rPr>
            </w:pPr>
            <w:r>
              <w:rPr>
                <w:sz w:val="18"/>
                <w:szCs w:val="18"/>
              </w:rPr>
              <w:t>_IN_NON_HT</w:t>
            </w:r>
          </w:p>
        </w:tc>
        <w:tc>
          <w:tcPr>
            <w:tcW w:w="2100" w:type="dxa"/>
            <w:tcBorders>
              <w:top w:val="single" w:sz="12" w:space="0" w:color="000000"/>
              <w:left w:val="single" w:sz="2" w:space="0" w:color="000000"/>
              <w:bottom w:val="single" w:sz="2" w:space="0" w:color="000000"/>
              <w:right w:val="single" w:sz="2" w:space="0" w:color="000000"/>
            </w:tcBorders>
          </w:tcPr>
          <w:p w14:paraId="4ECDBDFA" w14:textId="77777777" w:rsidR="006348AF" w:rsidRDefault="006348AF" w:rsidP="00A31B73">
            <w:pPr>
              <w:pStyle w:val="TableParagraph"/>
              <w:kinsoku w:val="0"/>
              <w:overflowPunct w:val="0"/>
              <w:spacing w:before="61" w:line="232" w:lineRule="auto"/>
              <w:ind w:left="130" w:right="216"/>
              <w:rPr>
                <w:sz w:val="18"/>
                <w:szCs w:val="18"/>
              </w:rPr>
            </w:pPr>
            <w:r>
              <w:rPr>
                <w:spacing w:val="-4"/>
                <w:sz w:val="18"/>
                <w:szCs w:val="18"/>
              </w:rPr>
              <w:t>PHY-</w:t>
            </w:r>
            <w:proofErr w:type="spellStart"/>
            <w:r>
              <w:rPr>
                <w:spacing w:val="-4"/>
                <w:sz w:val="18"/>
                <w:szCs w:val="18"/>
              </w:rPr>
              <w:t>RXSTART.request</w:t>
            </w:r>
            <w:proofErr w:type="spellEnd"/>
            <w:r>
              <w:rPr>
                <w:spacing w:val="-42"/>
                <w:sz w:val="18"/>
                <w:szCs w:val="18"/>
              </w:rPr>
              <w:t xml:space="preserve"> </w:t>
            </w:r>
            <w:r>
              <w:rPr>
                <w:sz w:val="18"/>
                <w:szCs w:val="18"/>
              </w:rPr>
              <w:t>(RXVECTOR)</w:t>
            </w:r>
          </w:p>
        </w:tc>
        <w:tc>
          <w:tcPr>
            <w:tcW w:w="4301" w:type="dxa"/>
            <w:tcBorders>
              <w:top w:val="single" w:sz="12" w:space="0" w:color="000000"/>
              <w:left w:val="single" w:sz="2" w:space="0" w:color="000000"/>
              <w:bottom w:val="single" w:sz="2" w:space="0" w:color="000000"/>
              <w:right w:val="single" w:sz="12" w:space="0" w:color="000000"/>
            </w:tcBorders>
          </w:tcPr>
          <w:p w14:paraId="45FE050C" w14:textId="77777777" w:rsidR="006348AF" w:rsidRPr="00850209" w:rsidRDefault="006348AF" w:rsidP="00A31B73">
            <w:pPr>
              <w:pStyle w:val="TableParagraph"/>
              <w:kinsoku w:val="0"/>
              <w:overflowPunct w:val="0"/>
              <w:spacing w:before="61" w:line="232" w:lineRule="auto"/>
              <w:ind w:left="130" w:right="124"/>
              <w:jc w:val="both"/>
              <w:rPr>
                <w:sz w:val="18"/>
                <w:szCs w:val="18"/>
              </w:rPr>
            </w:pPr>
            <w:r w:rsidRPr="00850209">
              <w:rPr>
                <w:spacing w:val="-1"/>
                <w:sz w:val="18"/>
                <w:szCs w:val="18"/>
              </w:rPr>
              <w:t>Not</w:t>
            </w:r>
            <w:r w:rsidRPr="00850209">
              <w:rPr>
                <w:spacing w:val="-10"/>
                <w:sz w:val="18"/>
                <w:szCs w:val="18"/>
              </w:rPr>
              <w:t xml:space="preserve"> </w:t>
            </w:r>
            <w:r w:rsidRPr="00850209">
              <w:rPr>
                <w:spacing w:val="-1"/>
                <w:sz w:val="18"/>
                <w:szCs w:val="18"/>
              </w:rPr>
              <w:t>present</w:t>
            </w:r>
            <w:r w:rsidRPr="00850209">
              <w:rPr>
                <w:spacing w:val="-10"/>
                <w:sz w:val="18"/>
                <w:szCs w:val="18"/>
              </w:rPr>
              <w:t xml:space="preserve"> </w:t>
            </w:r>
            <w:r w:rsidRPr="00850209">
              <w:rPr>
                <w:spacing w:val="-1"/>
                <w:sz w:val="18"/>
                <w:szCs w:val="18"/>
              </w:rPr>
              <w:t>if</w:t>
            </w:r>
            <w:r w:rsidRPr="00850209">
              <w:rPr>
                <w:spacing w:val="-10"/>
                <w:sz w:val="18"/>
                <w:szCs w:val="18"/>
              </w:rPr>
              <w:t xml:space="preserve"> </w:t>
            </w:r>
            <w:r w:rsidRPr="00850209">
              <w:rPr>
                <w:spacing w:val="-1"/>
                <w:sz w:val="18"/>
                <w:szCs w:val="18"/>
              </w:rPr>
              <w:t>neither</w:t>
            </w:r>
            <w:r w:rsidRPr="00850209">
              <w:rPr>
                <w:spacing w:val="-11"/>
                <w:sz w:val="18"/>
                <w:szCs w:val="18"/>
              </w:rPr>
              <w:t xml:space="preserve"> </w:t>
            </w:r>
            <w:r w:rsidRPr="00850209">
              <w:rPr>
                <w:spacing w:val="-1"/>
                <w:sz w:val="18"/>
                <w:szCs w:val="18"/>
              </w:rPr>
              <w:t>dot11VHTOptionImplemented</w:t>
            </w:r>
            <w:r w:rsidRPr="00850209">
              <w:rPr>
                <w:spacing w:val="-11"/>
                <w:sz w:val="18"/>
                <w:szCs w:val="18"/>
              </w:rPr>
              <w:t xml:space="preserve"> </w:t>
            </w:r>
            <w:r w:rsidRPr="00850209">
              <w:rPr>
                <w:sz w:val="18"/>
                <w:szCs w:val="18"/>
              </w:rPr>
              <w:t>nor</w:t>
            </w:r>
            <w:r w:rsidRPr="00850209">
              <w:rPr>
                <w:spacing w:val="-42"/>
                <w:sz w:val="18"/>
                <w:szCs w:val="18"/>
              </w:rPr>
              <w:t xml:space="preserve"> </w:t>
            </w:r>
            <w:r w:rsidRPr="00850209">
              <w:rPr>
                <w:sz w:val="18"/>
                <w:szCs w:val="18"/>
              </w:rPr>
              <w:t>dot11HEOptionImplemented</w:t>
            </w:r>
            <w:r w:rsidRPr="00850209">
              <w:rPr>
                <w:spacing w:val="-5"/>
                <w:sz w:val="18"/>
                <w:szCs w:val="18"/>
              </w:rPr>
              <w:t xml:space="preserve"> </w:t>
            </w:r>
            <w:r w:rsidRPr="00850209">
              <w:rPr>
                <w:sz w:val="18"/>
                <w:szCs w:val="18"/>
              </w:rPr>
              <w:t>is</w:t>
            </w:r>
            <w:r w:rsidRPr="00850209">
              <w:rPr>
                <w:spacing w:val="-4"/>
                <w:sz w:val="18"/>
                <w:szCs w:val="18"/>
              </w:rPr>
              <w:t xml:space="preserve"> </w:t>
            </w:r>
            <w:r w:rsidRPr="00850209">
              <w:rPr>
                <w:sz w:val="18"/>
                <w:szCs w:val="18"/>
              </w:rPr>
              <w:t>present</w:t>
            </w:r>
            <w:r w:rsidRPr="00850209">
              <w:rPr>
                <w:spacing w:val="-5"/>
                <w:sz w:val="18"/>
                <w:szCs w:val="18"/>
              </w:rPr>
              <w:t xml:space="preserve"> </w:t>
            </w:r>
            <w:r w:rsidRPr="00850209">
              <w:rPr>
                <w:sz w:val="18"/>
                <w:szCs w:val="18"/>
              </w:rPr>
              <w:t>or</w:t>
            </w:r>
            <w:r w:rsidRPr="00850209">
              <w:rPr>
                <w:spacing w:val="-5"/>
                <w:sz w:val="18"/>
                <w:szCs w:val="18"/>
              </w:rPr>
              <w:t xml:space="preserve"> </w:t>
            </w:r>
            <w:r w:rsidRPr="00850209">
              <w:rPr>
                <w:sz w:val="18"/>
                <w:szCs w:val="18"/>
              </w:rPr>
              <w:t>equal</w:t>
            </w:r>
            <w:r w:rsidRPr="00850209">
              <w:rPr>
                <w:spacing w:val="-6"/>
                <w:sz w:val="18"/>
                <w:szCs w:val="18"/>
              </w:rPr>
              <w:t xml:space="preserve"> </w:t>
            </w:r>
            <w:r w:rsidRPr="00850209">
              <w:rPr>
                <w:sz w:val="18"/>
                <w:szCs w:val="18"/>
              </w:rPr>
              <w:t>to</w:t>
            </w:r>
            <w:r w:rsidRPr="00850209">
              <w:rPr>
                <w:spacing w:val="-5"/>
                <w:sz w:val="18"/>
                <w:szCs w:val="18"/>
              </w:rPr>
              <w:t xml:space="preserve"> </w:t>
            </w:r>
            <w:r w:rsidRPr="00850209">
              <w:rPr>
                <w:sz w:val="18"/>
                <w:szCs w:val="18"/>
              </w:rPr>
              <w:t>true.</w:t>
            </w:r>
          </w:p>
          <w:p w14:paraId="3D148669" w14:textId="77777777" w:rsidR="006348AF" w:rsidRPr="00850209" w:rsidRDefault="006348AF" w:rsidP="00A31B73">
            <w:pPr>
              <w:pStyle w:val="TableParagraph"/>
              <w:kinsoku w:val="0"/>
              <w:overflowPunct w:val="0"/>
              <w:spacing w:before="3"/>
              <w:rPr>
                <w:rFonts w:ascii="Arial" w:hAnsi="Arial" w:cs="Arial"/>
                <w:b/>
                <w:bCs/>
                <w:sz w:val="17"/>
                <w:szCs w:val="17"/>
              </w:rPr>
            </w:pPr>
          </w:p>
          <w:p w14:paraId="577536F2" w14:textId="77777777" w:rsidR="006348AF" w:rsidRPr="00850209" w:rsidRDefault="006348AF" w:rsidP="00A31B73">
            <w:pPr>
              <w:pStyle w:val="TableParagraph"/>
              <w:kinsoku w:val="0"/>
              <w:overflowPunct w:val="0"/>
              <w:spacing w:line="232" w:lineRule="auto"/>
              <w:ind w:left="130" w:right="111"/>
              <w:jc w:val="both"/>
              <w:rPr>
                <w:sz w:val="18"/>
                <w:szCs w:val="18"/>
              </w:rPr>
            </w:pPr>
            <w:r w:rsidRPr="00850209">
              <w:rPr>
                <w:sz w:val="18"/>
                <w:szCs w:val="18"/>
              </w:rPr>
              <w:t>Present if at least one of dot11VHTOptionImplemented</w:t>
            </w:r>
            <w:r w:rsidRPr="00850209">
              <w:rPr>
                <w:spacing w:val="-42"/>
                <w:sz w:val="18"/>
                <w:szCs w:val="18"/>
              </w:rPr>
              <w:t xml:space="preserve"> </w:t>
            </w:r>
            <w:r w:rsidRPr="00850209">
              <w:rPr>
                <w:spacing w:val="-1"/>
                <w:sz w:val="18"/>
                <w:szCs w:val="18"/>
              </w:rPr>
              <w:t xml:space="preserve">and dot11HEOptionImplemented </w:t>
            </w:r>
            <w:r w:rsidRPr="00850209">
              <w:rPr>
                <w:sz w:val="18"/>
                <w:szCs w:val="18"/>
              </w:rPr>
              <w:t>is present and equal to</w:t>
            </w:r>
            <w:r w:rsidRPr="00850209">
              <w:rPr>
                <w:spacing w:val="-42"/>
                <w:sz w:val="18"/>
                <w:szCs w:val="18"/>
              </w:rPr>
              <w:t xml:space="preserve"> </w:t>
            </w:r>
            <w:r w:rsidRPr="00850209">
              <w:rPr>
                <w:sz w:val="18"/>
                <w:szCs w:val="18"/>
              </w:rPr>
              <w:t>true.</w:t>
            </w:r>
          </w:p>
          <w:p w14:paraId="46C9C2B9" w14:textId="77777777" w:rsidR="006348AF" w:rsidRPr="00850209" w:rsidRDefault="006348AF" w:rsidP="00A31B73">
            <w:pPr>
              <w:pStyle w:val="TableParagraph"/>
              <w:kinsoku w:val="0"/>
              <w:overflowPunct w:val="0"/>
              <w:spacing w:before="2"/>
              <w:rPr>
                <w:rFonts w:ascii="Arial" w:hAnsi="Arial" w:cs="Arial"/>
                <w:b/>
                <w:bCs/>
                <w:sz w:val="17"/>
                <w:szCs w:val="17"/>
              </w:rPr>
            </w:pPr>
          </w:p>
          <w:p w14:paraId="454000C2" w14:textId="77777777" w:rsidR="006348AF" w:rsidRPr="00850209" w:rsidRDefault="006348AF" w:rsidP="00A31B73">
            <w:pPr>
              <w:pStyle w:val="TableParagraph"/>
              <w:kinsoku w:val="0"/>
              <w:overflowPunct w:val="0"/>
              <w:spacing w:before="1" w:line="232" w:lineRule="auto"/>
              <w:ind w:left="130" w:right="94"/>
              <w:rPr>
                <w:sz w:val="18"/>
                <w:szCs w:val="18"/>
              </w:rPr>
            </w:pPr>
            <w:r w:rsidRPr="00850209">
              <w:rPr>
                <w:sz w:val="18"/>
                <w:szCs w:val="18"/>
              </w:rPr>
              <w:t>If dot11EHTOptionImplemented is not present or equal</w:t>
            </w:r>
            <w:r w:rsidRPr="00850209">
              <w:rPr>
                <w:spacing w:val="-42"/>
                <w:sz w:val="18"/>
                <w:szCs w:val="18"/>
              </w:rPr>
              <w:t xml:space="preserve"> </w:t>
            </w:r>
            <w:r w:rsidRPr="00850209">
              <w:rPr>
                <w:sz w:val="18"/>
                <w:szCs w:val="18"/>
              </w:rPr>
              <w:t>to false, then the allowed values are CBW20,</w:t>
            </w:r>
            <w:r w:rsidRPr="00850209">
              <w:rPr>
                <w:spacing w:val="1"/>
                <w:sz w:val="18"/>
                <w:szCs w:val="18"/>
              </w:rPr>
              <w:t xml:space="preserve"> </w:t>
            </w:r>
            <w:r w:rsidRPr="00850209">
              <w:rPr>
                <w:sz w:val="18"/>
                <w:szCs w:val="18"/>
              </w:rPr>
              <w:t>CBW40,</w:t>
            </w:r>
            <w:r w:rsidRPr="00850209">
              <w:rPr>
                <w:spacing w:val="-3"/>
                <w:sz w:val="18"/>
                <w:szCs w:val="18"/>
              </w:rPr>
              <w:t xml:space="preserve"> </w:t>
            </w:r>
            <w:r w:rsidRPr="00850209">
              <w:rPr>
                <w:sz w:val="18"/>
                <w:szCs w:val="18"/>
              </w:rPr>
              <w:t>CBW80,</w:t>
            </w:r>
            <w:r w:rsidRPr="00850209">
              <w:rPr>
                <w:spacing w:val="-2"/>
                <w:sz w:val="18"/>
                <w:szCs w:val="18"/>
              </w:rPr>
              <w:t xml:space="preserve"> </w:t>
            </w:r>
            <w:r w:rsidRPr="00850209">
              <w:rPr>
                <w:sz w:val="18"/>
                <w:szCs w:val="18"/>
              </w:rPr>
              <w:t>CBW160,</w:t>
            </w:r>
            <w:r w:rsidRPr="00850209">
              <w:rPr>
                <w:spacing w:val="-2"/>
                <w:sz w:val="18"/>
                <w:szCs w:val="18"/>
              </w:rPr>
              <w:t xml:space="preserve"> </w:t>
            </w:r>
            <w:r w:rsidRPr="00850209">
              <w:rPr>
                <w:sz w:val="18"/>
                <w:szCs w:val="18"/>
              </w:rPr>
              <w:t>or</w:t>
            </w:r>
            <w:r w:rsidRPr="00850209">
              <w:rPr>
                <w:spacing w:val="-2"/>
                <w:sz w:val="18"/>
                <w:szCs w:val="18"/>
              </w:rPr>
              <w:t xml:space="preserve"> </w:t>
            </w:r>
            <w:r w:rsidRPr="00850209">
              <w:rPr>
                <w:sz w:val="18"/>
                <w:szCs w:val="18"/>
              </w:rPr>
              <w:t>CBW80+80.</w:t>
            </w:r>
          </w:p>
          <w:p w14:paraId="4369EC3E" w14:textId="77777777" w:rsidR="006348AF" w:rsidRPr="00850209" w:rsidRDefault="006348AF" w:rsidP="00A31B73">
            <w:pPr>
              <w:pStyle w:val="TableParagraph"/>
              <w:kinsoku w:val="0"/>
              <w:overflowPunct w:val="0"/>
              <w:spacing w:before="1"/>
              <w:rPr>
                <w:rFonts w:ascii="Arial" w:hAnsi="Arial" w:cs="Arial"/>
                <w:b/>
                <w:bCs/>
                <w:sz w:val="17"/>
                <w:szCs w:val="17"/>
              </w:rPr>
            </w:pPr>
          </w:p>
          <w:p w14:paraId="5198D13A" w14:textId="77777777" w:rsidR="006348AF" w:rsidRPr="00850209" w:rsidRDefault="006348AF" w:rsidP="00A31B73">
            <w:pPr>
              <w:pStyle w:val="TableParagraph"/>
              <w:kinsoku w:val="0"/>
              <w:overflowPunct w:val="0"/>
              <w:spacing w:line="232" w:lineRule="auto"/>
              <w:ind w:left="130" w:right="94"/>
              <w:rPr>
                <w:sz w:val="18"/>
                <w:szCs w:val="18"/>
              </w:rPr>
            </w:pPr>
            <w:r w:rsidRPr="00850209">
              <w:rPr>
                <w:sz w:val="18"/>
                <w:szCs w:val="18"/>
              </w:rPr>
              <w:t>If</w:t>
            </w:r>
            <w:r w:rsidRPr="00850209">
              <w:rPr>
                <w:spacing w:val="-9"/>
                <w:sz w:val="18"/>
                <w:szCs w:val="18"/>
              </w:rPr>
              <w:t xml:space="preserve"> </w:t>
            </w:r>
            <w:r w:rsidRPr="00850209">
              <w:rPr>
                <w:sz w:val="18"/>
                <w:szCs w:val="18"/>
              </w:rPr>
              <w:t>dot11EHTOptionImplemented</w:t>
            </w:r>
            <w:r w:rsidRPr="00850209">
              <w:rPr>
                <w:spacing w:val="-8"/>
                <w:sz w:val="18"/>
                <w:szCs w:val="18"/>
              </w:rPr>
              <w:t xml:space="preserve"> </w:t>
            </w:r>
            <w:r w:rsidRPr="00850209">
              <w:rPr>
                <w:sz w:val="18"/>
                <w:szCs w:val="18"/>
              </w:rPr>
              <w:t>is</w:t>
            </w:r>
            <w:r w:rsidRPr="00850209">
              <w:rPr>
                <w:spacing w:val="-7"/>
                <w:sz w:val="18"/>
                <w:szCs w:val="18"/>
              </w:rPr>
              <w:t xml:space="preserve"> </w:t>
            </w:r>
            <w:r w:rsidRPr="00850209">
              <w:rPr>
                <w:sz w:val="18"/>
                <w:szCs w:val="18"/>
              </w:rPr>
              <w:t>equal</w:t>
            </w:r>
            <w:r w:rsidRPr="00850209">
              <w:rPr>
                <w:spacing w:val="-7"/>
                <w:sz w:val="18"/>
                <w:szCs w:val="18"/>
              </w:rPr>
              <w:t xml:space="preserve"> </w:t>
            </w:r>
            <w:r w:rsidRPr="00850209">
              <w:rPr>
                <w:sz w:val="18"/>
                <w:szCs w:val="18"/>
              </w:rPr>
              <w:t>to</w:t>
            </w:r>
            <w:r w:rsidRPr="00850209">
              <w:rPr>
                <w:spacing w:val="-7"/>
                <w:sz w:val="18"/>
                <w:szCs w:val="18"/>
              </w:rPr>
              <w:t xml:space="preserve"> </w:t>
            </w:r>
            <w:r w:rsidRPr="00850209">
              <w:rPr>
                <w:sz w:val="18"/>
                <w:szCs w:val="18"/>
              </w:rPr>
              <w:t>true</w:t>
            </w:r>
            <w:r w:rsidRPr="00850209">
              <w:rPr>
                <w:spacing w:val="-9"/>
                <w:sz w:val="18"/>
                <w:szCs w:val="18"/>
              </w:rPr>
              <w:t xml:space="preserve"> </w:t>
            </w:r>
            <w:r w:rsidRPr="00850209">
              <w:rPr>
                <w:sz w:val="18"/>
                <w:szCs w:val="18"/>
              </w:rPr>
              <w:t>and</w:t>
            </w:r>
            <w:r w:rsidRPr="00850209">
              <w:rPr>
                <w:spacing w:val="-7"/>
                <w:sz w:val="18"/>
                <w:szCs w:val="18"/>
              </w:rPr>
              <w:t xml:space="preserve"> </w:t>
            </w:r>
            <w:r w:rsidRPr="00850209">
              <w:rPr>
                <w:sz w:val="18"/>
                <w:szCs w:val="18"/>
              </w:rPr>
              <w:t>the</w:t>
            </w:r>
            <w:r w:rsidRPr="00850209">
              <w:rPr>
                <w:spacing w:val="-42"/>
                <w:sz w:val="18"/>
                <w:szCs w:val="18"/>
              </w:rPr>
              <w:t xml:space="preserve"> </w:t>
            </w:r>
            <w:r w:rsidRPr="00850209">
              <w:rPr>
                <w:sz w:val="18"/>
                <w:szCs w:val="18"/>
              </w:rPr>
              <w:t>STA is not a STA 6G or the STA is a STA 6G without</w:t>
            </w:r>
            <w:r w:rsidRPr="00850209">
              <w:rPr>
                <w:spacing w:val="1"/>
                <w:sz w:val="18"/>
                <w:szCs w:val="18"/>
              </w:rPr>
              <w:t xml:space="preserve"> </w:t>
            </w:r>
            <w:r w:rsidRPr="00850209">
              <w:rPr>
                <w:sz w:val="18"/>
                <w:szCs w:val="18"/>
              </w:rPr>
              <w:t>320 MHz bandwidth support, then the allowed values</w:t>
            </w:r>
            <w:r w:rsidRPr="00850209">
              <w:rPr>
                <w:spacing w:val="1"/>
                <w:sz w:val="18"/>
                <w:szCs w:val="18"/>
              </w:rPr>
              <w:t xml:space="preserve"> </w:t>
            </w:r>
            <w:r w:rsidRPr="00850209">
              <w:rPr>
                <w:sz w:val="18"/>
                <w:szCs w:val="18"/>
              </w:rPr>
              <w:t>are</w:t>
            </w:r>
            <w:r w:rsidRPr="00850209">
              <w:rPr>
                <w:spacing w:val="-1"/>
                <w:sz w:val="18"/>
                <w:szCs w:val="18"/>
              </w:rPr>
              <w:t xml:space="preserve"> </w:t>
            </w:r>
            <w:r w:rsidRPr="00850209">
              <w:rPr>
                <w:sz w:val="18"/>
                <w:szCs w:val="18"/>
              </w:rPr>
              <w:t>CBW20, CBW40,</w:t>
            </w:r>
            <w:r w:rsidRPr="00850209">
              <w:rPr>
                <w:spacing w:val="-1"/>
                <w:sz w:val="18"/>
                <w:szCs w:val="18"/>
              </w:rPr>
              <w:t xml:space="preserve"> </w:t>
            </w:r>
            <w:r w:rsidRPr="00850209">
              <w:rPr>
                <w:sz w:val="18"/>
                <w:szCs w:val="18"/>
              </w:rPr>
              <w:t>CBW80,</w:t>
            </w:r>
            <w:r w:rsidRPr="00850209">
              <w:rPr>
                <w:spacing w:val="-1"/>
                <w:sz w:val="18"/>
                <w:szCs w:val="18"/>
              </w:rPr>
              <w:t xml:space="preserve"> </w:t>
            </w:r>
            <w:r w:rsidRPr="00850209">
              <w:rPr>
                <w:sz w:val="18"/>
                <w:szCs w:val="18"/>
              </w:rPr>
              <w:t>or</w:t>
            </w:r>
            <w:r w:rsidRPr="00850209">
              <w:rPr>
                <w:spacing w:val="-1"/>
                <w:sz w:val="18"/>
                <w:szCs w:val="18"/>
              </w:rPr>
              <w:t xml:space="preserve"> </w:t>
            </w:r>
            <w:r w:rsidRPr="00850209">
              <w:rPr>
                <w:sz w:val="18"/>
                <w:szCs w:val="18"/>
              </w:rPr>
              <w:t>CBW160.</w:t>
            </w:r>
          </w:p>
          <w:p w14:paraId="6E9F7B94" w14:textId="77777777" w:rsidR="006348AF" w:rsidRPr="00850209" w:rsidRDefault="006348AF" w:rsidP="00A31B73">
            <w:pPr>
              <w:pStyle w:val="TableParagraph"/>
              <w:kinsoku w:val="0"/>
              <w:overflowPunct w:val="0"/>
              <w:spacing w:before="2"/>
              <w:rPr>
                <w:rFonts w:ascii="Arial" w:hAnsi="Arial" w:cs="Arial"/>
                <w:b/>
                <w:bCs/>
                <w:sz w:val="17"/>
                <w:szCs w:val="17"/>
              </w:rPr>
            </w:pPr>
          </w:p>
          <w:p w14:paraId="7754D0FA" w14:textId="77777777" w:rsidR="006348AF" w:rsidRDefault="006348AF" w:rsidP="00A31B73">
            <w:pPr>
              <w:pStyle w:val="TableParagraph"/>
              <w:kinsoku w:val="0"/>
              <w:overflowPunct w:val="0"/>
              <w:spacing w:line="232" w:lineRule="auto"/>
              <w:ind w:left="130" w:right="94"/>
              <w:rPr>
                <w:sz w:val="18"/>
                <w:szCs w:val="18"/>
              </w:rPr>
            </w:pPr>
            <w:r w:rsidRPr="00850209">
              <w:rPr>
                <w:sz w:val="18"/>
                <w:szCs w:val="18"/>
              </w:rPr>
              <w:t>If</w:t>
            </w:r>
            <w:r w:rsidRPr="00850209">
              <w:rPr>
                <w:spacing w:val="-9"/>
                <w:sz w:val="18"/>
                <w:szCs w:val="18"/>
              </w:rPr>
              <w:t xml:space="preserve"> </w:t>
            </w:r>
            <w:r w:rsidRPr="00850209">
              <w:rPr>
                <w:sz w:val="18"/>
                <w:szCs w:val="18"/>
              </w:rPr>
              <w:t>dot11EHTOptionImplemented</w:t>
            </w:r>
            <w:r w:rsidRPr="00850209">
              <w:rPr>
                <w:spacing w:val="-8"/>
                <w:sz w:val="18"/>
                <w:szCs w:val="18"/>
              </w:rPr>
              <w:t xml:space="preserve"> </w:t>
            </w:r>
            <w:r w:rsidRPr="00850209">
              <w:rPr>
                <w:sz w:val="18"/>
                <w:szCs w:val="18"/>
              </w:rPr>
              <w:t>is</w:t>
            </w:r>
            <w:r w:rsidRPr="00850209">
              <w:rPr>
                <w:spacing w:val="-7"/>
                <w:sz w:val="18"/>
                <w:szCs w:val="18"/>
              </w:rPr>
              <w:t xml:space="preserve"> </w:t>
            </w:r>
            <w:r w:rsidRPr="00850209">
              <w:rPr>
                <w:sz w:val="18"/>
                <w:szCs w:val="18"/>
              </w:rPr>
              <w:t>equal</w:t>
            </w:r>
            <w:r w:rsidRPr="00850209">
              <w:rPr>
                <w:spacing w:val="-7"/>
                <w:sz w:val="18"/>
                <w:szCs w:val="18"/>
              </w:rPr>
              <w:t xml:space="preserve"> </w:t>
            </w:r>
            <w:r w:rsidRPr="00850209">
              <w:rPr>
                <w:sz w:val="18"/>
                <w:szCs w:val="18"/>
              </w:rPr>
              <w:t>to</w:t>
            </w:r>
            <w:r w:rsidRPr="00850209">
              <w:rPr>
                <w:spacing w:val="-7"/>
                <w:sz w:val="18"/>
                <w:szCs w:val="18"/>
              </w:rPr>
              <w:t xml:space="preserve"> </w:t>
            </w:r>
            <w:r w:rsidRPr="00850209">
              <w:rPr>
                <w:sz w:val="18"/>
                <w:szCs w:val="18"/>
              </w:rPr>
              <w:t>true</w:t>
            </w:r>
            <w:r w:rsidRPr="00850209">
              <w:rPr>
                <w:spacing w:val="-9"/>
                <w:sz w:val="18"/>
                <w:szCs w:val="18"/>
              </w:rPr>
              <w:t xml:space="preserve"> </w:t>
            </w:r>
            <w:r w:rsidRPr="00850209">
              <w:rPr>
                <w:sz w:val="18"/>
                <w:szCs w:val="18"/>
              </w:rPr>
              <w:t>and</w:t>
            </w:r>
            <w:r w:rsidRPr="00850209">
              <w:rPr>
                <w:spacing w:val="-7"/>
                <w:sz w:val="18"/>
                <w:szCs w:val="18"/>
              </w:rPr>
              <w:t xml:space="preserve"> </w:t>
            </w:r>
            <w:r w:rsidRPr="00850209">
              <w:rPr>
                <w:sz w:val="18"/>
                <w:szCs w:val="18"/>
              </w:rPr>
              <w:t>the</w:t>
            </w:r>
            <w:r w:rsidRPr="00850209">
              <w:rPr>
                <w:spacing w:val="-42"/>
                <w:sz w:val="18"/>
                <w:szCs w:val="18"/>
              </w:rPr>
              <w:t xml:space="preserve"> </w:t>
            </w:r>
            <w:r w:rsidRPr="00850209">
              <w:rPr>
                <w:sz w:val="18"/>
                <w:szCs w:val="18"/>
              </w:rPr>
              <w:t>STA is a STA 6G with 320 MHz bandwidth support,</w:t>
            </w:r>
            <w:r w:rsidRPr="00850209">
              <w:rPr>
                <w:spacing w:val="1"/>
                <w:sz w:val="18"/>
                <w:szCs w:val="18"/>
              </w:rPr>
              <w:t xml:space="preserve"> </w:t>
            </w:r>
            <w:r w:rsidRPr="00850209">
              <w:rPr>
                <w:sz w:val="18"/>
                <w:szCs w:val="18"/>
              </w:rPr>
              <w:t>then the allowed values are CBW20, CBW40, CBW80,</w:t>
            </w:r>
            <w:r w:rsidRPr="00850209">
              <w:rPr>
                <w:spacing w:val="-42"/>
                <w:sz w:val="18"/>
                <w:szCs w:val="18"/>
              </w:rPr>
              <w:t xml:space="preserve"> </w:t>
            </w:r>
            <w:r w:rsidRPr="00850209">
              <w:rPr>
                <w:sz w:val="18"/>
                <w:szCs w:val="18"/>
              </w:rPr>
              <w:t>CBW160,</w:t>
            </w:r>
            <w:r w:rsidRPr="00850209">
              <w:rPr>
                <w:spacing w:val="-2"/>
                <w:sz w:val="18"/>
                <w:szCs w:val="18"/>
              </w:rPr>
              <w:t xml:space="preserve"> </w:t>
            </w:r>
            <w:r w:rsidRPr="00850209">
              <w:rPr>
                <w:sz w:val="18"/>
                <w:szCs w:val="18"/>
              </w:rPr>
              <w:t>or</w:t>
            </w:r>
            <w:r w:rsidRPr="00850209">
              <w:rPr>
                <w:spacing w:val="-1"/>
                <w:sz w:val="18"/>
                <w:szCs w:val="18"/>
              </w:rPr>
              <w:t xml:space="preserve"> </w:t>
            </w:r>
            <w:r w:rsidRPr="00850209">
              <w:rPr>
                <w:sz w:val="18"/>
                <w:szCs w:val="18"/>
              </w:rPr>
              <w:t>CBW320.</w:t>
            </w:r>
          </w:p>
        </w:tc>
      </w:tr>
      <w:tr w:rsidR="006348AF" w14:paraId="5142C63D" w14:textId="77777777" w:rsidTr="00A31B73">
        <w:trPr>
          <w:trHeight w:val="1742"/>
        </w:trPr>
        <w:tc>
          <w:tcPr>
            <w:tcW w:w="2099" w:type="dxa"/>
            <w:tcBorders>
              <w:top w:val="single" w:sz="2" w:space="0" w:color="000000"/>
              <w:left w:val="single" w:sz="12" w:space="0" w:color="000000"/>
              <w:bottom w:val="single" w:sz="12" w:space="0" w:color="000000"/>
              <w:right w:val="single" w:sz="2" w:space="0" w:color="000000"/>
            </w:tcBorders>
          </w:tcPr>
          <w:p w14:paraId="77A1D507" w14:textId="77777777" w:rsidR="006348AF" w:rsidRDefault="006348AF" w:rsidP="00A31B73">
            <w:pPr>
              <w:pStyle w:val="TableParagraph"/>
              <w:kinsoku w:val="0"/>
              <w:overflowPunct w:val="0"/>
              <w:spacing w:before="69" w:line="203" w:lineRule="exact"/>
              <w:ind w:left="117"/>
              <w:rPr>
                <w:sz w:val="18"/>
                <w:szCs w:val="18"/>
              </w:rPr>
            </w:pPr>
            <w:r>
              <w:rPr>
                <w:sz w:val="18"/>
                <w:szCs w:val="18"/>
              </w:rPr>
              <w:t>DYN_BANDWIDTH</w:t>
            </w:r>
          </w:p>
          <w:p w14:paraId="167675C4" w14:textId="77777777" w:rsidR="006348AF" w:rsidRDefault="006348AF" w:rsidP="00A31B73">
            <w:pPr>
              <w:pStyle w:val="TableParagraph"/>
              <w:kinsoku w:val="0"/>
              <w:overflowPunct w:val="0"/>
              <w:spacing w:line="203" w:lineRule="exact"/>
              <w:ind w:left="117"/>
              <w:rPr>
                <w:sz w:val="18"/>
                <w:szCs w:val="18"/>
              </w:rPr>
            </w:pPr>
            <w:r>
              <w:rPr>
                <w:sz w:val="18"/>
                <w:szCs w:val="18"/>
              </w:rPr>
              <w:t>_IN_NON_HT</w:t>
            </w:r>
          </w:p>
        </w:tc>
        <w:tc>
          <w:tcPr>
            <w:tcW w:w="2100" w:type="dxa"/>
            <w:tcBorders>
              <w:top w:val="single" w:sz="2" w:space="0" w:color="000000"/>
              <w:left w:val="single" w:sz="2" w:space="0" w:color="000000"/>
              <w:bottom w:val="single" w:sz="12" w:space="0" w:color="000000"/>
              <w:right w:val="single" w:sz="2" w:space="0" w:color="000000"/>
            </w:tcBorders>
          </w:tcPr>
          <w:p w14:paraId="59909C5F" w14:textId="77777777" w:rsidR="006348AF" w:rsidRDefault="006348AF" w:rsidP="00A31B73">
            <w:pPr>
              <w:pStyle w:val="TableParagraph"/>
              <w:kinsoku w:val="0"/>
              <w:overflowPunct w:val="0"/>
              <w:spacing w:before="76" w:line="230" w:lineRule="auto"/>
              <w:ind w:left="130" w:right="216"/>
              <w:rPr>
                <w:sz w:val="18"/>
                <w:szCs w:val="18"/>
              </w:rPr>
            </w:pPr>
            <w:r>
              <w:rPr>
                <w:spacing w:val="-4"/>
                <w:sz w:val="18"/>
                <w:szCs w:val="18"/>
              </w:rPr>
              <w:t>PHY-</w:t>
            </w:r>
            <w:proofErr w:type="spellStart"/>
            <w:r>
              <w:rPr>
                <w:spacing w:val="-4"/>
                <w:sz w:val="18"/>
                <w:szCs w:val="18"/>
              </w:rPr>
              <w:t>RXSTART.request</w:t>
            </w:r>
            <w:proofErr w:type="spellEnd"/>
            <w:r>
              <w:rPr>
                <w:spacing w:val="-42"/>
                <w:sz w:val="18"/>
                <w:szCs w:val="18"/>
              </w:rPr>
              <w:t xml:space="preserve"> </w:t>
            </w:r>
            <w:r>
              <w:rPr>
                <w:sz w:val="18"/>
                <w:szCs w:val="18"/>
              </w:rPr>
              <w:t>(RXVECTOR)</w:t>
            </w:r>
          </w:p>
        </w:tc>
        <w:tc>
          <w:tcPr>
            <w:tcW w:w="4301" w:type="dxa"/>
            <w:tcBorders>
              <w:top w:val="single" w:sz="2" w:space="0" w:color="000000"/>
              <w:left w:val="single" w:sz="2" w:space="0" w:color="000000"/>
              <w:bottom w:val="single" w:sz="12" w:space="0" w:color="000000"/>
              <w:right w:val="single" w:sz="12" w:space="0" w:color="000000"/>
            </w:tcBorders>
          </w:tcPr>
          <w:p w14:paraId="1BCBBCE2" w14:textId="77777777" w:rsidR="006348AF" w:rsidRDefault="006348AF" w:rsidP="00A31B73">
            <w:pPr>
              <w:pStyle w:val="TableParagraph"/>
              <w:kinsoku w:val="0"/>
              <w:overflowPunct w:val="0"/>
              <w:spacing w:before="2"/>
              <w:rPr>
                <w:rFonts w:ascii="Arial" w:hAnsi="Arial" w:cs="Arial"/>
                <w:b/>
                <w:bCs/>
                <w:sz w:val="17"/>
                <w:szCs w:val="17"/>
              </w:rPr>
            </w:pPr>
          </w:p>
          <w:p w14:paraId="7219F1CE" w14:textId="77777777" w:rsidR="006348AF" w:rsidRPr="00850209" w:rsidRDefault="006348AF" w:rsidP="00A31B73">
            <w:pPr>
              <w:pStyle w:val="TableParagraph"/>
              <w:kinsoku w:val="0"/>
              <w:overflowPunct w:val="0"/>
              <w:spacing w:line="232" w:lineRule="auto"/>
              <w:ind w:left="130" w:right="124"/>
              <w:jc w:val="both"/>
              <w:rPr>
                <w:sz w:val="18"/>
                <w:szCs w:val="18"/>
              </w:rPr>
            </w:pPr>
            <w:r w:rsidRPr="00850209">
              <w:rPr>
                <w:spacing w:val="-1"/>
                <w:sz w:val="18"/>
                <w:szCs w:val="18"/>
              </w:rPr>
              <w:t>Not</w:t>
            </w:r>
            <w:r w:rsidRPr="00850209">
              <w:rPr>
                <w:spacing w:val="-10"/>
                <w:sz w:val="18"/>
                <w:szCs w:val="18"/>
              </w:rPr>
              <w:t xml:space="preserve"> </w:t>
            </w:r>
            <w:r w:rsidRPr="00850209">
              <w:rPr>
                <w:spacing w:val="-1"/>
                <w:sz w:val="18"/>
                <w:szCs w:val="18"/>
              </w:rPr>
              <w:t>present</w:t>
            </w:r>
            <w:r w:rsidRPr="00850209">
              <w:rPr>
                <w:spacing w:val="-10"/>
                <w:sz w:val="18"/>
                <w:szCs w:val="18"/>
              </w:rPr>
              <w:t xml:space="preserve"> </w:t>
            </w:r>
            <w:r w:rsidRPr="00850209">
              <w:rPr>
                <w:spacing w:val="-1"/>
                <w:sz w:val="18"/>
                <w:szCs w:val="18"/>
              </w:rPr>
              <w:t>if</w:t>
            </w:r>
            <w:r w:rsidRPr="00850209">
              <w:rPr>
                <w:spacing w:val="-10"/>
                <w:sz w:val="18"/>
                <w:szCs w:val="18"/>
              </w:rPr>
              <w:t xml:space="preserve"> </w:t>
            </w:r>
            <w:r w:rsidRPr="00850209">
              <w:rPr>
                <w:spacing w:val="-1"/>
                <w:sz w:val="18"/>
                <w:szCs w:val="18"/>
              </w:rPr>
              <w:t>neither</w:t>
            </w:r>
            <w:r w:rsidRPr="00850209">
              <w:rPr>
                <w:spacing w:val="-11"/>
                <w:sz w:val="18"/>
                <w:szCs w:val="18"/>
              </w:rPr>
              <w:t xml:space="preserve"> </w:t>
            </w:r>
            <w:r w:rsidRPr="00850209">
              <w:rPr>
                <w:spacing w:val="-1"/>
                <w:sz w:val="18"/>
                <w:szCs w:val="18"/>
              </w:rPr>
              <w:t>dot11VHTOptionImplemented</w:t>
            </w:r>
            <w:r w:rsidRPr="00850209">
              <w:rPr>
                <w:spacing w:val="-11"/>
                <w:sz w:val="18"/>
                <w:szCs w:val="18"/>
              </w:rPr>
              <w:t xml:space="preserve"> </w:t>
            </w:r>
            <w:r w:rsidRPr="00850209">
              <w:rPr>
                <w:sz w:val="18"/>
                <w:szCs w:val="18"/>
              </w:rPr>
              <w:t>nor</w:t>
            </w:r>
            <w:r w:rsidRPr="00850209">
              <w:rPr>
                <w:spacing w:val="-42"/>
                <w:sz w:val="18"/>
                <w:szCs w:val="18"/>
              </w:rPr>
              <w:t xml:space="preserve"> </w:t>
            </w:r>
            <w:r w:rsidRPr="00850209">
              <w:rPr>
                <w:sz w:val="18"/>
                <w:szCs w:val="18"/>
              </w:rPr>
              <w:t>dot11HEOptionImplemented</w:t>
            </w:r>
            <w:r w:rsidRPr="00850209">
              <w:rPr>
                <w:spacing w:val="-5"/>
                <w:sz w:val="18"/>
                <w:szCs w:val="18"/>
              </w:rPr>
              <w:t xml:space="preserve"> </w:t>
            </w:r>
            <w:r w:rsidRPr="00850209">
              <w:rPr>
                <w:sz w:val="18"/>
                <w:szCs w:val="18"/>
              </w:rPr>
              <w:t>is</w:t>
            </w:r>
            <w:r w:rsidRPr="00850209">
              <w:rPr>
                <w:spacing w:val="-4"/>
                <w:sz w:val="18"/>
                <w:szCs w:val="18"/>
              </w:rPr>
              <w:t xml:space="preserve"> </w:t>
            </w:r>
            <w:r w:rsidRPr="00850209">
              <w:rPr>
                <w:sz w:val="18"/>
                <w:szCs w:val="18"/>
              </w:rPr>
              <w:t>present</w:t>
            </w:r>
            <w:r w:rsidRPr="00850209">
              <w:rPr>
                <w:spacing w:val="-5"/>
                <w:sz w:val="18"/>
                <w:szCs w:val="18"/>
              </w:rPr>
              <w:t xml:space="preserve"> </w:t>
            </w:r>
            <w:r w:rsidRPr="00850209">
              <w:rPr>
                <w:sz w:val="18"/>
                <w:szCs w:val="18"/>
              </w:rPr>
              <w:t>or</w:t>
            </w:r>
            <w:r w:rsidRPr="00850209">
              <w:rPr>
                <w:spacing w:val="-5"/>
                <w:sz w:val="18"/>
                <w:szCs w:val="18"/>
              </w:rPr>
              <w:t xml:space="preserve"> </w:t>
            </w:r>
            <w:r w:rsidRPr="00850209">
              <w:rPr>
                <w:sz w:val="18"/>
                <w:szCs w:val="18"/>
              </w:rPr>
              <w:t>equal</w:t>
            </w:r>
            <w:r w:rsidRPr="00850209">
              <w:rPr>
                <w:spacing w:val="-6"/>
                <w:sz w:val="18"/>
                <w:szCs w:val="18"/>
              </w:rPr>
              <w:t xml:space="preserve"> </w:t>
            </w:r>
            <w:r w:rsidRPr="00850209">
              <w:rPr>
                <w:sz w:val="18"/>
                <w:szCs w:val="18"/>
              </w:rPr>
              <w:t>to</w:t>
            </w:r>
            <w:r w:rsidRPr="00850209">
              <w:rPr>
                <w:spacing w:val="-5"/>
                <w:sz w:val="18"/>
                <w:szCs w:val="18"/>
              </w:rPr>
              <w:t xml:space="preserve"> </w:t>
            </w:r>
            <w:r w:rsidRPr="00850209">
              <w:rPr>
                <w:sz w:val="18"/>
                <w:szCs w:val="18"/>
              </w:rPr>
              <w:t>true.</w:t>
            </w:r>
          </w:p>
          <w:p w14:paraId="685E6584" w14:textId="77777777" w:rsidR="006348AF" w:rsidRPr="00850209" w:rsidRDefault="006348AF" w:rsidP="00A31B73">
            <w:pPr>
              <w:pStyle w:val="TableParagraph"/>
              <w:kinsoku w:val="0"/>
              <w:overflowPunct w:val="0"/>
              <w:spacing w:before="3"/>
              <w:rPr>
                <w:rFonts w:ascii="Arial" w:hAnsi="Arial" w:cs="Arial"/>
                <w:b/>
                <w:bCs/>
                <w:sz w:val="17"/>
                <w:szCs w:val="17"/>
              </w:rPr>
            </w:pPr>
          </w:p>
          <w:p w14:paraId="0869788F" w14:textId="77777777" w:rsidR="006348AF" w:rsidRDefault="006348AF" w:rsidP="00A31B73">
            <w:pPr>
              <w:pStyle w:val="TableParagraph"/>
              <w:kinsoku w:val="0"/>
              <w:overflowPunct w:val="0"/>
              <w:spacing w:line="232" w:lineRule="auto"/>
              <w:ind w:left="130" w:right="111"/>
              <w:jc w:val="both"/>
              <w:rPr>
                <w:sz w:val="18"/>
                <w:szCs w:val="18"/>
              </w:rPr>
            </w:pPr>
            <w:r w:rsidRPr="00850209">
              <w:rPr>
                <w:sz w:val="18"/>
                <w:szCs w:val="18"/>
              </w:rPr>
              <w:t>Present if at least one of dot11VHTOptionImplemented</w:t>
            </w:r>
            <w:r w:rsidRPr="00850209">
              <w:rPr>
                <w:spacing w:val="-42"/>
                <w:sz w:val="18"/>
                <w:szCs w:val="18"/>
              </w:rPr>
              <w:t xml:space="preserve"> </w:t>
            </w:r>
            <w:r w:rsidRPr="00850209">
              <w:rPr>
                <w:spacing w:val="-1"/>
                <w:sz w:val="18"/>
                <w:szCs w:val="18"/>
              </w:rPr>
              <w:t xml:space="preserve">and dot11HEOptionImplemented </w:t>
            </w:r>
            <w:r w:rsidRPr="00850209">
              <w:rPr>
                <w:sz w:val="18"/>
                <w:szCs w:val="18"/>
              </w:rPr>
              <w:t>is present and equal to</w:t>
            </w:r>
            <w:r w:rsidRPr="00850209">
              <w:rPr>
                <w:spacing w:val="-42"/>
                <w:sz w:val="18"/>
                <w:szCs w:val="18"/>
              </w:rPr>
              <w:t xml:space="preserve"> </w:t>
            </w:r>
            <w:r w:rsidRPr="00850209">
              <w:rPr>
                <w:sz w:val="18"/>
                <w:szCs w:val="18"/>
              </w:rPr>
              <w:t>true,</w:t>
            </w:r>
            <w:r w:rsidRPr="00850209">
              <w:rPr>
                <w:spacing w:val="-3"/>
                <w:sz w:val="18"/>
                <w:szCs w:val="18"/>
              </w:rPr>
              <w:t xml:space="preserve"> </w:t>
            </w:r>
            <w:r w:rsidRPr="00850209">
              <w:rPr>
                <w:sz w:val="18"/>
                <w:szCs w:val="18"/>
              </w:rPr>
              <w:t>then</w:t>
            </w:r>
            <w:r w:rsidRPr="00850209">
              <w:rPr>
                <w:spacing w:val="-1"/>
                <w:sz w:val="18"/>
                <w:szCs w:val="18"/>
              </w:rPr>
              <w:t xml:space="preserve"> </w:t>
            </w:r>
            <w:r w:rsidRPr="00850209">
              <w:rPr>
                <w:sz w:val="18"/>
                <w:szCs w:val="18"/>
              </w:rPr>
              <w:t>the</w:t>
            </w:r>
            <w:r w:rsidRPr="00850209">
              <w:rPr>
                <w:spacing w:val="-2"/>
                <w:sz w:val="18"/>
                <w:szCs w:val="18"/>
              </w:rPr>
              <w:t xml:space="preserve"> </w:t>
            </w:r>
            <w:r w:rsidRPr="00850209">
              <w:rPr>
                <w:sz w:val="18"/>
                <w:szCs w:val="18"/>
              </w:rPr>
              <w:t>allowed</w:t>
            </w:r>
            <w:r w:rsidRPr="00850209">
              <w:rPr>
                <w:spacing w:val="-1"/>
                <w:sz w:val="18"/>
                <w:szCs w:val="18"/>
              </w:rPr>
              <w:t xml:space="preserve"> </w:t>
            </w:r>
            <w:r w:rsidRPr="00850209">
              <w:rPr>
                <w:sz w:val="18"/>
                <w:szCs w:val="18"/>
              </w:rPr>
              <w:t>values</w:t>
            </w:r>
            <w:r w:rsidRPr="00850209">
              <w:rPr>
                <w:spacing w:val="-1"/>
                <w:sz w:val="18"/>
                <w:szCs w:val="18"/>
              </w:rPr>
              <w:t xml:space="preserve"> </w:t>
            </w:r>
            <w:r w:rsidRPr="00850209">
              <w:rPr>
                <w:sz w:val="18"/>
                <w:szCs w:val="18"/>
              </w:rPr>
              <w:t>are</w:t>
            </w:r>
            <w:r w:rsidRPr="00850209">
              <w:rPr>
                <w:spacing w:val="-2"/>
                <w:sz w:val="18"/>
                <w:szCs w:val="18"/>
              </w:rPr>
              <w:t xml:space="preserve"> </w:t>
            </w:r>
            <w:r w:rsidRPr="00850209">
              <w:rPr>
                <w:sz w:val="18"/>
                <w:szCs w:val="18"/>
              </w:rPr>
              <w:t>Static</w:t>
            </w:r>
            <w:r w:rsidRPr="00850209">
              <w:rPr>
                <w:spacing w:val="-2"/>
                <w:sz w:val="18"/>
                <w:szCs w:val="18"/>
              </w:rPr>
              <w:t xml:space="preserve"> </w:t>
            </w:r>
            <w:r w:rsidRPr="00850209">
              <w:rPr>
                <w:sz w:val="18"/>
                <w:szCs w:val="18"/>
              </w:rPr>
              <w:t>or</w:t>
            </w:r>
            <w:r w:rsidRPr="00850209">
              <w:rPr>
                <w:spacing w:val="-2"/>
                <w:sz w:val="18"/>
                <w:szCs w:val="18"/>
              </w:rPr>
              <w:t xml:space="preserve"> </w:t>
            </w:r>
            <w:r w:rsidRPr="00850209">
              <w:rPr>
                <w:sz w:val="18"/>
                <w:szCs w:val="18"/>
              </w:rPr>
              <w:t>Dynamic.</w:t>
            </w:r>
          </w:p>
        </w:tc>
      </w:tr>
    </w:tbl>
    <w:p w14:paraId="09BBE629" w14:textId="77777777" w:rsidR="006348AF" w:rsidRPr="00FC05F1" w:rsidRDefault="006348AF" w:rsidP="006348AF">
      <w:pPr>
        <w:pStyle w:val="Default"/>
        <w:rPr>
          <w:rFonts w:eastAsia="Malgun Gothic"/>
          <w:lang w:val="en-GB" w:eastAsia="ko-KR"/>
        </w:rPr>
      </w:pPr>
    </w:p>
    <w:p w14:paraId="05C0243F" w14:textId="77777777" w:rsidR="006348AF" w:rsidRDefault="006348AF" w:rsidP="00E65190">
      <w:pPr>
        <w:pStyle w:val="Default"/>
        <w:jc w:val="both"/>
        <w:rPr>
          <w:rFonts w:eastAsia="Malgun Gothic"/>
          <w:lang w:val="en-GB" w:eastAsia="ko-KR"/>
        </w:rPr>
      </w:pPr>
    </w:p>
    <w:p w14:paraId="4B40A53D" w14:textId="77777777" w:rsidR="006348AF" w:rsidRDefault="006348AF" w:rsidP="00E65190">
      <w:pPr>
        <w:pStyle w:val="Default"/>
        <w:jc w:val="both"/>
        <w:rPr>
          <w:rFonts w:eastAsia="Malgun Gothic"/>
          <w:lang w:val="en-GB" w:eastAsia="ko-KR"/>
        </w:rPr>
      </w:pPr>
    </w:p>
    <w:p w14:paraId="0A0FE483" w14:textId="77777777" w:rsidR="006348AF" w:rsidRDefault="006348AF" w:rsidP="00E65190">
      <w:pPr>
        <w:pStyle w:val="Default"/>
        <w:jc w:val="both"/>
        <w:rPr>
          <w:rFonts w:eastAsia="Malgun Gothic"/>
          <w:lang w:val="en-GB" w:eastAsia="ko-KR"/>
        </w:rPr>
      </w:pPr>
    </w:p>
    <w:p w14:paraId="3BB3B81B" w14:textId="77777777" w:rsidR="006348AF" w:rsidRDefault="006348AF" w:rsidP="00E65190">
      <w:pPr>
        <w:pStyle w:val="Default"/>
        <w:jc w:val="both"/>
        <w:rPr>
          <w:rFonts w:eastAsia="Malgun Gothic"/>
          <w:lang w:val="en-GB" w:eastAsia="ko-KR"/>
        </w:rPr>
      </w:pPr>
    </w:p>
    <w:p w14:paraId="6CBA89AD" w14:textId="0089A60C" w:rsidR="006348AF" w:rsidRDefault="006348AF" w:rsidP="006348AF">
      <w:pPr>
        <w:pStyle w:val="SP7147688"/>
        <w:spacing w:before="360" w:after="240"/>
        <w:jc w:val="both"/>
        <w:rPr>
          <w:rStyle w:val="SC7204809"/>
          <w:sz w:val="20"/>
          <w:szCs w:val="20"/>
        </w:rPr>
      </w:pPr>
      <w:proofErr w:type="spellStart"/>
      <w:r>
        <w:rPr>
          <w:rFonts w:ascii="Times New Roman" w:eastAsia="Times New Roman" w:hAnsi="Times New Roman" w:cs="Times New Roman"/>
          <w:b/>
          <w:i/>
          <w:color w:val="000000"/>
          <w:sz w:val="20"/>
          <w:highlight w:val="yellow"/>
        </w:rPr>
        <w:t>TGbe</w:t>
      </w:r>
      <w:proofErr w:type="spellEnd"/>
      <w:r>
        <w:rPr>
          <w:rFonts w:ascii="Times New Roman" w:eastAsia="Times New Roman" w:hAnsi="Times New Roman" w:cs="Times New Roman"/>
          <w:b/>
          <w:i/>
          <w:color w:val="000000"/>
          <w:sz w:val="20"/>
          <w:highlight w:val="yellow"/>
        </w:rPr>
        <w:t xml:space="preserve"> editor: Please change below paragraphs in </w:t>
      </w:r>
      <w:proofErr w:type="spellStart"/>
      <w:r>
        <w:rPr>
          <w:rFonts w:ascii="Times New Roman" w:eastAsia="Times New Roman" w:hAnsi="Times New Roman" w:cs="Times New Roman"/>
          <w:b/>
          <w:i/>
          <w:color w:val="000000"/>
          <w:sz w:val="20"/>
          <w:highlight w:val="yellow"/>
        </w:rPr>
        <w:t>subclauses</w:t>
      </w:r>
      <w:proofErr w:type="spellEnd"/>
      <w:r>
        <w:rPr>
          <w:rFonts w:ascii="Times New Roman" w:eastAsia="Times New Roman" w:hAnsi="Times New Roman" w:cs="Times New Roman"/>
          <w:b/>
          <w:i/>
          <w:color w:val="000000"/>
          <w:sz w:val="20"/>
          <w:highlight w:val="yellow"/>
        </w:rPr>
        <w:t xml:space="preserve"> 17.3</w:t>
      </w:r>
      <w:r w:rsidRPr="008D232C">
        <w:rPr>
          <w:rFonts w:ascii="Times New Roman" w:eastAsia="Times New Roman" w:hAnsi="Times New Roman" w:cs="Times New Roman"/>
          <w:b/>
          <w:i/>
          <w:color w:val="000000"/>
          <w:sz w:val="20"/>
          <w:highlight w:val="yellow"/>
        </w:rPr>
        <w:t xml:space="preserve"> (</w:t>
      </w:r>
      <w:r>
        <w:rPr>
          <w:rFonts w:ascii="Times New Roman" w:eastAsia="Times New Roman" w:hAnsi="Times New Roman" w:cs="Times New Roman"/>
          <w:b/>
          <w:i/>
          <w:color w:val="000000"/>
          <w:sz w:val="20"/>
          <w:highlight w:val="yellow"/>
        </w:rPr>
        <w:t>OFDM PHY</w:t>
      </w:r>
      <w:r w:rsidRPr="008D232C">
        <w:rPr>
          <w:rFonts w:ascii="Times New Roman" w:eastAsia="Times New Roman" w:hAnsi="Times New Roman" w:cs="Times New Roman"/>
          <w:b/>
          <w:i/>
          <w:color w:val="000000"/>
          <w:sz w:val="20"/>
          <w:highlight w:val="yellow"/>
        </w:rPr>
        <w:t>)</w:t>
      </w:r>
      <w:r>
        <w:rPr>
          <w:rFonts w:ascii="Times New Roman" w:eastAsia="Times New Roman" w:hAnsi="Times New Roman" w:cs="Times New Roman"/>
          <w:b/>
          <w:i/>
          <w:color w:val="000000"/>
          <w:sz w:val="20"/>
          <w:highlight w:val="yellow"/>
        </w:rPr>
        <w:t xml:space="preserve"> as follows:</w:t>
      </w:r>
    </w:p>
    <w:p w14:paraId="58D489E2" w14:textId="77777777" w:rsidR="006348AF" w:rsidRDefault="006348AF" w:rsidP="00E65190">
      <w:pPr>
        <w:pStyle w:val="Default"/>
        <w:jc w:val="both"/>
        <w:rPr>
          <w:rFonts w:eastAsia="Malgun Gothic"/>
          <w:lang w:eastAsia="ko-KR"/>
        </w:rPr>
      </w:pPr>
    </w:p>
    <w:p w14:paraId="405FCAA3" w14:textId="6350330A" w:rsidR="003A05AF" w:rsidRDefault="003A05AF" w:rsidP="003A05AF">
      <w:pPr>
        <w:pStyle w:val="af4"/>
        <w:kinsoku w:val="0"/>
        <w:overflowPunct w:val="0"/>
        <w:ind w:left="260"/>
        <w:rPr>
          <w:rFonts w:ascii="Arial" w:hAnsi="Arial" w:cs="Arial"/>
          <w:b/>
          <w:bCs/>
        </w:rPr>
      </w:pPr>
      <w:r>
        <w:rPr>
          <w:rFonts w:ascii="Arial" w:hAnsi="Arial" w:cs="Arial"/>
          <w:b/>
          <w:bCs/>
        </w:rPr>
        <w:t>17.3 OFDM PHY</w:t>
      </w:r>
    </w:p>
    <w:p w14:paraId="6D55E871" w14:textId="77777777" w:rsidR="003A05AF" w:rsidRDefault="003A05AF" w:rsidP="00E65190">
      <w:pPr>
        <w:pStyle w:val="Default"/>
        <w:jc w:val="both"/>
        <w:rPr>
          <w:rFonts w:eastAsia="Malgun Gothic"/>
          <w:lang w:eastAsia="ko-KR"/>
        </w:rPr>
      </w:pPr>
    </w:p>
    <w:p w14:paraId="11FCD1FC" w14:textId="77777777" w:rsidR="003A05AF" w:rsidRDefault="003A05AF" w:rsidP="003A05AF">
      <w:pPr>
        <w:pStyle w:val="af4"/>
        <w:kinsoku w:val="0"/>
        <w:overflowPunct w:val="0"/>
        <w:ind w:left="260"/>
        <w:rPr>
          <w:rFonts w:ascii="Arial" w:hAnsi="Arial" w:cs="Arial"/>
          <w:b/>
          <w:bCs/>
        </w:rPr>
      </w:pPr>
      <w:r>
        <w:rPr>
          <w:rFonts w:ascii="Arial" w:hAnsi="Arial" w:cs="Arial"/>
          <w:b/>
          <w:bCs/>
        </w:rPr>
        <w:t>17.3.5</w:t>
      </w:r>
      <w:r>
        <w:rPr>
          <w:rFonts w:ascii="Arial" w:hAnsi="Arial" w:cs="Arial"/>
          <w:b/>
          <w:bCs/>
          <w:spacing w:val="-4"/>
        </w:rPr>
        <w:t xml:space="preserve"> </w:t>
      </w:r>
      <w:r>
        <w:rPr>
          <w:rFonts w:ascii="Arial" w:hAnsi="Arial" w:cs="Arial"/>
          <w:b/>
          <w:bCs/>
        </w:rPr>
        <w:t>DATA</w:t>
      </w:r>
      <w:r>
        <w:rPr>
          <w:rFonts w:ascii="Arial" w:hAnsi="Arial" w:cs="Arial"/>
          <w:b/>
          <w:bCs/>
          <w:spacing w:val="-4"/>
        </w:rPr>
        <w:t xml:space="preserve"> </w:t>
      </w:r>
      <w:r>
        <w:rPr>
          <w:rFonts w:ascii="Arial" w:hAnsi="Arial" w:cs="Arial"/>
          <w:b/>
          <w:bCs/>
        </w:rPr>
        <w:t>field</w:t>
      </w:r>
    </w:p>
    <w:p w14:paraId="2B107269" w14:textId="77777777" w:rsidR="003A05AF" w:rsidRDefault="003A05AF" w:rsidP="003A05AF">
      <w:pPr>
        <w:pStyle w:val="af4"/>
        <w:kinsoku w:val="0"/>
        <w:overflowPunct w:val="0"/>
        <w:spacing w:before="8"/>
        <w:rPr>
          <w:rFonts w:ascii="Arial" w:hAnsi="Arial" w:cs="Arial"/>
          <w:b/>
          <w:bCs/>
          <w:sz w:val="21"/>
          <w:szCs w:val="21"/>
        </w:rPr>
      </w:pPr>
    </w:p>
    <w:p w14:paraId="3101F306" w14:textId="77777777" w:rsidR="003A05AF" w:rsidRDefault="003A05AF" w:rsidP="003A05AF">
      <w:pPr>
        <w:pStyle w:val="af4"/>
        <w:kinsoku w:val="0"/>
        <w:overflowPunct w:val="0"/>
        <w:spacing w:before="1"/>
        <w:ind w:left="260"/>
        <w:rPr>
          <w:rFonts w:ascii="Arial" w:hAnsi="Arial" w:cs="Arial"/>
          <w:b/>
          <w:bCs/>
        </w:rPr>
      </w:pPr>
      <w:bookmarkStart w:id="109" w:name="17.3.5.2_SERVICE_field"/>
      <w:bookmarkEnd w:id="109"/>
      <w:r>
        <w:rPr>
          <w:rFonts w:ascii="Arial" w:hAnsi="Arial" w:cs="Arial"/>
          <w:b/>
          <w:bCs/>
        </w:rPr>
        <w:t>17.3.5.2</w:t>
      </w:r>
      <w:r>
        <w:rPr>
          <w:rFonts w:ascii="Arial" w:hAnsi="Arial" w:cs="Arial"/>
          <w:b/>
          <w:bCs/>
          <w:spacing w:val="-4"/>
        </w:rPr>
        <w:t xml:space="preserve"> </w:t>
      </w:r>
      <w:r>
        <w:rPr>
          <w:rFonts w:ascii="Arial" w:hAnsi="Arial" w:cs="Arial"/>
          <w:b/>
          <w:bCs/>
        </w:rPr>
        <w:t>SERVICE</w:t>
      </w:r>
      <w:r>
        <w:rPr>
          <w:rFonts w:ascii="Arial" w:hAnsi="Arial" w:cs="Arial"/>
          <w:b/>
          <w:bCs/>
          <w:spacing w:val="-3"/>
        </w:rPr>
        <w:t xml:space="preserve"> </w:t>
      </w:r>
      <w:r>
        <w:rPr>
          <w:rFonts w:ascii="Arial" w:hAnsi="Arial" w:cs="Arial"/>
          <w:b/>
          <w:bCs/>
        </w:rPr>
        <w:t>field</w:t>
      </w:r>
    </w:p>
    <w:p w14:paraId="32D4EE98" w14:textId="77777777" w:rsidR="003A05AF" w:rsidRDefault="003A05AF" w:rsidP="003A05AF">
      <w:pPr>
        <w:pStyle w:val="af4"/>
        <w:kinsoku w:val="0"/>
        <w:overflowPunct w:val="0"/>
        <w:rPr>
          <w:rFonts w:ascii="Arial" w:hAnsi="Arial" w:cs="Arial"/>
          <w:b/>
          <w:bCs/>
          <w:sz w:val="23"/>
          <w:szCs w:val="23"/>
        </w:rPr>
      </w:pPr>
    </w:p>
    <w:p w14:paraId="2DD206A6" w14:textId="77777777" w:rsidR="003A05AF" w:rsidRPr="00850209" w:rsidRDefault="003A05AF" w:rsidP="003A05AF">
      <w:pPr>
        <w:pStyle w:val="af4"/>
        <w:kinsoku w:val="0"/>
        <w:overflowPunct w:val="0"/>
        <w:spacing w:line="249" w:lineRule="auto"/>
        <w:ind w:left="259" w:right="276"/>
      </w:pPr>
      <w:r>
        <w:t>The SERVICE field has 16 bits, which shall be denoted as bits 0–15. The bit 0 shall be transmitted first in</w:t>
      </w:r>
      <w:r>
        <w:rPr>
          <w:spacing w:val="1"/>
        </w:rPr>
        <w:t xml:space="preserve"> </w:t>
      </w:r>
      <w:r>
        <w:t>time. The bits from 0–6 of the SERVICE field, which are transmitted first, are set to 0s and are used to</w:t>
      </w:r>
      <w:r>
        <w:rPr>
          <w:spacing w:val="1"/>
        </w:rPr>
        <w:t xml:space="preserve"> </w:t>
      </w:r>
      <w:r>
        <w:t>synchronize the descrambler in the rec</w:t>
      </w:r>
      <w:r w:rsidRPr="00850209">
        <w:t>eiver. If the CH_BANDWIDTH_IN_NON_HT parameter in the</w:t>
      </w:r>
      <w:r w:rsidRPr="00850209">
        <w:rPr>
          <w:spacing w:val="1"/>
        </w:rPr>
        <w:t xml:space="preserve"> </w:t>
      </w:r>
      <w:r w:rsidRPr="00850209">
        <w:t>TXVECTOR primitive is not present or is present and is equal to CBW20, CBW40, CBW80, CBW160, or</w:t>
      </w:r>
      <w:r w:rsidRPr="00850209">
        <w:rPr>
          <w:spacing w:val="1"/>
        </w:rPr>
        <w:t xml:space="preserve"> </w:t>
      </w:r>
      <w:r w:rsidRPr="00850209">
        <w:t>CBW80+80,</w:t>
      </w:r>
      <w:r w:rsidRPr="00850209">
        <w:rPr>
          <w:spacing w:val="-6"/>
        </w:rPr>
        <w:t xml:space="preserve"> </w:t>
      </w:r>
      <w:r w:rsidRPr="00850209">
        <w:t>then</w:t>
      </w:r>
      <w:r w:rsidRPr="00850209">
        <w:rPr>
          <w:spacing w:val="-3"/>
        </w:rPr>
        <w:t xml:space="preserve"> </w:t>
      </w:r>
      <w:r w:rsidRPr="00850209">
        <w:t>bit</w:t>
      </w:r>
      <w:r w:rsidRPr="00850209">
        <w:rPr>
          <w:spacing w:val="-6"/>
        </w:rPr>
        <w:t xml:space="preserve"> </w:t>
      </w:r>
      <w:r w:rsidRPr="00850209">
        <w:t>7</w:t>
      </w:r>
      <w:r w:rsidRPr="00850209">
        <w:rPr>
          <w:spacing w:val="-4"/>
        </w:rPr>
        <w:t xml:space="preserve"> </w:t>
      </w:r>
      <w:r w:rsidRPr="00850209">
        <w:t>of</w:t>
      </w:r>
      <w:r w:rsidRPr="00850209">
        <w:rPr>
          <w:spacing w:val="-6"/>
        </w:rPr>
        <w:t xml:space="preserve"> </w:t>
      </w:r>
      <w:r w:rsidRPr="00850209">
        <w:t>the</w:t>
      </w:r>
      <w:r w:rsidRPr="00850209">
        <w:rPr>
          <w:spacing w:val="-4"/>
        </w:rPr>
        <w:t xml:space="preserve"> </w:t>
      </w:r>
      <w:r w:rsidRPr="00850209">
        <w:t>SERVICE</w:t>
      </w:r>
      <w:r w:rsidRPr="00850209">
        <w:rPr>
          <w:spacing w:val="-6"/>
        </w:rPr>
        <w:t xml:space="preserve"> </w:t>
      </w:r>
      <w:r w:rsidRPr="00850209">
        <w:t>field</w:t>
      </w:r>
      <w:r w:rsidRPr="00850209">
        <w:rPr>
          <w:spacing w:val="-5"/>
        </w:rPr>
        <w:t xml:space="preserve"> </w:t>
      </w:r>
      <w:r w:rsidRPr="00850209">
        <w:t>is</w:t>
      </w:r>
      <w:r w:rsidRPr="00850209">
        <w:rPr>
          <w:spacing w:val="-5"/>
        </w:rPr>
        <w:t xml:space="preserve"> </w:t>
      </w:r>
      <w:r w:rsidRPr="00850209">
        <w:t>set</w:t>
      </w:r>
      <w:r w:rsidRPr="00850209">
        <w:rPr>
          <w:spacing w:val="-4"/>
        </w:rPr>
        <w:t xml:space="preserve"> </w:t>
      </w:r>
      <w:r w:rsidRPr="00850209">
        <w:t>to</w:t>
      </w:r>
      <w:r w:rsidRPr="00850209">
        <w:rPr>
          <w:spacing w:val="-5"/>
        </w:rPr>
        <w:t xml:space="preserve"> </w:t>
      </w:r>
      <w:r w:rsidRPr="00850209">
        <w:t>0.</w:t>
      </w:r>
      <w:r w:rsidRPr="00850209">
        <w:rPr>
          <w:spacing w:val="-5"/>
        </w:rPr>
        <w:t xml:space="preserve"> </w:t>
      </w:r>
      <w:r w:rsidRPr="00850209">
        <w:t>If</w:t>
      </w:r>
      <w:r w:rsidRPr="00850209">
        <w:rPr>
          <w:spacing w:val="-6"/>
        </w:rPr>
        <w:t xml:space="preserve"> </w:t>
      </w:r>
      <w:r w:rsidRPr="00850209">
        <w:t>the</w:t>
      </w:r>
      <w:r w:rsidRPr="00850209">
        <w:rPr>
          <w:spacing w:val="-4"/>
        </w:rPr>
        <w:t xml:space="preserve"> </w:t>
      </w:r>
      <w:r w:rsidRPr="00850209">
        <w:t>CH_BANDWIDTH_IN_NON_HT</w:t>
      </w:r>
      <w:r w:rsidRPr="00850209">
        <w:rPr>
          <w:spacing w:val="-5"/>
        </w:rPr>
        <w:t xml:space="preserve"> </w:t>
      </w:r>
      <w:r w:rsidRPr="00850209">
        <w:t>parameter</w:t>
      </w:r>
      <w:r w:rsidRPr="00850209">
        <w:rPr>
          <w:spacing w:val="-48"/>
        </w:rPr>
        <w:t xml:space="preserve"> </w:t>
      </w:r>
      <w:r w:rsidRPr="00850209">
        <w:t>in</w:t>
      </w:r>
      <w:r w:rsidRPr="00850209">
        <w:rPr>
          <w:spacing w:val="-4"/>
        </w:rPr>
        <w:t xml:space="preserve"> </w:t>
      </w:r>
      <w:r w:rsidRPr="00850209">
        <w:t>the</w:t>
      </w:r>
      <w:r w:rsidRPr="00850209">
        <w:rPr>
          <w:spacing w:val="-4"/>
        </w:rPr>
        <w:t xml:space="preserve"> </w:t>
      </w:r>
      <w:r w:rsidRPr="00850209">
        <w:t>TXVECTOR</w:t>
      </w:r>
      <w:r w:rsidRPr="00850209">
        <w:rPr>
          <w:spacing w:val="-4"/>
        </w:rPr>
        <w:t xml:space="preserve"> </w:t>
      </w:r>
      <w:r w:rsidRPr="00850209">
        <w:t>primitive</w:t>
      </w:r>
      <w:r w:rsidRPr="00850209">
        <w:rPr>
          <w:spacing w:val="-5"/>
        </w:rPr>
        <w:t xml:space="preserve"> </w:t>
      </w:r>
      <w:r w:rsidRPr="00850209">
        <w:t>is</w:t>
      </w:r>
      <w:r w:rsidRPr="00850209">
        <w:rPr>
          <w:spacing w:val="-3"/>
        </w:rPr>
        <w:t xml:space="preserve"> </w:t>
      </w:r>
      <w:r w:rsidRPr="00850209">
        <w:t>present</w:t>
      </w:r>
      <w:r w:rsidRPr="00850209">
        <w:rPr>
          <w:spacing w:val="-4"/>
        </w:rPr>
        <w:t xml:space="preserve"> </w:t>
      </w:r>
      <w:r w:rsidRPr="00850209">
        <w:t>and</w:t>
      </w:r>
      <w:r w:rsidRPr="00850209">
        <w:rPr>
          <w:spacing w:val="-3"/>
        </w:rPr>
        <w:t xml:space="preserve"> </w:t>
      </w:r>
      <w:r w:rsidRPr="00850209">
        <w:t>is</w:t>
      </w:r>
      <w:r w:rsidRPr="00850209">
        <w:rPr>
          <w:spacing w:val="-4"/>
        </w:rPr>
        <w:t xml:space="preserve"> </w:t>
      </w:r>
      <w:r w:rsidRPr="00850209">
        <w:t>equal</w:t>
      </w:r>
      <w:r w:rsidRPr="00850209">
        <w:rPr>
          <w:spacing w:val="-4"/>
        </w:rPr>
        <w:t xml:space="preserve"> </w:t>
      </w:r>
      <w:r w:rsidRPr="00850209">
        <w:t>to</w:t>
      </w:r>
      <w:r w:rsidRPr="00850209">
        <w:rPr>
          <w:spacing w:val="-4"/>
        </w:rPr>
        <w:t xml:space="preserve"> </w:t>
      </w:r>
      <w:r w:rsidRPr="00850209">
        <w:t>CBW320,</w:t>
      </w:r>
      <w:r w:rsidRPr="00850209">
        <w:rPr>
          <w:spacing w:val="-4"/>
        </w:rPr>
        <w:t xml:space="preserve"> </w:t>
      </w:r>
      <w:r w:rsidRPr="00850209">
        <w:t>then</w:t>
      </w:r>
      <w:r w:rsidRPr="00850209">
        <w:rPr>
          <w:spacing w:val="-4"/>
        </w:rPr>
        <w:t xml:space="preserve"> </w:t>
      </w:r>
      <w:r w:rsidRPr="00850209">
        <w:t>bit</w:t>
      </w:r>
      <w:r w:rsidRPr="00850209">
        <w:rPr>
          <w:spacing w:val="-4"/>
        </w:rPr>
        <w:t xml:space="preserve"> </w:t>
      </w:r>
      <w:r w:rsidRPr="00850209">
        <w:t>7</w:t>
      </w:r>
      <w:r w:rsidRPr="00850209">
        <w:rPr>
          <w:spacing w:val="-4"/>
        </w:rPr>
        <w:t xml:space="preserve"> </w:t>
      </w:r>
      <w:r w:rsidRPr="00850209">
        <w:t>of</w:t>
      </w:r>
      <w:r w:rsidRPr="00850209">
        <w:rPr>
          <w:spacing w:val="-4"/>
        </w:rPr>
        <w:t xml:space="preserve"> </w:t>
      </w:r>
      <w:r w:rsidRPr="00850209">
        <w:t>the</w:t>
      </w:r>
      <w:r w:rsidRPr="00850209">
        <w:rPr>
          <w:spacing w:val="-3"/>
        </w:rPr>
        <w:t xml:space="preserve"> </w:t>
      </w:r>
      <w:r w:rsidRPr="00850209">
        <w:t>SERVICE</w:t>
      </w:r>
      <w:r w:rsidRPr="00850209">
        <w:rPr>
          <w:spacing w:val="-5"/>
        </w:rPr>
        <w:t xml:space="preserve"> </w:t>
      </w:r>
      <w:r w:rsidRPr="00850209">
        <w:t>field</w:t>
      </w:r>
      <w:r w:rsidRPr="00850209">
        <w:rPr>
          <w:spacing w:val="-3"/>
        </w:rPr>
        <w:t xml:space="preserve"> </w:t>
      </w:r>
      <w:r w:rsidRPr="00850209">
        <w:t>is</w:t>
      </w:r>
      <w:r w:rsidRPr="00850209">
        <w:rPr>
          <w:spacing w:val="-4"/>
        </w:rPr>
        <w:t xml:space="preserve"> </w:t>
      </w:r>
      <w:r w:rsidRPr="00850209">
        <w:t>set</w:t>
      </w:r>
      <w:r w:rsidRPr="00850209">
        <w:rPr>
          <w:spacing w:val="-6"/>
        </w:rPr>
        <w:t xml:space="preserve"> </w:t>
      </w:r>
      <w:r w:rsidRPr="00850209">
        <w:t>to</w:t>
      </w:r>
      <w:r w:rsidRPr="00850209">
        <w:rPr>
          <w:spacing w:val="-5"/>
        </w:rPr>
        <w:t xml:space="preserve"> </w:t>
      </w:r>
      <w:r w:rsidRPr="00850209">
        <w:t>1.</w:t>
      </w:r>
      <w:r w:rsidRPr="00850209">
        <w:rPr>
          <w:spacing w:val="-47"/>
        </w:rPr>
        <w:t xml:space="preserve"> </w:t>
      </w:r>
      <w:r w:rsidRPr="00850209">
        <w:t>The remaining 8 bits (8–15) of the SERVICE field shall be reserved for future use. All reserved bits shall</w:t>
      </w:r>
      <w:r w:rsidRPr="00850209">
        <w:rPr>
          <w:spacing w:val="-47"/>
        </w:rPr>
        <w:t xml:space="preserve"> </w:t>
      </w:r>
      <w:r w:rsidRPr="00850209">
        <w:t>be</w:t>
      </w:r>
      <w:r w:rsidRPr="00850209">
        <w:rPr>
          <w:spacing w:val="-2"/>
        </w:rPr>
        <w:t xml:space="preserve"> </w:t>
      </w:r>
      <w:r w:rsidRPr="00850209">
        <w:t>set</w:t>
      </w:r>
      <w:r w:rsidRPr="00850209">
        <w:rPr>
          <w:spacing w:val="-3"/>
        </w:rPr>
        <w:t xml:space="preserve"> </w:t>
      </w:r>
      <w:r w:rsidRPr="00850209">
        <w:t>to</w:t>
      </w:r>
      <w:r w:rsidRPr="00850209">
        <w:rPr>
          <w:spacing w:val="-2"/>
        </w:rPr>
        <w:t xml:space="preserve"> </w:t>
      </w:r>
      <w:r w:rsidRPr="00850209">
        <w:t>0</w:t>
      </w:r>
      <w:r w:rsidRPr="00850209">
        <w:rPr>
          <w:spacing w:val="-2"/>
        </w:rPr>
        <w:t xml:space="preserve"> </w:t>
      </w:r>
      <w:r w:rsidRPr="00850209">
        <w:t>on</w:t>
      </w:r>
      <w:r w:rsidRPr="00850209">
        <w:rPr>
          <w:spacing w:val="-2"/>
        </w:rPr>
        <w:t xml:space="preserve"> </w:t>
      </w:r>
      <w:r w:rsidRPr="00850209">
        <w:t>transmission</w:t>
      </w:r>
      <w:r w:rsidRPr="00850209">
        <w:rPr>
          <w:spacing w:val="-1"/>
        </w:rPr>
        <w:t xml:space="preserve"> </w:t>
      </w:r>
      <w:r w:rsidRPr="00850209">
        <w:t>and</w:t>
      </w:r>
      <w:r w:rsidRPr="00850209">
        <w:rPr>
          <w:spacing w:val="-2"/>
        </w:rPr>
        <w:t xml:space="preserve"> </w:t>
      </w:r>
      <w:r w:rsidRPr="00850209">
        <w:t>ignored</w:t>
      </w:r>
      <w:r w:rsidRPr="00850209">
        <w:rPr>
          <w:spacing w:val="-3"/>
        </w:rPr>
        <w:t xml:space="preserve"> </w:t>
      </w:r>
      <w:r w:rsidRPr="00850209">
        <w:t>on</w:t>
      </w:r>
      <w:r w:rsidRPr="00850209">
        <w:rPr>
          <w:spacing w:val="-2"/>
        </w:rPr>
        <w:t xml:space="preserve"> </w:t>
      </w:r>
      <w:r w:rsidRPr="00850209">
        <w:t>reception.</w:t>
      </w:r>
      <w:r w:rsidRPr="00850209">
        <w:rPr>
          <w:spacing w:val="-2"/>
        </w:rPr>
        <w:t xml:space="preserve"> </w:t>
      </w:r>
      <w:r w:rsidRPr="00850209">
        <w:t>Refer</w:t>
      </w:r>
      <w:r w:rsidRPr="00850209">
        <w:rPr>
          <w:spacing w:val="-3"/>
        </w:rPr>
        <w:t xml:space="preserve"> </w:t>
      </w:r>
      <w:r w:rsidRPr="00850209">
        <w:t>to</w:t>
      </w:r>
      <w:r w:rsidRPr="00850209">
        <w:rPr>
          <w:spacing w:val="-1"/>
        </w:rPr>
        <w:t xml:space="preserve"> </w:t>
      </w:r>
      <w:hyperlink w:anchor="bookmark2" w:history="1">
        <w:r w:rsidRPr="00850209">
          <w:t>Figure</w:t>
        </w:r>
        <w:r w:rsidRPr="00850209">
          <w:rPr>
            <w:spacing w:val="-3"/>
          </w:rPr>
          <w:t xml:space="preserve"> </w:t>
        </w:r>
        <w:r w:rsidRPr="00850209">
          <w:t>17-6</w:t>
        </w:r>
        <w:r w:rsidRPr="00850209">
          <w:rPr>
            <w:spacing w:val="-3"/>
          </w:rPr>
          <w:t xml:space="preserve"> </w:t>
        </w:r>
        <w:r w:rsidRPr="00850209">
          <w:t>(SERVICE</w:t>
        </w:r>
        <w:r w:rsidRPr="00850209">
          <w:rPr>
            <w:spacing w:val="-2"/>
          </w:rPr>
          <w:t xml:space="preserve"> </w:t>
        </w:r>
        <w:r w:rsidRPr="00850209">
          <w:t>field</w:t>
        </w:r>
        <w:r w:rsidRPr="00850209">
          <w:rPr>
            <w:spacing w:val="-2"/>
          </w:rPr>
          <w:t xml:space="preserve"> </w:t>
        </w:r>
        <w:r w:rsidRPr="00850209">
          <w:t>bit</w:t>
        </w:r>
        <w:r w:rsidRPr="00850209">
          <w:rPr>
            <w:spacing w:val="-2"/>
          </w:rPr>
          <w:t xml:space="preserve"> </w:t>
        </w:r>
        <w:r w:rsidRPr="00850209">
          <w:t>assignment).</w:t>
        </w:r>
      </w:hyperlink>
    </w:p>
    <w:p w14:paraId="4FE918F9" w14:textId="77777777" w:rsidR="003A05AF" w:rsidRDefault="003A05AF" w:rsidP="003A05AF">
      <w:pPr>
        <w:pStyle w:val="af4"/>
        <w:kinsoku w:val="0"/>
        <w:overflowPunct w:val="0"/>
        <w:spacing w:before="11"/>
        <w:rPr>
          <w:sz w:val="29"/>
          <w:szCs w:val="29"/>
        </w:rPr>
      </w:pPr>
    </w:p>
    <w:tbl>
      <w:tblPr>
        <w:tblW w:w="0" w:type="auto"/>
        <w:tblInd w:w="343" w:type="dxa"/>
        <w:tblLayout w:type="fixed"/>
        <w:tblCellMar>
          <w:left w:w="0" w:type="dxa"/>
          <w:right w:w="0" w:type="dxa"/>
        </w:tblCellMar>
        <w:tblLook w:val="0000" w:firstRow="0" w:lastRow="0" w:firstColumn="0" w:lastColumn="0" w:noHBand="0" w:noVBand="0"/>
      </w:tblPr>
      <w:tblGrid>
        <w:gridCol w:w="1000"/>
        <w:gridCol w:w="501"/>
        <w:gridCol w:w="500"/>
        <w:gridCol w:w="501"/>
        <w:gridCol w:w="501"/>
        <w:gridCol w:w="500"/>
        <w:gridCol w:w="501"/>
        <w:gridCol w:w="501"/>
        <w:gridCol w:w="901"/>
        <w:gridCol w:w="440"/>
        <w:gridCol w:w="441"/>
        <w:gridCol w:w="441"/>
        <w:gridCol w:w="440"/>
        <w:gridCol w:w="441"/>
        <w:gridCol w:w="441"/>
        <w:gridCol w:w="440"/>
      </w:tblGrid>
      <w:tr w:rsidR="003A05AF" w14:paraId="4EBC72E6" w14:textId="77777777" w:rsidTr="00A31B73">
        <w:trPr>
          <w:trHeight w:val="354"/>
        </w:trPr>
        <w:tc>
          <w:tcPr>
            <w:tcW w:w="1000" w:type="dxa"/>
            <w:tcBorders>
              <w:top w:val="single" w:sz="2" w:space="0" w:color="000000"/>
              <w:left w:val="single" w:sz="2" w:space="0" w:color="000000"/>
              <w:bottom w:val="single" w:sz="2" w:space="0" w:color="000000"/>
              <w:right w:val="single" w:sz="2" w:space="0" w:color="000000"/>
            </w:tcBorders>
          </w:tcPr>
          <w:p w14:paraId="3C6FF867" w14:textId="77777777" w:rsidR="003A05AF" w:rsidRDefault="003A05AF" w:rsidP="00A31B73">
            <w:pPr>
              <w:pStyle w:val="TableParagraph"/>
              <w:kinsoku w:val="0"/>
              <w:overflowPunct w:val="0"/>
              <w:spacing w:before="69"/>
              <w:ind w:left="119"/>
              <w:rPr>
                <w:sz w:val="18"/>
                <w:szCs w:val="18"/>
              </w:rPr>
            </w:pPr>
            <w:r>
              <w:rPr>
                <w:sz w:val="18"/>
                <w:szCs w:val="18"/>
              </w:rPr>
              <w:t>Condition</w:t>
            </w:r>
          </w:p>
        </w:tc>
        <w:tc>
          <w:tcPr>
            <w:tcW w:w="3505" w:type="dxa"/>
            <w:gridSpan w:val="7"/>
            <w:tcBorders>
              <w:top w:val="single" w:sz="2" w:space="0" w:color="000000"/>
              <w:left w:val="single" w:sz="2" w:space="0" w:color="000000"/>
              <w:bottom w:val="single" w:sz="2" w:space="0" w:color="000000"/>
              <w:right w:val="single" w:sz="2" w:space="0" w:color="000000"/>
            </w:tcBorders>
          </w:tcPr>
          <w:p w14:paraId="2E994922" w14:textId="77777777" w:rsidR="003A05AF" w:rsidRDefault="003A05AF" w:rsidP="00A31B73">
            <w:pPr>
              <w:pStyle w:val="TableParagraph"/>
              <w:kinsoku w:val="0"/>
              <w:overflowPunct w:val="0"/>
              <w:spacing w:before="69"/>
              <w:ind w:left="903"/>
              <w:rPr>
                <w:sz w:val="18"/>
                <w:szCs w:val="18"/>
              </w:rPr>
            </w:pPr>
            <w:r>
              <w:rPr>
                <w:sz w:val="18"/>
                <w:szCs w:val="18"/>
              </w:rPr>
              <w:t>Scrambler</w:t>
            </w:r>
            <w:r>
              <w:rPr>
                <w:spacing w:val="-6"/>
                <w:sz w:val="18"/>
                <w:szCs w:val="18"/>
              </w:rPr>
              <w:t xml:space="preserve"> </w:t>
            </w:r>
            <w:r>
              <w:rPr>
                <w:sz w:val="18"/>
                <w:szCs w:val="18"/>
              </w:rPr>
              <w:t>initialization</w:t>
            </w:r>
          </w:p>
        </w:tc>
        <w:tc>
          <w:tcPr>
            <w:tcW w:w="3985" w:type="dxa"/>
            <w:gridSpan w:val="8"/>
            <w:tcBorders>
              <w:top w:val="single" w:sz="2" w:space="0" w:color="000000"/>
              <w:left w:val="single" w:sz="2" w:space="0" w:color="000000"/>
              <w:bottom w:val="single" w:sz="2" w:space="0" w:color="000000"/>
              <w:right w:val="single" w:sz="2" w:space="0" w:color="000000"/>
            </w:tcBorders>
          </w:tcPr>
          <w:p w14:paraId="49975C4B" w14:textId="77777777" w:rsidR="003A05AF" w:rsidRDefault="003A05AF" w:rsidP="00A31B73">
            <w:pPr>
              <w:pStyle w:val="TableParagraph"/>
              <w:kinsoku w:val="0"/>
              <w:overflowPunct w:val="0"/>
              <w:spacing w:before="69"/>
              <w:ind w:left="1048"/>
              <w:rPr>
                <w:sz w:val="18"/>
                <w:szCs w:val="18"/>
              </w:rPr>
            </w:pPr>
            <w:r>
              <w:rPr>
                <w:sz w:val="18"/>
                <w:szCs w:val="18"/>
              </w:rPr>
              <w:t>Remaining</w:t>
            </w:r>
            <w:r>
              <w:rPr>
                <w:spacing w:val="-7"/>
                <w:sz w:val="18"/>
                <w:szCs w:val="18"/>
              </w:rPr>
              <w:t xml:space="preserve"> </w:t>
            </w:r>
            <w:r>
              <w:rPr>
                <w:sz w:val="18"/>
                <w:szCs w:val="18"/>
              </w:rPr>
              <w:t>SERVICE</w:t>
            </w:r>
            <w:r>
              <w:rPr>
                <w:spacing w:val="-7"/>
                <w:sz w:val="18"/>
                <w:szCs w:val="18"/>
              </w:rPr>
              <w:t xml:space="preserve"> </w:t>
            </w:r>
            <w:r>
              <w:rPr>
                <w:sz w:val="18"/>
                <w:szCs w:val="18"/>
              </w:rPr>
              <w:t>bits</w:t>
            </w:r>
          </w:p>
        </w:tc>
      </w:tr>
      <w:tr w:rsidR="003A05AF" w14:paraId="06FF020B" w14:textId="77777777" w:rsidTr="00A31B73">
        <w:trPr>
          <w:trHeight w:val="355"/>
        </w:trPr>
        <w:tc>
          <w:tcPr>
            <w:tcW w:w="1000" w:type="dxa"/>
            <w:tcBorders>
              <w:top w:val="single" w:sz="2" w:space="0" w:color="000000"/>
              <w:left w:val="single" w:sz="2" w:space="0" w:color="000000"/>
              <w:bottom w:val="single" w:sz="2" w:space="0" w:color="000000"/>
              <w:right w:val="single" w:sz="2" w:space="0" w:color="000000"/>
            </w:tcBorders>
          </w:tcPr>
          <w:p w14:paraId="2E90D09A" w14:textId="77777777" w:rsidR="003A05AF" w:rsidRDefault="003A05AF" w:rsidP="00A31B73">
            <w:pPr>
              <w:pStyle w:val="TableParagraph"/>
              <w:kinsoku w:val="0"/>
              <w:overflowPunct w:val="0"/>
              <w:spacing w:before="69"/>
              <w:ind w:left="119"/>
              <w:rPr>
                <w:sz w:val="18"/>
                <w:szCs w:val="18"/>
              </w:rPr>
            </w:pPr>
            <w:r>
              <w:rPr>
                <w:sz w:val="18"/>
                <w:szCs w:val="18"/>
              </w:rPr>
              <w:t>A</w:t>
            </w:r>
          </w:p>
        </w:tc>
        <w:tc>
          <w:tcPr>
            <w:tcW w:w="501" w:type="dxa"/>
            <w:vMerge w:val="restart"/>
            <w:tcBorders>
              <w:top w:val="single" w:sz="2" w:space="0" w:color="000000"/>
              <w:left w:val="single" w:sz="2" w:space="0" w:color="000000"/>
              <w:bottom w:val="single" w:sz="2" w:space="0" w:color="000000"/>
              <w:right w:val="single" w:sz="2" w:space="0" w:color="000000"/>
            </w:tcBorders>
          </w:tcPr>
          <w:p w14:paraId="049F5EC5" w14:textId="77777777" w:rsidR="003A05AF" w:rsidRDefault="003A05AF" w:rsidP="00A31B73">
            <w:pPr>
              <w:pStyle w:val="TableParagraph"/>
              <w:kinsoku w:val="0"/>
              <w:overflowPunct w:val="0"/>
              <w:spacing w:before="69"/>
              <w:ind w:left="124"/>
              <w:rPr>
                <w:sz w:val="18"/>
                <w:szCs w:val="18"/>
              </w:rPr>
            </w:pPr>
            <w:r>
              <w:rPr>
                <w:sz w:val="18"/>
                <w:szCs w:val="18"/>
              </w:rPr>
              <w:t>“0”</w:t>
            </w:r>
          </w:p>
        </w:tc>
        <w:tc>
          <w:tcPr>
            <w:tcW w:w="500" w:type="dxa"/>
            <w:vMerge w:val="restart"/>
            <w:tcBorders>
              <w:top w:val="single" w:sz="2" w:space="0" w:color="000000"/>
              <w:left w:val="single" w:sz="2" w:space="0" w:color="000000"/>
              <w:bottom w:val="single" w:sz="2" w:space="0" w:color="000000"/>
              <w:right w:val="single" w:sz="2" w:space="0" w:color="000000"/>
            </w:tcBorders>
          </w:tcPr>
          <w:p w14:paraId="71034F3B" w14:textId="77777777" w:rsidR="003A05AF" w:rsidRDefault="003A05AF" w:rsidP="00A31B73">
            <w:pPr>
              <w:pStyle w:val="TableParagraph"/>
              <w:kinsoku w:val="0"/>
              <w:overflowPunct w:val="0"/>
              <w:spacing w:before="69"/>
              <w:ind w:left="123"/>
              <w:rPr>
                <w:sz w:val="18"/>
                <w:szCs w:val="18"/>
              </w:rPr>
            </w:pPr>
            <w:r>
              <w:rPr>
                <w:sz w:val="18"/>
                <w:szCs w:val="18"/>
              </w:rPr>
              <w:t>“0”</w:t>
            </w:r>
          </w:p>
        </w:tc>
        <w:tc>
          <w:tcPr>
            <w:tcW w:w="501" w:type="dxa"/>
            <w:vMerge w:val="restart"/>
            <w:tcBorders>
              <w:top w:val="single" w:sz="2" w:space="0" w:color="000000"/>
              <w:left w:val="single" w:sz="2" w:space="0" w:color="000000"/>
              <w:bottom w:val="single" w:sz="2" w:space="0" w:color="000000"/>
              <w:right w:val="single" w:sz="2" w:space="0" w:color="000000"/>
            </w:tcBorders>
          </w:tcPr>
          <w:p w14:paraId="270375F5" w14:textId="77777777" w:rsidR="003A05AF" w:rsidRDefault="003A05AF" w:rsidP="00A31B73">
            <w:pPr>
              <w:pStyle w:val="TableParagraph"/>
              <w:kinsoku w:val="0"/>
              <w:overflowPunct w:val="0"/>
              <w:spacing w:before="69"/>
              <w:ind w:left="124"/>
              <w:rPr>
                <w:sz w:val="18"/>
                <w:szCs w:val="18"/>
              </w:rPr>
            </w:pPr>
            <w:r>
              <w:rPr>
                <w:sz w:val="18"/>
                <w:szCs w:val="18"/>
              </w:rPr>
              <w:t>“0”</w:t>
            </w:r>
          </w:p>
        </w:tc>
        <w:tc>
          <w:tcPr>
            <w:tcW w:w="501" w:type="dxa"/>
            <w:vMerge w:val="restart"/>
            <w:tcBorders>
              <w:top w:val="single" w:sz="2" w:space="0" w:color="000000"/>
              <w:left w:val="single" w:sz="2" w:space="0" w:color="000000"/>
              <w:bottom w:val="single" w:sz="2" w:space="0" w:color="000000"/>
              <w:right w:val="single" w:sz="2" w:space="0" w:color="000000"/>
            </w:tcBorders>
          </w:tcPr>
          <w:p w14:paraId="4AD104A8" w14:textId="77777777" w:rsidR="003A05AF" w:rsidRDefault="003A05AF" w:rsidP="00A31B73">
            <w:pPr>
              <w:pStyle w:val="TableParagraph"/>
              <w:kinsoku w:val="0"/>
              <w:overflowPunct w:val="0"/>
              <w:spacing w:before="69"/>
              <w:ind w:left="122"/>
              <w:rPr>
                <w:sz w:val="18"/>
                <w:szCs w:val="18"/>
              </w:rPr>
            </w:pPr>
            <w:r>
              <w:rPr>
                <w:sz w:val="18"/>
                <w:szCs w:val="18"/>
              </w:rPr>
              <w:t>“0”</w:t>
            </w:r>
          </w:p>
        </w:tc>
        <w:tc>
          <w:tcPr>
            <w:tcW w:w="500" w:type="dxa"/>
            <w:vMerge w:val="restart"/>
            <w:tcBorders>
              <w:top w:val="single" w:sz="2" w:space="0" w:color="000000"/>
              <w:left w:val="single" w:sz="2" w:space="0" w:color="000000"/>
              <w:bottom w:val="single" w:sz="2" w:space="0" w:color="000000"/>
              <w:right w:val="single" w:sz="2" w:space="0" w:color="000000"/>
            </w:tcBorders>
          </w:tcPr>
          <w:p w14:paraId="4FAC73E7" w14:textId="77777777" w:rsidR="003A05AF" w:rsidRDefault="003A05AF" w:rsidP="00A31B73">
            <w:pPr>
              <w:pStyle w:val="TableParagraph"/>
              <w:kinsoku w:val="0"/>
              <w:overflowPunct w:val="0"/>
              <w:spacing w:before="69"/>
              <w:ind w:left="121"/>
              <w:rPr>
                <w:sz w:val="18"/>
                <w:szCs w:val="18"/>
              </w:rPr>
            </w:pPr>
            <w:r>
              <w:rPr>
                <w:sz w:val="18"/>
                <w:szCs w:val="18"/>
              </w:rPr>
              <w:t>“0”</w:t>
            </w:r>
          </w:p>
        </w:tc>
        <w:tc>
          <w:tcPr>
            <w:tcW w:w="501" w:type="dxa"/>
            <w:vMerge w:val="restart"/>
            <w:tcBorders>
              <w:top w:val="single" w:sz="2" w:space="0" w:color="000000"/>
              <w:left w:val="single" w:sz="2" w:space="0" w:color="000000"/>
              <w:bottom w:val="single" w:sz="2" w:space="0" w:color="000000"/>
              <w:right w:val="single" w:sz="2" w:space="0" w:color="000000"/>
            </w:tcBorders>
          </w:tcPr>
          <w:p w14:paraId="25E73AB6" w14:textId="77777777" w:rsidR="003A05AF" w:rsidRDefault="003A05AF" w:rsidP="00A31B73">
            <w:pPr>
              <w:pStyle w:val="TableParagraph"/>
              <w:kinsoku w:val="0"/>
              <w:overflowPunct w:val="0"/>
              <w:spacing w:before="69"/>
              <w:ind w:left="122"/>
              <w:rPr>
                <w:sz w:val="18"/>
                <w:szCs w:val="18"/>
              </w:rPr>
            </w:pPr>
            <w:r>
              <w:rPr>
                <w:sz w:val="18"/>
                <w:szCs w:val="18"/>
              </w:rPr>
              <w:t>“0”</w:t>
            </w:r>
          </w:p>
        </w:tc>
        <w:tc>
          <w:tcPr>
            <w:tcW w:w="501" w:type="dxa"/>
            <w:vMerge w:val="restart"/>
            <w:tcBorders>
              <w:top w:val="single" w:sz="2" w:space="0" w:color="000000"/>
              <w:left w:val="single" w:sz="2" w:space="0" w:color="000000"/>
              <w:bottom w:val="single" w:sz="2" w:space="0" w:color="000000"/>
              <w:right w:val="single" w:sz="2" w:space="0" w:color="000000"/>
            </w:tcBorders>
          </w:tcPr>
          <w:p w14:paraId="32C43122" w14:textId="77777777" w:rsidR="003A05AF" w:rsidRDefault="003A05AF" w:rsidP="00A31B73">
            <w:pPr>
              <w:pStyle w:val="TableParagraph"/>
              <w:kinsoku w:val="0"/>
              <w:overflowPunct w:val="0"/>
              <w:spacing w:before="69"/>
              <w:ind w:left="121"/>
              <w:rPr>
                <w:sz w:val="18"/>
                <w:szCs w:val="18"/>
              </w:rPr>
            </w:pPr>
            <w:r>
              <w:rPr>
                <w:sz w:val="18"/>
                <w:szCs w:val="18"/>
              </w:rPr>
              <w:t>“0”</w:t>
            </w:r>
          </w:p>
        </w:tc>
        <w:tc>
          <w:tcPr>
            <w:tcW w:w="901" w:type="dxa"/>
            <w:tcBorders>
              <w:top w:val="single" w:sz="2" w:space="0" w:color="000000"/>
              <w:left w:val="single" w:sz="2" w:space="0" w:color="000000"/>
              <w:bottom w:val="single" w:sz="2" w:space="0" w:color="000000"/>
              <w:right w:val="single" w:sz="2" w:space="0" w:color="000000"/>
            </w:tcBorders>
          </w:tcPr>
          <w:p w14:paraId="2B9DB71A" w14:textId="77777777" w:rsidR="003A05AF" w:rsidRDefault="003A05AF" w:rsidP="00A31B73">
            <w:pPr>
              <w:pStyle w:val="TableParagraph"/>
              <w:kinsoku w:val="0"/>
              <w:overflowPunct w:val="0"/>
              <w:spacing w:before="69"/>
              <w:ind w:right="2"/>
              <w:jc w:val="center"/>
              <w:rPr>
                <w:sz w:val="18"/>
                <w:szCs w:val="18"/>
              </w:rPr>
            </w:pPr>
            <w:r>
              <w:rPr>
                <w:sz w:val="18"/>
                <w:szCs w:val="18"/>
              </w:rPr>
              <w:t>R</w:t>
            </w:r>
          </w:p>
        </w:tc>
        <w:tc>
          <w:tcPr>
            <w:tcW w:w="440" w:type="dxa"/>
            <w:vMerge w:val="restart"/>
            <w:tcBorders>
              <w:top w:val="single" w:sz="2" w:space="0" w:color="000000"/>
              <w:left w:val="single" w:sz="2" w:space="0" w:color="000000"/>
              <w:bottom w:val="single" w:sz="2" w:space="0" w:color="000000"/>
              <w:right w:val="single" w:sz="2" w:space="0" w:color="000000"/>
            </w:tcBorders>
          </w:tcPr>
          <w:p w14:paraId="5C861A70" w14:textId="77777777" w:rsidR="003A05AF" w:rsidRDefault="003A05AF" w:rsidP="00A31B73">
            <w:pPr>
              <w:pStyle w:val="TableParagraph"/>
              <w:kinsoku w:val="0"/>
              <w:overflowPunct w:val="0"/>
              <w:spacing w:before="69"/>
              <w:ind w:right="4"/>
              <w:jc w:val="center"/>
              <w:rPr>
                <w:sz w:val="18"/>
                <w:szCs w:val="18"/>
              </w:rPr>
            </w:pPr>
            <w:r>
              <w:rPr>
                <w:sz w:val="18"/>
                <w:szCs w:val="18"/>
              </w:rPr>
              <w:t>R</w:t>
            </w:r>
          </w:p>
        </w:tc>
        <w:tc>
          <w:tcPr>
            <w:tcW w:w="441" w:type="dxa"/>
            <w:vMerge w:val="restart"/>
            <w:tcBorders>
              <w:top w:val="single" w:sz="2" w:space="0" w:color="000000"/>
              <w:left w:val="single" w:sz="2" w:space="0" w:color="000000"/>
              <w:bottom w:val="single" w:sz="2" w:space="0" w:color="000000"/>
              <w:right w:val="single" w:sz="2" w:space="0" w:color="000000"/>
            </w:tcBorders>
          </w:tcPr>
          <w:p w14:paraId="1FB12B28" w14:textId="77777777" w:rsidR="003A05AF" w:rsidRDefault="003A05AF" w:rsidP="00A31B73">
            <w:pPr>
              <w:pStyle w:val="TableParagraph"/>
              <w:kinsoku w:val="0"/>
              <w:overflowPunct w:val="0"/>
              <w:spacing w:before="69"/>
              <w:ind w:right="4"/>
              <w:jc w:val="center"/>
              <w:rPr>
                <w:sz w:val="18"/>
                <w:szCs w:val="18"/>
              </w:rPr>
            </w:pPr>
            <w:r>
              <w:rPr>
                <w:sz w:val="18"/>
                <w:szCs w:val="18"/>
              </w:rPr>
              <w:t>R</w:t>
            </w:r>
          </w:p>
        </w:tc>
        <w:tc>
          <w:tcPr>
            <w:tcW w:w="441" w:type="dxa"/>
            <w:vMerge w:val="restart"/>
            <w:tcBorders>
              <w:top w:val="single" w:sz="2" w:space="0" w:color="000000"/>
              <w:left w:val="single" w:sz="2" w:space="0" w:color="000000"/>
              <w:bottom w:val="single" w:sz="2" w:space="0" w:color="000000"/>
              <w:right w:val="single" w:sz="2" w:space="0" w:color="000000"/>
            </w:tcBorders>
          </w:tcPr>
          <w:p w14:paraId="6AD169A8" w14:textId="77777777" w:rsidR="003A05AF" w:rsidRDefault="003A05AF" w:rsidP="00A31B73">
            <w:pPr>
              <w:pStyle w:val="TableParagraph"/>
              <w:kinsoku w:val="0"/>
              <w:overflowPunct w:val="0"/>
              <w:spacing w:before="69"/>
              <w:ind w:right="8"/>
              <w:jc w:val="center"/>
              <w:rPr>
                <w:sz w:val="18"/>
                <w:szCs w:val="18"/>
              </w:rPr>
            </w:pPr>
            <w:r>
              <w:rPr>
                <w:sz w:val="18"/>
                <w:szCs w:val="18"/>
              </w:rPr>
              <w:t>R</w:t>
            </w:r>
          </w:p>
        </w:tc>
        <w:tc>
          <w:tcPr>
            <w:tcW w:w="440" w:type="dxa"/>
            <w:vMerge w:val="restart"/>
            <w:tcBorders>
              <w:top w:val="single" w:sz="2" w:space="0" w:color="000000"/>
              <w:left w:val="single" w:sz="2" w:space="0" w:color="000000"/>
              <w:bottom w:val="single" w:sz="2" w:space="0" w:color="000000"/>
              <w:right w:val="single" w:sz="2" w:space="0" w:color="000000"/>
            </w:tcBorders>
          </w:tcPr>
          <w:p w14:paraId="7ECF40D9" w14:textId="77777777" w:rsidR="003A05AF" w:rsidRDefault="003A05AF" w:rsidP="00A31B73">
            <w:pPr>
              <w:pStyle w:val="TableParagraph"/>
              <w:kinsoku w:val="0"/>
              <w:overflowPunct w:val="0"/>
              <w:spacing w:before="69"/>
              <w:ind w:right="8"/>
              <w:jc w:val="center"/>
              <w:rPr>
                <w:sz w:val="18"/>
                <w:szCs w:val="18"/>
              </w:rPr>
            </w:pPr>
            <w:r>
              <w:rPr>
                <w:sz w:val="18"/>
                <w:szCs w:val="18"/>
              </w:rPr>
              <w:t>R</w:t>
            </w:r>
          </w:p>
        </w:tc>
        <w:tc>
          <w:tcPr>
            <w:tcW w:w="441" w:type="dxa"/>
            <w:vMerge w:val="restart"/>
            <w:tcBorders>
              <w:top w:val="single" w:sz="2" w:space="0" w:color="000000"/>
              <w:left w:val="single" w:sz="2" w:space="0" w:color="000000"/>
              <w:bottom w:val="single" w:sz="2" w:space="0" w:color="000000"/>
              <w:right w:val="single" w:sz="2" w:space="0" w:color="000000"/>
            </w:tcBorders>
          </w:tcPr>
          <w:p w14:paraId="6FF7B78B" w14:textId="77777777" w:rsidR="003A05AF" w:rsidRDefault="003A05AF" w:rsidP="00A31B73">
            <w:pPr>
              <w:pStyle w:val="TableParagraph"/>
              <w:kinsoku w:val="0"/>
              <w:overflowPunct w:val="0"/>
              <w:spacing w:before="69"/>
              <w:ind w:right="8"/>
              <w:jc w:val="center"/>
              <w:rPr>
                <w:sz w:val="18"/>
                <w:szCs w:val="18"/>
              </w:rPr>
            </w:pPr>
            <w:r>
              <w:rPr>
                <w:sz w:val="18"/>
                <w:szCs w:val="18"/>
              </w:rPr>
              <w:t>R</w:t>
            </w:r>
          </w:p>
        </w:tc>
        <w:tc>
          <w:tcPr>
            <w:tcW w:w="441" w:type="dxa"/>
            <w:vMerge w:val="restart"/>
            <w:tcBorders>
              <w:top w:val="single" w:sz="2" w:space="0" w:color="000000"/>
              <w:left w:val="single" w:sz="2" w:space="0" w:color="000000"/>
              <w:bottom w:val="single" w:sz="2" w:space="0" w:color="000000"/>
              <w:right w:val="single" w:sz="2" w:space="0" w:color="000000"/>
            </w:tcBorders>
          </w:tcPr>
          <w:p w14:paraId="0D49534C" w14:textId="77777777" w:rsidR="003A05AF" w:rsidRDefault="003A05AF" w:rsidP="00A31B73">
            <w:pPr>
              <w:pStyle w:val="TableParagraph"/>
              <w:kinsoku w:val="0"/>
              <w:overflowPunct w:val="0"/>
              <w:spacing w:before="69"/>
              <w:ind w:right="12"/>
              <w:jc w:val="center"/>
              <w:rPr>
                <w:sz w:val="18"/>
                <w:szCs w:val="18"/>
              </w:rPr>
            </w:pPr>
            <w:r>
              <w:rPr>
                <w:sz w:val="18"/>
                <w:szCs w:val="18"/>
              </w:rPr>
              <w:t>R</w:t>
            </w:r>
          </w:p>
        </w:tc>
        <w:tc>
          <w:tcPr>
            <w:tcW w:w="440" w:type="dxa"/>
            <w:vMerge w:val="restart"/>
            <w:tcBorders>
              <w:top w:val="single" w:sz="2" w:space="0" w:color="000000"/>
              <w:left w:val="single" w:sz="2" w:space="0" w:color="000000"/>
              <w:bottom w:val="single" w:sz="2" w:space="0" w:color="000000"/>
              <w:right w:val="single" w:sz="2" w:space="0" w:color="000000"/>
            </w:tcBorders>
          </w:tcPr>
          <w:p w14:paraId="510D5191" w14:textId="77777777" w:rsidR="003A05AF" w:rsidRDefault="003A05AF" w:rsidP="00A31B73">
            <w:pPr>
              <w:pStyle w:val="TableParagraph"/>
              <w:kinsoku w:val="0"/>
              <w:overflowPunct w:val="0"/>
              <w:spacing w:before="69"/>
              <w:ind w:right="12"/>
              <w:jc w:val="center"/>
              <w:rPr>
                <w:sz w:val="18"/>
                <w:szCs w:val="18"/>
              </w:rPr>
            </w:pPr>
            <w:r>
              <w:rPr>
                <w:sz w:val="18"/>
                <w:szCs w:val="18"/>
              </w:rPr>
              <w:t>R</w:t>
            </w:r>
          </w:p>
        </w:tc>
      </w:tr>
      <w:tr w:rsidR="003A05AF" w14:paraId="1AEAADC9" w14:textId="77777777" w:rsidTr="00A31B73">
        <w:trPr>
          <w:trHeight w:val="1355"/>
        </w:trPr>
        <w:tc>
          <w:tcPr>
            <w:tcW w:w="1000" w:type="dxa"/>
            <w:tcBorders>
              <w:top w:val="single" w:sz="2" w:space="0" w:color="000000"/>
              <w:left w:val="single" w:sz="2" w:space="0" w:color="000000"/>
              <w:bottom w:val="single" w:sz="2" w:space="0" w:color="000000"/>
              <w:right w:val="single" w:sz="2" w:space="0" w:color="000000"/>
            </w:tcBorders>
          </w:tcPr>
          <w:p w14:paraId="7FFE15B7" w14:textId="77777777" w:rsidR="003A05AF" w:rsidRDefault="003A05AF" w:rsidP="00A31B73">
            <w:pPr>
              <w:pStyle w:val="TableParagraph"/>
              <w:kinsoku w:val="0"/>
              <w:overflowPunct w:val="0"/>
              <w:spacing w:before="69"/>
              <w:ind w:left="119"/>
              <w:rPr>
                <w:sz w:val="18"/>
                <w:szCs w:val="18"/>
              </w:rPr>
            </w:pPr>
            <w:r>
              <w:rPr>
                <w:sz w:val="18"/>
                <w:szCs w:val="18"/>
              </w:rPr>
              <w:t>B</w:t>
            </w:r>
          </w:p>
        </w:tc>
        <w:tc>
          <w:tcPr>
            <w:tcW w:w="501" w:type="dxa"/>
            <w:vMerge/>
            <w:tcBorders>
              <w:top w:val="nil"/>
              <w:left w:val="single" w:sz="2" w:space="0" w:color="000000"/>
              <w:bottom w:val="single" w:sz="2" w:space="0" w:color="000000"/>
              <w:right w:val="single" w:sz="2" w:space="0" w:color="000000"/>
            </w:tcBorders>
          </w:tcPr>
          <w:p w14:paraId="519416C0" w14:textId="77777777" w:rsidR="003A05AF" w:rsidRDefault="003A05AF" w:rsidP="00A31B73">
            <w:pPr>
              <w:pStyle w:val="af4"/>
              <w:kinsoku w:val="0"/>
              <w:overflowPunct w:val="0"/>
              <w:spacing w:before="11"/>
              <w:rPr>
                <w:sz w:val="2"/>
                <w:szCs w:val="2"/>
              </w:rPr>
            </w:pPr>
          </w:p>
        </w:tc>
        <w:tc>
          <w:tcPr>
            <w:tcW w:w="500" w:type="dxa"/>
            <w:vMerge/>
            <w:tcBorders>
              <w:top w:val="nil"/>
              <w:left w:val="single" w:sz="2" w:space="0" w:color="000000"/>
              <w:bottom w:val="single" w:sz="2" w:space="0" w:color="000000"/>
              <w:right w:val="single" w:sz="2" w:space="0" w:color="000000"/>
            </w:tcBorders>
          </w:tcPr>
          <w:p w14:paraId="39399499" w14:textId="77777777" w:rsidR="003A05AF" w:rsidRDefault="003A05AF" w:rsidP="00A31B73">
            <w:pPr>
              <w:pStyle w:val="af4"/>
              <w:kinsoku w:val="0"/>
              <w:overflowPunct w:val="0"/>
              <w:spacing w:before="11"/>
              <w:rPr>
                <w:sz w:val="2"/>
                <w:szCs w:val="2"/>
              </w:rPr>
            </w:pPr>
          </w:p>
        </w:tc>
        <w:tc>
          <w:tcPr>
            <w:tcW w:w="501" w:type="dxa"/>
            <w:vMerge/>
            <w:tcBorders>
              <w:top w:val="nil"/>
              <w:left w:val="single" w:sz="2" w:space="0" w:color="000000"/>
              <w:bottom w:val="single" w:sz="2" w:space="0" w:color="000000"/>
              <w:right w:val="single" w:sz="2" w:space="0" w:color="000000"/>
            </w:tcBorders>
          </w:tcPr>
          <w:p w14:paraId="71068B0B" w14:textId="77777777" w:rsidR="003A05AF" w:rsidRDefault="003A05AF" w:rsidP="00A31B73">
            <w:pPr>
              <w:pStyle w:val="af4"/>
              <w:kinsoku w:val="0"/>
              <w:overflowPunct w:val="0"/>
              <w:spacing w:before="11"/>
              <w:rPr>
                <w:sz w:val="2"/>
                <w:szCs w:val="2"/>
              </w:rPr>
            </w:pPr>
          </w:p>
        </w:tc>
        <w:tc>
          <w:tcPr>
            <w:tcW w:w="501" w:type="dxa"/>
            <w:vMerge/>
            <w:tcBorders>
              <w:top w:val="nil"/>
              <w:left w:val="single" w:sz="2" w:space="0" w:color="000000"/>
              <w:bottom w:val="single" w:sz="2" w:space="0" w:color="000000"/>
              <w:right w:val="single" w:sz="2" w:space="0" w:color="000000"/>
            </w:tcBorders>
          </w:tcPr>
          <w:p w14:paraId="2311208E" w14:textId="77777777" w:rsidR="003A05AF" w:rsidRDefault="003A05AF" w:rsidP="00A31B73">
            <w:pPr>
              <w:pStyle w:val="af4"/>
              <w:kinsoku w:val="0"/>
              <w:overflowPunct w:val="0"/>
              <w:spacing w:before="11"/>
              <w:rPr>
                <w:sz w:val="2"/>
                <w:szCs w:val="2"/>
              </w:rPr>
            </w:pPr>
          </w:p>
        </w:tc>
        <w:tc>
          <w:tcPr>
            <w:tcW w:w="500" w:type="dxa"/>
            <w:vMerge/>
            <w:tcBorders>
              <w:top w:val="nil"/>
              <w:left w:val="single" w:sz="2" w:space="0" w:color="000000"/>
              <w:bottom w:val="single" w:sz="2" w:space="0" w:color="000000"/>
              <w:right w:val="single" w:sz="2" w:space="0" w:color="000000"/>
            </w:tcBorders>
          </w:tcPr>
          <w:p w14:paraId="631AAF4A" w14:textId="77777777" w:rsidR="003A05AF" w:rsidRDefault="003A05AF" w:rsidP="00A31B73">
            <w:pPr>
              <w:pStyle w:val="af4"/>
              <w:kinsoku w:val="0"/>
              <w:overflowPunct w:val="0"/>
              <w:spacing w:before="11"/>
              <w:rPr>
                <w:sz w:val="2"/>
                <w:szCs w:val="2"/>
              </w:rPr>
            </w:pPr>
          </w:p>
        </w:tc>
        <w:tc>
          <w:tcPr>
            <w:tcW w:w="501" w:type="dxa"/>
            <w:vMerge/>
            <w:tcBorders>
              <w:top w:val="nil"/>
              <w:left w:val="single" w:sz="2" w:space="0" w:color="000000"/>
              <w:bottom w:val="single" w:sz="2" w:space="0" w:color="000000"/>
              <w:right w:val="single" w:sz="2" w:space="0" w:color="000000"/>
            </w:tcBorders>
          </w:tcPr>
          <w:p w14:paraId="11C3A392" w14:textId="77777777" w:rsidR="003A05AF" w:rsidRDefault="003A05AF" w:rsidP="00A31B73">
            <w:pPr>
              <w:pStyle w:val="af4"/>
              <w:kinsoku w:val="0"/>
              <w:overflowPunct w:val="0"/>
              <w:spacing w:before="11"/>
              <w:rPr>
                <w:sz w:val="2"/>
                <w:szCs w:val="2"/>
              </w:rPr>
            </w:pPr>
          </w:p>
        </w:tc>
        <w:tc>
          <w:tcPr>
            <w:tcW w:w="501" w:type="dxa"/>
            <w:vMerge/>
            <w:tcBorders>
              <w:top w:val="nil"/>
              <w:left w:val="single" w:sz="2" w:space="0" w:color="000000"/>
              <w:bottom w:val="single" w:sz="2" w:space="0" w:color="000000"/>
              <w:right w:val="single" w:sz="2" w:space="0" w:color="000000"/>
            </w:tcBorders>
          </w:tcPr>
          <w:p w14:paraId="1966CAEB" w14:textId="77777777" w:rsidR="003A05AF" w:rsidRDefault="003A05AF" w:rsidP="00A31B73">
            <w:pPr>
              <w:pStyle w:val="af4"/>
              <w:kinsoku w:val="0"/>
              <w:overflowPunct w:val="0"/>
              <w:spacing w:before="11"/>
              <w:rPr>
                <w:sz w:val="2"/>
                <w:szCs w:val="2"/>
              </w:rPr>
            </w:pPr>
          </w:p>
        </w:tc>
        <w:tc>
          <w:tcPr>
            <w:tcW w:w="901" w:type="dxa"/>
            <w:tcBorders>
              <w:top w:val="single" w:sz="2" w:space="0" w:color="000000"/>
              <w:left w:val="single" w:sz="2" w:space="0" w:color="000000"/>
              <w:bottom w:val="single" w:sz="2" w:space="0" w:color="000000"/>
              <w:right w:val="single" w:sz="2" w:space="0" w:color="000000"/>
            </w:tcBorders>
          </w:tcPr>
          <w:p w14:paraId="178359AA" w14:textId="77777777" w:rsidR="003A05AF" w:rsidRDefault="003A05AF" w:rsidP="00A31B73">
            <w:pPr>
              <w:pStyle w:val="TableParagraph"/>
              <w:kinsoku w:val="0"/>
              <w:overflowPunct w:val="0"/>
              <w:spacing w:before="69" w:line="204" w:lineRule="exact"/>
              <w:ind w:left="114"/>
              <w:jc w:val="both"/>
              <w:rPr>
                <w:sz w:val="18"/>
                <w:szCs w:val="18"/>
              </w:rPr>
            </w:pPr>
            <w:r>
              <w:rPr>
                <w:sz w:val="18"/>
                <w:szCs w:val="18"/>
              </w:rPr>
              <w:t>If</w:t>
            </w:r>
            <w:r>
              <w:rPr>
                <w:spacing w:val="-2"/>
                <w:sz w:val="18"/>
                <w:szCs w:val="18"/>
              </w:rPr>
              <w:t xml:space="preserve"> </w:t>
            </w:r>
            <w:r>
              <w:rPr>
                <w:sz w:val="18"/>
                <w:szCs w:val="18"/>
              </w:rPr>
              <w:t>TX:</w:t>
            </w:r>
          </w:p>
          <w:p w14:paraId="25137C64" w14:textId="77777777" w:rsidR="003A05AF" w:rsidRDefault="003A05AF" w:rsidP="00A31B73">
            <w:pPr>
              <w:pStyle w:val="TableParagraph"/>
              <w:kinsoku w:val="0"/>
              <w:overflowPunct w:val="0"/>
              <w:spacing w:before="2" w:line="232" w:lineRule="auto"/>
              <w:ind w:left="114" w:right="220"/>
              <w:jc w:val="both"/>
              <w:rPr>
                <w:sz w:val="18"/>
                <w:szCs w:val="18"/>
              </w:rPr>
            </w:pPr>
            <w:proofErr w:type="spellStart"/>
            <w:r>
              <w:rPr>
                <w:sz w:val="18"/>
                <w:szCs w:val="18"/>
              </w:rPr>
              <w:t>Bit</w:t>
            </w:r>
            <w:proofErr w:type="spellEnd"/>
            <w:r>
              <w:rPr>
                <w:sz w:val="18"/>
                <w:szCs w:val="18"/>
              </w:rPr>
              <w:t xml:space="preserve"> 2 of</w:t>
            </w:r>
            <w:r>
              <w:rPr>
                <w:spacing w:val="-42"/>
                <w:sz w:val="18"/>
                <w:szCs w:val="18"/>
              </w:rPr>
              <w:t xml:space="preserve"> </w:t>
            </w:r>
            <w:r>
              <w:rPr>
                <w:sz w:val="18"/>
                <w:szCs w:val="18"/>
              </w:rPr>
              <w:t>CBINH If</w:t>
            </w:r>
            <w:r>
              <w:rPr>
                <w:spacing w:val="-1"/>
                <w:sz w:val="18"/>
                <w:szCs w:val="18"/>
              </w:rPr>
              <w:t xml:space="preserve"> </w:t>
            </w:r>
            <w:r>
              <w:rPr>
                <w:sz w:val="18"/>
                <w:szCs w:val="18"/>
              </w:rPr>
              <w:t>RX:</w:t>
            </w:r>
          </w:p>
          <w:p w14:paraId="7797D38E" w14:textId="77777777" w:rsidR="003A05AF" w:rsidRDefault="003A05AF" w:rsidP="00A31B73">
            <w:pPr>
              <w:pStyle w:val="TableParagraph"/>
              <w:kinsoku w:val="0"/>
              <w:overflowPunct w:val="0"/>
              <w:spacing w:line="232" w:lineRule="auto"/>
              <w:ind w:left="114" w:right="160"/>
              <w:jc w:val="both"/>
              <w:rPr>
                <w:sz w:val="18"/>
                <w:szCs w:val="18"/>
              </w:rPr>
            </w:pPr>
            <w:proofErr w:type="spellStart"/>
            <w:r>
              <w:rPr>
                <w:sz w:val="18"/>
                <w:szCs w:val="18"/>
              </w:rPr>
              <w:t>Bit</w:t>
            </w:r>
            <w:proofErr w:type="spellEnd"/>
            <w:r>
              <w:rPr>
                <w:sz w:val="18"/>
                <w:szCs w:val="18"/>
              </w:rPr>
              <w:t xml:space="preserve"> 2 of</w:t>
            </w:r>
            <w:r>
              <w:rPr>
                <w:spacing w:val="1"/>
                <w:sz w:val="18"/>
                <w:szCs w:val="18"/>
              </w:rPr>
              <w:t xml:space="preserve"> </w:t>
            </w:r>
            <w:r>
              <w:rPr>
                <w:sz w:val="18"/>
                <w:szCs w:val="18"/>
              </w:rPr>
              <w:t>CBINHI</w:t>
            </w:r>
          </w:p>
        </w:tc>
        <w:tc>
          <w:tcPr>
            <w:tcW w:w="440" w:type="dxa"/>
            <w:vMerge/>
            <w:tcBorders>
              <w:top w:val="nil"/>
              <w:left w:val="single" w:sz="2" w:space="0" w:color="000000"/>
              <w:bottom w:val="single" w:sz="2" w:space="0" w:color="000000"/>
              <w:right w:val="single" w:sz="2" w:space="0" w:color="000000"/>
            </w:tcBorders>
          </w:tcPr>
          <w:p w14:paraId="169BD684" w14:textId="77777777" w:rsidR="003A05AF" w:rsidRDefault="003A05AF" w:rsidP="00A31B73">
            <w:pPr>
              <w:pStyle w:val="af4"/>
              <w:kinsoku w:val="0"/>
              <w:overflowPunct w:val="0"/>
              <w:spacing w:before="11"/>
              <w:rPr>
                <w:sz w:val="2"/>
                <w:szCs w:val="2"/>
              </w:rPr>
            </w:pPr>
          </w:p>
        </w:tc>
        <w:tc>
          <w:tcPr>
            <w:tcW w:w="441" w:type="dxa"/>
            <w:vMerge/>
            <w:tcBorders>
              <w:top w:val="nil"/>
              <w:left w:val="single" w:sz="2" w:space="0" w:color="000000"/>
              <w:bottom w:val="single" w:sz="2" w:space="0" w:color="000000"/>
              <w:right w:val="single" w:sz="2" w:space="0" w:color="000000"/>
            </w:tcBorders>
          </w:tcPr>
          <w:p w14:paraId="73813707" w14:textId="77777777" w:rsidR="003A05AF" w:rsidRDefault="003A05AF" w:rsidP="00A31B73">
            <w:pPr>
              <w:pStyle w:val="af4"/>
              <w:kinsoku w:val="0"/>
              <w:overflowPunct w:val="0"/>
              <w:spacing w:before="11"/>
              <w:rPr>
                <w:sz w:val="2"/>
                <w:szCs w:val="2"/>
              </w:rPr>
            </w:pPr>
          </w:p>
        </w:tc>
        <w:tc>
          <w:tcPr>
            <w:tcW w:w="441" w:type="dxa"/>
            <w:vMerge/>
            <w:tcBorders>
              <w:top w:val="nil"/>
              <w:left w:val="single" w:sz="2" w:space="0" w:color="000000"/>
              <w:bottom w:val="single" w:sz="2" w:space="0" w:color="000000"/>
              <w:right w:val="single" w:sz="2" w:space="0" w:color="000000"/>
            </w:tcBorders>
          </w:tcPr>
          <w:p w14:paraId="3F2906C6" w14:textId="77777777" w:rsidR="003A05AF" w:rsidRDefault="003A05AF" w:rsidP="00A31B73">
            <w:pPr>
              <w:pStyle w:val="af4"/>
              <w:kinsoku w:val="0"/>
              <w:overflowPunct w:val="0"/>
              <w:spacing w:before="11"/>
              <w:rPr>
                <w:sz w:val="2"/>
                <w:szCs w:val="2"/>
              </w:rPr>
            </w:pPr>
          </w:p>
        </w:tc>
        <w:tc>
          <w:tcPr>
            <w:tcW w:w="440" w:type="dxa"/>
            <w:vMerge/>
            <w:tcBorders>
              <w:top w:val="nil"/>
              <w:left w:val="single" w:sz="2" w:space="0" w:color="000000"/>
              <w:bottom w:val="single" w:sz="2" w:space="0" w:color="000000"/>
              <w:right w:val="single" w:sz="2" w:space="0" w:color="000000"/>
            </w:tcBorders>
          </w:tcPr>
          <w:p w14:paraId="23F59DE4" w14:textId="77777777" w:rsidR="003A05AF" w:rsidRDefault="003A05AF" w:rsidP="00A31B73">
            <w:pPr>
              <w:pStyle w:val="af4"/>
              <w:kinsoku w:val="0"/>
              <w:overflowPunct w:val="0"/>
              <w:spacing w:before="11"/>
              <w:rPr>
                <w:sz w:val="2"/>
                <w:szCs w:val="2"/>
              </w:rPr>
            </w:pPr>
          </w:p>
        </w:tc>
        <w:tc>
          <w:tcPr>
            <w:tcW w:w="441" w:type="dxa"/>
            <w:vMerge/>
            <w:tcBorders>
              <w:top w:val="nil"/>
              <w:left w:val="single" w:sz="2" w:space="0" w:color="000000"/>
              <w:bottom w:val="single" w:sz="2" w:space="0" w:color="000000"/>
              <w:right w:val="single" w:sz="2" w:space="0" w:color="000000"/>
            </w:tcBorders>
          </w:tcPr>
          <w:p w14:paraId="20B70401" w14:textId="77777777" w:rsidR="003A05AF" w:rsidRDefault="003A05AF" w:rsidP="00A31B73">
            <w:pPr>
              <w:pStyle w:val="af4"/>
              <w:kinsoku w:val="0"/>
              <w:overflowPunct w:val="0"/>
              <w:spacing w:before="11"/>
              <w:rPr>
                <w:sz w:val="2"/>
                <w:szCs w:val="2"/>
              </w:rPr>
            </w:pPr>
          </w:p>
        </w:tc>
        <w:tc>
          <w:tcPr>
            <w:tcW w:w="441" w:type="dxa"/>
            <w:vMerge/>
            <w:tcBorders>
              <w:top w:val="nil"/>
              <w:left w:val="single" w:sz="2" w:space="0" w:color="000000"/>
              <w:bottom w:val="single" w:sz="2" w:space="0" w:color="000000"/>
              <w:right w:val="single" w:sz="2" w:space="0" w:color="000000"/>
            </w:tcBorders>
          </w:tcPr>
          <w:p w14:paraId="28215B7A" w14:textId="77777777" w:rsidR="003A05AF" w:rsidRDefault="003A05AF" w:rsidP="00A31B73">
            <w:pPr>
              <w:pStyle w:val="af4"/>
              <w:kinsoku w:val="0"/>
              <w:overflowPunct w:val="0"/>
              <w:spacing w:before="11"/>
              <w:rPr>
                <w:sz w:val="2"/>
                <w:szCs w:val="2"/>
              </w:rPr>
            </w:pPr>
          </w:p>
        </w:tc>
        <w:tc>
          <w:tcPr>
            <w:tcW w:w="440" w:type="dxa"/>
            <w:vMerge/>
            <w:tcBorders>
              <w:top w:val="nil"/>
              <w:left w:val="single" w:sz="2" w:space="0" w:color="000000"/>
              <w:bottom w:val="single" w:sz="2" w:space="0" w:color="000000"/>
              <w:right w:val="single" w:sz="2" w:space="0" w:color="000000"/>
            </w:tcBorders>
          </w:tcPr>
          <w:p w14:paraId="22BF2B3E" w14:textId="77777777" w:rsidR="003A05AF" w:rsidRDefault="003A05AF" w:rsidP="00A31B73">
            <w:pPr>
              <w:pStyle w:val="af4"/>
              <w:kinsoku w:val="0"/>
              <w:overflowPunct w:val="0"/>
              <w:spacing w:before="11"/>
              <w:rPr>
                <w:sz w:val="2"/>
                <w:szCs w:val="2"/>
              </w:rPr>
            </w:pPr>
          </w:p>
        </w:tc>
      </w:tr>
      <w:tr w:rsidR="003A05AF" w14:paraId="3F9B5C6A" w14:textId="77777777" w:rsidTr="00A31B73">
        <w:trPr>
          <w:trHeight w:val="355"/>
        </w:trPr>
        <w:tc>
          <w:tcPr>
            <w:tcW w:w="1000" w:type="dxa"/>
            <w:tcBorders>
              <w:top w:val="single" w:sz="2" w:space="0" w:color="000000"/>
              <w:left w:val="single" w:sz="2" w:space="0" w:color="000000"/>
              <w:bottom w:val="single" w:sz="2" w:space="0" w:color="000000"/>
              <w:right w:val="single" w:sz="2" w:space="0" w:color="000000"/>
            </w:tcBorders>
          </w:tcPr>
          <w:p w14:paraId="3819BDB4" w14:textId="77777777" w:rsidR="003A05AF" w:rsidRDefault="003A05AF" w:rsidP="00A31B73">
            <w:pPr>
              <w:pStyle w:val="TableParagraph"/>
              <w:kinsoku w:val="0"/>
              <w:overflowPunct w:val="0"/>
              <w:rPr>
                <w:sz w:val="18"/>
                <w:szCs w:val="18"/>
              </w:rPr>
            </w:pPr>
          </w:p>
        </w:tc>
        <w:tc>
          <w:tcPr>
            <w:tcW w:w="501" w:type="dxa"/>
            <w:tcBorders>
              <w:top w:val="single" w:sz="2" w:space="0" w:color="000000"/>
              <w:left w:val="single" w:sz="2" w:space="0" w:color="000000"/>
              <w:bottom w:val="single" w:sz="2" w:space="0" w:color="000000"/>
              <w:right w:val="single" w:sz="2" w:space="0" w:color="000000"/>
            </w:tcBorders>
          </w:tcPr>
          <w:p w14:paraId="4E8F7962" w14:textId="77777777" w:rsidR="003A05AF" w:rsidRDefault="003A05AF" w:rsidP="00A31B73">
            <w:pPr>
              <w:pStyle w:val="TableParagraph"/>
              <w:kinsoku w:val="0"/>
              <w:overflowPunct w:val="0"/>
              <w:spacing w:before="69"/>
              <w:ind w:left="3"/>
              <w:jc w:val="center"/>
              <w:rPr>
                <w:sz w:val="18"/>
                <w:szCs w:val="18"/>
              </w:rPr>
            </w:pPr>
            <w:r>
              <w:rPr>
                <w:sz w:val="18"/>
                <w:szCs w:val="18"/>
              </w:rPr>
              <w:t>0</w:t>
            </w:r>
          </w:p>
        </w:tc>
        <w:tc>
          <w:tcPr>
            <w:tcW w:w="500" w:type="dxa"/>
            <w:tcBorders>
              <w:top w:val="single" w:sz="2" w:space="0" w:color="000000"/>
              <w:left w:val="single" w:sz="2" w:space="0" w:color="000000"/>
              <w:bottom w:val="single" w:sz="2" w:space="0" w:color="000000"/>
              <w:right w:val="single" w:sz="2" w:space="0" w:color="000000"/>
            </w:tcBorders>
          </w:tcPr>
          <w:p w14:paraId="71307A04" w14:textId="77777777" w:rsidR="003A05AF" w:rsidRDefault="003A05AF" w:rsidP="00A31B73">
            <w:pPr>
              <w:pStyle w:val="TableParagraph"/>
              <w:kinsoku w:val="0"/>
              <w:overflowPunct w:val="0"/>
              <w:spacing w:before="69"/>
              <w:jc w:val="center"/>
              <w:rPr>
                <w:sz w:val="18"/>
                <w:szCs w:val="18"/>
              </w:rPr>
            </w:pPr>
            <w:r>
              <w:rPr>
                <w:sz w:val="18"/>
                <w:szCs w:val="18"/>
              </w:rPr>
              <w:t>1</w:t>
            </w:r>
          </w:p>
        </w:tc>
        <w:tc>
          <w:tcPr>
            <w:tcW w:w="501" w:type="dxa"/>
            <w:tcBorders>
              <w:top w:val="single" w:sz="2" w:space="0" w:color="000000"/>
              <w:left w:val="single" w:sz="2" w:space="0" w:color="000000"/>
              <w:bottom w:val="single" w:sz="2" w:space="0" w:color="000000"/>
              <w:right w:val="single" w:sz="2" w:space="0" w:color="000000"/>
            </w:tcBorders>
          </w:tcPr>
          <w:p w14:paraId="6BC5EE5A" w14:textId="77777777" w:rsidR="003A05AF" w:rsidRDefault="003A05AF" w:rsidP="00A31B73">
            <w:pPr>
              <w:pStyle w:val="TableParagraph"/>
              <w:kinsoku w:val="0"/>
              <w:overflowPunct w:val="0"/>
              <w:spacing w:before="69"/>
              <w:jc w:val="center"/>
              <w:rPr>
                <w:sz w:val="18"/>
                <w:szCs w:val="18"/>
              </w:rPr>
            </w:pPr>
            <w:r>
              <w:rPr>
                <w:sz w:val="18"/>
                <w:szCs w:val="18"/>
              </w:rPr>
              <w:t>2</w:t>
            </w:r>
          </w:p>
        </w:tc>
        <w:tc>
          <w:tcPr>
            <w:tcW w:w="501" w:type="dxa"/>
            <w:tcBorders>
              <w:top w:val="single" w:sz="2" w:space="0" w:color="000000"/>
              <w:left w:val="single" w:sz="2" w:space="0" w:color="000000"/>
              <w:bottom w:val="single" w:sz="2" w:space="0" w:color="000000"/>
              <w:right w:val="single" w:sz="2" w:space="0" w:color="000000"/>
            </w:tcBorders>
          </w:tcPr>
          <w:p w14:paraId="2355D920" w14:textId="77777777" w:rsidR="003A05AF" w:rsidRDefault="003A05AF" w:rsidP="00A31B73">
            <w:pPr>
              <w:pStyle w:val="TableParagraph"/>
              <w:kinsoku w:val="0"/>
              <w:overflowPunct w:val="0"/>
              <w:spacing w:before="69"/>
              <w:jc w:val="center"/>
              <w:rPr>
                <w:sz w:val="18"/>
                <w:szCs w:val="18"/>
              </w:rPr>
            </w:pPr>
            <w:r>
              <w:rPr>
                <w:sz w:val="18"/>
                <w:szCs w:val="18"/>
              </w:rPr>
              <w:t>3</w:t>
            </w:r>
          </w:p>
        </w:tc>
        <w:tc>
          <w:tcPr>
            <w:tcW w:w="500" w:type="dxa"/>
            <w:tcBorders>
              <w:top w:val="single" w:sz="2" w:space="0" w:color="000000"/>
              <w:left w:val="single" w:sz="2" w:space="0" w:color="000000"/>
              <w:bottom w:val="single" w:sz="2" w:space="0" w:color="000000"/>
              <w:right w:val="single" w:sz="2" w:space="0" w:color="000000"/>
            </w:tcBorders>
          </w:tcPr>
          <w:p w14:paraId="2F775FCA" w14:textId="77777777" w:rsidR="003A05AF" w:rsidRDefault="003A05AF" w:rsidP="00A31B73">
            <w:pPr>
              <w:pStyle w:val="TableParagraph"/>
              <w:kinsoku w:val="0"/>
              <w:overflowPunct w:val="0"/>
              <w:spacing w:before="69"/>
              <w:jc w:val="center"/>
              <w:rPr>
                <w:sz w:val="18"/>
                <w:szCs w:val="18"/>
              </w:rPr>
            </w:pPr>
            <w:r>
              <w:rPr>
                <w:sz w:val="18"/>
                <w:szCs w:val="18"/>
              </w:rPr>
              <w:t>4</w:t>
            </w:r>
          </w:p>
        </w:tc>
        <w:tc>
          <w:tcPr>
            <w:tcW w:w="501" w:type="dxa"/>
            <w:tcBorders>
              <w:top w:val="single" w:sz="2" w:space="0" w:color="000000"/>
              <w:left w:val="single" w:sz="2" w:space="0" w:color="000000"/>
              <w:bottom w:val="single" w:sz="2" w:space="0" w:color="000000"/>
              <w:right w:val="single" w:sz="2" w:space="0" w:color="000000"/>
            </w:tcBorders>
          </w:tcPr>
          <w:p w14:paraId="11A2A6F2" w14:textId="77777777" w:rsidR="003A05AF" w:rsidRDefault="003A05AF" w:rsidP="00A31B73">
            <w:pPr>
              <w:pStyle w:val="TableParagraph"/>
              <w:kinsoku w:val="0"/>
              <w:overflowPunct w:val="0"/>
              <w:spacing w:before="69"/>
              <w:ind w:right="1"/>
              <w:jc w:val="center"/>
              <w:rPr>
                <w:sz w:val="18"/>
                <w:szCs w:val="18"/>
              </w:rPr>
            </w:pPr>
            <w:r>
              <w:rPr>
                <w:sz w:val="18"/>
                <w:szCs w:val="18"/>
              </w:rPr>
              <w:t>5</w:t>
            </w:r>
          </w:p>
        </w:tc>
        <w:tc>
          <w:tcPr>
            <w:tcW w:w="501" w:type="dxa"/>
            <w:tcBorders>
              <w:top w:val="single" w:sz="2" w:space="0" w:color="000000"/>
              <w:left w:val="single" w:sz="2" w:space="0" w:color="000000"/>
              <w:bottom w:val="single" w:sz="2" w:space="0" w:color="000000"/>
              <w:right w:val="single" w:sz="2" w:space="0" w:color="000000"/>
            </w:tcBorders>
          </w:tcPr>
          <w:p w14:paraId="27EB4E3C" w14:textId="77777777" w:rsidR="003A05AF" w:rsidRDefault="003A05AF" w:rsidP="00A31B73">
            <w:pPr>
              <w:pStyle w:val="TableParagraph"/>
              <w:kinsoku w:val="0"/>
              <w:overflowPunct w:val="0"/>
              <w:spacing w:before="69"/>
              <w:ind w:right="2"/>
              <w:jc w:val="center"/>
              <w:rPr>
                <w:sz w:val="18"/>
                <w:szCs w:val="18"/>
              </w:rPr>
            </w:pPr>
            <w:r>
              <w:rPr>
                <w:sz w:val="18"/>
                <w:szCs w:val="18"/>
              </w:rPr>
              <w:t>6</w:t>
            </w:r>
          </w:p>
        </w:tc>
        <w:tc>
          <w:tcPr>
            <w:tcW w:w="901" w:type="dxa"/>
            <w:tcBorders>
              <w:top w:val="single" w:sz="2" w:space="0" w:color="000000"/>
              <w:left w:val="single" w:sz="2" w:space="0" w:color="000000"/>
              <w:bottom w:val="single" w:sz="2" w:space="0" w:color="000000"/>
              <w:right w:val="single" w:sz="2" w:space="0" w:color="000000"/>
            </w:tcBorders>
          </w:tcPr>
          <w:p w14:paraId="09250FBE" w14:textId="77777777" w:rsidR="003A05AF" w:rsidRDefault="003A05AF" w:rsidP="00A31B73">
            <w:pPr>
              <w:pStyle w:val="TableParagraph"/>
              <w:kinsoku w:val="0"/>
              <w:overflowPunct w:val="0"/>
              <w:spacing w:before="69"/>
              <w:ind w:right="5"/>
              <w:jc w:val="center"/>
              <w:rPr>
                <w:sz w:val="18"/>
                <w:szCs w:val="18"/>
              </w:rPr>
            </w:pPr>
            <w:r>
              <w:rPr>
                <w:sz w:val="18"/>
                <w:szCs w:val="18"/>
              </w:rPr>
              <w:t>7</w:t>
            </w:r>
          </w:p>
        </w:tc>
        <w:tc>
          <w:tcPr>
            <w:tcW w:w="440" w:type="dxa"/>
            <w:tcBorders>
              <w:top w:val="single" w:sz="2" w:space="0" w:color="000000"/>
              <w:left w:val="single" w:sz="2" w:space="0" w:color="000000"/>
              <w:bottom w:val="single" w:sz="2" w:space="0" w:color="000000"/>
              <w:right w:val="single" w:sz="2" w:space="0" w:color="000000"/>
            </w:tcBorders>
          </w:tcPr>
          <w:p w14:paraId="6DD9AB7C" w14:textId="77777777" w:rsidR="003A05AF" w:rsidRDefault="003A05AF" w:rsidP="00A31B73">
            <w:pPr>
              <w:pStyle w:val="TableParagraph"/>
              <w:kinsoku w:val="0"/>
              <w:overflowPunct w:val="0"/>
              <w:spacing w:before="69"/>
              <w:ind w:right="4"/>
              <w:jc w:val="center"/>
              <w:rPr>
                <w:sz w:val="18"/>
                <w:szCs w:val="18"/>
              </w:rPr>
            </w:pPr>
            <w:r>
              <w:rPr>
                <w:sz w:val="18"/>
                <w:szCs w:val="18"/>
              </w:rPr>
              <w:t>8</w:t>
            </w:r>
          </w:p>
        </w:tc>
        <w:tc>
          <w:tcPr>
            <w:tcW w:w="441" w:type="dxa"/>
            <w:tcBorders>
              <w:top w:val="single" w:sz="2" w:space="0" w:color="000000"/>
              <w:left w:val="single" w:sz="2" w:space="0" w:color="000000"/>
              <w:bottom w:val="single" w:sz="2" w:space="0" w:color="000000"/>
              <w:right w:val="single" w:sz="2" w:space="0" w:color="000000"/>
            </w:tcBorders>
          </w:tcPr>
          <w:p w14:paraId="5294AE7B" w14:textId="77777777" w:rsidR="003A05AF" w:rsidRDefault="003A05AF" w:rsidP="00A31B73">
            <w:pPr>
              <w:pStyle w:val="TableParagraph"/>
              <w:kinsoku w:val="0"/>
              <w:overflowPunct w:val="0"/>
              <w:spacing w:before="69"/>
              <w:ind w:right="7"/>
              <w:jc w:val="center"/>
              <w:rPr>
                <w:sz w:val="18"/>
                <w:szCs w:val="18"/>
              </w:rPr>
            </w:pPr>
            <w:r>
              <w:rPr>
                <w:sz w:val="18"/>
                <w:szCs w:val="18"/>
              </w:rPr>
              <w:t>9</w:t>
            </w:r>
          </w:p>
        </w:tc>
        <w:tc>
          <w:tcPr>
            <w:tcW w:w="441" w:type="dxa"/>
            <w:tcBorders>
              <w:top w:val="single" w:sz="2" w:space="0" w:color="000000"/>
              <w:left w:val="single" w:sz="2" w:space="0" w:color="000000"/>
              <w:bottom w:val="single" w:sz="2" w:space="0" w:color="000000"/>
              <w:right w:val="single" w:sz="2" w:space="0" w:color="000000"/>
            </w:tcBorders>
          </w:tcPr>
          <w:p w14:paraId="2CF67708" w14:textId="77777777" w:rsidR="003A05AF" w:rsidRDefault="003A05AF" w:rsidP="00A31B73">
            <w:pPr>
              <w:pStyle w:val="TableParagraph"/>
              <w:kinsoku w:val="0"/>
              <w:overflowPunct w:val="0"/>
              <w:spacing w:before="69"/>
              <w:ind w:left="123"/>
              <w:rPr>
                <w:sz w:val="18"/>
                <w:szCs w:val="18"/>
              </w:rPr>
            </w:pPr>
            <w:r>
              <w:rPr>
                <w:sz w:val="18"/>
                <w:szCs w:val="18"/>
              </w:rPr>
              <w:t>10</w:t>
            </w:r>
          </w:p>
        </w:tc>
        <w:tc>
          <w:tcPr>
            <w:tcW w:w="440" w:type="dxa"/>
            <w:tcBorders>
              <w:top w:val="single" w:sz="2" w:space="0" w:color="000000"/>
              <w:left w:val="single" w:sz="2" w:space="0" w:color="000000"/>
              <w:bottom w:val="single" w:sz="2" w:space="0" w:color="000000"/>
              <w:right w:val="single" w:sz="2" w:space="0" w:color="000000"/>
            </w:tcBorders>
          </w:tcPr>
          <w:p w14:paraId="0641394A" w14:textId="77777777" w:rsidR="003A05AF" w:rsidRDefault="003A05AF" w:rsidP="00A31B73">
            <w:pPr>
              <w:pStyle w:val="TableParagraph"/>
              <w:kinsoku w:val="0"/>
              <w:overflowPunct w:val="0"/>
              <w:spacing w:before="69"/>
              <w:ind w:left="125"/>
              <w:rPr>
                <w:sz w:val="18"/>
                <w:szCs w:val="18"/>
              </w:rPr>
            </w:pPr>
            <w:r>
              <w:rPr>
                <w:sz w:val="18"/>
                <w:szCs w:val="18"/>
              </w:rPr>
              <w:t>11</w:t>
            </w:r>
          </w:p>
        </w:tc>
        <w:tc>
          <w:tcPr>
            <w:tcW w:w="441" w:type="dxa"/>
            <w:tcBorders>
              <w:top w:val="single" w:sz="2" w:space="0" w:color="000000"/>
              <w:left w:val="single" w:sz="2" w:space="0" w:color="000000"/>
              <w:bottom w:val="single" w:sz="2" w:space="0" w:color="000000"/>
              <w:right w:val="single" w:sz="2" w:space="0" w:color="000000"/>
            </w:tcBorders>
          </w:tcPr>
          <w:p w14:paraId="0F3F7506" w14:textId="77777777" w:rsidR="003A05AF" w:rsidRDefault="003A05AF" w:rsidP="00A31B73">
            <w:pPr>
              <w:pStyle w:val="TableParagraph"/>
              <w:kinsoku w:val="0"/>
              <w:overflowPunct w:val="0"/>
              <w:spacing w:before="69"/>
              <w:ind w:left="121"/>
              <w:rPr>
                <w:sz w:val="18"/>
                <w:szCs w:val="18"/>
              </w:rPr>
            </w:pPr>
            <w:r>
              <w:rPr>
                <w:sz w:val="18"/>
                <w:szCs w:val="18"/>
              </w:rPr>
              <w:t>12</w:t>
            </w:r>
          </w:p>
        </w:tc>
        <w:tc>
          <w:tcPr>
            <w:tcW w:w="441" w:type="dxa"/>
            <w:tcBorders>
              <w:top w:val="single" w:sz="2" w:space="0" w:color="000000"/>
              <w:left w:val="single" w:sz="2" w:space="0" w:color="000000"/>
              <w:bottom w:val="single" w:sz="2" w:space="0" w:color="000000"/>
              <w:right w:val="single" w:sz="2" w:space="0" w:color="000000"/>
            </w:tcBorders>
          </w:tcPr>
          <w:p w14:paraId="10790FF2" w14:textId="77777777" w:rsidR="003A05AF" w:rsidRDefault="003A05AF" w:rsidP="00A31B73">
            <w:pPr>
              <w:pStyle w:val="TableParagraph"/>
              <w:kinsoku w:val="0"/>
              <w:overflowPunct w:val="0"/>
              <w:spacing w:before="69"/>
              <w:ind w:left="121"/>
              <w:rPr>
                <w:sz w:val="18"/>
                <w:szCs w:val="18"/>
              </w:rPr>
            </w:pPr>
            <w:r>
              <w:rPr>
                <w:sz w:val="18"/>
                <w:szCs w:val="18"/>
              </w:rPr>
              <w:t>13</w:t>
            </w:r>
          </w:p>
        </w:tc>
        <w:tc>
          <w:tcPr>
            <w:tcW w:w="440" w:type="dxa"/>
            <w:tcBorders>
              <w:top w:val="single" w:sz="2" w:space="0" w:color="000000"/>
              <w:left w:val="single" w:sz="2" w:space="0" w:color="000000"/>
              <w:bottom w:val="single" w:sz="2" w:space="0" w:color="000000"/>
              <w:right w:val="single" w:sz="2" w:space="0" w:color="000000"/>
            </w:tcBorders>
          </w:tcPr>
          <w:p w14:paraId="0F656333" w14:textId="77777777" w:rsidR="003A05AF" w:rsidRDefault="003A05AF" w:rsidP="00A31B73">
            <w:pPr>
              <w:pStyle w:val="TableParagraph"/>
              <w:kinsoku w:val="0"/>
              <w:overflowPunct w:val="0"/>
              <w:spacing w:before="69"/>
              <w:ind w:left="119"/>
              <w:rPr>
                <w:sz w:val="18"/>
                <w:szCs w:val="18"/>
              </w:rPr>
            </w:pPr>
            <w:r>
              <w:rPr>
                <w:sz w:val="18"/>
                <w:szCs w:val="18"/>
              </w:rPr>
              <w:t>14</w:t>
            </w:r>
          </w:p>
        </w:tc>
      </w:tr>
      <w:tr w:rsidR="003A05AF" w14:paraId="621DA2EA" w14:textId="77777777" w:rsidTr="00A31B73">
        <w:trPr>
          <w:trHeight w:val="394"/>
        </w:trPr>
        <w:tc>
          <w:tcPr>
            <w:tcW w:w="1000" w:type="dxa"/>
            <w:tcBorders>
              <w:top w:val="single" w:sz="2" w:space="0" w:color="000000"/>
              <w:left w:val="single" w:sz="2" w:space="0" w:color="000000"/>
              <w:bottom w:val="single" w:sz="2" w:space="0" w:color="000000"/>
              <w:right w:val="single" w:sz="2" w:space="0" w:color="000000"/>
            </w:tcBorders>
          </w:tcPr>
          <w:p w14:paraId="463533E3" w14:textId="77777777" w:rsidR="003A05AF" w:rsidRDefault="003A05AF" w:rsidP="00A31B73">
            <w:pPr>
              <w:pStyle w:val="TableParagraph"/>
              <w:kinsoku w:val="0"/>
              <w:overflowPunct w:val="0"/>
              <w:rPr>
                <w:sz w:val="18"/>
                <w:szCs w:val="18"/>
              </w:rPr>
            </w:pPr>
          </w:p>
        </w:tc>
        <w:tc>
          <w:tcPr>
            <w:tcW w:w="7490" w:type="dxa"/>
            <w:gridSpan w:val="15"/>
            <w:tcBorders>
              <w:top w:val="single" w:sz="2" w:space="0" w:color="000000"/>
              <w:left w:val="single" w:sz="2" w:space="0" w:color="000000"/>
              <w:bottom w:val="single" w:sz="2" w:space="0" w:color="000000"/>
              <w:right w:val="single" w:sz="2" w:space="0" w:color="000000"/>
            </w:tcBorders>
          </w:tcPr>
          <w:p w14:paraId="02145C17" w14:textId="77777777" w:rsidR="003A05AF" w:rsidRDefault="003A05AF" w:rsidP="00A31B73">
            <w:pPr>
              <w:pStyle w:val="TableParagraph"/>
              <w:kinsoku w:val="0"/>
              <w:overflowPunct w:val="0"/>
              <w:spacing w:line="318" w:lineRule="exact"/>
              <w:ind w:left="119"/>
              <w:rPr>
                <w:rFonts w:ascii="Symbol" w:hAnsi="Symbol" w:cs="Symbol"/>
                <w:sz w:val="28"/>
                <w:szCs w:val="28"/>
              </w:rPr>
            </w:pPr>
            <w:r>
              <w:rPr>
                <w:sz w:val="18"/>
                <w:szCs w:val="18"/>
              </w:rPr>
              <w:t>Transmit</w:t>
            </w:r>
            <w:r>
              <w:rPr>
                <w:spacing w:val="-3"/>
                <w:sz w:val="18"/>
                <w:szCs w:val="18"/>
              </w:rPr>
              <w:t xml:space="preserve"> </w:t>
            </w:r>
            <w:r>
              <w:rPr>
                <w:sz w:val="18"/>
                <w:szCs w:val="18"/>
              </w:rPr>
              <w:t>order</w:t>
            </w:r>
            <w:r>
              <w:rPr>
                <w:spacing w:val="31"/>
                <w:sz w:val="18"/>
                <w:szCs w:val="18"/>
              </w:rPr>
              <w:t xml:space="preserve"> </w:t>
            </w:r>
            <w:r>
              <w:rPr>
                <w:rFonts w:ascii="Symbol" w:hAnsi="Symbol" w:cs="Symbol"/>
                <w:sz w:val="28"/>
                <w:szCs w:val="28"/>
              </w:rPr>
              <w:t></w:t>
            </w:r>
          </w:p>
        </w:tc>
      </w:tr>
      <w:tr w:rsidR="003A05AF" w14:paraId="3798A959" w14:textId="77777777" w:rsidTr="00A31B73">
        <w:trPr>
          <w:trHeight w:val="2314"/>
        </w:trPr>
        <w:tc>
          <w:tcPr>
            <w:tcW w:w="8490" w:type="dxa"/>
            <w:gridSpan w:val="16"/>
            <w:tcBorders>
              <w:top w:val="single" w:sz="2" w:space="0" w:color="000000"/>
              <w:left w:val="single" w:sz="2" w:space="0" w:color="000000"/>
              <w:bottom w:val="single" w:sz="2" w:space="0" w:color="000000"/>
              <w:right w:val="single" w:sz="2" w:space="0" w:color="000000"/>
            </w:tcBorders>
          </w:tcPr>
          <w:p w14:paraId="25FFCC92" w14:textId="77777777" w:rsidR="003A05AF" w:rsidRDefault="003A05AF" w:rsidP="00A31B73">
            <w:pPr>
              <w:pStyle w:val="TableParagraph"/>
              <w:kinsoku w:val="0"/>
              <w:overflowPunct w:val="0"/>
              <w:spacing w:before="69"/>
              <w:ind w:left="119"/>
              <w:rPr>
                <w:sz w:val="18"/>
                <w:szCs w:val="18"/>
              </w:rPr>
            </w:pPr>
            <w:r>
              <w:rPr>
                <w:sz w:val="18"/>
                <w:szCs w:val="18"/>
              </w:rPr>
              <w:lastRenderedPageBreak/>
              <w:t>R:</w:t>
            </w:r>
            <w:r>
              <w:rPr>
                <w:spacing w:val="-2"/>
                <w:sz w:val="18"/>
                <w:szCs w:val="18"/>
              </w:rPr>
              <w:t xml:space="preserve"> </w:t>
            </w:r>
            <w:r>
              <w:rPr>
                <w:sz w:val="18"/>
                <w:szCs w:val="18"/>
              </w:rPr>
              <w:t>reserved</w:t>
            </w:r>
          </w:p>
          <w:p w14:paraId="6157B42F" w14:textId="77777777" w:rsidR="003A05AF" w:rsidRDefault="003A05AF" w:rsidP="00A31B73">
            <w:pPr>
              <w:pStyle w:val="TableParagraph"/>
              <w:kinsoku w:val="0"/>
              <w:overflowPunct w:val="0"/>
              <w:spacing w:before="3"/>
              <w:rPr>
                <w:sz w:val="20"/>
                <w:szCs w:val="20"/>
              </w:rPr>
            </w:pPr>
          </w:p>
          <w:p w14:paraId="7CA86349" w14:textId="77777777" w:rsidR="003A05AF" w:rsidRDefault="003A05AF" w:rsidP="00A31B73">
            <w:pPr>
              <w:pStyle w:val="TableParagraph"/>
              <w:kinsoku w:val="0"/>
              <w:overflowPunct w:val="0"/>
              <w:spacing w:before="1"/>
              <w:ind w:left="119"/>
              <w:rPr>
                <w:sz w:val="18"/>
                <w:szCs w:val="18"/>
              </w:rPr>
            </w:pPr>
            <w:r>
              <w:rPr>
                <w:sz w:val="18"/>
                <w:szCs w:val="18"/>
              </w:rPr>
              <w:t>CBINH:</w:t>
            </w:r>
            <w:r>
              <w:rPr>
                <w:spacing w:val="-9"/>
                <w:sz w:val="18"/>
                <w:szCs w:val="18"/>
              </w:rPr>
              <w:t xml:space="preserve"> </w:t>
            </w:r>
            <w:r>
              <w:rPr>
                <w:sz w:val="18"/>
                <w:szCs w:val="18"/>
              </w:rPr>
              <w:t>CH_BANDWIDTH_</w:t>
            </w:r>
            <w:r>
              <w:rPr>
                <w:spacing w:val="-9"/>
                <w:sz w:val="18"/>
                <w:szCs w:val="18"/>
              </w:rPr>
              <w:t xml:space="preserve"> </w:t>
            </w:r>
            <w:r>
              <w:rPr>
                <w:sz w:val="18"/>
                <w:szCs w:val="18"/>
              </w:rPr>
              <w:t>IN_NON_HT</w:t>
            </w:r>
          </w:p>
          <w:p w14:paraId="62F5DD28" w14:textId="77777777" w:rsidR="003A05AF" w:rsidRDefault="003A05AF" w:rsidP="00A31B73">
            <w:pPr>
              <w:pStyle w:val="TableParagraph"/>
              <w:kinsoku w:val="0"/>
              <w:overflowPunct w:val="0"/>
              <w:spacing w:before="2"/>
              <w:rPr>
                <w:sz w:val="20"/>
                <w:szCs w:val="20"/>
              </w:rPr>
            </w:pPr>
          </w:p>
          <w:p w14:paraId="0D322844" w14:textId="77777777" w:rsidR="003A05AF" w:rsidRDefault="003A05AF" w:rsidP="00A31B73">
            <w:pPr>
              <w:pStyle w:val="TableParagraph"/>
              <w:kinsoku w:val="0"/>
              <w:overflowPunct w:val="0"/>
              <w:ind w:left="119"/>
              <w:rPr>
                <w:sz w:val="18"/>
                <w:szCs w:val="18"/>
              </w:rPr>
            </w:pPr>
            <w:r>
              <w:rPr>
                <w:sz w:val="18"/>
                <w:szCs w:val="18"/>
              </w:rPr>
              <w:t>CBINHI:</w:t>
            </w:r>
            <w:r>
              <w:rPr>
                <w:spacing w:val="-11"/>
                <w:sz w:val="18"/>
                <w:szCs w:val="18"/>
              </w:rPr>
              <w:t xml:space="preserve"> </w:t>
            </w:r>
            <w:r>
              <w:rPr>
                <w:sz w:val="18"/>
                <w:szCs w:val="18"/>
              </w:rPr>
              <w:t>CH_BANDWIDTH_</w:t>
            </w:r>
            <w:r>
              <w:rPr>
                <w:spacing w:val="-11"/>
                <w:sz w:val="18"/>
                <w:szCs w:val="18"/>
              </w:rPr>
              <w:t xml:space="preserve"> </w:t>
            </w:r>
            <w:r>
              <w:rPr>
                <w:sz w:val="18"/>
                <w:szCs w:val="18"/>
              </w:rPr>
              <w:t>IN_NON_HT_INDICATOR</w:t>
            </w:r>
          </w:p>
          <w:p w14:paraId="583F7F49" w14:textId="77777777" w:rsidR="003A05AF" w:rsidRDefault="003A05AF" w:rsidP="00A31B73">
            <w:pPr>
              <w:pStyle w:val="TableParagraph"/>
              <w:kinsoku w:val="0"/>
              <w:overflowPunct w:val="0"/>
              <w:spacing w:before="3"/>
              <w:rPr>
                <w:sz w:val="20"/>
                <w:szCs w:val="20"/>
              </w:rPr>
            </w:pPr>
          </w:p>
          <w:p w14:paraId="1702F168" w14:textId="77777777" w:rsidR="003A05AF" w:rsidRDefault="003A05AF" w:rsidP="00A31B73">
            <w:pPr>
              <w:pStyle w:val="TableParagraph"/>
              <w:kinsoku w:val="0"/>
              <w:overflowPunct w:val="0"/>
              <w:ind w:left="119"/>
              <w:rPr>
                <w:sz w:val="18"/>
                <w:szCs w:val="18"/>
              </w:rPr>
            </w:pPr>
            <w:r>
              <w:rPr>
                <w:sz w:val="18"/>
                <w:szCs w:val="18"/>
              </w:rPr>
              <w:t>A:</w:t>
            </w:r>
            <w:r>
              <w:rPr>
                <w:spacing w:val="-1"/>
                <w:sz w:val="18"/>
                <w:szCs w:val="18"/>
              </w:rPr>
              <w:t xml:space="preserve"> </w:t>
            </w:r>
            <w:r>
              <w:rPr>
                <w:sz w:val="18"/>
                <w:szCs w:val="18"/>
              </w:rPr>
              <w:t>All</w:t>
            </w:r>
            <w:r>
              <w:rPr>
                <w:spacing w:val="-1"/>
                <w:sz w:val="18"/>
                <w:szCs w:val="18"/>
              </w:rPr>
              <w:t xml:space="preserve"> </w:t>
            </w:r>
            <w:r>
              <w:rPr>
                <w:sz w:val="18"/>
                <w:szCs w:val="18"/>
              </w:rPr>
              <w:t>cases</w:t>
            </w:r>
            <w:r>
              <w:rPr>
                <w:spacing w:val="-2"/>
                <w:sz w:val="18"/>
                <w:szCs w:val="18"/>
              </w:rPr>
              <w:t xml:space="preserve"> </w:t>
            </w:r>
            <w:r>
              <w:rPr>
                <w:sz w:val="18"/>
                <w:szCs w:val="18"/>
              </w:rPr>
              <w:t>except those</w:t>
            </w:r>
            <w:r>
              <w:rPr>
                <w:spacing w:val="-1"/>
                <w:sz w:val="18"/>
                <w:szCs w:val="18"/>
              </w:rPr>
              <w:t xml:space="preserve"> </w:t>
            </w:r>
            <w:r>
              <w:rPr>
                <w:sz w:val="18"/>
                <w:szCs w:val="18"/>
              </w:rPr>
              <w:t>that</w:t>
            </w:r>
            <w:r>
              <w:rPr>
                <w:spacing w:val="-2"/>
                <w:sz w:val="18"/>
                <w:szCs w:val="18"/>
              </w:rPr>
              <w:t xml:space="preserve"> </w:t>
            </w:r>
            <w:r>
              <w:rPr>
                <w:sz w:val="18"/>
                <w:szCs w:val="18"/>
              </w:rPr>
              <w:t>match</w:t>
            </w:r>
            <w:r>
              <w:rPr>
                <w:spacing w:val="-2"/>
                <w:sz w:val="18"/>
                <w:szCs w:val="18"/>
              </w:rPr>
              <w:t xml:space="preserve"> </w:t>
            </w:r>
            <w:r>
              <w:rPr>
                <w:sz w:val="18"/>
                <w:szCs w:val="18"/>
              </w:rPr>
              <w:t>condition</w:t>
            </w:r>
            <w:r>
              <w:rPr>
                <w:spacing w:val="-1"/>
                <w:sz w:val="18"/>
                <w:szCs w:val="18"/>
              </w:rPr>
              <w:t xml:space="preserve"> </w:t>
            </w:r>
            <w:r>
              <w:rPr>
                <w:sz w:val="18"/>
                <w:szCs w:val="18"/>
              </w:rPr>
              <w:t>B</w:t>
            </w:r>
          </w:p>
          <w:p w14:paraId="66F3ED1C" w14:textId="77777777" w:rsidR="003A05AF" w:rsidRDefault="003A05AF" w:rsidP="00A31B73">
            <w:pPr>
              <w:pStyle w:val="TableParagraph"/>
              <w:kinsoku w:val="0"/>
              <w:overflowPunct w:val="0"/>
              <w:spacing w:before="10"/>
              <w:rPr>
                <w:sz w:val="20"/>
                <w:szCs w:val="20"/>
              </w:rPr>
            </w:pPr>
          </w:p>
          <w:p w14:paraId="36DC2C34" w14:textId="77777777" w:rsidR="003A05AF" w:rsidRDefault="003A05AF" w:rsidP="00A31B73">
            <w:pPr>
              <w:pStyle w:val="TableParagraph"/>
              <w:kinsoku w:val="0"/>
              <w:overflowPunct w:val="0"/>
              <w:spacing w:line="230" w:lineRule="auto"/>
              <w:ind w:left="119"/>
              <w:rPr>
                <w:sz w:val="18"/>
                <w:szCs w:val="18"/>
              </w:rPr>
            </w:pPr>
            <w:r>
              <w:rPr>
                <w:sz w:val="18"/>
                <w:szCs w:val="18"/>
              </w:rPr>
              <w:t>B:</w:t>
            </w:r>
            <w:r>
              <w:rPr>
                <w:spacing w:val="1"/>
                <w:sz w:val="18"/>
                <w:szCs w:val="18"/>
              </w:rPr>
              <w:t xml:space="preserve"> </w:t>
            </w:r>
            <w:r>
              <w:rPr>
                <w:sz w:val="18"/>
                <w:szCs w:val="18"/>
              </w:rPr>
              <w:t>CH_BANDWIDTH_</w:t>
            </w:r>
            <w:r>
              <w:rPr>
                <w:spacing w:val="-1"/>
                <w:sz w:val="18"/>
                <w:szCs w:val="18"/>
              </w:rPr>
              <w:t xml:space="preserve"> </w:t>
            </w:r>
            <w:r>
              <w:rPr>
                <w:sz w:val="18"/>
                <w:szCs w:val="18"/>
              </w:rPr>
              <w:t>IN_NON_HT</w:t>
            </w:r>
            <w:r>
              <w:rPr>
                <w:spacing w:val="1"/>
                <w:sz w:val="18"/>
                <w:szCs w:val="18"/>
              </w:rPr>
              <w:t xml:space="preserve"> </w:t>
            </w:r>
            <w:r>
              <w:rPr>
                <w:sz w:val="18"/>
                <w:szCs w:val="18"/>
              </w:rPr>
              <w:t>is present,</w:t>
            </w:r>
            <w:r>
              <w:rPr>
                <w:spacing w:val="1"/>
                <w:sz w:val="18"/>
                <w:szCs w:val="18"/>
              </w:rPr>
              <w:t xml:space="preserve"> </w:t>
            </w:r>
            <w:r>
              <w:rPr>
                <w:sz w:val="18"/>
                <w:szCs w:val="18"/>
              </w:rPr>
              <w:t>dot11EHTOptionImplemented is</w:t>
            </w:r>
            <w:r>
              <w:rPr>
                <w:spacing w:val="1"/>
                <w:sz w:val="18"/>
                <w:szCs w:val="18"/>
              </w:rPr>
              <w:t xml:space="preserve"> </w:t>
            </w:r>
            <w:r>
              <w:rPr>
                <w:sz w:val="18"/>
                <w:szCs w:val="18"/>
              </w:rPr>
              <w:t>equal to</w:t>
            </w:r>
            <w:r>
              <w:rPr>
                <w:spacing w:val="1"/>
                <w:sz w:val="18"/>
                <w:szCs w:val="18"/>
              </w:rPr>
              <w:t xml:space="preserve"> </w:t>
            </w:r>
            <w:r>
              <w:rPr>
                <w:sz w:val="18"/>
                <w:szCs w:val="18"/>
              </w:rPr>
              <w:t>true</w:t>
            </w:r>
            <w:r>
              <w:rPr>
                <w:spacing w:val="1"/>
                <w:sz w:val="18"/>
                <w:szCs w:val="18"/>
              </w:rPr>
              <w:t xml:space="preserve"> </w:t>
            </w:r>
            <w:r>
              <w:rPr>
                <w:sz w:val="18"/>
                <w:szCs w:val="18"/>
              </w:rPr>
              <w:t>and</w:t>
            </w:r>
            <w:r>
              <w:rPr>
                <w:spacing w:val="1"/>
                <w:sz w:val="18"/>
                <w:szCs w:val="18"/>
              </w:rPr>
              <w:t xml:space="preserve"> </w:t>
            </w:r>
            <w:r>
              <w:rPr>
                <w:sz w:val="18"/>
                <w:szCs w:val="18"/>
              </w:rPr>
              <w:t>the STA</w:t>
            </w:r>
            <w:r>
              <w:rPr>
                <w:spacing w:val="1"/>
                <w:sz w:val="18"/>
                <w:szCs w:val="18"/>
              </w:rPr>
              <w:t xml:space="preserve"> </w:t>
            </w:r>
            <w:r>
              <w:rPr>
                <w:sz w:val="18"/>
                <w:szCs w:val="18"/>
              </w:rPr>
              <w:t>is</w:t>
            </w:r>
            <w:r>
              <w:rPr>
                <w:spacing w:val="1"/>
                <w:sz w:val="18"/>
                <w:szCs w:val="18"/>
              </w:rPr>
              <w:t xml:space="preserve"> </w:t>
            </w:r>
            <w:r>
              <w:rPr>
                <w:sz w:val="18"/>
                <w:szCs w:val="18"/>
              </w:rPr>
              <w:t>a</w:t>
            </w:r>
            <w:r>
              <w:rPr>
                <w:spacing w:val="1"/>
                <w:sz w:val="18"/>
                <w:szCs w:val="18"/>
              </w:rPr>
              <w:t xml:space="preserve"> </w:t>
            </w:r>
            <w:r>
              <w:rPr>
                <w:sz w:val="18"/>
                <w:szCs w:val="18"/>
              </w:rPr>
              <w:t>STA</w:t>
            </w:r>
            <w:r>
              <w:rPr>
                <w:spacing w:val="-1"/>
                <w:sz w:val="18"/>
                <w:szCs w:val="18"/>
              </w:rPr>
              <w:t xml:space="preserve"> </w:t>
            </w:r>
            <w:r>
              <w:rPr>
                <w:sz w:val="18"/>
                <w:szCs w:val="18"/>
              </w:rPr>
              <w:t>6G</w:t>
            </w:r>
            <w:r>
              <w:rPr>
                <w:spacing w:val="-1"/>
                <w:sz w:val="18"/>
                <w:szCs w:val="18"/>
              </w:rPr>
              <w:t xml:space="preserve"> </w:t>
            </w:r>
            <w:r>
              <w:rPr>
                <w:sz w:val="18"/>
                <w:szCs w:val="18"/>
              </w:rPr>
              <w:t>with</w:t>
            </w:r>
            <w:r>
              <w:rPr>
                <w:spacing w:val="-1"/>
                <w:sz w:val="18"/>
                <w:szCs w:val="18"/>
              </w:rPr>
              <w:t xml:space="preserve"> </w:t>
            </w:r>
            <w:r>
              <w:rPr>
                <w:sz w:val="18"/>
                <w:szCs w:val="18"/>
              </w:rPr>
              <w:t>320</w:t>
            </w:r>
            <w:r>
              <w:rPr>
                <w:spacing w:val="-2"/>
                <w:sz w:val="18"/>
                <w:szCs w:val="18"/>
              </w:rPr>
              <w:t xml:space="preserve"> </w:t>
            </w:r>
            <w:r>
              <w:rPr>
                <w:sz w:val="18"/>
                <w:szCs w:val="18"/>
              </w:rPr>
              <w:t>MHz</w:t>
            </w:r>
            <w:r>
              <w:rPr>
                <w:spacing w:val="-1"/>
                <w:sz w:val="18"/>
                <w:szCs w:val="18"/>
              </w:rPr>
              <w:t xml:space="preserve"> </w:t>
            </w:r>
            <w:r>
              <w:rPr>
                <w:sz w:val="18"/>
                <w:szCs w:val="18"/>
              </w:rPr>
              <w:t>bandwidth support</w:t>
            </w:r>
          </w:p>
        </w:tc>
      </w:tr>
    </w:tbl>
    <w:p w14:paraId="76A588BB" w14:textId="77777777" w:rsidR="003A05AF" w:rsidRDefault="003A05AF" w:rsidP="003A05AF">
      <w:pPr>
        <w:pStyle w:val="af4"/>
        <w:kinsoku w:val="0"/>
        <w:overflowPunct w:val="0"/>
        <w:spacing w:before="2"/>
        <w:rPr>
          <w:sz w:val="16"/>
          <w:szCs w:val="16"/>
        </w:rPr>
      </w:pPr>
    </w:p>
    <w:p w14:paraId="477B6020" w14:textId="77777777" w:rsidR="003A05AF" w:rsidRDefault="003A05AF" w:rsidP="003A05AF">
      <w:pPr>
        <w:pStyle w:val="af4"/>
        <w:kinsoku w:val="0"/>
        <w:overflowPunct w:val="0"/>
        <w:spacing w:before="93"/>
        <w:ind w:left="296" w:right="148"/>
        <w:jc w:val="center"/>
        <w:rPr>
          <w:rFonts w:ascii="Arial" w:hAnsi="Arial" w:cs="Arial"/>
          <w:b/>
          <w:bCs/>
        </w:rPr>
      </w:pPr>
      <w:bookmarkStart w:id="110" w:name="_bookmark2"/>
      <w:bookmarkEnd w:id="110"/>
      <w:r>
        <w:rPr>
          <w:rFonts w:ascii="Arial" w:hAnsi="Arial" w:cs="Arial"/>
          <w:b/>
          <w:bCs/>
        </w:rPr>
        <w:t>Figure</w:t>
      </w:r>
      <w:r>
        <w:rPr>
          <w:rFonts w:ascii="Arial" w:hAnsi="Arial" w:cs="Arial"/>
          <w:b/>
          <w:bCs/>
          <w:spacing w:val="-6"/>
        </w:rPr>
        <w:t xml:space="preserve"> </w:t>
      </w:r>
      <w:r>
        <w:rPr>
          <w:rFonts w:ascii="Arial" w:hAnsi="Arial" w:cs="Arial"/>
          <w:b/>
          <w:bCs/>
        </w:rPr>
        <w:t>17-6—SERVICE</w:t>
      </w:r>
      <w:r>
        <w:rPr>
          <w:rFonts w:ascii="Arial" w:hAnsi="Arial" w:cs="Arial"/>
          <w:b/>
          <w:bCs/>
          <w:spacing w:val="-5"/>
        </w:rPr>
        <w:t xml:space="preserve"> </w:t>
      </w:r>
      <w:r>
        <w:rPr>
          <w:rFonts w:ascii="Arial" w:hAnsi="Arial" w:cs="Arial"/>
          <w:b/>
          <w:bCs/>
        </w:rPr>
        <w:t>field</w:t>
      </w:r>
      <w:r>
        <w:rPr>
          <w:rFonts w:ascii="Arial" w:hAnsi="Arial" w:cs="Arial"/>
          <w:b/>
          <w:bCs/>
          <w:spacing w:val="-5"/>
        </w:rPr>
        <w:t xml:space="preserve"> </w:t>
      </w:r>
      <w:r>
        <w:rPr>
          <w:rFonts w:ascii="Arial" w:hAnsi="Arial" w:cs="Arial"/>
          <w:b/>
          <w:bCs/>
        </w:rPr>
        <w:t>bit</w:t>
      </w:r>
      <w:r>
        <w:rPr>
          <w:rFonts w:ascii="Arial" w:hAnsi="Arial" w:cs="Arial"/>
          <w:b/>
          <w:bCs/>
          <w:spacing w:val="-5"/>
        </w:rPr>
        <w:t xml:space="preserve"> </w:t>
      </w:r>
      <w:r>
        <w:rPr>
          <w:rFonts w:ascii="Arial" w:hAnsi="Arial" w:cs="Arial"/>
          <w:b/>
          <w:bCs/>
        </w:rPr>
        <w:t>assignment</w:t>
      </w:r>
    </w:p>
    <w:p w14:paraId="2A41FACF" w14:textId="77777777" w:rsidR="003A05AF" w:rsidRDefault="003A05AF" w:rsidP="00E65190">
      <w:pPr>
        <w:pStyle w:val="Default"/>
        <w:jc w:val="both"/>
        <w:rPr>
          <w:rFonts w:eastAsia="Malgun Gothic"/>
          <w:lang w:val="en-GB" w:eastAsia="ko-KR"/>
        </w:rPr>
      </w:pPr>
    </w:p>
    <w:p w14:paraId="05DD81A4" w14:textId="77777777" w:rsidR="003A05AF" w:rsidRDefault="003A05AF" w:rsidP="003A05AF">
      <w:pPr>
        <w:pStyle w:val="af4"/>
        <w:kinsoku w:val="0"/>
        <w:overflowPunct w:val="0"/>
        <w:spacing w:before="93"/>
        <w:ind w:left="260"/>
        <w:rPr>
          <w:rFonts w:ascii="Arial" w:hAnsi="Arial" w:cs="Arial"/>
          <w:b/>
          <w:bCs/>
        </w:rPr>
      </w:pPr>
      <w:r>
        <w:rPr>
          <w:rFonts w:ascii="Arial" w:hAnsi="Arial" w:cs="Arial"/>
          <w:b/>
          <w:bCs/>
        </w:rPr>
        <w:t>17.3.5.5</w:t>
      </w:r>
      <w:r>
        <w:rPr>
          <w:rFonts w:ascii="Arial" w:hAnsi="Arial" w:cs="Arial"/>
          <w:b/>
          <w:bCs/>
          <w:spacing w:val="-5"/>
        </w:rPr>
        <w:t xml:space="preserve"> </w:t>
      </w:r>
      <w:r>
        <w:rPr>
          <w:rFonts w:ascii="Arial" w:hAnsi="Arial" w:cs="Arial"/>
          <w:b/>
          <w:bCs/>
        </w:rPr>
        <w:t>PHY</w:t>
      </w:r>
      <w:r>
        <w:rPr>
          <w:rFonts w:ascii="Arial" w:hAnsi="Arial" w:cs="Arial"/>
          <w:b/>
          <w:bCs/>
          <w:spacing w:val="-5"/>
        </w:rPr>
        <w:t xml:space="preserve"> </w:t>
      </w:r>
      <w:r>
        <w:rPr>
          <w:rFonts w:ascii="Arial" w:hAnsi="Arial" w:cs="Arial"/>
          <w:b/>
          <w:bCs/>
        </w:rPr>
        <w:t>DATA</w:t>
      </w:r>
      <w:r>
        <w:rPr>
          <w:rFonts w:ascii="Arial" w:hAnsi="Arial" w:cs="Arial"/>
          <w:b/>
          <w:bCs/>
          <w:spacing w:val="-4"/>
        </w:rPr>
        <w:t xml:space="preserve"> </w:t>
      </w:r>
      <w:r>
        <w:rPr>
          <w:rFonts w:ascii="Arial" w:hAnsi="Arial" w:cs="Arial"/>
          <w:b/>
          <w:bCs/>
        </w:rPr>
        <w:t>scrambler</w:t>
      </w:r>
      <w:r>
        <w:rPr>
          <w:rFonts w:ascii="Arial" w:hAnsi="Arial" w:cs="Arial"/>
          <w:b/>
          <w:bCs/>
          <w:spacing w:val="-5"/>
        </w:rPr>
        <w:t xml:space="preserve"> </w:t>
      </w:r>
      <w:r>
        <w:rPr>
          <w:rFonts w:ascii="Arial" w:hAnsi="Arial" w:cs="Arial"/>
          <w:b/>
          <w:bCs/>
        </w:rPr>
        <w:t>and</w:t>
      </w:r>
      <w:r>
        <w:rPr>
          <w:rFonts w:ascii="Arial" w:hAnsi="Arial" w:cs="Arial"/>
          <w:b/>
          <w:bCs/>
          <w:spacing w:val="-4"/>
        </w:rPr>
        <w:t xml:space="preserve"> </w:t>
      </w:r>
      <w:r>
        <w:rPr>
          <w:rFonts w:ascii="Arial" w:hAnsi="Arial" w:cs="Arial"/>
          <w:b/>
          <w:bCs/>
        </w:rPr>
        <w:t>descrambler</w:t>
      </w:r>
    </w:p>
    <w:p w14:paraId="51375AE3" w14:textId="6E8DD898" w:rsidR="0040199D" w:rsidRDefault="003A05AF" w:rsidP="003A05AF">
      <w:pPr>
        <w:pStyle w:val="af4"/>
        <w:kinsoku w:val="0"/>
        <w:overflowPunct w:val="0"/>
        <w:spacing w:line="249" w:lineRule="auto"/>
        <w:ind w:left="259" w:right="278"/>
        <w:rPr>
          <w:ins w:id="111" w:author="Liyunbo" w:date="2021-07-21T16:38:00Z"/>
          <w:spacing w:val="-47"/>
        </w:rPr>
      </w:pPr>
      <w:r>
        <w:t>During reception by a VHT</w:t>
      </w:r>
      <w:ins w:id="112" w:author="Liyunbo" w:date="2021-07-21T16:32:00Z">
        <w:r w:rsidR="00404904">
          <w:t xml:space="preserve"> STA</w:t>
        </w:r>
      </w:ins>
      <w:ins w:id="113" w:author="Liyunbo" w:date="2021-07-21T16:31:00Z">
        <w:r w:rsidR="00404904">
          <w:t>,</w:t>
        </w:r>
      </w:ins>
      <w:ins w:id="114" w:author="Stephen McCann" w:date="2021-08-13T14:45:00Z">
        <w:r w:rsidR="004C1C01" w:rsidRPr="00925673">
          <w:t xml:space="preserve"> </w:t>
        </w:r>
      </w:ins>
      <w:del w:id="115" w:author="Stephen McCann" w:date="2021-08-13T14:45:00Z">
        <w:r w:rsidDel="004C1C01">
          <w:rPr>
            <w:u w:val="single"/>
          </w:rPr>
          <w:delText xml:space="preserve"> </w:delText>
        </w:r>
      </w:del>
      <w:del w:id="116" w:author="Liyunbo" w:date="2021-07-21T16:31:00Z">
        <w:r w:rsidRPr="00850209" w:rsidDel="00404904">
          <w:delText xml:space="preserve">or </w:delText>
        </w:r>
      </w:del>
      <w:r w:rsidRPr="00850209">
        <w:t>HE STA, or EHT STA that is not a STA 6G with 320 MHz bandwidth</w:t>
      </w:r>
      <w:r w:rsidRPr="00850209">
        <w:rPr>
          <w:spacing w:val="1"/>
        </w:rPr>
        <w:t xml:space="preserve"> </w:t>
      </w:r>
      <w:r w:rsidRPr="00850209">
        <w:t>support</w:t>
      </w:r>
      <w:r>
        <w:rPr>
          <w:u w:val="single"/>
        </w:rPr>
        <w:t>,</w:t>
      </w:r>
      <w:r>
        <w:t xml:space="preserve"> RXVECTOR parameter CH_BANDWIDTH_IN_NON_HT shall be determined from selected bits</w:t>
      </w:r>
      <w:r>
        <w:rPr>
          <w:spacing w:val="1"/>
        </w:rPr>
        <w:t xml:space="preserve"> </w:t>
      </w:r>
      <w:r>
        <w:t xml:space="preserve">in the scrambling sequence as shown in </w:t>
      </w:r>
      <w:hyperlink w:anchor="bookmark3" w:history="1">
        <w:r>
          <w:t>Table 17-7 (Contents of the first 7 bits of the scrambling sequence)</w:t>
        </w:r>
      </w:hyperlink>
      <w:r>
        <w:rPr>
          <w:spacing w:val="1"/>
        </w:rPr>
        <w:t xml:space="preserve"> </w:t>
      </w:r>
      <w:r>
        <w:t>and</w:t>
      </w:r>
      <w:r>
        <w:rPr>
          <w:spacing w:val="-2"/>
        </w:rPr>
        <w:t xml:space="preserve"> </w:t>
      </w:r>
      <w:hyperlink w:anchor="bookmark4" w:history="1">
        <w:r>
          <w:t>Table</w:t>
        </w:r>
        <w:r>
          <w:rPr>
            <w:spacing w:val="-2"/>
          </w:rPr>
          <w:t xml:space="preserve"> </w:t>
        </w:r>
        <w:r>
          <w:t>17-9</w:t>
        </w:r>
        <w:r>
          <w:rPr>
            <w:spacing w:val="-3"/>
          </w:rPr>
          <w:t xml:space="preserve"> </w:t>
        </w:r>
        <w:r>
          <w:t>(RXVECTOR</w:t>
        </w:r>
        <w:r>
          <w:rPr>
            <w:spacing w:val="-3"/>
          </w:rPr>
          <w:t xml:space="preserve"> </w:t>
        </w:r>
        <w:r>
          <w:t>parameter</w:t>
        </w:r>
        <w:r>
          <w:rPr>
            <w:spacing w:val="-3"/>
          </w:rPr>
          <w:t xml:space="preserve"> </w:t>
        </w:r>
        <w:r>
          <w:t>CH_BANDWIDTH_IN_NON_HT</w:t>
        </w:r>
        <w:r>
          <w:rPr>
            <w:spacing w:val="-3"/>
          </w:rPr>
          <w:t xml:space="preserve"> </w:t>
        </w:r>
        <w:r>
          <w:t>values</w:t>
        </w:r>
        <w:r>
          <w:rPr>
            <w:spacing w:val="-2"/>
          </w:rPr>
          <w:t xml:space="preserve"> </w:t>
        </w:r>
        <w:r>
          <w:t>for</w:t>
        </w:r>
        <w:r>
          <w:rPr>
            <w:spacing w:val="-2"/>
          </w:rPr>
          <w:t xml:space="preserve"> </w:t>
        </w:r>
        <w:r>
          <w:t>a</w:t>
        </w:r>
        <w:r>
          <w:rPr>
            <w:spacing w:val="-3"/>
          </w:rPr>
          <w:t xml:space="preserve"> </w:t>
        </w:r>
        <w:r>
          <w:t>VHT</w:t>
        </w:r>
        <w:r>
          <w:rPr>
            <w:spacing w:val="-2"/>
          </w:rPr>
          <w:t xml:space="preserve"> </w:t>
        </w:r>
        <w:r>
          <w:t>or</w:t>
        </w:r>
        <w:r>
          <w:rPr>
            <w:spacing w:val="-2"/>
          </w:rPr>
          <w:t xml:space="preserve"> </w:t>
        </w:r>
        <w:r>
          <w:t>HE</w:t>
        </w:r>
        <w:r>
          <w:rPr>
            <w:spacing w:val="-3"/>
          </w:rPr>
          <w:t xml:space="preserve"> </w:t>
        </w:r>
        <w:r>
          <w:t>STA).</w:t>
        </w:r>
      </w:hyperlink>
      <w:r>
        <w:rPr>
          <w:spacing w:val="-47"/>
        </w:rPr>
        <w:t xml:space="preserve"> </w:t>
      </w:r>
    </w:p>
    <w:p w14:paraId="38203054" w14:textId="205D65EC" w:rsidR="0040199D" w:rsidRDefault="0040199D" w:rsidP="003A05AF">
      <w:pPr>
        <w:pStyle w:val="af4"/>
        <w:kinsoku w:val="0"/>
        <w:overflowPunct w:val="0"/>
        <w:spacing w:line="249" w:lineRule="auto"/>
        <w:ind w:left="259" w:right="278"/>
        <w:rPr>
          <w:ins w:id="117" w:author="Liyunbo" w:date="2021-07-21T16:38:00Z"/>
          <w:spacing w:val="-47"/>
        </w:rPr>
      </w:pPr>
      <w:moveToRangeStart w:id="118" w:author="Liyunbo" w:date="2021-07-21T16:38:00Z" w:name="move77777937"/>
      <w:moveTo w:id="119" w:author="Liyunbo" w:date="2021-07-21T16:38:00Z">
        <w:r>
          <w:t>During reception by an EHT STA that is a STA 6G with 320 MHz bandwidth support, the RXVECTOR</w:t>
        </w:r>
        <w:r>
          <w:rPr>
            <w:spacing w:val="1"/>
          </w:rPr>
          <w:t xml:space="preserve"> </w:t>
        </w:r>
        <w:r>
          <w:t>parameter CH_BANDWIDTH_IN_NON_HT shall be determined from selected bits in the scrambling</w:t>
        </w:r>
        <w:r>
          <w:rPr>
            <w:spacing w:val="1"/>
          </w:rPr>
          <w:t xml:space="preserve"> </w:t>
        </w:r>
        <w:r>
          <w:t xml:space="preserve">sequence as shown in </w:t>
        </w:r>
        <w:r>
          <w:fldChar w:fldCharType="begin"/>
        </w:r>
        <w:r>
          <w:instrText xml:space="preserve"> HYPERLINK \l "bookmark2" </w:instrText>
        </w:r>
        <w:r>
          <w:fldChar w:fldCharType="separate"/>
        </w:r>
        <w:r>
          <w:t>Figure 17-6 (SERVICE field bit assignment</w:t>
        </w:r>
        <w:r>
          <w:fldChar w:fldCharType="end"/>
        </w:r>
        <w:r>
          <w:t xml:space="preserve">), </w:t>
        </w:r>
        <w:r>
          <w:fldChar w:fldCharType="begin"/>
        </w:r>
        <w:r>
          <w:instrText xml:space="preserve"> HYPERLINK \l "bookmark3" </w:instrText>
        </w:r>
        <w:r>
          <w:fldChar w:fldCharType="separate"/>
        </w:r>
        <w:r>
          <w:t>Table 17-7 (Contents of the first 7 bits</w:t>
        </w:r>
        <w:r>
          <w:fldChar w:fldCharType="end"/>
        </w:r>
        <w:r>
          <w:rPr>
            <w:spacing w:val="1"/>
          </w:rPr>
          <w:t xml:space="preserve"> </w:t>
        </w:r>
        <w:r>
          <w:fldChar w:fldCharType="begin"/>
        </w:r>
        <w:r>
          <w:instrText xml:space="preserve"> HYPERLINK \l "bookmark3" </w:instrText>
        </w:r>
        <w:r>
          <w:fldChar w:fldCharType="separate"/>
        </w:r>
        <w:r>
          <w:t xml:space="preserve">of the scrambling sequence), </w:t>
        </w:r>
        <w:r>
          <w:fldChar w:fldCharType="end"/>
        </w:r>
        <w:r>
          <w:t xml:space="preserve">and </w:t>
        </w:r>
        <w:r>
          <w:fldChar w:fldCharType="begin"/>
        </w:r>
        <w:r>
          <w:instrText xml:space="preserve"> HYPERLINK \l "bookmark5" </w:instrText>
        </w:r>
        <w:r>
          <w:fldChar w:fldCharType="separate"/>
        </w:r>
        <w:r>
          <w:t>Table 17-9a (RXVECTOR parameter CH_BANDWIDTH_IN_NON_HT</w:t>
        </w:r>
        <w:r>
          <w:fldChar w:fldCharType="end"/>
        </w:r>
        <w:r>
          <w:rPr>
            <w:spacing w:val="1"/>
          </w:rPr>
          <w:t xml:space="preserve"> </w:t>
        </w:r>
        <w:r>
          <w:fldChar w:fldCharType="begin"/>
        </w:r>
        <w:r>
          <w:instrText xml:space="preserve"> HYPERLINK \l "bookmark5" </w:instrText>
        </w:r>
        <w:r>
          <w:fldChar w:fldCharType="separate"/>
        </w:r>
        <w:r>
          <w:t>values</w:t>
        </w:r>
        <w:r>
          <w:rPr>
            <w:spacing w:val="1"/>
          </w:rPr>
          <w:t xml:space="preserve"> </w:t>
        </w:r>
        <w:r>
          <w:t>for</w:t>
        </w:r>
        <w:r>
          <w:rPr>
            <w:spacing w:val="1"/>
          </w:rPr>
          <w:t xml:space="preserve"> </w:t>
        </w:r>
        <w:r>
          <w:t>an</w:t>
        </w:r>
        <w:r>
          <w:rPr>
            <w:spacing w:val="1"/>
          </w:rPr>
          <w:t xml:space="preserve"> </w:t>
        </w:r>
        <w:r>
          <w:t>EHT</w:t>
        </w:r>
        <w:r>
          <w:rPr>
            <w:spacing w:val="1"/>
          </w:rPr>
          <w:t xml:space="preserve"> </w:t>
        </w:r>
        <w:r>
          <w:t>STA).</w:t>
        </w:r>
        <w:r>
          <w:fldChar w:fldCharType="end"/>
        </w:r>
      </w:moveTo>
      <w:moveToRangeEnd w:id="118"/>
      <w:ins w:id="120" w:author="Liyunbo" w:date="2021-07-21T16:39:00Z">
        <w:r>
          <w:t xml:space="preserve"> (#5549)</w:t>
        </w:r>
      </w:ins>
    </w:p>
    <w:p w14:paraId="64676671" w14:textId="52BB33F5" w:rsidR="003A05AF" w:rsidRDefault="003A05AF" w:rsidP="003A05AF">
      <w:pPr>
        <w:pStyle w:val="af4"/>
        <w:kinsoku w:val="0"/>
        <w:overflowPunct w:val="0"/>
        <w:spacing w:line="249" w:lineRule="auto"/>
        <w:ind w:left="259" w:right="278"/>
      </w:pPr>
      <w:r>
        <w:t>During</w:t>
      </w:r>
      <w:r>
        <w:rPr>
          <w:spacing w:val="-4"/>
        </w:rPr>
        <w:t xml:space="preserve"> </w:t>
      </w:r>
      <w:r>
        <w:t>reception</w:t>
      </w:r>
      <w:r>
        <w:rPr>
          <w:spacing w:val="-3"/>
        </w:rPr>
        <w:t xml:space="preserve"> </w:t>
      </w:r>
      <w:r>
        <w:t>by</w:t>
      </w:r>
      <w:r>
        <w:rPr>
          <w:spacing w:val="-4"/>
        </w:rPr>
        <w:t xml:space="preserve"> </w:t>
      </w:r>
      <w:r>
        <w:t>a</w:t>
      </w:r>
      <w:r>
        <w:rPr>
          <w:spacing w:val="-3"/>
        </w:rPr>
        <w:t xml:space="preserve"> </w:t>
      </w:r>
      <w:r>
        <w:t>VHT</w:t>
      </w:r>
      <w:r>
        <w:rPr>
          <w:spacing w:val="-3"/>
        </w:rPr>
        <w:t xml:space="preserve"> </w:t>
      </w:r>
      <w:r>
        <w:t>STA,</w:t>
      </w:r>
      <w:ins w:id="121" w:author="Liyunbo" w:date="2021-07-21T16:33:00Z">
        <w:r w:rsidR="00404904">
          <w:t xml:space="preserve"> HE STA or EHT STA,(#5549)</w:t>
        </w:r>
      </w:ins>
      <w:r>
        <w:rPr>
          <w:spacing w:val="-4"/>
        </w:rPr>
        <w:t xml:space="preserve"> </w:t>
      </w:r>
      <w:r>
        <w:t>the</w:t>
      </w:r>
      <w:r>
        <w:rPr>
          <w:spacing w:val="-3"/>
        </w:rPr>
        <w:t xml:space="preserve"> </w:t>
      </w:r>
      <w:r>
        <w:t>RXVECTOR</w:t>
      </w:r>
      <w:r>
        <w:rPr>
          <w:spacing w:val="-1"/>
        </w:rPr>
        <w:t xml:space="preserve"> </w:t>
      </w:r>
      <w:r>
        <w:t>parameter</w:t>
      </w:r>
      <w:r>
        <w:rPr>
          <w:spacing w:val="-3"/>
        </w:rPr>
        <w:t xml:space="preserve"> </w:t>
      </w:r>
      <w:r>
        <w:t>DYN_BANDWIDTH_IN_NON_HT</w:t>
      </w:r>
      <w:r>
        <w:rPr>
          <w:spacing w:val="-3"/>
        </w:rPr>
        <w:t xml:space="preserve"> </w:t>
      </w:r>
      <w:r>
        <w:t>shall</w:t>
      </w:r>
      <w:r>
        <w:rPr>
          <w:spacing w:val="-4"/>
        </w:rPr>
        <w:t xml:space="preserve"> </w:t>
      </w:r>
      <w:r>
        <w:t>be</w:t>
      </w:r>
      <w:ins w:id="122" w:author="Stephen McCann" w:date="2021-08-13T14:47:00Z">
        <w:r w:rsidR="004C1C01">
          <w:t xml:space="preserve"> </w:t>
        </w:r>
      </w:ins>
      <w:r>
        <w:rPr>
          <w:spacing w:val="-47"/>
        </w:rPr>
        <w:t xml:space="preserve"> </w:t>
      </w:r>
      <w:r>
        <w:t xml:space="preserve">set to selected bits in the scrambling sequence as shown in </w:t>
      </w:r>
      <w:hyperlink w:anchor="bookmark3" w:history="1">
        <w:r>
          <w:t>Table 17-7 (Contents of the first 7 bits of the</w:t>
        </w:r>
      </w:hyperlink>
      <w:r>
        <w:rPr>
          <w:spacing w:val="1"/>
        </w:rPr>
        <w:t xml:space="preserve"> </w:t>
      </w:r>
      <w:hyperlink w:anchor="bookmark3" w:history="1">
        <w:r>
          <w:t>scrambling</w:t>
        </w:r>
        <w:r>
          <w:rPr>
            <w:spacing w:val="-1"/>
          </w:rPr>
          <w:t xml:space="preserve"> </w:t>
        </w:r>
        <w:r>
          <w:t xml:space="preserve">sequence). </w:t>
        </w:r>
      </w:hyperlink>
      <w:r>
        <w:t>The fields</w:t>
      </w:r>
      <w:r>
        <w:rPr>
          <w:spacing w:val="-1"/>
        </w:rPr>
        <w:t xml:space="preserve"> </w:t>
      </w:r>
      <w:r>
        <w:t>shall be</w:t>
      </w:r>
      <w:r>
        <w:rPr>
          <w:spacing w:val="1"/>
        </w:rPr>
        <w:t xml:space="preserve"> </w:t>
      </w:r>
      <w:r>
        <w:t>interpreted as</w:t>
      </w:r>
      <w:r>
        <w:rPr>
          <w:spacing w:val="-2"/>
        </w:rPr>
        <w:t xml:space="preserve"> </w:t>
      </w:r>
      <w:r>
        <w:t>being sent LSB-first.</w:t>
      </w:r>
    </w:p>
    <w:p w14:paraId="52A3B2B7" w14:textId="77777777" w:rsidR="003A05AF" w:rsidRPr="003A05AF" w:rsidRDefault="003A05AF" w:rsidP="00E65190">
      <w:pPr>
        <w:pStyle w:val="Default"/>
        <w:jc w:val="both"/>
        <w:rPr>
          <w:rFonts w:eastAsia="Malgun Gothic"/>
          <w:lang w:val="en-GB" w:eastAsia="ko-KR"/>
        </w:rPr>
      </w:pPr>
    </w:p>
    <w:p w14:paraId="0B117645" w14:textId="77777777" w:rsidR="000751B3" w:rsidRDefault="000751B3" w:rsidP="008A0316">
      <w:pPr>
        <w:autoSpaceDE w:val="0"/>
        <w:autoSpaceDN w:val="0"/>
        <w:adjustRightInd w:val="0"/>
        <w:ind w:left="90"/>
        <w:jc w:val="left"/>
        <w:rPr>
          <w:bCs/>
          <w:sz w:val="20"/>
        </w:rPr>
      </w:pPr>
    </w:p>
    <w:p w14:paraId="2AC47613" w14:textId="77777777" w:rsidR="003A05AF" w:rsidRDefault="003A05AF" w:rsidP="008A0316">
      <w:pPr>
        <w:autoSpaceDE w:val="0"/>
        <w:autoSpaceDN w:val="0"/>
        <w:adjustRightInd w:val="0"/>
        <w:ind w:left="90"/>
        <w:jc w:val="left"/>
        <w:rPr>
          <w:bCs/>
          <w:sz w:val="20"/>
        </w:rPr>
      </w:pPr>
    </w:p>
    <w:p w14:paraId="0F179FC2" w14:textId="21A20E7A" w:rsidR="003A05AF" w:rsidRPr="001E5D24" w:rsidRDefault="003A05AF" w:rsidP="003A05AF">
      <w:pPr>
        <w:pStyle w:val="af4"/>
        <w:kinsoku w:val="0"/>
        <w:overflowPunct w:val="0"/>
        <w:spacing w:line="249" w:lineRule="auto"/>
        <w:ind w:left="260" w:right="277"/>
      </w:pPr>
      <w:moveFromRangeStart w:id="123" w:author="Liyunbo" w:date="2021-07-21T16:38:00Z" w:name="move77777937"/>
      <w:moveFrom w:id="124" w:author="Liyunbo" w:date="2021-07-21T16:38:00Z">
        <w:r w:rsidDel="0040199D">
          <w:t>During reception by an EHT STA that is a STA 6G with 320 MHz bandwidth support, the RXVECTOR</w:t>
        </w:r>
        <w:r w:rsidDel="0040199D">
          <w:rPr>
            <w:spacing w:val="1"/>
          </w:rPr>
          <w:t xml:space="preserve"> </w:t>
        </w:r>
        <w:r w:rsidDel="0040199D">
          <w:t>parameter CH_BANDWIDTH_IN_NON_HT shall be determined from selected bits in the scrambling</w:t>
        </w:r>
        <w:r w:rsidDel="0040199D">
          <w:rPr>
            <w:spacing w:val="1"/>
          </w:rPr>
          <w:t xml:space="preserve"> </w:t>
        </w:r>
        <w:r w:rsidDel="0040199D">
          <w:t xml:space="preserve">sequence as shown in </w:t>
        </w:r>
        <w:r w:rsidR="00A31B73" w:rsidDel="0040199D">
          <w:fldChar w:fldCharType="begin"/>
        </w:r>
        <w:r w:rsidR="00A31B73" w:rsidDel="0040199D">
          <w:instrText xml:space="preserve"> HYPERLINK \l "bookmark2" </w:instrText>
        </w:r>
        <w:r w:rsidR="00A31B73" w:rsidDel="0040199D">
          <w:fldChar w:fldCharType="separate"/>
        </w:r>
        <w:r w:rsidDel="0040199D">
          <w:t>Figure 17-6 (SERVICE field bit assignment</w:t>
        </w:r>
        <w:r w:rsidR="00A31B73" w:rsidDel="0040199D">
          <w:fldChar w:fldCharType="end"/>
        </w:r>
        <w:r w:rsidDel="0040199D">
          <w:t xml:space="preserve">), </w:t>
        </w:r>
        <w:r w:rsidR="00A31B73" w:rsidDel="0040199D">
          <w:fldChar w:fldCharType="begin"/>
        </w:r>
        <w:r w:rsidR="00A31B73" w:rsidDel="0040199D">
          <w:instrText xml:space="preserve"> HYPERLINK \l "bookmark3" </w:instrText>
        </w:r>
        <w:r w:rsidR="00A31B73" w:rsidDel="0040199D">
          <w:fldChar w:fldCharType="separate"/>
        </w:r>
        <w:r w:rsidDel="0040199D">
          <w:t>Table 17-7 (Contents of the first 7 bits</w:t>
        </w:r>
        <w:r w:rsidR="00A31B73" w:rsidDel="0040199D">
          <w:fldChar w:fldCharType="end"/>
        </w:r>
        <w:r w:rsidDel="0040199D">
          <w:rPr>
            <w:spacing w:val="1"/>
          </w:rPr>
          <w:t xml:space="preserve"> </w:t>
        </w:r>
        <w:r w:rsidR="00A31B73" w:rsidDel="0040199D">
          <w:fldChar w:fldCharType="begin"/>
        </w:r>
        <w:r w:rsidR="00A31B73" w:rsidDel="0040199D">
          <w:instrText xml:space="preserve"> HYPERLINK \l "bookmark3" </w:instrText>
        </w:r>
        <w:r w:rsidR="00A31B73" w:rsidDel="0040199D">
          <w:fldChar w:fldCharType="separate"/>
        </w:r>
        <w:r w:rsidDel="0040199D">
          <w:t xml:space="preserve">of the scrambling sequence), </w:t>
        </w:r>
        <w:r w:rsidR="00A31B73" w:rsidDel="0040199D">
          <w:fldChar w:fldCharType="end"/>
        </w:r>
        <w:r w:rsidDel="0040199D">
          <w:t xml:space="preserve">and </w:t>
        </w:r>
        <w:r w:rsidR="00A31B73" w:rsidDel="0040199D">
          <w:fldChar w:fldCharType="begin"/>
        </w:r>
        <w:r w:rsidR="00A31B73" w:rsidDel="0040199D">
          <w:instrText xml:space="preserve"> HYPERLINK \l "bookmark5" </w:instrText>
        </w:r>
        <w:r w:rsidR="00A31B73" w:rsidDel="0040199D">
          <w:fldChar w:fldCharType="separate"/>
        </w:r>
        <w:r w:rsidDel="0040199D">
          <w:t>Table 17-9a (RXVECTOR parameter CH_BANDWIDTH_IN_NON_HT</w:t>
        </w:r>
        <w:r w:rsidR="00A31B73" w:rsidDel="0040199D">
          <w:fldChar w:fldCharType="end"/>
        </w:r>
        <w:r w:rsidDel="0040199D">
          <w:rPr>
            <w:spacing w:val="1"/>
          </w:rPr>
          <w:t xml:space="preserve"> </w:t>
        </w:r>
        <w:r w:rsidR="00A31B73" w:rsidDel="0040199D">
          <w:fldChar w:fldCharType="begin"/>
        </w:r>
        <w:r w:rsidR="00A31B73" w:rsidDel="0040199D">
          <w:instrText xml:space="preserve"> HYPERLINK \l "bookmark5" </w:instrText>
        </w:r>
        <w:r w:rsidR="00A31B73" w:rsidDel="0040199D">
          <w:fldChar w:fldCharType="separate"/>
        </w:r>
        <w:r w:rsidDel="0040199D">
          <w:t>values</w:t>
        </w:r>
        <w:r w:rsidDel="0040199D">
          <w:rPr>
            <w:spacing w:val="1"/>
          </w:rPr>
          <w:t xml:space="preserve"> </w:t>
        </w:r>
        <w:r w:rsidDel="0040199D">
          <w:t>for</w:t>
        </w:r>
        <w:r w:rsidDel="0040199D">
          <w:rPr>
            <w:spacing w:val="1"/>
          </w:rPr>
          <w:t xml:space="preserve"> </w:t>
        </w:r>
        <w:r w:rsidDel="0040199D">
          <w:t>an</w:t>
        </w:r>
        <w:r w:rsidDel="0040199D">
          <w:rPr>
            <w:spacing w:val="1"/>
          </w:rPr>
          <w:t xml:space="preserve"> </w:t>
        </w:r>
        <w:r w:rsidDel="0040199D">
          <w:t>EHT</w:t>
        </w:r>
        <w:r w:rsidDel="0040199D">
          <w:rPr>
            <w:spacing w:val="1"/>
          </w:rPr>
          <w:t xml:space="preserve"> </w:t>
        </w:r>
        <w:r w:rsidDel="0040199D">
          <w:t>STA).</w:t>
        </w:r>
        <w:r w:rsidR="00A31B73" w:rsidDel="0040199D">
          <w:fldChar w:fldCharType="end"/>
        </w:r>
        <w:r w:rsidDel="0040199D">
          <w:rPr>
            <w:spacing w:val="1"/>
          </w:rPr>
          <w:t xml:space="preserve"> </w:t>
        </w:r>
      </w:moveFrom>
      <w:moveFromRangeEnd w:id="123"/>
      <w:ins w:id="125" w:author="Liyunbo" w:date="2021-07-21T16:38:00Z">
        <w:r w:rsidR="0040199D">
          <w:rPr>
            <w:spacing w:val="1"/>
          </w:rPr>
          <w:t>(</w:t>
        </w:r>
      </w:ins>
      <w:ins w:id="126" w:author="Liyunbo" w:date="2021-07-21T16:39:00Z">
        <w:r w:rsidR="0040199D">
          <w:rPr>
            <w:spacing w:val="1"/>
          </w:rPr>
          <w:t>#5549</w:t>
        </w:r>
      </w:ins>
      <w:ins w:id="127" w:author="Liyunbo" w:date="2021-07-21T16:38:00Z">
        <w:r w:rsidR="0040199D">
          <w:rPr>
            <w:spacing w:val="1"/>
          </w:rPr>
          <w:t xml:space="preserve">) </w:t>
        </w:r>
      </w:ins>
      <w:del w:id="128" w:author="Liyunbo" w:date="2021-07-21T16:34:00Z">
        <w:r w:rsidDel="00404904">
          <w:delText>During</w:delText>
        </w:r>
        <w:r w:rsidDel="00404904">
          <w:rPr>
            <w:spacing w:val="1"/>
          </w:rPr>
          <w:delText xml:space="preserve"> </w:delText>
        </w:r>
        <w:r w:rsidDel="00404904">
          <w:delText>reception</w:delText>
        </w:r>
        <w:r w:rsidDel="00404904">
          <w:rPr>
            <w:spacing w:val="1"/>
          </w:rPr>
          <w:delText xml:space="preserve"> </w:delText>
        </w:r>
        <w:r w:rsidDel="00404904">
          <w:delText>by</w:delText>
        </w:r>
        <w:r w:rsidDel="00404904">
          <w:rPr>
            <w:spacing w:val="1"/>
          </w:rPr>
          <w:delText xml:space="preserve"> </w:delText>
        </w:r>
        <w:r w:rsidDel="00404904">
          <w:delText>an</w:delText>
        </w:r>
        <w:r w:rsidDel="00404904">
          <w:rPr>
            <w:spacing w:val="1"/>
          </w:rPr>
          <w:delText xml:space="preserve"> </w:delText>
        </w:r>
        <w:r w:rsidDel="00404904">
          <w:delText>EHT</w:delText>
        </w:r>
        <w:r w:rsidDel="00404904">
          <w:rPr>
            <w:spacing w:val="1"/>
          </w:rPr>
          <w:delText xml:space="preserve"> </w:delText>
        </w:r>
        <w:r w:rsidDel="00404904">
          <w:delText>STA,</w:delText>
        </w:r>
        <w:r w:rsidDel="00404904">
          <w:rPr>
            <w:spacing w:val="1"/>
          </w:rPr>
          <w:delText xml:space="preserve"> </w:delText>
        </w:r>
        <w:r w:rsidDel="00404904">
          <w:delText>the</w:delText>
        </w:r>
        <w:r w:rsidDel="00404904">
          <w:rPr>
            <w:spacing w:val="1"/>
          </w:rPr>
          <w:delText xml:space="preserve"> </w:delText>
        </w:r>
        <w:r w:rsidDel="00404904">
          <w:delText>RXVECTOR</w:delText>
        </w:r>
        <w:r w:rsidDel="00404904">
          <w:rPr>
            <w:spacing w:val="1"/>
          </w:rPr>
          <w:delText xml:space="preserve"> </w:delText>
        </w:r>
        <w:r w:rsidDel="00404904">
          <w:delText>parameter</w:delText>
        </w:r>
        <w:r w:rsidDel="00404904">
          <w:rPr>
            <w:spacing w:val="1"/>
          </w:rPr>
          <w:delText xml:space="preserve"> </w:delText>
        </w:r>
        <w:r w:rsidDel="00404904">
          <w:delText>DYN_BANDWIDTH_IN_NON_HT</w:delText>
        </w:r>
        <w:r w:rsidDel="00404904">
          <w:rPr>
            <w:spacing w:val="19"/>
          </w:rPr>
          <w:delText xml:space="preserve"> </w:delText>
        </w:r>
        <w:r w:rsidDel="00404904">
          <w:delText>shall</w:delText>
        </w:r>
        <w:r w:rsidDel="00404904">
          <w:rPr>
            <w:spacing w:val="19"/>
          </w:rPr>
          <w:delText xml:space="preserve"> </w:delText>
        </w:r>
        <w:r w:rsidDel="00404904">
          <w:delText>be</w:delText>
        </w:r>
        <w:r w:rsidDel="00404904">
          <w:rPr>
            <w:spacing w:val="19"/>
          </w:rPr>
          <w:delText xml:space="preserve"> </w:delText>
        </w:r>
        <w:r w:rsidDel="00404904">
          <w:delText>set</w:delText>
        </w:r>
        <w:r w:rsidDel="00404904">
          <w:rPr>
            <w:spacing w:val="18"/>
          </w:rPr>
          <w:delText xml:space="preserve"> </w:delText>
        </w:r>
        <w:r w:rsidDel="00404904">
          <w:delText>to</w:delText>
        </w:r>
        <w:r w:rsidDel="00404904">
          <w:rPr>
            <w:spacing w:val="21"/>
          </w:rPr>
          <w:delText xml:space="preserve"> </w:delText>
        </w:r>
        <w:r w:rsidDel="00404904">
          <w:delText>selected</w:delText>
        </w:r>
        <w:r w:rsidDel="00404904">
          <w:rPr>
            <w:spacing w:val="19"/>
          </w:rPr>
          <w:delText xml:space="preserve"> </w:delText>
        </w:r>
        <w:r w:rsidDel="00404904">
          <w:delText>bits</w:delText>
        </w:r>
        <w:r w:rsidDel="00404904">
          <w:rPr>
            <w:spacing w:val="19"/>
          </w:rPr>
          <w:delText xml:space="preserve"> </w:delText>
        </w:r>
        <w:r w:rsidDel="00404904">
          <w:delText>in</w:delText>
        </w:r>
        <w:r w:rsidDel="00404904">
          <w:rPr>
            <w:spacing w:val="19"/>
          </w:rPr>
          <w:delText xml:space="preserve"> </w:delText>
        </w:r>
        <w:r w:rsidDel="00404904">
          <w:delText>the</w:delText>
        </w:r>
        <w:r w:rsidDel="00404904">
          <w:rPr>
            <w:spacing w:val="19"/>
          </w:rPr>
          <w:delText xml:space="preserve"> </w:delText>
        </w:r>
        <w:r w:rsidDel="00404904">
          <w:delText>scrambling</w:delText>
        </w:r>
        <w:r w:rsidDel="00404904">
          <w:rPr>
            <w:spacing w:val="21"/>
          </w:rPr>
          <w:delText xml:space="preserve"> </w:delText>
        </w:r>
        <w:r w:rsidDel="00404904">
          <w:delText>sequence</w:delText>
        </w:r>
        <w:r w:rsidDel="00404904">
          <w:rPr>
            <w:spacing w:val="19"/>
          </w:rPr>
          <w:delText xml:space="preserve"> </w:delText>
        </w:r>
        <w:r w:rsidDel="00404904">
          <w:delText>as</w:delText>
        </w:r>
        <w:r w:rsidDel="00404904">
          <w:rPr>
            <w:spacing w:val="19"/>
          </w:rPr>
          <w:delText xml:space="preserve"> </w:delText>
        </w:r>
        <w:r w:rsidDel="00404904">
          <w:delText>shown</w:delText>
        </w:r>
        <w:r w:rsidDel="00404904">
          <w:rPr>
            <w:spacing w:val="19"/>
          </w:rPr>
          <w:delText xml:space="preserve"> </w:delText>
        </w:r>
        <w:r w:rsidDel="00404904">
          <w:delText>in</w:delText>
        </w:r>
      </w:del>
      <w:ins w:id="129" w:author="Liyunbo" w:date="2021-07-21T16:34:00Z">
        <w:r w:rsidR="00404904">
          <w:t xml:space="preserve"> </w:t>
        </w:r>
      </w:ins>
      <w:ins w:id="130" w:author="Liyunbo" w:date="2021-07-21T16:35:00Z">
        <w:r w:rsidR="00404904">
          <w:t>(#5549)</w:t>
        </w:r>
      </w:ins>
    </w:p>
    <w:p w14:paraId="4DF2850D" w14:textId="77777777" w:rsidR="003A05AF" w:rsidRDefault="003A05AF" w:rsidP="008A0316">
      <w:pPr>
        <w:autoSpaceDE w:val="0"/>
        <w:autoSpaceDN w:val="0"/>
        <w:adjustRightInd w:val="0"/>
        <w:ind w:left="90"/>
        <w:jc w:val="left"/>
        <w:rPr>
          <w:bCs/>
          <w:sz w:val="20"/>
        </w:rPr>
      </w:pPr>
    </w:p>
    <w:p w14:paraId="1706EF47" w14:textId="77777777" w:rsidR="003A05AF" w:rsidRDefault="003A05AF" w:rsidP="003A05AF">
      <w:pPr>
        <w:pStyle w:val="af4"/>
        <w:kinsoku w:val="0"/>
        <w:overflowPunct w:val="0"/>
        <w:spacing w:before="93"/>
        <w:ind w:left="296" w:right="312"/>
        <w:jc w:val="center"/>
        <w:rPr>
          <w:rFonts w:ascii="Arial" w:hAnsi="Arial" w:cs="Arial"/>
          <w:b/>
          <w:bCs/>
        </w:rPr>
      </w:pPr>
      <w:r>
        <w:rPr>
          <w:noProof/>
          <w:lang w:val="en-US" w:eastAsia="zh-CN"/>
        </w:rPr>
        <mc:AlternateContent>
          <mc:Choice Requires="wps">
            <w:drawing>
              <wp:anchor distT="0" distB="0" distL="114300" distR="114300" simplePos="0" relativeHeight="251671040" behindDoc="1" locked="0" layoutInCell="0" allowOverlap="1" wp14:anchorId="65766442" wp14:editId="09F11EF8">
                <wp:simplePos x="0" y="0"/>
                <wp:positionH relativeFrom="page">
                  <wp:posOffset>5459095</wp:posOffset>
                </wp:positionH>
                <wp:positionV relativeFrom="paragraph">
                  <wp:posOffset>1570990</wp:posOffset>
                </wp:positionV>
                <wp:extent cx="29210" cy="5715"/>
                <wp:effectExtent l="1270" t="2540" r="0" b="1270"/>
                <wp:wrapNone/>
                <wp:docPr id="22" name="任意多边形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210" cy="5715"/>
                        </a:xfrm>
                        <a:custGeom>
                          <a:avLst/>
                          <a:gdLst>
                            <a:gd name="T0" fmla="*/ 45 w 46"/>
                            <a:gd name="T1" fmla="*/ 0 h 9"/>
                            <a:gd name="T2" fmla="*/ 0 w 46"/>
                            <a:gd name="T3" fmla="*/ 0 h 9"/>
                            <a:gd name="T4" fmla="*/ 0 w 46"/>
                            <a:gd name="T5" fmla="*/ 8 h 9"/>
                            <a:gd name="T6" fmla="*/ 45 w 46"/>
                            <a:gd name="T7" fmla="*/ 8 h 9"/>
                            <a:gd name="T8" fmla="*/ 45 w 46"/>
                            <a:gd name="T9" fmla="*/ 0 h 9"/>
                          </a:gdLst>
                          <a:ahLst/>
                          <a:cxnLst>
                            <a:cxn ang="0">
                              <a:pos x="T0" y="T1"/>
                            </a:cxn>
                            <a:cxn ang="0">
                              <a:pos x="T2" y="T3"/>
                            </a:cxn>
                            <a:cxn ang="0">
                              <a:pos x="T4" y="T5"/>
                            </a:cxn>
                            <a:cxn ang="0">
                              <a:pos x="T6" y="T7"/>
                            </a:cxn>
                            <a:cxn ang="0">
                              <a:pos x="T8" y="T9"/>
                            </a:cxn>
                          </a:cxnLst>
                          <a:rect l="0" t="0" r="r" b="b"/>
                          <a:pathLst>
                            <a:path w="46" h="9">
                              <a:moveTo>
                                <a:pt x="45" y="0"/>
                              </a:moveTo>
                              <a:lnTo>
                                <a:pt x="0" y="0"/>
                              </a:lnTo>
                              <a:lnTo>
                                <a:pt x="0" y="8"/>
                              </a:lnTo>
                              <a:lnTo>
                                <a:pt x="45" y="8"/>
                              </a:lnTo>
                              <a:lnTo>
                                <a:pt x="4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41C33" id="任意多边形 22" o:spid="_x0000_s1026" style="position:absolute;left:0;text-align:left;margin-left:429.85pt;margin-top:123.7pt;width:2.3pt;height:.45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" o:allowincell="f" path="m45,l,,,8r45,l45,xe" fillcolor="black" stroked="f">
                <v:path arrowok="t" o:connecttype="custom" o:connectlocs="28575,0;0,0;0,5080;28575,5080;28575,0" o:connectangles="0,0,0,0,0"/>
                <w10:wrap anchorx="page"/>
              </v:shape>
            </w:pict>
          </mc:Fallback>
        </mc:AlternateContent>
      </w:r>
      <w:bookmarkStart w:id="131" w:name="_bookmark3"/>
      <w:bookmarkEnd w:id="131"/>
      <w:r>
        <w:rPr>
          <w:rFonts w:ascii="Arial" w:hAnsi="Arial" w:cs="Arial"/>
          <w:b/>
          <w:bCs/>
        </w:rPr>
        <w:t>Table</w:t>
      </w:r>
      <w:r>
        <w:rPr>
          <w:rFonts w:ascii="Arial" w:hAnsi="Arial" w:cs="Arial"/>
          <w:b/>
          <w:bCs/>
          <w:spacing w:val="-4"/>
        </w:rPr>
        <w:t xml:space="preserve"> </w:t>
      </w:r>
      <w:r>
        <w:rPr>
          <w:rFonts w:ascii="Arial" w:hAnsi="Arial" w:cs="Arial"/>
          <w:b/>
          <w:bCs/>
        </w:rPr>
        <w:t>17-7—Contents</w:t>
      </w:r>
      <w:r>
        <w:rPr>
          <w:rFonts w:ascii="Arial" w:hAnsi="Arial" w:cs="Arial"/>
          <w:b/>
          <w:bCs/>
          <w:spacing w:val="-4"/>
        </w:rPr>
        <w:t xml:space="preserve"> </w:t>
      </w:r>
      <w:r>
        <w:rPr>
          <w:rFonts w:ascii="Arial" w:hAnsi="Arial" w:cs="Arial"/>
          <w:b/>
          <w:bCs/>
        </w:rPr>
        <w:t>of</w:t>
      </w:r>
      <w:r>
        <w:rPr>
          <w:rFonts w:ascii="Arial" w:hAnsi="Arial" w:cs="Arial"/>
          <w:b/>
          <w:bCs/>
          <w:spacing w:val="-3"/>
        </w:rPr>
        <w:t xml:space="preserve"> </w:t>
      </w:r>
      <w:r>
        <w:rPr>
          <w:rFonts w:ascii="Arial" w:hAnsi="Arial" w:cs="Arial"/>
          <w:b/>
          <w:bCs/>
        </w:rPr>
        <w:t>the</w:t>
      </w:r>
      <w:r>
        <w:rPr>
          <w:rFonts w:ascii="Arial" w:hAnsi="Arial" w:cs="Arial"/>
          <w:b/>
          <w:bCs/>
          <w:spacing w:val="-4"/>
        </w:rPr>
        <w:t xml:space="preserve"> </w:t>
      </w:r>
      <w:r>
        <w:rPr>
          <w:rFonts w:ascii="Arial" w:hAnsi="Arial" w:cs="Arial"/>
          <w:b/>
          <w:bCs/>
        </w:rPr>
        <w:t>first</w:t>
      </w:r>
      <w:r>
        <w:rPr>
          <w:rFonts w:ascii="Arial" w:hAnsi="Arial" w:cs="Arial"/>
          <w:b/>
          <w:bCs/>
          <w:spacing w:val="-4"/>
        </w:rPr>
        <w:t xml:space="preserve"> </w:t>
      </w:r>
      <w:r>
        <w:rPr>
          <w:rFonts w:ascii="Arial" w:hAnsi="Arial" w:cs="Arial"/>
          <w:b/>
          <w:bCs/>
        </w:rPr>
        <w:t>7</w:t>
      </w:r>
      <w:r>
        <w:rPr>
          <w:rFonts w:ascii="Arial" w:hAnsi="Arial" w:cs="Arial"/>
          <w:b/>
          <w:bCs/>
          <w:spacing w:val="-3"/>
        </w:rPr>
        <w:t xml:space="preserve"> </w:t>
      </w:r>
      <w:r>
        <w:rPr>
          <w:rFonts w:ascii="Arial" w:hAnsi="Arial" w:cs="Arial"/>
          <w:b/>
          <w:bCs/>
        </w:rPr>
        <w:t>bits</w:t>
      </w:r>
      <w:r>
        <w:rPr>
          <w:rFonts w:ascii="Arial" w:hAnsi="Arial" w:cs="Arial"/>
          <w:b/>
          <w:bCs/>
          <w:spacing w:val="-4"/>
        </w:rPr>
        <w:t xml:space="preserve"> </w:t>
      </w:r>
      <w:r>
        <w:rPr>
          <w:rFonts w:ascii="Arial" w:hAnsi="Arial" w:cs="Arial"/>
          <w:b/>
          <w:bCs/>
        </w:rPr>
        <w:t>of</w:t>
      </w:r>
      <w:r>
        <w:rPr>
          <w:rFonts w:ascii="Arial" w:hAnsi="Arial" w:cs="Arial"/>
          <w:b/>
          <w:bCs/>
          <w:spacing w:val="-3"/>
        </w:rPr>
        <w:t xml:space="preserve"> </w:t>
      </w:r>
      <w:r>
        <w:rPr>
          <w:rFonts w:ascii="Arial" w:hAnsi="Arial" w:cs="Arial"/>
          <w:b/>
          <w:bCs/>
        </w:rPr>
        <w:t>the</w:t>
      </w:r>
      <w:r>
        <w:rPr>
          <w:rFonts w:ascii="Arial" w:hAnsi="Arial" w:cs="Arial"/>
          <w:b/>
          <w:bCs/>
          <w:spacing w:val="-4"/>
        </w:rPr>
        <w:t xml:space="preserve"> </w:t>
      </w:r>
      <w:r>
        <w:rPr>
          <w:rFonts w:ascii="Arial" w:hAnsi="Arial" w:cs="Arial"/>
          <w:b/>
          <w:bCs/>
        </w:rPr>
        <w:t>scrambling</w:t>
      </w:r>
      <w:r>
        <w:rPr>
          <w:rFonts w:ascii="Arial" w:hAnsi="Arial" w:cs="Arial"/>
          <w:b/>
          <w:bCs/>
          <w:spacing w:val="-4"/>
        </w:rPr>
        <w:t xml:space="preserve"> </w:t>
      </w:r>
      <w:r>
        <w:rPr>
          <w:rFonts w:ascii="Arial" w:hAnsi="Arial" w:cs="Arial"/>
          <w:b/>
          <w:bCs/>
        </w:rPr>
        <w:t>sequence</w:t>
      </w:r>
    </w:p>
    <w:p w14:paraId="0016379C" w14:textId="77777777" w:rsidR="003A05AF" w:rsidRDefault="003A05AF" w:rsidP="003A05AF">
      <w:pPr>
        <w:pStyle w:val="af4"/>
        <w:kinsoku w:val="0"/>
        <w:overflowPunct w:val="0"/>
        <w:spacing w:before="10"/>
        <w:rPr>
          <w:rFonts w:ascii="Arial" w:hAnsi="Arial" w:cs="Arial"/>
          <w:b/>
          <w:bCs/>
          <w:sz w:val="21"/>
          <w:szCs w:val="21"/>
        </w:rPr>
      </w:pPr>
    </w:p>
    <w:tbl>
      <w:tblPr>
        <w:tblW w:w="0" w:type="auto"/>
        <w:tblInd w:w="136" w:type="dxa"/>
        <w:tblLayout w:type="fixed"/>
        <w:tblCellMar>
          <w:left w:w="0" w:type="dxa"/>
          <w:right w:w="0" w:type="dxa"/>
        </w:tblCellMar>
        <w:tblLook w:val="0000" w:firstRow="0" w:lastRow="0" w:firstColumn="0" w:lastColumn="0" w:noHBand="0" w:noVBand="0"/>
      </w:tblPr>
      <w:tblGrid>
        <w:gridCol w:w="1271"/>
        <w:gridCol w:w="1873"/>
        <w:gridCol w:w="2118"/>
        <w:gridCol w:w="1862"/>
        <w:gridCol w:w="1798"/>
      </w:tblGrid>
      <w:tr w:rsidR="003A05AF" w14:paraId="6E542DB5" w14:textId="77777777" w:rsidTr="00A31B73">
        <w:trPr>
          <w:trHeight w:val="409"/>
        </w:trPr>
        <w:tc>
          <w:tcPr>
            <w:tcW w:w="1271" w:type="dxa"/>
            <w:vMerge w:val="restart"/>
            <w:tcBorders>
              <w:top w:val="single" w:sz="12" w:space="0" w:color="000000"/>
              <w:left w:val="single" w:sz="12" w:space="0" w:color="000000"/>
              <w:bottom w:val="single" w:sz="12" w:space="0" w:color="000000"/>
              <w:right w:val="single" w:sz="2" w:space="0" w:color="000000"/>
            </w:tcBorders>
          </w:tcPr>
          <w:p w14:paraId="6F6013B7" w14:textId="77777777" w:rsidR="003A05AF" w:rsidRDefault="003A05AF" w:rsidP="00A31B73">
            <w:pPr>
              <w:pStyle w:val="TableParagraph"/>
              <w:kinsoku w:val="0"/>
              <w:overflowPunct w:val="0"/>
              <w:rPr>
                <w:rFonts w:ascii="Arial" w:hAnsi="Arial" w:cs="Arial"/>
                <w:b/>
                <w:bCs/>
                <w:sz w:val="20"/>
                <w:szCs w:val="20"/>
              </w:rPr>
            </w:pPr>
          </w:p>
          <w:p w14:paraId="53E14E97" w14:textId="77777777" w:rsidR="003A05AF" w:rsidRDefault="003A05AF" w:rsidP="00A31B73">
            <w:pPr>
              <w:pStyle w:val="TableParagraph"/>
              <w:kinsoku w:val="0"/>
              <w:overflowPunct w:val="0"/>
              <w:rPr>
                <w:rFonts w:ascii="Arial" w:hAnsi="Arial" w:cs="Arial"/>
                <w:b/>
                <w:bCs/>
                <w:sz w:val="20"/>
                <w:szCs w:val="20"/>
              </w:rPr>
            </w:pPr>
          </w:p>
          <w:p w14:paraId="0590C8C2" w14:textId="77777777" w:rsidR="003A05AF" w:rsidRDefault="003A05AF" w:rsidP="00A31B73">
            <w:pPr>
              <w:pStyle w:val="TableParagraph"/>
              <w:kinsoku w:val="0"/>
              <w:overflowPunct w:val="0"/>
              <w:spacing w:before="132"/>
              <w:ind w:left="223"/>
              <w:rPr>
                <w:b/>
                <w:bCs/>
                <w:sz w:val="18"/>
                <w:szCs w:val="18"/>
              </w:rPr>
            </w:pPr>
            <w:r>
              <w:rPr>
                <w:b/>
                <w:bCs/>
                <w:sz w:val="18"/>
                <w:szCs w:val="18"/>
              </w:rPr>
              <w:t>Parameter</w:t>
            </w:r>
          </w:p>
        </w:tc>
        <w:tc>
          <w:tcPr>
            <w:tcW w:w="1873" w:type="dxa"/>
            <w:vMerge w:val="restart"/>
            <w:tcBorders>
              <w:top w:val="single" w:sz="12" w:space="0" w:color="000000"/>
              <w:left w:val="single" w:sz="2" w:space="0" w:color="000000"/>
              <w:bottom w:val="single" w:sz="12" w:space="0" w:color="000000"/>
              <w:right w:val="single" w:sz="2" w:space="0" w:color="000000"/>
            </w:tcBorders>
          </w:tcPr>
          <w:p w14:paraId="1E725C0C" w14:textId="77777777" w:rsidR="003A05AF" w:rsidRDefault="003A05AF" w:rsidP="00A31B73">
            <w:pPr>
              <w:pStyle w:val="TableParagraph"/>
              <w:kinsoku w:val="0"/>
              <w:overflowPunct w:val="0"/>
              <w:rPr>
                <w:rFonts w:ascii="Arial" w:hAnsi="Arial" w:cs="Arial"/>
                <w:b/>
                <w:bCs/>
                <w:sz w:val="20"/>
                <w:szCs w:val="20"/>
              </w:rPr>
            </w:pPr>
          </w:p>
          <w:p w14:paraId="2441FA39" w14:textId="77777777" w:rsidR="003A05AF" w:rsidRDefault="003A05AF" w:rsidP="00A31B73">
            <w:pPr>
              <w:pStyle w:val="TableParagraph"/>
              <w:kinsoku w:val="0"/>
              <w:overflowPunct w:val="0"/>
              <w:rPr>
                <w:rFonts w:ascii="Arial" w:hAnsi="Arial" w:cs="Arial"/>
                <w:b/>
                <w:bCs/>
                <w:sz w:val="20"/>
                <w:szCs w:val="20"/>
              </w:rPr>
            </w:pPr>
          </w:p>
          <w:p w14:paraId="12292996" w14:textId="77777777" w:rsidR="003A05AF" w:rsidRDefault="003A05AF" w:rsidP="00A31B73">
            <w:pPr>
              <w:pStyle w:val="TableParagraph"/>
              <w:kinsoku w:val="0"/>
              <w:overflowPunct w:val="0"/>
              <w:spacing w:before="132"/>
              <w:ind w:left="563"/>
              <w:rPr>
                <w:b/>
                <w:bCs/>
                <w:sz w:val="18"/>
                <w:szCs w:val="18"/>
              </w:rPr>
            </w:pPr>
            <w:r>
              <w:rPr>
                <w:b/>
                <w:bCs/>
                <w:sz w:val="18"/>
                <w:szCs w:val="18"/>
              </w:rPr>
              <w:t>Condition</w:t>
            </w:r>
          </w:p>
        </w:tc>
        <w:tc>
          <w:tcPr>
            <w:tcW w:w="5778" w:type="dxa"/>
            <w:gridSpan w:val="3"/>
            <w:tcBorders>
              <w:top w:val="single" w:sz="12" w:space="0" w:color="000000"/>
              <w:left w:val="single" w:sz="2" w:space="0" w:color="000000"/>
              <w:bottom w:val="single" w:sz="2" w:space="0" w:color="000000"/>
              <w:right w:val="single" w:sz="12" w:space="0" w:color="000000"/>
            </w:tcBorders>
          </w:tcPr>
          <w:p w14:paraId="502D20E7" w14:textId="77777777" w:rsidR="003A05AF" w:rsidRDefault="003A05AF" w:rsidP="00A31B73">
            <w:pPr>
              <w:pStyle w:val="TableParagraph"/>
              <w:kinsoku w:val="0"/>
              <w:overflowPunct w:val="0"/>
              <w:spacing w:before="97"/>
              <w:ind w:left="1569"/>
              <w:rPr>
                <w:b/>
                <w:bCs/>
                <w:sz w:val="18"/>
                <w:szCs w:val="18"/>
              </w:rPr>
            </w:pPr>
            <w:r>
              <w:rPr>
                <w:b/>
                <w:bCs/>
                <w:sz w:val="18"/>
                <w:szCs w:val="18"/>
              </w:rPr>
              <w:t>First</w:t>
            </w:r>
            <w:r>
              <w:rPr>
                <w:b/>
                <w:bCs/>
                <w:spacing w:val="-3"/>
                <w:sz w:val="18"/>
                <w:szCs w:val="18"/>
              </w:rPr>
              <w:t xml:space="preserve"> </w:t>
            </w:r>
            <w:r>
              <w:rPr>
                <w:b/>
                <w:bCs/>
                <w:sz w:val="18"/>
                <w:szCs w:val="18"/>
              </w:rPr>
              <w:t>7</w:t>
            </w:r>
            <w:r>
              <w:rPr>
                <w:b/>
                <w:bCs/>
                <w:spacing w:val="-3"/>
                <w:sz w:val="18"/>
                <w:szCs w:val="18"/>
              </w:rPr>
              <w:t xml:space="preserve"> </w:t>
            </w:r>
            <w:r>
              <w:rPr>
                <w:b/>
                <w:bCs/>
                <w:sz w:val="18"/>
                <w:szCs w:val="18"/>
              </w:rPr>
              <w:t>bits</w:t>
            </w:r>
            <w:r>
              <w:rPr>
                <w:b/>
                <w:bCs/>
                <w:spacing w:val="-3"/>
                <w:sz w:val="18"/>
                <w:szCs w:val="18"/>
              </w:rPr>
              <w:t xml:space="preserve"> </w:t>
            </w:r>
            <w:r>
              <w:rPr>
                <w:b/>
                <w:bCs/>
                <w:sz w:val="18"/>
                <w:szCs w:val="18"/>
              </w:rPr>
              <w:t>of</w:t>
            </w:r>
            <w:r>
              <w:rPr>
                <w:b/>
                <w:bCs/>
                <w:spacing w:val="-3"/>
                <w:sz w:val="18"/>
                <w:szCs w:val="18"/>
              </w:rPr>
              <w:t xml:space="preserve"> </w:t>
            </w:r>
            <w:r>
              <w:rPr>
                <w:b/>
                <w:bCs/>
                <w:sz w:val="18"/>
                <w:szCs w:val="18"/>
              </w:rPr>
              <w:t>scrambling</w:t>
            </w:r>
            <w:r>
              <w:rPr>
                <w:b/>
                <w:bCs/>
                <w:spacing w:val="-3"/>
                <w:sz w:val="18"/>
                <w:szCs w:val="18"/>
              </w:rPr>
              <w:t xml:space="preserve"> </w:t>
            </w:r>
            <w:r>
              <w:rPr>
                <w:b/>
                <w:bCs/>
                <w:sz w:val="18"/>
                <w:szCs w:val="18"/>
              </w:rPr>
              <w:t>sequence</w:t>
            </w:r>
          </w:p>
        </w:tc>
      </w:tr>
      <w:tr w:rsidR="003A05AF" w14:paraId="1A81BED2" w14:textId="77777777" w:rsidTr="00A31B73">
        <w:trPr>
          <w:trHeight w:val="329"/>
        </w:trPr>
        <w:tc>
          <w:tcPr>
            <w:tcW w:w="1271" w:type="dxa"/>
            <w:vMerge/>
            <w:tcBorders>
              <w:top w:val="nil"/>
              <w:left w:val="single" w:sz="12" w:space="0" w:color="000000"/>
              <w:bottom w:val="single" w:sz="12" w:space="0" w:color="000000"/>
              <w:right w:val="single" w:sz="2" w:space="0" w:color="000000"/>
            </w:tcBorders>
          </w:tcPr>
          <w:p w14:paraId="2E6A7942" w14:textId="77777777" w:rsidR="003A05AF" w:rsidRDefault="003A05AF" w:rsidP="00A31B73">
            <w:pPr>
              <w:pStyle w:val="af4"/>
              <w:kinsoku w:val="0"/>
              <w:overflowPunct w:val="0"/>
              <w:spacing w:before="10"/>
              <w:rPr>
                <w:rFonts w:ascii="Arial" w:hAnsi="Arial" w:cs="Arial"/>
                <w:b/>
                <w:bCs/>
                <w:sz w:val="2"/>
                <w:szCs w:val="2"/>
              </w:rPr>
            </w:pPr>
          </w:p>
        </w:tc>
        <w:tc>
          <w:tcPr>
            <w:tcW w:w="1873" w:type="dxa"/>
            <w:vMerge/>
            <w:tcBorders>
              <w:top w:val="nil"/>
              <w:left w:val="single" w:sz="2" w:space="0" w:color="000000"/>
              <w:bottom w:val="single" w:sz="12" w:space="0" w:color="000000"/>
              <w:right w:val="single" w:sz="2" w:space="0" w:color="000000"/>
            </w:tcBorders>
          </w:tcPr>
          <w:p w14:paraId="45BAA03C" w14:textId="77777777" w:rsidR="003A05AF" w:rsidRDefault="003A05AF" w:rsidP="00A31B73">
            <w:pPr>
              <w:pStyle w:val="af4"/>
              <w:kinsoku w:val="0"/>
              <w:overflowPunct w:val="0"/>
              <w:spacing w:before="10"/>
              <w:rPr>
                <w:rFonts w:ascii="Arial" w:hAnsi="Arial" w:cs="Arial"/>
                <w:b/>
                <w:bCs/>
                <w:sz w:val="2"/>
                <w:szCs w:val="2"/>
              </w:rPr>
            </w:pPr>
          </w:p>
        </w:tc>
        <w:tc>
          <w:tcPr>
            <w:tcW w:w="2118" w:type="dxa"/>
            <w:tcBorders>
              <w:top w:val="single" w:sz="2" w:space="0" w:color="000000"/>
              <w:left w:val="single" w:sz="2" w:space="0" w:color="000000"/>
              <w:bottom w:val="none" w:sz="6" w:space="0" w:color="auto"/>
              <w:right w:val="single" w:sz="2" w:space="0" w:color="000000"/>
            </w:tcBorders>
          </w:tcPr>
          <w:p w14:paraId="23A1EDAC" w14:textId="77777777" w:rsidR="003A05AF" w:rsidRDefault="003A05AF" w:rsidP="00A31B73">
            <w:pPr>
              <w:pStyle w:val="TableParagraph"/>
              <w:tabs>
                <w:tab w:val="left" w:pos="1609"/>
              </w:tabs>
              <w:kinsoku w:val="0"/>
              <w:overflowPunct w:val="0"/>
              <w:spacing w:before="57"/>
              <w:ind w:left="321"/>
              <w:rPr>
                <w:b/>
                <w:bCs/>
                <w:sz w:val="18"/>
                <w:szCs w:val="18"/>
              </w:rPr>
            </w:pPr>
            <w:r>
              <w:rPr>
                <w:b/>
                <w:bCs/>
                <w:sz w:val="18"/>
                <w:szCs w:val="18"/>
              </w:rPr>
              <w:t>B0</w:t>
            </w:r>
            <w:r>
              <w:rPr>
                <w:b/>
                <w:bCs/>
                <w:sz w:val="18"/>
                <w:szCs w:val="18"/>
              </w:rPr>
              <w:tab/>
              <w:t>B3</w:t>
            </w:r>
          </w:p>
        </w:tc>
        <w:tc>
          <w:tcPr>
            <w:tcW w:w="1862" w:type="dxa"/>
            <w:tcBorders>
              <w:top w:val="single" w:sz="2" w:space="0" w:color="000000"/>
              <w:left w:val="single" w:sz="2" w:space="0" w:color="000000"/>
              <w:bottom w:val="none" w:sz="6" w:space="0" w:color="auto"/>
              <w:right w:val="single" w:sz="2" w:space="0" w:color="000000"/>
            </w:tcBorders>
          </w:tcPr>
          <w:p w14:paraId="1627AB17" w14:textId="77777777" w:rsidR="003A05AF" w:rsidRDefault="003A05AF" w:rsidP="00A31B73">
            <w:pPr>
              <w:pStyle w:val="TableParagraph"/>
              <w:kinsoku w:val="0"/>
              <w:overflowPunct w:val="0"/>
              <w:spacing w:before="57"/>
              <w:ind w:left="816" w:right="790"/>
              <w:jc w:val="center"/>
              <w:rPr>
                <w:b/>
                <w:bCs/>
                <w:sz w:val="18"/>
                <w:szCs w:val="18"/>
              </w:rPr>
            </w:pPr>
            <w:r>
              <w:rPr>
                <w:b/>
                <w:bCs/>
                <w:sz w:val="18"/>
                <w:szCs w:val="18"/>
              </w:rPr>
              <w:t>B4</w:t>
            </w:r>
          </w:p>
        </w:tc>
        <w:tc>
          <w:tcPr>
            <w:tcW w:w="1798" w:type="dxa"/>
            <w:tcBorders>
              <w:top w:val="single" w:sz="2" w:space="0" w:color="000000"/>
              <w:left w:val="single" w:sz="2" w:space="0" w:color="000000"/>
              <w:bottom w:val="none" w:sz="6" w:space="0" w:color="auto"/>
              <w:right w:val="single" w:sz="12" w:space="0" w:color="000000"/>
            </w:tcBorders>
          </w:tcPr>
          <w:p w14:paraId="0ADB4F66" w14:textId="77777777" w:rsidR="003A05AF" w:rsidRDefault="003A05AF" w:rsidP="00A31B73">
            <w:pPr>
              <w:pStyle w:val="TableParagraph"/>
              <w:tabs>
                <w:tab w:val="left" w:pos="1336"/>
              </w:tabs>
              <w:kinsoku w:val="0"/>
              <w:overflowPunct w:val="0"/>
              <w:spacing w:before="57"/>
              <w:ind w:left="273"/>
              <w:rPr>
                <w:b/>
                <w:bCs/>
                <w:sz w:val="18"/>
                <w:szCs w:val="18"/>
              </w:rPr>
            </w:pPr>
            <w:r>
              <w:rPr>
                <w:b/>
                <w:bCs/>
                <w:sz w:val="18"/>
                <w:szCs w:val="18"/>
              </w:rPr>
              <w:t>B5</w:t>
            </w:r>
            <w:r>
              <w:rPr>
                <w:b/>
                <w:bCs/>
                <w:sz w:val="18"/>
                <w:szCs w:val="18"/>
              </w:rPr>
              <w:tab/>
              <w:t>B6</w:t>
            </w:r>
          </w:p>
        </w:tc>
      </w:tr>
      <w:tr w:rsidR="003A05AF" w14:paraId="4A991C3D" w14:textId="77777777" w:rsidTr="00A31B73">
        <w:trPr>
          <w:trHeight w:val="602"/>
        </w:trPr>
        <w:tc>
          <w:tcPr>
            <w:tcW w:w="1271" w:type="dxa"/>
            <w:vMerge/>
            <w:tcBorders>
              <w:top w:val="nil"/>
              <w:left w:val="single" w:sz="12" w:space="0" w:color="000000"/>
              <w:bottom w:val="single" w:sz="12" w:space="0" w:color="000000"/>
              <w:right w:val="single" w:sz="2" w:space="0" w:color="000000"/>
            </w:tcBorders>
          </w:tcPr>
          <w:p w14:paraId="7E822BB1" w14:textId="77777777" w:rsidR="003A05AF" w:rsidRDefault="003A05AF" w:rsidP="00A31B73">
            <w:pPr>
              <w:pStyle w:val="af4"/>
              <w:kinsoku w:val="0"/>
              <w:overflowPunct w:val="0"/>
              <w:spacing w:before="10"/>
              <w:rPr>
                <w:rFonts w:ascii="Arial" w:hAnsi="Arial" w:cs="Arial"/>
                <w:b/>
                <w:bCs/>
                <w:sz w:val="2"/>
                <w:szCs w:val="2"/>
              </w:rPr>
            </w:pPr>
          </w:p>
        </w:tc>
        <w:tc>
          <w:tcPr>
            <w:tcW w:w="1873" w:type="dxa"/>
            <w:vMerge/>
            <w:tcBorders>
              <w:top w:val="nil"/>
              <w:left w:val="single" w:sz="2" w:space="0" w:color="000000"/>
              <w:bottom w:val="single" w:sz="12" w:space="0" w:color="000000"/>
              <w:right w:val="single" w:sz="2" w:space="0" w:color="000000"/>
            </w:tcBorders>
          </w:tcPr>
          <w:p w14:paraId="62D32859" w14:textId="77777777" w:rsidR="003A05AF" w:rsidRDefault="003A05AF" w:rsidP="00A31B73">
            <w:pPr>
              <w:pStyle w:val="af4"/>
              <w:kinsoku w:val="0"/>
              <w:overflowPunct w:val="0"/>
              <w:spacing w:before="10"/>
              <w:rPr>
                <w:rFonts w:ascii="Arial" w:hAnsi="Arial" w:cs="Arial"/>
                <w:b/>
                <w:bCs/>
                <w:sz w:val="2"/>
                <w:szCs w:val="2"/>
              </w:rPr>
            </w:pPr>
          </w:p>
        </w:tc>
        <w:tc>
          <w:tcPr>
            <w:tcW w:w="5778" w:type="dxa"/>
            <w:gridSpan w:val="3"/>
            <w:tcBorders>
              <w:top w:val="none" w:sz="6" w:space="0" w:color="auto"/>
              <w:left w:val="single" w:sz="2" w:space="0" w:color="000000"/>
              <w:bottom w:val="single" w:sz="12" w:space="0" w:color="000000"/>
              <w:right w:val="single" w:sz="12" w:space="0" w:color="000000"/>
            </w:tcBorders>
          </w:tcPr>
          <w:p w14:paraId="59BFD2B2" w14:textId="77777777" w:rsidR="003A05AF" w:rsidRDefault="003A05AF" w:rsidP="00A31B73">
            <w:pPr>
              <w:pStyle w:val="TableParagraph"/>
              <w:kinsoku w:val="0"/>
              <w:overflowPunct w:val="0"/>
              <w:spacing w:before="9"/>
              <w:rPr>
                <w:rFonts w:ascii="Arial" w:hAnsi="Arial" w:cs="Arial"/>
                <w:b/>
                <w:bCs/>
                <w:sz w:val="15"/>
                <w:szCs w:val="15"/>
              </w:rPr>
            </w:pPr>
          </w:p>
          <w:p w14:paraId="2F02D3E0" w14:textId="77777777" w:rsidR="003A05AF" w:rsidRDefault="003A05AF" w:rsidP="00A31B73">
            <w:pPr>
              <w:pStyle w:val="TableParagraph"/>
              <w:kinsoku w:val="0"/>
              <w:overflowPunct w:val="0"/>
              <w:spacing w:line="110" w:lineRule="exact"/>
              <w:ind w:left="1095"/>
              <w:rPr>
                <w:rFonts w:ascii="Arial" w:hAnsi="Arial" w:cs="Arial"/>
                <w:position w:val="-2"/>
                <w:sz w:val="11"/>
                <w:szCs w:val="11"/>
              </w:rPr>
            </w:pPr>
            <w:r>
              <w:rPr>
                <w:rFonts w:ascii="Arial" w:hAnsi="Arial" w:cs="Arial"/>
                <w:noProof/>
                <w:position w:val="-2"/>
                <w:sz w:val="11"/>
                <w:szCs w:val="11"/>
                <w:lang w:eastAsia="zh-CN"/>
              </w:rPr>
              <mc:AlternateContent>
                <mc:Choice Requires="wpg">
                  <w:drawing>
                    <wp:inline distT="0" distB="0" distL="0" distR="0" wp14:anchorId="023DC9F1" wp14:editId="1778DEB9">
                      <wp:extent cx="2285365" cy="70485"/>
                      <wp:effectExtent l="8890" t="1270" r="1270" b="4445"/>
                      <wp:docPr id="19" name="组合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70485"/>
                                <a:chOff x="0" y="0"/>
                                <a:chExt cx="3599" cy="111"/>
                              </a:xfrm>
                            </wpg:grpSpPr>
                            <wps:wsp>
                              <wps:cNvPr id="20" name="Freeform 19"/>
                              <wps:cNvSpPr>
                                <a:spLocks/>
                              </wps:cNvSpPr>
                              <wps:spPr bwMode="auto">
                                <a:xfrm>
                                  <a:off x="0" y="56"/>
                                  <a:ext cx="3447" cy="1"/>
                                </a:xfrm>
                                <a:custGeom>
                                  <a:avLst/>
                                  <a:gdLst>
                                    <a:gd name="T0" fmla="*/ 0 w 3447"/>
                                    <a:gd name="T1" fmla="*/ 0 h 1"/>
                                    <a:gd name="T2" fmla="*/ 3446 w 3447"/>
                                    <a:gd name="T3" fmla="*/ 0 h 1"/>
                                  </a:gdLst>
                                  <a:ahLst/>
                                  <a:cxnLst>
                                    <a:cxn ang="0">
                                      <a:pos x="T0" y="T1"/>
                                    </a:cxn>
                                    <a:cxn ang="0">
                                      <a:pos x="T2" y="T3"/>
                                    </a:cxn>
                                  </a:cxnLst>
                                  <a:rect l="0" t="0" r="r" b="b"/>
                                  <a:pathLst>
                                    <a:path w="3447" h="1">
                                      <a:moveTo>
                                        <a:pt x="0" y="0"/>
                                      </a:moveTo>
                                      <a:lnTo>
                                        <a:pt x="3446" y="0"/>
                                      </a:lnTo>
                                    </a:path>
                                  </a:pathLst>
                                </a:custGeom>
                                <a:noFill/>
                                <a:ln w="254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20"/>
                              <wps:cNvSpPr>
                                <a:spLocks/>
                              </wps:cNvSpPr>
                              <wps:spPr bwMode="auto">
                                <a:xfrm>
                                  <a:off x="3432" y="0"/>
                                  <a:ext cx="167" cy="111"/>
                                </a:xfrm>
                                <a:custGeom>
                                  <a:avLst/>
                                  <a:gdLst>
                                    <a:gd name="T0" fmla="*/ 0 w 167"/>
                                    <a:gd name="T1" fmla="*/ 0 h 111"/>
                                    <a:gd name="T2" fmla="*/ 0 w 167"/>
                                    <a:gd name="T3" fmla="*/ 110 h 111"/>
                                    <a:gd name="T4" fmla="*/ 166 w 167"/>
                                    <a:gd name="T5" fmla="*/ 56 h 111"/>
                                    <a:gd name="T6" fmla="*/ 0 w 167"/>
                                    <a:gd name="T7" fmla="*/ 0 h 111"/>
                                  </a:gdLst>
                                  <a:ahLst/>
                                  <a:cxnLst>
                                    <a:cxn ang="0">
                                      <a:pos x="T0" y="T1"/>
                                    </a:cxn>
                                    <a:cxn ang="0">
                                      <a:pos x="T2" y="T3"/>
                                    </a:cxn>
                                    <a:cxn ang="0">
                                      <a:pos x="T4" y="T5"/>
                                    </a:cxn>
                                    <a:cxn ang="0">
                                      <a:pos x="T6" y="T7"/>
                                    </a:cxn>
                                  </a:cxnLst>
                                  <a:rect l="0" t="0" r="r" b="b"/>
                                  <a:pathLst>
                                    <a:path w="167" h="111">
                                      <a:moveTo>
                                        <a:pt x="0" y="0"/>
                                      </a:moveTo>
                                      <a:lnTo>
                                        <a:pt x="0" y="110"/>
                                      </a:lnTo>
                                      <a:lnTo>
                                        <a:pt x="166" y="56"/>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111C5B6" id="组合 19" o:spid="_x0000_s1026" style="width:179.95pt;height:5.55pt;mso-position-horizontal-relative:char;mso-position-vertical-relative:line" coordsize="3599,1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">
                      <v:shape id="Freeform 19" o:spid="_x0000_s1027" style="position:absolute;top:56;width:3447;height:1;visibility:visible;mso-wrap-style:square;v-text-anchor:top" coordsize="344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lOWMIA&#10;AADbAAAADwAAAGRycy9kb3ducmV2LnhtbERPy2oCMRTdC/5DuEJ3mlGKyGgcWh9U6EoraHe3kzsP&#10;ZnIzJOk4/ftmUejycN6bbDCt6Mn52rKC+SwBQZxbXXOp4PpxnK5A+ICssbVMCn7IQ7YdjzaYavvg&#10;M/WXUIoYwj5FBVUIXSqlzysy6Ge2I45cYZ3BEKErpXb4iOGmlYskWUqDNceGCjvaVZQ3l2+j4NY3&#10;98/n970uivzr1R1x93aY10o9TYaXNYhAQ/gX/7lPWsEiro9f4g+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U5YwgAAANsAAAAPAAAAAAAAAAAAAAAAAJgCAABkcnMvZG93&#10;bnJldi54bWxQSwUGAAAAAAQABAD1AAAAhwMAAAAA&#10;" path="m,l3446,e" filled="f" strokeweight=".2pt">
                        <v:path arrowok="t" o:connecttype="custom" o:connectlocs="0,0;3446,0" o:connectangles="0,0"/>
                      </v:shape>
                      <v:shape id="Freeform 20" o:spid="_x0000_s1028" style="position:absolute;left:3432;width:167;height:111;visibility:visible;mso-wrap-style:square;v-text-anchor:top" coordsize="167,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klS8QA&#10;AADbAAAADwAAAGRycy9kb3ducmV2LnhtbESPT2sCMRTE74LfIbyCt5pVsZTVKKXg30vVil6fm+fu&#10;2s1L2ERdv31TKHgcZuY3zHjamErcqPalZQW9bgKCOLO65FzB/nv2+g7CB2SNlWVS8CAP00m7NcZU&#10;2ztv6bYLuYgQ9ikqKEJwqZQ+K8ig71pHHL2zrQ2GKOtc6hrvEW4q2U+SN2mw5LhQoKPPgrKf3dUo&#10;mB/8anB2bn08ma+NTY54GS7WSnVemo8RiEBNeIb/20utoN+Dvy/x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5JUvEAAAA2wAAAA8AAAAAAAAAAAAAAAAAmAIAAGRycy9k&#10;b3ducmV2LnhtbFBLBQYAAAAABAAEAPUAAACJAwAAAAA=&#10;" path="m,l,110,166,56,,xe" fillcolor="black" stroked="f">
                        <v:path arrowok="t" o:connecttype="custom" o:connectlocs="0,0;0,110;166,56;0,0" o:connectangles="0,0,0,0"/>
                      </v:shape>
                      <w10:anchorlock/>
                    </v:group>
                  </w:pict>
                </mc:Fallback>
              </mc:AlternateContent>
            </w:r>
          </w:p>
          <w:p w14:paraId="1A8710B8" w14:textId="77777777" w:rsidR="003A05AF" w:rsidRDefault="003A05AF" w:rsidP="00A31B73">
            <w:pPr>
              <w:pStyle w:val="TableParagraph"/>
              <w:kinsoku w:val="0"/>
              <w:overflowPunct w:val="0"/>
              <w:spacing w:before="37"/>
              <w:ind w:left="2285" w:right="2247"/>
              <w:jc w:val="center"/>
              <w:rPr>
                <w:b/>
                <w:bCs/>
                <w:sz w:val="18"/>
                <w:szCs w:val="18"/>
              </w:rPr>
            </w:pPr>
            <w:r>
              <w:rPr>
                <w:b/>
                <w:bCs/>
                <w:sz w:val="18"/>
                <w:szCs w:val="18"/>
              </w:rPr>
              <w:t>Transmit</w:t>
            </w:r>
            <w:r>
              <w:rPr>
                <w:b/>
                <w:bCs/>
                <w:spacing w:val="-7"/>
                <w:sz w:val="18"/>
                <w:szCs w:val="18"/>
              </w:rPr>
              <w:t xml:space="preserve"> </w:t>
            </w:r>
            <w:r>
              <w:rPr>
                <w:b/>
                <w:bCs/>
                <w:sz w:val="18"/>
                <w:szCs w:val="18"/>
              </w:rPr>
              <w:t>order</w:t>
            </w:r>
          </w:p>
        </w:tc>
      </w:tr>
      <w:tr w:rsidR="003A05AF" w14:paraId="2EC47C87" w14:textId="77777777" w:rsidTr="00A31B73">
        <w:trPr>
          <w:trHeight w:val="263"/>
        </w:trPr>
        <w:tc>
          <w:tcPr>
            <w:tcW w:w="1271" w:type="dxa"/>
            <w:vMerge w:val="restart"/>
            <w:tcBorders>
              <w:top w:val="single" w:sz="12" w:space="0" w:color="000000"/>
              <w:left w:val="single" w:sz="12" w:space="0" w:color="000000"/>
              <w:bottom w:val="none" w:sz="6" w:space="0" w:color="auto"/>
              <w:right w:val="single" w:sz="2" w:space="0" w:color="000000"/>
            </w:tcBorders>
          </w:tcPr>
          <w:p w14:paraId="6EDD2F3E" w14:textId="77777777" w:rsidR="003A05AF" w:rsidRDefault="003A05AF" w:rsidP="00A31B73">
            <w:pPr>
              <w:pStyle w:val="TableParagraph"/>
              <w:kinsoku w:val="0"/>
              <w:overflowPunct w:val="0"/>
              <w:spacing w:before="56"/>
              <w:ind w:left="116"/>
              <w:rPr>
                <w:sz w:val="18"/>
                <w:szCs w:val="18"/>
              </w:rPr>
            </w:pPr>
            <w:r>
              <w:rPr>
                <w:sz w:val="18"/>
                <w:szCs w:val="18"/>
              </w:rPr>
              <w:t>TXVECTOR</w:t>
            </w:r>
          </w:p>
        </w:tc>
        <w:tc>
          <w:tcPr>
            <w:tcW w:w="1873" w:type="dxa"/>
            <w:tcBorders>
              <w:top w:val="single" w:sz="12" w:space="0" w:color="000000"/>
              <w:left w:val="single" w:sz="2" w:space="0" w:color="000000"/>
              <w:bottom w:val="none" w:sz="6" w:space="0" w:color="auto"/>
              <w:right w:val="single" w:sz="2" w:space="0" w:color="000000"/>
            </w:tcBorders>
          </w:tcPr>
          <w:p w14:paraId="366A4A9F" w14:textId="77777777" w:rsidR="003A05AF" w:rsidRDefault="003A05AF" w:rsidP="00A31B73">
            <w:pPr>
              <w:pStyle w:val="TableParagraph"/>
              <w:kinsoku w:val="0"/>
              <w:overflowPunct w:val="0"/>
              <w:spacing w:before="56" w:line="187" w:lineRule="exact"/>
              <w:ind w:left="130"/>
              <w:rPr>
                <w:sz w:val="18"/>
                <w:szCs w:val="18"/>
              </w:rPr>
            </w:pPr>
            <w:r>
              <w:rPr>
                <w:sz w:val="18"/>
                <w:szCs w:val="18"/>
              </w:rPr>
              <w:t>CH_BANDWIDTH_I</w:t>
            </w:r>
          </w:p>
        </w:tc>
        <w:tc>
          <w:tcPr>
            <w:tcW w:w="3980" w:type="dxa"/>
            <w:gridSpan w:val="2"/>
            <w:tcBorders>
              <w:top w:val="single" w:sz="12" w:space="0" w:color="000000"/>
              <w:left w:val="single" w:sz="2" w:space="0" w:color="000000"/>
              <w:bottom w:val="none" w:sz="6" w:space="0" w:color="auto"/>
              <w:right w:val="single" w:sz="2" w:space="0" w:color="000000"/>
            </w:tcBorders>
          </w:tcPr>
          <w:p w14:paraId="26BD7B39" w14:textId="77777777" w:rsidR="003A05AF" w:rsidRDefault="003A05AF" w:rsidP="00A31B73">
            <w:pPr>
              <w:pStyle w:val="TableParagraph"/>
              <w:kinsoku w:val="0"/>
              <w:overflowPunct w:val="0"/>
              <w:spacing w:before="56" w:line="187" w:lineRule="exact"/>
              <w:ind w:left="130"/>
              <w:rPr>
                <w:sz w:val="18"/>
                <w:szCs w:val="18"/>
              </w:rPr>
            </w:pPr>
            <w:r>
              <w:rPr>
                <w:sz w:val="18"/>
                <w:szCs w:val="18"/>
              </w:rPr>
              <w:t>5-bit</w:t>
            </w:r>
            <w:r>
              <w:rPr>
                <w:spacing w:val="-1"/>
                <w:sz w:val="18"/>
                <w:szCs w:val="18"/>
              </w:rPr>
              <w:t xml:space="preserve"> </w:t>
            </w:r>
            <w:r>
              <w:rPr>
                <w:sz w:val="18"/>
                <w:szCs w:val="18"/>
              </w:rPr>
              <w:t>pseudorandom</w:t>
            </w:r>
            <w:r>
              <w:rPr>
                <w:spacing w:val="-2"/>
                <w:sz w:val="18"/>
                <w:szCs w:val="18"/>
              </w:rPr>
              <w:t xml:space="preserve"> </w:t>
            </w:r>
            <w:r>
              <w:rPr>
                <w:sz w:val="18"/>
                <w:szCs w:val="18"/>
              </w:rPr>
              <w:t>nonzero</w:t>
            </w:r>
            <w:r>
              <w:rPr>
                <w:spacing w:val="-2"/>
                <w:sz w:val="18"/>
                <w:szCs w:val="18"/>
              </w:rPr>
              <w:t xml:space="preserve"> </w:t>
            </w:r>
            <w:r>
              <w:rPr>
                <w:sz w:val="18"/>
                <w:szCs w:val="18"/>
              </w:rPr>
              <w:t>integer</w:t>
            </w:r>
            <w:r>
              <w:rPr>
                <w:spacing w:val="-1"/>
                <w:sz w:val="18"/>
                <w:szCs w:val="18"/>
              </w:rPr>
              <w:t xml:space="preserve"> </w:t>
            </w:r>
            <w:r>
              <w:rPr>
                <w:sz w:val="18"/>
                <w:szCs w:val="18"/>
              </w:rPr>
              <w:t>if</w:t>
            </w:r>
          </w:p>
        </w:tc>
        <w:tc>
          <w:tcPr>
            <w:tcW w:w="1798" w:type="dxa"/>
            <w:tcBorders>
              <w:top w:val="single" w:sz="12" w:space="0" w:color="000000"/>
              <w:left w:val="single" w:sz="2" w:space="0" w:color="000000"/>
              <w:bottom w:val="none" w:sz="6" w:space="0" w:color="auto"/>
              <w:right w:val="single" w:sz="12" w:space="0" w:color="000000"/>
            </w:tcBorders>
          </w:tcPr>
          <w:p w14:paraId="4E2CFBCB" w14:textId="77777777" w:rsidR="003A05AF" w:rsidRPr="00850209" w:rsidRDefault="003A05AF" w:rsidP="00A31B73">
            <w:pPr>
              <w:pStyle w:val="TableParagraph"/>
              <w:kinsoku w:val="0"/>
              <w:overflowPunct w:val="0"/>
              <w:spacing w:before="56" w:line="187" w:lineRule="exact"/>
              <w:ind w:left="131"/>
              <w:rPr>
                <w:sz w:val="18"/>
                <w:szCs w:val="18"/>
              </w:rPr>
            </w:pPr>
            <w:r w:rsidRPr="00850209">
              <w:rPr>
                <w:sz w:val="18"/>
                <w:szCs w:val="18"/>
              </w:rPr>
              <w:t>Bits</w:t>
            </w:r>
            <w:r w:rsidRPr="00850209">
              <w:rPr>
                <w:spacing w:val="-1"/>
                <w:sz w:val="18"/>
                <w:szCs w:val="18"/>
              </w:rPr>
              <w:t xml:space="preserve"> </w:t>
            </w:r>
            <w:r w:rsidRPr="00850209">
              <w:rPr>
                <w:sz w:val="18"/>
                <w:szCs w:val="18"/>
              </w:rPr>
              <w:t>0</w:t>
            </w:r>
            <w:r w:rsidRPr="00850209">
              <w:rPr>
                <w:spacing w:val="-1"/>
                <w:sz w:val="18"/>
                <w:szCs w:val="18"/>
              </w:rPr>
              <w:t xml:space="preserve"> </w:t>
            </w:r>
            <w:r w:rsidRPr="00850209">
              <w:rPr>
                <w:sz w:val="18"/>
                <w:szCs w:val="18"/>
              </w:rPr>
              <w:t>and</w:t>
            </w:r>
            <w:r w:rsidRPr="00850209">
              <w:rPr>
                <w:spacing w:val="-1"/>
                <w:sz w:val="18"/>
                <w:szCs w:val="18"/>
              </w:rPr>
              <w:t xml:space="preserve"> </w:t>
            </w:r>
            <w:r w:rsidRPr="00850209">
              <w:rPr>
                <w:sz w:val="18"/>
                <w:szCs w:val="18"/>
              </w:rPr>
              <w:t>1</w:t>
            </w:r>
            <w:r w:rsidRPr="00850209">
              <w:rPr>
                <w:spacing w:val="-1"/>
                <w:sz w:val="18"/>
                <w:szCs w:val="18"/>
              </w:rPr>
              <w:t xml:space="preserve"> </w:t>
            </w:r>
            <w:r w:rsidRPr="00850209">
              <w:rPr>
                <w:sz w:val="18"/>
                <w:szCs w:val="18"/>
              </w:rPr>
              <w:t>of</w:t>
            </w:r>
            <w:r w:rsidRPr="00850209">
              <w:rPr>
                <w:spacing w:val="1"/>
                <w:sz w:val="18"/>
                <w:szCs w:val="18"/>
              </w:rPr>
              <w:t xml:space="preserve"> </w:t>
            </w:r>
          </w:p>
        </w:tc>
      </w:tr>
      <w:tr w:rsidR="003A05AF" w14:paraId="3D25BFF4" w14:textId="77777777" w:rsidTr="00A31B73">
        <w:trPr>
          <w:trHeight w:val="199"/>
        </w:trPr>
        <w:tc>
          <w:tcPr>
            <w:tcW w:w="1271" w:type="dxa"/>
            <w:vMerge/>
            <w:tcBorders>
              <w:top w:val="nil"/>
              <w:left w:val="single" w:sz="12" w:space="0" w:color="000000"/>
              <w:bottom w:val="none" w:sz="6" w:space="0" w:color="auto"/>
              <w:right w:val="single" w:sz="2" w:space="0" w:color="000000"/>
            </w:tcBorders>
          </w:tcPr>
          <w:p w14:paraId="42EA2275" w14:textId="77777777" w:rsidR="003A05AF" w:rsidRDefault="003A05AF" w:rsidP="00A31B73">
            <w:pPr>
              <w:pStyle w:val="af4"/>
              <w:kinsoku w:val="0"/>
              <w:overflowPunct w:val="0"/>
              <w:spacing w:before="10"/>
              <w:rPr>
                <w:rFonts w:ascii="Arial" w:hAnsi="Arial" w:cs="Arial"/>
                <w:b/>
                <w:bCs/>
                <w:sz w:val="2"/>
                <w:szCs w:val="2"/>
              </w:rPr>
            </w:pPr>
          </w:p>
        </w:tc>
        <w:tc>
          <w:tcPr>
            <w:tcW w:w="1873" w:type="dxa"/>
            <w:tcBorders>
              <w:top w:val="none" w:sz="6" w:space="0" w:color="auto"/>
              <w:left w:val="single" w:sz="2" w:space="0" w:color="000000"/>
              <w:bottom w:val="none" w:sz="6" w:space="0" w:color="auto"/>
              <w:right w:val="single" w:sz="2" w:space="0" w:color="000000"/>
            </w:tcBorders>
          </w:tcPr>
          <w:p w14:paraId="2B38AD0F" w14:textId="77777777" w:rsidR="003A05AF" w:rsidRDefault="003A05AF" w:rsidP="00A31B73">
            <w:pPr>
              <w:pStyle w:val="TableParagraph"/>
              <w:kinsoku w:val="0"/>
              <w:overflowPunct w:val="0"/>
              <w:spacing w:line="180" w:lineRule="exact"/>
              <w:ind w:left="130"/>
              <w:rPr>
                <w:sz w:val="18"/>
                <w:szCs w:val="18"/>
              </w:rPr>
            </w:pPr>
            <w:r>
              <w:rPr>
                <w:sz w:val="18"/>
                <w:szCs w:val="18"/>
              </w:rPr>
              <w:t>N_NON_HT</w:t>
            </w:r>
            <w:r>
              <w:rPr>
                <w:spacing w:val="-4"/>
                <w:sz w:val="18"/>
                <w:szCs w:val="18"/>
              </w:rPr>
              <w:t xml:space="preserve"> </w:t>
            </w:r>
            <w:r>
              <w:rPr>
                <w:sz w:val="18"/>
                <w:szCs w:val="18"/>
              </w:rPr>
              <w:t>is</w:t>
            </w:r>
          </w:p>
        </w:tc>
        <w:tc>
          <w:tcPr>
            <w:tcW w:w="3980" w:type="dxa"/>
            <w:gridSpan w:val="2"/>
            <w:tcBorders>
              <w:top w:val="none" w:sz="6" w:space="0" w:color="auto"/>
              <w:left w:val="single" w:sz="2" w:space="0" w:color="000000"/>
              <w:bottom w:val="none" w:sz="6" w:space="0" w:color="auto"/>
              <w:right w:val="single" w:sz="2" w:space="0" w:color="000000"/>
            </w:tcBorders>
          </w:tcPr>
          <w:p w14:paraId="3853E806" w14:textId="77777777" w:rsidR="003A05AF" w:rsidRDefault="003A05AF" w:rsidP="00A31B73">
            <w:pPr>
              <w:pStyle w:val="TableParagraph"/>
              <w:kinsoku w:val="0"/>
              <w:overflowPunct w:val="0"/>
              <w:spacing w:line="180" w:lineRule="exact"/>
              <w:ind w:left="130"/>
              <w:rPr>
                <w:sz w:val="18"/>
                <w:szCs w:val="18"/>
              </w:rPr>
            </w:pPr>
            <w:r>
              <w:rPr>
                <w:sz w:val="18"/>
                <w:szCs w:val="18"/>
              </w:rPr>
              <w:t>CH_BANDWIDTH_IN_NON_HT</w:t>
            </w:r>
            <w:r>
              <w:rPr>
                <w:spacing w:val="-9"/>
                <w:sz w:val="18"/>
                <w:szCs w:val="18"/>
              </w:rPr>
              <w:t xml:space="preserve"> </w:t>
            </w:r>
            <w:r>
              <w:rPr>
                <w:sz w:val="18"/>
                <w:szCs w:val="18"/>
              </w:rPr>
              <w:t>equals</w:t>
            </w:r>
            <w:r>
              <w:rPr>
                <w:spacing w:val="-9"/>
                <w:sz w:val="18"/>
                <w:szCs w:val="18"/>
              </w:rPr>
              <w:t xml:space="preserve"> </w:t>
            </w:r>
            <w:r>
              <w:rPr>
                <w:sz w:val="18"/>
                <w:szCs w:val="18"/>
              </w:rPr>
              <w:t>CBW20</w:t>
            </w:r>
          </w:p>
        </w:tc>
        <w:tc>
          <w:tcPr>
            <w:tcW w:w="1798" w:type="dxa"/>
            <w:tcBorders>
              <w:top w:val="none" w:sz="6" w:space="0" w:color="auto"/>
              <w:left w:val="single" w:sz="2" w:space="0" w:color="000000"/>
              <w:bottom w:val="none" w:sz="6" w:space="0" w:color="auto"/>
              <w:right w:val="single" w:sz="12" w:space="0" w:color="000000"/>
            </w:tcBorders>
          </w:tcPr>
          <w:p w14:paraId="05F90447" w14:textId="77777777" w:rsidR="003A05AF" w:rsidRDefault="003A05AF" w:rsidP="00A31B73">
            <w:pPr>
              <w:pStyle w:val="TableParagraph"/>
              <w:kinsoku w:val="0"/>
              <w:overflowPunct w:val="0"/>
              <w:spacing w:line="180" w:lineRule="exact"/>
              <w:ind w:left="131"/>
              <w:rPr>
                <w:sz w:val="18"/>
                <w:szCs w:val="18"/>
              </w:rPr>
            </w:pPr>
            <w:r>
              <w:rPr>
                <w:sz w:val="18"/>
                <w:szCs w:val="18"/>
              </w:rPr>
              <w:t>CH_BANDWIDTH_</w:t>
            </w:r>
          </w:p>
        </w:tc>
      </w:tr>
      <w:tr w:rsidR="003A05AF" w14:paraId="10C12CCC" w14:textId="77777777" w:rsidTr="00A31B73">
        <w:trPr>
          <w:trHeight w:val="200"/>
        </w:trPr>
        <w:tc>
          <w:tcPr>
            <w:tcW w:w="1271" w:type="dxa"/>
            <w:tcBorders>
              <w:top w:val="none" w:sz="6" w:space="0" w:color="auto"/>
              <w:left w:val="single" w:sz="12" w:space="0" w:color="000000"/>
              <w:bottom w:val="none" w:sz="6" w:space="0" w:color="auto"/>
              <w:right w:val="single" w:sz="2" w:space="0" w:color="000000"/>
            </w:tcBorders>
          </w:tcPr>
          <w:p w14:paraId="6C41DB44" w14:textId="77777777" w:rsidR="003A05AF" w:rsidRDefault="003A05AF" w:rsidP="00A31B73">
            <w:pPr>
              <w:pStyle w:val="TableParagraph"/>
              <w:kinsoku w:val="0"/>
              <w:overflowPunct w:val="0"/>
              <w:rPr>
                <w:sz w:val="12"/>
                <w:szCs w:val="12"/>
              </w:rPr>
            </w:pPr>
          </w:p>
        </w:tc>
        <w:tc>
          <w:tcPr>
            <w:tcW w:w="1873" w:type="dxa"/>
            <w:tcBorders>
              <w:top w:val="none" w:sz="6" w:space="0" w:color="auto"/>
              <w:left w:val="single" w:sz="2" w:space="0" w:color="000000"/>
              <w:bottom w:val="none" w:sz="6" w:space="0" w:color="auto"/>
              <w:right w:val="single" w:sz="2" w:space="0" w:color="000000"/>
            </w:tcBorders>
          </w:tcPr>
          <w:p w14:paraId="3585A18F" w14:textId="77777777" w:rsidR="003A05AF" w:rsidRDefault="003A05AF" w:rsidP="00A31B73">
            <w:pPr>
              <w:pStyle w:val="TableParagraph"/>
              <w:kinsoku w:val="0"/>
              <w:overflowPunct w:val="0"/>
              <w:spacing w:line="180" w:lineRule="exact"/>
              <w:ind w:left="130"/>
              <w:rPr>
                <w:sz w:val="18"/>
                <w:szCs w:val="18"/>
              </w:rPr>
            </w:pPr>
            <w:r>
              <w:rPr>
                <w:sz w:val="18"/>
                <w:szCs w:val="18"/>
              </w:rPr>
              <w:t>present</w:t>
            </w:r>
            <w:r>
              <w:rPr>
                <w:spacing w:val="-1"/>
                <w:sz w:val="18"/>
                <w:szCs w:val="18"/>
              </w:rPr>
              <w:t xml:space="preserve"> </w:t>
            </w:r>
            <w:r>
              <w:rPr>
                <w:sz w:val="18"/>
                <w:szCs w:val="18"/>
              </w:rPr>
              <w:t>and</w:t>
            </w:r>
          </w:p>
        </w:tc>
        <w:tc>
          <w:tcPr>
            <w:tcW w:w="3980" w:type="dxa"/>
            <w:gridSpan w:val="2"/>
            <w:tcBorders>
              <w:top w:val="none" w:sz="6" w:space="0" w:color="auto"/>
              <w:left w:val="single" w:sz="2" w:space="0" w:color="000000"/>
              <w:bottom w:val="none" w:sz="6" w:space="0" w:color="auto"/>
              <w:right w:val="single" w:sz="2" w:space="0" w:color="000000"/>
            </w:tcBorders>
          </w:tcPr>
          <w:p w14:paraId="6293CD7A" w14:textId="77777777" w:rsidR="003A05AF" w:rsidRDefault="003A05AF" w:rsidP="00A31B73">
            <w:pPr>
              <w:pStyle w:val="TableParagraph"/>
              <w:kinsoku w:val="0"/>
              <w:overflowPunct w:val="0"/>
              <w:spacing w:line="180" w:lineRule="exact"/>
              <w:ind w:left="130"/>
              <w:rPr>
                <w:sz w:val="18"/>
                <w:szCs w:val="18"/>
              </w:rPr>
            </w:pPr>
            <w:r w:rsidRPr="00850209">
              <w:rPr>
                <w:sz w:val="18"/>
                <w:szCs w:val="18"/>
              </w:rPr>
              <w:t>or</w:t>
            </w:r>
            <w:r w:rsidRPr="00850209">
              <w:rPr>
                <w:spacing w:val="-3"/>
                <w:sz w:val="18"/>
                <w:szCs w:val="18"/>
              </w:rPr>
              <w:t xml:space="preserve"> </w:t>
            </w:r>
            <w:r w:rsidRPr="00850209">
              <w:rPr>
                <w:sz w:val="18"/>
                <w:szCs w:val="18"/>
              </w:rPr>
              <w:t xml:space="preserve">CBW320 </w:t>
            </w:r>
            <w:r>
              <w:rPr>
                <w:sz w:val="18"/>
                <w:szCs w:val="18"/>
              </w:rPr>
              <w:t>and</w:t>
            </w:r>
            <w:r>
              <w:rPr>
                <w:spacing w:val="-3"/>
                <w:sz w:val="18"/>
                <w:szCs w:val="18"/>
              </w:rPr>
              <w:t xml:space="preserve"> </w:t>
            </w:r>
            <w:r>
              <w:rPr>
                <w:sz w:val="18"/>
                <w:szCs w:val="18"/>
              </w:rPr>
              <w:t>a</w:t>
            </w:r>
            <w:r>
              <w:rPr>
                <w:spacing w:val="-2"/>
                <w:sz w:val="18"/>
                <w:szCs w:val="18"/>
              </w:rPr>
              <w:t xml:space="preserve"> </w:t>
            </w:r>
            <w:r>
              <w:rPr>
                <w:sz w:val="18"/>
                <w:szCs w:val="18"/>
              </w:rPr>
              <w:t>5-bit</w:t>
            </w:r>
            <w:r>
              <w:rPr>
                <w:spacing w:val="-1"/>
                <w:sz w:val="18"/>
                <w:szCs w:val="18"/>
              </w:rPr>
              <w:t xml:space="preserve"> </w:t>
            </w:r>
            <w:r>
              <w:rPr>
                <w:sz w:val="18"/>
                <w:szCs w:val="18"/>
              </w:rPr>
              <w:t>pseudorandom</w:t>
            </w:r>
            <w:r>
              <w:rPr>
                <w:spacing w:val="-3"/>
                <w:sz w:val="18"/>
                <w:szCs w:val="18"/>
              </w:rPr>
              <w:t xml:space="preserve"> </w:t>
            </w:r>
            <w:r>
              <w:rPr>
                <w:sz w:val="18"/>
                <w:szCs w:val="18"/>
              </w:rPr>
              <w:t>integer</w:t>
            </w:r>
          </w:p>
        </w:tc>
        <w:tc>
          <w:tcPr>
            <w:tcW w:w="1798" w:type="dxa"/>
            <w:tcBorders>
              <w:top w:val="none" w:sz="6" w:space="0" w:color="auto"/>
              <w:left w:val="single" w:sz="2" w:space="0" w:color="000000"/>
              <w:bottom w:val="none" w:sz="6" w:space="0" w:color="auto"/>
              <w:right w:val="single" w:sz="12" w:space="0" w:color="000000"/>
            </w:tcBorders>
          </w:tcPr>
          <w:p w14:paraId="5B3EBC0D" w14:textId="77777777" w:rsidR="003A05AF" w:rsidRDefault="003A05AF" w:rsidP="00A31B73">
            <w:pPr>
              <w:pStyle w:val="TableParagraph"/>
              <w:kinsoku w:val="0"/>
              <w:overflowPunct w:val="0"/>
              <w:spacing w:line="180" w:lineRule="exact"/>
              <w:ind w:left="131"/>
              <w:rPr>
                <w:sz w:val="18"/>
                <w:szCs w:val="18"/>
              </w:rPr>
            </w:pPr>
            <w:r>
              <w:rPr>
                <w:sz w:val="18"/>
                <w:szCs w:val="18"/>
              </w:rPr>
              <w:t>IN_NON_HT</w:t>
            </w:r>
          </w:p>
        </w:tc>
      </w:tr>
      <w:tr w:rsidR="003A05AF" w14:paraId="61E5CBA9" w14:textId="77777777" w:rsidTr="00A31B73">
        <w:trPr>
          <w:trHeight w:val="399"/>
        </w:trPr>
        <w:tc>
          <w:tcPr>
            <w:tcW w:w="1271" w:type="dxa"/>
            <w:tcBorders>
              <w:top w:val="none" w:sz="6" w:space="0" w:color="auto"/>
              <w:left w:val="single" w:sz="12" w:space="0" w:color="000000"/>
              <w:bottom w:val="none" w:sz="6" w:space="0" w:color="auto"/>
              <w:right w:val="single" w:sz="2" w:space="0" w:color="000000"/>
            </w:tcBorders>
          </w:tcPr>
          <w:p w14:paraId="5DE03B11" w14:textId="77777777" w:rsidR="003A05AF" w:rsidRDefault="003A05AF" w:rsidP="00A31B73">
            <w:pPr>
              <w:pStyle w:val="TableParagraph"/>
              <w:kinsoku w:val="0"/>
              <w:overflowPunct w:val="0"/>
              <w:rPr>
                <w:sz w:val="18"/>
                <w:szCs w:val="18"/>
              </w:rPr>
            </w:pPr>
          </w:p>
        </w:tc>
        <w:tc>
          <w:tcPr>
            <w:tcW w:w="1873" w:type="dxa"/>
            <w:tcBorders>
              <w:top w:val="none" w:sz="6" w:space="0" w:color="auto"/>
              <w:left w:val="single" w:sz="2" w:space="0" w:color="000000"/>
              <w:bottom w:val="none" w:sz="6" w:space="0" w:color="auto"/>
              <w:right w:val="single" w:sz="2" w:space="0" w:color="000000"/>
            </w:tcBorders>
          </w:tcPr>
          <w:p w14:paraId="7E46D469" w14:textId="77777777" w:rsidR="003A05AF" w:rsidRDefault="003A05AF" w:rsidP="00A31B73">
            <w:pPr>
              <w:pStyle w:val="TableParagraph"/>
              <w:kinsoku w:val="0"/>
              <w:overflowPunct w:val="0"/>
              <w:spacing w:line="196" w:lineRule="exact"/>
              <w:ind w:left="130"/>
              <w:rPr>
                <w:sz w:val="18"/>
                <w:szCs w:val="18"/>
              </w:rPr>
            </w:pPr>
            <w:r>
              <w:rPr>
                <w:sz w:val="18"/>
                <w:szCs w:val="18"/>
              </w:rPr>
              <w:t>DYN_BANDWIDTH</w:t>
            </w:r>
          </w:p>
          <w:p w14:paraId="7E4FCD28" w14:textId="77777777" w:rsidR="003A05AF" w:rsidRDefault="003A05AF" w:rsidP="00A31B73">
            <w:pPr>
              <w:pStyle w:val="TableParagraph"/>
              <w:kinsoku w:val="0"/>
              <w:overflowPunct w:val="0"/>
              <w:spacing w:line="184" w:lineRule="exact"/>
              <w:ind w:left="130"/>
              <w:rPr>
                <w:sz w:val="18"/>
                <w:szCs w:val="18"/>
              </w:rPr>
            </w:pPr>
            <w:r>
              <w:rPr>
                <w:sz w:val="18"/>
                <w:szCs w:val="18"/>
              </w:rPr>
              <w:t>_IN_NOT_HT</w:t>
            </w:r>
            <w:r>
              <w:rPr>
                <w:spacing w:val="-5"/>
                <w:sz w:val="18"/>
                <w:szCs w:val="18"/>
              </w:rPr>
              <w:t xml:space="preserve"> </w:t>
            </w:r>
            <w:r>
              <w:rPr>
                <w:sz w:val="18"/>
                <w:szCs w:val="18"/>
              </w:rPr>
              <w:t>is</w:t>
            </w:r>
            <w:r>
              <w:rPr>
                <w:spacing w:val="-5"/>
                <w:sz w:val="18"/>
                <w:szCs w:val="18"/>
              </w:rPr>
              <w:t xml:space="preserve"> </w:t>
            </w:r>
            <w:r>
              <w:rPr>
                <w:sz w:val="18"/>
                <w:szCs w:val="18"/>
              </w:rPr>
              <w:t>not</w:t>
            </w:r>
          </w:p>
        </w:tc>
        <w:tc>
          <w:tcPr>
            <w:tcW w:w="3980" w:type="dxa"/>
            <w:gridSpan w:val="2"/>
            <w:tcBorders>
              <w:top w:val="none" w:sz="6" w:space="0" w:color="auto"/>
              <w:left w:val="single" w:sz="2" w:space="0" w:color="000000"/>
              <w:bottom w:val="none" w:sz="6" w:space="0" w:color="auto"/>
              <w:right w:val="single" w:sz="2" w:space="0" w:color="000000"/>
            </w:tcBorders>
          </w:tcPr>
          <w:p w14:paraId="567E720A" w14:textId="77777777" w:rsidR="003A05AF" w:rsidRDefault="003A05AF" w:rsidP="00A31B73">
            <w:pPr>
              <w:pStyle w:val="TableParagraph"/>
              <w:kinsoku w:val="0"/>
              <w:overflowPunct w:val="0"/>
              <w:spacing w:line="200" w:lineRule="exact"/>
              <w:ind w:left="130"/>
              <w:rPr>
                <w:sz w:val="18"/>
                <w:szCs w:val="18"/>
              </w:rPr>
            </w:pPr>
            <w:r>
              <w:rPr>
                <w:sz w:val="18"/>
                <w:szCs w:val="18"/>
              </w:rPr>
              <w:t>otherwise</w:t>
            </w:r>
          </w:p>
        </w:tc>
        <w:tc>
          <w:tcPr>
            <w:tcW w:w="1798" w:type="dxa"/>
            <w:tcBorders>
              <w:top w:val="none" w:sz="6" w:space="0" w:color="auto"/>
              <w:left w:val="single" w:sz="2" w:space="0" w:color="000000"/>
              <w:bottom w:val="none" w:sz="6" w:space="0" w:color="auto"/>
              <w:right w:val="single" w:sz="12" w:space="0" w:color="000000"/>
            </w:tcBorders>
          </w:tcPr>
          <w:p w14:paraId="4BE9C2DF" w14:textId="77777777" w:rsidR="003A05AF" w:rsidRDefault="003A05AF" w:rsidP="00A31B73">
            <w:pPr>
              <w:pStyle w:val="TableParagraph"/>
              <w:kinsoku w:val="0"/>
              <w:overflowPunct w:val="0"/>
              <w:rPr>
                <w:sz w:val="18"/>
                <w:szCs w:val="18"/>
              </w:rPr>
            </w:pPr>
          </w:p>
        </w:tc>
      </w:tr>
      <w:tr w:rsidR="003A05AF" w14:paraId="25B06DFA" w14:textId="77777777" w:rsidTr="00A31B73">
        <w:trPr>
          <w:trHeight w:val="200"/>
        </w:trPr>
        <w:tc>
          <w:tcPr>
            <w:tcW w:w="1271" w:type="dxa"/>
            <w:tcBorders>
              <w:top w:val="none" w:sz="6" w:space="0" w:color="auto"/>
              <w:left w:val="single" w:sz="12" w:space="0" w:color="000000"/>
              <w:bottom w:val="none" w:sz="6" w:space="0" w:color="auto"/>
              <w:right w:val="single" w:sz="2" w:space="0" w:color="000000"/>
            </w:tcBorders>
          </w:tcPr>
          <w:p w14:paraId="47C30CC1" w14:textId="77777777" w:rsidR="003A05AF" w:rsidRDefault="003A05AF" w:rsidP="00A31B73">
            <w:pPr>
              <w:pStyle w:val="TableParagraph"/>
              <w:kinsoku w:val="0"/>
              <w:overflowPunct w:val="0"/>
              <w:rPr>
                <w:sz w:val="12"/>
                <w:szCs w:val="12"/>
              </w:rPr>
            </w:pPr>
          </w:p>
        </w:tc>
        <w:tc>
          <w:tcPr>
            <w:tcW w:w="1873" w:type="dxa"/>
            <w:tcBorders>
              <w:top w:val="none" w:sz="6" w:space="0" w:color="auto"/>
              <w:left w:val="single" w:sz="2" w:space="0" w:color="000000"/>
              <w:bottom w:val="none" w:sz="6" w:space="0" w:color="auto"/>
              <w:right w:val="single" w:sz="2" w:space="0" w:color="000000"/>
            </w:tcBorders>
          </w:tcPr>
          <w:p w14:paraId="20CD1358" w14:textId="77777777" w:rsidR="003A05AF" w:rsidRDefault="003A05AF" w:rsidP="00A31B73">
            <w:pPr>
              <w:pStyle w:val="TableParagraph"/>
              <w:kinsoku w:val="0"/>
              <w:overflowPunct w:val="0"/>
              <w:spacing w:line="180" w:lineRule="exact"/>
              <w:ind w:left="130"/>
              <w:rPr>
                <w:sz w:val="18"/>
                <w:szCs w:val="18"/>
              </w:rPr>
            </w:pPr>
            <w:r>
              <w:rPr>
                <w:sz w:val="18"/>
                <w:szCs w:val="18"/>
              </w:rPr>
              <w:t>present</w:t>
            </w:r>
            <w:r>
              <w:rPr>
                <w:spacing w:val="-2"/>
                <w:sz w:val="18"/>
                <w:szCs w:val="18"/>
              </w:rPr>
              <w:t xml:space="preserve"> </w:t>
            </w:r>
            <w:r>
              <w:rPr>
                <w:sz w:val="18"/>
                <w:szCs w:val="18"/>
              </w:rPr>
              <w:t>in</w:t>
            </w:r>
          </w:p>
        </w:tc>
        <w:tc>
          <w:tcPr>
            <w:tcW w:w="3980" w:type="dxa"/>
            <w:gridSpan w:val="2"/>
            <w:tcBorders>
              <w:top w:val="none" w:sz="6" w:space="0" w:color="auto"/>
              <w:left w:val="single" w:sz="2" w:space="0" w:color="000000"/>
              <w:bottom w:val="none" w:sz="6" w:space="0" w:color="auto"/>
              <w:right w:val="single" w:sz="2" w:space="0" w:color="000000"/>
            </w:tcBorders>
          </w:tcPr>
          <w:p w14:paraId="766BD887" w14:textId="77777777" w:rsidR="003A05AF" w:rsidRDefault="003A05AF" w:rsidP="00A31B73">
            <w:pPr>
              <w:pStyle w:val="TableParagraph"/>
              <w:kinsoku w:val="0"/>
              <w:overflowPunct w:val="0"/>
              <w:rPr>
                <w:sz w:val="12"/>
                <w:szCs w:val="12"/>
              </w:rPr>
            </w:pPr>
          </w:p>
        </w:tc>
        <w:tc>
          <w:tcPr>
            <w:tcW w:w="1798" w:type="dxa"/>
            <w:tcBorders>
              <w:top w:val="none" w:sz="6" w:space="0" w:color="auto"/>
              <w:left w:val="single" w:sz="2" w:space="0" w:color="000000"/>
              <w:bottom w:val="none" w:sz="6" w:space="0" w:color="auto"/>
              <w:right w:val="single" w:sz="12" w:space="0" w:color="000000"/>
            </w:tcBorders>
          </w:tcPr>
          <w:p w14:paraId="225EB0C6" w14:textId="77777777" w:rsidR="003A05AF" w:rsidRDefault="003A05AF" w:rsidP="00A31B73">
            <w:pPr>
              <w:pStyle w:val="TableParagraph"/>
              <w:kinsoku w:val="0"/>
              <w:overflowPunct w:val="0"/>
              <w:rPr>
                <w:sz w:val="12"/>
                <w:szCs w:val="12"/>
              </w:rPr>
            </w:pPr>
          </w:p>
        </w:tc>
      </w:tr>
      <w:tr w:rsidR="003A05AF" w14:paraId="6DD6E400" w14:textId="77777777" w:rsidTr="00A31B73">
        <w:trPr>
          <w:trHeight w:val="278"/>
        </w:trPr>
        <w:tc>
          <w:tcPr>
            <w:tcW w:w="1271" w:type="dxa"/>
            <w:tcBorders>
              <w:top w:val="none" w:sz="6" w:space="0" w:color="auto"/>
              <w:left w:val="single" w:sz="12" w:space="0" w:color="000000"/>
              <w:bottom w:val="single" w:sz="2" w:space="0" w:color="000000"/>
              <w:right w:val="single" w:sz="2" w:space="0" w:color="000000"/>
            </w:tcBorders>
          </w:tcPr>
          <w:p w14:paraId="7C77E5AF" w14:textId="77777777" w:rsidR="003A05AF" w:rsidRDefault="003A05AF" w:rsidP="00A31B73">
            <w:pPr>
              <w:pStyle w:val="TableParagraph"/>
              <w:kinsoku w:val="0"/>
              <w:overflowPunct w:val="0"/>
              <w:rPr>
                <w:sz w:val="18"/>
                <w:szCs w:val="18"/>
              </w:rPr>
            </w:pPr>
          </w:p>
        </w:tc>
        <w:tc>
          <w:tcPr>
            <w:tcW w:w="1873" w:type="dxa"/>
            <w:tcBorders>
              <w:top w:val="none" w:sz="6" w:space="0" w:color="auto"/>
              <w:left w:val="single" w:sz="2" w:space="0" w:color="000000"/>
              <w:bottom w:val="single" w:sz="2" w:space="0" w:color="000000"/>
              <w:right w:val="single" w:sz="2" w:space="0" w:color="000000"/>
            </w:tcBorders>
          </w:tcPr>
          <w:p w14:paraId="1EB370EC" w14:textId="77777777" w:rsidR="003A05AF" w:rsidRDefault="003A05AF" w:rsidP="00A31B73">
            <w:pPr>
              <w:pStyle w:val="TableParagraph"/>
              <w:kinsoku w:val="0"/>
              <w:overflowPunct w:val="0"/>
              <w:spacing w:line="200" w:lineRule="exact"/>
              <w:ind w:left="130"/>
              <w:rPr>
                <w:sz w:val="18"/>
                <w:szCs w:val="18"/>
              </w:rPr>
            </w:pPr>
            <w:r>
              <w:rPr>
                <w:sz w:val="18"/>
                <w:szCs w:val="18"/>
              </w:rPr>
              <w:t>TXVECTOR</w:t>
            </w:r>
          </w:p>
        </w:tc>
        <w:tc>
          <w:tcPr>
            <w:tcW w:w="3980" w:type="dxa"/>
            <w:gridSpan w:val="2"/>
            <w:tcBorders>
              <w:top w:val="none" w:sz="6" w:space="0" w:color="auto"/>
              <w:left w:val="single" w:sz="2" w:space="0" w:color="000000"/>
              <w:bottom w:val="single" w:sz="2" w:space="0" w:color="000000"/>
              <w:right w:val="single" w:sz="2" w:space="0" w:color="000000"/>
            </w:tcBorders>
          </w:tcPr>
          <w:p w14:paraId="64FFDB6F" w14:textId="77777777" w:rsidR="003A05AF" w:rsidRDefault="003A05AF" w:rsidP="00A31B73">
            <w:pPr>
              <w:pStyle w:val="TableParagraph"/>
              <w:kinsoku w:val="0"/>
              <w:overflowPunct w:val="0"/>
              <w:rPr>
                <w:sz w:val="18"/>
                <w:szCs w:val="18"/>
              </w:rPr>
            </w:pPr>
          </w:p>
        </w:tc>
        <w:tc>
          <w:tcPr>
            <w:tcW w:w="1798" w:type="dxa"/>
            <w:tcBorders>
              <w:top w:val="none" w:sz="6" w:space="0" w:color="auto"/>
              <w:left w:val="single" w:sz="2" w:space="0" w:color="000000"/>
              <w:bottom w:val="none" w:sz="6" w:space="0" w:color="auto"/>
              <w:right w:val="single" w:sz="12" w:space="0" w:color="000000"/>
            </w:tcBorders>
          </w:tcPr>
          <w:p w14:paraId="46921906" w14:textId="77777777" w:rsidR="003A05AF" w:rsidRDefault="003A05AF" w:rsidP="00A31B73">
            <w:pPr>
              <w:pStyle w:val="TableParagraph"/>
              <w:kinsoku w:val="0"/>
              <w:overflowPunct w:val="0"/>
              <w:rPr>
                <w:sz w:val="18"/>
                <w:szCs w:val="18"/>
              </w:rPr>
            </w:pPr>
          </w:p>
        </w:tc>
      </w:tr>
      <w:tr w:rsidR="003A05AF" w14:paraId="4FF2B35D" w14:textId="77777777" w:rsidTr="00A31B73">
        <w:trPr>
          <w:trHeight w:val="276"/>
        </w:trPr>
        <w:tc>
          <w:tcPr>
            <w:tcW w:w="1271" w:type="dxa"/>
            <w:vMerge w:val="restart"/>
            <w:tcBorders>
              <w:top w:val="single" w:sz="2" w:space="0" w:color="000000"/>
              <w:left w:val="single" w:sz="12" w:space="0" w:color="000000"/>
              <w:bottom w:val="none" w:sz="6" w:space="0" w:color="auto"/>
              <w:right w:val="single" w:sz="2" w:space="0" w:color="000000"/>
            </w:tcBorders>
          </w:tcPr>
          <w:p w14:paraId="67F5D89F" w14:textId="77777777" w:rsidR="003A05AF" w:rsidRDefault="003A05AF" w:rsidP="00A31B73">
            <w:pPr>
              <w:pStyle w:val="TableParagraph"/>
              <w:kinsoku w:val="0"/>
              <w:overflowPunct w:val="0"/>
              <w:spacing w:before="69"/>
              <w:ind w:left="116"/>
              <w:rPr>
                <w:sz w:val="18"/>
                <w:szCs w:val="18"/>
              </w:rPr>
            </w:pPr>
            <w:r>
              <w:rPr>
                <w:sz w:val="18"/>
                <w:szCs w:val="18"/>
              </w:rPr>
              <w:t>TXVECTOR</w:t>
            </w:r>
          </w:p>
        </w:tc>
        <w:tc>
          <w:tcPr>
            <w:tcW w:w="1873" w:type="dxa"/>
            <w:tcBorders>
              <w:top w:val="single" w:sz="2" w:space="0" w:color="000000"/>
              <w:left w:val="single" w:sz="2" w:space="0" w:color="000000"/>
              <w:bottom w:val="none" w:sz="6" w:space="0" w:color="auto"/>
              <w:right w:val="single" w:sz="2" w:space="0" w:color="000000"/>
            </w:tcBorders>
          </w:tcPr>
          <w:p w14:paraId="5D843915" w14:textId="77777777" w:rsidR="003A05AF" w:rsidRDefault="003A05AF" w:rsidP="00A31B73">
            <w:pPr>
              <w:pStyle w:val="TableParagraph"/>
              <w:kinsoku w:val="0"/>
              <w:overflowPunct w:val="0"/>
              <w:spacing w:before="69" w:line="187" w:lineRule="exact"/>
              <w:ind w:left="130"/>
              <w:rPr>
                <w:sz w:val="18"/>
                <w:szCs w:val="18"/>
              </w:rPr>
            </w:pPr>
            <w:r>
              <w:rPr>
                <w:sz w:val="18"/>
                <w:szCs w:val="18"/>
              </w:rPr>
              <w:t>CH_BANDWIDTH_I</w:t>
            </w:r>
          </w:p>
        </w:tc>
        <w:tc>
          <w:tcPr>
            <w:tcW w:w="2118" w:type="dxa"/>
            <w:tcBorders>
              <w:top w:val="single" w:sz="2" w:space="0" w:color="000000"/>
              <w:left w:val="single" w:sz="2" w:space="0" w:color="000000"/>
              <w:bottom w:val="none" w:sz="6" w:space="0" w:color="auto"/>
              <w:right w:val="single" w:sz="2" w:space="0" w:color="000000"/>
            </w:tcBorders>
          </w:tcPr>
          <w:p w14:paraId="348EB4FE" w14:textId="77777777" w:rsidR="003A05AF" w:rsidRDefault="003A05AF" w:rsidP="00A31B73">
            <w:pPr>
              <w:pStyle w:val="TableParagraph"/>
              <w:kinsoku w:val="0"/>
              <w:overflowPunct w:val="0"/>
              <w:spacing w:before="69" w:line="187" w:lineRule="exact"/>
              <w:ind w:left="130"/>
              <w:rPr>
                <w:sz w:val="18"/>
                <w:szCs w:val="18"/>
              </w:rPr>
            </w:pPr>
            <w:r>
              <w:rPr>
                <w:sz w:val="18"/>
                <w:szCs w:val="18"/>
              </w:rPr>
              <w:t>4-bit</w:t>
            </w:r>
            <w:r>
              <w:rPr>
                <w:spacing w:val="-3"/>
                <w:sz w:val="18"/>
                <w:szCs w:val="18"/>
              </w:rPr>
              <w:t xml:space="preserve"> </w:t>
            </w:r>
            <w:r>
              <w:rPr>
                <w:sz w:val="18"/>
                <w:szCs w:val="18"/>
              </w:rPr>
              <w:t>pseudorandom</w:t>
            </w:r>
          </w:p>
        </w:tc>
        <w:tc>
          <w:tcPr>
            <w:tcW w:w="1862" w:type="dxa"/>
            <w:tcBorders>
              <w:top w:val="single" w:sz="2" w:space="0" w:color="000000"/>
              <w:left w:val="single" w:sz="2" w:space="0" w:color="000000"/>
              <w:bottom w:val="none" w:sz="6" w:space="0" w:color="auto"/>
              <w:right w:val="single" w:sz="2" w:space="0" w:color="000000"/>
            </w:tcBorders>
          </w:tcPr>
          <w:p w14:paraId="61C2505C" w14:textId="77777777" w:rsidR="003A05AF" w:rsidRDefault="003A05AF" w:rsidP="00A31B73">
            <w:pPr>
              <w:pStyle w:val="TableParagraph"/>
              <w:kinsoku w:val="0"/>
              <w:overflowPunct w:val="0"/>
              <w:spacing w:before="69" w:line="187" w:lineRule="exact"/>
              <w:ind w:left="130"/>
              <w:rPr>
                <w:sz w:val="18"/>
                <w:szCs w:val="18"/>
              </w:rPr>
            </w:pPr>
            <w:r>
              <w:rPr>
                <w:sz w:val="18"/>
                <w:szCs w:val="18"/>
              </w:rPr>
              <w:t>DYN_BANDWIDTH</w:t>
            </w:r>
          </w:p>
        </w:tc>
        <w:tc>
          <w:tcPr>
            <w:tcW w:w="1798" w:type="dxa"/>
            <w:tcBorders>
              <w:top w:val="none" w:sz="6" w:space="0" w:color="auto"/>
              <w:left w:val="single" w:sz="2" w:space="0" w:color="000000"/>
              <w:bottom w:val="none" w:sz="6" w:space="0" w:color="auto"/>
              <w:right w:val="single" w:sz="12" w:space="0" w:color="000000"/>
            </w:tcBorders>
          </w:tcPr>
          <w:p w14:paraId="7691BC53" w14:textId="77777777" w:rsidR="003A05AF" w:rsidRDefault="003A05AF" w:rsidP="00A31B73">
            <w:pPr>
              <w:pStyle w:val="TableParagraph"/>
              <w:kinsoku w:val="0"/>
              <w:overflowPunct w:val="0"/>
              <w:rPr>
                <w:sz w:val="18"/>
                <w:szCs w:val="18"/>
              </w:rPr>
            </w:pPr>
          </w:p>
        </w:tc>
      </w:tr>
      <w:tr w:rsidR="003A05AF" w14:paraId="17CDD745" w14:textId="77777777" w:rsidTr="00A31B73">
        <w:trPr>
          <w:trHeight w:val="199"/>
        </w:trPr>
        <w:tc>
          <w:tcPr>
            <w:tcW w:w="1271" w:type="dxa"/>
            <w:vMerge/>
            <w:tcBorders>
              <w:top w:val="nil"/>
              <w:left w:val="single" w:sz="12" w:space="0" w:color="000000"/>
              <w:bottom w:val="none" w:sz="6" w:space="0" w:color="auto"/>
              <w:right w:val="single" w:sz="2" w:space="0" w:color="000000"/>
            </w:tcBorders>
          </w:tcPr>
          <w:p w14:paraId="2CD7D053" w14:textId="77777777" w:rsidR="003A05AF" w:rsidRDefault="003A05AF" w:rsidP="00A31B73">
            <w:pPr>
              <w:pStyle w:val="af4"/>
              <w:kinsoku w:val="0"/>
              <w:overflowPunct w:val="0"/>
              <w:spacing w:before="10"/>
              <w:rPr>
                <w:rFonts w:ascii="Arial" w:hAnsi="Arial" w:cs="Arial"/>
                <w:b/>
                <w:bCs/>
                <w:sz w:val="2"/>
                <w:szCs w:val="2"/>
              </w:rPr>
            </w:pPr>
          </w:p>
        </w:tc>
        <w:tc>
          <w:tcPr>
            <w:tcW w:w="1873" w:type="dxa"/>
            <w:tcBorders>
              <w:top w:val="none" w:sz="6" w:space="0" w:color="auto"/>
              <w:left w:val="single" w:sz="2" w:space="0" w:color="000000"/>
              <w:bottom w:val="none" w:sz="6" w:space="0" w:color="auto"/>
              <w:right w:val="single" w:sz="2" w:space="0" w:color="000000"/>
            </w:tcBorders>
          </w:tcPr>
          <w:p w14:paraId="6E5FDC50" w14:textId="77777777" w:rsidR="003A05AF" w:rsidRDefault="003A05AF" w:rsidP="00A31B73">
            <w:pPr>
              <w:pStyle w:val="TableParagraph"/>
              <w:kinsoku w:val="0"/>
              <w:overflowPunct w:val="0"/>
              <w:spacing w:line="180" w:lineRule="exact"/>
              <w:ind w:left="130"/>
              <w:rPr>
                <w:sz w:val="18"/>
                <w:szCs w:val="18"/>
              </w:rPr>
            </w:pPr>
            <w:r>
              <w:rPr>
                <w:sz w:val="18"/>
                <w:szCs w:val="18"/>
              </w:rPr>
              <w:t>N_NON_HT</w:t>
            </w:r>
            <w:r>
              <w:rPr>
                <w:spacing w:val="-4"/>
                <w:sz w:val="18"/>
                <w:szCs w:val="18"/>
              </w:rPr>
              <w:t xml:space="preserve"> </w:t>
            </w:r>
            <w:r>
              <w:rPr>
                <w:sz w:val="18"/>
                <w:szCs w:val="18"/>
              </w:rPr>
              <w:t>is</w:t>
            </w:r>
          </w:p>
        </w:tc>
        <w:tc>
          <w:tcPr>
            <w:tcW w:w="2118" w:type="dxa"/>
            <w:tcBorders>
              <w:top w:val="none" w:sz="6" w:space="0" w:color="auto"/>
              <w:left w:val="single" w:sz="2" w:space="0" w:color="000000"/>
              <w:bottom w:val="none" w:sz="6" w:space="0" w:color="auto"/>
              <w:right w:val="single" w:sz="2" w:space="0" w:color="000000"/>
            </w:tcBorders>
          </w:tcPr>
          <w:p w14:paraId="6E93D2EF" w14:textId="77777777" w:rsidR="003A05AF" w:rsidRDefault="003A05AF" w:rsidP="00A31B73">
            <w:pPr>
              <w:pStyle w:val="TableParagraph"/>
              <w:kinsoku w:val="0"/>
              <w:overflowPunct w:val="0"/>
              <w:spacing w:line="180" w:lineRule="exact"/>
              <w:ind w:left="130"/>
              <w:rPr>
                <w:sz w:val="18"/>
                <w:szCs w:val="18"/>
              </w:rPr>
            </w:pPr>
            <w:r>
              <w:rPr>
                <w:sz w:val="18"/>
                <w:szCs w:val="18"/>
              </w:rPr>
              <w:t>nonzero</w:t>
            </w:r>
            <w:r>
              <w:rPr>
                <w:spacing w:val="-3"/>
                <w:sz w:val="18"/>
                <w:szCs w:val="18"/>
              </w:rPr>
              <w:t xml:space="preserve"> </w:t>
            </w:r>
            <w:r>
              <w:rPr>
                <w:sz w:val="18"/>
                <w:szCs w:val="18"/>
              </w:rPr>
              <w:t>integer</w:t>
            </w:r>
            <w:r>
              <w:rPr>
                <w:spacing w:val="-2"/>
                <w:sz w:val="18"/>
                <w:szCs w:val="18"/>
              </w:rPr>
              <w:t xml:space="preserve"> </w:t>
            </w:r>
            <w:r>
              <w:rPr>
                <w:sz w:val="18"/>
                <w:szCs w:val="18"/>
              </w:rPr>
              <w:t>if</w:t>
            </w:r>
          </w:p>
        </w:tc>
        <w:tc>
          <w:tcPr>
            <w:tcW w:w="1862" w:type="dxa"/>
            <w:tcBorders>
              <w:top w:val="none" w:sz="6" w:space="0" w:color="auto"/>
              <w:left w:val="single" w:sz="2" w:space="0" w:color="000000"/>
              <w:bottom w:val="none" w:sz="6" w:space="0" w:color="auto"/>
              <w:right w:val="single" w:sz="2" w:space="0" w:color="000000"/>
            </w:tcBorders>
          </w:tcPr>
          <w:p w14:paraId="38100DFD" w14:textId="77777777" w:rsidR="003A05AF" w:rsidRDefault="003A05AF" w:rsidP="00A31B73">
            <w:pPr>
              <w:pStyle w:val="TableParagraph"/>
              <w:kinsoku w:val="0"/>
              <w:overflowPunct w:val="0"/>
              <w:spacing w:line="180" w:lineRule="exact"/>
              <w:ind w:left="130"/>
              <w:rPr>
                <w:sz w:val="18"/>
                <w:szCs w:val="18"/>
              </w:rPr>
            </w:pPr>
            <w:r>
              <w:rPr>
                <w:sz w:val="18"/>
                <w:szCs w:val="18"/>
              </w:rPr>
              <w:t>_IN_NON_HT</w:t>
            </w:r>
          </w:p>
        </w:tc>
        <w:tc>
          <w:tcPr>
            <w:tcW w:w="1798" w:type="dxa"/>
            <w:tcBorders>
              <w:top w:val="none" w:sz="6" w:space="0" w:color="auto"/>
              <w:left w:val="single" w:sz="2" w:space="0" w:color="000000"/>
              <w:bottom w:val="none" w:sz="6" w:space="0" w:color="auto"/>
              <w:right w:val="single" w:sz="12" w:space="0" w:color="000000"/>
            </w:tcBorders>
          </w:tcPr>
          <w:p w14:paraId="5AF583CB" w14:textId="77777777" w:rsidR="003A05AF" w:rsidRDefault="003A05AF" w:rsidP="00A31B73">
            <w:pPr>
              <w:pStyle w:val="TableParagraph"/>
              <w:kinsoku w:val="0"/>
              <w:overflowPunct w:val="0"/>
              <w:rPr>
                <w:sz w:val="12"/>
                <w:szCs w:val="12"/>
              </w:rPr>
            </w:pPr>
          </w:p>
        </w:tc>
      </w:tr>
      <w:tr w:rsidR="003A05AF" w14:paraId="2F9A91D2" w14:textId="77777777" w:rsidTr="00A31B73">
        <w:trPr>
          <w:trHeight w:val="200"/>
        </w:trPr>
        <w:tc>
          <w:tcPr>
            <w:tcW w:w="1271" w:type="dxa"/>
            <w:tcBorders>
              <w:top w:val="none" w:sz="6" w:space="0" w:color="auto"/>
              <w:left w:val="single" w:sz="12" w:space="0" w:color="000000"/>
              <w:bottom w:val="none" w:sz="6" w:space="0" w:color="auto"/>
              <w:right w:val="single" w:sz="2" w:space="0" w:color="000000"/>
            </w:tcBorders>
          </w:tcPr>
          <w:p w14:paraId="4EC82158" w14:textId="77777777" w:rsidR="003A05AF" w:rsidRDefault="003A05AF" w:rsidP="00A31B73">
            <w:pPr>
              <w:pStyle w:val="TableParagraph"/>
              <w:kinsoku w:val="0"/>
              <w:overflowPunct w:val="0"/>
              <w:rPr>
                <w:sz w:val="12"/>
                <w:szCs w:val="12"/>
              </w:rPr>
            </w:pPr>
          </w:p>
        </w:tc>
        <w:tc>
          <w:tcPr>
            <w:tcW w:w="1873" w:type="dxa"/>
            <w:tcBorders>
              <w:top w:val="none" w:sz="6" w:space="0" w:color="auto"/>
              <w:left w:val="single" w:sz="2" w:space="0" w:color="000000"/>
              <w:bottom w:val="none" w:sz="6" w:space="0" w:color="auto"/>
              <w:right w:val="single" w:sz="2" w:space="0" w:color="000000"/>
            </w:tcBorders>
          </w:tcPr>
          <w:p w14:paraId="6EB41E68" w14:textId="77777777" w:rsidR="003A05AF" w:rsidRDefault="003A05AF" w:rsidP="00A31B73">
            <w:pPr>
              <w:pStyle w:val="TableParagraph"/>
              <w:kinsoku w:val="0"/>
              <w:overflowPunct w:val="0"/>
              <w:spacing w:line="180" w:lineRule="exact"/>
              <w:ind w:left="130"/>
              <w:rPr>
                <w:sz w:val="18"/>
                <w:szCs w:val="18"/>
              </w:rPr>
            </w:pPr>
            <w:r>
              <w:rPr>
                <w:sz w:val="18"/>
                <w:szCs w:val="18"/>
              </w:rPr>
              <w:t>present</w:t>
            </w:r>
            <w:r>
              <w:rPr>
                <w:spacing w:val="-1"/>
                <w:sz w:val="18"/>
                <w:szCs w:val="18"/>
              </w:rPr>
              <w:t xml:space="preserve"> </w:t>
            </w:r>
            <w:r>
              <w:rPr>
                <w:sz w:val="18"/>
                <w:szCs w:val="18"/>
              </w:rPr>
              <w:t>and</w:t>
            </w:r>
          </w:p>
        </w:tc>
        <w:tc>
          <w:tcPr>
            <w:tcW w:w="2118" w:type="dxa"/>
            <w:tcBorders>
              <w:top w:val="none" w:sz="6" w:space="0" w:color="auto"/>
              <w:left w:val="single" w:sz="2" w:space="0" w:color="000000"/>
              <w:bottom w:val="none" w:sz="6" w:space="0" w:color="auto"/>
              <w:right w:val="single" w:sz="2" w:space="0" w:color="000000"/>
            </w:tcBorders>
          </w:tcPr>
          <w:p w14:paraId="0EFF7C23" w14:textId="77777777" w:rsidR="003A05AF" w:rsidRDefault="003A05AF" w:rsidP="00A31B73">
            <w:pPr>
              <w:pStyle w:val="TableParagraph"/>
              <w:kinsoku w:val="0"/>
              <w:overflowPunct w:val="0"/>
              <w:spacing w:line="180" w:lineRule="exact"/>
              <w:ind w:left="130"/>
              <w:rPr>
                <w:sz w:val="18"/>
                <w:szCs w:val="18"/>
              </w:rPr>
            </w:pPr>
            <w:r>
              <w:rPr>
                <w:sz w:val="18"/>
                <w:szCs w:val="18"/>
              </w:rPr>
              <w:t>CH_BANDWIDTH_IN_</w:t>
            </w:r>
          </w:p>
        </w:tc>
        <w:tc>
          <w:tcPr>
            <w:tcW w:w="1862" w:type="dxa"/>
            <w:tcBorders>
              <w:top w:val="none" w:sz="6" w:space="0" w:color="auto"/>
              <w:left w:val="single" w:sz="2" w:space="0" w:color="000000"/>
              <w:bottom w:val="none" w:sz="6" w:space="0" w:color="auto"/>
              <w:right w:val="single" w:sz="2" w:space="0" w:color="000000"/>
            </w:tcBorders>
          </w:tcPr>
          <w:p w14:paraId="7A4A0408" w14:textId="77777777" w:rsidR="003A05AF" w:rsidRDefault="003A05AF" w:rsidP="00A31B73">
            <w:pPr>
              <w:pStyle w:val="TableParagraph"/>
              <w:kinsoku w:val="0"/>
              <w:overflowPunct w:val="0"/>
              <w:rPr>
                <w:sz w:val="12"/>
                <w:szCs w:val="12"/>
              </w:rPr>
            </w:pPr>
          </w:p>
        </w:tc>
        <w:tc>
          <w:tcPr>
            <w:tcW w:w="1798" w:type="dxa"/>
            <w:tcBorders>
              <w:top w:val="none" w:sz="6" w:space="0" w:color="auto"/>
              <w:left w:val="single" w:sz="2" w:space="0" w:color="000000"/>
              <w:bottom w:val="none" w:sz="6" w:space="0" w:color="auto"/>
              <w:right w:val="single" w:sz="12" w:space="0" w:color="000000"/>
            </w:tcBorders>
          </w:tcPr>
          <w:p w14:paraId="0489A564" w14:textId="77777777" w:rsidR="003A05AF" w:rsidRDefault="003A05AF" w:rsidP="00A31B73">
            <w:pPr>
              <w:pStyle w:val="TableParagraph"/>
              <w:kinsoku w:val="0"/>
              <w:overflowPunct w:val="0"/>
              <w:rPr>
                <w:sz w:val="12"/>
                <w:szCs w:val="12"/>
              </w:rPr>
            </w:pPr>
          </w:p>
        </w:tc>
      </w:tr>
      <w:tr w:rsidR="003A05AF" w14:paraId="7F63FD78" w14:textId="77777777" w:rsidTr="00A31B73">
        <w:trPr>
          <w:trHeight w:val="199"/>
        </w:trPr>
        <w:tc>
          <w:tcPr>
            <w:tcW w:w="1271" w:type="dxa"/>
            <w:tcBorders>
              <w:top w:val="none" w:sz="6" w:space="0" w:color="auto"/>
              <w:left w:val="single" w:sz="12" w:space="0" w:color="000000"/>
              <w:bottom w:val="none" w:sz="6" w:space="0" w:color="auto"/>
              <w:right w:val="single" w:sz="2" w:space="0" w:color="000000"/>
            </w:tcBorders>
          </w:tcPr>
          <w:p w14:paraId="57D8EA5F" w14:textId="77777777" w:rsidR="003A05AF" w:rsidRDefault="003A05AF" w:rsidP="00A31B73">
            <w:pPr>
              <w:pStyle w:val="TableParagraph"/>
              <w:kinsoku w:val="0"/>
              <w:overflowPunct w:val="0"/>
              <w:rPr>
                <w:sz w:val="12"/>
                <w:szCs w:val="12"/>
              </w:rPr>
            </w:pPr>
          </w:p>
        </w:tc>
        <w:tc>
          <w:tcPr>
            <w:tcW w:w="1873" w:type="dxa"/>
            <w:tcBorders>
              <w:top w:val="none" w:sz="6" w:space="0" w:color="auto"/>
              <w:left w:val="single" w:sz="2" w:space="0" w:color="000000"/>
              <w:bottom w:val="none" w:sz="6" w:space="0" w:color="auto"/>
              <w:right w:val="single" w:sz="2" w:space="0" w:color="000000"/>
            </w:tcBorders>
          </w:tcPr>
          <w:p w14:paraId="37A42A7C" w14:textId="77777777" w:rsidR="003A05AF" w:rsidRDefault="003A05AF" w:rsidP="00A31B73">
            <w:pPr>
              <w:pStyle w:val="TableParagraph"/>
              <w:kinsoku w:val="0"/>
              <w:overflowPunct w:val="0"/>
              <w:spacing w:line="180" w:lineRule="exact"/>
              <w:ind w:left="130"/>
              <w:rPr>
                <w:sz w:val="18"/>
                <w:szCs w:val="18"/>
              </w:rPr>
            </w:pPr>
            <w:r>
              <w:rPr>
                <w:sz w:val="18"/>
                <w:szCs w:val="18"/>
              </w:rPr>
              <w:t>DYN_BANDWIDTH</w:t>
            </w:r>
          </w:p>
        </w:tc>
        <w:tc>
          <w:tcPr>
            <w:tcW w:w="2118" w:type="dxa"/>
            <w:tcBorders>
              <w:top w:val="none" w:sz="6" w:space="0" w:color="auto"/>
              <w:left w:val="single" w:sz="2" w:space="0" w:color="000000"/>
              <w:bottom w:val="none" w:sz="6" w:space="0" w:color="auto"/>
              <w:right w:val="single" w:sz="2" w:space="0" w:color="000000"/>
            </w:tcBorders>
          </w:tcPr>
          <w:p w14:paraId="2FFEA712" w14:textId="77777777" w:rsidR="003A05AF" w:rsidRDefault="003A05AF" w:rsidP="00A31B73">
            <w:pPr>
              <w:pStyle w:val="TableParagraph"/>
              <w:kinsoku w:val="0"/>
              <w:overflowPunct w:val="0"/>
              <w:spacing w:line="180" w:lineRule="exact"/>
              <w:ind w:left="130"/>
              <w:rPr>
                <w:sz w:val="18"/>
                <w:szCs w:val="18"/>
              </w:rPr>
            </w:pPr>
            <w:r>
              <w:rPr>
                <w:spacing w:val="-1"/>
                <w:sz w:val="18"/>
                <w:szCs w:val="18"/>
              </w:rPr>
              <w:t>NON_HT</w:t>
            </w:r>
            <w:r>
              <w:rPr>
                <w:spacing w:val="-10"/>
                <w:sz w:val="18"/>
                <w:szCs w:val="18"/>
              </w:rPr>
              <w:t xml:space="preserve"> </w:t>
            </w:r>
            <w:r>
              <w:rPr>
                <w:spacing w:val="-1"/>
                <w:sz w:val="18"/>
                <w:szCs w:val="18"/>
              </w:rPr>
              <w:t>equals</w:t>
            </w:r>
            <w:r>
              <w:rPr>
                <w:spacing w:val="-9"/>
                <w:sz w:val="18"/>
                <w:szCs w:val="18"/>
              </w:rPr>
              <w:t xml:space="preserve"> </w:t>
            </w:r>
            <w:r>
              <w:rPr>
                <w:sz w:val="18"/>
                <w:szCs w:val="18"/>
              </w:rPr>
              <w:t>CBW20</w:t>
            </w:r>
          </w:p>
        </w:tc>
        <w:tc>
          <w:tcPr>
            <w:tcW w:w="1862" w:type="dxa"/>
            <w:tcBorders>
              <w:top w:val="none" w:sz="6" w:space="0" w:color="auto"/>
              <w:left w:val="single" w:sz="2" w:space="0" w:color="000000"/>
              <w:bottom w:val="none" w:sz="6" w:space="0" w:color="auto"/>
              <w:right w:val="single" w:sz="2" w:space="0" w:color="000000"/>
            </w:tcBorders>
          </w:tcPr>
          <w:p w14:paraId="575C3714" w14:textId="77777777" w:rsidR="003A05AF" w:rsidRDefault="003A05AF" w:rsidP="00A31B73">
            <w:pPr>
              <w:pStyle w:val="TableParagraph"/>
              <w:kinsoku w:val="0"/>
              <w:overflowPunct w:val="0"/>
              <w:rPr>
                <w:sz w:val="12"/>
                <w:szCs w:val="12"/>
              </w:rPr>
            </w:pPr>
          </w:p>
        </w:tc>
        <w:tc>
          <w:tcPr>
            <w:tcW w:w="1798" w:type="dxa"/>
            <w:tcBorders>
              <w:top w:val="none" w:sz="6" w:space="0" w:color="auto"/>
              <w:left w:val="single" w:sz="2" w:space="0" w:color="000000"/>
              <w:bottom w:val="none" w:sz="6" w:space="0" w:color="auto"/>
              <w:right w:val="single" w:sz="12" w:space="0" w:color="000000"/>
            </w:tcBorders>
          </w:tcPr>
          <w:p w14:paraId="07B9D66E" w14:textId="77777777" w:rsidR="003A05AF" w:rsidRDefault="003A05AF" w:rsidP="00A31B73">
            <w:pPr>
              <w:pStyle w:val="TableParagraph"/>
              <w:kinsoku w:val="0"/>
              <w:overflowPunct w:val="0"/>
              <w:rPr>
                <w:sz w:val="12"/>
                <w:szCs w:val="12"/>
              </w:rPr>
            </w:pPr>
          </w:p>
        </w:tc>
      </w:tr>
      <w:tr w:rsidR="003A05AF" w14:paraId="4C08D93D" w14:textId="77777777" w:rsidTr="00A31B73">
        <w:trPr>
          <w:trHeight w:val="199"/>
        </w:trPr>
        <w:tc>
          <w:tcPr>
            <w:tcW w:w="1271" w:type="dxa"/>
            <w:tcBorders>
              <w:top w:val="none" w:sz="6" w:space="0" w:color="auto"/>
              <w:left w:val="single" w:sz="12" w:space="0" w:color="000000"/>
              <w:bottom w:val="none" w:sz="6" w:space="0" w:color="auto"/>
              <w:right w:val="single" w:sz="2" w:space="0" w:color="000000"/>
            </w:tcBorders>
          </w:tcPr>
          <w:p w14:paraId="39FFD7AF" w14:textId="77777777" w:rsidR="003A05AF" w:rsidRDefault="003A05AF" w:rsidP="00A31B73">
            <w:pPr>
              <w:pStyle w:val="TableParagraph"/>
              <w:kinsoku w:val="0"/>
              <w:overflowPunct w:val="0"/>
              <w:rPr>
                <w:sz w:val="12"/>
                <w:szCs w:val="12"/>
              </w:rPr>
            </w:pPr>
          </w:p>
        </w:tc>
        <w:tc>
          <w:tcPr>
            <w:tcW w:w="1873" w:type="dxa"/>
            <w:tcBorders>
              <w:top w:val="none" w:sz="6" w:space="0" w:color="auto"/>
              <w:left w:val="single" w:sz="2" w:space="0" w:color="000000"/>
              <w:bottom w:val="none" w:sz="6" w:space="0" w:color="auto"/>
              <w:right w:val="single" w:sz="2" w:space="0" w:color="000000"/>
            </w:tcBorders>
          </w:tcPr>
          <w:p w14:paraId="27022E6A" w14:textId="77777777" w:rsidR="003A05AF" w:rsidRDefault="003A05AF" w:rsidP="00A31B73">
            <w:pPr>
              <w:pStyle w:val="TableParagraph"/>
              <w:kinsoku w:val="0"/>
              <w:overflowPunct w:val="0"/>
              <w:spacing w:line="180" w:lineRule="exact"/>
              <w:ind w:left="130"/>
              <w:rPr>
                <w:sz w:val="18"/>
                <w:szCs w:val="18"/>
              </w:rPr>
            </w:pPr>
            <w:r>
              <w:rPr>
                <w:sz w:val="18"/>
                <w:szCs w:val="18"/>
              </w:rPr>
              <w:t>_IN_NOT_HT</w:t>
            </w:r>
            <w:r>
              <w:rPr>
                <w:spacing w:val="-5"/>
                <w:sz w:val="18"/>
                <w:szCs w:val="18"/>
              </w:rPr>
              <w:t xml:space="preserve"> </w:t>
            </w:r>
            <w:r>
              <w:rPr>
                <w:sz w:val="18"/>
                <w:szCs w:val="18"/>
              </w:rPr>
              <w:t>is</w:t>
            </w:r>
          </w:p>
        </w:tc>
        <w:tc>
          <w:tcPr>
            <w:tcW w:w="2118" w:type="dxa"/>
            <w:tcBorders>
              <w:top w:val="none" w:sz="6" w:space="0" w:color="auto"/>
              <w:left w:val="single" w:sz="2" w:space="0" w:color="000000"/>
              <w:bottom w:val="none" w:sz="6" w:space="0" w:color="auto"/>
              <w:right w:val="single" w:sz="2" w:space="0" w:color="000000"/>
            </w:tcBorders>
          </w:tcPr>
          <w:p w14:paraId="19BB6A2F" w14:textId="77777777" w:rsidR="003A05AF" w:rsidRDefault="003A05AF" w:rsidP="00A31B73">
            <w:pPr>
              <w:pStyle w:val="TableParagraph"/>
              <w:kinsoku w:val="0"/>
              <w:overflowPunct w:val="0"/>
              <w:spacing w:line="180" w:lineRule="exact"/>
              <w:ind w:left="130"/>
              <w:rPr>
                <w:sz w:val="18"/>
                <w:szCs w:val="18"/>
              </w:rPr>
            </w:pPr>
            <w:r w:rsidRPr="00850209">
              <w:rPr>
                <w:sz w:val="18"/>
                <w:szCs w:val="18"/>
              </w:rPr>
              <w:t>or</w:t>
            </w:r>
            <w:r w:rsidRPr="00850209">
              <w:rPr>
                <w:spacing w:val="-3"/>
                <w:sz w:val="18"/>
                <w:szCs w:val="18"/>
              </w:rPr>
              <w:t xml:space="preserve"> </w:t>
            </w:r>
            <w:r w:rsidRPr="00850209">
              <w:rPr>
                <w:sz w:val="18"/>
                <w:szCs w:val="18"/>
              </w:rPr>
              <w:t>CBW320</w:t>
            </w:r>
            <w:r>
              <w:rPr>
                <w:spacing w:val="-1"/>
                <w:sz w:val="18"/>
                <w:szCs w:val="18"/>
              </w:rPr>
              <w:t xml:space="preserve"> </w:t>
            </w:r>
            <w:r>
              <w:rPr>
                <w:sz w:val="18"/>
                <w:szCs w:val="18"/>
              </w:rPr>
              <w:t>and</w:t>
            </w:r>
          </w:p>
        </w:tc>
        <w:tc>
          <w:tcPr>
            <w:tcW w:w="1862" w:type="dxa"/>
            <w:tcBorders>
              <w:top w:val="none" w:sz="6" w:space="0" w:color="auto"/>
              <w:left w:val="single" w:sz="2" w:space="0" w:color="000000"/>
              <w:bottom w:val="none" w:sz="6" w:space="0" w:color="auto"/>
              <w:right w:val="single" w:sz="2" w:space="0" w:color="000000"/>
            </w:tcBorders>
          </w:tcPr>
          <w:p w14:paraId="45E5401A" w14:textId="77777777" w:rsidR="003A05AF" w:rsidRDefault="003A05AF" w:rsidP="00A31B73">
            <w:pPr>
              <w:pStyle w:val="TableParagraph"/>
              <w:kinsoku w:val="0"/>
              <w:overflowPunct w:val="0"/>
              <w:rPr>
                <w:sz w:val="12"/>
                <w:szCs w:val="12"/>
              </w:rPr>
            </w:pPr>
          </w:p>
        </w:tc>
        <w:tc>
          <w:tcPr>
            <w:tcW w:w="1798" w:type="dxa"/>
            <w:tcBorders>
              <w:top w:val="none" w:sz="6" w:space="0" w:color="auto"/>
              <w:left w:val="single" w:sz="2" w:space="0" w:color="000000"/>
              <w:bottom w:val="none" w:sz="6" w:space="0" w:color="auto"/>
              <w:right w:val="single" w:sz="12" w:space="0" w:color="000000"/>
            </w:tcBorders>
          </w:tcPr>
          <w:p w14:paraId="06D8F3AD" w14:textId="77777777" w:rsidR="003A05AF" w:rsidRDefault="003A05AF" w:rsidP="00A31B73">
            <w:pPr>
              <w:pStyle w:val="TableParagraph"/>
              <w:kinsoku w:val="0"/>
              <w:overflowPunct w:val="0"/>
              <w:rPr>
                <w:sz w:val="12"/>
                <w:szCs w:val="12"/>
              </w:rPr>
            </w:pPr>
          </w:p>
        </w:tc>
      </w:tr>
      <w:tr w:rsidR="003A05AF" w14:paraId="4386F250" w14:textId="77777777" w:rsidTr="00A31B73">
        <w:trPr>
          <w:trHeight w:val="200"/>
        </w:trPr>
        <w:tc>
          <w:tcPr>
            <w:tcW w:w="1271" w:type="dxa"/>
            <w:tcBorders>
              <w:top w:val="none" w:sz="6" w:space="0" w:color="auto"/>
              <w:left w:val="single" w:sz="12" w:space="0" w:color="000000"/>
              <w:bottom w:val="none" w:sz="6" w:space="0" w:color="auto"/>
              <w:right w:val="single" w:sz="2" w:space="0" w:color="000000"/>
            </w:tcBorders>
          </w:tcPr>
          <w:p w14:paraId="0A82C524" w14:textId="77777777" w:rsidR="003A05AF" w:rsidRDefault="003A05AF" w:rsidP="00A31B73">
            <w:pPr>
              <w:pStyle w:val="TableParagraph"/>
              <w:kinsoku w:val="0"/>
              <w:overflowPunct w:val="0"/>
              <w:rPr>
                <w:sz w:val="12"/>
                <w:szCs w:val="12"/>
              </w:rPr>
            </w:pPr>
          </w:p>
        </w:tc>
        <w:tc>
          <w:tcPr>
            <w:tcW w:w="1873" w:type="dxa"/>
            <w:tcBorders>
              <w:top w:val="none" w:sz="6" w:space="0" w:color="auto"/>
              <w:left w:val="single" w:sz="2" w:space="0" w:color="000000"/>
              <w:bottom w:val="none" w:sz="6" w:space="0" w:color="auto"/>
              <w:right w:val="single" w:sz="2" w:space="0" w:color="000000"/>
            </w:tcBorders>
          </w:tcPr>
          <w:p w14:paraId="55D1B099" w14:textId="77777777" w:rsidR="003A05AF" w:rsidRDefault="003A05AF" w:rsidP="00A31B73">
            <w:pPr>
              <w:pStyle w:val="TableParagraph"/>
              <w:kinsoku w:val="0"/>
              <w:overflowPunct w:val="0"/>
              <w:spacing w:line="180" w:lineRule="exact"/>
              <w:ind w:left="130"/>
              <w:rPr>
                <w:sz w:val="18"/>
                <w:szCs w:val="18"/>
              </w:rPr>
            </w:pPr>
            <w:r>
              <w:rPr>
                <w:sz w:val="18"/>
                <w:szCs w:val="18"/>
              </w:rPr>
              <w:t>present</w:t>
            </w:r>
            <w:r>
              <w:rPr>
                <w:spacing w:val="-2"/>
                <w:sz w:val="18"/>
                <w:szCs w:val="18"/>
              </w:rPr>
              <w:t xml:space="preserve"> </w:t>
            </w:r>
            <w:r>
              <w:rPr>
                <w:sz w:val="18"/>
                <w:szCs w:val="18"/>
              </w:rPr>
              <w:t>in</w:t>
            </w:r>
          </w:p>
        </w:tc>
        <w:tc>
          <w:tcPr>
            <w:tcW w:w="2118" w:type="dxa"/>
            <w:tcBorders>
              <w:top w:val="none" w:sz="6" w:space="0" w:color="auto"/>
              <w:left w:val="single" w:sz="2" w:space="0" w:color="000000"/>
              <w:bottom w:val="none" w:sz="6" w:space="0" w:color="auto"/>
              <w:right w:val="single" w:sz="2" w:space="0" w:color="000000"/>
            </w:tcBorders>
          </w:tcPr>
          <w:p w14:paraId="6870B219" w14:textId="77777777" w:rsidR="003A05AF" w:rsidRDefault="003A05AF" w:rsidP="00A31B73">
            <w:pPr>
              <w:pStyle w:val="TableParagraph"/>
              <w:kinsoku w:val="0"/>
              <w:overflowPunct w:val="0"/>
              <w:spacing w:line="180" w:lineRule="exact"/>
              <w:ind w:left="130"/>
              <w:rPr>
                <w:sz w:val="18"/>
                <w:szCs w:val="18"/>
              </w:rPr>
            </w:pPr>
            <w:r>
              <w:rPr>
                <w:sz w:val="18"/>
                <w:szCs w:val="18"/>
              </w:rPr>
              <w:t>DYN_BANDWIDTH_IN</w:t>
            </w:r>
          </w:p>
        </w:tc>
        <w:tc>
          <w:tcPr>
            <w:tcW w:w="1862" w:type="dxa"/>
            <w:tcBorders>
              <w:top w:val="none" w:sz="6" w:space="0" w:color="auto"/>
              <w:left w:val="single" w:sz="2" w:space="0" w:color="000000"/>
              <w:bottom w:val="none" w:sz="6" w:space="0" w:color="auto"/>
              <w:right w:val="single" w:sz="2" w:space="0" w:color="000000"/>
            </w:tcBorders>
          </w:tcPr>
          <w:p w14:paraId="466D6517" w14:textId="77777777" w:rsidR="003A05AF" w:rsidRDefault="003A05AF" w:rsidP="00A31B73">
            <w:pPr>
              <w:pStyle w:val="TableParagraph"/>
              <w:kinsoku w:val="0"/>
              <w:overflowPunct w:val="0"/>
              <w:rPr>
                <w:sz w:val="12"/>
                <w:szCs w:val="12"/>
              </w:rPr>
            </w:pPr>
          </w:p>
        </w:tc>
        <w:tc>
          <w:tcPr>
            <w:tcW w:w="1798" w:type="dxa"/>
            <w:tcBorders>
              <w:top w:val="none" w:sz="6" w:space="0" w:color="auto"/>
              <w:left w:val="single" w:sz="2" w:space="0" w:color="000000"/>
              <w:bottom w:val="none" w:sz="6" w:space="0" w:color="auto"/>
              <w:right w:val="single" w:sz="12" w:space="0" w:color="000000"/>
            </w:tcBorders>
          </w:tcPr>
          <w:p w14:paraId="6DCBEE6E" w14:textId="77777777" w:rsidR="003A05AF" w:rsidRDefault="003A05AF" w:rsidP="00A31B73">
            <w:pPr>
              <w:pStyle w:val="TableParagraph"/>
              <w:kinsoku w:val="0"/>
              <w:overflowPunct w:val="0"/>
              <w:rPr>
                <w:sz w:val="12"/>
                <w:szCs w:val="12"/>
              </w:rPr>
            </w:pPr>
          </w:p>
        </w:tc>
      </w:tr>
      <w:tr w:rsidR="003A05AF" w14:paraId="6F24918F" w14:textId="77777777" w:rsidTr="00A31B73">
        <w:trPr>
          <w:trHeight w:val="399"/>
        </w:trPr>
        <w:tc>
          <w:tcPr>
            <w:tcW w:w="1271" w:type="dxa"/>
            <w:tcBorders>
              <w:top w:val="none" w:sz="6" w:space="0" w:color="auto"/>
              <w:left w:val="single" w:sz="12" w:space="0" w:color="000000"/>
              <w:bottom w:val="none" w:sz="6" w:space="0" w:color="auto"/>
              <w:right w:val="single" w:sz="2" w:space="0" w:color="000000"/>
            </w:tcBorders>
          </w:tcPr>
          <w:p w14:paraId="2B0AC6BF" w14:textId="77777777" w:rsidR="003A05AF" w:rsidRDefault="003A05AF" w:rsidP="00A31B73">
            <w:pPr>
              <w:pStyle w:val="TableParagraph"/>
              <w:kinsoku w:val="0"/>
              <w:overflowPunct w:val="0"/>
              <w:rPr>
                <w:sz w:val="18"/>
                <w:szCs w:val="18"/>
              </w:rPr>
            </w:pPr>
          </w:p>
        </w:tc>
        <w:tc>
          <w:tcPr>
            <w:tcW w:w="1873" w:type="dxa"/>
            <w:tcBorders>
              <w:top w:val="none" w:sz="6" w:space="0" w:color="auto"/>
              <w:left w:val="single" w:sz="2" w:space="0" w:color="000000"/>
              <w:bottom w:val="none" w:sz="6" w:space="0" w:color="auto"/>
              <w:right w:val="single" w:sz="2" w:space="0" w:color="000000"/>
            </w:tcBorders>
          </w:tcPr>
          <w:p w14:paraId="57776580" w14:textId="77777777" w:rsidR="003A05AF" w:rsidRDefault="003A05AF" w:rsidP="00A31B73">
            <w:pPr>
              <w:pStyle w:val="TableParagraph"/>
              <w:kinsoku w:val="0"/>
              <w:overflowPunct w:val="0"/>
              <w:spacing w:line="200" w:lineRule="exact"/>
              <w:ind w:left="130"/>
              <w:rPr>
                <w:sz w:val="18"/>
                <w:szCs w:val="18"/>
              </w:rPr>
            </w:pPr>
            <w:r>
              <w:rPr>
                <w:sz w:val="18"/>
                <w:szCs w:val="18"/>
              </w:rPr>
              <w:t>TXVECTOR</w:t>
            </w:r>
          </w:p>
        </w:tc>
        <w:tc>
          <w:tcPr>
            <w:tcW w:w="2118" w:type="dxa"/>
            <w:tcBorders>
              <w:top w:val="none" w:sz="6" w:space="0" w:color="auto"/>
              <w:left w:val="single" w:sz="2" w:space="0" w:color="000000"/>
              <w:bottom w:val="none" w:sz="6" w:space="0" w:color="auto"/>
              <w:right w:val="single" w:sz="2" w:space="0" w:color="000000"/>
            </w:tcBorders>
          </w:tcPr>
          <w:p w14:paraId="1A7DD0B8" w14:textId="77777777" w:rsidR="003A05AF" w:rsidRDefault="003A05AF" w:rsidP="00A31B73">
            <w:pPr>
              <w:pStyle w:val="TableParagraph"/>
              <w:kinsoku w:val="0"/>
              <w:overflowPunct w:val="0"/>
              <w:spacing w:line="200" w:lineRule="exact"/>
              <w:ind w:left="130"/>
              <w:rPr>
                <w:spacing w:val="-1"/>
                <w:sz w:val="18"/>
                <w:szCs w:val="18"/>
              </w:rPr>
            </w:pPr>
            <w:r>
              <w:rPr>
                <w:sz w:val="18"/>
                <w:szCs w:val="18"/>
              </w:rPr>
              <w:t>_NON_HT equals Static,</w:t>
            </w:r>
            <w:r>
              <w:rPr>
                <w:spacing w:val="-42"/>
                <w:sz w:val="18"/>
                <w:szCs w:val="18"/>
              </w:rPr>
              <w:t xml:space="preserve"> </w:t>
            </w:r>
            <w:r>
              <w:rPr>
                <w:spacing w:val="-1"/>
                <w:sz w:val="18"/>
                <w:szCs w:val="18"/>
              </w:rPr>
              <w:t>and</w:t>
            </w:r>
            <w:r>
              <w:rPr>
                <w:spacing w:val="-11"/>
                <w:sz w:val="18"/>
                <w:szCs w:val="18"/>
              </w:rPr>
              <w:t xml:space="preserve"> </w:t>
            </w:r>
            <w:r>
              <w:rPr>
                <w:spacing w:val="-1"/>
                <w:sz w:val="18"/>
                <w:szCs w:val="18"/>
              </w:rPr>
              <w:t>a</w:t>
            </w:r>
            <w:r>
              <w:rPr>
                <w:spacing w:val="-8"/>
                <w:sz w:val="18"/>
                <w:szCs w:val="18"/>
              </w:rPr>
              <w:t xml:space="preserve"> </w:t>
            </w:r>
            <w:r>
              <w:rPr>
                <w:spacing w:val="-1"/>
                <w:sz w:val="18"/>
                <w:szCs w:val="18"/>
              </w:rPr>
              <w:t>4-bit</w:t>
            </w:r>
            <w:r>
              <w:rPr>
                <w:spacing w:val="-10"/>
                <w:sz w:val="18"/>
                <w:szCs w:val="18"/>
              </w:rPr>
              <w:t xml:space="preserve"> </w:t>
            </w:r>
            <w:r>
              <w:rPr>
                <w:spacing w:val="-1"/>
                <w:sz w:val="18"/>
                <w:szCs w:val="18"/>
              </w:rPr>
              <w:t>pseudorandom</w:t>
            </w:r>
          </w:p>
        </w:tc>
        <w:tc>
          <w:tcPr>
            <w:tcW w:w="1862" w:type="dxa"/>
            <w:tcBorders>
              <w:top w:val="none" w:sz="6" w:space="0" w:color="auto"/>
              <w:left w:val="single" w:sz="2" w:space="0" w:color="000000"/>
              <w:bottom w:val="none" w:sz="6" w:space="0" w:color="auto"/>
              <w:right w:val="single" w:sz="2" w:space="0" w:color="000000"/>
            </w:tcBorders>
          </w:tcPr>
          <w:p w14:paraId="67BCE7ED" w14:textId="77777777" w:rsidR="003A05AF" w:rsidRDefault="003A05AF" w:rsidP="00A31B73">
            <w:pPr>
              <w:pStyle w:val="TableParagraph"/>
              <w:kinsoku w:val="0"/>
              <w:overflowPunct w:val="0"/>
              <w:rPr>
                <w:sz w:val="18"/>
                <w:szCs w:val="18"/>
              </w:rPr>
            </w:pPr>
          </w:p>
        </w:tc>
        <w:tc>
          <w:tcPr>
            <w:tcW w:w="1798" w:type="dxa"/>
            <w:tcBorders>
              <w:top w:val="none" w:sz="6" w:space="0" w:color="auto"/>
              <w:left w:val="single" w:sz="2" w:space="0" w:color="000000"/>
              <w:bottom w:val="none" w:sz="6" w:space="0" w:color="auto"/>
              <w:right w:val="single" w:sz="12" w:space="0" w:color="000000"/>
            </w:tcBorders>
          </w:tcPr>
          <w:p w14:paraId="551A5B12" w14:textId="77777777" w:rsidR="003A05AF" w:rsidRDefault="003A05AF" w:rsidP="00A31B73">
            <w:pPr>
              <w:pStyle w:val="TableParagraph"/>
              <w:kinsoku w:val="0"/>
              <w:overflowPunct w:val="0"/>
              <w:rPr>
                <w:sz w:val="18"/>
                <w:szCs w:val="18"/>
              </w:rPr>
            </w:pPr>
          </w:p>
        </w:tc>
      </w:tr>
      <w:tr w:rsidR="003A05AF" w14:paraId="550C87DA" w14:textId="77777777" w:rsidTr="00A31B73">
        <w:trPr>
          <w:trHeight w:val="278"/>
        </w:trPr>
        <w:tc>
          <w:tcPr>
            <w:tcW w:w="1271" w:type="dxa"/>
            <w:tcBorders>
              <w:top w:val="none" w:sz="6" w:space="0" w:color="auto"/>
              <w:left w:val="single" w:sz="12" w:space="0" w:color="000000"/>
              <w:bottom w:val="single" w:sz="2" w:space="0" w:color="000000"/>
              <w:right w:val="single" w:sz="2" w:space="0" w:color="000000"/>
            </w:tcBorders>
          </w:tcPr>
          <w:p w14:paraId="68F11ADA" w14:textId="77777777" w:rsidR="003A05AF" w:rsidRDefault="003A05AF" w:rsidP="00A31B73">
            <w:pPr>
              <w:pStyle w:val="TableParagraph"/>
              <w:kinsoku w:val="0"/>
              <w:overflowPunct w:val="0"/>
              <w:rPr>
                <w:sz w:val="18"/>
                <w:szCs w:val="18"/>
              </w:rPr>
            </w:pPr>
          </w:p>
        </w:tc>
        <w:tc>
          <w:tcPr>
            <w:tcW w:w="1873" w:type="dxa"/>
            <w:tcBorders>
              <w:top w:val="none" w:sz="6" w:space="0" w:color="auto"/>
              <w:left w:val="single" w:sz="2" w:space="0" w:color="000000"/>
              <w:bottom w:val="single" w:sz="2" w:space="0" w:color="000000"/>
              <w:right w:val="single" w:sz="2" w:space="0" w:color="000000"/>
            </w:tcBorders>
          </w:tcPr>
          <w:p w14:paraId="049FF970" w14:textId="77777777" w:rsidR="003A05AF" w:rsidRDefault="003A05AF" w:rsidP="00A31B73">
            <w:pPr>
              <w:pStyle w:val="TableParagraph"/>
              <w:kinsoku w:val="0"/>
              <w:overflowPunct w:val="0"/>
              <w:rPr>
                <w:sz w:val="18"/>
                <w:szCs w:val="18"/>
              </w:rPr>
            </w:pPr>
          </w:p>
        </w:tc>
        <w:tc>
          <w:tcPr>
            <w:tcW w:w="2118" w:type="dxa"/>
            <w:tcBorders>
              <w:top w:val="none" w:sz="6" w:space="0" w:color="auto"/>
              <w:left w:val="single" w:sz="2" w:space="0" w:color="000000"/>
              <w:bottom w:val="single" w:sz="2" w:space="0" w:color="000000"/>
              <w:right w:val="single" w:sz="2" w:space="0" w:color="000000"/>
            </w:tcBorders>
          </w:tcPr>
          <w:p w14:paraId="0830E1CF" w14:textId="77777777" w:rsidR="003A05AF" w:rsidRDefault="003A05AF" w:rsidP="00A31B73">
            <w:pPr>
              <w:pStyle w:val="TableParagraph"/>
              <w:kinsoku w:val="0"/>
              <w:overflowPunct w:val="0"/>
              <w:spacing w:line="199" w:lineRule="exact"/>
              <w:ind w:left="130"/>
              <w:rPr>
                <w:sz w:val="18"/>
                <w:szCs w:val="18"/>
              </w:rPr>
            </w:pPr>
            <w:r>
              <w:rPr>
                <w:sz w:val="18"/>
                <w:szCs w:val="18"/>
              </w:rPr>
              <w:t>integer</w:t>
            </w:r>
            <w:r>
              <w:rPr>
                <w:spacing w:val="-7"/>
                <w:sz w:val="18"/>
                <w:szCs w:val="18"/>
              </w:rPr>
              <w:t xml:space="preserve"> </w:t>
            </w:r>
            <w:r>
              <w:rPr>
                <w:sz w:val="18"/>
                <w:szCs w:val="18"/>
              </w:rPr>
              <w:t>otherwise</w:t>
            </w:r>
          </w:p>
        </w:tc>
        <w:tc>
          <w:tcPr>
            <w:tcW w:w="1862" w:type="dxa"/>
            <w:tcBorders>
              <w:top w:val="none" w:sz="6" w:space="0" w:color="auto"/>
              <w:left w:val="single" w:sz="2" w:space="0" w:color="000000"/>
              <w:bottom w:val="single" w:sz="2" w:space="0" w:color="000000"/>
              <w:right w:val="single" w:sz="2" w:space="0" w:color="000000"/>
            </w:tcBorders>
          </w:tcPr>
          <w:p w14:paraId="56536471" w14:textId="77777777" w:rsidR="003A05AF" w:rsidRDefault="003A05AF" w:rsidP="00A31B73">
            <w:pPr>
              <w:pStyle w:val="TableParagraph"/>
              <w:kinsoku w:val="0"/>
              <w:overflowPunct w:val="0"/>
              <w:rPr>
                <w:sz w:val="18"/>
                <w:szCs w:val="18"/>
              </w:rPr>
            </w:pPr>
          </w:p>
        </w:tc>
        <w:tc>
          <w:tcPr>
            <w:tcW w:w="1798" w:type="dxa"/>
            <w:tcBorders>
              <w:top w:val="none" w:sz="6" w:space="0" w:color="auto"/>
              <w:left w:val="single" w:sz="2" w:space="0" w:color="000000"/>
              <w:bottom w:val="single" w:sz="2" w:space="0" w:color="000000"/>
              <w:right w:val="single" w:sz="12" w:space="0" w:color="000000"/>
            </w:tcBorders>
          </w:tcPr>
          <w:p w14:paraId="58411D43" w14:textId="77777777" w:rsidR="003A05AF" w:rsidRDefault="003A05AF" w:rsidP="00A31B73">
            <w:pPr>
              <w:pStyle w:val="TableParagraph"/>
              <w:kinsoku w:val="0"/>
              <w:overflowPunct w:val="0"/>
              <w:rPr>
                <w:sz w:val="18"/>
                <w:szCs w:val="18"/>
              </w:rPr>
            </w:pPr>
          </w:p>
        </w:tc>
      </w:tr>
      <w:tr w:rsidR="003A05AF" w14:paraId="1C832899" w14:textId="77777777" w:rsidTr="00A31B73">
        <w:trPr>
          <w:trHeight w:val="276"/>
        </w:trPr>
        <w:tc>
          <w:tcPr>
            <w:tcW w:w="1271" w:type="dxa"/>
            <w:tcBorders>
              <w:top w:val="single" w:sz="2" w:space="0" w:color="000000"/>
              <w:left w:val="single" w:sz="12" w:space="0" w:color="000000"/>
              <w:bottom w:val="none" w:sz="6" w:space="0" w:color="auto"/>
              <w:right w:val="single" w:sz="2" w:space="0" w:color="000000"/>
            </w:tcBorders>
          </w:tcPr>
          <w:p w14:paraId="5CC4A157" w14:textId="77777777" w:rsidR="003A05AF" w:rsidRDefault="003A05AF" w:rsidP="00A31B73">
            <w:pPr>
              <w:pStyle w:val="TableParagraph"/>
              <w:kinsoku w:val="0"/>
              <w:overflowPunct w:val="0"/>
              <w:spacing w:before="69" w:line="188" w:lineRule="exact"/>
              <w:ind w:left="117"/>
              <w:rPr>
                <w:sz w:val="18"/>
                <w:szCs w:val="18"/>
              </w:rPr>
            </w:pPr>
            <w:r>
              <w:rPr>
                <w:sz w:val="18"/>
                <w:szCs w:val="18"/>
              </w:rPr>
              <w:t>RXVECTOR</w:t>
            </w:r>
          </w:p>
        </w:tc>
        <w:tc>
          <w:tcPr>
            <w:tcW w:w="1873" w:type="dxa"/>
            <w:tcBorders>
              <w:top w:val="single" w:sz="2" w:space="0" w:color="000000"/>
              <w:left w:val="single" w:sz="2" w:space="0" w:color="000000"/>
              <w:bottom w:val="none" w:sz="6" w:space="0" w:color="auto"/>
              <w:right w:val="single" w:sz="2" w:space="0" w:color="000000"/>
            </w:tcBorders>
          </w:tcPr>
          <w:p w14:paraId="7E6E7D10" w14:textId="77777777" w:rsidR="003A05AF" w:rsidRDefault="003A05AF" w:rsidP="00A31B73">
            <w:pPr>
              <w:pStyle w:val="TableParagraph"/>
              <w:kinsoku w:val="0"/>
              <w:overflowPunct w:val="0"/>
              <w:spacing w:before="69" w:line="188" w:lineRule="exact"/>
              <w:ind w:left="131"/>
              <w:rPr>
                <w:sz w:val="18"/>
                <w:szCs w:val="18"/>
              </w:rPr>
            </w:pPr>
            <w:r>
              <w:rPr>
                <w:sz w:val="18"/>
                <w:szCs w:val="18"/>
              </w:rPr>
              <w:t>CH_BANDWIDTH_I</w:t>
            </w:r>
          </w:p>
        </w:tc>
        <w:tc>
          <w:tcPr>
            <w:tcW w:w="2118" w:type="dxa"/>
            <w:tcBorders>
              <w:top w:val="single" w:sz="2" w:space="0" w:color="000000"/>
              <w:left w:val="single" w:sz="2" w:space="0" w:color="000000"/>
              <w:bottom w:val="none" w:sz="6" w:space="0" w:color="auto"/>
              <w:right w:val="single" w:sz="2" w:space="0" w:color="000000"/>
            </w:tcBorders>
          </w:tcPr>
          <w:p w14:paraId="6FC0D5AE" w14:textId="77777777" w:rsidR="003A05AF" w:rsidRDefault="003A05AF" w:rsidP="00A31B73">
            <w:pPr>
              <w:pStyle w:val="TableParagraph"/>
              <w:kinsoku w:val="0"/>
              <w:overflowPunct w:val="0"/>
              <w:spacing w:before="69" w:line="188" w:lineRule="exact"/>
              <w:ind w:left="130"/>
              <w:rPr>
                <w:sz w:val="18"/>
                <w:szCs w:val="18"/>
              </w:rPr>
            </w:pPr>
            <w:r>
              <w:rPr>
                <w:sz w:val="18"/>
                <w:szCs w:val="18"/>
              </w:rPr>
              <w:t>—</w:t>
            </w:r>
          </w:p>
        </w:tc>
        <w:tc>
          <w:tcPr>
            <w:tcW w:w="1862" w:type="dxa"/>
            <w:tcBorders>
              <w:top w:val="single" w:sz="2" w:space="0" w:color="000000"/>
              <w:left w:val="single" w:sz="2" w:space="0" w:color="000000"/>
              <w:bottom w:val="none" w:sz="6" w:space="0" w:color="auto"/>
              <w:right w:val="single" w:sz="2" w:space="0" w:color="000000"/>
            </w:tcBorders>
          </w:tcPr>
          <w:p w14:paraId="53D2729D" w14:textId="77777777" w:rsidR="003A05AF" w:rsidRDefault="003A05AF" w:rsidP="00A31B73">
            <w:pPr>
              <w:pStyle w:val="TableParagraph"/>
              <w:kinsoku w:val="0"/>
              <w:overflowPunct w:val="0"/>
              <w:spacing w:before="69" w:line="188" w:lineRule="exact"/>
              <w:ind w:left="130"/>
              <w:rPr>
                <w:sz w:val="18"/>
                <w:szCs w:val="18"/>
              </w:rPr>
            </w:pPr>
            <w:r>
              <w:rPr>
                <w:sz w:val="18"/>
                <w:szCs w:val="18"/>
              </w:rPr>
              <w:t>DYN_BANDWIDTH</w:t>
            </w:r>
          </w:p>
        </w:tc>
        <w:tc>
          <w:tcPr>
            <w:tcW w:w="1798" w:type="dxa"/>
            <w:tcBorders>
              <w:top w:val="single" w:sz="2" w:space="0" w:color="000000"/>
              <w:left w:val="single" w:sz="2" w:space="0" w:color="000000"/>
              <w:bottom w:val="none" w:sz="6" w:space="0" w:color="auto"/>
              <w:right w:val="single" w:sz="12" w:space="0" w:color="000000"/>
            </w:tcBorders>
          </w:tcPr>
          <w:p w14:paraId="4B83DB5C" w14:textId="77777777" w:rsidR="003A05AF" w:rsidRPr="00850209" w:rsidRDefault="003A05AF" w:rsidP="00A31B73">
            <w:pPr>
              <w:pStyle w:val="TableParagraph"/>
              <w:kinsoku w:val="0"/>
              <w:overflowPunct w:val="0"/>
              <w:spacing w:before="69" w:line="188" w:lineRule="exact"/>
              <w:ind w:left="131"/>
              <w:rPr>
                <w:sz w:val="18"/>
                <w:szCs w:val="18"/>
              </w:rPr>
            </w:pPr>
            <w:r w:rsidRPr="00850209">
              <w:rPr>
                <w:sz w:val="18"/>
                <w:szCs w:val="18"/>
              </w:rPr>
              <w:t>Bits</w:t>
            </w:r>
            <w:r w:rsidRPr="00850209">
              <w:rPr>
                <w:spacing w:val="-1"/>
                <w:sz w:val="18"/>
                <w:szCs w:val="18"/>
              </w:rPr>
              <w:t xml:space="preserve"> </w:t>
            </w:r>
            <w:r w:rsidRPr="00850209">
              <w:rPr>
                <w:sz w:val="18"/>
                <w:szCs w:val="18"/>
              </w:rPr>
              <w:t>0</w:t>
            </w:r>
            <w:r w:rsidRPr="00850209">
              <w:rPr>
                <w:spacing w:val="-1"/>
                <w:sz w:val="18"/>
                <w:szCs w:val="18"/>
              </w:rPr>
              <w:t xml:space="preserve"> </w:t>
            </w:r>
            <w:r w:rsidRPr="00850209">
              <w:rPr>
                <w:sz w:val="18"/>
                <w:szCs w:val="18"/>
              </w:rPr>
              <w:t>and</w:t>
            </w:r>
            <w:r w:rsidRPr="00850209">
              <w:rPr>
                <w:spacing w:val="-1"/>
                <w:sz w:val="18"/>
                <w:szCs w:val="18"/>
              </w:rPr>
              <w:t xml:space="preserve"> </w:t>
            </w:r>
            <w:r w:rsidRPr="00850209">
              <w:rPr>
                <w:sz w:val="18"/>
                <w:szCs w:val="18"/>
              </w:rPr>
              <w:t>1</w:t>
            </w:r>
            <w:r w:rsidRPr="00850209">
              <w:rPr>
                <w:spacing w:val="-1"/>
                <w:sz w:val="18"/>
                <w:szCs w:val="18"/>
              </w:rPr>
              <w:t xml:space="preserve"> </w:t>
            </w:r>
            <w:r w:rsidRPr="00850209">
              <w:rPr>
                <w:sz w:val="18"/>
                <w:szCs w:val="18"/>
              </w:rPr>
              <w:t>of</w:t>
            </w:r>
            <w:r w:rsidRPr="00850209">
              <w:rPr>
                <w:spacing w:val="1"/>
                <w:sz w:val="18"/>
                <w:szCs w:val="18"/>
              </w:rPr>
              <w:t xml:space="preserve"> </w:t>
            </w:r>
          </w:p>
        </w:tc>
      </w:tr>
      <w:tr w:rsidR="003A05AF" w14:paraId="08D38CDE" w14:textId="77777777" w:rsidTr="00A31B73">
        <w:trPr>
          <w:trHeight w:val="399"/>
        </w:trPr>
        <w:tc>
          <w:tcPr>
            <w:tcW w:w="1271" w:type="dxa"/>
            <w:tcBorders>
              <w:top w:val="none" w:sz="6" w:space="0" w:color="auto"/>
              <w:left w:val="single" w:sz="12" w:space="0" w:color="000000"/>
              <w:bottom w:val="none" w:sz="6" w:space="0" w:color="auto"/>
              <w:right w:val="single" w:sz="2" w:space="0" w:color="000000"/>
            </w:tcBorders>
          </w:tcPr>
          <w:p w14:paraId="6EB936B1" w14:textId="77777777" w:rsidR="003A05AF" w:rsidRDefault="003A05AF" w:rsidP="00A31B73">
            <w:pPr>
              <w:pStyle w:val="TableParagraph"/>
              <w:kinsoku w:val="0"/>
              <w:overflowPunct w:val="0"/>
              <w:rPr>
                <w:sz w:val="18"/>
                <w:szCs w:val="18"/>
              </w:rPr>
            </w:pPr>
          </w:p>
        </w:tc>
        <w:tc>
          <w:tcPr>
            <w:tcW w:w="1873" w:type="dxa"/>
            <w:tcBorders>
              <w:top w:val="none" w:sz="6" w:space="0" w:color="auto"/>
              <w:left w:val="single" w:sz="2" w:space="0" w:color="000000"/>
              <w:bottom w:val="none" w:sz="6" w:space="0" w:color="auto"/>
              <w:right w:val="single" w:sz="2" w:space="0" w:color="000000"/>
            </w:tcBorders>
          </w:tcPr>
          <w:p w14:paraId="52741E95" w14:textId="77777777" w:rsidR="003A05AF" w:rsidRDefault="003A05AF" w:rsidP="00A31B73">
            <w:pPr>
              <w:pStyle w:val="TableParagraph"/>
              <w:kinsoku w:val="0"/>
              <w:overflowPunct w:val="0"/>
              <w:spacing w:line="200" w:lineRule="exact"/>
              <w:ind w:left="130" w:right="141"/>
              <w:rPr>
                <w:spacing w:val="-1"/>
                <w:sz w:val="18"/>
                <w:szCs w:val="18"/>
              </w:rPr>
            </w:pPr>
            <w:r>
              <w:rPr>
                <w:sz w:val="18"/>
                <w:szCs w:val="18"/>
              </w:rPr>
              <w:t>N_NON_HT and</w:t>
            </w:r>
            <w:r>
              <w:rPr>
                <w:spacing w:val="1"/>
                <w:sz w:val="18"/>
                <w:szCs w:val="18"/>
              </w:rPr>
              <w:t xml:space="preserve"> </w:t>
            </w:r>
            <w:r>
              <w:rPr>
                <w:spacing w:val="-1"/>
                <w:sz w:val="18"/>
                <w:szCs w:val="18"/>
              </w:rPr>
              <w:t>DYN_BANDWIDTH</w:t>
            </w:r>
          </w:p>
        </w:tc>
        <w:tc>
          <w:tcPr>
            <w:tcW w:w="2118" w:type="dxa"/>
            <w:tcBorders>
              <w:top w:val="none" w:sz="6" w:space="0" w:color="auto"/>
              <w:left w:val="single" w:sz="2" w:space="0" w:color="000000"/>
              <w:bottom w:val="none" w:sz="6" w:space="0" w:color="auto"/>
              <w:right w:val="single" w:sz="2" w:space="0" w:color="000000"/>
            </w:tcBorders>
          </w:tcPr>
          <w:p w14:paraId="4BC624C0" w14:textId="77777777" w:rsidR="003A05AF" w:rsidRDefault="003A05AF" w:rsidP="00A31B73">
            <w:pPr>
              <w:pStyle w:val="TableParagraph"/>
              <w:kinsoku w:val="0"/>
              <w:overflowPunct w:val="0"/>
              <w:rPr>
                <w:sz w:val="18"/>
                <w:szCs w:val="18"/>
              </w:rPr>
            </w:pPr>
          </w:p>
        </w:tc>
        <w:tc>
          <w:tcPr>
            <w:tcW w:w="1862" w:type="dxa"/>
            <w:tcBorders>
              <w:top w:val="none" w:sz="6" w:space="0" w:color="auto"/>
              <w:left w:val="single" w:sz="2" w:space="0" w:color="000000"/>
              <w:bottom w:val="none" w:sz="6" w:space="0" w:color="auto"/>
              <w:right w:val="single" w:sz="2" w:space="0" w:color="000000"/>
            </w:tcBorders>
          </w:tcPr>
          <w:p w14:paraId="0B7CC5CD" w14:textId="77777777" w:rsidR="003A05AF" w:rsidRDefault="003A05AF" w:rsidP="00A31B73">
            <w:pPr>
              <w:pStyle w:val="TableParagraph"/>
              <w:kinsoku w:val="0"/>
              <w:overflowPunct w:val="0"/>
              <w:spacing w:line="200" w:lineRule="exact"/>
              <w:ind w:left="130"/>
              <w:rPr>
                <w:sz w:val="18"/>
                <w:szCs w:val="18"/>
              </w:rPr>
            </w:pPr>
            <w:r>
              <w:rPr>
                <w:sz w:val="18"/>
                <w:szCs w:val="18"/>
              </w:rPr>
              <w:t>_IN_NON_HT</w:t>
            </w:r>
          </w:p>
        </w:tc>
        <w:tc>
          <w:tcPr>
            <w:tcW w:w="1798" w:type="dxa"/>
            <w:tcBorders>
              <w:top w:val="none" w:sz="6" w:space="0" w:color="auto"/>
              <w:left w:val="single" w:sz="2" w:space="0" w:color="000000"/>
              <w:bottom w:val="none" w:sz="6" w:space="0" w:color="auto"/>
              <w:right w:val="single" w:sz="12" w:space="0" w:color="000000"/>
            </w:tcBorders>
          </w:tcPr>
          <w:p w14:paraId="4CBCFA1A" w14:textId="77777777" w:rsidR="003A05AF" w:rsidRDefault="003A05AF" w:rsidP="00A31B73">
            <w:pPr>
              <w:pStyle w:val="TableParagraph"/>
              <w:kinsoku w:val="0"/>
              <w:overflowPunct w:val="0"/>
              <w:spacing w:line="200" w:lineRule="exact"/>
              <w:ind w:left="131" w:right="102"/>
              <w:rPr>
                <w:sz w:val="18"/>
                <w:szCs w:val="18"/>
              </w:rPr>
            </w:pPr>
            <w:r>
              <w:rPr>
                <w:spacing w:val="-1"/>
                <w:sz w:val="18"/>
                <w:szCs w:val="18"/>
              </w:rPr>
              <w:t>CH_BANDWIDTH_</w:t>
            </w:r>
            <w:r>
              <w:rPr>
                <w:spacing w:val="-42"/>
                <w:sz w:val="18"/>
                <w:szCs w:val="18"/>
              </w:rPr>
              <w:t xml:space="preserve"> </w:t>
            </w:r>
            <w:r>
              <w:rPr>
                <w:sz w:val="18"/>
                <w:szCs w:val="18"/>
              </w:rPr>
              <w:t>IN_NON_HT_INDI</w:t>
            </w:r>
          </w:p>
        </w:tc>
      </w:tr>
      <w:tr w:rsidR="003A05AF" w14:paraId="37AC3F43" w14:textId="77777777" w:rsidTr="00A31B73">
        <w:trPr>
          <w:trHeight w:val="200"/>
        </w:trPr>
        <w:tc>
          <w:tcPr>
            <w:tcW w:w="1271" w:type="dxa"/>
            <w:tcBorders>
              <w:top w:val="none" w:sz="6" w:space="0" w:color="auto"/>
              <w:left w:val="single" w:sz="12" w:space="0" w:color="000000"/>
              <w:bottom w:val="none" w:sz="6" w:space="0" w:color="auto"/>
              <w:right w:val="single" w:sz="2" w:space="0" w:color="000000"/>
            </w:tcBorders>
          </w:tcPr>
          <w:p w14:paraId="36CFD6D3" w14:textId="77777777" w:rsidR="003A05AF" w:rsidRDefault="003A05AF" w:rsidP="00A31B73">
            <w:pPr>
              <w:pStyle w:val="TableParagraph"/>
              <w:kinsoku w:val="0"/>
              <w:overflowPunct w:val="0"/>
              <w:rPr>
                <w:sz w:val="12"/>
                <w:szCs w:val="12"/>
              </w:rPr>
            </w:pPr>
          </w:p>
        </w:tc>
        <w:tc>
          <w:tcPr>
            <w:tcW w:w="1873" w:type="dxa"/>
            <w:tcBorders>
              <w:top w:val="none" w:sz="6" w:space="0" w:color="auto"/>
              <w:left w:val="single" w:sz="2" w:space="0" w:color="000000"/>
              <w:bottom w:val="none" w:sz="6" w:space="0" w:color="auto"/>
              <w:right w:val="single" w:sz="2" w:space="0" w:color="000000"/>
            </w:tcBorders>
          </w:tcPr>
          <w:p w14:paraId="5E711CA4" w14:textId="77777777" w:rsidR="003A05AF" w:rsidRDefault="003A05AF" w:rsidP="00A31B73">
            <w:pPr>
              <w:pStyle w:val="TableParagraph"/>
              <w:kinsoku w:val="0"/>
              <w:overflowPunct w:val="0"/>
              <w:spacing w:line="180" w:lineRule="exact"/>
              <w:ind w:left="130"/>
              <w:rPr>
                <w:sz w:val="18"/>
                <w:szCs w:val="18"/>
              </w:rPr>
            </w:pPr>
            <w:r>
              <w:rPr>
                <w:sz w:val="18"/>
                <w:szCs w:val="18"/>
              </w:rPr>
              <w:t>_IN_NOT_HT</w:t>
            </w:r>
            <w:r>
              <w:rPr>
                <w:spacing w:val="-1"/>
                <w:sz w:val="18"/>
                <w:szCs w:val="18"/>
              </w:rPr>
              <w:t xml:space="preserve"> </w:t>
            </w:r>
            <w:r>
              <w:rPr>
                <w:sz w:val="18"/>
                <w:szCs w:val="18"/>
              </w:rPr>
              <w:t>are</w:t>
            </w:r>
          </w:p>
        </w:tc>
        <w:tc>
          <w:tcPr>
            <w:tcW w:w="2118" w:type="dxa"/>
            <w:tcBorders>
              <w:top w:val="none" w:sz="6" w:space="0" w:color="auto"/>
              <w:left w:val="single" w:sz="2" w:space="0" w:color="000000"/>
              <w:bottom w:val="none" w:sz="6" w:space="0" w:color="auto"/>
              <w:right w:val="single" w:sz="2" w:space="0" w:color="000000"/>
            </w:tcBorders>
          </w:tcPr>
          <w:p w14:paraId="34649E10" w14:textId="77777777" w:rsidR="003A05AF" w:rsidRDefault="003A05AF" w:rsidP="00A31B73">
            <w:pPr>
              <w:pStyle w:val="TableParagraph"/>
              <w:kinsoku w:val="0"/>
              <w:overflowPunct w:val="0"/>
              <w:rPr>
                <w:sz w:val="12"/>
                <w:szCs w:val="12"/>
              </w:rPr>
            </w:pPr>
          </w:p>
        </w:tc>
        <w:tc>
          <w:tcPr>
            <w:tcW w:w="1862" w:type="dxa"/>
            <w:tcBorders>
              <w:top w:val="none" w:sz="6" w:space="0" w:color="auto"/>
              <w:left w:val="single" w:sz="2" w:space="0" w:color="000000"/>
              <w:bottom w:val="none" w:sz="6" w:space="0" w:color="auto"/>
              <w:right w:val="single" w:sz="2" w:space="0" w:color="000000"/>
            </w:tcBorders>
          </w:tcPr>
          <w:p w14:paraId="1310A787" w14:textId="77777777" w:rsidR="003A05AF" w:rsidRDefault="003A05AF" w:rsidP="00A31B73">
            <w:pPr>
              <w:pStyle w:val="TableParagraph"/>
              <w:kinsoku w:val="0"/>
              <w:overflowPunct w:val="0"/>
              <w:rPr>
                <w:sz w:val="12"/>
                <w:szCs w:val="12"/>
              </w:rPr>
            </w:pPr>
          </w:p>
        </w:tc>
        <w:tc>
          <w:tcPr>
            <w:tcW w:w="1798" w:type="dxa"/>
            <w:tcBorders>
              <w:top w:val="none" w:sz="6" w:space="0" w:color="auto"/>
              <w:left w:val="single" w:sz="2" w:space="0" w:color="000000"/>
              <w:bottom w:val="none" w:sz="6" w:space="0" w:color="auto"/>
              <w:right w:val="single" w:sz="12" w:space="0" w:color="000000"/>
            </w:tcBorders>
          </w:tcPr>
          <w:p w14:paraId="00F7A61C" w14:textId="77777777" w:rsidR="003A05AF" w:rsidRDefault="003A05AF" w:rsidP="00A31B73">
            <w:pPr>
              <w:pStyle w:val="TableParagraph"/>
              <w:kinsoku w:val="0"/>
              <w:overflowPunct w:val="0"/>
              <w:spacing w:line="180" w:lineRule="exact"/>
              <w:ind w:left="131"/>
              <w:rPr>
                <w:spacing w:val="-1"/>
                <w:sz w:val="18"/>
                <w:szCs w:val="18"/>
              </w:rPr>
            </w:pPr>
            <w:r>
              <w:rPr>
                <w:spacing w:val="-1"/>
                <w:sz w:val="18"/>
                <w:szCs w:val="18"/>
              </w:rPr>
              <w:t>CATOR</w:t>
            </w:r>
            <w:r>
              <w:rPr>
                <w:spacing w:val="-10"/>
                <w:sz w:val="18"/>
                <w:szCs w:val="18"/>
              </w:rPr>
              <w:t xml:space="preserve"> </w:t>
            </w:r>
            <w:r>
              <w:rPr>
                <w:spacing w:val="-1"/>
                <w:sz w:val="18"/>
                <w:szCs w:val="18"/>
              </w:rPr>
              <w:t>(see</w:t>
            </w:r>
          </w:p>
        </w:tc>
      </w:tr>
      <w:tr w:rsidR="003A05AF" w14:paraId="1E8A02DB" w14:textId="77777777" w:rsidTr="00A31B73">
        <w:trPr>
          <w:trHeight w:val="199"/>
        </w:trPr>
        <w:tc>
          <w:tcPr>
            <w:tcW w:w="1271" w:type="dxa"/>
            <w:tcBorders>
              <w:top w:val="none" w:sz="6" w:space="0" w:color="auto"/>
              <w:left w:val="single" w:sz="12" w:space="0" w:color="000000"/>
              <w:bottom w:val="none" w:sz="6" w:space="0" w:color="auto"/>
              <w:right w:val="single" w:sz="2" w:space="0" w:color="000000"/>
            </w:tcBorders>
          </w:tcPr>
          <w:p w14:paraId="6603C4EE" w14:textId="77777777" w:rsidR="003A05AF" w:rsidRDefault="003A05AF" w:rsidP="00A31B73">
            <w:pPr>
              <w:pStyle w:val="TableParagraph"/>
              <w:kinsoku w:val="0"/>
              <w:overflowPunct w:val="0"/>
              <w:rPr>
                <w:sz w:val="12"/>
                <w:szCs w:val="12"/>
              </w:rPr>
            </w:pPr>
          </w:p>
        </w:tc>
        <w:tc>
          <w:tcPr>
            <w:tcW w:w="1873" w:type="dxa"/>
            <w:tcBorders>
              <w:top w:val="none" w:sz="6" w:space="0" w:color="auto"/>
              <w:left w:val="single" w:sz="2" w:space="0" w:color="000000"/>
              <w:bottom w:val="none" w:sz="6" w:space="0" w:color="auto"/>
              <w:right w:val="single" w:sz="2" w:space="0" w:color="000000"/>
            </w:tcBorders>
          </w:tcPr>
          <w:p w14:paraId="39A6D0BA" w14:textId="77777777" w:rsidR="003A05AF" w:rsidRDefault="003A05AF" w:rsidP="00A31B73">
            <w:pPr>
              <w:pStyle w:val="TableParagraph"/>
              <w:kinsoku w:val="0"/>
              <w:overflowPunct w:val="0"/>
              <w:spacing w:line="180" w:lineRule="exact"/>
              <w:ind w:left="130"/>
              <w:rPr>
                <w:sz w:val="18"/>
                <w:szCs w:val="18"/>
              </w:rPr>
            </w:pPr>
            <w:r>
              <w:rPr>
                <w:sz w:val="18"/>
                <w:szCs w:val="18"/>
              </w:rPr>
              <w:t>present</w:t>
            </w:r>
            <w:r>
              <w:rPr>
                <w:spacing w:val="-2"/>
                <w:sz w:val="18"/>
                <w:szCs w:val="18"/>
              </w:rPr>
              <w:t xml:space="preserve"> </w:t>
            </w:r>
            <w:r>
              <w:rPr>
                <w:sz w:val="18"/>
                <w:szCs w:val="18"/>
              </w:rPr>
              <w:t>in</w:t>
            </w:r>
          </w:p>
        </w:tc>
        <w:tc>
          <w:tcPr>
            <w:tcW w:w="2118" w:type="dxa"/>
            <w:tcBorders>
              <w:top w:val="none" w:sz="6" w:space="0" w:color="auto"/>
              <w:left w:val="single" w:sz="2" w:space="0" w:color="000000"/>
              <w:bottom w:val="none" w:sz="6" w:space="0" w:color="auto"/>
              <w:right w:val="single" w:sz="2" w:space="0" w:color="000000"/>
            </w:tcBorders>
          </w:tcPr>
          <w:p w14:paraId="4FA2497C" w14:textId="77777777" w:rsidR="003A05AF" w:rsidRDefault="003A05AF" w:rsidP="00A31B73">
            <w:pPr>
              <w:pStyle w:val="TableParagraph"/>
              <w:kinsoku w:val="0"/>
              <w:overflowPunct w:val="0"/>
              <w:rPr>
                <w:sz w:val="12"/>
                <w:szCs w:val="12"/>
              </w:rPr>
            </w:pPr>
          </w:p>
        </w:tc>
        <w:tc>
          <w:tcPr>
            <w:tcW w:w="1862" w:type="dxa"/>
            <w:tcBorders>
              <w:top w:val="none" w:sz="6" w:space="0" w:color="auto"/>
              <w:left w:val="single" w:sz="2" w:space="0" w:color="000000"/>
              <w:bottom w:val="none" w:sz="6" w:space="0" w:color="auto"/>
              <w:right w:val="single" w:sz="2" w:space="0" w:color="000000"/>
            </w:tcBorders>
          </w:tcPr>
          <w:p w14:paraId="1FE9F2B0" w14:textId="77777777" w:rsidR="003A05AF" w:rsidRDefault="003A05AF" w:rsidP="00A31B73">
            <w:pPr>
              <w:pStyle w:val="TableParagraph"/>
              <w:kinsoku w:val="0"/>
              <w:overflowPunct w:val="0"/>
              <w:rPr>
                <w:sz w:val="12"/>
                <w:szCs w:val="12"/>
              </w:rPr>
            </w:pPr>
          </w:p>
        </w:tc>
        <w:tc>
          <w:tcPr>
            <w:tcW w:w="1798" w:type="dxa"/>
            <w:tcBorders>
              <w:top w:val="none" w:sz="6" w:space="0" w:color="auto"/>
              <w:left w:val="single" w:sz="2" w:space="0" w:color="000000"/>
              <w:bottom w:val="none" w:sz="6" w:space="0" w:color="auto"/>
              <w:right w:val="single" w:sz="12" w:space="0" w:color="000000"/>
            </w:tcBorders>
          </w:tcPr>
          <w:p w14:paraId="6D101F34" w14:textId="77777777" w:rsidR="003A05AF" w:rsidRDefault="003C7ED6" w:rsidP="00A31B73">
            <w:pPr>
              <w:pStyle w:val="TableParagraph"/>
              <w:kinsoku w:val="0"/>
              <w:overflowPunct w:val="0"/>
              <w:spacing w:line="180" w:lineRule="exact"/>
              <w:ind w:left="131"/>
              <w:rPr>
                <w:sz w:val="18"/>
                <w:szCs w:val="18"/>
              </w:rPr>
            </w:pPr>
            <w:hyperlink w:anchor="bookmark4" w:history="1">
              <w:r w:rsidR="003A05AF">
                <w:rPr>
                  <w:sz w:val="18"/>
                  <w:szCs w:val="18"/>
                </w:rPr>
                <w:t>Table</w:t>
              </w:r>
              <w:r w:rsidR="003A05AF">
                <w:rPr>
                  <w:spacing w:val="-10"/>
                  <w:sz w:val="18"/>
                  <w:szCs w:val="18"/>
                </w:rPr>
                <w:t xml:space="preserve"> </w:t>
              </w:r>
              <w:r w:rsidR="003A05AF">
                <w:rPr>
                  <w:sz w:val="18"/>
                  <w:szCs w:val="18"/>
                </w:rPr>
                <w:t>17-9</w:t>
              </w:r>
            </w:hyperlink>
          </w:p>
        </w:tc>
      </w:tr>
      <w:tr w:rsidR="003A05AF" w14:paraId="6F779453" w14:textId="77777777" w:rsidTr="00A31B73">
        <w:trPr>
          <w:trHeight w:val="199"/>
        </w:trPr>
        <w:tc>
          <w:tcPr>
            <w:tcW w:w="1271" w:type="dxa"/>
            <w:tcBorders>
              <w:top w:val="none" w:sz="6" w:space="0" w:color="auto"/>
              <w:left w:val="single" w:sz="12" w:space="0" w:color="000000"/>
              <w:bottom w:val="none" w:sz="6" w:space="0" w:color="auto"/>
              <w:right w:val="single" w:sz="2" w:space="0" w:color="000000"/>
            </w:tcBorders>
          </w:tcPr>
          <w:p w14:paraId="2F9C53DE" w14:textId="77777777" w:rsidR="003A05AF" w:rsidRDefault="003A05AF" w:rsidP="00A31B73">
            <w:pPr>
              <w:pStyle w:val="TableParagraph"/>
              <w:kinsoku w:val="0"/>
              <w:overflowPunct w:val="0"/>
              <w:rPr>
                <w:sz w:val="12"/>
                <w:szCs w:val="12"/>
              </w:rPr>
            </w:pPr>
          </w:p>
        </w:tc>
        <w:tc>
          <w:tcPr>
            <w:tcW w:w="1873" w:type="dxa"/>
            <w:tcBorders>
              <w:top w:val="none" w:sz="6" w:space="0" w:color="auto"/>
              <w:left w:val="single" w:sz="2" w:space="0" w:color="000000"/>
              <w:bottom w:val="none" w:sz="6" w:space="0" w:color="auto"/>
              <w:right w:val="single" w:sz="2" w:space="0" w:color="000000"/>
            </w:tcBorders>
          </w:tcPr>
          <w:p w14:paraId="1B4A29FE" w14:textId="77777777" w:rsidR="003A05AF" w:rsidRDefault="003A05AF" w:rsidP="00A31B73">
            <w:pPr>
              <w:pStyle w:val="TableParagraph"/>
              <w:kinsoku w:val="0"/>
              <w:overflowPunct w:val="0"/>
              <w:spacing w:line="180" w:lineRule="exact"/>
              <w:ind w:left="130"/>
              <w:rPr>
                <w:sz w:val="18"/>
                <w:szCs w:val="18"/>
              </w:rPr>
            </w:pPr>
            <w:r>
              <w:rPr>
                <w:sz w:val="18"/>
                <w:szCs w:val="18"/>
              </w:rPr>
              <w:t>RXVECTOR</w:t>
            </w:r>
          </w:p>
        </w:tc>
        <w:tc>
          <w:tcPr>
            <w:tcW w:w="2118" w:type="dxa"/>
            <w:tcBorders>
              <w:top w:val="none" w:sz="6" w:space="0" w:color="auto"/>
              <w:left w:val="single" w:sz="2" w:space="0" w:color="000000"/>
              <w:bottom w:val="none" w:sz="6" w:space="0" w:color="auto"/>
              <w:right w:val="single" w:sz="2" w:space="0" w:color="000000"/>
            </w:tcBorders>
          </w:tcPr>
          <w:p w14:paraId="0739AD8C" w14:textId="77777777" w:rsidR="003A05AF" w:rsidRDefault="003A05AF" w:rsidP="00A31B73">
            <w:pPr>
              <w:pStyle w:val="TableParagraph"/>
              <w:kinsoku w:val="0"/>
              <w:overflowPunct w:val="0"/>
              <w:rPr>
                <w:sz w:val="12"/>
                <w:szCs w:val="12"/>
              </w:rPr>
            </w:pPr>
          </w:p>
        </w:tc>
        <w:tc>
          <w:tcPr>
            <w:tcW w:w="1862" w:type="dxa"/>
            <w:tcBorders>
              <w:top w:val="none" w:sz="6" w:space="0" w:color="auto"/>
              <w:left w:val="single" w:sz="2" w:space="0" w:color="000000"/>
              <w:bottom w:val="none" w:sz="6" w:space="0" w:color="auto"/>
              <w:right w:val="single" w:sz="2" w:space="0" w:color="000000"/>
            </w:tcBorders>
          </w:tcPr>
          <w:p w14:paraId="4AC39725" w14:textId="77777777" w:rsidR="003A05AF" w:rsidRDefault="003A05AF" w:rsidP="00A31B73">
            <w:pPr>
              <w:pStyle w:val="TableParagraph"/>
              <w:kinsoku w:val="0"/>
              <w:overflowPunct w:val="0"/>
              <w:rPr>
                <w:sz w:val="12"/>
                <w:szCs w:val="12"/>
              </w:rPr>
            </w:pPr>
          </w:p>
        </w:tc>
        <w:tc>
          <w:tcPr>
            <w:tcW w:w="1798" w:type="dxa"/>
            <w:tcBorders>
              <w:top w:val="none" w:sz="6" w:space="0" w:color="auto"/>
              <w:left w:val="single" w:sz="2" w:space="0" w:color="000000"/>
              <w:bottom w:val="none" w:sz="6" w:space="0" w:color="auto"/>
              <w:right w:val="single" w:sz="12" w:space="0" w:color="000000"/>
            </w:tcBorders>
          </w:tcPr>
          <w:p w14:paraId="4C8A44A0" w14:textId="77777777" w:rsidR="003A05AF" w:rsidRDefault="003C7ED6" w:rsidP="00A31B73">
            <w:pPr>
              <w:pStyle w:val="TableParagraph"/>
              <w:kinsoku w:val="0"/>
              <w:overflowPunct w:val="0"/>
              <w:spacing w:line="180" w:lineRule="exact"/>
              <w:ind w:left="131"/>
              <w:rPr>
                <w:sz w:val="18"/>
                <w:szCs w:val="18"/>
              </w:rPr>
            </w:pPr>
            <w:hyperlink w:anchor="bookmark4" w:history="1">
              <w:r w:rsidR="003A05AF">
                <w:rPr>
                  <w:sz w:val="18"/>
                  <w:szCs w:val="18"/>
                </w:rPr>
                <w:t>(RXVECTOR</w:t>
              </w:r>
            </w:hyperlink>
          </w:p>
        </w:tc>
      </w:tr>
      <w:tr w:rsidR="003A05AF" w14:paraId="5BD88400" w14:textId="77777777" w:rsidTr="00A31B73">
        <w:trPr>
          <w:trHeight w:val="200"/>
        </w:trPr>
        <w:tc>
          <w:tcPr>
            <w:tcW w:w="1271" w:type="dxa"/>
            <w:tcBorders>
              <w:top w:val="none" w:sz="6" w:space="0" w:color="auto"/>
              <w:left w:val="single" w:sz="12" w:space="0" w:color="000000"/>
              <w:bottom w:val="none" w:sz="6" w:space="0" w:color="auto"/>
              <w:right w:val="single" w:sz="2" w:space="0" w:color="000000"/>
            </w:tcBorders>
          </w:tcPr>
          <w:p w14:paraId="59822B10" w14:textId="77777777" w:rsidR="003A05AF" w:rsidRDefault="003A05AF" w:rsidP="00A31B73">
            <w:pPr>
              <w:pStyle w:val="TableParagraph"/>
              <w:kinsoku w:val="0"/>
              <w:overflowPunct w:val="0"/>
              <w:rPr>
                <w:sz w:val="12"/>
                <w:szCs w:val="12"/>
              </w:rPr>
            </w:pPr>
          </w:p>
        </w:tc>
        <w:tc>
          <w:tcPr>
            <w:tcW w:w="1873" w:type="dxa"/>
            <w:tcBorders>
              <w:top w:val="none" w:sz="6" w:space="0" w:color="auto"/>
              <w:left w:val="single" w:sz="2" w:space="0" w:color="000000"/>
              <w:bottom w:val="none" w:sz="6" w:space="0" w:color="auto"/>
              <w:right w:val="single" w:sz="2" w:space="0" w:color="000000"/>
            </w:tcBorders>
          </w:tcPr>
          <w:p w14:paraId="71BAE8D7" w14:textId="77777777" w:rsidR="003A05AF" w:rsidRDefault="003A05AF" w:rsidP="00A31B73">
            <w:pPr>
              <w:pStyle w:val="TableParagraph"/>
              <w:kinsoku w:val="0"/>
              <w:overflowPunct w:val="0"/>
              <w:rPr>
                <w:sz w:val="12"/>
                <w:szCs w:val="12"/>
              </w:rPr>
            </w:pPr>
          </w:p>
        </w:tc>
        <w:tc>
          <w:tcPr>
            <w:tcW w:w="2118" w:type="dxa"/>
            <w:tcBorders>
              <w:top w:val="none" w:sz="6" w:space="0" w:color="auto"/>
              <w:left w:val="single" w:sz="2" w:space="0" w:color="000000"/>
              <w:bottom w:val="none" w:sz="6" w:space="0" w:color="auto"/>
              <w:right w:val="single" w:sz="2" w:space="0" w:color="000000"/>
            </w:tcBorders>
          </w:tcPr>
          <w:p w14:paraId="2A836CC1" w14:textId="77777777" w:rsidR="003A05AF" w:rsidRDefault="003A05AF" w:rsidP="00A31B73">
            <w:pPr>
              <w:pStyle w:val="TableParagraph"/>
              <w:kinsoku w:val="0"/>
              <w:overflowPunct w:val="0"/>
              <w:rPr>
                <w:sz w:val="12"/>
                <w:szCs w:val="12"/>
              </w:rPr>
            </w:pPr>
          </w:p>
        </w:tc>
        <w:tc>
          <w:tcPr>
            <w:tcW w:w="1862" w:type="dxa"/>
            <w:tcBorders>
              <w:top w:val="none" w:sz="6" w:space="0" w:color="auto"/>
              <w:left w:val="single" w:sz="2" w:space="0" w:color="000000"/>
              <w:bottom w:val="none" w:sz="6" w:space="0" w:color="auto"/>
              <w:right w:val="single" w:sz="2" w:space="0" w:color="000000"/>
            </w:tcBorders>
          </w:tcPr>
          <w:p w14:paraId="0EEFEA47" w14:textId="77777777" w:rsidR="003A05AF" w:rsidRDefault="003A05AF" w:rsidP="00A31B73">
            <w:pPr>
              <w:pStyle w:val="TableParagraph"/>
              <w:kinsoku w:val="0"/>
              <w:overflowPunct w:val="0"/>
              <w:rPr>
                <w:sz w:val="12"/>
                <w:szCs w:val="12"/>
              </w:rPr>
            </w:pPr>
          </w:p>
        </w:tc>
        <w:tc>
          <w:tcPr>
            <w:tcW w:w="1798" w:type="dxa"/>
            <w:tcBorders>
              <w:top w:val="none" w:sz="6" w:space="0" w:color="auto"/>
              <w:left w:val="single" w:sz="2" w:space="0" w:color="000000"/>
              <w:bottom w:val="none" w:sz="6" w:space="0" w:color="auto"/>
              <w:right w:val="single" w:sz="12" w:space="0" w:color="000000"/>
            </w:tcBorders>
          </w:tcPr>
          <w:p w14:paraId="24FB682E" w14:textId="77777777" w:rsidR="003A05AF" w:rsidRDefault="003C7ED6" w:rsidP="00A31B73">
            <w:pPr>
              <w:pStyle w:val="TableParagraph"/>
              <w:kinsoku w:val="0"/>
              <w:overflowPunct w:val="0"/>
              <w:spacing w:line="180" w:lineRule="exact"/>
              <w:ind w:left="131"/>
              <w:rPr>
                <w:sz w:val="18"/>
                <w:szCs w:val="18"/>
              </w:rPr>
            </w:pPr>
            <w:hyperlink w:anchor="bookmark4" w:history="1">
              <w:r w:rsidR="003A05AF">
                <w:rPr>
                  <w:sz w:val="18"/>
                  <w:szCs w:val="18"/>
                </w:rPr>
                <w:t>parameter</w:t>
              </w:r>
            </w:hyperlink>
          </w:p>
        </w:tc>
      </w:tr>
      <w:tr w:rsidR="003A05AF" w14:paraId="7BCA36C3" w14:textId="77777777" w:rsidTr="00A31B73">
        <w:trPr>
          <w:trHeight w:val="199"/>
        </w:trPr>
        <w:tc>
          <w:tcPr>
            <w:tcW w:w="1271" w:type="dxa"/>
            <w:tcBorders>
              <w:top w:val="none" w:sz="6" w:space="0" w:color="auto"/>
              <w:left w:val="single" w:sz="12" w:space="0" w:color="000000"/>
              <w:bottom w:val="none" w:sz="6" w:space="0" w:color="auto"/>
              <w:right w:val="single" w:sz="2" w:space="0" w:color="000000"/>
            </w:tcBorders>
          </w:tcPr>
          <w:p w14:paraId="1C4CE54B" w14:textId="77777777" w:rsidR="003A05AF" w:rsidRDefault="003A05AF" w:rsidP="00A31B73">
            <w:pPr>
              <w:pStyle w:val="TableParagraph"/>
              <w:kinsoku w:val="0"/>
              <w:overflowPunct w:val="0"/>
              <w:rPr>
                <w:sz w:val="12"/>
                <w:szCs w:val="12"/>
              </w:rPr>
            </w:pPr>
          </w:p>
        </w:tc>
        <w:tc>
          <w:tcPr>
            <w:tcW w:w="1873" w:type="dxa"/>
            <w:tcBorders>
              <w:top w:val="none" w:sz="6" w:space="0" w:color="auto"/>
              <w:left w:val="single" w:sz="2" w:space="0" w:color="000000"/>
              <w:bottom w:val="none" w:sz="6" w:space="0" w:color="auto"/>
              <w:right w:val="single" w:sz="2" w:space="0" w:color="000000"/>
            </w:tcBorders>
          </w:tcPr>
          <w:p w14:paraId="4D053A4C" w14:textId="77777777" w:rsidR="003A05AF" w:rsidRDefault="003A05AF" w:rsidP="00A31B73">
            <w:pPr>
              <w:pStyle w:val="TableParagraph"/>
              <w:kinsoku w:val="0"/>
              <w:overflowPunct w:val="0"/>
              <w:rPr>
                <w:sz w:val="12"/>
                <w:szCs w:val="12"/>
              </w:rPr>
            </w:pPr>
          </w:p>
        </w:tc>
        <w:tc>
          <w:tcPr>
            <w:tcW w:w="2118" w:type="dxa"/>
            <w:tcBorders>
              <w:top w:val="none" w:sz="6" w:space="0" w:color="auto"/>
              <w:left w:val="single" w:sz="2" w:space="0" w:color="000000"/>
              <w:bottom w:val="none" w:sz="6" w:space="0" w:color="auto"/>
              <w:right w:val="single" w:sz="2" w:space="0" w:color="000000"/>
            </w:tcBorders>
          </w:tcPr>
          <w:p w14:paraId="5C9A5D75" w14:textId="77777777" w:rsidR="003A05AF" w:rsidRDefault="003A05AF" w:rsidP="00A31B73">
            <w:pPr>
              <w:pStyle w:val="TableParagraph"/>
              <w:kinsoku w:val="0"/>
              <w:overflowPunct w:val="0"/>
              <w:rPr>
                <w:sz w:val="12"/>
                <w:szCs w:val="12"/>
              </w:rPr>
            </w:pPr>
          </w:p>
        </w:tc>
        <w:tc>
          <w:tcPr>
            <w:tcW w:w="1862" w:type="dxa"/>
            <w:tcBorders>
              <w:top w:val="none" w:sz="6" w:space="0" w:color="auto"/>
              <w:left w:val="single" w:sz="2" w:space="0" w:color="000000"/>
              <w:bottom w:val="none" w:sz="6" w:space="0" w:color="auto"/>
              <w:right w:val="single" w:sz="2" w:space="0" w:color="000000"/>
            </w:tcBorders>
          </w:tcPr>
          <w:p w14:paraId="29004844" w14:textId="77777777" w:rsidR="003A05AF" w:rsidRDefault="003A05AF" w:rsidP="00A31B73">
            <w:pPr>
              <w:pStyle w:val="TableParagraph"/>
              <w:kinsoku w:val="0"/>
              <w:overflowPunct w:val="0"/>
              <w:rPr>
                <w:sz w:val="12"/>
                <w:szCs w:val="12"/>
              </w:rPr>
            </w:pPr>
          </w:p>
        </w:tc>
        <w:tc>
          <w:tcPr>
            <w:tcW w:w="1798" w:type="dxa"/>
            <w:tcBorders>
              <w:top w:val="none" w:sz="6" w:space="0" w:color="auto"/>
              <w:left w:val="single" w:sz="2" w:space="0" w:color="000000"/>
              <w:bottom w:val="none" w:sz="6" w:space="0" w:color="auto"/>
              <w:right w:val="single" w:sz="12" w:space="0" w:color="000000"/>
            </w:tcBorders>
          </w:tcPr>
          <w:p w14:paraId="0AE12EB9" w14:textId="77777777" w:rsidR="003A05AF" w:rsidRDefault="003C7ED6" w:rsidP="00A31B73">
            <w:pPr>
              <w:pStyle w:val="TableParagraph"/>
              <w:kinsoku w:val="0"/>
              <w:overflowPunct w:val="0"/>
              <w:spacing w:line="180" w:lineRule="exact"/>
              <w:ind w:left="131"/>
              <w:rPr>
                <w:sz w:val="18"/>
                <w:szCs w:val="18"/>
              </w:rPr>
            </w:pPr>
            <w:hyperlink w:anchor="bookmark4" w:history="1">
              <w:r w:rsidR="003A05AF">
                <w:rPr>
                  <w:sz w:val="18"/>
                  <w:szCs w:val="18"/>
                </w:rPr>
                <w:t>CH_BANDWIDTH_</w:t>
              </w:r>
            </w:hyperlink>
          </w:p>
        </w:tc>
      </w:tr>
      <w:tr w:rsidR="003A05AF" w14:paraId="605C3FAE" w14:textId="77777777" w:rsidTr="00A31B73">
        <w:trPr>
          <w:trHeight w:val="199"/>
        </w:trPr>
        <w:tc>
          <w:tcPr>
            <w:tcW w:w="1271" w:type="dxa"/>
            <w:tcBorders>
              <w:top w:val="none" w:sz="6" w:space="0" w:color="auto"/>
              <w:left w:val="single" w:sz="12" w:space="0" w:color="000000"/>
              <w:bottom w:val="none" w:sz="6" w:space="0" w:color="auto"/>
              <w:right w:val="single" w:sz="2" w:space="0" w:color="000000"/>
            </w:tcBorders>
          </w:tcPr>
          <w:p w14:paraId="17A3C297" w14:textId="77777777" w:rsidR="003A05AF" w:rsidRDefault="003A05AF" w:rsidP="00A31B73">
            <w:pPr>
              <w:pStyle w:val="TableParagraph"/>
              <w:kinsoku w:val="0"/>
              <w:overflowPunct w:val="0"/>
              <w:rPr>
                <w:sz w:val="12"/>
                <w:szCs w:val="12"/>
              </w:rPr>
            </w:pPr>
          </w:p>
        </w:tc>
        <w:tc>
          <w:tcPr>
            <w:tcW w:w="1873" w:type="dxa"/>
            <w:tcBorders>
              <w:top w:val="none" w:sz="6" w:space="0" w:color="auto"/>
              <w:left w:val="single" w:sz="2" w:space="0" w:color="000000"/>
              <w:bottom w:val="none" w:sz="6" w:space="0" w:color="auto"/>
              <w:right w:val="single" w:sz="2" w:space="0" w:color="000000"/>
            </w:tcBorders>
          </w:tcPr>
          <w:p w14:paraId="006CD621" w14:textId="77777777" w:rsidR="003A05AF" w:rsidRDefault="003A05AF" w:rsidP="00A31B73">
            <w:pPr>
              <w:pStyle w:val="TableParagraph"/>
              <w:kinsoku w:val="0"/>
              <w:overflowPunct w:val="0"/>
              <w:rPr>
                <w:sz w:val="12"/>
                <w:szCs w:val="12"/>
              </w:rPr>
            </w:pPr>
          </w:p>
        </w:tc>
        <w:tc>
          <w:tcPr>
            <w:tcW w:w="2118" w:type="dxa"/>
            <w:tcBorders>
              <w:top w:val="none" w:sz="6" w:space="0" w:color="auto"/>
              <w:left w:val="single" w:sz="2" w:space="0" w:color="000000"/>
              <w:bottom w:val="none" w:sz="6" w:space="0" w:color="auto"/>
              <w:right w:val="single" w:sz="2" w:space="0" w:color="000000"/>
            </w:tcBorders>
          </w:tcPr>
          <w:p w14:paraId="6A5F5719" w14:textId="77777777" w:rsidR="003A05AF" w:rsidRDefault="003A05AF" w:rsidP="00A31B73">
            <w:pPr>
              <w:pStyle w:val="TableParagraph"/>
              <w:kinsoku w:val="0"/>
              <w:overflowPunct w:val="0"/>
              <w:rPr>
                <w:sz w:val="12"/>
                <w:szCs w:val="12"/>
              </w:rPr>
            </w:pPr>
          </w:p>
        </w:tc>
        <w:tc>
          <w:tcPr>
            <w:tcW w:w="1862" w:type="dxa"/>
            <w:tcBorders>
              <w:top w:val="none" w:sz="6" w:space="0" w:color="auto"/>
              <w:left w:val="single" w:sz="2" w:space="0" w:color="000000"/>
              <w:bottom w:val="none" w:sz="6" w:space="0" w:color="auto"/>
              <w:right w:val="single" w:sz="2" w:space="0" w:color="000000"/>
            </w:tcBorders>
          </w:tcPr>
          <w:p w14:paraId="669D533D" w14:textId="77777777" w:rsidR="003A05AF" w:rsidRDefault="003A05AF" w:rsidP="00A31B73">
            <w:pPr>
              <w:pStyle w:val="TableParagraph"/>
              <w:kinsoku w:val="0"/>
              <w:overflowPunct w:val="0"/>
              <w:rPr>
                <w:sz w:val="12"/>
                <w:szCs w:val="12"/>
              </w:rPr>
            </w:pPr>
          </w:p>
        </w:tc>
        <w:tc>
          <w:tcPr>
            <w:tcW w:w="1798" w:type="dxa"/>
            <w:tcBorders>
              <w:top w:val="none" w:sz="6" w:space="0" w:color="auto"/>
              <w:left w:val="single" w:sz="2" w:space="0" w:color="000000"/>
              <w:bottom w:val="none" w:sz="6" w:space="0" w:color="auto"/>
              <w:right w:val="single" w:sz="12" w:space="0" w:color="000000"/>
            </w:tcBorders>
          </w:tcPr>
          <w:p w14:paraId="3C8F4BD0" w14:textId="77777777" w:rsidR="003A05AF" w:rsidRDefault="003C7ED6" w:rsidP="00A31B73">
            <w:pPr>
              <w:pStyle w:val="TableParagraph"/>
              <w:kinsoku w:val="0"/>
              <w:overflowPunct w:val="0"/>
              <w:spacing w:line="180" w:lineRule="exact"/>
              <w:ind w:left="131"/>
              <w:rPr>
                <w:sz w:val="18"/>
                <w:szCs w:val="18"/>
              </w:rPr>
            </w:pPr>
            <w:hyperlink w:anchor="bookmark4" w:history="1">
              <w:r w:rsidR="003A05AF">
                <w:rPr>
                  <w:sz w:val="18"/>
                  <w:szCs w:val="18"/>
                </w:rPr>
                <w:t>IN_NON_HT</w:t>
              </w:r>
              <w:r w:rsidR="003A05AF">
                <w:rPr>
                  <w:spacing w:val="-7"/>
                  <w:sz w:val="18"/>
                  <w:szCs w:val="18"/>
                </w:rPr>
                <w:t xml:space="preserve"> </w:t>
              </w:r>
              <w:r w:rsidR="003A05AF">
                <w:rPr>
                  <w:sz w:val="18"/>
                  <w:szCs w:val="18"/>
                </w:rPr>
                <w:t>values</w:t>
              </w:r>
            </w:hyperlink>
          </w:p>
        </w:tc>
      </w:tr>
      <w:tr w:rsidR="003A05AF" w14:paraId="5FD11C92" w14:textId="77777777" w:rsidTr="00A31B73">
        <w:trPr>
          <w:trHeight w:val="200"/>
        </w:trPr>
        <w:tc>
          <w:tcPr>
            <w:tcW w:w="1271" w:type="dxa"/>
            <w:tcBorders>
              <w:top w:val="none" w:sz="6" w:space="0" w:color="auto"/>
              <w:left w:val="single" w:sz="12" w:space="0" w:color="000000"/>
              <w:bottom w:val="none" w:sz="6" w:space="0" w:color="auto"/>
              <w:right w:val="single" w:sz="2" w:space="0" w:color="000000"/>
            </w:tcBorders>
          </w:tcPr>
          <w:p w14:paraId="4E03DD3D" w14:textId="77777777" w:rsidR="003A05AF" w:rsidRDefault="003A05AF" w:rsidP="00A31B73">
            <w:pPr>
              <w:pStyle w:val="TableParagraph"/>
              <w:kinsoku w:val="0"/>
              <w:overflowPunct w:val="0"/>
              <w:rPr>
                <w:sz w:val="12"/>
                <w:szCs w:val="12"/>
              </w:rPr>
            </w:pPr>
          </w:p>
        </w:tc>
        <w:tc>
          <w:tcPr>
            <w:tcW w:w="1873" w:type="dxa"/>
            <w:tcBorders>
              <w:top w:val="none" w:sz="6" w:space="0" w:color="auto"/>
              <w:left w:val="single" w:sz="2" w:space="0" w:color="000000"/>
              <w:bottom w:val="none" w:sz="6" w:space="0" w:color="auto"/>
              <w:right w:val="single" w:sz="2" w:space="0" w:color="000000"/>
            </w:tcBorders>
          </w:tcPr>
          <w:p w14:paraId="054B3DA3" w14:textId="77777777" w:rsidR="003A05AF" w:rsidRDefault="003A05AF" w:rsidP="00A31B73">
            <w:pPr>
              <w:pStyle w:val="TableParagraph"/>
              <w:kinsoku w:val="0"/>
              <w:overflowPunct w:val="0"/>
              <w:rPr>
                <w:sz w:val="12"/>
                <w:szCs w:val="12"/>
              </w:rPr>
            </w:pPr>
          </w:p>
        </w:tc>
        <w:tc>
          <w:tcPr>
            <w:tcW w:w="2118" w:type="dxa"/>
            <w:tcBorders>
              <w:top w:val="none" w:sz="6" w:space="0" w:color="auto"/>
              <w:left w:val="single" w:sz="2" w:space="0" w:color="000000"/>
              <w:bottom w:val="none" w:sz="6" w:space="0" w:color="auto"/>
              <w:right w:val="single" w:sz="2" w:space="0" w:color="000000"/>
            </w:tcBorders>
          </w:tcPr>
          <w:p w14:paraId="32884CD7" w14:textId="77777777" w:rsidR="003A05AF" w:rsidRDefault="003A05AF" w:rsidP="00A31B73">
            <w:pPr>
              <w:pStyle w:val="TableParagraph"/>
              <w:kinsoku w:val="0"/>
              <w:overflowPunct w:val="0"/>
              <w:rPr>
                <w:sz w:val="12"/>
                <w:szCs w:val="12"/>
              </w:rPr>
            </w:pPr>
          </w:p>
        </w:tc>
        <w:tc>
          <w:tcPr>
            <w:tcW w:w="1862" w:type="dxa"/>
            <w:tcBorders>
              <w:top w:val="none" w:sz="6" w:space="0" w:color="auto"/>
              <w:left w:val="single" w:sz="2" w:space="0" w:color="000000"/>
              <w:bottom w:val="none" w:sz="6" w:space="0" w:color="auto"/>
              <w:right w:val="single" w:sz="2" w:space="0" w:color="000000"/>
            </w:tcBorders>
          </w:tcPr>
          <w:p w14:paraId="31F8978B" w14:textId="77777777" w:rsidR="003A05AF" w:rsidRDefault="003A05AF" w:rsidP="00A31B73">
            <w:pPr>
              <w:pStyle w:val="TableParagraph"/>
              <w:kinsoku w:val="0"/>
              <w:overflowPunct w:val="0"/>
              <w:rPr>
                <w:sz w:val="12"/>
                <w:szCs w:val="12"/>
              </w:rPr>
            </w:pPr>
          </w:p>
        </w:tc>
        <w:tc>
          <w:tcPr>
            <w:tcW w:w="1798" w:type="dxa"/>
            <w:tcBorders>
              <w:top w:val="none" w:sz="6" w:space="0" w:color="auto"/>
              <w:left w:val="single" w:sz="2" w:space="0" w:color="000000"/>
              <w:bottom w:val="none" w:sz="6" w:space="0" w:color="auto"/>
              <w:right w:val="single" w:sz="12" w:space="0" w:color="000000"/>
            </w:tcBorders>
          </w:tcPr>
          <w:p w14:paraId="28DA7542" w14:textId="77777777" w:rsidR="003A05AF" w:rsidRDefault="003C7ED6" w:rsidP="00A31B73">
            <w:pPr>
              <w:pStyle w:val="TableParagraph"/>
              <w:kinsoku w:val="0"/>
              <w:overflowPunct w:val="0"/>
              <w:spacing w:line="180" w:lineRule="exact"/>
              <w:ind w:left="131"/>
              <w:rPr>
                <w:sz w:val="18"/>
                <w:szCs w:val="18"/>
              </w:rPr>
            </w:pPr>
            <w:hyperlink w:anchor="bookmark4" w:history="1">
              <w:r w:rsidR="003A05AF">
                <w:rPr>
                  <w:sz w:val="18"/>
                  <w:szCs w:val="18"/>
                </w:rPr>
                <w:t>for</w:t>
              </w:r>
              <w:r w:rsidR="003A05AF">
                <w:rPr>
                  <w:spacing w:val="-3"/>
                  <w:sz w:val="18"/>
                  <w:szCs w:val="18"/>
                </w:rPr>
                <w:t xml:space="preserve"> </w:t>
              </w:r>
              <w:r w:rsidR="003A05AF">
                <w:rPr>
                  <w:sz w:val="18"/>
                  <w:szCs w:val="18"/>
                </w:rPr>
                <w:t>a</w:t>
              </w:r>
              <w:r w:rsidR="003A05AF">
                <w:rPr>
                  <w:spacing w:val="-2"/>
                  <w:sz w:val="18"/>
                  <w:szCs w:val="18"/>
                </w:rPr>
                <w:t xml:space="preserve"> </w:t>
              </w:r>
              <w:r w:rsidR="003A05AF">
                <w:rPr>
                  <w:sz w:val="18"/>
                  <w:szCs w:val="18"/>
                </w:rPr>
                <w:t>VHT</w:t>
              </w:r>
              <w:r w:rsidR="003A05AF">
                <w:rPr>
                  <w:spacing w:val="-2"/>
                  <w:sz w:val="18"/>
                  <w:szCs w:val="18"/>
                </w:rPr>
                <w:t xml:space="preserve"> </w:t>
              </w:r>
              <w:r w:rsidR="003A05AF">
                <w:rPr>
                  <w:sz w:val="18"/>
                  <w:szCs w:val="18"/>
                </w:rPr>
                <w:t>or</w:t>
              </w:r>
              <w:r w:rsidR="003A05AF">
                <w:rPr>
                  <w:spacing w:val="-2"/>
                  <w:sz w:val="18"/>
                  <w:szCs w:val="18"/>
                </w:rPr>
                <w:t xml:space="preserve"> </w:t>
              </w:r>
              <w:r w:rsidR="003A05AF">
                <w:rPr>
                  <w:sz w:val="18"/>
                  <w:szCs w:val="18"/>
                </w:rPr>
                <w:t>HE</w:t>
              </w:r>
            </w:hyperlink>
          </w:p>
        </w:tc>
      </w:tr>
      <w:tr w:rsidR="003A05AF" w14:paraId="00D5F413" w14:textId="77777777" w:rsidTr="00A31B73">
        <w:trPr>
          <w:trHeight w:val="266"/>
        </w:trPr>
        <w:tc>
          <w:tcPr>
            <w:tcW w:w="1271" w:type="dxa"/>
            <w:tcBorders>
              <w:top w:val="none" w:sz="6" w:space="0" w:color="auto"/>
              <w:left w:val="single" w:sz="12" w:space="0" w:color="000000"/>
              <w:bottom w:val="single" w:sz="12" w:space="0" w:color="000000"/>
              <w:right w:val="single" w:sz="2" w:space="0" w:color="000000"/>
            </w:tcBorders>
          </w:tcPr>
          <w:p w14:paraId="744204B2" w14:textId="77777777" w:rsidR="003A05AF" w:rsidRDefault="003A05AF" w:rsidP="00A31B73">
            <w:pPr>
              <w:pStyle w:val="TableParagraph"/>
              <w:kinsoku w:val="0"/>
              <w:overflowPunct w:val="0"/>
              <w:rPr>
                <w:sz w:val="18"/>
                <w:szCs w:val="18"/>
              </w:rPr>
            </w:pPr>
          </w:p>
        </w:tc>
        <w:tc>
          <w:tcPr>
            <w:tcW w:w="1873" w:type="dxa"/>
            <w:tcBorders>
              <w:top w:val="none" w:sz="6" w:space="0" w:color="auto"/>
              <w:left w:val="single" w:sz="2" w:space="0" w:color="000000"/>
              <w:bottom w:val="single" w:sz="12" w:space="0" w:color="000000"/>
              <w:right w:val="single" w:sz="2" w:space="0" w:color="000000"/>
            </w:tcBorders>
          </w:tcPr>
          <w:p w14:paraId="23BB23F1" w14:textId="77777777" w:rsidR="003A05AF" w:rsidRDefault="003A05AF" w:rsidP="00A31B73">
            <w:pPr>
              <w:pStyle w:val="TableParagraph"/>
              <w:kinsoku w:val="0"/>
              <w:overflowPunct w:val="0"/>
              <w:rPr>
                <w:sz w:val="18"/>
                <w:szCs w:val="18"/>
              </w:rPr>
            </w:pPr>
          </w:p>
        </w:tc>
        <w:tc>
          <w:tcPr>
            <w:tcW w:w="2118" w:type="dxa"/>
            <w:tcBorders>
              <w:top w:val="none" w:sz="6" w:space="0" w:color="auto"/>
              <w:left w:val="single" w:sz="2" w:space="0" w:color="000000"/>
              <w:bottom w:val="single" w:sz="12" w:space="0" w:color="000000"/>
              <w:right w:val="single" w:sz="2" w:space="0" w:color="000000"/>
            </w:tcBorders>
          </w:tcPr>
          <w:p w14:paraId="5D5E9104" w14:textId="77777777" w:rsidR="003A05AF" w:rsidRDefault="003A05AF" w:rsidP="00A31B73">
            <w:pPr>
              <w:pStyle w:val="TableParagraph"/>
              <w:kinsoku w:val="0"/>
              <w:overflowPunct w:val="0"/>
              <w:rPr>
                <w:sz w:val="18"/>
                <w:szCs w:val="18"/>
              </w:rPr>
            </w:pPr>
          </w:p>
        </w:tc>
        <w:tc>
          <w:tcPr>
            <w:tcW w:w="1862" w:type="dxa"/>
            <w:tcBorders>
              <w:top w:val="none" w:sz="6" w:space="0" w:color="auto"/>
              <w:left w:val="single" w:sz="2" w:space="0" w:color="000000"/>
              <w:bottom w:val="single" w:sz="12" w:space="0" w:color="000000"/>
              <w:right w:val="single" w:sz="2" w:space="0" w:color="000000"/>
            </w:tcBorders>
          </w:tcPr>
          <w:p w14:paraId="0FEE36B3" w14:textId="77777777" w:rsidR="003A05AF" w:rsidRDefault="003A05AF" w:rsidP="00A31B73">
            <w:pPr>
              <w:pStyle w:val="TableParagraph"/>
              <w:kinsoku w:val="0"/>
              <w:overflowPunct w:val="0"/>
              <w:rPr>
                <w:sz w:val="18"/>
                <w:szCs w:val="18"/>
              </w:rPr>
            </w:pPr>
          </w:p>
        </w:tc>
        <w:tc>
          <w:tcPr>
            <w:tcW w:w="1798" w:type="dxa"/>
            <w:tcBorders>
              <w:top w:val="none" w:sz="6" w:space="0" w:color="auto"/>
              <w:left w:val="single" w:sz="2" w:space="0" w:color="000000"/>
              <w:bottom w:val="single" w:sz="12" w:space="0" w:color="000000"/>
              <w:right w:val="single" w:sz="12" w:space="0" w:color="000000"/>
            </w:tcBorders>
          </w:tcPr>
          <w:p w14:paraId="40B52840" w14:textId="77777777" w:rsidR="003A05AF" w:rsidRDefault="003C7ED6" w:rsidP="00A31B73">
            <w:pPr>
              <w:pStyle w:val="TableParagraph"/>
              <w:kinsoku w:val="0"/>
              <w:overflowPunct w:val="0"/>
              <w:spacing w:line="200" w:lineRule="exact"/>
              <w:ind w:left="131"/>
              <w:rPr>
                <w:sz w:val="18"/>
                <w:szCs w:val="18"/>
              </w:rPr>
            </w:pPr>
            <w:hyperlink w:anchor="bookmark4" w:history="1">
              <w:r w:rsidR="003A05AF">
                <w:rPr>
                  <w:sz w:val="18"/>
                  <w:szCs w:val="18"/>
                </w:rPr>
                <w:t>ST</w:t>
              </w:r>
            </w:hyperlink>
            <w:r w:rsidR="003A05AF">
              <w:rPr>
                <w:sz w:val="18"/>
                <w:szCs w:val="18"/>
              </w:rPr>
              <w:t>A)).</w:t>
            </w:r>
          </w:p>
        </w:tc>
      </w:tr>
    </w:tbl>
    <w:p w14:paraId="2B0121B2" w14:textId="77777777" w:rsidR="003A05AF" w:rsidRDefault="003A05AF" w:rsidP="003A05AF">
      <w:pPr>
        <w:pStyle w:val="af4"/>
        <w:kinsoku w:val="0"/>
        <w:overflowPunct w:val="0"/>
        <w:rPr>
          <w:rFonts w:ascii="Arial" w:hAnsi="Arial" w:cs="Arial"/>
          <w:b/>
          <w:bCs/>
          <w:szCs w:val="22"/>
        </w:rPr>
      </w:pPr>
    </w:p>
    <w:p w14:paraId="3EC8D18B" w14:textId="77777777" w:rsidR="00581B5F" w:rsidRDefault="00581B5F" w:rsidP="00581B5F">
      <w:pPr>
        <w:pStyle w:val="af4"/>
        <w:kinsoku w:val="0"/>
        <w:overflowPunct w:val="0"/>
        <w:spacing w:before="171"/>
        <w:ind w:left="296" w:right="316"/>
        <w:jc w:val="center"/>
        <w:rPr>
          <w:rFonts w:ascii="Arial" w:hAnsi="Arial" w:cs="Arial"/>
          <w:b/>
          <w:bCs/>
        </w:rPr>
      </w:pPr>
      <w:r>
        <w:rPr>
          <w:noProof/>
          <w:lang w:val="en-US" w:eastAsia="zh-CN"/>
        </w:rPr>
        <mc:AlternateContent>
          <mc:Choice Requires="wps">
            <w:drawing>
              <wp:anchor distT="0" distB="0" distL="114300" distR="114300" simplePos="0" relativeHeight="251673088" behindDoc="1" locked="0" layoutInCell="0" allowOverlap="1" wp14:anchorId="751D8315" wp14:editId="083ABD96">
                <wp:simplePos x="0" y="0"/>
                <wp:positionH relativeFrom="page">
                  <wp:posOffset>4295775</wp:posOffset>
                </wp:positionH>
                <wp:positionV relativeFrom="paragraph">
                  <wp:posOffset>-2361565</wp:posOffset>
                </wp:positionV>
                <wp:extent cx="22860" cy="5715"/>
                <wp:effectExtent l="0" t="635" r="0" b="3175"/>
                <wp:wrapNone/>
                <wp:docPr id="18" name="任意多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 cy="5715"/>
                        </a:xfrm>
                        <a:custGeom>
                          <a:avLst/>
                          <a:gdLst>
                            <a:gd name="T0" fmla="*/ 36 w 36"/>
                            <a:gd name="T1" fmla="*/ 0 h 9"/>
                            <a:gd name="T2" fmla="*/ 0 w 36"/>
                            <a:gd name="T3" fmla="*/ 0 h 9"/>
                            <a:gd name="T4" fmla="*/ 0 w 36"/>
                            <a:gd name="T5" fmla="*/ 8 h 9"/>
                            <a:gd name="T6" fmla="*/ 36 w 36"/>
                            <a:gd name="T7" fmla="*/ 8 h 9"/>
                            <a:gd name="T8" fmla="*/ 36 w 36"/>
                            <a:gd name="T9" fmla="*/ 0 h 9"/>
                          </a:gdLst>
                          <a:ahLst/>
                          <a:cxnLst>
                            <a:cxn ang="0">
                              <a:pos x="T0" y="T1"/>
                            </a:cxn>
                            <a:cxn ang="0">
                              <a:pos x="T2" y="T3"/>
                            </a:cxn>
                            <a:cxn ang="0">
                              <a:pos x="T4" y="T5"/>
                            </a:cxn>
                            <a:cxn ang="0">
                              <a:pos x="T6" y="T7"/>
                            </a:cxn>
                            <a:cxn ang="0">
                              <a:pos x="T8" y="T9"/>
                            </a:cxn>
                          </a:cxnLst>
                          <a:rect l="0" t="0" r="r" b="b"/>
                          <a:pathLst>
                            <a:path w="36" h="9">
                              <a:moveTo>
                                <a:pt x="36" y="0"/>
                              </a:moveTo>
                              <a:lnTo>
                                <a:pt x="0" y="0"/>
                              </a:lnTo>
                              <a:lnTo>
                                <a:pt x="0" y="8"/>
                              </a:lnTo>
                              <a:lnTo>
                                <a:pt x="36" y="8"/>
                              </a:lnTo>
                              <a:lnTo>
                                <a:pt x="3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46A34F" id="任意多边形 18" o:spid="_x0000_s1026" style="position:absolute;left:0;text-align:left;margin-left:338.25pt;margin-top:-185.95pt;width:1.8pt;height:.45pt;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" o:allowincell="f" path="m36,l,,,8r36,l36,xe" fillcolor="black" stroked="f">
                <v:path arrowok="t" o:connecttype="custom" o:connectlocs="22860,0;0,0;0,5080;22860,5080;22860,0" o:connectangles="0,0,0,0,0"/>
                <w10:wrap anchorx="page"/>
              </v:shape>
            </w:pict>
          </mc:Fallback>
        </mc:AlternateContent>
      </w:r>
      <w:r>
        <w:rPr>
          <w:rFonts w:ascii="Arial" w:hAnsi="Arial" w:cs="Arial"/>
          <w:b/>
          <w:bCs/>
        </w:rPr>
        <w:t>Table</w:t>
      </w:r>
      <w:r>
        <w:rPr>
          <w:rFonts w:ascii="Arial" w:hAnsi="Arial" w:cs="Arial"/>
          <w:b/>
          <w:bCs/>
          <w:spacing w:val="-5"/>
        </w:rPr>
        <w:t xml:space="preserve"> </w:t>
      </w:r>
      <w:r>
        <w:rPr>
          <w:rFonts w:ascii="Arial" w:hAnsi="Arial" w:cs="Arial"/>
          <w:b/>
          <w:bCs/>
        </w:rPr>
        <w:t>17-8—TXVECTOR</w:t>
      </w:r>
      <w:r>
        <w:rPr>
          <w:rFonts w:ascii="Arial" w:hAnsi="Arial" w:cs="Arial"/>
          <w:b/>
          <w:bCs/>
          <w:spacing w:val="-5"/>
        </w:rPr>
        <w:t xml:space="preserve"> </w:t>
      </w:r>
      <w:r>
        <w:rPr>
          <w:rFonts w:ascii="Arial" w:hAnsi="Arial" w:cs="Arial"/>
          <w:b/>
          <w:bCs/>
        </w:rPr>
        <w:t>parameter</w:t>
      </w:r>
      <w:r>
        <w:rPr>
          <w:rFonts w:ascii="Arial" w:hAnsi="Arial" w:cs="Arial"/>
          <w:b/>
          <w:bCs/>
          <w:spacing w:val="-5"/>
        </w:rPr>
        <w:t xml:space="preserve"> </w:t>
      </w:r>
      <w:r>
        <w:rPr>
          <w:rFonts w:ascii="Arial" w:hAnsi="Arial" w:cs="Arial"/>
          <w:b/>
          <w:bCs/>
        </w:rPr>
        <w:t>CH_BANDWIDTH_IN_NON_HT</w:t>
      </w:r>
      <w:r>
        <w:rPr>
          <w:rFonts w:ascii="Arial" w:hAnsi="Arial" w:cs="Arial"/>
          <w:b/>
          <w:bCs/>
          <w:spacing w:val="-6"/>
        </w:rPr>
        <w:t xml:space="preserve"> </w:t>
      </w:r>
      <w:r>
        <w:rPr>
          <w:rFonts w:ascii="Arial" w:hAnsi="Arial" w:cs="Arial"/>
          <w:b/>
          <w:bCs/>
        </w:rPr>
        <w:t>values</w:t>
      </w:r>
    </w:p>
    <w:p w14:paraId="391B877B" w14:textId="77777777" w:rsidR="00581B5F" w:rsidRDefault="00581B5F" w:rsidP="00581B5F">
      <w:pPr>
        <w:pStyle w:val="af4"/>
        <w:kinsoku w:val="0"/>
        <w:overflowPunct w:val="0"/>
        <w:spacing w:before="10"/>
        <w:rPr>
          <w:rFonts w:ascii="Arial" w:hAnsi="Arial" w:cs="Arial"/>
          <w:b/>
          <w:bCs/>
          <w:sz w:val="21"/>
          <w:szCs w:val="21"/>
        </w:rPr>
      </w:pPr>
    </w:p>
    <w:tbl>
      <w:tblPr>
        <w:tblW w:w="0" w:type="auto"/>
        <w:tblInd w:w="782" w:type="dxa"/>
        <w:tblLayout w:type="fixed"/>
        <w:tblCellMar>
          <w:left w:w="0" w:type="dxa"/>
          <w:right w:w="0" w:type="dxa"/>
        </w:tblCellMar>
        <w:tblLook w:val="0000" w:firstRow="0" w:lastRow="0" w:firstColumn="0" w:lastColumn="0" w:noHBand="0" w:noVBand="0"/>
      </w:tblPr>
      <w:tblGrid>
        <w:gridCol w:w="2566"/>
        <w:gridCol w:w="1688"/>
        <w:gridCol w:w="1688"/>
        <w:gridCol w:w="1689"/>
      </w:tblGrid>
      <w:tr w:rsidR="00581B5F" w14:paraId="5CD7DC66" w14:textId="77777777" w:rsidTr="00A31B73">
        <w:trPr>
          <w:trHeight w:val="1010"/>
        </w:trPr>
        <w:tc>
          <w:tcPr>
            <w:tcW w:w="2566" w:type="dxa"/>
            <w:tcBorders>
              <w:top w:val="single" w:sz="12" w:space="0" w:color="000000"/>
              <w:left w:val="single" w:sz="12" w:space="0" w:color="000000"/>
              <w:bottom w:val="single" w:sz="12" w:space="0" w:color="000000"/>
              <w:right w:val="single" w:sz="2" w:space="0" w:color="000000"/>
            </w:tcBorders>
          </w:tcPr>
          <w:p w14:paraId="7029462F" w14:textId="77777777" w:rsidR="00581B5F" w:rsidRPr="00850209" w:rsidRDefault="00581B5F" w:rsidP="00A31B73">
            <w:pPr>
              <w:pStyle w:val="TableParagraph"/>
              <w:kinsoku w:val="0"/>
              <w:overflowPunct w:val="0"/>
              <w:rPr>
                <w:rFonts w:ascii="Arial" w:hAnsi="Arial" w:cs="Arial"/>
                <w:b/>
                <w:bCs/>
                <w:sz w:val="20"/>
                <w:szCs w:val="20"/>
              </w:rPr>
            </w:pPr>
          </w:p>
          <w:p w14:paraId="7A76645E" w14:textId="77777777" w:rsidR="00581B5F" w:rsidRPr="00850209" w:rsidRDefault="00581B5F" w:rsidP="00A31B73">
            <w:pPr>
              <w:pStyle w:val="TableParagraph"/>
              <w:kinsoku w:val="0"/>
              <w:overflowPunct w:val="0"/>
              <w:spacing w:before="167"/>
              <w:ind w:left="573"/>
              <w:rPr>
                <w:b/>
                <w:bCs/>
                <w:sz w:val="18"/>
                <w:szCs w:val="18"/>
              </w:rPr>
            </w:pPr>
            <w:r w:rsidRPr="00850209">
              <w:rPr>
                <w:b/>
                <w:bCs/>
                <w:sz w:val="18"/>
                <w:szCs w:val="18"/>
              </w:rPr>
              <w:t>Enumerated</w:t>
            </w:r>
            <w:r w:rsidRPr="00850209">
              <w:rPr>
                <w:b/>
                <w:bCs/>
                <w:spacing w:val="-2"/>
                <w:sz w:val="18"/>
                <w:szCs w:val="18"/>
              </w:rPr>
              <w:t xml:space="preserve"> </w:t>
            </w:r>
            <w:r w:rsidRPr="00850209">
              <w:rPr>
                <w:b/>
                <w:bCs/>
                <w:sz w:val="18"/>
                <w:szCs w:val="18"/>
              </w:rPr>
              <w:t>value</w:t>
            </w:r>
          </w:p>
        </w:tc>
        <w:tc>
          <w:tcPr>
            <w:tcW w:w="1688" w:type="dxa"/>
            <w:tcBorders>
              <w:top w:val="single" w:sz="12" w:space="0" w:color="000000"/>
              <w:left w:val="single" w:sz="2" w:space="0" w:color="000000"/>
              <w:bottom w:val="single" w:sz="12" w:space="0" w:color="000000"/>
              <w:right w:val="single" w:sz="2" w:space="0" w:color="000000"/>
            </w:tcBorders>
          </w:tcPr>
          <w:p w14:paraId="2AF56E8C" w14:textId="77777777" w:rsidR="00581B5F" w:rsidRPr="00850209" w:rsidRDefault="00581B5F" w:rsidP="00A31B73">
            <w:pPr>
              <w:pStyle w:val="TableParagraph"/>
              <w:kinsoku w:val="0"/>
              <w:overflowPunct w:val="0"/>
              <w:rPr>
                <w:rFonts w:ascii="Arial" w:hAnsi="Arial" w:cs="Arial"/>
                <w:b/>
                <w:bCs/>
                <w:sz w:val="20"/>
                <w:szCs w:val="20"/>
              </w:rPr>
            </w:pPr>
          </w:p>
          <w:p w14:paraId="249EC934" w14:textId="77777777" w:rsidR="00581B5F" w:rsidRPr="00850209" w:rsidRDefault="00581B5F" w:rsidP="00A31B73">
            <w:pPr>
              <w:pStyle w:val="TableParagraph"/>
              <w:kinsoku w:val="0"/>
              <w:overflowPunct w:val="0"/>
              <w:spacing w:before="167"/>
              <w:ind w:left="135" w:right="109"/>
              <w:jc w:val="center"/>
              <w:rPr>
                <w:b/>
                <w:bCs/>
                <w:sz w:val="18"/>
                <w:szCs w:val="18"/>
              </w:rPr>
            </w:pPr>
            <w:r w:rsidRPr="00850209">
              <w:rPr>
                <w:b/>
                <w:bCs/>
                <w:sz w:val="18"/>
                <w:szCs w:val="18"/>
              </w:rPr>
              <w:t>Value</w:t>
            </w:r>
          </w:p>
        </w:tc>
        <w:tc>
          <w:tcPr>
            <w:tcW w:w="1688" w:type="dxa"/>
            <w:tcBorders>
              <w:top w:val="single" w:sz="12" w:space="0" w:color="000000"/>
              <w:left w:val="single" w:sz="2" w:space="0" w:color="000000"/>
              <w:bottom w:val="single" w:sz="12" w:space="0" w:color="000000"/>
              <w:right w:val="single" w:sz="2" w:space="0" w:color="000000"/>
            </w:tcBorders>
          </w:tcPr>
          <w:p w14:paraId="7A998948" w14:textId="77777777" w:rsidR="00581B5F" w:rsidRPr="00850209" w:rsidRDefault="00581B5F" w:rsidP="00A31B73">
            <w:pPr>
              <w:pStyle w:val="TableParagraph"/>
              <w:kinsoku w:val="0"/>
              <w:overflowPunct w:val="0"/>
              <w:spacing w:before="102" w:line="232" w:lineRule="auto"/>
              <w:ind w:left="135" w:right="139"/>
              <w:jc w:val="center"/>
              <w:rPr>
                <w:b/>
                <w:bCs/>
                <w:sz w:val="18"/>
                <w:szCs w:val="18"/>
              </w:rPr>
            </w:pPr>
            <w:r w:rsidRPr="00850209">
              <w:rPr>
                <w:b/>
                <w:bCs/>
                <w:spacing w:val="-1"/>
                <w:sz w:val="18"/>
                <w:szCs w:val="18"/>
              </w:rPr>
              <w:t>Value</w:t>
            </w:r>
            <w:r w:rsidRPr="00850209">
              <w:rPr>
                <w:b/>
                <w:bCs/>
                <w:spacing w:val="-8"/>
                <w:sz w:val="18"/>
                <w:szCs w:val="18"/>
              </w:rPr>
              <w:t xml:space="preserve"> </w:t>
            </w:r>
            <w:r w:rsidRPr="00850209">
              <w:rPr>
                <w:b/>
                <w:bCs/>
                <w:spacing w:val="-1"/>
                <w:sz w:val="18"/>
                <w:szCs w:val="18"/>
              </w:rPr>
              <w:t>in</w:t>
            </w:r>
            <w:r w:rsidRPr="00850209">
              <w:rPr>
                <w:b/>
                <w:bCs/>
                <w:spacing w:val="-10"/>
                <w:sz w:val="18"/>
                <w:szCs w:val="18"/>
              </w:rPr>
              <w:t xml:space="preserve"> </w:t>
            </w:r>
            <w:r w:rsidRPr="00850209">
              <w:rPr>
                <w:b/>
                <w:bCs/>
                <w:spacing w:val="-1"/>
                <w:sz w:val="18"/>
                <w:szCs w:val="18"/>
              </w:rPr>
              <w:t>bits</w:t>
            </w:r>
            <w:r w:rsidRPr="00850209">
              <w:rPr>
                <w:b/>
                <w:bCs/>
                <w:spacing w:val="-8"/>
                <w:sz w:val="18"/>
                <w:szCs w:val="18"/>
              </w:rPr>
              <w:t xml:space="preserve"> </w:t>
            </w:r>
            <w:r w:rsidRPr="00850209">
              <w:rPr>
                <w:b/>
                <w:bCs/>
                <w:sz w:val="18"/>
                <w:szCs w:val="18"/>
              </w:rPr>
              <w:t>0</w:t>
            </w:r>
            <w:r w:rsidRPr="00850209">
              <w:rPr>
                <w:b/>
                <w:bCs/>
                <w:spacing w:val="-8"/>
                <w:sz w:val="18"/>
                <w:szCs w:val="18"/>
              </w:rPr>
              <w:t xml:space="preserve"> </w:t>
            </w:r>
            <w:r w:rsidRPr="00850209">
              <w:rPr>
                <w:b/>
                <w:bCs/>
                <w:sz w:val="18"/>
                <w:szCs w:val="18"/>
              </w:rPr>
              <w:t>and</w:t>
            </w:r>
            <w:r w:rsidRPr="00850209">
              <w:rPr>
                <w:b/>
                <w:bCs/>
                <w:spacing w:val="-42"/>
                <w:sz w:val="18"/>
                <w:szCs w:val="18"/>
              </w:rPr>
              <w:t xml:space="preserve"> </w:t>
            </w:r>
            <w:r w:rsidRPr="00850209">
              <w:rPr>
                <w:b/>
                <w:bCs/>
                <w:sz w:val="18"/>
                <w:szCs w:val="18"/>
              </w:rPr>
              <w:t>1 of</w:t>
            </w:r>
            <w:r w:rsidRPr="00850209">
              <w:rPr>
                <w:b/>
                <w:bCs/>
                <w:spacing w:val="1"/>
                <w:sz w:val="18"/>
                <w:szCs w:val="18"/>
              </w:rPr>
              <w:t xml:space="preserve"> </w:t>
            </w:r>
            <w:r w:rsidRPr="00850209">
              <w:rPr>
                <w:b/>
                <w:bCs/>
                <w:sz w:val="18"/>
                <w:szCs w:val="18"/>
              </w:rPr>
              <w:t>CH_BANDWIDT</w:t>
            </w:r>
            <w:r w:rsidRPr="00850209">
              <w:rPr>
                <w:b/>
                <w:bCs/>
                <w:spacing w:val="-42"/>
                <w:sz w:val="18"/>
                <w:szCs w:val="18"/>
              </w:rPr>
              <w:t xml:space="preserve"> </w:t>
            </w:r>
            <w:r w:rsidRPr="00850209">
              <w:rPr>
                <w:b/>
                <w:bCs/>
                <w:sz w:val="18"/>
                <w:szCs w:val="18"/>
              </w:rPr>
              <w:t>H_IN_NON_HT</w:t>
            </w:r>
          </w:p>
        </w:tc>
        <w:tc>
          <w:tcPr>
            <w:tcW w:w="1689" w:type="dxa"/>
            <w:tcBorders>
              <w:top w:val="single" w:sz="12" w:space="0" w:color="000000"/>
              <w:left w:val="single" w:sz="2" w:space="0" w:color="000000"/>
              <w:bottom w:val="single" w:sz="12" w:space="0" w:color="000000"/>
              <w:right w:val="single" w:sz="12" w:space="0" w:color="000000"/>
            </w:tcBorders>
          </w:tcPr>
          <w:p w14:paraId="6F34949A" w14:textId="77777777" w:rsidR="00581B5F" w:rsidRPr="00850209" w:rsidRDefault="00581B5F" w:rsidP="00A31B73">
            <w:pPr>
              <w:pStyle w:val="TableParagraph"/>
              <w:kinsoku w:val="0"/>
              <w:overflowPunct w:val="0"/>
              <w:spacing w:before="6"/>
              <w:rPr>
                <w:rFonts w:ascii="Arial" w:hAnsi="Arial" w:cs="Arial"/>
                <w:b/>
                <w:bCs/>
                <w:sz w:val="17"/>
                <w:szCs w:val="17"/>
              </w:rPr>
            </w:pPr>
          </w:p>
          <w:p w14:paraId="4F35C51E" w14:textId="77777777" w:rsidR="00581B5F" w:rsidRPr="00850209" w:rsidRDefault="00581B5F" w:rsidP="00A31B73">
            <w:pPr>
              <w:pStyle w:val="TableParagraph"/>
              <w:kinsoku w:val="0"/>
              <w:overflowPunct w:val="0"/>
              <w:spacing w:line="232" w:lineRule="auto"/>
              <w:ind w:left="171" w:right="130" w:firstLine="69"/>
              <w:jc w:val="both"/>
              <w:rPr>
                <w:b/>
                <w:bCs/>
                <w:sz w:val="18"/>
                <w:szCs w:val="18"/>
              </w:rPr>
            </w:pPr>
            <w:r w:rsidRPr="00850209">
              <w:rPr>
                <w:b/>
                <w:bCs/>
                <w:sz w:val="18"/>
                <w:szCs w:val="18"/>
              </w:rPr>
              <w:t>Value in bit 2 of</w:t>
            </w:r>
            <w:r w:rsidRPr="00850209">
              <w:rPr>
                <w:b/>
                <w:bCs/>
                <w:spacing w:val="1"/>
                <w:sz w:val="18"/>
                <w:szCs w:val="18"/>
              </w:rPr>
              <w:t xml:space="preserve"> </w:t>
            </w:r>
            <w:r w:rsidRPr="00850209">
              <w:rPr>
                <w:b/>
                <w:bCs/>
                <w:spacing w:val="-1"/>
                <w:sz w:val="18"/>
                <w:szCs w:val="18"/>
              </w:rPr>
              <w:t>CH_BANDWIDT</w:t>
            </w:r>
            <w:r w:rsidRPr="00850209">
              <w:rPr>
                <w:b/>
                <w:bCs/>
                <w:spacing w:val="-43"/>
                <w:sz w:val="18"/>
                <w:szCs w:val="18"/>
              </w:rPr>
              <w:t xml:space="preserve"> </w:t>
            </w:r>
            <w:r w:rsidRPr="00850209">
              <w:rPr>
                <w:b/>
                <w:bCs/>
                <w:sz w:val="18"/>
                <w:szCs w:val="18"/>
              </w:rPr>
              <w:t>H_IN_NON_HT</w:t>
            </w:r>
          </w:p>
        </w:tc>
      </w:tr>
      <w:tr w:rsidR="00581B5F" w14:paraId="65419FA1" w14:textId="77777777" w:rsidTr="00A31B73">
        <w:trPr>
          <w:trHeight w:val="341"/>
        </w:trPr>
        <w:tc>
          <w:tcPr>
            <w:tcW w:w="2566" w:type="dxa"/>
            <w:tcBorders>
              <w:top w:val="single" w:sz="12" w:space="0" w:color="000000"/>
              <w:left w:val="single" w:sz="12" w:space="0" w:color="000000"/>
              <w:bottom w:val="single" w:sz="2" w:space="0" w:color="000000"/>
              <w:right w:val="single" w:sz="2" w:space="0" w:color="000000"/>
            </w:tcBorders>
          </w:tcPr>
          <w:p w14:paraId="602F205A" w14:textId="77777777" w:rsidR="00581B5F" w:rsidRPr="00850209" w:rsidRDefault="00581B5F" w:rsidP="00A31B73">
            <w:pPr>
              <w:pStyle w:val="TableParagraph"/>
              <w:kinsoku w:val="0"/>
              <w:overflowPunct w:val="0"/>
              <w:spacing w:before="56"/>
              <w:ind w:left="117"/>
              <w:rPr>
                <w:sz w:val="18"/>
                <w:szCs w:val="18"/>
              </w:rPr>
            </w:pPr>
            <w:r w:rsidRPr="00850209">
              <w:rPr>
                <w:sz w:val="18"/>
                <w:szCs w:val="18"/>
              </w:rPr>
              <w:t>CBW20</w:t>
            </w:r>
          </w:p>
        </w:tc>
        <w:tc>
          <w:tcPr>
            <w:tcW w:w="1688" w:type="dxa"/>
            <w:tcBorders>
              <w:top w:val="single" w:sz="12" w:space="0" w:color="000000"/>
              <w:left w:val="single" w:sz="2" w:space="0" w:color="000000"/>
              <w:bottom w:val="single" w:sz="2" w:space="0" w:color="000000"/>
              <w:right w:val="single" w:sz="2" w:space="0" w:color="000000"/>
            </w:tcBorders>
          </w:tcPr>
          <w:p w14:paraId="0AF8FABC" w14:textId="77777777" w:rsidR="00581B5F" w:rsidRPr="00850209" w:rsidRDefault="00581B5F" w:rsidP="00A31B73">
            <w:pPr>
              <w:pStyle w:val="TableParagraph"/>
              <w:kinsoku w:val="0"/>
              <w:overflowPunct w:val="0"/>
              <w:spacing w:before="56"/>
              <w:ind w:left="25"/>
              <w:jc w:val="center"/>
              <w:rPr>
                <w:sz w:val="18"/>
                <w:szCs w:val="18"/>
              </w:rPr>
            </w:pPr>
            <w:r w:rsidRPr="00850209">
              <w:rPr>
                <w:sz w:val="18"/>
                <w:szCs w:val="18"/>
              </w:rPr>
              <w:t>0</w:t>
            </w:r>
          </w:p>
        </w:tc>
        <w:tc>
          <w:tcPr>
            <w:tcW w:w="1688" w:type="dxa"/>
            <w:tcBorders>
              <w:top w:val="single" w:sz="12" w:space="0" w:color="000000"/>
              <w:left w:val="single" w:sz="2" w:space="0" w:color="000000"/>
              <w:bottom w:val="single" w:sz="2" w:space="0" w:color="000000"/>
              <w:right w:val="single" w:sz="2" w:space="0" w:color="000000"/>
            </w:tcBorders>
          </w:tcPr>
          <w:p w14:paraId="0CB7B034" w14:textId="77777777" w:rsidR="00581B5F" w:rsidRPr="00850209" w:rsidRDefault="00581B5F" w:rsidP="00A31B73">
            <w:pPr>
              <w:pStyle w:val="TableParagraph"/>
              <w:kinsoku w:val="0"/>
              <w:overflowPunct w:val="0"/>
              <w:spacing w:before="56"/>
              <w:ind w:left="26"/>
              <w:jc w:val="center"/>
              <w:rPr>
                <w:sz w:val="18"/>
                <w:szCs w:val="18"/>
              </w:rPr>
            </w:pPr>
            <w:r w:rsidRPr="00850209">
              <w:rPr>
                <w:sz w:val="18"/>
                <w:szCs w:val="18"/>
              </w:rPr>
              <w:t>0</w:t>
            </w:r>
          </w:p>
        </w:tc>
        <w:tc>
          <w:tcPr>
            <w:tcW w:w="1689" w:type="dxa"/>
            <w:tcBorders>
              <w:top w:val="single" w:sz="12" w:space="0" w:color="000000"/>
              <w:left w:val="single" w:sz="2" w:space="0" w:color="000000"/>
              <w:bottom w:val="single" w:sz="2" w:space="0" w:color="000000"/>
              <w:right w:val="single" w:sz="12" w:space="0" w:color="000000"/>
            </w:tcBorders>
          </w:tcPr>
          <w:p w14:paraId="7DEF6D50" w14:textId="77777777" w:rsidR="00581B5F" w:rsidRPr="00850209" w:rsidRDefault="00581B5F" w:rsidP="00A31B73">
            <w:pPr>
              <w:pStyle w:val="TableParagraph"/>
              <w:kinsoku w:val="0"/>
              <w:overflowPunct w:val="0"/>
              <w:spacing w:before="56"/>
              <w:ind w:left="39"/>
              <w:jc w:val="center"/>
              <w:rPr>
                <w:sz w:val="18"/>
                <w:szCs w:val="18"/>
              </w:rPr>
            </w:pPr>
            <w:r w:rsidRPr="00850209">
              <w:rPr>
                <w:sz w:val="18"/>
                <w:szCs w:val="18"/>
              </w:rPr>
              <w:t>0</w:t>
            </w:r>
          </w:p>
        </w:tc>
      </w:tr>
      <w:tr w:rsidR="00581B5F" w14:paraId="0594AD44" w14:textId="77777777" w:rsidTr="00A31B73">
        <w:trPr>
          <w:trHeight w:val="355"/>
        </w:trPr>
        <w:tc>
          <w:tcPr>
            <w:tcW w:w="2566" w:type="dxa"/>
            <w:tcBorders>
              <w:top w:val="single" w:sz="2" w:space="0" w:color="000000"/>
              <w:left w:val="single" w:sz="12" w:space="0" w:color="000000"/>
              <w:bottom w:val="single" w:sz="2" w:space="0" w:color="000000"/>
              <w:right w:val="single" w:sz="2" w:space="0" w:color="000000"/>
            </w:tcBorders>
          </w:tcPr>
          <w:p w14:paraId="2195D036" w14:textId="77777777" w:rsidR="00581B5F" w:rsidRPr="00850209" w:rsidRDefault="00581B5F" w:rsidP="00A31B73">
            <w:pPr>
              <w:pStyle w:val="TableParagraph"/>
              <w:kinsoku w:val="0"/>
              <w:overflowPunct w:val="0"/>
              <w:spacing w:before="69"/>
              <w:ind w:left="117"/>
              <w:rPr>
                <w:sz w:val="18"/>
                <w:szCs w:val="18"/>
              </w:rPr>
            </w:pPr>
            <w:r w:rsidRPr="00850209">
              <w:rPr>
                <w:sz w:val="18"/>
                <w:szCs w:val="18"/>
              </w:rPr>
              <w:t>CBW40</w:t>
            </w:r>
          </w:p>
        </w:tc>
        <w:tc>
          <w:tcPr>
            <w:tcW w:w="1688" w:type="dxa"/>
            <w:tcBorders>
              <w:top w:val="single" w:sz="2" w:space="0" w:color="000000"/>
              <w:left w:val="single" w:sz="2" w:space="0" w:color="000000"/>
              <w:bottom w:val="single" w:sz="2" w:space="0" w:color="000000"/>
              <w:right w:val="single" w:sz="2" w:space="0" w:color="000000"/>
            </w:tcBorders>
          </w:tcPr>
          <w:p w14:paraId="0B61709A" w14:textId="77777777" w:rsidR="00581B5F" w:rsidRPr="00850209" w:rsidRDefault="00581B5F" w:rsidP="00A31B73">
            <w:pPr>
              <w:pStyle w:val="TableParagraph"/>
              <w:kinsoku w:val="0"/>
              <w:overflowPunct w:val="0"/>
              <w:spacing w:before="69"/>
              <w:ind w:left="25"/>
              <w:jc w:val="center"/>
              <w:rPr>
                <w:sz w:val="18"/>
                <w:szCs w:val="18"/>
              </w:rPr>
            </w:pPr>
            <w:r w:rsidRPr="00850209">
              <w:rPr>
                <w:sz w:val="18"/>
                <w:szCs w:val="18"/>
              </w:rPr>
              <w:t>1</w:t>
            </w:r>
          </w:p>
        </w:tc>
        <w:tc>
          <w:tcPr>
            <w:tcW w:w="1688" w:type="dxa"/>
            <w:tcBorders>
              <w:top w:val="single" w:sz="2" w:space="0" w:color="000000"/>
              <w:left w:val="single" w:sz="2" w:space="0" w:color="000000"/>
              <w:bottom w:val="single" w:sz="2" w:space="0" w:color="000000"/>
              <w:right w:val="single" w:sz="2" w:space="0" w:color="000000"/>
            </w:tcBorders>
          </w:tcPr>
          <w:p w14:paraId="34297446" w14:textId="77777777" w:rsidR="00581B5F" w:rsidRPr="00850209" w:rsidRDefault="00581B5F" w:rsidP="00A31B73">
            <w:pPr>
              <w:pStyle w:val="TableParagraph"/>
              <w:kinsoku w:val="0"/>
              <w:overflowPunct w:val="0"/>
              <w:spacing w:before="69"/>
              <w:ind w:left="26"/>
              <w:jc w:val="center"/>
              <w:rPr>
                <w:sz w:val="18"/>
                <w:szCs w:val="18"/>
              </w:rPr>
            </w:pPr>
            <w:r w:rsidRPr="00850209">
              <w:rPr>
                <w:sz w:val="18"/>
                <w:szCs w:val="18"/>
              </w:rPr>
              <w:t>1</w:t>
            </w:r>
          </w:p>
        </w:tc>
        <w:tc>
          <w:tcPr>
            <w:tcW w:w="1689" w:type="dxa"/>
            <w:tcBorders>
              <w:top w:val="single" w:sz="2" w:space="0" w:color="000000"/>
              <w:left w:val="single" w:sz="2" w:space="0" w:color="000000"/>
              <w:bottom w:val="single" w:sz="2" w:space="0" w:color="000000"/>
              <w:right w:val="single" w:sz="12" w:space="0" w:color="000000"/>
            </w:tcBorders>
          </w:tcPr>
          <w:p w14:paraId="355E8157" w14:textId="77777777" w:rsidR="00581B5F" w:rsidRPr="00850209" w:rsidRDefault="00581B5F" w:rsidP="00A31B73">
            <w:pPr>
              <w:pStyle w:val="TableParagraph"/>
              <w:kinsoku w:val="0"/>
              <w:overflowPunct w:val="0"/>
              <w:spacing w:before="69"/>
              <w:ind w:left="39"/>
              <w:jc w:val="center"/>
              <w:rPr>
                <w:sz w:val="18"/>
                <w:szCs w:val="18"/>
              </w:rPr>
            </w:pPr>
            <w:r w:rsidRPr="00850209">
              <w:rPr>
                <w:sz w:val="18"/>
                <w:szCs w:val="18"/>
              </w:rPr>
              <w:t>0</w:t>
            </w:r>
          </w:p>
        </w:tc>
      </w:tr>
      <w:tr w:rsidR="00581B5F" w14:paraId="1E9EEE7F" w14:textId="77777777" w:rsidTr="00A31B73">
        <w:trPr>
          <w:trHeight w:val="355"/>
        </w:trPr>
        <w:tc>
          <w:tcPr>
            <w:tcW w:w="2566" w:type="dxa"/>
            <w:tcBorders>
              <w:top w:val="single" w:sz="2" w:space="0" w:color="000000"/>
              <w:left w:val="single" w:sz="12" w:space="0" w:color="000000"/>
              <w:bottom w:val="single" w:sz="2" w:space="0" w:color="000000"/>
              <w:right w:val="single" w:sz="2" w:space="0" w:color="000000"/>
            </w:tcBorders>
          </w:tcPr>
          <w:p w14:paraId="33C7C832" w14:textId="77777777" w:rsidR="00581B5F" w:rsidRPr="00850209" w:rsidRDefault="00581B5F" w:rsidP="00A31B73">
            <w:pPr>
              <w:pStyle w:val="TableParagraph"/>
              <w:kinsoku w:val="0"/>
              <w:overflowPunct w:val="0"/>
              <w:spacing w:before="69"/>
              <w:ind w:left="117"/>
              <w:rPr>
                <w:sz w:val="18"/>
                <w:szCs w:val="18"/>
              </w:rPr>
            </w:pPr>
            <w:r w:rsidRPr="00850209">
              <w:rPr>
                <w:sz w:val="18"/>
                <w:szCs w:val="18"/>
              </w:rPr>
              <w:t>CBW80</w:t>
            </w:r>
          </w:p>
        </w:tc>
        <w:tc>
          <w:tcPr>
            <w:tcW w:w="1688" w:type="dxa"/>
            <w:tcBorders>
              <w:top w:val="single" w:sz="2" w:space="0" w:color="000000"/>
              <w:left w:val="single" w:sz="2" w:space="0" w:color="000000"/>
              <w:bottom w:val="single" w:sz="2" w:space="0" w:color="000000"/>
              <w:right w:val="single" w:sz="2" w:space="0" w:color="000000"/>
            </w:tcBorders>
          </w:tcPr>
          <w:p w14:paraId="1257EC60" w14:textId="77777777" w:rsidR="00581B5F" w:rsidRPr="00850209" w:rsidRDefault="00581B5F" w:rsidP="00A31B73">
            <w:pPr>
              <w:pStyle w:val="TableParagraph"/>
              <w:kinsoku w:val="0"/>
              <w:overflowPunct w:val="0"/>
              <w:spacing w:before="69"/>
              <w:ind w:left="25"/>
              <w:jc w:val="center"/>
              <w:rPr>
                <w:sz w:val="18"/>
                <w:szCs w:val="18"/>
              </w:rPr>
            </w:pPr>
            <w:r w:rsidRPr="00850209">
              <w:rPr>
                <w:sz w:val="18"/>
                <w:szCs w:val="18"/>
              </w:rPr>
              <w:t>2</w:t>
            </w:r>
          </w:p>
        </w:tc>
        <w:tc>
          <w:tcPr>
            <w:tcW w:w="1688" w:type="dxa"/>
            <w:tcBorders>
              <w:top w:val="single" w:sz="2" w:space="0" w:color="000000"/>
              <w:left w:val="single" w:sz="2" w:space="0" w:color="000000"/>
              <w:bottom w:val="single" w:sz="2" w:space="0" w:color="000000"/>
              <w:right w:val="single" w:sz="2" w:space="0" w:color="000000"/>
            </w:tcBorders>
          </w:tcPr>
          <w:p w14:paraId="5213D9EB" w14:textId="77777777" w:rsidR="00581B5F" w:rsidRPr="00850209" w:rsidRDefault="00581B5F" w:rsidP="00A31B73">
            <w:pPr>
              <w:pStyle w:val="TableParagraph"/>
              <w:kinsoku w:val="0"/>
              <w:overflowPunct w:val="0"/>
              <w:spacing w:before="69"/>
              <w:ind w:left="26"/>
              <w:jc w:val="center"/>
              <w:rPr>
                <w:sz w:val="18"/>
                <w:szCs w:val="18"/>
              </w:rPr>
            </w:pPr>
            <w:r w:rsidRPr="00850209">
              <w:rPr>
                <w:sz w:val="18"/>
                <w:szCs w:val="18"/>
              </w:rPr>
              <w:t>2</w:t>
            </w:r>
          </w:p>
        </w:tc>
        <w:tc>
          <w:tcPr>
            <w:tcW w:w="1689" w:type="dxa"/>
            <w:tcBorders>
              <w:top w:val="single" w:sz="2" w:space="0" w:color="000000"/>
              <w:left w:val="single" w:sz="2" w:space="0" w:color="000000"/>
              <w:bottom w:val="single" w:sz="2" w:space="0" w:color="000000"/>
              <w:right w:val="single" w:sz="12" w:space="0" w:color="000000"/>
            </w:tcBorders>
          </w:tcPr>
          <w:p w14:paraId="5E9BEB4E" w14:textId="77777777" w:rsidR="00581B5F" w:rsidRPr="00850209" w:rsidRDefault="00581B5F" w:rsidP="00A31B73">
            <w:pPr>
              <w:pStyle w:val="TableParagraph"/>
              <w:kinsoku w:val="0"/>
              <w:overflowPunct w:val="0"/>
              <w:spacing w:before="69"/>
              <w:ind w:left="39"/>
              <w:jc w:val="center"/>
              <w:rPr>
                <w:sz w:val="18"/>
                <w:szCs w:val="18"/>
              </w:rPr>
            </w:pPr>
            <w:r w:rsidRPr="00850209">
              <w:rPr>
                <w:sz w:val="18"/>
                <w:szCs w:val="18"/>
              </w:rPr>
              <w:t>0</w:t>
            </w:r>
          </w:p>
        </w:tc>
      </w:tr>
      <w:tr w:rsidR="00581B5F" w14:paraId="67A96E05" w14:textId="77777777" w:rsidTr="00A31B73">
        <w:trPr>
          <w:trHeight w:val="355"/>
        </w:trPr>
        <w:tc>
          <w:tcPr>
            <w:tcW w:w="2566" w:type="dxa"/>
            <w:tcBorders>
              <w:top w:val="single" w:sz="2" w:space="0" w:color="000000"/>
              <w:left w:val="single" w:sz="12" w:space="0" w:color="000000"/>
              <w:bottom w:val="single" w:sz="2" w:space="0" w:color="000000"/>
              <w:right w:val="single" w:sz="2" w:space="0" w:color="000000"/>
            </w:tcBorders>
          </w:tcPr>
          <w:p w14:paraId="52304BD6" w14:textId="77777777" w:rsidR="00581B5F" w:rsidRPr="00850209" w:rsidRDefault="00581B5F" w:rsidP="00A31B73">
            <w:pPr>
              <w:pStyle w:val="TableParagraph"/>
              <w:kinsoku w:val="0"/>
              <w:overflowPunct w:val="0"/>
              <w:spacing w:before="69"/>
              <w:ind w:left="117"/>
              <w:rPr>
                <w:sz w:val="18"/>
                <w:szCs w:val="18"/>
              </w:rPr>
            </w:pPr>
            <w:r w:rsidRPr="00850209">
              <w:rPr>
                <w:sz w:val="18"/>
                <w:szCs w:val="18"/>
              </w:rPr>
              <w:t>CBW160</w:t>
            </w:r>
            <w:r w:rsidRPr="00850209">
              <w:rPr>
                <w:spacing w:val="-1"/>
                <w:sz w:val="18"/>
                <w:szCs w:val="18"/>
              </w:rPr>
              <w:t xml:space="preserve"> </w:t>
            </w:r>
            <w:r w:rsidRPr="00850209">
              <w:rPr>
                <w:sz w:val="18"/>
                <w:szCs w:val="18"/>
              </w:rPr>
              <w:t>or</w:t>
            </w:r>
            <w:r w:rsidRPr="00850209">
              <w:rPr>
                <w:spacing w:val="-1"/>
                <w:sz w:val="18"/>
                <w:szCs w:val="18"/>
              </w:rPr>
              <w:t xml:space="preserve"> </w:t>
            </w:r>
            <w:r w:rsidRPr="00850209">
              <w:rPr>
                <w:sz w:val="18"/>
                <w:szCs w:val="18"/>
              </w:rPr>
              <w:t>CBW80+80</w:t>
            </w:r>
          </w:p>
        </w:tc>
        <w:tc>
          <w:tcPr>
            <w:tcW w:w="1688" w:type="dxa"/>
            <w:tcBorders>
              <w:top w:val="single" w:sz="2" w:space="0" w:color="000000"/>
              <w:left w:val="single" w:sz="2" w:space="0" w:color="000000"/>
              <w:bottom w:val="single" w:sz="2" w:space="0" w:color="000000"/>
              <w:right w:val="single" w:sz="2" w:space="0" w:color="000000"/>
            </w:tcBorders>
          </w:tcPr>
          <w:p w14:paraId="21DA3872" w14:textId="77777777" w:rsidR="00581B5F" w:rsidRPr="00850209" w:rsidRDefault="00581B5F" w:rsidP="00A31B73">
            <w:pPr>
              <w:pStyle w:val="TableParagraph"/>
              <w:kinsoku w:val="0"/>
              <w:overflowPunct w:val="0"/>
              <w:spacing w:before="69"/>
              <w:ind w:left="25"/>
              <w:jc w:val="center"/>
              <w:rPr>
                <w:sz w:val="18"/>
                <w:szCs w:val="18"/>
              </w:rPr>
            </w:pPr>
            <w:r w:rsidRPr="00850209">
              <w:rPr>
                <w:sz w:val="18"/>
                <w:szCs w:val="18"/>
              </w:rPr>
              <w:t>3</w:t>
            </w:r>
          </w:p>
        </w:tc>
        <w:tc>
          <w:tcPr>
            <w:tcW w:w="1688" w:type="dxa"/>
            <w:tcBorders>
              <w:top w:val="single" w:sz="2" w:space="0" w:color="000000"/>
              <w:left w:val="single" w:sz="2" w:space="0" w:color="000000"/>
              <w:bottom w:val="single" w:sz="2" w:space="0" w:color="000000"/>
              <w:right w:val="single" w:sz="2" w:space="0" w:color="000000"/>
            </w:tcBorders>
          </w:tcPr>
          <w:p w14:paraId="4BB42FE0" w14:textId="77777777" w:rsidR="00581B5F" w:rsidRPr="00850209" w:rsidRDefault="00581B5F" w:rsidP="00A31B73">
            <w:pPr>
              <w:pStyle w:val="TableParagraph"/>
              <w:kinsoku w:val="0"/>
              <w:overflowPunct w:val="0"/>
              <w:spacing w:before="69"/>
              <w:ind w:left="26"/>
              <w:jc w:val="center"/>
              <w:rPr>
                <w:sz w:val="18"/>
                <w:szCs w:val="18"/>
              </w:rPr>
            </w:pPr>
            <w:r w:rsidRPr="00850209">
              <w:rPr>
                <w:sz w:val="18"/>
                <w:szCs w:val="18"/>
              </w:rPr>
              <w:t>3</w:t>
            </w:r>
          </w:p>
        </w:tc>
        <w:tc>
          <w:tcPr>
            <w:tcW w:w="1689" w:type="dxa"/>
            <w:tcBorders>
              <w:top w:val="single" w:sz="2" w:space="0" w:color="000000"/>
              <w:left w:val="single" w:sz="2" w:space="0" w:color="000000"/>
              <w:bottom w:val="single" w:sz="2" w:space="0" w:color="000000"/>
              <w:right w:val="single" w:sz="12" w:space="0" w:color="000000"/>
            </w:tcBorders>
          </w:tcPr>
          <w:p w14:paraId="5A9D82A2" w14:textId="77777777" w:rsidR="00581B5F" w:rsidRPr="00850209" w:rsidRDefault="00581B5F" w:rsidP="00A31B73">
            <w:pPr>
              <w:pStyle w:val="TableParagraph"/>
              <w:kinsoku w:val="0"/>
              <w:overflowPunct w:val="0"/>
              <w:spacing w:before="69"/>
              <w:ind w:left="39"/>
              <w:jc w:val="center"/>
              <w:rPr>
                <w:sz w:val="18"/>
                <w:szCs w:val="18"/>
              </w:rPr>
            </w:pPr>
            <w:r w:rsidRPr="00850209">
              <w:rPr>
                <w:sz w:val="18"/>
                <w:szCs w:val="18"/>
              </w:rPr>
              <w:t>0</w:t>
            </w:r>
          </w:p>
        </w:tc>
      </w:tr>
      <w:tr w:rsidR="00581B5F" w14:paraId="401C54BB" w14:textId="77777777" w:rsidTr="00A31B73">
        <w:trPr>
          <w:trHeight w:val="343"/>
        </w:trPr>
        <w:tc>
          <w:tcPr>
            <w:tcW w:w="2566" w:type="dxa"/>
            <w:tcBorders>
              <w:top w:val="single" w:sz="2" w:space="0" w:color="000000"/>
              <w:left w:val="single" w:sz="12" w:space="0" w:color="000000"/>
              <w:bottom w:val="single" w:sz="12" w:space="0" w:color="000000"/>
              <w:right w:val="single" w:sz="2" w:space="0" w:color="000000"/>
            </w:tcBorders>
          </w:tcPr>
          <w:p w14:paraId="69EEA89B" w14:textId="77777777" w:rsidR="00581B5F" w:rsidRPr="00850209" w:rsidRDefault="00581B5F" w:rsidP="00A31B73">
            <w:pPr>
              <w:pStyle w:val="TableParagraph"/>
              <w:kinsoku w:val="0"/>
              <w:overflowPunct w:val="0"/>
              <w:spacing w:before="69"/>
              <w:ind w:left="117"/>
              <w:rPr>
                <w:sz w:val="18"/>
                <w:szCs w:val="18"/>
              </w:rPr>
            </w:pPr>
            <w:r w:rsidRPr="00850209">
              <w:rPr>
                <w:sz w:val="18"/>
                <w:szCs w:val="18"/>
              </w:rPr>
              <w:t>CBW320</w:t>
            </w:r>
          </w:p>
        </w:tc>
        <w:tc>
          <w:tcPr>
            <w:tcW w:w="1688" w:type="dxa"/>
            <w:tcBorders>
              <w:top w:val="single" w:sz="2" w:space="0" w:color="000000"/>
              <w:left w:val="single" w:sz="2" w:space="0" w:color="000000"/>
              <w:bottom w:val="single" w:sz="12" w:space="0" w:color="000000"/>
              <w:right w:val="single" w:sz="2" w:space="0" w:color="000000"/>
            </w:tcBorders>
          </w:tcPr>
          <w:p w14:paraId="03C726A4" w14:textId="77777777" w:rsidR="00581B5F" w:rsidRPr="00850209" w:rsidRDefault="00581B5F" w:rsidP="00A31B73">
            <w:pPr>
              <w:pStyle w:val="TableParagraph"/>
              <w:kinsoku w:val="0"/>
              <w:overflowPunct w:val="0"/>
              <w:spacing w:before="69"/>
              <w:ind w:left="26"/>
              <w:jc w:val="center"/>
              <w:rPr>
                <w:sz w:val="18"/>
                <w:szCs w:val="18"/>
              </w:rPr>
            </w:pPr>
            <w:r w:rsidRPr="00850209">
              <w:rPr>
                <w:sz w:val="18"/>
                <w:szCs w:val="18"/>
              </w:rPr>
              <w:t>4</w:t>
            </w:r>
          </w:p>
        </w:tc>
        <w:tc>
          <w:tcPr>
            <w:tcW w:w="1688" w:type="dxa"/>
            <w:tcBorders>
              <w:top w:val="single" w:sz="2" w:space="0" w:color="000000"/>
              <w:left w:val="single" w:sz="2" w:space="0" w:color="000000"/>
              <w:bottom w:val="single" w:sz="12" w:space="0" w:color="000000"/>
              <w:right w:val="single" w:sz="2" w:space="0" w:color="000000"/>
            </w:tcBorders>
          </w:tcPr>
          <w:p w14:paraId="0A221D60" w14:textId="77777777" w:rsidR="00581B5F" w:rsidRPr="00850209" w:rsidRDefault="00581B5F" w:rsidP="00A31B73">
            <w:pPr>
              <w:pStyle w:val="TableParagraph"/>
              <w:kinsoku w:val="0"/>
              <w:overflowPunct w:val="0"/>
              <w:spacing w:before="69"/>
              <w:ind w:left="26"/>
              <w:jc w:val="center"/>
              <w:rPr>
                <w:sz w:val="18"/>
                <w:szCs w:val="18"/>
              </w:rPr>
            </w:pPr>
            <w:r w:rsidRPr="00850209">
              <w:rPr>
                <w:sz w:val="18"/>
                <w:szCs w:val="18"/>
              </w:rPr>
              <w:t>0</w:t>
            </w:r>
          </w:p>
        </w:tc>
        <w:tc>
          <w:tcPr>
            <w:tcW w:w="1689" w:type="dxa"/>
            <w:tcBorders>
              <w:top w:val="single" w:sz="2" w:space="0" w:color="000000"/>
              <w:left w:val="single" w:sz="2" w:space="0" w:color="000000"/>
              <w:bottom w:val="single" w:sz="12" w:space="0" w:color="000000"/>
              <w:right w:val="single" w:sz="12" w:space="0" w:color="000000"/>
            </w:tcBorders>
          </w:tcPr>
          <w:p w14:paraId="59CD9D67" w14:textId="77777777" w:rsidR="00581B5F" w:rsidRPr="00850209" w:rsidRDefault="00581B5F" w:rsidP="00A31B73">
            <w:pPr>
              <w:pStyle w:val="TableParagraph"/>
              <w:kinsoku w:val="0"/>
              <w:overflowPunct w:val="0"/>
              <w:spacing w:before="69"/>
              <w:ind w:left="39"/>
              <w:jc w:val="center"/>
              <w:rPr>
                <w:sz w:val="18"/>
                <w:szCs w:val="18"/>
              </w:rPr>
            </w:pPr>
            <w:r w:rsidRPr="00850209">
              <w:rPr>
                <w:sz w:val="18"/>
                <w:szCs w:val="18"/>
              </w:rPr>
              <w:t>1</w:t>
            </w:r>
          </w:p>
        </w:tc>
      </w:tr>
    </w:tbl>
    <w:p w14:paraId="19EB5B62" w14:textId="77777777" w:rsidR="00581B5F" w:rsidRDefault="00581B5F" w:rsidP="00581B5F">
      <w:pPr>
        <w:pStyle w:val="af4"/>
        <w:kinsoku w:val="0"/>
        <w:overflowPunct w:val="0"/>
        <w:rPr>
          <w:rFonts w:ascii="Arial" w:hAnsi="Arial" w:cs="Arial"/>
          <w:b/>
          <w:bCs/>
          <w:szCs w:val="22"/>
        </w:rPr>
      </w:pPr>
    </w:p>
    <w:p w14:paraId="17CD4ADC" w14:textId="2190BF21" w:rsidR="0028744E" w:rsidDel="001E5D24" w:rsidRDefault="00A31B73" w:rsidP="0028744E">
      <w:pPr>
        <w:pStyle w:val="af4"/>
        <w:kinsoku w:val="0"/>
        <w:overflowPunct w:val="0"/>
        <w:spacing w:before="157" w:line="249" w:lineRule="auto"/>
        <w:ind w:left="260"/>
      </w:pPr>
      <w:del w:id="132" w:author="Liyunbo" w:date="2021-07-21T16:35:00Z">
        <w:r w:rsidDel="00404904">
          <w:lastRenderedPageBreak/>
          <w:fldChar w:fldCharType="begin"/>
        </w:r>
        <w:r w:rsidDel="00404904">
          <w:delInstrText xml:space="preserve"> HYPERLINK \l "bookmark3" </w:delInstrText>
        </w:r>
        <w:r w:rsidDel="00404904">
          <w:fldChar w:fldCharType="separate"/>
        </w:r>
        <w:r w:rsidR="0028744E" w:rsidDel="00404904">
          <w:delText>Table</w:delText>
        </w:r>
        <w:r w:rsidR="0028744E" w:rsidDel="00404904">
          <w:rPr>
            <w:spacing w:val="-2"/>
          </w:rPr>
          <w:delText xml:space="preserve"> </w:delText>
        </w:r>
        <w:r w:rsidR="0028744E" w:rsidDel="00404904">
          <w:delText>17-7</w:delText>
        </w:r>
        <w:r w:rsidR="0028744E" w:rsidDel="00404904">
          <w:rPr>
            <w:spacing w:val="3"/>
          </w:rPr>
          <w:delText xml:space="preserve"> </w:delText>
        </w:r>
        <w:r w:rsidR="0028744E" w:rsidDel="00404904">
          <w:delText>(Contents</w:delText>
        </w:r>
        <w:r w:rsidR="0028744E" w:rsidDel="00404904">
          <w:rPr>
            <w:spacing w:val="3"/>
          </w:rPr>
          <w:delText xml:space="preserve"> </w:delText>
        </w:r>
        <w:r w:rsidR="0028744E" w:rsidDel="00404904">
          <w:delText>of</w:delText>
        </w:r>
        <w:r w:rsidR="0028744E" w:rsidDel="00404904">
          <w:rPr>
            <w:spacing w:val="2"/>
          </w:rPr>
          <w:delText xml:space="preserve"> </w:delText>
        </w:r>
        <w:r w:rsidR="0028744E" w:rsidDel="00404904">
          <w:delText>the</w:delText>
        </w:r>
        <w:r w:rsidR="0028744E" w:rsidDel="00404904">
          <w:rPr>
            <w:spacing w:val="3"/>
          </w:rPr>
          <w:delText xml:space="preserve"> </w:delText>
        </w:r>
        <w:r w:rsidR="0028744E" w:rsidDel="00404904">
          <w:delText>first</w:delText>
        </w:r>
        <w:r w:rsidR="0028744E" w:rsidDel="00404904">
          <w:rPr>
            <w:spacing w:val="4"/>
          </w:rPr>
          <w:delText xml:space="preserve"> </w:delText>
        </w:r>
        <w:r w:rsidR="0028744E" w:rsidDel="00404904">
          <w:delText>7</w:delText>
        </w:r>
        <w:r w:rsidR="0028744E" w:rsidDel="00404904">
          <w:rPr>
            <w:spacing w:val="4"/>
          </w:rPr>
          <w:delText xml:space="preserve"> </w:delText>
        </w:r>
        <w:r w:rsidR="0028744E" w:rsidDel="00404904">
          <w:delText>bits</w:delText>
        </w:r>
        <w:r w:rsidR="0028744E" w:rsidDel="00404904">
          <w:rPr>
            <w:spacing w:val="3"/>
          </w:rPr>
          <w:delText xml:space="preserve"> </w:delText>
        </w:r>
        <w:r w:rsidR="0028744E" w:rsidDel="00404904">
          <w:delText>of</w:delText>
        </w:r>
        <w:r w:rsidR="0028744E" w:rsidDel="00404904">
          <w:rPr>
            <w:spacing w:val="4"/>
          </w:rPr>
          <w:delText xml:space="preserve"> </w:delText>
        </w:r>
        <w:r w:rsidR="0028744E" w:rsidDel="00404904">
          <w:delText>the</w:delText>
        </w:r>
        <w:r w:rsidR="0028744E" w:rsidDel="00404904">
          <w:rPr>
            <w:spacing w:val="3"/>
          </w:rPr>
          <w:delText xml:space="preserve"> </w:delText>
        </w:r>
        <w:r w:rsidR="0028744E" w:rsidDel="00404904">
          <w:delText>scrambling</w:delText>
        </w:r>
        <w:r w:rsidR="0028744E" w:rsidDel="00404904">
          <w:rPr>
            <w:spacing w:val="3"/>
          </w:rPr>
          <w:delText xml:space="preserve"> </w:delText>
        </w:r>
        <w:r w:rsidR="0028744E" w:rsidDel="00404904">
          <w:delText>sequence).</w:delText>
        </w:r>
        <w:r w:rsidR="0028744E" w:rsidDel="00404904">
          <w:rPr>
            <w:spacing w:val="3"/>
          </w:rPr>
          <w:delText xml:space="preserve"> </w:delText>
        </w:r>
        <w:r w:rsidDel="00404904">
          <w:rPr>
            <w:spacing w:val="3"/>
          </w:rPr>
          <w:fldChar w:fldCharType="end"/>
        </w:r>
        <w:r w:rsidR="0028744E" w:rsidDel="00404904">
          <w:delText>The</w:delText>
        </w:r>
        <w:r w:rsidR="0028744E" w:rsidDel="00404904">
          <w:rPr>
            <w:spacing w:val="3"/>
          </w:rPr>
          <w:delText xml:space="preserve"> </w:delText>
        </w:r>
        <w:r w:rsidR="0028744E" w:rsidDel="00404904">
          <w:delText>fields</w:delText>
        </w:r>
        <w:r w:rsidR="0028744E" w:rsidDel="00404904">
          <w:rPr>
            <w:spacing w:val="3"/>
          </w:rPr>
          <w:delText xml:space="preserve"> </w:delText>
        </w:r>
        <w:r w:rsidR="0028744E" w:rsidDel="00404904">
          <w:delText>shall</w:delText>
        </w:r>
        <w:r w:rsidR="0028744E" w:rsidDel="00404904">
          <w:rPr>
            <w:spacing w:val="3"/>
          </w:rPr>
          <w:delText xml:space="preserve"> </w:delText>
        </w:r>
        <w:r w:rsidR="0028744E" w:rsidDel="00404904">
          <w:delText>be</w:delText>
        </w:r>
        <w:r w:rsidR="0028744E" w:rsidDel="00404904">
          <w:rPr>
            <w:spacing w:val="3"/>
          </w:rPr>
          <w:delText xml:space="preserve"> </w:delText>
        </w:r>
        <w:r w:rsidR="0028744E" w:rsidDel="00404904">
          <w:delText>interpreted</w:delText>
        </w:r>
        <w:r w:rsidR="0028744E" w:rsidDel="00404904">
          <w:rPr>
            <w:spacing w:val="4"/>
          </w:rPr>
          <w:delText xml:space="preserve"> </w:delText>
        </w:r>
        <w:r w:rsidR="0028744E" w:rsidDel="00404904">
          <w:delText>as</w:delText>
        </w:r>
        <w:r w:rsidR="0028744E" w:rsidDel="00404904">
          <w:rPr>
            <w:spacing w:val="2"/>
          </w:rPr>
          <w:delText xml:space="preserve"> </w:delText>
        </w:r>
        <w:r w:rsidR="0028744E" w:rsidDel="00404904">
          <w:delText>being</w:delText>
        </w:r>
        <w:r w:rsidR="0028744E" w:rsidDel="00404904">
          <w:rPr>
            <w:spacing w:val="-47"/>
          </w:rPr>
          <w:delText xml:space="preserve"> </w:delText>
        </w:r>
        <w:r w:rsidR="0028744E" w:rsidDel="00404904">
          <w:delText>sent</w:delText>
        </w:r>
        <w:r w:rsidR="0028744E" w:rsidDel="00404904">
          <w:rPr>
            <w:spacing w:val="-1"/>
          </w:rPr>
          <w:delText xml:space="preserve"> </w:delText>
        </w:r>
        <w:r w:rsidR="0028744E" w:rsidDel="00404904">
          <w:delText>LSB-first.</w:delText>
        </w:r>
      </w:del>
      <w:ins w:id="133" w:author="Liyunbo" w:date="2021-07-21T16:30:00Z">
        <w:r w:rsidR="00370E15">
          <w:t>(#</w:t>
        </w:r>
      </w:ins>
      <w:ins w:id="134" w:author="Liyunbo" w:date="2021-07-21T16:36:00Z">
        <w:r w:rsidR="00404904">
          <w:t xml:space="preserve">5549, </w:t>
        </w:r>
      </w:ins>
      <w:ins w:id="135" w:author="Liyunbo" w:date="2021-07-21T16:30:00Z">
        <w:r w:rsidR="00370E15">
          <w:t>5233)</w:t>
        </w:r>
      </w:ins>
    </w:p>
    <w:p w14:paraId="4A6B7226" w14:textId="77777777" w:rsidR="003A05AF" w:rsidRDefault="003A05AF" w:rsidP="008A0316">
      <w:pPr>
        <w:autoSpaceDE w:val="0"/>
        <w:autoSpaceDN w:val="0"/>
        <w:adjustRightInd w:val="0"/>
        <w:ind w:left="90"/>
        <w:jc w:val="left"/>
        <w:rPr>
          <w:bCs/>
          <w:sz w:val="20"/>
        </w:rPr>
      </w:pPr>
    </w:p>
    <w:p w14:paraId="6FE0D790" w14:textId="77777777" w:rsidR="0028744E" w:rsidRDefault="0028744E" w:rsidP="0028744E">
      <w:pPr>
        <w:pStyle w:val="af4"/>
        <w:kinsoku w:val="0"/>
        <w:overflowPunct w:val="0"/>
        <w:spacing w:before="93" w:line="249" w:lineRule="auto"/>
        <w:ind w:left="296" w:right="259"/>
        <w:jc w:val="center"/>
        <w:rPr>
          <w:rFonts w:ascii="Arial" w:hAnsi="Arial" w:cs="Arial"/>
          <w:b/>
          <w:bCs/>
        </w:rPr>
      </w:pPr>
      <w:r>
        <w:rPr>
          <w:rFonts w:ascii="Arial" w:hAnsi="Arial" w:cs="Arial"/>
          <w:b/>
          <w:bCs/>
        </w:rPr>
        <w:t>Table 17-9—RXVECTOR parameter CH_BANDWIDTH_IN_NON_HT values</w:t>
      </w:r>
      <w:r w:rsidRPr="00850209">
        <w:rPr>
          <w:rFonts w:ascii="Arial" w:hAnsi="Arial" w:cs="Arial"/>
          <w:b/>
          <w:bCs/>
        </w:rPr>
        <w:t xml:space="preserve"> for a VHT or HE</w:t>
      </w:r>
      <w:r w:rsidRPr="00850209">
        <w:rPr>
          <w:rFonts w:ascii="Arial" w:hAnsi="Arial" w:cs="Arial"/>
          <w:b/>
          <w:bCs/>
          <w:spacing w:val="-53"/>
        </w:rPr>
        <w:t xml:space="preserve"> </w:t>
      </w:r>
      <w:r w:rsidRPr="00850209">
        <w:rPr>
          <w:rFonts w:ascii="Arial" w:hAnsi="Arial" w:cs="Arial"/>
          <w:b/>
          <w:bCs/>
        </w:rPr>
        <w:t>STA</w:t>
      </w:r>
    </w:p>
    <w:p w14:paraId="1FBAA075" w14:textId="77777777" w:rsidR="0028744E" w:rsidRDefault="0028744E" w:rsidP="0028744E">
      <w:pPr>
        <w:pStyle w:val="af4"/>
        <w:kinsoku w:val="0"/>
        <w:overflowPunct w:val="0"/>
        <w:spacing w:before="2"/>
        <w:rPr>
          <w:rFonts w:ascii="Arial" w:hAnsi="Arial" w:cs="Arial"/>
          <w:b/>
          <w:bCs/>
          <w:sz w:val="21"/>
          <w:szCs w:val="21"/>
        </w:rPr>
      </w:pPr>
    </w:p>
    <w:tbl>
      <w:tblPr>
        <w:tblW w:w="0" w:type="auto"/>
        <w:tblInd w:w="640" w:type="dxa"/>
        <w:tblLayout w:type="fixed"/>
        <w:tblCellMar>
          <w:left w:w="0" w:type="dxa"/>
          <w:right w:w="0" w:type="dxa"/>
        </w:tblCellMar>
        <w:tblLook w:val="0000" w:firstRow="0" w:lastRow="0" w:firstColumn="0" w:lastColumn="0" w:noHBand="0" w:noVBand="0"/>
      </w:tblPr>
      <w:tblGrid>
        <w:gridCol w:w="2427"/>
        <w:gridCol w:w="2567"/>
        <w:gridCol w:w="2922"/>
      </w:tblGrid>
      <w:tr w:rsidR="0028744E" w14:paraId="7D4509FF" w14:textId="77777777" w:rsidTr="00A31B73">
        <w:trPr>
          <w:trHeight w:val="1010"/>
        </w:trPr>
        <w:tc>
          <w:tcPr>
            <w:tcW w:w="2427" w:type="dxa"/>
            <w:tcBorders>
              <w:top w:val="single" w:sz="12" w:space="0" w:color="000000"/>
              <w:left w:val="single" w:sz="12" w:space="0" w:color="000000"/>
              <w:bottom w:val="single" w:sz="12" w:space="0" w:color="000000"/>
              <w:right w:val="single" w:sz="2" w:space="0" w:color="000000"/>
            </w:tcBorders>
          </w:tcPr>
          <w:p w14:paraId="55AA66C5" w14:textId="77777777" w:rsidR="0028744E" w:rsidRDefault="0028744E" w:rsidP="00A31B73">
            <w:pPr>
              <w:pStyle w:val="TableParagraph"/>
              <w:kinsoku w:val="0"/>
              <w:overflowPunct w:val="0"/>
              <w:spacing w:before="97" w:line="203" w:lineRule="exact"/>
              <w:ind w:left="110" w:right="98"/>
              <w:jc w:val="center"/>
              <w:rPr>
                <w:b/>
                <w:bCs/>
                <w:sz w:val="18"/>
                <w:szCs w:val="18"/>
              </w:rPr>
            </w:pPr>
            <w:r>
              <w:rPr>
                <w:b/>
                <w:bCs/>
                <w:sz w:val="18"/>
                <w:szCs w:val="18"/>
              </w:rPr>
              <w:t>CH_BANDWIDTH_IN_NO</w:t>
            </w:r>
          </w:p>
          <w:p w14:paraId="05356B3D" w14:textId="77777777" w:rsidR="0028744E" w:rsidRDefault="0028744E" w:rsidP="00A31B73">
            <w:pPr>
              <w:pStyle w:val="TableParagraph"/>
              <w:kinsoku w:val="0"/>
              <w:overflowPunct w:val="0"/>
              <w:spacing w:before="1" w:line="232" w:lineRule="auto"/>
              <w:ind w:left="174" w:right="160" w:hanging="2"/>
              <w:jc w:val="center"/>
              <w:rPr>
                <w:b/>
                <w:bCs/>
                <w:sz w:val="18"/>
                <w:szCs w:val="18"/>
              </w:rPr>
            </w:pPr>
            <w:r>
              <w:rPr>
                <w:b/>
                <w:bCs/>
                <w:sz w:val="18"/>
                <w:szCs w:val="18"/>
              </w:rPr>
              <w:t>N_HT_INDICATOR field</w:t>
            </w:r>
            <w:r>
              <w:rPr>
                <w:b/>
                <w:bCs/>
                <w:spacing w:val="1"/>
                <w:sz w:val="18"/>
                <w:szCs w:val="18"/>
              </w:rPr>
              <w:t xml:space="preserve"> </w:t>
            </w:r>
            <w:r>
              <w:rPr>
                <w:b/>
                <w:bCs/>
                <w:sz w:val="18"/>
                <w:szCs w:val="18"/>
              </w:rPr>
              <w:t>of</w:t>
            </w:r>
            <w:r>
              <w:rPr>
                <w:b/>
                <w:bCs/>
                <w:spacing w:val="-5"/>
                <w:sz w:val="18"/>
                <w:szCs w:val="18"/>
              </w:rPr>
              <w:t xml:space="preserve"> </w:t>
            </w:r>
            <w:r>
              <w:rPr>
                <w:b/>
                <w:bCs/>
                <w:sz w:val="18"/>
                <w:szCs w:val="18"/>
              </w:rPr>
              <w:t>first</w:t>
            </w:r>
            <w:r>
              <w:rPr>
                <w:b/>
                <w:bCs/>
                <w:spacing w:val="-3"/>
                <w:sz w:val="18"/>
                <w:szCs w:val="18"/>
              </w:rPr>
              <w:t xml:space="preserve"> </w:t>
            </w:r>
            <w:r>
              <w:rPr>
                <w:b/>
                <w:bCs/>
                <w:sz w:val="18"/>
                <w:szCs w:val="18"/>
              </w:rPr>
              <w:t>7</w:t>
            </w:r>
            <w:r>
              <w:rPr>
                <w:b/>
                <w:bCs/>
                <w:spacing w:val="-5"/>
                <w:sz w:val="18"/>
                <w:szCs w:val="18"/>
              </w:rPr>
              <w:t xml:space="preserve"> </w:t>
            </w:r>
            <w:r>
              <w:rPr>
                <w:b/>
                <w:bCs/>
                <w:sz w:val="18"/>
                <w:szCs w:val="18"/>
              </w:rPr>
              <w:t>bits</w:t>
            </w:r>
            <w:r>
              <w:rPr>
                <w:b/>
                <w:bCs/>
                <w:spacing w:val="-3"/>
                <w:sz w:val="18"/>
                <w:szCs w:val="18"/>
              </w:rPr>
              <w:t xml:space="preserve"> </w:t>
            </w:r>
            <w:r>
              <w:rPr>
                <w:b/>
                <w:bCs/>
                <w:sz w:val="18"/>
                <w:szCs w:val="18"/>
              </w:rPr>
              <w:t>of</w:t>
            </w:r>
            <w:r>
              <w:rPr>
                <w:b/>
                <w:bCs/>
                <w:spacing w:val="-5"/>
                <w:sz w:val="18"/>
                <w:szCs w:val="18"/>
              </w:rPr>
              <w:t xml:space="preserve"> </w:t>
            </w:r>
            <w:r>
              <w:rPr>
                <w:b/>
                <w:bCs/>
                <w:sz w:val="18"/>
                <w:szCs w:val="18"/>
              </w:rPr>
              <w:t>scrambling</w:t>
            </w:r>
            <w:r>
              <w:rPr>
                <w:b/>
                <w:bCs/>
                <w:spacing w:val="-42"/>
                <w:sz w:val="18"/>
                <w:szCs w:val="18"/>
              </w:rPr>
              <w:t xml:space="preserve"> </w:t>
            </w:r>
            <w:r>
              <w:rPr>
                <w:b/>
                <w:bCs/>
                <w:sz w:val="18"/>
                <w:szCs w:val="18"/>
              </w:rPr>
              <w:t>sequence</w:t>
            </w:r>
          </w:p>
        </w:tc>
        <w:tc>
          <w:tcPr>
            <w:tcW w:w="2567" w:type="dxa"/>
            <w:tcBorders>
              <w:top w:val="single" w:sz="12" w:space="0" w:color="000000"/>
              <w:left w:val="single" w:sz="2" w:space="0" w:color="000000"/>
              <w:bottom w:val="single" w:sz="12" w:space="0" w:color="000000"/>
              <w:right w:val="single" w:sz="2" w:space="0" w:color="000000"/>
            </w:tcBorders>
          </w:tcPr>
          <w:p w14:paraId="6D5FA433" w14:textId="77777777" w:rsidR="0028744E" w:rsidRDefault="0028744E" w:rsidP="00A31B73">
            <w:pPr>
              <w:pStyle w:val="TableParagraph"/>
              <w:kinsoku w:val="0"/>
              <w:overflowPunct w:val="0"/>
              <w:spacing w:before="2"/>
              <w:rPr>
                <w:rFonts w:ascii="Arial" w:hAnsi="Arial" w:cs="Arial"/>
                <w:b/>
                <w:bCs/>
                <w:sz w:val="26"/>
                <w:szCs w:val="26"/>
              </w:rPr>
            </w:pPr>
          </w:p>
          <w:p w14:paraId="092B3CB4" w14:textId="77777777" w:rsidR="0028744E" w:rsidRDefault="0028744E" w:rsidP="00A31B73">
            <w:pPr>
              <w:pStyle w:val="TableParagraph"/>
              <w:kinsoku w:val="0"/>
              <w:overflowPunct w:val="0"/>
              <w:spacing w:line="232" w:lineRule="auto"/>
              <w:ind w:left="619" w:hanging="444"/>
              <w:rPr>
                <w:b/>
                <w:bCs/>
                <w:sz w:val="18"/>
                <w:szCs w:val="18"/>
              </w:rPr>
            </w:pPr>
            <w:r>
              <w:rPr>
                <w:b/>
                <w:bCs/>
                <w:spacing w:val="-1"/>
                <w:sz w:val="18"/>
                <w:szCs w:val="18"/>
              </w:rPr>
              <w:t>dot11CurrentChannelCenter</w:t>
            </w:r>
            <w:r>
              <w:rPr>
                <w:b/>
                <w:bCs/>
                <w:spacing w:val="-42"/>
                <w:sz w:val="18"/>
                <w:szCs w:val="18"/>
              </w:rPr>
              <w:t xml:space="preserve"> </w:t>
            </w:r>
            <w:r>
              <w:rPr>
                <w:b/>
                <w:bCs/>
                <w:sz w:val="18"/>
                <w:szCs w:val="18"/>
              </w:rPr>
              <w:t>FrequencyIndex1</w:t>
            </w:r>
          </w:p>
        </w:tc>
        <w:tc>
          <w:tcPr>
            <w:tcW w:w="2922" w:type="dxa"/>
            <w:tcBorders>
              <w:top w:val="single" w:sz="12" w:space="0" w:color="000000"/>
              <w:left w:val="single" w:sz="2" w:space="0" w:color="000000"/>
              <w:bottom w:val="single" w:sz="12" w:space="0" w:color="000000"/>
              <w:right w:val="single" w:sz="12" w:space="0" w:color="000000"/>
            </w:tcBorders>
          </w:tcPr>
          <w:p w14:paraId="5AC488C0" w14:textId="77777777" w:rsidR="0028744E" w:rsidRDefault="0028744E" w:rsidP="00A31B73">
            <w:pPr>
              <w:pStyle w:val="TableParagraph"/>
              <w:kinsoku w:val="0"/>
              <w:overflowPunct w:val="0"/>
              <w:spacing w:before="2"/>
              <w:rPr>
                <w:rFonts w:ascii="Arial" w:hAnsi="Arial" w:cs="Arial"/>
                <w:b/>
                <w:bCs/>
                <w:sz w:val="26"/>
                <w:szCs w:val="26"/>
              </w:rPr>
            </w:pPr>
          </w:p>
          <w:p w14:paraId="40BF12E7" w14:textId="77777777" w:rsidR="0028744E" w:rsidRDefault="0028744E" w:rsidP="00A31B73">
            <w:pPr>
              <w:pStyle w:val="TableParagraph"/>
              <w:kinsoku w:val="0"/>
              <w:overflowPunct w:val="0"/>
              <w:spacing w:line="232" w:lineRule="auto"/>
              <w:ind w:left="152" w:firstLine="376"/>
              <w:rPr>
                <w:b/>
                <w:bCs/>
                <w:spacing w:val="-1"/>
                <w:sz w:val="18"/>
                <w:szCs w:val="18"/>
              </w:rPr>
            </w:pPr>
            <w:r>
              <w:rPr>
                <w:b/>
                <w:bCs/>
                <w:sz w:val="18"/>
                <w:szCs w:val="18"/>
              </w:rPr>
              <w:t>RXVECTOR parameter</w:t>
            </w:r>
            <w:r>
              <w:rPr>
                <w:b/>
                <w:bCs/>
                <w:spacing w:val="1"/>
                <w:sz w:val="18"/>
                <w:szCs w:val="18"/>
              </w:rPr>
              <w:t xml:space="preserve"> </w:t>
            </w:r>
            <w:r>
              <w:rPr>
                <w:b/>
                <w:bCs/>
                <w:spacing w:val="-1"/>
                <w:sz w:val="18"/>
                <w:szCs w:val="18"/>
              </w:rPr>
              <w:t>CH_BANDWIDTH_IN_NON_HT</w:t>
            </w:r>
          </w:p>
        </w:tc>
      </w:tr>
      <w:tr w:rsidR="0028744E" w14:paraId="4BBC56AB" w14:textId="77777777" w:rsidTr="00A31B73">
        <w:trPr>
          <w:trHeight w:val="341"/>
        </w:trPr>
        <w:tc>
          <w:tcPr>
            <w:tcW w:w="2427" w:type="dxa"/>
            <w:tcBorders>
              <w:top w:val="single" w:sz="12" w:space="0" w:color="000000"/>
              <w:left w:val="single" w:sz="12" w:space="0" w:color="000000"/>
              <w:bottom w:val="single" w:sz="2" w:space="0" w:color="000000"/>
              <w:right w:val="single" w:sz="2" w:space="0" w:color="000000"/>
            </w:tcBorders>
          </w:tcPr>
          <w:p w14:paraId="5C9D72EC" w14:textId="77777777" w:rsidR="0028744E" w:rsidRDefault="0028744E" w:rsidP="00A31B73">
            <w:pPr>
              <w:pStyle w:val="TableParagraph"/>
              <w:kinsoku w:val="0"/>
              <w:overflowPunct w:val="0"/>
              <w:spacing w:before="56"/>
              <w:ind w:right="1151"/>
              <w:jc w:val="right"/>
              <w:rPr>
                <w:sz w:val="18"/>
                <w:szCs w:val="18"/>
              </w:rPr>
            </w:pPr>
            <w:r>
              <w:rPr>
                <w:sz w:val="18"/>
                <w:szCs w:val="18"/>
              </w:rPr>
              <w:t>0</w:t>
            </w:r>
          </w:p>
        </w:tc>
        <w:tc>
          <w:tcPr>
            <w:tcW w:w="2567" w:type="dxa"/>
            <w:tcBorders>
              <w:top w:val="single" w:sz="12" w:space="0" w:color="000000"/>
              <w:left w:val="single" w:sz="2" w:space="0" w:color="000000"/>
              <w:bottom w:val="single" w:sz="2" w:space="0" w:color="000000"/>
              <w:right w:val="single" w:sz="2" w:space="0" w:color="000000"/>
            </w:tcBorders>
          </w:tcPr>
          <w:p w14:paraId="1F4EA82B" w14:textId="77777777" w:rsidR="0028744E" w:rsidRDefault="0028744E" w:rsidP="00A31B73">
            <w:pPr>
              <w:pStyle w:val="TableParagraph"/>
              <w:kinsoku w:val="0"/>
              <w:overflowPunct w:val="0"/>
              <w:spacing w:before="56"/>
              <w:ind w:left="25"/>
              <w:jc w:val="center"/>
              <w:rPr>
                <w:sz w:val="18"/>
                <w:szCs w:val="18"/>
              </w:rPr>
            </w:pPr>
            <w:r>
              <w:rPr>
                <w:sz w:val="18"/>
                <w:szCs w:val="18"/>
              </w:rPr>
              <w:t>0</w:t>
            </w:r>
          </w:p>
        </w:tc>
        <w:tc>
          <w:tcPr>
            <w:tcW w:w="2922" w:type="dxa"/>
            <w:tcBorders>
              <w:top w:val="single" w:sz="12" w:space="0" w:color="000000"/>
              <w:left w:val="single" w:sz="2" w:space="0" w:color="000000"/>
              <w:bottom w:val="single" w:sz="2" w:space="0" w:color="000000"/>
              <w:right w:val="single" w:sz="12" w:space="0" w:color="000000"/>
            </w:tcBorders>
          </w:tcPr>
          <w:p w14:paraId="27964AB2" w14:textId="77777777" w:rsidR="0028744E" w:rsidRDefault="0028744E" w:rsidP="00A31B73">
            <w:pPr>
              <w:pStyle w:val="TableParagraph"/>
              <w:kinsoku w:val="0"/>
              <w:overflowPunct w:val="0"/>
              <w:spacing w:before="56"/>
              <w:ind w:left="1014" w:right="977"/>
              <w:jc w:val="center"/>
              <w:rPr>
                <w:sz w:val="18"/>
                <w:szCs w:val="18"/>
              </w:rPr>
            </w:pPr>
            <w:r>
              <w:rPr>
                <w:sz w:val="18"/>
                <w:szCs w:val="18"/>
              </w:rPr>
              <w:t>CBW20</w:t>
            </w:r>
          </w:p>
        </w:tc>
      </w:tr>
      <w:tr w:rsidR="0028744E" w14:paraId="02494D33" w14:textId="77777777" w:rsidTr="00A31B73">
        <w:trPr>
          <w:trHeight w:val="355"/>
        </w:trPr>
        <w:tc>
          <w:tcPr>
            <w:tcW w:w="2427" w:type="dxa"/>
            <w:tcBorders>
              <w:top w:val="single" w:sz="2" w:space="0" w:color="000000"/>
              <w:left w:val="single" w:sz="12" w:space="0" w:color="000000"/>
              <w:bottom w:val="single" w:sz="2" w:space="0" w:color="000000"/>
              <w:right w:val="single" w:sz="2" w:space="0" w:color="000000"/>
            </w:tcBorders>
          </w:tcPr>
          <w:p w14:paraId="1355CD51" w14:textId="77777777" w:rsidR="0028744E" w:rsidRDefault="0028744E" w:rsidP="00A31B73">
            <w:pPr>
              <w:pStyle w:val="TableParagraph"/>
              <w:kinsoku w:val="0"/>
              <w:overflowPunct w:val="0"/>
              <w:spacing w:before="69"/>
              <w:ind w:right="1151"/>
              <w:jc w:val="right"/>
              <w:rPr>
                <w:sz w:val="18"/>
                <w:szCs w:val="18"/>
              </w:rPr>
            </w:pPr>
            <w:r>
              <w:rPr>
                <w:sz w:val="18"/>
                <w:szCs w:val="18"/>
              </w:rPr>
              <w:t>1</w:t>
            </w:r>
          </w:p>
        </w:tc>
        <w:tc>
          <w:tcPr>
            <w:tcW w:w="2567" w:type="dxa"/>
            <w:tcBorders>
              <w:top w:val="single" w:sz="2" w:space="0" w:color="000000"/>
              <w:left w:val="single" w:sz="2" w:space="0" w:color="000000"/>
              <w:bottom w:val="single" w:sz="2" w:space="0" w:color="000000"/>
              <w:right w:val="single" w:sz="2" w:space="0" w:color="000000"/>
            </w:tcBorders>
          </w:tcPr>
          <w:p w14:paraId="5DB2652E" w14:textId="77777777" w:rsidR="0028744E" w:rsidRDefault="0028744E" w:rsidP="00A31B73">
            <w:pPr>
              <w:pStyle w:val="TableParagraph"/>
              <w:kinsoku w:val="0"/>
              <w:overflowPunct w:val="0"/>
              <w:spacing w:before="69"/>
              <w:ind w:left="25"/>
              <w:jc w:val="center"/>
              <w:rPr>
                <w:sz w:val="18"/>
                <w:szCs w:val="18"/>
              </w:rPr>
            </w:pPr>
            <w:r>
              <w:rPr>
                <w:sz w:val="18"/>
                <w:szCs w:val="18"/>
              </w:rPr>
              <w:t>0</w:t>
            </w:r>
          </w:p>
        </w:tc>
        <w:tc>
          <w:tcPr>
            <w:tcW w:w="2922" w:type="dxa"/>
            <w:tcBorders>
              <w:top w:val="single" w:sz="2" w:space="0" w:color="000000"/>
              <w:left w:val="single" w:sz="2" w:space="0" w:color="000000"/>
              <w:bottom w:val="single" w:sz="2" w:space="0" w:color="000000"/>
              <w:right w:val="single" w:sz="12" w:space="0" w:color="000000"/>
            </w:tcBorders>
          </w:tcPr>
          <w:p w14:paraId="1FE07DDD" w14:textId="77777777" w:rsidR="0028744E" w:rsidRDefault="0028744E" w:rsidP="00A31B73">
            <w:pPr>
              <w:pStyle w:val="TableParagraph"/>
              <w:kinsoku w:val="0"/>
              <w:overflowPunct w:val="0"/>
              <w:spacing w:before="69"/>
              <w:ind w:left="1014" w:right="977"/>
              <w:jc w:val="center"/>
              <w:rPr>
                <w:sz w:val="18"/>
                <w:szCs w:val="18"/>
              </w:rPr>
            </w:pPr>
            <w:r>
              <w:rPr>
                <w:sz w:val="18"/>
                <w:szCs w:val="18"/>
              </w:rPr>
              <w:t>CBW40</w:t>
            </w:r>
          </w:p>
        </w:tc>
      </w:tr>
      <w:tr w:rsidR="0028744E" w14:paraId="58A329F7" w14:textId="77777777" w:rsidTr="00A31B73">
        <w:trPr>
          <w:trHeight w:val="355"/>
        </w:trPr>
        <w:tc>
          <w:tcPr>
            <w:tcW w:w="2427" w:type="dxa"/>
            <w:tcBorders>
              <w:top w:val="single" w:sz="2" w:space="0" w:color="000000"/>
              <w:left w:val="single" w:sz="12" w:space="0" w:color="000000"/>
              <w:bottom w:val="single" w:sz="2" w:space="0" w:color="000000"/>
              <w:right w:val="single" w:sz="2" w:space="0" w:color="000000"/>
            </w:tcBorders>
          </w:tcPr>
          <w:p w14:paraId="51233CB2" w14:textId="77777777" w:rsidR="0028744E" w:rsidRDefault="0028744E" w:rsidP="00A31B73">
            <w:pPr>
              <w:pStyle w:val="TableParagraph"/>
              <w:kinsoku w:val="0"/>
              <w:overflowPunct w:val="0"/>
              <w:spacing w:before="69"/>
              <w:ind w:right="1151"/>
              <w:jc w:val="right"/>
              <w:rPr>
                <w:sz w:val="18"/>
                <w:szCs w:val="18"/>
              </w:rPr>
            </w:pPr>
            <w:r>
              <w:rPr>
                <w:sz w:val="18"/>
                <w:szCs w:val="18"/>
              </w:rPr>
              <w:t>2</w:t>
            </w:r>
          </w:p>
        </w:tc>
        <w:tc>
          <w:tcPr>
            <w:tcW w:w="2567" w:type="dxa"/>
            <w:tcBorders>
              <w:top w:val="single" w:sz="2" w:space="0" w:color="000000"/>
              <w:left w:val="single" w:sz="2" w:space="0" w:color="000000"/>
              <w:bottom w:val="single" w:sz="2" w:space="0" w:color="000000"/>
              <w:right w:val="single" w:sz="2" w:space="0" w:color="000000"/>
            </w:tcBorders>
          </w:tcPr>
          <w:p w14:paraId="4FDC6816" w14:textId="77777777" w:rsidR="0028744E" w:rsidRDefault="0028744E" w:rsidP="00A31B73">
            <w:pPr>
              <w:pStyle w:val="TableParagraph"/>
              <w:kinsoku w:val="0"/>
              <w:overflowPunct w:val="0"/>
              <w:spacing w:before="69"/>
              <w:ind w:left="25"/>
              <w:jc w:val="center"/>
              <w:rPr>
                <w:sz w:val="18"/>
                <w:szCs w:val="18"/>
              </w:rPr>
            </w:pPr>
            <w:r>
              <w:rPr>
                <w:sz w:val="18"/>
                <w:szCs w:val="18"/>
              </w:rPr>
              <w:t>0</w:t>
            </w:r>
          </w:p>
        </w:tc>
        <w:tc>
          <w:tcPr>
            <w:tcW w:w="2922" w:type="dxa"/>
            <w:tcBorders>
              <w:top w:val="single" w:sz="2" w:space="0" w:color="000000"/>
              <w:left w:val="single" w:sz="2" w:space="0" w:color="000000"/>
              <w:bottom w:val="single" w:sz="2" w:space="0" w:color="000000"/>
              <w:right w:val="single" w:sz="12" w:space="0" w:color="000000"/>
            </w:tcBorders>
          </w:tcPr>
          <w:p w14:paraId="5591E24B" w14:textId="77777777" w:rsidR="0028744E" w:rsidRDefault="0028744E" w:rsidP="00A31B73">
            <w:pPr>
              <w:pStyle w:val="TableParagraph"/>
              <w:kinsoku w:val="0"/>
              <w:overflowPunct w:val="0"/>
              <w:spacing w:before="69"/>
              <w:ind w:left="1014" w:right="977"/>
              <w:jc w:val="center"/>
              <w:rPr>
                <w:sz w:val="18"/>
                <w:szCs w:val="18"/>
              </w:rPr>
            </w:pPr>
            <w:r>
              <w:rPr>
                <w:sz w:val="18"/>
                <w:szCs w:val="18"/>
              </w:rPr>
              <w:t>CBW80</w:t>
            </w:r>
          </w:p>
        </w:tc>
      </w:tr>
      <w:tr w:rsidR="0028744E" w14:paraId="6E5F4F9A" w14:textId="77777777" w:rsidTr="00A31B73">
        <w:trPr>
          <w:trHeight w:val="355"/>
        </w:trPr>
        <w:tc>
          <w:tcPr>
            <w:tcW w:w="2427" w:type="dxa"/>
            <w:tcBorders>
              <w:top w:val="single" w:sz="2" w:space="0" w:color="000000"/>
              <w:left w:val="single" w:sz="12" w:space="0" w:color="000000"/>
              <w:bottom w:val="single" w:sz="2" w:space="0" w:color="000000"/>
              <w:right w:val="single" w:sz="2" w:space="0" w:color="000000"/>
            </w:tcBorders>
          </w:tcPr>
          <w:p w14:paraId="068DD6F4" w14:textId="77777777" w:rsidR="0028744E" w:rsidRDefault="0028744E" w:rsidP="00A31B73">
            <w:pPr>
              <w:pStyle w:val="TableParagraph"/>
              <w:kinsoku w:val="0"/>
              <w:overflowPunct w:val="0"/>
              <w:spacing w:before="69"/>
              <w:ind w:right="1151"/>
              <w:jc w:val="right"/>
              <w:rPr>
                <w:sz w:val="18"/>
                <w:szCs w:val="18"/>
              </w:rPr>
            </w:pPr>
            <w:r>
              <w:rPr>
                <w:sz w:val="18"/>
                <w:szCs w:val="18"/>
              </w:rPr>
              <w:t>3</w:t>
            </w:r>
          </w:p>
        </w:tc>
        <w:tc>
          <w:tcPr>
            <w:tcW w:w="2567" w:type="dxa"/>
            <w:tcBorders>
              <w:top w:val="single" w:sz="2" w:space="0" w:color="000000"/>
              <w:left w:val="single" w:sz="2" w:space="0" w:color="000000"/>
              <w:bottom w:val="single" w:sz="2" w:space="0" w:color="000000"/>
              <w:right w:val="single" w:sz="2" w:space="0" w:color="000000"/>
            </w:tcBorders>
          </w:tcPr>
          <w:p w14:paraId="0A7C098A" w14:textId="77777777" w:rsidR="0028744E" w:rsidRDefault="0028744E" w:rsidP="00A31B73">
            <w:pPr>
              <w:pStyle w:val="TableParagraph"/>
              <w:kinsoku w:val="0"/>
              <w:overflowPunct w:val="0"/>
              <w:spacing w:before="69"/>
              <w:ind w:left="25"/>
              <w:jc w:val="center"/>
              <w:rPr>
                <w:sz w:val="18"/>
                <w:szCs w:val="18"/>
              </w:rPr>
            </w:pPr>
            <w:r>
              <w:rPr>
                <w:sz w:val="18"/>
                <w:szCs w:val="18"/>
              </w:rPr>
              <w:t>0</w:t>
            </w:r>
          </w:p>
        </w:tc>
        <w:tc>
          <w:tcPr>
            <w:tcW w:w="2922" w:type="dxa"/>
            <w:tcBorders>
              <w:top w:val="single" w:sz="2" w:space="0" w:color="000000"/>
              <w:left w:val="single" w:sz="2" w:space="0" w:color="000000"/>
              <w:bottom w:val="single" w:sz="2" w:space="0" w:color="000000"/>
              <w:right w:val="single" w:sz="12" w:space="0" w:color="000000"/>
            </w:tcBorders>
          </w:tcPr>
          <w:p w14:paraId="53869DC4" w14:textId="77777777" w:rsidR="0028744E" w:rsidRDefault="0028744E" w:rsidP="00A31B73">
            <w:pPr>
              <w:pStyle w:val="TableParagraph"/>
              <w:kinsoku w:val="0"/>
              <w:overflowPunct w:val="0"/>
              <w:spacing w:before="69"/>
              <w:ind w:left="1014" w:right="978"/>
              <w:jc w:val="center"/>
              <w:rPr>
                <w:sz w:val="18"/>
                <w:szCs w:val="18"/>
              </w:rPr>
            </w:pPr>
            <w:r>
              <w:rPr>
                <w:sz w:val="18"/>
                <w:szCs w:val="18"/>
              </w:rPr>
              <w:t>CBW160</w:t>
            </w:r>
          </w:p>
        </w:tc>
      </w:tr>
      <w:tr w:rsidR="0028744E" w14:paraId="7C8A565B" w14:textId="77777777" w:rsidTr="00A31B73">
        <w:trPr>
          <w:trHeight w:val="343"/>
        </w:trPr>
        <w:tc>
          <w:tcPr>
            <w:tcW w:w="2427" w:type="dxa"/>
            <w:tcBorders>
              <w:top w:val="single" w:sz="2" w:space="0" w:color="000000"/>
              <w:left w:val="single" w:sz="12" w:space="0" w:color="000000"/>
              <w:bottom w:val="single" w:sz="12" w:space="0" w:color="000000"/>
              <w:right w:val="single" w:sz="2" w:space="0" w:color="000000"/>
            </w:tcBorders>
          </w:tcPr>
          <w:p w14:paraId="597DBA42" w14:textId="77777777" w:rsidR="0028744E" w:rsidRDefault="0028744E" w:rsidP="00A31B73">
            <w:pPr>
              <w:pStyle w:val="TableParagraph"/>
              <w:kinsoku w:val="0"/>
              <w:overflowPunct w:val="0"/>
              <w:spacing w:before="69"/>
              <w:ind w:right="1151"/>
              <w:jc w:val="right"/>
              <w:rPr>
                <w:sz w:val="18"/>
                <w:szCs w:val="18"/>
              </w:rPr>
            </w:pPr>
            <w:r>
              <w:rPr>
                <w:sz w:val="18"/>
                <w:szCs w:val="18"/>
              </w:rPr>
              <w:t>3</w:t>
            </w:r>
          </w:p>
        </w:tc>
        <w:tc>
          <w:tcPr>
            <w:tcW w:w="2567" w:type="dxa"/>
            <w:tcBorders>
              <w:top w:val="single" w:sz="2" w:space="0" w:color="000000"/>
              <w:left w:val="single" w:sz="2" w:space="0" w:color="000000"/>
              <w:bottom w:val="single" w:sz="12" w:space="0" w:color="000000"/>
              <w:right w:val="single" w:sz="2" w:space="0" w:color="000000"/>
            </w:tcBorders>
          </w:tcPr>
          <w:p w14:paraId="475F64CC" w14:textId="77777777" w:rsidR="0028744E" w:rsidRDefault="0028744E" w:rsidP="00A31B73">
            <w:pPr>
              <w:pStyle w:val="TableParagraph"/>
              <w:kinsoku w:val="0"/>
              <w:overflowPunct w:val="0"/>
              <w:spacing w:before="69"/>
              <w:ind w:left="980" w:right="956"/>
              <w:jc w:val="center"/>
              <w:rPr>
                <w:sz w:val="18"/>
                <w:szCs w:val="18"/>
              </w:rPr>
            </w:pPr>
            <w:r>
              <w:rPr>
                <w:sz w:val="18"/>
                <w:szCs w:val="18"/>
              </w:rPr>
              <w:t>1</w:t>
            </w:r>
            <w:r>
              <w:rPr>
                <w:spacing w:val="-3"/>
                <w:sz w:val="18"/>
                <w:szCs w:val="18"/>
              </w:rPr>
              <w:t xml:space="preserve"> </w:t>
            </w:r>
            <w:r>
              <w:rPr>
                <w:sz w:val="18"/>
                <w:szCs w:val="18"/>
              </w:rPr>
              <w:t>to</w:t>
            </w:r>
            <w:r>
              <w:rPr>
                <w:spacing w:val="-2"/>
                <w:sz w:val="18"/>
                <w:szCs w:val="18"/>
              </w:rPr>
              <w:t xml:space="preserve"> </w:t>
            </w:r>
            <w:r>
              <w:rPr>
                <w:sz w:val="18"/>
                <w:szCs w:val="18"/>
              </w:rPr>
              <w:t>200</w:t>
            </w:r>
          </w:p>
        </w:tc>
        <w:tc>
          <w:tcPr>
            <w:tcW w:w="2922" w:type="dxa"/>
            <w:tcBorders>
              <w:top w:val="single" w:sz="2" w:space="0" w:color="000000"/>
              <w:left w:val="single" w:sz="2" w:space="0" w:color="000000"/>
              <w:bottom w:val="single" w:sz="12" w:space="0" w:color="000000"/>
              <w:right w:val="single" w:sz="12" w:space="0" w:color="000000"/>
            </w:tcBorders>
          </w:tcPr>
          <w:p w14:paraId="31AAB263" w14:textId="77777777" w:rsidR="0028744E" w:rsidRDefault="0028744E" w:rsidP="00A31B73">
            <w:pPr>
              <w:pStyle w:val="TableParagraph"/>
              <w:kinsoku w:val="0"/>
              <w:overflowPunct w:val="0"/>
              <w:spacing w:before="69"/>
              <w:ind w:left="1014" w:right="978"/>
              <w:jc w:val="center"/>
              <w:rPr>
                <w:sz w:val="18"/>
                <w:szCs w:val="18"/>
              </w:rPr>
            </w:pPr>
            <w:r>
              <w:rPr>
                <w:sz w:val="18"/>
                <w:szCs w:val="18"/>
              </w:rPr>
              <w:t>CBW80+80</w:t>
            </w:r>
          </w:p>
        </w:tc>
      </w:tr>
    </w:tbl>
    <w:p w14:paraId="621FCB74" w14:textId="77777777" w:rsidR="0028744E" w:rsidRDefault="0028744E" w:rsidP="0028744E">
      <w:pPr>
        <w:pStyle w:val="af4"/>
        <w:kinsoku w:val="0"/>
        <w:overflowPunct w:val="0"/>
        <w:rPr>
          <w:rFonts w:ascii="Arial" w:hAnsi="Arial" w:cs="Arial"/>
          <w:b/>
          <w:bCs/>
          <w:szCs w:val="22"/>
        </w:rPr>
      </w:pPr>
    </w:p>
    <w:p w14:paraId="78CD1EA4" w14:textId="77777777" w:rsidR="0028744E" w:rsidRDefault="0028744E" w:rsidP="0028744E">
      <w:pPr>
        <w:pStyle w:val="af4"/>
        <w:kinsoku w:val="0"/>
        <w:overflowPunct w:val="0"/>
        <w:spacing w:before="156"/>
        <w:ind w:left="296" w:right="317"/>
        <w:jc w:val="center"/>
        <w:rPr>
          <w:rFonts w:ascii="Arial" w:hAnsi="Arial" w:cs="Arial"/>
          <w:b/>
          <w:bCs/>
        </w:rPr>
      </w:pPr>
      <w:bookmarkStart w:id="136" w:name="_bookmark5"/>
      <w:bookmarkEnd w:id="136"/>
      <w:r>
        <w:rPr>
          <w:rFonts w:ascii="Arial" w:hAnsi="Arial" w:cs="Arial"/>
          <w:b/>
          <w:bCs/>
        </w:rPr>
        <w:t>Table</w:t>
      </w:r>
      <w:r>
        <w:rPr>
          <w:rFonts w:ascii="Arial" w:hAnsi="Arial" w:cs="Arial"/>
          <w:b/>
          <w:bCs/>
          <w:spacing w:val="-3"/>
        </w:rPr>
        <w:t xml:space="preserve"> </w:t>
      </w:r>
      <w:r>
        <w:rPr>
          <w:rFonts w:ascii="Arial" w:hAnsi="Arial" w:cs="Arial"/>
          <w:b/>
          <w:bCs/>
        </w:rPr>
        <w:t>17-9a—RXVECTOR</w:t>
      </w:r>
      <w:r>
        <w:rPr>
          <w:rFonts w:ascii="Arial" w:hAnsi="Arial" w:cs="Arial"/>
          <w:b/>
          <w:bCs/>
          <w:spacing w:val="-4"/>
        </w:rPr>
        <w:t xml:space="preserve"> </w:t>
      </w:r>
      <w:r>
        <w:rPr>
          <w:rFonts w:ascii="Arial" w:hAnsi="Arial" w:cs="Arial"/>
          <w:b/>
          <w:bCs/>
        </w:rPr>
        <w:t>parameter</w:t>
      </w:r>
      <w:r>
        <w:rPr>
          <w:rFonts w:ascii="Arial" w:hAnsi="Arial" w:cs="Arial"/>
          <w:b/>
          <w:bCs/>
          <w:spacing w:val="-4"/>
        </w:rPr>
        <w:t xml:space="preserve"> </w:t>
      </w:r>
      <w:r>
        <w:rPr>
          <w:rFonts w:ascii="Arial" w:hAnsi="Arial" w:cs="Arial"/>
          <w:b/>
          <w:bCs/>
        </w:rPr>
        <w:t>CH_BANDWIDTH_IN_NON_HT</w:t>
      </w:r>
      <w:r>
        <w:rPr>
          <w:rFonts w:ascii="Arial" w:hAnsi="Arial" w:cs="Arial"/>
          <w:b/>
          <w:bCs/>
          <w:spacing w:val="-4"/>
        </w:rPr>
        <w:t xml:space="preserve"> </w:t>
      </w:r>
      <w:r>
        <w:rPr>
          <w:rFonts w:ascii="Arial" w:hAnsi="Arial" w:cs="Arial"/>
          <w:b/>
          <w:bCs/>
        </w:rPr>
        <w:t>values</w:t>
      </w:r>
      <w:r>
        <w:rPr>
          <w:rFonts w:ascii="Arial" w:hAnsi="Arial" w:cs="Arial"/>
          <w:b/>
          <w:bCs/>
          <w:spacing w:val="-4"/>
        </w:rPr>
        <w:t xml:space="preserve"> </w:t>
      </w:r>
      <w:r>
        <w:rPr>
          <w:rFonts w:ascii="Arial" w:hAnsi="Arial" w:cs="Arial"/>
          <w:b/>
          <w:bCs/>
        </w:rPr>
        <w:t>for</w:t>
      </w:r>
      <w:r>
        <w:rPr>
          <w:rFonts w:ascii="Arial" w:hAnsi="Arial" w:cs="Arial"/>
          <w:b/>
          <w:bCs/>
          <w:spacing w:val="-4"/>
        </w:rPr>
        <w:t xml:space="preserve"> </w:t>
      </w:r>
      <w:r>
        <w:rPr>
          <w:rFonts w:ascii="Arial" w:hAnsi="Arial" w:cs="Arial"/>
          <w:b/>
          <w:bCs/>
        </w:rPr>
        <w:t>an</w:t>
      </w:r>
      <w:r>
        <w:rPr>
          <w:rFonts w:ascii="Arial" w:hAnsi="Arial" w:cs="Arial"/>
          <w:b/>
          <w:bCs/>
          <w:spacing w:val="-4"/>
        </w:rPr>
        <w:t xml:space="preserve"> </w:t>
      </w:r>
      <w:r>
        <w:rPr>
          <w:rFonts w:ascii="Arial" w:hAnsi="Arial" w:cs="Arial"/>
          <w:b/>
          <w:bCs/>
        </w:rPr>
        <w:t>EHT</w:t>
      </w:r>
      <w:r>
        <w:rPr>
          <w:rFonts w:ascii="Arial" w:hAnsi="Arial" w:cs="Arial"/>
          <w:b/>
          <w:bCs/>
          <w:spacing w:val="-4"/>
        </w:rPr>
        <w:t xml:space="preserve"> </w:t>
      </w:r>
      <w:r>
        <w:rPr>
          <w:rFonts w:ascii="Arial" w:hAnsi="Arial" w:cs="Arial"/>
          <w:b/>
          <w:bCs/>
        </w:rPr>
        <w:t>STA</w:t>
      </w:r>
    </w:p>
    <w:p w14:paraId="701D834B" w14:textId="77777777" w:rsidR="0028744E" w:rsidRDefault="0028744E" w:rsidP="0028744E">
      <w:pPr>
        <w:pStyle w:val="af4"/>
        <w:kinsoku w:val="0"/>
        <w:overflowPunct w:val="0"/>
        <w:spacing w:before="11"/>
        <w:rPr>
          <w:rFonts w:ascii="Arial" w:hAnsi="Arial" w:cs="Arial"/>
          <w:b/>
          <w:bCs/>
          <w:sz w:val="21"/>
          <w:szCs w:val="21"/>
        </w:rPr>
      </w:pPr>
    </w:p>
    <w:tbl>
      <w:tblPr>
        <w:tblW w:w="0" w:type="auto"/>
        <w:tblInd w:w="710" w:type="dxa"/>
        <w:tblLayout w:type="fixed"/>
        <w:tblCellMar>
          <w:left w:w="0" w:type="dxa"/>
          <w:right w:w="0" w:type="dxa"/>
        </w:tblCellMar>
        <w:tblLook w:val="0000" w:firstRow="0" w:lastRow="0" w:firstColumn="0" w:lastColumn="0" w:noHBand="0" w:noVBand="0"/>
      </w:tblPr>
      <w:tblGrid>
        <w:gridCol w:w="2427"/>
        <w:gridCol w:w="2428"/>
        <w:gridCol w:w="2922"/>
      </w:tblGrid>
      <w:tr w:rsidR="0028744E" w14:paraId="5D471D93" w14:textId="77777777" w:rsidTr="00A31B73">
        <w:trPr>
          <w:trHeight w:val="288"/>
        </w:trPr>
        <w:tc>
          <w:tcPr>
            <w:tcW w:w="2427" w:type="dxa"/>
            <w:tcBorders>
              <w:top w:val="single" w:sz="12" w:space="0" w:color="000000"/>
              <w:left w:val="single" w:sz="12" w:space="0" w:color="000000"/>
              <w:bottom w:val="none" w:sz="6" w:space="0" w:color="auto"/>
              <w:right w:val="single" w:sz="2" w:space="0" w:color="000000"/>
            </w:tcBorders>
          </w:tcPr>
          <w:p w14:paraId="3742CF0E" w14:textId="77777777" w:rsidR="0028744E" w:rsidRDefault="0028744E" w:rsidP="00A31B73">
            <w:pPr>
              <w:pStyle w:val="TableParagraph"/>
              <w:kinsoku w:val="0"/>
              <w:overflowPunct w:val="0"/>
              <w:spacing w:before="96" w:line="173" w:lineRule="exact"/>
              <w:ind w:left="110" w:right="98"/>
              <w:jc w:val="center"/>
              <w:rPr>
                <w:b/>
                <w:bCs/>
                <w:sz w:val="18"/>
                <w:szCs w:val="18"/>
              </w:rPr>
            </w:pPr>
            <w:r>
              <w:rPr>
                <w:b/>
                <w:bCs/>
                <w:sz w:val="18"/>
                <w:szCs w:val="18"/>
              </w:rPr>
              <w:t>Bits</w:t>
            </w:r>
            <w:r>
              <w:rPr>
                <w:b/>
                <w:bCs/>
                <w:spacing w:val="-2"/>
                <w:sz w:val="18"/>
                <w:szCs w:val="18"/>
              </w:rPr>
              <w:t xml:space="preserve"> </w:t>
            </w:r>
            <w:r>
              <w:rPr>
                <w:b/>
                <w:bCs/>
                <w:sz w:val="18"/>
                <w:szCs w:val="18"/>
              </w:rPr>
              <w:t>0</w:t>
            </w:r>
            <w:r>
              <w:rPr>
                <w:b/>
                <w:bCs/>
                <w:spacing w:val="-2"/>
                <w:sz w:val="18"/>
                <w:szCs w:val="18"/>
              </w:rPr>
              <w:t xml:space="preserve"> </w:t>
            </w:r>
            <w:r>
              <w:rPr>
                <w:b/>
                <w:bCs/>
                <w:sz w:val="18"/>
                <w:szCs w:val="18"/>
              </w:rPr>
              <w:t>and</w:t>
            </w:r>
            <w:r>
              <w:rPr>
                <w:b/>
                <w:bCs/>
                <w:spacing w:val="-1"/>
                <w:sz w:val="18"/>
                <w:szCs w:val="18"/>
              </w:rPr>
              <w:t xml:space="preserve"> </w:t>
            </w:r>
            <w:r>
              <w:rPr>
                <w:b/>
                <w:bCs/>
                <w:sz w:val="18"/>
                <w:szCs w:val="18"/>
              </w:rPr>
              <w:t>1</w:t>
            </w:r>
            <w:r>
              <w:rPr>
                <w:b/>
                <w:bCs/>
                <w:spacing w:val="-3"/>
                <w:sz w:val="18"/>
                <w:szCs w:val="18"/>
              </w:rPr>
              <w:t xml:space="preserve"> </w:t>
            </w:r>
            <w:r>
              <w:rPr>
                <w:b/>
                <w:bCs/>
                <w:sz w:val="18"/>
                <w:szCs w:val="18"/>
              </w:rPr>
              <w:t>of</w:t>
            </w:r>
          </w:p>
        </w:tc>
        <w:tc>
          <w:tcPr>
            <w:tcW w:w="2428" w:type="dxa"/>
            <w:vMerge w:val="restart"/>
            <w:tcBorders>
              <w:top w:val="single" w:sz="12" w:space="0" w:color="000000"/>
              <w:left w:val="single" w:sz="2" w:space="0" w:color="000000"/>
              <w:bottom w:val="single" w:sz="12" w:space="0" w:color="000000"/>
              <w:right w:val="single" w:sz="2" w:space="0" w:color="000000"/>
            </w:tcBorders>
          </w:tcPr>
          <w:p w14:paraId="190E1AD7" w14:textId="77777777" w:rsidR="0028744E" w:rsidRDefault="0028744E" w:rsidP="00A31B73">
            <w:pPr>
              <w:pStyle w:val="TableParagraph"/>
              <w:kinsoku w:val="0"/>
              <w:overflowPunct w:val="0"/>
              <w:spacing w:before="7"/>
              <w:rPr>
                <w:rFonts w:ascii="Arial" w:hAnsi="Arial" w:cs="Arial"/>
                <w:b/>
                <w:bCs/>
                <w:sz w:val="17"/>
                <w:szCs w:val="17"/>
              </w:rPr>
            </w:pPr>
          </w:p>
          <w:p w14:paraId="4D2859E9" w14:textId="77777777" w:rsidR="0028744E" w:rsidRDefault="0028744E" w:rsidP="00A31B73">
            <w:pPr>
              <w:pStyle w:val="TableParagraph"/>
              <w:kinsoku w:val="0"/>
              <w:overflowPunct w:val="0"/>
              <w:spacing w:before="1" w:line="230" w:lineRule="auto"/>
              <w:ind w:left="145" w:right="120" w:firstLine="1"/>
              <w:jc w:val="center"/>
              <w:rPr>
                <w:b/>
                <w:bCs/>
                <w:spacing w:val="-1"/>
                <w:sz w:val="18"/>
                <w:szCs w:val="18"/>
              </w:rPr>
            </w:pPr>
            <w:proofErr w:type="spellStart"/>
            <w:r>
              <w:rPr>
                <w:b/>
                <w:bCs/>
                <w:sz w:val="18"/>
                <w:szCs w:val="18"/>
              </w:rPr>
              <w:t>Bit</w:t>
            </w:r>
            <w:proofErr w:type="spellEnd"/>
            <w:r>
              <w:rPr>
                <w:b/>
                <w:bCs/>
                <w:sz w:val="18"/>
                <w:szCs w:val="18"/>
              </w:rPr>
              <w:t xml:space="preserve"> 2 of</w:t>
            </w:r>
            <w:r>
              <w:rPr>
                <w:b/>
                <w:bCs/>
                <w:spacing w:val="1"/>
                <w:sz w:val="18"/>
                <w:szCs w:val="18"/>
              </w:rPr>
              <w:t xml:space="preserve"> </w:t>
            </w:r>
            <w:r>
              <w:rPr>
                <w:b/>
                <w:bCs/>
                <w:spacing w:val="-1"/>
                <w:sz w:val="18"/>
                <w:szCs w:val="18"/>
              </w:rPr>
              <w:t>CH_BANDWIDTH_IN_NO</w:t>
            </w:r>
          </w:p>
          <w:p w14:paraId="200E1524" w14:textId="77777777" w:rsidR="0028744E" w:rsidRDefault="0028744E" w:rsidP="00A31B73">
            <w:pPr>
              <w:pStyle w:val="TableParagraph"/>
              <w:kinsoku w:val="0"/>
              <w:overflowPunct w:val="0"/>
              <w:spacing w:line="232" w:lineRule="auto"/>
              <w:ind w:left="222" w:right="196"/>
              <w:jc w:val="center"/>
              <w:rPr>
                <w:b/>
                <w:bCs/>
                <w:sz w:val="18"/>
                <w:szCs w:val="18"/>
              </w:rPr>
            </w:pPr>
            <w:r>
              <w:rPr>
                <w:b/>
                <w:bCs/>
                <w:spacing w:val="-1"/>
                <w:sz w:val="18"/>
                <w:szCs w:val="18"/>
              </w:rPr>
              <w:t xml:space="preserve">N_HT_INDICATOR </w:t>
            </w:r>
            <w:r>
              <w:rPr>
                <w:b/>
                <w:bCs/>
                <w:sz w:val="18"/>
                <w:szCs w:val="18"/>
              </w:rPr>
              <w:t>field</w:t>
            </w:r>
            <w:r>
              <w:rPr>
                <w:b/>
                <w:bCs/>
                <w:spacing w:val="-42"/>
                <w:sz w:val="18"/>
                <w:szCs w:val="18"/>
              </w:rPr>
              <w:t xml:space="preserve"> </w:t>
            </w:r>
            <w:r>
              <w:rPr>
                <w:b/>
                <w:bCs/>
                <w:sz w:val="18"/>
                <w:szCs w:val="18"/>
              </w:rPr>
              <w:t>(B7</w:t>
            </w:r>
            <w:r>
              <w:rPr>
                <w:b/>
                <w:bCs/>
                <w:spacing w:val="-3"/>
                <w:sz w:val="18"/>
                <w:szCs w:val="18"/>
              </w:rPr>
              <w:t xml:space="preserve"> </w:t>
            </w:r>
            <w:r>
              <w:rPr>
                <w:b/>
                <w:bCs/>
                <w:sz w:val="18"/>
                <w:szCs w:val="18"/>
              </w:rPr>
              <w:t>in</w:t>
            </w:r>
            <w:r>
              <w:rPr>
                <w:b/>
                <w:bCs/>
                <w:spacing w:val="-2"/>
                <w:sz w:val="18"/>
                <w:szCs w:val="18"/>
              </w:rPr>
              <w:t xml:space="preserve"> </w:t>
            </w:r>
            <w:r>
              <w:rPr>
                <w:b/>
                <w:bCs/>
                <w:sz w:val="18"/>
                <w:szCs w:val="18"/>
              </w:rPr>
              <w:t>SERVICE</w:t>
            </w:r>
            <w:r>
              <w:rPr>
                <w:b/>
                <w:bCs/>
                <w:spacing w:val="-2"/>
                <w:sz w:val="18"/>
                <w:szCs w:val="18"/>
              </w:rPr>
              <w:t xml:space="preserve"> </w:t>
            </w:r>
            <w:r>
              <w:rPr>
                <w:b/>
                <w:bCs/>
                <w:sz w:val="18"/>
                <w:szCs w:val="18"/>
              </w:rPr>
              <w:t>field)</w:t>
            </w:r>
          </w:p>
        </w:tc>
        <w:tc>
          <w:tcPr>
            <w:tcW w:w="2922" w:type="dxa"/>
            <w:tcBorders>
              <w:top w:val="single" w:sz="12" w:space="0" w:color="000000"/>
              <w:left w:val="single" w:sz="2" w:space="0" w:color="000000"/>
              <w:bottom w:val="none" w:sz="6" w:space="0" w:color="auto"/>
              <w:right w:val="single" w:sz="12" w:space="0" w:color="000000"/>
            </w:tcBorders>
          </w:tcPr>
          <w:p w14:paraId="574DC338" w14:textId="77777777" w:rsidR="0028744E" w:rsidRDefault="0028744E" w:rsidP="00A31B73">
            <w:pPr>
              <w:pStyle w:val="TableParagraph"/>
              <w:kinsoku w:val="0"/>
              <w:overflowPunct w:val="0"/>
              <w:rPr>
                <w:sz w:val="18"/>
                <w:szCs w:val="18"/>
              </w:rPr>
            </w:pPr>
          </w:p>
        </w:tc>
      </w:tr>
      <w:tr w:rsidR="0028744E" w14:paraId="6D685B09" w14:textId="77777777" w:rsidTr="00A31B73">
        <w:trPr>
          <w:trHeight w:val="569"/>
        </w:trPr>
        <w:tc>
          <w:tcPr>
            <w:tcW w:w="2427" w:type="dxa"/>
            <w:tcBorders>
              <w:top w:val="none" w:sz="6" w:space="0" w:color="auto"/>
              <w:left w:val="single" w:sz="12" w:space="0" w:color="000000"/>
              <w:bottom w:val="none" w:sz="6" w:space="0" w:color="auto"/>
              <w:right w:val="single" w:sz="2" w:space="0" w:color="000000"/>
            </w:tcBorders>
          </w:tcPr>
          <w:p w14:paraId="0C466F44" w14:textId="77777777" w:rsidR="0028744E" w:rsidRDefault="0028744E" w:rsidP="00A31B73">
            <w:pPr>
              <w:pStyle w:val="TableParagraph"/>
              <w:kinsoku w:val="0"/>
              <w:overflowPunct w:val="0"/>
              <w:spacing w:line="182" w:lineRule="exact"/>
              <w:ind w:left="132"/>
              <w:rPr>
                <w:b/>
                <w:bCs/>
                <w:sz w:val="18"/>
                <w:szCs w:val="18"/>
              </w:rPr>
            </w:pPr>
            <w:r>
              <w:rPr>
                <w:b/>
                <w:bCs/>
                <w:sz w:val="18"/>
                <w:szCs w:val="18"/>
              </w:rPr>
              <w:t>CH_BANDWIDTH_IN_NO</w:t>
            </w:r>
          </w:p>
          <w:p w14:paraId="05273589" w14:textId="77777777" w:rsidR="0028744E" w:rsidRDefault="0028744E" w:rsidP="00A31B73">
            <w:pPr>
              <w:pStyle w:val="TableParagraph"/>
              <w:kinsoku w:val="0"/>
              <w:overflowPunct w:val="0"/>
              <w:spacing w:line="200" w:lineRule="exact"/>
              <w:ind w:left="174" w:right="66" w:firstLine="34"/>
              <w:rPr>
                <w:b/>
                <w:bCs/>
                <w:sz w:val="18"/>
                <w:szCs w:val="18"/>
              </w:rPr>
            </w:pPr>
            <w:r>
              <w:rPr>
                <w:b/>
                <w:bCs/>
                <w:sz w:val="18"/>
                <w:szCs w:val="18"/>
              </w:rPr>
              <w:t>N_HT_INDICATOR field</w:t>
            </w:r>
            <w:r>
              <w:rPr>
                <w:b/>
                <w:bCs/>
                <w:spacing w:val="-42"/>
                <w:sz w:val="18"/>
                <w:szCs w:val="18"/>
              </w:rPr>
              <w:t xml:space="preserve"> </w:t>
            </w:r>
            <w:r>
              <w:rPr>
                <w:b/>
                <w:bCs/>
                <w:sz w:val="18"/>
                <w:szCs w:val="18"/>
              </w:rPr>
              <w:t>of</w:t>
            </w:r>
            <w:r>
              <w:rPr>
                <w:b/>
                <w:bCs/>
                <w:spacing w:val="-5"/>
                <w:sz w:val="18"/>
                <w:szCs w:val="18"/>
              </w:rPr>
              <w:t xml:space="preserve"> </w:t>
            </w:r>
            <w:r>
              <w:rPr>
                <w:b/>
                <w:bCs/>
                <w:sz w:val="18"/>
                <w:szCs w:val="18"/>
              </w:rPr>
              <w:t>first</w:t>
            </w:r>
            <w:r>
              <w:rPr>
                <w:b/>
                <w:bCs/>
                <w:spacing w:val="-3"/>
                <w:sz w:val="18"/>
                <w:szCs w:val="18"/>
              </w:rPr>
              <w:t xml:space="preserve"> </w:t>
            </w:r>
            <w:r>
              <w:rPr>
                <w:b/>
                <w:bCs/>
                <w:sz w:val="18"/>
                <w:szCs w:val="18"/>
              </w:rPr>
              <w:t>7</w:t>
            </w:r>
            <w:r>
              <w:rPr>
                <w:b/>
                <w:bCs/>
                <w:spacing w:val="-5"/>
                <w:sz w:val="18"/>
                <w:szCs w:val="18"/>
              </w:rPr>
              <w:t xml:space="preserve"> </w:t>
            </w:r>
            <w:r>
              <w:rPr>
                <w:b/>
                <w:bCs/>
                <w:sz w:val="18"/>
                <w:szCs w:val="18"/>
              </w:rPr>
              <w:t>bits</w:t>
            </w:r>
            <w:r>
              <w:rPr>
                <w:b/>
                <w:bCs/>
                <w:spacing w:val="-3"/>
                <w:sz w:val="18"/>
                <w:szCs w:val="18"/>
              </w:rPr>
              <w:t xml:space="preserve"> </w:t>
            </w:r>
            <w:r>
              <w:rPr>
                <w:b/>
                <w:bCs/>
                <w:sz w:val="18"/>
                <w:szCs w:val="18"/>
              </w:rPr>
              <w:t>of</w:t>
            </w:r>
            <w:r>
              <w:rPr>
                <w:b/>
                <w:bCs/>
                <w:spacing w:val="-5"/>
                <w:sz w:val="18"/>
                <w:szCs w:val="18"/>
              </w:rPr>
              <w:t xml:space="preserve"> </w:t>
            </w:r>
            <w:r>
              <w:rPr>
                <w:b/>
                <w:bCs/>
                <w:sz w:val="18"/>
                <w:szCs w:val="18"/>
              </w:rPr>
              <w:t>scrambling</w:t>
            </w:r>
          </w:p>
        </w:tc>
        <w:tc>
          <w:tcPr>
            <w:tcW w:w="2428" w:type="dxa"/>
            <w:vMerge/>
            <w:tcBorders>
              <w:top w:val="nil"/>
              <w:left w:val="single" w:sz="2" w:space="0" w:color="000000"/>
              <w:bottom w:val="single" w:sz="12" w:space="0" w:color="000000"/>
              <w:right w:val="single" w:sz="2" w:space="0" w:color="000000"/>
            </w:tcBorders>
          </w:tcPr>
          <w:p w14:paraId="4C3D743A" w14:textId="77777777" w:rsidR="0028744E" w:rsidRDefault="0028744E" w:rsidP="00A31B73">
            <w:pPr>
              <w:pStyle w:val="af4"/>
              <w:kinsoku w:val="0"/>
              <w:overflowPunct w:val="0"/>
              <w:spacing w:before="11"/>
              <w:rPr>
                <w:rFonts w:ascii="Arial" w:hAnsi="Arial" w:cs="Arial"/>
                <w:b/>
                <w:bCs/>
                <w:sz w:val="2"/>
                <w:szCs w:val="2"/>
              </w:rPr>
            </w:pPr>
          </w:p>
        </w:tc>
        <w:tc>
          <w:tcPr>
            <w:tcW w:w="2922" w:type="dxa"/>
            <w:tcBorders>
              <w:top w:val="none" w:sz="6" w:space="0" w:color="auto"/>
              <w:left w:val="single" w:sz="2" w:space="0" w:color="000000"/>
              <w:bottom w:val="none" w:sz="6" w:space="0" w:color="auto"/>
              <w:right w:val="single" w:sz="12" w:space="0" w:color="000000"/>
            </w:tcBorders>
          </w:tcPr>
          <w:p w14:paraId="6CA0BC65" w14:textId="77777777" w:rsidR="0028744E" w:rsidRDefault="0028744E" w:rsidP="00A31B73">
            <w:pPr>
              <w:pStyle w:val="TableParagraph"/>
              <w:kinsoku w:val="0"/>
              <w:overflowPunct w:val="0"/>
              <w:spacing w:before="82" w:line="232" w:lineRule="auto"/>
              <w:ind w:left="152" w:firstLine="376"/>
              <w:rPr>
                <w:b/>
                <w:bCs/>
                <w:spacing w:val="-1"/>
                <w:sz w:val="18"/>
                <w:szCs w:val="18"/>
              </w:rPr>
            </w:pPr>
            <w:r>
              <w:rPr>
                <w:b/>
                <w:bCs/>
                <w:sz w:val="18"/>
                <w:szCs w:val="18"/>
              </w:rPr>
              <w:t>RXVECTOR parameter</w:t>
            </w:r>
            <w:r>
              <w:rPr>
                <w:b/>
                <w:bCs/>
                <w:spacing w:val="1"/>
                <w:sz w:val="18"/>
                <w:szCs w:val="18"/>
              </w:rPr>
              <w:t xml:space="preserve"> </w:t>
            </w:r>
            <w:r>
              <w:rPr>
                <w:b/>
                <w:bCs/>
                <w:spacing w:val="-1"/>
                <w:sz w:val="18"/>
                <w:szCs w:val="18"/>
              </w:rPr>
              <w:t>CH_BANDWIDTH_IN_NON_HT</w:t>
            </w:r>
          </w:p>
        </w:tc>
      </w:tr>
      <w:tr w:rsidR="0028744E" w14:paraId="56B5142B" w14:textId="77777777" w:rsidTr="00A31B73">
        <w:trPr>
          <w:trHeight w:val="279"/>
        </w:trPr>
        <w:tc>
          <w:tcPr>
            <w:tcW w:w="2427" w:type="dxa"/>
            <w:tcBorders>
              <w:top w:val="none" w:sz="6" w:space="0" w:color="auto"/>
              <w:left w:val="single" w:sz="12" w:space="0" w:color="000000"/>
              <w:bottom w:val="single" w:sz="12" w:space="0" w:color="000000"/>
              <w:right w:val="single" w:sz="2" w:space="0" w:color="000000"/>
            </w:tcBorders>
          </w:tcPr>
          <w:p w14:paraId="57795B49" w14:textId="77777777" w:rsidR="0028744E" w:rsidRDefault="0028744E" w:rsidP="00A31B73">
            <w:pPr>
              <w:pStyle w:val="TableParagraph"/>
              <w:kinsoku w:val="0"/>
              <w:overflowPunct w:val="0"/>
              <w:spacing w:line="173" w:lineRule="exact"/>
              <w:ind w:left="109" w:right="98"/>
              <w:jc w:val="center"/>
              <w:rPr>
                <w:b/>
                <w:bCs/>
                <w:sz w:val="18"/>
                <w:szCs w:val="18"/>
              </w:rPr>
            </w:pPr>
            <w:r>
              <w:rPr>
                <w:b/>
                <w:bCs/>
                <w:sz w:val="18"/>
                <w:szCs w:val="18"/>
              </w:rPr>
              <w:t>sequence</w:t>
            </w:r>
          </w:p>
        </w:tc>
        <w:tc>
          <w:tcPr>
            <w:tcW w:w="2428" w:type="dxa"/>
            <w:vMerge/>
            <w:tcBorders>
              <w:top w:val="nil"/>
              <w:left w:val="single" w:sz="2" w:space="0" w:color="000000"/>
              <w:bottom w:val="single" w:sz="12" w:space="0" w:color="000000"/>
              <w:right w:val="single" w:sz="2" w:space="0" w:color="000000"/>
            </w:tcBorders>
          </w:tcPr>
          <w:p w14:paraId="65AFD277" w14:textId="77777777" w:rsidR="0028744E" w:rsidRDefault="0028744E" w:rsidP="00A31B73">
            <w:pPr>
              <w:pStyle w:val="af4"/>
              <w:kinsoku w:val="0"/>
              <w:overflowPunct w:val="0"/>
              <w:spacing w:before="11"/>
              <w:rPr>
                <w:rFonts w:ascii="Arial" w:hAnsi="Arial" w:cs="Arial"/>
                <w:b/>
                <w:bCs/>
                <w:sz w:val="2"/>
                <w:szCs w:val="2"/>
              </w:rPr>
            </w:pPr>
          </w:p>
        </w:tc>
        <w:tc>
          <w:tcPr>
            <w:tcW w:w="2922" w:type="dxa"/>
            <w:tcBorders>
              <w:top w:val="none" w:sz="6" w:space="0" w:color="auto"/>
              <w:left w:val="single" w:sz="2" w:space="0" w:color="000000"/>
              <w:bottom w:val="single" w:sz="12" w:space="0" w:color="000000"/>
              <w:right w:val="single" w:sz="12" w:space="0" w:color="000000"/>
            </w:tcBorders>
          </w:tcPr>
          <w:p w14:paraId="2529FBFE" w14:textId="77777777" w:rsidR="0028744E" w:rsidRDefault="0028744E" w:rsidP="00A31B73">
            <w:pPr>
              <w:pStyle w:val="TableParagraph"/>
              <w:kinsoku w:val="0"/>
              <w:overflowPunct w:val="0"/>
              <w:rPr>
                <w:sz w:val="18"/>
                <w:szCs w:val="18"/>
              </w:rPr>
            </w:pPr>
          </w:p>
        </w:tc>
      </w:tr>
      <w:tr w:rsidR="0028744E" w14:paraId="7BF3D3F6" w14:textId="77777777" w:rsidTr="00A31B73">
        <w:trPr>
          <w:trHeight w:val="341"/>
        </w:trPr>
        <w:tc>
          <w:tcPr>
            <w:tcW w:w="2427" w:type="dxa"/>
            <w:tcBorders>
              <w:top w:val="single" w:sz="12" w:space="0" w:color="000000"/>
              <w:left w:val="single" w:sz="12" w:space="0" w:color="000000"/>
              <w:bottom w:val="single" w:sz="2" w:space="0" w:color="000000"/>
              <w:right w:val="single" w:sz="2" w:space="0" w:color="000000"/>
            </w:tcBorders>
          </w:tcPr>
          <w:p w14:paraId="7BD387BD" w14:textId="77777777" w:rsidR="0028744E" w:rsidRDefault="0028744E" w:rsidP="00A31B73">
            <w:pPr>
              <w:pStyle w:val="TableParagraph"/>
              <w:kinsoku w:val="0"/>
              <w:overflowPunct w:val="0"/>
              <w:spacing w:before="56"/>
              <w:ind w:left="12"/>
              <w:jc w:val="center"/>
              <w:rPr>
                <w:sz w:val="18"/>
                <w:szCs w:val="18"/>
              </w:rPr>
            </w:pPr>
            <w:r>
              <w:rPr>
                <w:sz w:val="18"/>
                <w:szCs w:val="18"/>
              </w:rPr>
              <w:t>0</w:t>
            </w:r>
          </w:p>
        </w:tc>
        <w:tc>
          <w:tcPr>
            <w:tcW w:w="2428" w:type="dxa"/>
            <w:tcBorders>
              <w:top w:val="single" w:sz="12" w:space="0" w:color="000000"/>
              <w:left w:val="single" w:sz="2" w:space="0" w:color="000000"/>
              <w:bottom w:val="single" w:sz="2" w:space="0" w:color="000000"/>
              <w:right w:val="single" w:sz="2" w:space="0" w:color="000000"/>
            </w:tcBorders>
          </w:tcPr>
          <w:p w14:paraId="7D0B60DB" w14:textId="77777777" w:rsidR="0028744E" w:rsidRDefault="0028744E" w:rsidP="00A31B73">
            <w:pPr>
              <w:pStyle w:val="TableParagraph"/>
              <w:kinsoku w:val="0"/>
              <w:overflowPunct w:val="0"/>
              <w:spacing w:before="56"/>
              <w:ind w:left="24"/>
              <w:jc w:val="center"/>
              <w:rPr>
                <w:sz w:val="18"/>
                <w:szCs w:val="18"/>
              </w:rPr>
            </w:pPr>
            <w:r>
              <w:rPr>
                <w:sz w:val="18"/>
                <w:szCs w:val="18"/>
              </w:rPr>
              <w:t>0</w:t>
            </w:r>
          </w:p>
        </w:tc>
        <w:tc>
          <w:tcPr>
            <w:tcW w:w="2922" w:type="dxa"/>
            <w:tcBorders>
              <w:top w:val="single" w:sz="12" w:space="0" w:color="000000"/>
              <w:left w:val="single" w:sz="2" w:space="0" w:color="000000"/>
              <w:bottom w:val="single" w:sz="2" w:space="0" w:color="000000"/>
              <w:right w:val="single" w:sz="12" w:space="0" w:color="000000"/>
            </w:tcBorders>
          </w:tcPr>
          <w:p w14:paraId="388FB3DC" w14:textId="77777777" w:rsidR="0028744E" w:rsidRDefault="0028744E" w:rsidP="00A31B73">
            <w:pPr>
              <w:pStyle w:val="TableParagraph"/>
              <w:kinsoku w:val="0"/>
              <w:overflowPunct w:val="0"/>
              <w:spacing w:before="56"/>
              <w:ind w:left="1014" w:right="978"/>
              <w:jc w:val="center"/>
              <w:rPr>
                <w:sz w:val="18"/>
                <w:szCs w:val="18"/>
              </w:rPr>
            </w:pPr>
            <w:r>
              <w:rPr>
                <w:sz w:val="18"/>
                <w:szCs w:val="18"/>
              </w:rPr>
              <w:t>CBW20</w:t>
            </w:r>
          </w:p>
        </w:tc>
      </w:tr>
      <w:tr w:rsidR="0028744E" w14:paraId="64D5B710" w14:textId="77777777" w:rsidTr="00A31B73">
        <w:trPr>
          <w:trHeight w:val="355"/>
        </w:trPr>
        <w:tc>
          <w:tcPr>
            <w:tcW w:w="2427" w:type="dxa"/>
            <w:tcBorders>
              <w:top w:val="single" w:sz="2" w:space="0" w:color="000000"/>
              <w:left w:val="single" w:sz="12" w:space="0" w:color="000000"/>
              <w:bottom w:val="single" w:sz="2" w:space="0" w:color="000000"/>
              <w:right w:val="single" w:sz="2" w:space="0" w:color="000000"/>
            </w:tcBorders>
          </w:tcPr>
          <w:p w14:paraId="54178ACA" w14:textId="77777777" w:rsidR="0028744E" w:rsidRDefault="0028744E" w:rsidP="00A31B73">
            <w:pPr>
              <w:pStyle w:val="TableParagraph"/>
              <w:kinsoku w:val="0"/>
              <w:overflowPunct w:val="0"/>
              <w:spacing w:before="69"/>
              <w:ind w:left="12"/>
              <w:jc w:val="center"/>
              <w:rPr>
                <w:sz w:val="18"/>
                <w:szCs w:val="18"/>
              </w:rPr>
            </w:pPr>
            <w:r>
              <w:rPr>
                <w:sz w:val="18"/>
                <w:szCs w:val="18"/>
              </w:rPr>
              <w:t>1</w:t>
            </w:r>
          </w:p>
        </w:tc>
        <w:tc>
          <w:tcPr>
            <w:tcW w:w="2428" w:type="dxa"/>
            <w:tcBorders>
              <w:top w:val="single" w:sz="2" w:space="0" w:color="000000"/>
              <w:left w:val="single" w:sz="2" w:space="0" w:color="000000"/>
              <w:bottom w:val="single" w:sz="2" w:space="0" w:color="000000"/>
              <w:right w:val="single" w:sz="2" w:space="0" w:color="000000"/>
            </w:tcBorders>
          </w:tcPr>
          <w:p w14:paraId="26343C21" w14:textId="77777777" w:rsidR="0028744E" w:rsidRDefault="0028744E" w:rsidP="00A31B73">
            <w:pPr>
              <w:pStyle w:val="TableParagraph"/>
              <w:kinsoku w:val="0"/>
              <w:overflowPunct w:val="0"/>
              <w:spacing w:before="69"/>
              <w:ind w:left="24"/>
              <w:jc w:val="center"/>
              <w:rPr>
                <w:sz w:val="18"/>
                <w:szCs w:val="18"/>
              </w:rPr>
            </w:pPr>
            <w:r>
              <w:rPr>
                <w:sz w:val="18"/>
                <w:szCs w:val="18"/>
              </w:rPr>
              <w:t>0</w:t>
            </w:r>
          </w:p>
        </w:tc>
        <w:tc>
          <w:tcPr>
            <w:tcW w:w="2922" w:type="dxa"/>
            <w:tcBorders>
              <w:top w:val="single" w:sz="2" w:space="0" w:color="000000"/>
              <w:left w:val="single" w:sz="2" w:space="0" w:color="000000"/>
              <w:bottom w:val="single" w:sz="2" w:space="0" w:color="000000"/>
              <w:right w:val="single" w:sz="12" w:space="0" w:color="000000"/>
            </w:tcBorders>
          </w:tcPr>
          <w:p w14:paraId="3CF3822C" w14:textId="77777777" w:rsidR="0028744E" w:rsidRDefault="0028744E" w:rsidP="00A31B73">
            <w:pPr>
              <w:pStyle w:val="TableParagraph"/>
              <w:kinsoku w:val="0"/>
              <w:overflowPunct w:val="0"/>
              <w:spacing w:before="69"/>
              <w:ind w:left="1014" w:right="978"/>
              <w:jc w:val="center"/>
              <w:rPr>
                <w:sz w:val="18"/>
                <w:szCs w:val="18"/>
              </w:rPr>
            </w:pPr>
            <w:r>
              <w:rPr>
                <w:sz w:val="18"/>
                <w:szCs w:val="18"/>
              </w:rPr>
              <w:t>CBW40</w:t>
            </w:r>
          </w:p>
        </w:tc>
      </w:tr>
      <w:tr w:rsidR="0028744E" w14:paraId="79088C2D" w14:textId="77777777" w:rsidTr="00A31B73">
        <w:trPr>
          <w:trHeight w:val="355"/>
        </w:trPr>
        <w:tc>
          <w:tcPr>
            <w:tcW w:w="2427" w:type="dxa"/>
            <w:tcBorders>
              <w:top w:val="single" w:sz="2" w:space="0" w:color="000000"/>
              <w:left w:val="single" w:sz="12" w:space="0" w:color="000000"/>
              <w:bottom w:val="single" w:sz="2" w:space="0" w:color="000000"/>
              <w:right w:val="single" w:sz="2" w:space="0" w:color="000000"/>
            </w:tcBorders>
          </w:tcPr>
          <w:p w14:paraId="75DCBBEC" w14:textId="77777777" w:rsidR="0028744E" w:rsidRDefault="0028744E" w:rsidP="00A31B73">
            <w:pPr>
              <w:pStyle w:val="TableParagraph"/>
              <w:kinsoku w:val="0"/>
              <w:overflowPunct w:val="0"/>
              <w:spacing w:before="69"/>
              <w:ind w:left="12"/>
              <w:jc w:val="center"/>
              <w:rPr>
                <w:sz w:val="18"/>
                <w:szCs w:val="18"/>
              </w:rPr>
            </w:pPr>
            <w:r>
              <w:rPr>
                <w:sz w:val="18"/>
                <w:szCs w:val="18"/>
              </w:rPr>
              <w:t>2</w:t>
            </w:r>
          </w:p>
        </w:tc>
        <w:tc>
          <w:tcPr>
            <w:tcW w:w="2428" w:type="dxa"/>
            <w:tcBorders>
              <w:top w:val="single" w:sz="2" w:space="0" w:color="000000"/>
              <w:left w:val="single" w:sz="2" w:space="0" w:color="000000"/>
              <w:bottom w:val="single" w:sz="2" w:space="0" w:color="000000"/>
              <w:right w:val="single" w:sz="2" w:space="0" w:color="000000"/>
            </w:tcBorders>
          </w:tcPr>
          <w:p w14:paraId="30224824" w14:textId="77777777" w:rsidR="0028744E" w:rsidRDefault="0028744E" w:rsidP="00A31B73">
            <w:pPr>
              <w:pStyle w:val="TableParagraph"/>
              <w:kinsoku w:val="0"/>
              <w:overflowPunct w:val="0"/>
              <w:spacing w:before="69"/>
              <w:ind w:left="24"/>
              <w:jc w:val="center"/>
              <w:rPr>
                <w:sz w:val="18"/>
                <w:szCs w:val="18"/>
              </w:rPr>
            </w:pPr>
            <w:r>
              <w:rPr>
                <w:sz w:val="18"/>
                <w:szCs w:val="18"/>
              </w:rPr>
              <w:t>0</w:t>
            </w:r>
          </w:p>
        </w:tc>
        <w:tc>
          <w:tcPr>
            <w:tcW w:w="2922" w:type="dxa"/>
            <w:tcBorders>
              <w:top w:val="single" w:sz="2" w:space="0" w:color="000000"/>
              <w:left w:val="single" w:sz="2" w:space="0" w:color="000000"/>
              <w:bottom w:val="single" w:sz="2" w:space="0" w:color="000000"/>
              <w:right w:val="single" w:sz="12" w:space="0" w:color="000000"/>
            </w:tcBorders>
          </w:tcPr>
          <w:p w14:paraId="2E366D36" w14:textId="77777777" w:rsidR="0028744E" w:rsidRDefault="0028744E" w:rsidP="00A31B73">
            <w:pPr>
              <w:pStyle w:val="TableParagraph"/>
              <w:kinsoku w:val="0"/>
              <w:overflowPunct w:val="0"/>
              <w:spacing w:before="69"/>
              <w:ind w:left="1014" w:right="978"/>
              <w:jc w:val="center"/>
              <w:rPr>
                <w:sz w:val="18"/>
                <w:szCs w:val="18"/>
              </w:rPr>
            </w:pPr>
            <w:r>
              <w:rPr>
                <w:sz w:val="18"/>
                <w:szCs w:val="18"/>
              </w:rPr>
              <w:t>CBW80</w:t>
            </w:r>
          </w:p>
        </w:tc>
      </w:tr>
      <w:tr w:rsidR="0028744E" w14:paraId="67DC2E98" w14:textId="77777777" w:rsidTr="00A31B73">
        <w:trPr>
          <w:trHeight w:val="355"/>
        </w:trPr>
        <w:tc>
          <w:tcPr>
            <w:tcW w:w="2427" w:type="dxa"/>
            <w:tcBorders>
              <w:top w:val="single" w:sz="2" w:space="0" w:color="000000"/>
              <w:left w:val="single" w:sz="12" w:space="0" w:color="000000"/>
              <w:bottom w:val="single" w:sz="2" w:space="0" w:color="000000"/>
              <w:right w:val="single" w:sz="2" w:space="0" w:color="000000"/>
            </w:tcBorders>
          </w:tcPr>
          <w:p w14:paraId="57F69933" w14:textId="77777777" w:rsidR="0028744E" w:rsidRDefault="0028744E" w:rsidP="00A31B73">
            <w:pPr>
              <w:pStyle w:val="TableParagraph"/>
              <w:kinsoku w:val="0"/>
              <w:overflowPunct w:val="0"/>
              <w:spacing w:before="69"/>
              <w:ind w:left="12"/>
              <w:jc w:val="center"/>
              <w:rPr>
                <w:sz w:val="18"/>
                <w:szCs w:val="18"/>
              </w:rPr>
            </w:pPr>
            <w:r>
              <w:rPr>
                <w:sz w:val="18"/>
                <w:szCs w:val="18"/>
              </w:rPr>
              <w:t>3</w:t>
            </w:r>
          </w:p>
        </w:tc>
        <w:tc>
          <w:tcPr>
            <w:tcW w:w="2428" w:type="dxa"/>
            <w:tcBorders>
              <w:top w:val="single" w:sz="2" w:space="0" w:color="000000"/>
              <w:left w:val="single" w:sz="2" w:space="0" w:color="000000"/>
              <w:bottom w:val="single" w:sz="2" w:space="0" w:color="000000"/>
              <w:right w:val="single" w:sz="2" w:space="0" w:color="000000"/>
            </w:tcBorders>
          </w:tcPr>
          <w:p w14:paraId="2A60274D" w14:textId="77777777" w:rsidR="0028744E" w:rsidRDefault="0028744E" w:rsidP="00A31B73">
            <w:pPr>
              <w:pStyle w:val="TableParagraph"/>
              <w:kinsoku w:val="0"/>
              <w:overflowPunct w:val="0"/>
              <w:spacing w:before="69"/>
              <w:ind w:left="24"/>
              <w:jc w:val="center"/>
              <w:rPr>
                <w:sz w:val="18"/>
                <w:szCs w:val="18"/>
              </w:rPr>
            </w:pPr>
            <w:r>
              <w:rPr>
                <w:sz w:val="18"/>
                <w:szCs w:val="18"/>
              </w:rPr>
              <w:t>0</w:t>
            </w:r>
          </w:p>
        </w:tc>
        <w:tc>
          <w:tcPr>
            <w:tcW w:w="2922" w:type="dxa"/>
            <w:tcBorders>
              <w:top w:val="single" w:sz="2" w:space="0" w:color="000000"/>
              <w:left w:val="single" w:sz="2" w:space="0" w:color="000000"/>
              <w:bottom w:val="single" w:sz="2" w:space="0" w:color="000000"/>
              <w:right w:val="single" w:sz="12" w:space="0" w:color="000000"/>
            </w:tcBorders>
          </w:tcPr>
          <w:p w14:paraId="45D06C6B" w14:textId="77777777" w:rsidR="0028744E" w:rsidRDefault="0028744E" w:rsidP="00A31B73">
            <w:pPr>
              <w:pStyle w:val="TableParagraph"/>
              <w:kinsoku w:val="0"/>
              <w:overflowPunct w:val="0"/>
              <w:spacing w:before="69"/>
              <w:ind w:left="1013" w:right="978"/>
              <w:jc w:val="center"/>
              <w:rPr>
                <w:sz w:val="18"/>
                <w:szCs w:val="18"/>
              </w:rPr>
            </w:pPr>
            <w:r>
              <w:rPr>
                <w:sz w:val="18"/>
                <w:szCs w:val="18"/>
              </w:rPr>
              <w:t>CBW160</w:t>
            </w:r>
          </w:p>
        </w:tc>
      </w:tr>
      <w:tr w:rsidR="0028744E" w14:paraId="3A56F583" w14:textId="77777777" w:rsidTr="00A31B73">
        <w:trPr>
          <w:trHeight w:val="343"/>
        </w:trPr>
        <w:tc>
          <w:tcPr>
            <w:tcW w:w="2427" w:type="dxa"/>
            <w:tcBorders>
              <w:top w:val="single" w:sz="2" w:space="0" w:color="000000"/>
              <w:left w:val="single" w:sz="12" w:space="0" w:color="000000"/>
              <w:bottom w:val="single" w:sz="12" w:space="0" w:color="000000"/>
              <w:right w:val="single" w:sz="2" w:space="0" w:color="000000"/>
            </w:tcBorders>
          </w:tcPr>
          <w:p w14:paraId="04F46260" w14:textId="77777777" w:rsidR="0028744E" w:rsidRDefault="0028744E" w:rsidP="00A31B73">
            <w:pPr>
              <w:pStyle w:val="TableParagraph"/>
              <w:kinsoku w:val="0"/>
              <w:overflowPunct w:val="0"/>
              <w:spacing w:before="69"/>
              <w:ind w:left="12"/>
              <w:jc w:val="center"/>
              <w:rPr>
                <w:sz w:val="18"/>
                <w:szCs w:val="18"/>
              </w:rPr>
            </w:pPr>
            <w:r>
              <w:rPr>
                <w:sz w:val="18"/>
                <w:szCs w:val="18"/>
              </w:rPr>
              <w:t>0</w:t>
            </w:r>
          </w:p>
        </w:tc>
        <w:tc>
          <w:tcPr>
            <w:tcW w:w="2428" w:type="dxa"/>
            <w:tcBorders>
              <w:top w:val="single" w:sz="2" w:space="0" w:color="000000"/>
              <w:left w:val="single" w:sz="2" w:space="0" w:color="000000"/>
              <w:bottom w:val="single" w:sz="12" w:space="0" w:color="000000"/>
              <w:right w:val="single" w:sz="2" w:space="0" w:color="000000"/>
            </w:tcBorders>
          </w:tcPr>
          <w:p w14:paraId="2E6EB898" w14:textId="77777777" w:rsidR="0028744E" w:rsidRDefault="0028744E" w:rsidP="00A31B73">
            <w:pPr>
              <w:pStyle w:val="TableParagraph"/>
              <w:kinsoku w:val="0"/>
              <w:overflowPunct w:val="0"/>
              <w:spacing w:before="69"/>
              <w:ind w:left="24"/>
              <w:jc w:val="center"/>
              <w:rPr>
                <w:sz w:val="18"/>
                <w:szCs w:val="18"/>
              </w:rPr>
            </w:pPr>
            <w:r>
              <w:rPr>
                <w:sz w:val="18"/>
                <w:szCs w:val="18"/>
              </w:rPr>
              <w:t>1</w:t>
            </w:r>
          </w:p>
        </w:tc>
        <w:tc>
          <w:tcPr>
            <w:tcW w:w="2922" w:type="dxa"/>
            <w:tcBorders>
              <w:top w:val="single" w:sz="2" w:space="0" w:color="000000"/>
              <w:left w:val="single" w:sz="2" w:space="0" w:color="000000"/>
              <w:bottom w:val="single" w:sz="12" w:space="0" w:color="000000"/>
              <w:right w:val="single" w:sz="12" w:space="0" w:color="000000"/>
            </w:tcBorders>
          </w:tcPr>
          <w:p w14:paraId="68AC7024" w14:textId="77777777" w:rsidR="0028744E" w:rsidRDefault="0028744E" w:rsidP="00A31B73">
            <w:pPr>
              <w:pStyle w:val="TableParagraph"/>
              <w:kinsoku w:val="0"/>
              <w:overflowPunct w:val="0"/>
              <w:spacing w:before="69"/>
              <w:ind w:left="1013" w:right="978"/>
              <w:jc w:val="center"/>
              <w:rPr>
                <w:sz w:val="18"/>
                <w:szCs w:val="18"/>
              </w:rPr>
            </w:pPr>
            <w:r>
              <w:rPr>
                <w:sz w:val="18"/>
                <w:szCs w:val="18"/>
              </w:rPr>
              <w:t>CBW320</w:t>
            </w:r>
          </w:p>
        </w:tc>
      </w:tr>
    </w:tbl>
    <w:p w14:paraId="351573AA" w14:textId="77777777" w:rsidR="0028744E" w:rsidRDefault="0028744E" w:rsidP="0028744E"/>
    <w:p w14:paraId="130308C4" w14:textId="77777777" w:rsidR="0028744E" w:rsidRDefault="0028744E" w:rsidP="0028744E">
      <w:pPr>
        <w:autoSpaceDE w:val="0"/>
        <w:autoSpaceDN w:val="0"/>
        <w:adjustRightInd w:val="0"/>
        <w:ind w:left="90"/>
        <w:jc w:val="left"/>
        <w:rPr>
          <w:bCs/>
          <w:sz w:val="20"/>
        </w:rPr>
      </w:pPr>
    </w:p>
    <w:p w14:paraId="5C52CF20" w14:textId="77777777" w:rsidR="0028744E" w:rsidRPr="0028744E" w:rsidRDefault="0028744E" w:rsidP="008A0316">
      <w:pPr>
        <w:autoSpaceDE w:val="0"/>
        <w:autoSpaceDN w:val="0"/>
        <w:adjustRightInd w:val="0"/>
        <w:ind w:left="90"/>
        <w:jc w:val="left"/>
        <w:rPr>
          <w:bCs/>
          <w:sz w:val="20"/>
        </w:rPr>
      </w:pPr>
    </w:p>
    <w:p w14:paraId="6BE72EDE" w14:textId="77777777" w:rsidR="003A05AF" w:rsidRPr="003A05AF" w:rsidRDefault="003A05AF" w:rsidP="008A0316">
      <w:pPr>
        <w:autoSpaceDE w:val="0"/>
        <w:autoSpaceDN w:val="0"/>
        <w:adjustRightInd w:val="0"/>
        <w:ind w:left="90"/>
        <w:jc w:val="left"/>
        <w:rPr>
          <w:bCs/>
          <w:sz w:val="20"/>
        </w:rPr>
      </w:pPr>
    </w:p>
    <w:p w14:paraId="6AAE82D9" w14:textId="77777777" w:rsidR="00F33A40" w:rsidRDefault="00F33A40" w:rsidP="00F33A40">
      <w:pPr>
        <w:spacing w:before="120" w:after="120"/>
        <w:rPr>
          <w:rFonts w:ascii="TimesNewRomanPS-BoldItalicMT" w:hAnsi="TimesNewRomanPS-BoldItalicMT" w:cs="TimesNewRomanPS-BoldItalicMT"/>
          <w:b/>
          <w:bCs/>
          <w:i/>
          <w:iCs/>
          <w:sz w:val="20"/>
          <w:highlight w:val="yellow"/>
          <w:lang w:val="en-US"/>
        </w:rPr>
      </w:pPr>
      <w:r>
        <w:rPr>
          <w:rFonts w:ascii="TimesNewRomanPS-BoldItalicMT" w:hAnsi="TimesNewRomanPS-BoldItalicMT" w:cs="TimesNewRomanPS-BoldItalicMT"/>
          <w:b/>
          <w:bCs/>
          <w:i/>
          <w:iCs/>
          <w:sz w:val="20"/>
          <w:highlight w:val="yellow"/>
          <w:lang w:val="en-US"/>
        </w:rPr>
        <w:t>End of change</w:t>
      </w:r>
    </w:p>
    <w:p w14:paraId="149DABA4" w14:textId="77777777" w:rsidR="008A0316" w:rsidRPr="008A0316" w:rsidRDefault="008A0316" w:rsidP="008A0316">
      <w:pPr>
        <w:autoSpaceDE w:val="0"/>
        <w:autoSpaceDN w:val="0"/>
        <w:adjustRightInd w:val="0"/>
        <w:jc w:val="left"/>
        <w:rPr>
          <w:bCs/>
          <w:sz w:val="20"/>
        </w:rPr>
      </w:pPr>
    </w:p>
    <w:sectPr w:rsidR="008A0316" w:rsidRPr="008A0316" w:rsidSect="005A0561">
      <w:headerReference w:type="default" r:id="rId8"/>
      <w:footerReference w:type="default" r:id="rId9"/>
      <w:pgSz w:w="12240" w:h="15840"/>
      <w:pgMar w:top="1280" w:right="1660" w:bottom="880" w:left="1140" w:header="661" w:footer="681"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FD2CC" w16cex:dateUtc="2021-02-23T18: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8F3D04" w16cid:durableId="23DFD2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D26E03" w14:textId="77777777" w:rsidR="003C7ED6" w:rsidRDefault="003C7ED6">
      <w:r>
        <w:separator/>
      </w:r>
    </w:p>
  </w:endnote>
  <w:endnote w:type="continuationSeparator" w:id="0">
    <w:p w14:paraId="479BB7A9" w14:textId="77777777" w:rsidR="003C7ED6" w:rsidRDefault="003C7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charset w:val="00"/>
    <w:family w:val="auto"/>
    <w:pitch w:val="default"/>
    <w:sig w:usb0="00000003" w:usb1="08070000" w:usb2="00000010" w:usb3="00000000" w:csb0="00020001" w:csb1="00000000"/>
  </w:font>
  <w:font w:name="Malgun Gothic">
    <w:panose1 w:val="020B0503020000020004"/>
    <w:charset w:val="81"/>
    <w:family w:val="swiss"/>
    <w:pitch w:val="variable"/>
    <w:sig w:usb0="9000002F" w:usb1="29D77CFB" w:usb2="00000012" w:usb3="00000000" w:csb0="0008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MS Gothic"/>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438EFE1E" w:rsidR="004B30CE" w:rsidRPr="00DF3474" w:rsidRDefault="004B30CE">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9C7E5E">
      <w:rPr>
        <w:noProof/>
        <w:lang w:val="fr-FR"/>
      </w:rPr>
      <w:t>5</w:t>
    </w:r>
    <w:r>
      <w:rPr>
        <w:noProof/>
      </w:rPr>
      <w:fldChar w:fldCharType="end"/>
    </w:r>
    <w:r w:rsidRPr="00DF3474">
      <w:rPr>
        <w:lang w:val="fr-FR"/>
      </w:rPr>
      <w:tab/>
    </w:r>
    <w:r>
      <w:rPr>
        <w:noProof/>
      </w:rPr>
      <w:t>Yunbo Li</w:t>
    </w:r>
    <w:r w:rsidRPr="00DF3474">
      <w:rPr>
        <w:lang w:val="fr-FR"/>
      </w:rPr>
      <w:t xml:space="preserve"> (</w:t>
    </w:r>
    <w:sdt>
      <w:sdtPr>
        <w:rPr>
          <w:lang w:val="fr-FR"/>
        </w:rPr>
        <w:alias w:val="Company"/>
        <w:tag w:val=""/>
        <w:id w:val="1879051334"/>
        <w:dataBinding w:prefixMappings="xmlns:ns0='http://schemas.openxmlformats.org/officeDocument/2006/extended-properties' " w:xpath="/ns0:Properties[1]/ns0:Company[1]" w:storeItemID="{6668398D-A668-4E3E-A5EB-62B293D839F1}"/>
        <w:text/>
      </w:sdtPr>
      <w:sdtEndPr/>
      <w:sdtContent>
        <w:r>
          <w:t>Huawei</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4B30CE" w:rsidRPr="00DF3474" w:rsidRDefault="004B30CE">
    <w:pPr>
      <w:rPr>
        <w:lang w:val="fr-FR"/>
      </w:rPr>
    </w:pPr>
  </w:p>
  <w:p w14:paraId="0DD4053E" w14:textId="77777777" w:rsidR="004B30CE" w:rsidRDefault="004B30CE"/>
  <w:p w14:paraId="561B2215" w14:textId="77777777" w:rsidR="004B30CE" w:rsidRDefault="004B30CE"/>
  <w:p w14:paraId="209D6FB8" w14:textId="77777777" w:rsidR="004B30CE" w:rsidRDefault="004B30CE"/>
  <w:p w14:paraId="73251C5E" w14:textId="77777777" w:rsidR="004B30CE" w:rsidRDefault="004B30CE"/>
  <w:p w14:paraId="1AF53261" w14:textId="77777777" w:rsidR="004B30CE" w:rsidRDefault="004B30CE"/>
  <w:p w14:paraId="44622C70" w14:textId="77777777" w:rsidR="004B30CE" w:rsidRDefault="004B30C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018285" w14:textId="77777777" w:rsidR="003C7ED6" w:rsidRDefault="003C7ED6">
      <w:r>
        <w:separator/>
      </w:r>
    </w:p>
  </w:footnote>
  <w:footnote w:type="continuationSeparator" w:id="0">
    <w:p w14:paraId="2EB56E28" w14:textId="77777777" w:rsidR="003C7ED6" w:rsidRDefault="003C7E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4111DAE5" w:rsidR="004B30CE" w:rsidRDefault="004B30CE">
    <w:pPr>
      <w:pStyle w:val="a5"/>
      <w:tabs>
        <w:tab w:val="clear" w:pos="6480"/>
        <w:tab w:val="center" w:pos="4680"/>
        <w:tab w:val="right" w:pos="9360"/>
      </w:tabs>
    </w:pPr>
    <w:r>
      <w:fldChar w:fldCharType="begin"/>
    </w:r>
    <w:r>
      <w:instrText xml:space="preserve"> DATE  \@ "MMMM yyyy"  \* MERGEFORMAT </w:instrText>
    </w:r>
    <w:r>
      <w:fldChar w:fldCharType="separate"/>
    </w:r>
    <w:r w:rsidR="009B34E6">
      <w:rPr>
        <w:noProof/>
      </w:rPr>
      <w:t>August 2021</w:t>
    </w:r>
    <w:r>
      <w:fldChar w:fldCharType="end"/>
    </w:r>
    <w:r>
      <w:tab/>
    </w:r>
    <w:r>
      <w:tab/>
    </w:r>
    <w:r w:rsidR="003C7ED6">
      <w:fldChar w:fldCharType="begin"/>
    </w:r>
    <w:r w:rsidR="003C7ED6">
      <w:instrText xml:space="preserve"> TITLE  \* MERGEFORMAT </w:instrText>
    </w:r>
    <w:r w:rsidR="003C7ED6">
      <w:fldChar w:fldCharType="separate"/>
    </w:r>
    <w:r>
      <w:t>doc.: IEEE 802.11-21/1352r</w:t>
    </w:r>
    <w:r w:rsidR="003C7ED6">
      <w:fldChar w:fldCharType="end"/>
    </w:r>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0000402"/>
    <w:multiLevelType w:val="multilevel"/>
    <w:tmpl w:val="00000885"/>
    <w:lvl w:ilvl="0">
      <w:start w:val="17"/>
      <w:numFmt w:val="decimal"/>
      <w:lvlText w:val="%1."/>
      <w:lvlJc w:val="left"/>
      <w:pPr>
        <w:ind w:left="659" w:hanging="400"/>
      </w:pPr>
      <w:rPr>
        <w:rFonts w:ascii="Arial" w:hAnsi="Arial" w:cs="Arial"/>
        <w:b/>
        <w:bCs/>
        <w:i w:val="0"/>
        <w:iCs w:val="0"/>
        <w:spacing w:val="-1"/>
        <w:w w:val="100"/>
        <w:sz w:val="24"/>
        <w:szCs w:val="24"/>
      </w:rPr>
    </w:lvl>
    <w:lvl w:ilvl="1">
      <w:start w:val="2"/>
      <w:numFmt w:val="decimal"/>
      <w:lvlText w:val="%1.%2"/>
      <w:lvlJc w:val="left"/>
      <w:pPr>
        <w:ind w:left="748" w:hanging="489"/>
      </w:pPr>
      <w:rPr>
        <w:rFonts w:ascii="Arial" w:hAnsi="Arial" w:cs="Arial"/>
        <w:b/>
        <w:bCs/>
        <w:i w:val="0"/>
        <w:iCs w:val="0"/>
        <w:spacing w:val="-1"/>
        <w:w w:val="99"/>
        <w:sz w:val="22"/>
        <w:szCs w:val="22"/>
      </w:rPr>
    </w:lvl>
    <w:lvl w:ilvl="2">
      <w:start w:val="2"/>
      <w:numFmt w:val="decimal"/>
      <w:lvlText w:val="%1.%2.%3"/>
      <w:lvlJc w:val="left"/>
      <w:pPr>
        <w:ind w:left="870" w:hanging="611"/>
      </w:pPr>
      <w:rPr>
        <w:rFonts w:ascii="Arial" w:hAnsi="Arial" w:cs="Arial"/>
        <w:b/>
        <w:bCs/>
        <w:i w:val="0"/>
        <w:iCs w:val="0"/>
        <w:w w:val="99"/>
        <w:sz w:val="20"/>
        <w:szCs w:val="20"/>
      </w:rPr>
    </w:lvl>
    <w:lvl w:ilvl="3">
      <w:start w:val="1"/>
      <w:numFmt w:val="decimal"/>
      <w:lvlText w:val="%1.%2.%3.%4"/>
      <w:lvlJc w:val="left"/>
      <w:pPr>
        <w:ind w:left="1037" w:hanging="778"/>
      </w:pPr>
      <w:rPr>
        <w:rFonts w:ascii="Arial" w:hAnsi="Arial" w:cs="Arial"/>
        <w:b/>
        <w:bCs/>
        <w:i w:val="0"/>
        <w:iCs w:val="0"/>
        <w:w w:val="99"/>
        <w:sz w:val="20"/>
        <w:szCs w:val="20"/>
      </w:rPr>
    </w:lvl>
    <w:lvl w:ilvl="4">
      <w:numFmt w:val="bullet"/>
      <w:lvlText w:val="•"/>
      <w:lvlJc w:val="left"/>
      <w:pPr>
        <w:ind w:left="2202" w:hanging="778"/>
      </w:pPr>
    </w:lvl>
    <w:lvl w:ilvl="5">
      <w:numFmt w:val="bullet"/>
      <w:lvlText w:val="•"/>
      <w:lvlJc w:val="left"/>
      <w:pPr>
        <w:ind w:left="3365" w:hanging="778"/>
      </w:pPr>
    </w:lvl>
    <w:lvl w:ilvl="6">
      <w:numFmt w:val="bullet"/>
      <w:lvlText w:val="•"/>
      <w:lvlJc w:val="left"/>
      <w:pPr>
        <w:ind w:left="4528" w:hanging="778"/>
      </w:pPr>
    </w:lvl>
    <w:lvl w:ilvl="7">
      <w:numFmt w:val="bullet"/>
      <w:lvlText w:val="•"/>
      <w:lvlJc w:val="left"/>
      <w:pPr>
        <w:ind w:left="5691" w:hanging="778"/>
      </w:pPr>
    </w:lvl>
    <w:lvl w:ilvl="8">
      <w:numFmt w:val="bullet"/>
      <w:lvlText w:val="•"/>
      <w:lvlJc w:val="left"/>
      <w:pPr>
        <w:ind w:left="6854" w:hanging="778"/>
      </w:pPr>
    </w:lvl>
  </w:abstractNum>
  <w:abstractNum w:abstractNumId="3" w15:restartNumberingAfterBreak="0">
    <w:nsid w:val="00000405"/>
    <w:multiLevelType w:val="multilevel"/>
    <w:tmpl w:val="00000888"/>
    <w:lvl w:ilvl="0">
      <w:start w:val="9"/>
      <w:numFmt w:val="decimal"/>
      <w:lvlText w:val="%1"/>
      <w:lvlJc w:val="left"/>
      <w:pPr>
        <w:ind w:left="988" w:hanging="669"/>
      </w:pPr>
    </w:lvl>
    <w:lvl w:ilvl="1">
      <w:start w:val="3"/>
      <w:numFmt w:val="decimal"/>
      <w:lvlText w:val="%1.%2"/>
      <w:lvlJc w:val="left"/>
      <w:pPr>
        <w:ind w:left="988" w:hanging="669"/>
      </w:pPr>
    </w:lvl>
    <w:lvl w:ilvl="2">
      <w:start w:val="1"/>
      <w:numFmt w:val="decimal"/>
      <w:lvlText w:val="%1.%2.%3"/>
      <w:lvlJc w:val="left"/>
      <w:pPr>
        <w:ind w:left="988" w:hanging="669"/>
      </w:pPr>
    </w:lvl>
    <w:lvl w:ilvl="3">
      <w:start w:val="5"/>
      <w:numFmt w:val="decimal"/>
      <w:lvlText w:val="%1.%2.%3.%4"/>
      <w:lvlJc w:val="left"/>
      <w:pPr>
        <w:ind w:left="988" w:hanging="669"/>
      </w:pPr>
      <w:rPr>
        <w:rFonts w:ascii="Arial" w:hAnsi="Arial" w:cs="Arial"/>
        <w:b/>
        <w:bCs/>
        <w:i w:val="0"/>
        <w:iCs w:val="0"/>
        <w:spacing w:val="-1"/>
        <w:w w:val="99"/>
        <w:sz w:val="20"/>
        <w:szCs w:val="20"/>
      </w:rPr>
    </w:lvl>
    <w:lvl w:ilvl="4">
      <w:start w:val="1"/>
      <w:numFmt w:val="decimal"/>
      <w:lvlText w:val="%1.%2.%3.%4.%5"/>
      <w:lvlJc w:val="left"/>
      <w:pPr>
        <w:ind w:left="1152" w:hanging="833"/>
      </w:pPr>
      <w:rPr>
        <w:rFonts w:ascii="Arial" w:hAnsi="Arial" w:cs="Arial"/>
        <w:b/>
        <w:bCs/>
        <w:i w:val="0"/>
        <w:iCs w:val="0"/>
        <w:spacing w:val="-1"/>
        <w:w w:val="99"/>
        <w:sz w:val="20"/>
        <w:szCs w:val="20"/>
      </w:rPr>
    </w:lvl>
    <w:lvl w:ilvl="5">
      <w:numFmt w:val="bullet"/>
      <w:lvlText w:val="•"/>
      <w:lvlJc w:val="left"/>
      <w:pPr>
        <w:ind w:left="4831" w:hanging="833"/>
      </w:pPr>
    </w:lvl>
    <w:lvl w:ilvl="6">
      <w:numFmt w:val="bullet"/>
      <w:lvlText w:val="•"/>
      <w:lvlJc w:val="left"/>
      <w:pPr>
        <w:ind w:left="5748" w:hanging="833"/>
      </w:pPr>
    </w:lvl>
    <w:lvl w:ilvl="7">
      <w:numFmt w:val="bullet"/>
      <w:lvlText w:val="•"/>
      <w:lvlJc w:val="left"/>
      <w:pPr>
        <w:ind w:left="6666" w:hanging="833"/>
      </w:pPr>
    </w:lvl>
    <w:lvl w:ilvl="8">
      <w:numFmt w:val="bullet"/>
      <w:lvlText w:val="•"/>
      <w:lvlJc w:val="left"/>
      <w:pPr>
        <w:ind w:left="7584" w:hanging="833"/>
      </w:pPr>
    </w:lvl>
  </w:abstractNum>
  <w:abstractNum w:abstractNumId="4" w15:restartNumberingAfterBreak="0">
    <w:nsid w:val="00000412"/>
    <w:multiLevelType w:val="multilevel"/>
    <w:tmpl w:val="00000895"/>
    <w:lvl w:ilvl="0">
      <w:start w:val="44"/>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5" w15:restartNumberingAfterBreak="0">
    <w:nsid w:val="00000413"/>
    <w:multiLevelType w:val="multilevel"/>
    <w:tmpl w:val="00000896"/>
    <w:lvl w:ilvl="0">
      <w:start w:val="4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6" w15:restartNumberingAfterBreak="0">
    <w:nsid w:val="00000414"/>
    <w:multiLevelType w:val="multilevel"/>
    <w:tmpl w:val="00000897"/>
    <w:lvl w:ilvl="0">
      <w:start w:val="53"/>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7" w15:restartNumberingAfterBreak="0">
    <w:nsid w:val="00000415"/>
    <w:multiLevelType w:val="multilevel"/>
    <w:tmpl w:val="00000898"/>
    <w:lvl w:ilvl="0">
      <w:start w:val="56"/>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8" w15:restartNumberingAfterBreak="0">
    <w:nsid w:val="00000416"/>
    <w:multiLevelType w:val="multilevel"/>
    <w:tmpl w:val="00000899"/>
    <w:lvl w:ilvl="0">
      <w:start w:val="60"/>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9" w15:restartNumberingAfterBreak="0">
    <w:nsid w:val="00000417"/>
    <w:multiLevelType w:val="multilevel"/>
    <w:tmpl w:val="0000089A"/>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10"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11"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2" w15:restartNumberingAfterBreak="0">
    <w:nsid w:val="00000428"/>
    <w:multiLevelType w:val="multilevel"/>
    <w:tmpl w:val="000008AB"/>
    <w:lvl w:ilvl="0">
      <w:start w:val="19"/>
      <w:numFmt w:val="decimal"/>
      <w:lvlText w:val="%1"/>
      <w:lvlJc w:val="left"/>
      <w:pPr>
        <w:ind w:left="1260" w:hanging="1154"/>
      </w:pPr>
      <w:rPr>
        <w:rFonts w:ascii="Times New Roman" w:hAnsi="Times New Roman" w:cs="Times New Roman"/>
        <w:b w:val="0"/>
        <w:bCs w:val="0"/>
        <w:w w:val="100"/>
        <w:position w:val="-5"/>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3" w15:restartNumberingAfterBreak="0">
    <w:nsid w:val="00000429"/>
    <w:multiLevelType w:val="multilevel"/>
    <w:tmpl w:val="000008AC"/>
    <w:lvl w:ilvl="0">
      <w:start w:val="24"/>
      <w:numFmt w:val="decimal"/>
      <w:lvlText w:val="%1"/>
      <w:lvlJc w:val="left"/>
      <w:pPr>
        <w:ind w:left="1260"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4" w15:restartNumberingAfterBreak="0">
    <w:nsid w:val="0000042A"/>
    <w:multiLevelType w:val="multilevel"/>
    <w:tmpl w:val="000008AD"/>
    <w:lvl w:ilvl="0">
      <w:start w:val="31"/>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5" w15:restartNumberingAfterBreak="0">
    <w:nsid w:val="0000042B"/>
    <w:multiLevelType w:val="multilevel"/>
    <w:tmpl w:val="000008AE"/>
    <w:lvl w:ilvl="0">
      <w:start w:val="34"/>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6" w15:restartNumberingAfterBreak="0">
    <w:nsid w:val="0000042C"/>
    <w:multiLevelType w:val="multilevel"/>
    <w:tmpl w:val="000008AF"/>
    <w:lvl w:ilvl="0">
      <w:start w:val="40"/>
      <w:numFmt w:val="decimal"/>
      <w:lvlText w:val="%1"/>
      <w:lvlJc w:val="left"/>
      <w:pPr>
        <w:ind w:left="1260" w:hanging="1154"/>
      </w:pPr>
      <w:rPr>
        <w:rFonts w:ascii="Times New Roman" w:hAnsi="Times New Roman" w:cs="Times New Roman"/>
        <w:b w:val="0"/>
        <w:bCs w:val="0"/>
        <w:w w:val="100"/>
        <w:position w:val="-5"/>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7" w15:restartNumberingAfterBreak="0">
    <w:nsid w:val="0000042D"/>
    <w:multiLevelType w:val="multilevel"/>
    <w:tmpl w:val="000008B0"/>
    <w:lvl w:ilvl="0">
      <w:start w:val="46"/>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8" w15:restartNumberingAfterBreak="0">
    <w:nsid w:val="0000042E"/>
    <w:multiLevelType w:val="multilevel"/>
    <w:tmpl w:val="000008B1"/>
    <w:lvl w:ilvl="0">
      <w:start w:val="51"/>
      <w:numFmt w:val="decimal"/>
      <w:lvlText w:val="%1"/>
      <w:lvlJc w:val="left"/>
      <w:pPr>
        <w:ind w:left="1259"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9" w15:restartNumberingAfterBreak="0">
    <w:nsid w:val="0000042F"/>
    <w:multiLevelType w:val="multilevel"/>
    <w:tmpl w:val="000008B2"/>
    <w:lvl w:ilvl="0">
      <w:start w:val="57"/>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0" w15:restartNumberingAfterBreak="0">
    <w:nsid w:val="00000430"/>
    <w:multiLevelType w:val="multilevel"/>
    <w:tmpl w:val="000008B3"/>
    <w:lvl w:ilvl="0">
      <w:start w:val="61"/>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860" w:hanging="754"/>
      </w:pPr>
    </w:lvl>
    <w:lvl w:ilvl="2">
      <w:numFmt w:val="bullet"/>
      <w:lvlText w:val="•"/>
      <w:lvlJc w:val="left"/>
      <w:pPr>
        <w:ind w:left="1811" w:hanging="754"/>
      </w:pPr>
    </w:lvl>
    <w:lvl w:ilvl="3">
      <w:numFmt w:val="bullet"/>
      <w:lvlText w:val="•"/>
      <w:lvlJc w:val="left"/>
      <w:pPr>
        <w:ind w:left="2762" w:hanging="754"/>
      </w:pPr>
    </w:lvl>
    <w:lvl w:ilvl="4">
      <w:numFmt w:val="bullet"/>
      <w:lvlText w:val="•"/>
      <w:lvlJc w:val="left"/>
      <w:pPr>
        <w:ind w:left="3713" w:hanging="754"/>
      </w:pPr>
    </w:lvl>
    <w:lvl w:ilvl="5">
      <w:numFmt w:val="bullet"/>
      <w:lvlText w:val="•"/>
      <w:lvlJc w:val="left"/>
      <w:pPr>
        <w:ind w:left="4664" w:hanging="754"/>
      </w:pPr>
    </w:lvl>
    <w:lvl w:ilvl="6">
      <w:numFmt w:val="bullet"/>
      <w:lvlText w:val="•"/>
      <w:lvlJc w:val="left"/>
      <w:pPr>
        <w:ind w:left="5615" w:hanging="754"/>
      </w:pPr>
    </w:lvl>
    <w:lvl w:ilvl="7">
      <w:numFmt w:val="bullet"/>
      <w:lvlText w:val="•"/>
      <w:lvlJc w:val="left"/>
      <w:pPr>
        <w:ind w:left="6566" w:hanging="754"/>
      </w:pPr>
    </w:lvl>
    <w:lvl w:ilvl="8">
      <w:numFmt w:val="bullet"/>
      <w:lvlText w:val="•"/>
      <w:lvlJc w:val="left"/>
      <w:pPr>
        <w:ind w:left="7517" w:hanging="754"/>
      </w:pPr>
    </w:lvl>
  </w:abstractNum>
  <w:abstractNum w:abstractNumId="21" w15:restartNumberingAfterBreak="0">
    <w:nsid w:val="00000431"/>
    <w:multiLevelType w:val="multilevel"/>
    <w:tmpl w:val="000008B4"/>
    <w:lvl w:ilvl="0">
      <w:start w:val="3"/>
      <w:numFmt w:val="decimal"/>
      <w:lvlText w:val="%1"/>
      <w:lvlJc w:val="left"/>
      <w:pPr>
        <w:ind w:left="660" w:hanging="464"/>
      </w:pPr>
      <w:rPr>
        <w:rFonts w:ascii="Times New Roman" w:hAnsi="Times New Roman" w:cs="Times New Roman"/>
        <w:b w:val="0"/>
        <w:bCs w:val="0"/>
        <w:w w:val="100"/>
        <w:position w:val="5"/>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2" w15:restartNumberingAfterBreak="0">
    <w:nsid w:val="00000432"/>
    <w:multiLevelType w:val="multilevel"/>
    <w:tmpl w:val="000008B5"/>
    <w:lvl w:ilvl="0">
      <w:start w:val="7"/>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3" w15:restartNumberingAfterBreak="0">
    <w:nsid w:val="00000433"/>
    <w:multiLevelType w:val="multilevel"/>
    <w:tmpl w:val="000008B6"/>
    <w:lvl w:ilvl="0">
      <w:start w:val="10"/>
      <w:numFmt w:val="decimal"/>
      <w:lvlText w:val="%1"/>
      <w:lvlJc w:val="left"/>
      <w:pPr>
        <w:ind w:left="860" w:hanging="754"/>
      </w:pPr>
      <w:rPr>
        <w:rFonts w:ascii="Times New Roman" w:hAnsi="Times New Roman" w:cs="Times New Roman"/>
        <w:b w:val="0"/>
        <w:bCs w:val="0"/>
        <w:w w:val="100"/>
        <w:position w:val="-3"/>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24" w15:restartNumberingAfterBreak="0">
    <w:nsid w:val="00000434"/>
    <w:multiLevelType w:val="multilevel"/>
    <w:tmpl w:val="000008B7"/>
    <w:lvl w:ilvl="0">
      <w:start w:val="13"/>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5" w15:restartNumberingAfterBreak="0">
    <w:nsid w:val="00000435"/>
    <w:multiLevelType w:val="multilevel"/>
    <w:tmpl w:val="000008B8"/>
    <w:lvl w:ilvl="0">
      <w:start w:val="16"/>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6" w15:restartNumberingAfterBreak="0">
    <w:nsid w:val="00000436"/>
    <w:multiLevelType w:val="multilevel"/>
    <w:tmpl w:val="000008B9"/>
    <w:lvl w:ilvl="0">
      <w:start w:val="19"/>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7" w15:restartNumberingAfterBreak="0">
    <w:nsid w:val="00000437"/>
    <w:multiLevelType w:val="multilevel"/>
    <w:tmpl w:val="000008BA"/>
    <w:lvl w:ilvl="0">
      <w:start w:val="22"/>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8" w15:restartNumberingAfterBreak="0">
    <w:nsid w:val="00000438"/>
    <w:multiLevelType w:val="multilevel"/>
    <w:tmpl w:val="000008BB"/>
    <w:lvl w:ilvl="0">
      <w:start w:val="28"/>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9" w15:restartNumberingAfterBreak="0">
    <w:nsid w:val="00000439"/>
    <w:multiLevelType w:val="multilevel"/>
    <w:tmpl w:val="000008BC"/>
    <w:lvl w:ilvl="0">
      <w:start w:val="31"/>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0" w15:restartNumberingAfterBreak="0">
    <w:nsid w:val="0000043A"/>
    <w:multiLevelType w:val="multilevel"/>
    <w:tmpl w:val="000008BD"/>
    <w:lvl w:ilvl="0">
      <w:start w:val="3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1" w15:restartNumberingAfterBreak="0">
    <w:nsid w:val="00000454"/>
    <w:multiLevelType w:val="multilevel"/>
    <w:tmpl w:val="000008D7"/>
    <w:lvl w:ilvl="0">
      <w:start w:val="12"/>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2" w15:restartNumberingAfterBreak="0">
    <w:nsid w:val="00000455"/>
    <w:multiLevelType w:val="multilevel"/>
    <w:tmpl w:val="000008D8"/>
    <w:lvl w:ilvl="0">
      <w:start w:val="15"/>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3" w15:restartNumberingAfterBreak="0">
    <w:nsid w:val="00000456"/>
    <w:multiLevelType w:val="multilevel"/>
    <w:tmpl w:val="000008D9"/>
    <w:lvl w:ilvl="0">
      <w:start w:val="18"/>
      <w:numFmt w:val="decimal"/>
      <w:lvlText w:val="%1"/>
      <w:lvlJc w:val="left"/>
      <w:pPr>
        <w:ind w:left="660" w:hanging="554"/>
      </w:pPr>
      <w:rPr>
        <w:rFonts w:ascii="Times New Roman" w:hAnsi="Times New Roman" w:cs="Times New Roman"/>
        <w:b w:val="0"/>
        <w:bCs w:val="0"/>
        <w:w w:val="100"/>
        <w:position w:val="8"/>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4" w15:restartNumberingAfterBreak="0">
    <w:nsid w:val="00000457"/>
    <w:multiLevelType w:val="multilevel"/>
    <w:tmpl w:val="000008DA"/>
    <w:lvl w:ilvl="0">
      <w:start w:val="23"/>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5" w15:restartNumberingAfterBreak="0">
    <w:nsid w:val="00000458"/>
    <w:multiLevelType w:val="multilevel"/>
    <w:tmpl w:val="000008DB"/>
    <w:lvl w:ilvl="0">
      <w:start w:val="2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6" w15:restartNumberingAfterBreak="0">
    <w:nsid w:val="00000459"/>
    <w:multiLevelType w:val="multilevel"/>
    <w:tmpl w:val="000008DC"/>
    <w:lvl w:ilvl="0">
      <w:start w:val="45"/>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7" w15:restartNumberingAfterBreak="0">
    <w:nsid w:val="0000045A"/>
    <w:multiLevelType w:val="multilevel"/>
    <w:tmpl w:val="000008DD"/>
    <w:lvl w:ilvl="0">
      <w:start w:val="50"/>
      <w:numFmt w:val="decimal"/>
      <w:lvlText w:val="%1"/>
      <w:lvlJc w:val="left"/>
      <w:pPr>
        <w:ind w:left="1260"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38" w15:restartNumberingAfterBreak="0">
    <w:nsid w:val="0000045B"/>
    <w:multiLevelType w:val="multilevel"/>
    <w:tmpl w:val="000008DE"/>
    <w:lvl w:ilvl="0">
      <w:start w:val="54"/>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9" w15:restartNumberingAfterBreak="0">
    <w:nsid w:val="0000045C"/>
    <w:multiLevelType w:val="multilevel"/>
    <w:tmpl w:val="000008DF"/>
    <w:lvl w:ilvl="0">
      <w:start w:val="61"/>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0" w15:restartNumberingAfterBreak="0">
    <w:nsid w:val="0000045D"/>
    <w:multiLevelType w:val="multilevel"/>
    <w:tmpl w:val="000008E0"/>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41" w15:restartNumberingAfterBreak="0">
    <w:nsid w:val="0000045E"/>
    <w:multiLevelType w:val="multilevel"/>
    <w:tmpl w:val="000008E1"/>
    <w:lvl w:ilvl="0">
      <w:start w:val="11"/>
      <w:numFmt w:val="decimal"/>
      <w:lvlText w:val="%1"/>
      <w:lvlJc w:val="left"/>
      <w:pPr>
        <w:ind w:left="660" w:hanging="546"/>
      </w:pPr>
      <w:rPr>
        <w:rFonts w:ascii="Times New Roman" w:hAnsi="Times New Roman" w:cs="Times New Roman"/>
        <w:b w:val="0"/>
        <w:bCs w:val="0"/>
        <w:spacing w:val="-8"/>
        <w:w w:val="100"/>
        <w:position w:val="1"/>
        <w:sz w:val="18"/>
        <w:szCs w:val="18"/>
      </w:rPr>
    </w:lvl>
    <w:lvl w:ilvl="1">
      <w:numFmt w:val="bullet"/>
      <w:lvlText w:val="•"/>
      <w:lvlJc w:val="left"/>
      <w:pPr>
        <w:ind w:left="1536" w:hanging="546"/>
      </w:pPr>
    </w:lvl>
    <w:lvl w:ilvl="2">
      <w:numFmt w:val="bullet"/>
      <w:lvlText w:val="•"/>
      <w:lvlJc w:val="left"/>
      <w:pPr>
        <w:ind w:left="2412" w:hanging="546"/>
      </w:pPr>
    </w:lvl>
    <w:lvl w:ilvl="3">
      <w:numFmt w:val="bullet"/>
      <w:lvlText w:val="•"/>
      <w:lvlJc w:val="left"/>
      <w:pPr>
        <w:ind w:left="3288" w:hanging="546"/>
      </w:pPr>
    </w:lvl>
    <w:lvl w:ilvl="4">
      <w:numFmt w:val="bullet"/>
      <w:lvlText w:val="•"/>
      <w:lvlJc w:val="left"/>
      <w:pPr>
        <w:ind w:left="4164" w:hanging="546"/>
      </w:pPr>
    </w:lvl>
    <w:lvl w:ilvl="5">
      <w:numFmt w:val="bullet"/>
      <w:lvlText w:val="•"/>
      <w:lvlJc w:val="left"/>
      <w:pPr>
        <w:ind w:left="5040" w:hanging="546"/>
      </w:pPr>
    </w:lvl>
    <w:lvl w:ilvl="6">
      <w:numFmt w:val="bullet"/>
      <w:lvlText w:val="•"/>
      <w:lvlJc w:val="left"/>
      <w:pPr>
        <w:ind w:left="5916" w:hanging="546"/>
      </w:pPr>
    </w:lvl>
    <w:lvl w:ilvl="7">
      <w:numFmt w:val="bullet"/>
      <w:lvlText w:val="•"/>
      <w:lvlJc w:val="left"/>
      <w:pPr>
        <w:ind w:left="6792" w:hanging="546"/>
      </w:pPr>
    </w:lvl>
    <w:lvl w:ilvl="8">
      <w:numFmt w:val="bullet"/>
      <w:lvlText w:val="•"/>
      <w:lvlJc w:val="left"/>
      <w:pPr>
        <w:ind w:left="7668" w:hanging="546"/>
      </w:pPr>
    </w:lvl>
  </w:abstractNum>
  <w:abstractNum w:abstractNumId="42" w15:restartNumberingAfterBreak="0">
    <w:nsid w:val="0000045F"/>
    <w:multiLevelType w:val="multilevel"/>
    <w:tmpl w:val="000008E2"/>
    <w:lvl w:ilvl="0">
      <w:start w:val="16"/>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3" w15:restartNumberingAfterBreak="0">
    <w:nsid w:val="00000460"/>
    <w:multiLevelType w:val="multilevel"/>
    <w:tmpl w:val="000008E3"/>
    <w:lvl w:ilvl="0">
      <w:start w:val="23"/>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4" w15:restartNumberingAfterBreak="0">
    <w:nsid w:val="00000461"/>
    <w:multiLevelType w:val="multilevel"/>
    <w:tmpl w:val="000008E4"/>
    <w:lvl w:ilvl="0">
      <w:start w:val="3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5" w15:restartNumberingAfterBreak="0">
    <w:nsid w:val="00000462"/>
    <w:multiLevelType w:val="multilevel"/>
    <w:tmpl w:val="000008E5"/>
    <w:lvl w:ilvl="0">
      <w:start w:val="54"/>
      <w:numFmt w:val="decimal"/>
      <w:lvlText w:val="%1"/>
      <w:lvlJc w:val="left"/>
      <w:pPr>
        <w:ind w:left="662" w:hanging="556"/>
      </w:pPr>
      <w:rPr>
        <w:rFonts w:ascii="Times New Roman" w:hAnsi="Times New Roman" w:cs="Times New Roman"/>
        <w:b w:val="0"/>
        <w:bCs w:val="0"/>
        <w:w w:val="100"/>
        <w:position w:val="-4"/>
        <w:sz w:val="18"/>
        <w:szCs w:val="18"/>
      </w:rPr>
    </w:lvl>
    <w:lvl w:ilvl="1">
      <w:numFmt w:val="bullet"/>
      <w:lvlText w:val="•"/>
      <w:lvlJc w:val="left"/>
      <w:pPr>
        <w:ind w:left="1536" w:hanging="556"/>
      </w:pPr>
    </w:lvl>
    <w:lvl w:ilvl="2">
      <w:numFmt w:val="bullet"/>
      <w:lvlText w:val="•"/>
      <w:lvlJc w:val="left"/>
      <w:pPr>
        <w:ind w:left="2412" w:hanging="556"/>
      </w:pPr>
    </w:lvl>
    <w:lvl w:ilvl="3">
      <w:numFmt w:val="bullet"/>
      <w:lvlText w:val="•"/>
      <w:lvlJc w:val="left"/>
      <w:pPr>
        <w:ind w:left="3288" w:hanging="556"/>
      </w:pPr>
    </w:lvl>
    <w:lvl w:ilvl="4">
      <w:numFmt w:val="bullet"/>
      <w:lvlText w:val="•"/>
      <w:lvlJc w:val="left"/>
      <w:pPr>
        <w:ind w:left="4164" w:hanging="556"/>
      </w:pPr>
    </w:lvl>
    <w:lvl w:ilvl="5">
      <w:numFmt w:val="bullet"/>
      <w:lvlText w:val="•"/>
      <w:lvlJc w:val="left"/>
      <w:pPr>
        <w:ind w:left="5040" w:hanging="556"/>
      </w:pPr>
    </w:lvl>
    <w:lvl w:ilvl="6">
      <w:numFmt w:val="bullet"/>
      <w:lvlText w:val="•"/>
      <w:lvlJc w:val="left"/>
      <w:pPr>
        <w:ind w:left="5916" w:hanging="556"/>
      </w:pPr>
    </w:lvl>
    <w:lvl w:ilvl="7">
      <w:numFmt w:val="bullet"/>
      <w:lvlText w:val="•"/>
      <w:lvlJc w:val="left"/>
      <w:pPr>
        <w:ind w:left="6792" w:hanging="556"/>
      </w:pPr>
    </w:lvl>
    <w:lvl w:ilvl="8">
      <w:numFmt w:val="bullet"/>
      <w:lvlText w:val="•"/>
      <w:lvlJc w:val="left"/>
      <w:pPr>
        <w:ind w:left="7668" w:hanging="556"/>
      </w:pPr>
    </w:lvl>
  </w:abstractNum>
  <w:abstractNum w:abstractNumId="46" w15:restartNumberingAfterBreak="0">
    <w:nsid w:val="00000463"/>
    <w:multiLevelType w:val="multilevel"/>
    <w:tmpl w:val="000008E6"/>
    <w:lvl w:ilvl="0">
      <w:start w:val="34"/>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7" w15:restartNumberingAfterBreak="0">
    <w:nsid w:val="00000464"/>
    <w:multiLevelType w:val="multilevel"/>
    <w:tmpl w:val="000008E7"/>
    <w:lvl w:ilvl="0">
      <w:start w:val="38"/>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8" w15:restartNumberingAfterBreak="0">
    <w:nsid w:val="00000465"/>
    <w:multiLevelType w:val="multilevel"/>
    <w:tmpl w:val="000008E8"/>
    <w:lvl w:ilvl="0">
      <w:start w:val="61"/>
      <w:numFmt w:val="decimal"/>
      <w:lvlText w:val="%1"/>
      <w:lvlJc w:val="left"/>
      <w:pPr>
        <w:ind w:left="659" w:hanging="553"/>
      </w:pPr>
      <w:rPr>
        <w:rFonts w:ascii="Times New Roman" w:hAnsi="Times New Roman" w:cs="Times New Roman"/>
        <w:b w:val="0"/>
        <w:bCs w:val="0"/>
        <w:w w:val="100"/>
        <w:position w:val="6"/>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49" w15:restartNumberingAfterBreak="0">
    <w:nsid w:val="00000466"/>
    <w:multiLevelType w:val="multilevel"/>
    <w:tmpl w:val="000008E9"/>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50" w15:restartNumberingAfterBreak="0">
    <w:nsid w:val="00000467"/>
    <w:multiLevelType w:val="multilevel"/>
    <w:tmpl w:val="000008EA"/>
    <w:lvl w:ilvl="0">
      <w:start w:val="6"/>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51" w15:restartNumberingAfterBreak="0">
    <w:nsid w:val="00000468"/>
    <w:multiLevelType w:val="multilevel"/>
    <w:tmpl w:val="000008EB"/>
    <w:lvl w:ilvl="0">
      <w:start w:val="10"/>
      <w:numFmt w:val="decimal"/>
      <w:lvlText w:val="%1"/>
      <w:lvlJc w:val="left"/>
      <w:pPr>
        <w:ind w:left="824"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2" w15:restartNumberingAfterBreak="0">
    <w:nsid w:val="00000469"/>
    <w:multiLevelType w:val="multilevel"/>
    <w:tmpl w:val="000008EC"/>
    <w:lvl w:ilvl="0">
      <w:start w:val="16"/>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3" w15:restartNumberingAfterBreak="0">
    <w:nsid w:val="0000046A"/>
    <w:multiLevelType w:val="multilevel"/>
    <w:tmpl w:val="000008ED"/>
    <w:lvl w:ilvl="0">
      <w:start w:val="1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4" w15:restartNumberingAfterBreak="0">
    <w:nsid w:val="00000500"/>
    <w:multiLevelType w:val="multilevel"/>
    <w:tmpl w:val="00000983"/>
    <w:lvl w:ilvl="0">
      <w:start w:val="1"/>
      <w:numFmt w:val="decimal"/>
      <w:lvlText w:val="%1"/>
      <w:lvlJc w:val="left"/>
      <w:pPr>
        <w:ind w:left="860" w:hanging="664"/>
      </w:pPr>
      <w:rPr>
        <w:rFonts w:ascii="Times New Roman" w:hAnsi="Times New Roman" w:cs="Times New Roman"/>
        <w:b w:val="0"/>
        <w:bCs w:val="0"/>
        <w:w w:val="100"/>
        <w:position w:val="1"/>
        <w:sz w:val="18"/>
        <w:szCs w:val="18"/>
      </w:rPr>
    </w:lvl>
    <w:lvl w:ilvl="1">
      <w:numFmt w:val="bullet"/>
      <w:lvlText w:val="•"/>
      <w:lvlJc w:val="left"/>
      <w:pPr>
        <w:ind w:left="1716" w:hanging="664"/>
      </w:pPr>
    </w:lvl>
    <w:lvl w:ilvl="2">
      <w:numFmt w:val="bullet"/>
      <w:lvlText w:val="•"/>
      <w:lvlJc w:val="left"/>
      <w:pPr>
        <w:ind w:left="2572" w:hanging="664"/>
      </w:pPr>
    </w:lvl>
    <w:lvl w:ilvl="3">
      <w:numFmt w:val="bullet"/>
      <w:lvlText w:val="•"/>
      <w:lvlJc w:val="left"/>
      <w:pPr>
        <w:ind w:left="3428" w:hanging="664"/>
      </w:pPr>
    </w:lvl>
    <w:lvl w:ilvl="4">
      <w:numFmt w:val="bullet"/>
      <w:lvlText w:val="•"/>
      <w:lvlJc w:val="left"/>
      <w:pPr>
        <w:ind w:left="4284" w:hanging="664"/>
      </w:pPr>
    </w:lvl>
    <w:lvl w:ilvl="5">
      <w:numFmt w:val="bullet"/>
      <w:lvlText w:val="•"/>
      <w:lvlJc w:val="left"/>
      <w:pPr>
        <w:ind w:left="5140" w:hanging="664"/>
      </w:pPr>
    </w:lvl>
    <w:lvl w:ilvl="6">
      <w:numFmt w:val="bullet"/>
      <w:lvlText w:val="•"/>
      <w:lvlJc w:val="left"/>
      <w:pPr>
        <w:ind w:left="5996" w:hanging="664"/>
      </w:pPr>
    </w:lvl>
    <w:lvl w:ilvl="7">
      <w:numFmt w:val="bullet"/>
      <w:lvlText w:val="•"/>
      <w:lvlJc w:val="left"/>
      <w:pPr>
        <w:ind w:left="6852" w:hanging="664"/>
      </w:pPr>
    </w:lvl>
    <w:lvl w:ilvl="8">
      <w:numFmt w:val="bullet"/>
      <w:lvlText w:val="•"/>
      <w:lvlJc w:val="left"/>
      <w:pPr>
        <w:ind w:left="7708" w:hanging="664"/>
      </w:pPr>
    </w:lvl>
  </w:abstractNum>
  <w:abstractNum w:abstractNumId="55" w15:restartNumberingAfterBreak="0">
    <w:nsid w:val="028E256F"/>
    <w:multiLevelType w:val="hybridMultilevel"/>
    <w:tmpl w:val="05E68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04056B7B"/>
    <w:multiLevelType w:val="multilevel"/>
    <w:tmpl w:val="20E66D22"/>
    <w:lvl w:ilvl="0">
      <w:start w:val="35"/>
      <w:numFmt w:val="decimal"/>
      <w:lvlText w:val="%1"/>
      <w:lvlJc w:val="left"/>
      <w:pPr>
        <w:ind w:left="1215" w:hanging="1215"/>
      </w:pPr>
      <w:rPr>
        <w:rFonts w:hint="default"/>
      </w:rPr>
    </w:lvl>
    <w:lvl w:ilvl="1">
      <w:start w:val="3"/>
      <w:numFmt w:val="decimal"/>
      <w:lvlText w:val="%1.%2"/>
      <w:lvlJc w:val="left"/>
      <w:pPr>
        <w:ind w:left="1215" w:hanging="1215"/>
      </w:pPr>
      <w:rPr>
        <w:rFonts w:hint="default"/>
      </w:rPr>
    </w:lvl>
    <w:lvl w:ilvl="2">
      <w:start w:val="15"/>
      <w:numFmt w:val="decimal"/>
      <w:lvlText w:val="%1.%2.%3"/>
      <w:lvlJc w:val="left"/>
      <w:pPr>
        <w:ind w:left="1215" w:hanging="1215"/>
      </w:pPr>
      <w:rPr>
        <w:rFonts w:hint="default"/>
      </w:rPr>
    </w:lvl>
    <w:lvl w:ilvl="3">
      <w:start w:val="4"/>
      <w:numFmt w:val="decimal"/>
      <w:lvlText w:val="%1.%2.%3.%4"/>
      <w:lvlJc w:val="left"/>
      <w:pPr>
        <w:ind w:left="1215" w:hanging="1215"/>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6BF6066"/>
    <w:multiLevelType w:val="hybridMultilevel"/>
    <w:tmpl w:val="E89C52C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9" w15:restartNumberingAfterBreak="0">
    <w:nsid w:val="1CAB7728"/>
    <w:multiLevelType w:val="hybridMultilevel"/>
    <w:tmpl w:val="53EC0E9A"/>
    <w:lvl w:ilvl="0" w:tplc="AD9CE50A">
      <w:start w:val="4"/>
      <w:numFmt w:val="bullet"/>
      <w:lvlText w:val="-"/>
      <w:lvlJc w:val="left"/>
      <w:pPr>
        <w:ind w:left="720" w:hanging="360"/>
      </w:pPr>
      <w:rPr>
        <w:rFonts w:ascii="TimesNewRomanPSMT" w:eastAsia="TimesNewRomanPSMT" w:hAnsi="Times New Roman" w:cs="TimesNewRomanPS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A9C22E4"/>
    <w:multiLevelType w:val="hybridMultilevel"/>
    <w:tmpl w:val="91C0ED78"/>
    <w:lvl w:ilvl="0" w:tplc="BD18D02A">
      <w:start w:val="1"/>
      <w:numFmt w:val="bullet"/>
      <w:lvlText w:val="— "/>
      <w:lvlJc w:val="left"/>
      <w:pPr>
        <w:ind w:left="1140" w:hanging="42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61" w15:restartNumberingAfterBreak="0">
    <w:nsid w:val="405F4CA5"/>
    <w:multiLevelType w:val="hybridMultilevel"/>
    <w:tmpl w:val="507027F0"/>
    <w:lvl w:ilvl="0" w:tplc="04349F62">
      <w:start w:val="8"/>
      <w:numFmt w:val="bullet"/>
      <w:lvlText w:val="-"/>
      <w:lvlJc w:val="left"/>
      <w:pPr>
        <w:ind w:left="1140" w:hanging="420"/>
      </w:pPr>
      <w:rPr>
        <w:rFonts w:ascii="Times New Roman" w:eastAsia="Malgun Gothic"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62" w15:restartNumberingAfterBreak="0">
    <w:nsid w:val="47F37A78"/>
    <w:multiLevelType w:val="hybridMultilevel"/>
    <w:tmpl w:val="25B4B45E"/>
    <w:lvl w:ilvl="0" w:tplc="CB146F66">
      <w:start w:val="4"/>
      <w:numFmt w:val="bullet"/>
      <w:lvlText w:val="-"/>
      <w:lvlJc w:val="left"/>
      <w:pPr>
        <w:ind w:left="720" w:hanging="360"/>
      </w:pPr>
      <w:rPr>
        <w:rFonts w:ascii="Times New Roman" w:eastAsia="宋体"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2E27BED"/>
    <w:multiLevelType w:val="hybridMultilevel"/>
    <w:tmpl w:val="82BE38C0"/>
    <w:lvl w:ilvl="0" w:tplc="96A00D3E">
      <w:start w:val="10"/>
      <w:numFmt w:val="bullet"/>
      <w:lvlText w:val="-"/>
      <w:lvlJc w:val="left"/>
      <w:pPr>
        <w:ind w:left="720" w:hanging="360"/>
      </w:pPr>
      <w:rPr>
        <w:rFonts w:ascii="Times New Roman" w:eastAsia="宋体"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B8E13E9"/>
    <w:multiLevelType w:val="hybridMultilevel"/>
    <w:tmpl w:val="BCA481B2"/>
    <w:lvl w:ilvl="0" w:tplc="94060ED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3641F62"/>
    <w:multiLevelType w:val="hybridMultilevel"/>
    <w:tmpl w:val="80AE257A"/>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8FC341D"/>
    <w:multiLevelType w:val="hybridMultilevel"/>
    <w:tmpl w:val="6450F136"/>
    <w:lvl w:ilvl="0" w:tplc="CF1CECF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8" w15:restartNumberingAfterBreak="0">
    <w:nsid w:val="7D3D5C1F"/>
    <w:multiLevelType w:val="hybridMultilevel"/>
    <w:tmpl w:val="91F62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7"/>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63"/>
  </w:num>
  <w:num w:numId="9">
    <w:abstractNumId w:val="55"/>
  </w:num>
  <w:num w:numId="10">
    <w:abstractNumId w:val="65"/>
  </w:num>
  <w:num w:numId="11">
    <w:abstractNumId w:val="53"/>
  </w:num>
  <w:num w:numId="12">
    <w:abstractNumId w:val="52"/>
  </w:num>
  <w:num w:numId="13">
    <w:abstractNumId w:val="51"/>
  </w:num>
  <w:num w:numId="14">
    <w:abstractNumId w:val="50"/>
  </w:num>
  <w:num w:numId="15">
    <w:abstractNumId w:val="49"/>
  </w:num>
  <w:num w:numId="16">
    <w:abstractNumId w:val="48"/>
  </w:num>
  <w:num w:numId="17">
    <w:abstractNumId w:val="47"/>
  </w:num>
  <w:num w:numId="18">
    <w:abstractNumId w:val="46"/>
  </w:num>
  <w:num w:numId="19">
    <w:abstractNumId w:val="30"/>
  </w:num>
  <w:num w:numId="20">
    <w:abstractNumId w:val="29"/>
  </w:num>
  <w:num w:numId="21">
    <w:abstractNumId w:val="28"/>
  </w:num>
  <w:num w:numId="22">
    <w:abstractNumId w:val="27"/>
  </w:num>
  <w:num w:numId="23">
    <w:abstractNumId w:val="26"/>
  </w:num>
  <w:num w:numId="24">
    <w:abstractNumId w:val="25"/>
  </w:num>
  <w:num w:numId="25">
    <w:abstractNumId w:val="24"/>
  </w:num>
  <w:num w:numId="26">
    <w:abstractNumId w:val="23"/>
  </w:num>
  <w:num w:numId="27">
    <w:abstractNumId w:val="22"/>
  </w:num>
  <w:num w:numId="28">
    <w:abstractNumId w:val="21"/>
  </w:num>
  <w:num w:numId="29">
    <w:abstractNumId w:val="20"/>
  </w:num>
  <w:num w:numId="30">
    <w:abstractNumId w:val="19"/>
  </w:num>
  <w:num w:numId="31">
    <w:abstractNumId w:val="18"/>
  </w:num>
  <w:num w:numId="32">
    <w:abstractNumId w:val="17"/>
  </w:num>
  <w:num w:numId="33">
    <w:abstractNumId w:val="16"/>
  </w:num>
  <w:num w:numId="34">
    <w:abstractNumId w:val="15"/>
  </w:num>
  <w:num w:numId="35">
    <w:abstractNumId w:val="14"/>
  </w:num>
  <w:num w:numId="36">
    <w:abstractNumId w:val="13"/>
  </w:num>
  <w:num w:numId="37">
    <w:abstractNumId w:val="12"/>
  </w:num>
  <w:num w:numId="38">
    <w:abstractNumId w:val="11"/>
  </w:num>
  <w:num w:numId="39">
    <w:abstractNumId w:val="10"/>
  </w:num>
  <w:num w:numId="40">
    <w:abstractNumId w:val="9"/>
  </w:num>
  <w:num w:numId="41">
    <w:abstractNumId w:val="8"/>
  </w:num>
  <w:num w:numId="42">
    <w:abstractNumId w:val="7"/>
  </w:num>
  <w:num w:numId="43">
    <w:abstractNumId w:val="6"/>
  </w:num>
  <w:num w:numId="44">
    <w:abstractNumId w:val="5"/>
  </w:num>
  <w:num w:numId="45">
    <w:abstractNumId w:val="4"/>
  </w:num>
  <w:num w:numId="46">
    <w:abstractNumId w:val="54"/>
  </w:num>
  <w:num w:numId="47">
    <w:abstractNumId w:val="45"/>
  </w:num>
  <w:num w:numId="48">
    <w:abstractNumId w:val="44"/>
  </w:num>
  <w:num w:numId="49">
    <w:abstractNumId w:val="43"/>
  </w:num>
  <w:num w:numId="50">
    <w:abstractNumId w:val="42"/>
  </w:num>
  <w:num w:numId="51">
    <w:abstractNumId w:val="41"/>
  </w:num>
  <w:num w:numId="52">
    <w:abstractNumId w:val="40"/>
  </w:num>
  <w:num w:numId="53">
    <w:abstractNumId w:val="39"/>
  </w:num>
  <w:num w:numId="54">
    <w:abstractNumId w:val="38"/>
  </w:num>
  <w:num w:numId="55">
    <w:abstractNumId w:val="37"/>
  </w:num>
  <w:num w:numId="56">
    <w:abstractNumId w:val="36"/>
  </w:num>
  <w:num w:numId="57">
    <w:abstractNumId w:val="35"/>
  </w:num>
  <w:num w:numId="58">
    <w:abstractNumId w:val="34"/>
  </w:num>
  <w:num w:numId="59">
    <w:abstractNumId w:val="33"/>
  </w:num>
  <w:num w:numId="60">
    <w:abstractNumId w:val="32"/>
  </w:num>
  <w:num w:numId="61">
    <w:abstractNumId w:val="31"/>
  </w:num>
  <w:num w:numId="62">
    <w:abstractNumId w:val="58"/>
  </w:num>
  <w:num w:numId="63">
    <w:abstractNumId w:val="62"/>
  </w:num>
  <w:num w:numId="64">
    <w:abstractNumId w:val="59"/>
  </w:num>
  <w:num w:numId="65">
    <w:abstractNumId w:val="64"/>
  </w:num>
  <w:num w:numId="66">
    <w:abstractNumId w:val="66"/>
  </w:num>
  <w:num w:numId="67">
    <w:abstractNumId w:val="56"/>
  </w:num>
  <w:num w:numId="68">
    <w:abstractNumId w:val="68"/>
  </w:num>
  <w:num w:numId="69">
    <w:abstractNumId w:val="3"/>
  </w:num>
  <w:num w:numId="70">
    <w:abstractNumId w:val="2"/>
  </w:num>
  <w:num w:numId="71">
    <w:abstractNumId w:val="67"/>
  </w:num>
  <w:num w:numId="72">
    <w:abstractNumId w:val="61"/>
  </w:num>
  <w:num w:numId="73">
    <w:abstractNumId w:val="60"/>
  </w:num>
  <w:numIdMacAtCleanup w:val="7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Liyunbo">
    <w15:presenceInfo w15:providerId="AD" w15:userId="S-1-5-21-147214757-305610072-1517763936-616271"/>
  </w15:person>
  <w15:person w15:author="Kwok Shum Au (Edward)">
    <w15:presenceInfo w15:providerId="AD" w15:userId="S-1-5-21-147214757-305610072-1517763936-3526098"/>
  </w15:person>
  <w15:person w15:author="Stephen McCann">
    <w15:presenceInfo w15:providerId="AD" w15:userId="S-1-5-21-147214757-305610072-1517763936-79338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3D2D"/>
    <w:rsid w:val="000053CF"/>
    <w:rsid w:val="00005903"/>
    <w:rsid w:val="00007917"/>
    <w:rsid w:val="00007C9B"/>
    <w:rsid w:val="00013A38"/>
    <w:rsid w:val="00013F2D"/>
    <w:rsid w:val="00014356"/>
    <w:rsid w:val="0001580F"/>
    <w:rsid w:val="00015EE0"/>
    <w:rsid w:val="00016100"/>
    <w:rsid w:val="00017168"/>
    <w:rsid w:val="00021324"/>
    <w:rsid w:val="00021C10"/>
    <w:rsid w:val="0002245F"/>
    <w:rsid w:val="000225F0"/>
    <w:rsid w:val="000229C4"/>
    <w:rsid w:val="000233A6"/>
    <w:rsid w:val="00025D3B"/>
    <w:rsid w:val="0002651F"/>
    <w:rsid w:val="00026850"/>
    <w:rsid w:val="00026D51"/>
    <w:rsid w:val="0002714F"/>
    <w:rsid w:val="0002756A"/>
    <w:rsid w:val="000308AB"/>
    <w:rsid w:val="00033A05"/>
    <w:rsid w:val="00035667"/>
    <w:rsid w:val="00035D4D"/>
    <w:rsid w:val="000361E3"/>
    <w:rsid w:val="000371D3"/>
    <w:rsid w:val="000374C2"/>
    <w:rsid w:val="00037685"/>
    <w:rsid w:val="0003771E"/>
    <w:rsid w:val="00042319"/>
    <w:rsid w:val="000423B2"/>
    <w:rsid w:val="000424E3"/>
    <w:rsid w:val="000427EC"/>
    <w:rsid w:val="00042854"/>
    <w:rsid w:val="00044398"/>
    <w:rsid w:val="0004439F"/>
    <w:rsid w:val="00045515"/>
    <w:rsid w:val="0004587C"/>
    <w:rsid w:val="000462F3"/>
    <w:rsid w:val="00046950"/>
    <w:rsid w:val="000472CE"/>
    <w:rsid w:val="00051832"/>
    <w:rsid w:val="00051E7C"/>
    <w:rsid w:val="00054247"/>
    <w:rsid w:val="00054A47"/>
    <w:rsid w:val="000552BF"/>
    <w:rsid w:val="000567FC"/>
    <w:rsid w:val="000568B0"/>
    <w:rsid w:val="0005694E"/>
    <w:rsid w:val="00057CD5"/>
    <w:rsid w:val="00061BF1"/>
    <w:rsid w:val="00061C3D"/>
    <w:rsid w:val="00061FD4"/>
    <w:rsid w:val="0006290F"/>
    <w:rsid w:val="000631E4"/>
    <w:rsid w:val="0006639B"/>
    <w:rsid w:val="00066B97"/>
    <w:rsid w:val="00066D8A"/>
    <w:rsid w:val="00067C1A"/>
    <w:rsid w:val="0007175C"/>
    <w:rsid w:val="00071F86"/>
    <w:rsid w:val="00072045"/>
    <w:rsid w:val="00073B29"/>
    <w:rsid w:val="00073D5F"/>
    <w:rsid w:val="00074C9D"/>
    <w:rsid w:val="00074D5A"/>
    <w:rsid w:val="000751B3"/>
    <w:rsid w:val="00075E54"/>
    <w:rsid w:val="000763E2"/>
    <w:rsid w:val="000804D5"/>
    <w:rsid w:val="000818A3"/>
    <w:rsid w:val="00083668"/>
    <w:rsid w:val="000839DB"/>
    <w:rsid w:val="000845A2"/>
    <w:rsid w:val="000846C1"/>
    <w:rsid w:val="000862E6"/>
    <w:rsid w:val="00086987"/>
    <w:rsid w:val="00086BBE"/>
    <w:rsid w:val="00087791"/>
    <w:rsid w:val="0009026A"/>
    <w:rsid w:val="00093ED9"/>
    <w:rsid w:val="000946B8"/>
    <w:rsid w:val="00094C78"/>
    <w:rsid w:val="000969A1"/>
    <w:rsid w:val="0009748E"/>
    <w:rsid w:val="0009756B"/>
    <w:rsid w:val="000979D0"/>
    <w:rsid w:val="000A0F75"/>
    <w:rsid w:val="000A1955"/>
    <w:rsid w:val="000A1B13"/>
    <w:rsid w:val="000A2445"/>
    <w:rsid w:val="000A2B3F"/>
    <w:rsid w:val="000A3059"/>
    <w:rsid w:val="000A4F79"/>
    <w:rsid w:val="000A636A"/>
    <w:rsid w:val="000A6647"/>
    <w:rsid w:val="000A6B90"/>
    <w:rsid w:val="000A6C58"/>
    <w:rsid w:val="000B15EC"/>
    <w:rsid w:val="000B2409"/>
    <w:rsid w:val="000B5B91"/>
    <w:rsid w:val="000B7723"/>
    <w:rsid w:val="000B784B"/>
    <w:rsid w:val="000B79CD"/>
    <w:rsid w:val="000C02DA"/>
    <w:rsid w:val="000C2EF6"/>
    <w:rsid w:val="000C4C38"/>
    <w:rsid w:val="000C5F3E"/>
    <w:rsid w:val="000D01A8"/>
    <w:rsid w:val="000D380E"/>
    <w:rsid w:val="000D5894"/>
    <w:rsid w:val="000D713F"/>
    <w:rsid w:val="000E0050"/>
    <w:rsid w:val="000E109B"/>
    <w:rsid w:val="000E12C8"/>
    <w:rsid w:val="000E1361"/>
    <w:rsid w:val="000E233B"/>
    <w:rsid w:val="000E2CA6"/>
    <w:rsid w:val="000E3163"/>
    <w:rsid w:val="000E4DD1"/>
    <w:rsid w:val="000E6714"/>
    <w:rsid w:val="000F09C1"/>
    <w:rsid w:val="000F0D77"/>
    <w:rsid w:val="000F1F96"/>
    <w:rsid w:val="000F4ECC"/>
    <w:rsid w:val="000F6CED"/>
    <w:rsid w:val="000F7821"/>
    <w:rsid w:val="000F7838"/>
    <w:rsid w:val="000F7EC8"/>
    <w:rsid w:val="00101596"/>
    <w:rsid w:val="00101701"/>
    <w:rsid w:val="0010245D"/>
    <w:rsid w:val="0010281E"/>
    <w:rsid w:val="0010363F"/>
    <w:rsid w:val="00103EE3"/>
    <w:rsid w:val="001053BD"/>
    <w:rsid w:val="00106127"/>
    <w:rsid w:val="0010704F"/>
    <w:rsid w:val="001072C2"/>
    <w:rsid w:val="001074AE"/>
    <w:rsid w:val="00110B78"/>
    <w:rsid w:val="00111CFA"/>
    <w:rsid w:val="00111F98"/>
    <w:rsid w:val="001171AF"/>
    <w:rsid w:val="00117386"/>
    <w:rsid w:val="00117CC9"/>
    <w:rsid w:val="00121B31"/>
    <w:rsid w:val="00121E4B"/>
    <w:rsid w:val="0012477E"/>
    <w:rsid w:val="00125CBA"/>
    <w:rsid w:val="00126AF5"/>
    <w:rsid w:val="00126FD1"/>
    <w:rsid w:val="0012772B"/>
    <w:rsid w:val="00130C0D"/>
    <w:rsid w:val="00132348"/>
    <w:rsid w:val="001323E9"/>
    <w:rsid w:val="00134C55"/>
    <w:rsid w:val="0013617A"/>
    <w:rsid w:val="00136CFC"/>
    <w:rsid w:val="001374A3"/>
    <w:rsid w:val="00140AF7"/>
    <w:rsid w:val="00141376"/>
    <w:rsid w:val="00141692"/>
    <w:rsid w:val="001419B6"/>
    <w:rsid w:val="00141CA4"/>
    <w:rsid w:val="00141DFD"/>
    <w:rsid w:val="00141E86"/>
    <w:rsid w:val="0014280C"/>
    <w:rsid w:val="00142A98"/>
    <w:rsid w:val="00142F85"/>
    <w:rsid w:val="00143077"/>
    <w:rsid w:val="00143B8C"/>
    <w:rsid w:val="00146B6F"/>
    <w:rsid w:val="00146DE0"/>
    <w:rsid w:val="00151B2B"/>
    <w:rsid w:val="00152359"/>
    <w:rsid w:val="00154FC0"/>
    <w:rsid w:val="00155F03"/>
    <w:rsid w:val="001562F9"/>
    <w:rsid w:val="00157AE7"/>
    <w:rsid w:val="001603D0"/>
    <w:rsid w:val="00160858"/>
    <w:rsid w:val="00160E79"/>
    <w:rsid w:val="001610A7"/>
    <w:rsid w:val="00162976"/>
    <w:rsid w:val="00162B1A"/>
    <w:rsid w:val="00164271"/>
    <w:rsid w:val="00164A98"/>
    <w:rsid w:val="00164C75"/>
    <w:rsid w:val="00165243"/>
    <w:rsid w:val="001677BF"/>
    <w:rsid w:val="00167DBE"/>
    <w:rsid w:val="00170A3C"/>
    <w:rsid w:val="001714E3"/>
    <w:rsid w:val="00172F06"/>
    <w:rsid w:val="00173740"/>
    <w:rsid w:val="00173E5E"/>
    <w:rsid w:val="0017432E"/>
    <w:rsid w:val="001743FC"/>
    <w:rsid w:val="001747DB"/>
    <w:rsid w:val="00174EAC"/>
    <w:rsid w:val="001757F2"/>
    <w:rsid w:val="001768CB"/>
    <w:rsid w:val="00177068"/>
    <w:rsid w:val="00180D46"/>
    <w:rsid w:val="0018164D"/>
    <w:rsid w:val="00181A74"/>
    <w:rsid w:val="00184827"/>
    <w:rsid w:val="00185986"/>
    <w:rsid w:val="00186AF7"/>
    <w:rsid w:val="00190686"/>
    <w:rsid w:val="00190CB1"/>
    <w:rsid w:val="001911EC"/>
    <w:rsid w:val="0019142D"/>
    <w:rsid w:val="00192A58"/>
    <w:rsid w:val="00192A5B"/>
    <w:rsid w:val="001956ED"/>
    <w:rsid w:val="00195850"/>
    <w:rsid w:val="00195EBE"/>
    <w:rsid w:val="001963BC"/>
    <w:rsid w:val="001968A8"/>
    <w:rsid w:val="001A0178"/>
    <w:rsid w:val="001A0F38"/>
    <w:rsid w:val="001A10D4"/>
    <w:rsid w:val="001A1A08"/>
    <w:rsid w:val="001A1C5E"/>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4203"/>
    <w:rsid w:val="001D58D1"/>
    <w:rsid w:val="001D6097"/>
    <w:rsid w:val="001D723B"/>
    <w:rsid w:val="001D7BA8"/>
    <w:rsid w:val="001E048B"/>
    <w:rsid w:val="001E0ADE"/>
    <w:rsid w:val="001E1245"/>
    <w:rsid w:val="001E2811"/>
    <w:rsid w:val="001E2B02"/>
    <w:rsid w:val="001E4107"/>
    <w:rsid w:val="001E5896"/>
    <w:rsid w:val="001E5D24"/>
    <w:rsid w:val="001E6213"/>
    <w:rsid w:val="001E6226"/>
    <w:rsid w:val="001E768F"/>
    <w:rsid w:val="001F0230"/>
    <w:rsid w:val="001F07B2"/>
    <w:rsid w:val="001F0DC7"/>
    <w:rsid w:val="001F10D9"/>
    <w:rsid w:val="001F1C30"/>
    <w:rsid w:val="001F3A42"/>
    <w:rsid w:val="001F4C16"/>
    <w:rsid w:val="001F546A"/>
    <w:rsid w:val="001F5B4B"/>
    <w:rsid w:val="001F711E"/>
    <w:rsid w:val="001F75A8"/>
    <w:rsid w:val="00202106"/>
    <w:rsid w:val="00203660"/>
    <w:rsid w:val="00203759"/>
    <w:rsid w:val="00203D80"/>
    <w:rsid w:val="0020516C"/>
    <w:rsid w:val="002056CB"/>
    <w:rsid w:val="00205C55"/>
    <w:rsid w:val="0020642D"/>
    <w:rsid w:val="002067BA"/>
    <w:rsid w:val="002071F4"/>
    <w:rsid w:val="00210200"/>
    <w:rsid w:val="0021035F"/>
    <w:rsid w:val="00210E83"/>
    <w:rsid w:val="00212A9C"/>
    <w:rsid w:val="00212F97"/>
    <w:rsid w:val="002142AE"/>
    <w:rsid w:val="00215CE5"/>
    <w:rsid w:val="00216D1C"/>
    <w:rsid w:val="00216EF4"/>
    <w:rsid w:val="00217BB3"/>
    <w:rsid w:val="002210FF"/>
    <w:rsid w:val="00221B16"/>
    <w:rsid w:val="002220B7"/>
    <w:rsid w:val="00222B2D"/>
    <w:rsid w:val="00222EFA"/>
    <w:rsid w:val="002232DE"/>
    <w:rsid w:val="00225A86"/>
    <w:rsid w:val="002276FD"/>
    <w:rsid w:val="00227A5D"/>
    <w:rsid w:val="00230372"/>
    <w:rsid w:val="0023042E"/>
    <w:rsid w:val="00231A0D"/>
    <w:rsid w:val="00231F06"/>
    <w:rsid w:val="002322A5"/>
    <w:rsid w:val="00233058"/>
    <w:rsid w:val="00233592"/>
    <w:rsid w:val="00236B89"/>
    <w:rsid w:val="002410DA"/>
    <w:rsid w:val="0024174B"/>
    <w:rsid w:val="00244006"/>
    <w:rsid w:val="00244633"/>
    <w:rsid w:val="00244CEA"/>
    <w:rsid w:val="0024525A"/>
    <w:rsid w:val="00245E73"/>
    <w:rsid w:val="00246554"/>
    <w:rsid w:val="00246AC0"/>
    <w:rsid w:val="002470FD"/>
    <w:rsid w:val="00250605"/>
    <w:rsid w:val="00250693"/>
    <w:rsid w:val="00250CF0"/>
    <w:rsid w:val="002545BF"/>
    <w:rsid w:val="0025518D"/>
    <w:rsid w:val="002556CC"/>
    <w:rsid w:val="0025635A"/>
    <w:rsid w:val="002578BB"/>
    <w:rsid w:val="00257D5A"/>
    <w:rsid w:val="00260983"/>
    <w:rsid w:val="00261602"/>
    <w:rsid w:val="00262F96"/>
    <w:rsid w:val="002633B1"/>
    <w:rsid w:val="00263C69"/>
    <w:rsid w:val="00264848"/>
    <w:rsid w:val="00264EFE"/>
    <w:rsid w:val="00264F76"/>
    <w:rsid w:val="00267CFE"/>
    <w:rsid w:val="00270456"/>
    <w:rsid w:val="002727FA"/>
    <w:rsid w:val="00273983"/>
    <w:rsid w:val="00275C0D"/>
    <w:rsid w:val="002769AB"/>
    <w:rsid w:val="00280BF6"/>
    <w:rsid w:val="00280D2E"/>
    <w:rsid w:val="0028235F"/>
    <w:rsid w:val="0028292F"/>
    <w:rsid w:val="0028678D"/>
    <w:rsid w:val="0028744E"/>
    <w:rsid w:val="0029020B"/>
    <w:rsid w:val="00291334"/>
    <w:rsid w:val="00291DF9"/>
    <w:rsid w:val="002929AC"/>
    <w:rsid w:val="00292DD0"/>
    <w:rsid w:val="00293A2B"/>
    <w:rsid w:val="00293A4A"/>
    <w:rsid w:val="00293F73"/>
    <w:rsid w:val="00293FE3"/>
    <w:rsid w:val="0029410C"/>
    <w:rsid w:val="00294BD0"/>
    <w:rsid w:val="002955E8"/>
    <w:rsid w:val="0029575F"/>
    <w:rsid w:val="00297412"/>
    <w:rsid w:val="00297C9A"/>
    <w:rsid w:val="002A0ADD"/>
    <w:rsid w:val="002A0C93"/>
    <w:rsid w:val="002A1C7D"/>
    <w:rsid w:val="002A3512"/>
    <w:rsid w:val="002A390D"/>
    <w:rsid w:val="002A423C"/>
    <w:rsid w:val="002A54E2"/>
    <w:rsid w:val="002A7273"/>
    <w:rsid w:val="002A7552"/>
    <w:rsid w:val="002B0796"/>
    <w:rsid w:val="002B0A0E"/>
    <w:rsid w:val="002B1A82"/>
    <w:rsid w:val="002B3890"/>
    <w:rsid w:val="002B436C"/>
    <w:rsid w:val="002B5FB2"/>
    <w:rsid w:val="002B6510"/>
    <w:rsid w:val="002B6673"/>
    <w:rsid w:val="002C24B0"/>
    <w:rsid w:val="002C2DDA"/>
    <w:rsid w:val="002C3AA5"/>
    <w:rsid w:val="002C522E"/>
    <w:rsid w:val="002C6304"/>
    <w:rsid w:val="002C7768"/>
    <w:rsid w:val="002C78E8"/>
    <w:rsid w:val="002D0055"/>
    <w:rsid w:val="002D02D7"/>
    <w:rsid w:val="002D1BA9"/>
    <w:rsid w:val="002D2C4B"/>
    <w:rsid w:val="002D2EA5"/>
    <w:rsid w:val="002D3314"/>
    <w:rsid w:val="002D3F5D"/>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325"/>
    <w:rsid w:val="002E778F"/>
    <w:rsid w:val="002E7B37"/>
    <w:rsid w:val="002F0431"/>
    <w:rsid w:val="002F098B"/>
    <w:rsid w:val="002F0D74"/>
    <w:rsid w:val="002F129E"/>
    <w:rsid w:val="002F17F0"/>
    <w:rsid w:val="002F1EAA"/>
    <w:rsid w:val="002F2390"/>
    <w:rsid w:val="002F24B1"/>
    <w:rsid w:val="002F2E08"/>
    <w:rsid w:val="002F33DE"/>
    <w:rsid w:val="002F3800"/>
    <w:rsid w:val="002F53CF"/>
    <w:rsid w:val="002F5AB0"/>
    <w:rsid w:val="002F723F"/>
    <w:rsid w:val="003009B6"/>
    <w:rsid w:val="00300CBC"/>
    <w:rsid w:val="00300FF8"/>
    <w:rsid w:val="003017E1"/>
    <w:rsid w:val="00301855"/>
    <w:rsid w:val="00302E3D"/>
    <w:rsid w:val="00303AA2"/>
    <w:rsid w:val="00304A0F"/>
    <w:rsid w:val="00306082"/>
    <w:rsid w:val="003063FB"/>
    <w:rsid w:val="003066B8"/>
    <w:rsid w:val="003111DF"/>
    <w:rsid w:val="003115A5"/>
    <w:rsid w:val="0031231B"/>
    <w:rsid w:val="00314A73"/>
    <w:rsid w:val="00314DE7"/>
    <w:rsid w:val="003165E2"/>
    <w:rsid w:val="003170B1"/>
    <w:rsid w:val="0031742F"/>
    <w:rsid w:val="003174BD"/>
    <w:rsid w:val="003177AD"/>
    <w:rsid w:val="0032005C"/>
    <w:rsid w:val="00320E15"/>
    <w:rsid w:val="00321A8F"/>
    <w:rsid w:val="003234A6"/>
    <w:rsid w:val="00324C83"/>
    <w:rsid w:val="00325031"/>
    <w:rsid w:val="00331E45"/>
    <w:rsid w:val="00332263"/>
    <w:rsid w:val="0033263A"/>
    <w:rsid w:val="00333DDF"/>
    <w:rsid w:val="00334820"/>
    <w:rsid w:val="003358E4"/>
    <w:rsid w:val="003368A8"/>
    <w:rsid w:val="003369B1"/>
    <w:rsid w:val="00336CD7"/>
    <w:rsid w:val="00340179"/>
    <w:rsid w:val="003414E1"/>
    <w:rsid w:val="00341C5E"/>
    <w:rsid w:val="00343DDE"/>
    <w:rsid w:val="00344903"/>
    <w:rsid w:val="00344B05"/>
    <w:rsid w:val="00346D99"/>
    <w:rsid w:val="00346FF3"/>
    <w:rsid w:val="003471BA"/>
    <w:rsid w:val="0035042C"/>
    <w:rsid w:val="00351EEE"/>
    <w:rsid w:val="00352343"/>
    <w:rsid w:val="00353808"/>
    <w:rsid w:val="003541DA"/>
    <w:rsid w:val="0035533F"/>
    <w:rsid w:val="00356FE9"/>
    <w:rsid w:val="0035725E"/>
    <w:rsid w:val="003573D5"/>
    <w:rsid w:val="00357B12"/>
    <w:rsid w:val="00362D39"/>
    <w:rsid w:val="003636F0"/>
    <w:rsid w:val="003639EB"/>
    <w:rsid w:val="003642E1"/>
    <w:rsid w:val="00365E37"/>
    <w:rsid w:val="00366056"/>
    <w:rsid w:val="00367AFD"/>
    <w:rsid w:val="00370E15"/>
    <w:rsid w:val="003711EB"/>
    <w:rsid w:val="0037198F"/>
    <w:rsid w:val="00372516"/>
    <w:rsid w:val="003735CD"/>
    <w:rsid w:val="00374DB1"/>
    <w:rsid w:val="003752BA"/>
    <w:rsid w:val="00375D98"/>
    <w:rsid w:val="0037621C"/>
    <w:rsid w:val="00380B99"/>
    <w:rsid w:val="003837F2"/>
    <w:rsid w:val="00383827"/>
    <w:rsid w:val="00386B58"/>
    <w:rsid w:val="00386FFB"/>
    <w:rsid w:val="00391DF8"/>
    <w:rsid w:val="003929FD"/>
    <w:rsid w:val="0039337C"/>
    <w:rsid w:val="0039759D"/>
    <w:rsid w:val="00397A0B"/>
    <w:rsid w:val="003A0343"/>
    <w:rsid w:val="003A05AF"/>
    <w:rsid w:val="003A0947"/>
    <w:rsid w:val="003A0A11"/>
    <w:rsid w:val="003A1172"/>
    <w:rsid w:val="003A23BD"/>
    <w:rsid w:val="003A60F7"/>
    <w:rsid w:val="003A686D"/>
    <w:rsid w:val="003B051C"/>
    <w:rsid w:val="003B0DBD"/>
    <w:rsid w:val="003B2367"/>
    <w:rsid w:val="003B32A4"/>
    <w:rsid w:val="003B36C2"/>
    <w:rsid w:val="003B4F97"/>
    <w:rsid w:val="003B5CC8"/>
    <w:rsid w:val="003C1D44"/>
    <w:rsid w:val="003C3DAD"/>
    <w:rsid w:val="003C476F"/>
    <w:rsid w:val="003C7ED6"/>
    <w:rsid w:val="003D0DB8"/>
    <w:rsid w:val="003D1229"/>
    <w:rsid w:val="003D1C3B"/>
    <w:rsid w:val="003D25A1"/>
    <w:rsid w:val="003D331E"/>
    <w:rsid w:val="003D332C"/>
    <w:rsid w:val="003D5CB0"/>
    <w:rsid w:val="003D659A"/>
    <w:rsid w:val="003D7D34"/>
    <w:rsid w:val="003E013D"/>
    <w:rsid w:val="003E01F3"/>
    <w:rsid w:val="003E2843"/>
    <w:rsid w:val="003E3832"/>
    <w:rsid w:val="003E4ABA"/>
    <w:rsid w:val="003E7C68"/>
    <w:rsid w:val="003F05C9"/>
    <w:rsid w:val="003F074F"/>
    <w:rsid w:val="003F10E4"/>
    <w:rsid w:val="003F11D9"/>
    <w:rsid w:val="003F3CC2"/>
    <w:rsid w:val="003F4755"/>
    <w:rsid w:val="003F4B3C"/>
    <w:rsid w:val="003F5340"/>
    <w:rsid w:val="003F5E7C"/>
    <w:rsid w:val="003F6B5E"/>
    <w:rsid w:val="00400645"/>
    <w:rsid w:val="00400A64"/>
    <w:rsid w:val="0040199D"/>
    <w:rsid w:val="00401BC4"/>
    <w:rsid w:val="0040358F"/>
    <w:rsid w:val="00404904"/>
    <w:rsid w:val="00404EF5"/>
    <w:rsid w:val="00405382"/>
    <w:rsid w:val="004063C6"/>
    <w:rsid w:val="00406E7F"/>
    <w:rsid w:val="00407470"/>
    <w:rsid w:val="0040756F"/>
    <w:rsid w:val="0041233C"/>
    <w:rsid w:val="00413373"/>
    <w:rsid w:val="00414100"/>
    <w:rsid w:val="00414EAB"/>
    <w:rsid w:val="00416503"/>
    <w:rsid w:val="00417BBF"/>
    <w:rsid w:val="0042004A"/>
    <w:rsid w:val="00420A22"/>
    <w:rsid w:val="0042131A"/>
    <w:rsid w:val="00424D2C"/>
    <w:rsid w:val="00425B89"/>
    <w:rsid w:val="00430522"/>
    <w:rsid w:val="00432950"/>
    <w:rsid w:val="00433406"/>
    <w:rsid w:val="00433BF2"/>
    <w:rsid w:val="00434119"/>
    <w:rsid w:val="00435B8B"/>
    <w:rsid w:val="00436CF1"/>
    <w:rsid w:val="00436D09"/>
    <w:rsid w:val="00437257"/>
    <w:rsid w:val="00437BE2"/>
    <w:rsid w:val="004406EA"/>
    <w:rsid w:val="00440C98"/>
    <w:rsid w:val="00442037"/>
    <w:rsid w:val="00442856"/>
    <w:rsid w:val="00443B20"/>
    <w:rsid w:val="0044570A"/>
    <w:rsid w:val="00451CDF"/>
    <w:rsid w:val="00452028"/>
    <w:rsid w:val="0045355E"/>
    <w:rsid w:val="0045431C"/>
    <w:rsid w:val="00454AB3"/>
    <w:rsid w:val="004555A6"/>
    <w:rsid w:val="00455F9B"/>
    <w:rsid w:val="00456014"/>
    <w:rsid w:val="00457333"/>
    <w:rsid w:val="004574B5"/>
    <w:rsid w:val="00457797"/>
    <w:rsid w:val="00457AB0"/>
    <w:rsid w:val="004616C5"/>
    <w:rsid w:val="004622B1"/>
    <w:rsid w:val="00463797"/>
    <w:rsid w:val="004655C4"/>
    <w:rsid w:val="00466599"/>
    <w:rsid w:val="00466ECB"/>
    <w:rsid w:val="00466F86"/>
    <w:rsid w:val="004701F8"/>
    <w:rsid w:val="00473469"/>
    <w:rsid w:val="00474372"/>
    <w:rsid w:val="004754AC"/>
    <w:rsid w:val="004773F2"/>
    <w:rsid w:val="004809E5"/>
    <w:rsid w:val="00480B32"/>
    <w:rsid w:val="00481A0E"/>
    <w:rsid w:val="00482B76"/>
    <w:rsid w:val="00484D2F"/>
    <w:rsid w:val="00487A30"/>
    <w:rsid w:val="00487C22"/>
    <w:rsid w:val="00487C4F"/>
    <w:rsid w:val="00490719"/>
    <w:rsid w:val="00490729"/>
    <w:rsid w:val="004916EB"/>
    <w:rsid w:val="0049281B"/>
    <w:rsid w:val="0049313B"/>
    <w:rsid w:val="0049405F"/>
    <w:rsid w:val="004958C0"/>
    <w:rsid w:val="00496822"/>
    <w:rsid w:val="00497A92"/>
    <w:rsid w:val="004A0148"/>
    <w:rsid w:val="004A046D"/>
    <w:rsid w:val="004A5446"/>
    <w:rsid w:val="004A5867"/>
    <w:rsid w:val="004A72C1"/>
    <w:rsid w:val="004A7932"/>
    <w:rsid w:val="004B0384"/>
    <w:rsid w:val="004B064B"/>
    <w:rsid w:val="004B25C6"/>
    <w:rsid w:val="004B2A3C"/>
    <w:rsid w:val="004B30CE"/>
    <w:rsid w:val="004B36B2"/>
    <w:rsid w:val="004B52D6"/>
    <w:rsid w:val="004B546D"/>
    <w:rsid w:val="004B616E"/>
    <w:rsid w:val="004B6222"/>
    <w:rsid w:val="004B64BE"/>
    <w:rsid w:val="004B7327"/>
    <w:rsid w:val="004B7979"/>
    <w:rsid w:val="004B7E51"/>
    <w:rsid w:val="004C045E"/>
    <w:rsid w:val="004C1C01"/>
    <w:rsid w:val="004C1C53"/>
    <w:rsid w:val="004C1EFA"/>
    <w:rsid w:val="004C391C"/>
    <w:rsid w:val="004C51D1"/>
    <w:rsid w:val="004C5993"/>
    <w:rsid w:val="004D0485"/>
    <w:rsid w:val="004D22A8"/>
    <w:rsid w:val="004D3125"/>
    <w:rsid w:val="004D39EA"/>
    <w:rsid w:val="004D3B3F"/>
    <w:rsid w:val="004D3E4B"/>
    <w:rsid w:val="004D4B08"/>
    <w:rsid w:val="004D5734"/>
    <w:rsid w:val="004D5AF9"/>
    <w:rsid w:val="004D5D2D"/>
    <w:rsid w:val="004D5EBB"/>
    <w:rsid w:val="004D6850"/>
    <w:rsid w:val="004E0917"/>
    <w:rsid w:val="004E13CF"/>
    <w:rsid w:val="004E1DBD"/>
    <w:rsid w:val="004E2B7A"/>
    <w:rsid w:val="004E3374"/>
    <w:rsid w:val="004E4B12"/>
    <w:rsid w:val="004E4ED4"/>
    <w:rsid w:val="004E5276"/>
    <w:rsid w:val="004E6919"/>
    <w:rsid w:val="004E6ADE"/>
    <w:rsid w:val="004E70CC"/>
    <w:rsid w:val="004F10C4"/>
    <w:rsid w:val="004F1BAB"/>
    <w:rsid w:val="004F2030"/>
    <w:rsid w:val="004F56A0"/>
    <w:rsid w:val="004F6745"/>
    <w:rsid w:val="0050057C"/>
    <w:rsid w:val="00501790"/>
    <w:rsid w:val="00501840"/>
    <w:rsid w:val="00503C31"/>
    <w:rsid w:val="00503EE9"/>
    <w:rsid w:val="00504480"/>
    <w:rsid w:val="00504577"/>
    <w:rsid w:val="005058C1"/>
    <w:rsid w:val="0050776F"/>
    <w:rsid w:val="00510067"/>
    <w:rsid w:val="005118D6"/>
    <w:rsid w:val="00512AA7"/>
    <w:rsid w:val="0051498D"/>
    <w:rsid w:val="00515768"/>
    <w:rsid w:val="00515CE3"/>
    <w:rsid w:val="00515F3E"/>
    <w:rsid w:val="005162BF"/>
    <w:rsid w:val="00516697"/>
    <w:rsid w:val="00516F06"/>
    <w:rsid w:val="0052071E"/>
    <w:rsid w:val="00520DE2"/>
    <w:rsid w:val="0052114A"/>
    <w:rsid w:val="0052116A"/>
    <w:rsid w:val="00523D51"/>
    <w:rsid w:val="00524721"/>
    <w:rsid w:val="005264E6"/>
    <w:rsid w:val="00530421"/>
    <w:rsid w:val="00531CDE"/>
    <w:rsid w:val="0053352D"/>
    <w:rsid w:val="00533F6B"/>
    <w:rsid w:val="005352E1"/>
    <w:rsid w:val="00535678"/>
    <w:rsid w:val="005364A1"/>
    <w:rsid w:val="00537403"/>
    <w:rsid w:val="0053793F"/>
    <w:rsid w:val="005413DE"/>
    <w:rsid w:val="00542EE2"/>
    <w:rsid w:val="005438DA"/>
    <w:rsid w:val="00543C2C"/>
    <w:rsid w:val="005452AB"/>
    <w:rsid w:val="005459E6"/>
    <w:rsid w:val="00545AAE"/>
    <w:rsid w:val="00547544"/>
    <w:rsid w:val="00547A2F"/>
    <w:rsid w:val="00550228"/>
    <w:rsid w:val="00551162"/>
    <w:rsid w:val="0055267F"/>
    <w:rsid w:val="0055346F"/>
    <w:rsid w:val="00554160"/>
    <w:rsid w:val="00554713"/>
    <w:rsid w:val="00554C09"/>
    <w:rsid w:val="00556AB3"/>
    <w:rsid w:val="005606FF"/>
    <w:rsid w:val="00560B5A"/>
    <w:rsid w:val="005628B9"/>
    <w:rsid w:val="00563DA8"/>
    <w:rsid w:val="005648E7"/>
    <w:rsid w:val="005651A1"/>
    <w:rsid w:val="005653C8"/>
    <w:rsid w:val="00567E80"/>
    <w:rsid w:val="00570AA6"/>
    <w:rsid w:val="00570B37"/>
    <w:rsid w:val="005710B9"/>
    <w:rsid w:val="00571578"/>
    <w:rsid w:val="00571DE6"/>
    <w:rsid w:val="00572580"/>
    <w:rsid w:val="00572898"/>
    <w:rsid w:val="00572C38"/>
    <w:rsid w:val="00572F1B"/>
    <w:rsid w:val="00573E44"/>
    <w:rsid w:val="00574448"/>
    <w:rsid w:val="0057493E"/>
    <w:rsid w:val="0057497F"/>
    <w:rsid w:val="00575869"/>
    <w:rsid w:val="00576508"/>
    <w:rsid w:val="00576EEC"/>
    <w:rsid w:val="005806F8"/>
    <w:rsid w:val="00581754"/>
    <w:rsid w:val="00581B5F"/>
    <w:rsid w:val="00581C35"/>
    <w:rsid w:val="0058343F"/>
    <w:rsid w:val="00583917"/>
    <w:rsid w:val="00584126"/>
    <w:rsid w:val="005859F6"/>
    <w:rsid w:val="0058671F"/>
    <w:rsid w:val="0059472C"/>
    <w:rsid w:val="0059737C"/>
    <w:rsid w:val="005979BC"/>
    <w:rsid w:val="005A0561"/>
    <w:rsid w:val="005A36B9"/>
    <w:rsid w:val="005A3CE6"/>
    <w:rsid w:val="005A4340"/>
    <w:rsid w:val="005A50EC"/>
    <w:rsid w:val="005A5DE3"/>
    <w:rsid w:val="005A7953"/>
    <w:rsid w:val="005B02D3"/>
    <w:rsid w:val="005B1130"/>
    <w:rsid w:val="005B11D5"/>
    <w:rsid w:val="005B2285"/>
    <w:rsid w:val="005B23EA"/>
    <w:rsid w:val="005B33DA"/>
    <w:rsid w:val="005B341A"/>
    <w:rsid w:val="005B3884"/>
    <w:rsid w:val="005B38F9"/>
    <w:rsid w:val="005B41FC"/>
    <w:rsid w:val="005B49AA"/>
    <w:rsid w:val="005B5A9F"/>
    <w:rsid w:val="005B6B5C"/>
    <w:rsid w:val="005B75E2"/>
    <w:rsid w:val="005C0EC6"/>
    <w:rsid w:val="005C11BF"/>
    <w:rsid w:val="005C1485"/>
    <w:rsid w:val="005C436B"/>
    <w:rsid w:val="005C60C1"/>
    <w:rsid w:val="005D0034"/>
    <w:rsid w:val="005D0C74"/>
    <w:rsid w:val="005D1E21"/>
    <w:rsid w:val="005D2073"/>
    <w:rsid w:val="005D380C"/>
    <w:rsid w:val="005D5886"/>
    <w:rsid w:val="005D6C33"/>
    <w:rsid w:val="005D743B"/>
    <w:rsid w:val="005E14D1"/>
    <w:rsid w:val="005E2F43"/>
    <w:rsid w:val="005E4B9F"/>
    <w:rsid w:val="005E5B2F"/>
    <w:rsid w:val="005E6A82"/>
    <w:rsid w:val="005E6F8E"/>
    <w:rsid w:val="005E77EC"/>
    <w:rsid w:val="005F1B3C"/>
    <w:rsid w:val="005F1C1E"/>
    <w:rsid w:val="005F3BED"/>
    <w:rsid w:val="005F7B9B"/>
    <w:rsid w:val="006000E6"/>
    <w:rsid w:val="006006C6"/>
    <w:rsid w:val="00601010"/>
    <w:rsid w:val="00602BDA"/>
    <w:rsid w:val="00602DB5"/>
    <w:rsid w:val="00602EBF"/>
    <w:rsid w:val="006030EF"/>
    <w:rsid w:val="00604420"/>
    <w:rsid w:val="00604AC6"/>
    <w:rsid w:val="00605134"/>
    <w:rsid w:val="00605CEB"/>
    <w:rsid w:val="0060709B"/>
    <w:rsid w:val="00610939"/>
    <w:rsid w:val="00610C38"/>
    <w:rsid w:val="0061129C"/>
    <w:rsid w:val="00611557"/>
    <w:rsid w:val="00611E65"/>
    <w:rsid w:val="00612629"/>
    <w:rsid w:val="00613220"/>
    <w:rsid w:val="00613553"/>
    <w:rsid w:val="00613E61"/>
    <w:rsid w:val="006149EA"/>
    <w:rsid w:val="00614B04"/>
    <w:rsid w:val="00615061"/>
    <w:rsid w:val="006163F8"/>
    <w:rsid w:val="00616EC3"/>
    <w:rsid w:val="00616FE2"/>
    <w:rsid w:val="00617076"/>
    <w:rsid w:val="006171E7"/>
    <w:rsid w:val="0061741C"/>
    <w:rsid w:val="00621E71"/>
    <w:rsid w:val="006224C2"/>
    <w:rsid w:val="00623302"/>
    <w:rsid w:val="00623EC7"/>
    <w:rsid w:val="0062440B"/>
    <w:rsid w:val="00624795"/>
    <w:rsid w:val="006258DC"/>
    <w:rsid w:val="00625A2B"/>
    <w:rsid w:val="0062675E"/>
    <w:rsid w:val="00626AC0"/>
    <w:rsid w:val="0063011F"/>
    <w:rsid w:val="00632B7C"/>
    <w:rsid w:val="006339C3"/>
    <w:rsid w:val="006348AF"/>
    <w:rsid w:val="00635BC9"/>
    <w:rsid w:val="00636C8E"/>
    <w:rsid w:val="00637908"/>
    <w:rsid w:val="00637C35"/>
    <w:rsid w:val="006414DA"/>
    <w:rsid w:val="006429CB"/>
    <w:rsid w:val="00644578"/>
    <w:rsid w:val="0064496D"/>
    <w:rsid w:val="00644A90"/>
    <w:rsid w:val="00645B64"/>
    <w:rsid w:val="00646BBA"/>
    <w:rsid w:val="00647EF1"/>
    <w:rsid w:val="0065045C"/>
    <w:rsid w:val="00650F57"/>
    <w:rsid w:val="00652F8C"/>
    <w:rsid w:val="006535EA"/>
    <w:rsid w:val="00653853"/>
    <w:rsid w:val="006540F7"/>
    <w:rsid w:val="006542E1"/>
    <w:rsid w:val="006571CB"/>
    <w:rsid w:val="00660E4B"/>
    <w:rsid w:val="00661B07"/>
    <w:rsid w:val="00661BC4"/>
    <w:rsid w:val="00661C19"/>
    <w:rsid w:val="006622EC"/>
    <w:rsid w:val="006630E4"/>
    <w:rsid w:val="0066471B"/>
    <w:rsid w:val="00664B01"/>
    <w:rsid w:val="006650D0"/>
    <w:rsid w:val="00665646"/>
    <w:rsid w:val="00666CEF"/>
    <w:rsid w:val="00667C22"/>
    <w:rsid w:val="00670092"/>
    <w:rsid w:val="00671509"/>
    <w:rsid w:val="00671D22"/>
    <w:rsid w:val="00672AE1"/>
    <w:rsid w:val="00672ED7"/>
    <w:rsid w:val="0067358E"/>
    <w:rsid w:val="00673D8B"/>
    <w:rsid w:val="00674B18"/>
    <w:rsid w:val="00675C9C"/>
    <w:rsid w:val="0068017B"/>
    <w:rsid w:val="00680E7D"/>
    <w:rsid w:val="00680EC7"/>
    <w:rsid w:val="00681C5C"/>
    <w:rsid w:val="00682338"/>
    <w:rsid w:val="0068270B"/>
    <w:rsid w:val="0068294F"/>
    <w:rsid w:val="006842FC"/>
    <w:rsid w:val="00684CBD"/>
    <w:rsid w:val="00684D32"/>
    <w:rsid w:val="00685A8E"/>
    <w:rsid w:val="00685F48"/>
    <w:rsid w:val="00687174"/>
    <w:rsid w:val="0069130A"/>
    <w:rsid w:val="0069281D"/>
    <w:rsid w:val="00695205"/>
    <w:rsid w:val="00696187"/>
    <w:rsid w:val="006963B9"/>
    <w:rsid w:val="00696DE1"/>
    <w:rsid w:val="006A0EB2"/>
    <w:rsid w:val="006A2103"/>
    <w:rsid w:val="006A21ED"/>
    <w:rsid w:val="006A2CCB"/>
    <w:rsid w:val="006A4C8B"/>
    <w:rsid w:val="006A5204"/>
    <w:rsid w:val="006A53CB"/>
    <w:rsid w:val="006A6FC5"/>
    <w:rsid w:val="006A701A"/>
    <w:rsid w:val="006B01D7"/>
    <w:rsid w:val="006B1585"/>
    <w:rsid w:val="006B3668"/>
    <w:rsid w:val="006B3970"/>
    <w:rsid w:val="006B39E0"/>
    <w:rsid w:val="006B51DC"/>
    <w:rsid w:val="006B5430"/>
    <w:rsid w:val="006B64EF"/>
    <w:rsid w:val="006B7CA1"/>
    <w:rsid w:val="006C05CC"/>
    <w:rsid w:val="006C0727"/>
    <w:rsid w:val="006C0BA7"/>
    <w:rsid w:val="006C166A"/>
    <w:rsid w:val="006C1B47"/>
    <w:rsid w:val="006C2119"/>
    <w:rsid w:val="006C28E5"/>
    <w:rsid w:val="006C3401"/>
    <w:rsid w:val="006C4C3A"/>
    <w:rsid w:val="006C5602"/>
    <w:rsid w:val="006C6A2E"/>
    <w:rsid w:val="006C720C"/>
    <w:rsid w:val="006D1933"/>
    <w:rsid w:val="006D633C"/>
    <w:rsid w:val="006D68E0"/>
    <w:rsid w:val="006D7079"/>
    <w:rsid w:val="006D7843"/>
    <w:rsid w:val="006D7CAC"/>
    <w:rsid w:val="006E145F"/>
    <w:rsid w:val="006E3E56"/>
    <w:rsid w:val="006E3FDC"/>
    <w:rsid w:val="006E4164"/>
    <w:rsid w:val="006E4D69"/>
    <w:rsid w:val="006E4DDB"/>
    <w:rsid w:val="006E5650"/>
    <w:rsid w:val="006E777B"/>
    <w:rsid w:val="006F318D"/>
    <w:rsid w:val="006F3794"/>
    <w:rsid w:val="006F44E4"/>
    <w:rsid w:val="006F523F"/>
    <w:rsid w:val="006F5BE5"/>
    <w:rsid w:val="006F62ED"/>
    <w:rsid w:val="0070055B"/>
    <w:rsid w:val="007039C3"/>
    <w:rsid w:val="00703D71"/>
    <w:rsid w:val="0070423B"/>
    <w:rsid w:val="007109B4"/>
    <w:rsid w:val="00710F1C"/>
    <w:rsid w:val="007113CD"/>
    <w:rsid w:val="00711975"/>
    <w:rsid w:val="00711AE2"/>
    <w:rsid w:val="007123FC"/>
    <w:rsid w:val="007147DC"/>
    <w:rsid w:val="00715DA2"/>
    <w:rsid w:val="0071740E"/>
    <w:rsid w:val="007206BA"/>
    <w:rsid w:val="0072297D"/>
    <w:rsid w:val="00722FAC"/>
    <w:rsid w:val="00724062"/>
    <w:rsid w:val="007252A3"/>
    <w:rsid w:val="00725509"/>
    <w:rsid w:val="0072649D"/>
    <w:rsid w:val="00727267"/>
    <w:rsid w:val="007276A3"/>
    <w:rsid w:val="00730E97"/>
    <w:rsid w:val="00732253"/>
    <w:rsid w:val="00732850"/>
    <w:rsid w:val="00732A57"/>
    <w:rsid w:val="00733302"/>
    <w:rsid w:val="0073367B"/>
    <w:rsid w:val="00735672"/>
    <w:rsid w:val="00736762"/>
    <w:rsid w:val="00736F2C"/>
    <w:rsid w:val="00736FFD"/>
    <w:rsid w:val="00737461"/>
    <w:rsid w:val="00740BF0"/>
    <w:rsid w:val="00743122"/>
    <w:rsid w:val="00744990"/>
    <w:rsid w:val="0074755A"/>
    <w:rsid w:val="00750393"/>
    <w:rsid w:val="007503F5"/>
    <w:rsid w:val="00750876"/>
    <w:rsid w:val="00752005"/>
    <w:rsid w:val="0075228C"/>
    <w:rsid w:val="00752F89"/>
    <w:rsid w:val="0075351A"/>
    <w:rsid w:val="00753D2E"/>
    <w:rsid w:val="00753E18"/>
    <w:rsid w:val="007541F8"/>
    <w:rsid w:val="00754351"/>
    <w:rsid w:val="0075470F"/>
    <w:rsid w:val="00754A19"/>
    <w:rsid w:val="007563B3"/>
    <w:rsid w:val="00756CED"/>
    <w:rsid w:val="00757268"/>
    <w:rsid w:val="007577E9"/>
    <w:rsid w:val="007609A0"/>
    <w:rsid w:val="00761ADC"/>
    <w:rsid w:val="007640EC"/>
    <w:rsid w:val="007643A2"/>
    <w:rsid w:val="007646DE"/>
    <w:rsid w:val="007654AA"/>
    <w:rsid w:val="00766BE1"/>
    <w:rsid w:val="00766EC7"/>
    <w:rsid w:val="00767281"/>
    <w:rsid w:val="0076793C"/>
    <w:rsid w:val="00767C0C"/>
    <w:rsid w:val="00770572"/>
    <w:rsid w:val="00771598"/>
    <w:rsid w:val="00772262"/>
    <w:rsid w:val="007726DE"/>
    <w:rsid w:val="007729DE"/>
    <w:rsid w:val="007751CE"/>
    <w:rsid w:val="00775643"/>
    <w:rsid w:val="00776263"/>
    <w:rsid w:val="007827AA"/>
    <w:rsid w:val="0078338B"/>
    <w:rsid w:val="00783913"/>
    <w:rsid w:val="007845B6"/>
    <w:rsid w:val="0078553D"/>
    <w:rsid w:val="0078676B"/>
    <w:rsid w:val="007870BF"/>
    <w:rsid w:val="00787930"/>
    <w:rsid w:val="00791DC6"/>
    <w:rsid w:val="00791E38"/>
    <w:rsid w:val="00792020"/>
    <w:rsid w:val="0079279A"/>
    <w:rsid w:val="007929B4"/>
    <w:rsid w:val="00792F55"/>
    <w:rsid w:val="0079306F"/>
    <w:rsid w:val="00796DAE"/>
    <w:rsid w:val="007A1C50"/>
    <w:rsid w:val="007A3B91"/>
    <w:rsid w:val="007A3F63"/>
    <w:rsid w:val="007A44AC"/>
    <w:rsid w:val="007A4991"/>
    <w:rsid w:val="007A4C75"/>
    <w:rsid w:val="007A601E"/>
    <w:rsid w:val="007A6B8D"/>
    <w:rsid w:val="007A6CEE"/>
    <w:rsid w:val="007A761B"/>
    <w:rsid w:val="007A7B65"/>
    <w:rsid w:val="007B12CE"/>
    <w:rsid w:val="007B1F75"/>
    <w:rsid w:val="007B4D64"/>
    <w:rsid w:val="007B600D"/>
    <w:rsid w:val="007B7FC3"/>
    <w:rsid w:val="007C0CF5"/>
    <w:rsid w:val="007C19F6"/>
    <w:rsid w:val="007C25D1"/>
    <w:rsid w:val="007C2C14"/>
    <w:rsid w:val="007C4B44"/>
    <w:rsid w:val="007C4C79"/>
    <w:rsid w:val="007C5A1F"/>
    <w:rsid w:val="007C6872"/>
    <w:rsid w:val="007C726D"/>
    <w:rsid w:val="007C7309"/>
    <w:rsid w:val="007C7BDC"/>
    <w:rsid w:val="007D0610"/>
    <w:rsid w:val="007D0688"/>
    <w:rsid w:val="007D06D7"/>
    <w:rsid w:val="007D06DD"/>
    <w:rsid w:val="007D0F63"/>
    <w:rsid w:val="007D19D0"/>
    <w:rsid w:val="007D2973"/>
    <w:rsid w:val="007D4358"/>
    <w:rsid w:val="007D5244"/>
    <w:rsid w:val="007D684C"/>
    <w:rsid w:val="007D6AB0"/>
    <w:rsid w:val="007D784F"/>
    <w:rsid w:val="007D7862"/>
    <w:rsid w:val="007E0347"/>
    <w:rsid w:val="007E0666"/>
    <w:rsid w:val="007E0F41"/>
    <w:rsid w:val="007E19F4"/>
    <w:rsid w:val="007E32E0"/>
    <w:rsid w:val="007E41B4"/>
    <w:rsid w:val="007E52CB"/>
    <w:rsid w:val="007E5DE0"/>
    <w:rsid w:val="007E6494"/>
    <w:rsid w:val="007E71CA"/>
    <w:rsid w:val="007F262C"/>
    <w:rsid w:val="007F27CD"/>
    <w:rsid w:val="007F3D4D"/>
    <w:rsid w:val="007F5A40"/>
    <w:rsid w:val="007F63D3"/>
    <w:rsid w:val="007F66C2"/>
    <w:rsid w:val="007F716D"/>
    <w:rsid w:val="007F7304"/>
    <w:rsid w:val="007F73CC"/>
    <w:rsid w:val="0080013D"/>
    <w:rsid w:val="008002E6"/>
    <w:rsid w:val="008005B2"/>
    <w:rsid w:val="00800678"/>
    <w:rsid w:val="00801480"/>
    <w:rsid w:val="00802890"/>
    <w:rsid w:val="00804416"/>
    <w:rsid w:val="008049D7"/>
    <w:rsid w:val="00805182"/>
    <w:rsid w:val="00805475"/>
    <w:rsid w:val="008071D6"/>
    <w:rsid w:val="00807DDE"/>
    <w:rsid w:val="00811660"/>
    <w:rsid w:val="008126CB"/>
    <w:rsid w:val="008130FD"/>
    <w:rsid w:val="00813A48"/>
    <w:rsid w:val="008143C4"/>
    <w:rsid w:val="00814BE2"/>
    <w:rsid w:val="00817362"/>
    <w:rsid w:val="0081797D"/>
    <w:rsid w:val="008202C1"/>
    <w:rsid w:val="008206D3"/>
    <w:rsid w:val="0082074F"/>
    <w:rsid w:val="0082086F"/>
    <w:rsid w:val="008224A2"/>
    <w:rsid w:val="00823FA8"/>
    <w:rsid w:val="008275AE"/>
    <w:rsid w:val="00827743"/>
    <w:rsid w:val="00827AEB"/>
    <w:rsid w:val="0083034E"/>
    <w:rsid w:val="008305BA"/>
    <w:rsid w:val="00834F60"/>
    <w:rsid w:val="00836D3B"/>
    <w:rsid w:val="008401D9"/>
    <w:rsid w:val="0084255F"/>
    <w:rsid w:val="00842B40"/>
    <w:rsid w:val="00844162"/>
    <w:rsid w:val="0084628F"/>
    <w:rsid w:val="008463AD"/>
    <w:rsid w:val="00846784"/>
    <w:rsid w:val="00850C37"/>
    <w:rsid w:val="00851917"/>
    <w:rsid w:val="00852179"/>
    <w:rsid w:val="0085294B"/>
    <w:rsid w:val="0085294F"/>
    <w:rsid w:val="00852ED6"/>
    <w:rsid w:val="0085361E"/>
    <w:rsid w:val="008539C5"/>
    <w:rsid w:val="00855066"/>
    <w:rsid w:val="00855D2D"/>
    <w:rsid w:val="008561CA"/>
    <w:rsid w:val="00860397"/>
    <w:rsid w:val="008617AA"/>
    <w:rsid w:val="00861813"/>
    <w:rsid w:val="008624D4"/>
    <w:rsid w:val="00863195"/>
    <w:rsid w:val="00863334"/>
    <w:rsid w:val="00866BDF"/>
    <w:rsid w:val="008676A5"/>
    <w:rsid w:val="00870CA4"/>
    <w:rsid w:val="00870FD9"/>
    <w:rsid w:val="00871FF9"/>
    <w:rsid w:val="00872093"/>
    <w:rsid w:val="008723F2"/>
    <w:rsid w:val="008727C8"/>
    <w:rsid w:val="008728C0"/>
    <w:rsid w:val="00872BED"/>
    <w:rsid w:val="00873F4B"/>
    <w:rsid w:val="0087403B"/>
    <w:rsid w:val="00875B30"/>
    <w:rsid w:val="0087674F"/>
    <w:rsid w:val="00877E77"/>
    <w:rsid w:val="00880678"/>
    <w:rsid w:val="0088090A"/>
    <w:rsid w:val="00881494"/>
    <w:rsid w:val="008826AD"/>
    <w:rsid w:val="00884566"/>
    <w:rsid w:val="0088556F"/>
    <w:rsid w:val="0088560D"/>
    <w:rsid w:val="008861ED"/>
    <w:rsid w:val="00886C4F"/>
    <w:rsid w:val="00886D13"/>
    <w:rsid w:val="0089041F"/>
    <w:rsid w:val="00892294"/>
    <w:rsid w:val="00892C49"/>
    <w:rsid w:val="008933B5"/>
    <w:rsid w:val="00895B0B"/>
    <w:rsid w:val="008961B6"/>
    <w:rsid w:val="008966CB"/>
    <w:rsid w:val="0089696C"/>
    <w:rsid w:val="00897087"/>
    <w:rsid w:val="00897D18"/>
    <w:rsid w:val="008A003F"/>
    <w:rsid w:val="008A0316"/>
    <w:rsid w:val="008A08E1"/>
    <w:rsid w:val="008A0F62"/>
    <w:rsid w:val="008A1939"/>
    <w:rsid w:val="008A1E1A"/>
    <w:rsid w:val="008A2515"/>
    <w:rsid w:val="008A29D3"/>
    <w:rsid w:val="008A49C9"/>
    <w:rsid w:val="008A6157"/>
    <w:rsid w:val="008A6D52"/>
    <w:rsid w:val="008A717F"/>
    <w:rsid w:val="008B01A0"/>
    <w:rsid w:val="008B204C"/>
    <w:rsid w:val="008B3C1E"/>
    <w:rsid w:val="008B5E3A"/>
    <w:rsid w:val="008C00F5"/>
    <w:rsid w:val="008C1AB0"/>
    <w:rsid w:val="008C1D97"/>
    <w:rsid w:val="008C2E31"/>
    <w:rsid w:val="008C42D6"/>
    <w:rsid w:val="008C4508"/>
    <w:rsid w:val="008C47F2"/>
    <w:rsid w:val="008D0042"/>
    <w:rsid w:val="008D029C"/>
    <w:rsid w:val="008D081F"/>
    <w:rsid w:val="008D085C"/>
    <w:rsid w:val="008D12B5"/>
    <w:rsid w:val="008D1DE0"/>
    <w:rsid w:val="008D22E7"/>
    <w:rsid w:val="008D232C"/>
    <w:rsid w:val="008D2869"/>
    <w:rsid w:val="008D501D"/>
    <w:rsid w:val="008D5EEE"/>
    <w:rsid w:val="008D716F"/>
    <w:rsid w:val="008D738D"/>
    <w:rsid w:val="008E0C9A"/>
    <w:rsid w:val="008E1AA4"/>
    <w:rsid w:val="008E1ACF"/>
    <w:rsid w:val="008E1D46"/>
    <w:rsid w:val="008E3151"/>
    <w:rsid w:val="008E3855"/>
    <w:rsid w:val="008E3E7B"/>
    <w:rsid w:val="008E4DA6"/>
    <w:rsid w:val="008E6953"/>
    <w:rsid w:val="008E6C62"/>
    <w:rsid w:val="008E6CB5"/>
    <w:rsid w:val="008E77FB"/>
    <w:rsid w:val="008E7B8B"/>
    <w:rsid w:val="008F0692"/>
    <w:rsid w:val="008F254D"/>
    <w:rsid w:val="008F2B43"/>
    <w:rsid w:val="008F3AA6"/>
    <w:rsid w:val="008F3AF0"/>
    <w:rsid w:val="008F411A"/>
    <w:rsid w:val="008F4B97"/>
    <w:rsid w:val="008F65F4"/>
    <w:rsid w:val="008F725E"/>
    <w:rsid w:val="008F7A6B"/>
    <w:rsid w:val="00904CC2"/>
    <w:rsid w:val="0090559F"/>
    <w:rsid w:val="00905668"/>
    <w:rsid w:val="00905951"/>
    <w:rsid w:val="00905ADD"/>
    <w:rsid w:val="009069C1"/>
    <w:rsid w:val="00906FAA"/>
    <w:rsid w:val="0090743C"/>
    <w:rsid w:val="00907A4C"/>
    <w:rsid w:val="00907BD1"/>
    <w:rsid w:val="00907C14"/>
    <w:rsid w:val="00907EF9"/>
    <w:rsid w:val="00907F30"/>
    <w:rsid w:val="00911648"/>
    <w:rsid w:val="00913028"/>
    <w:rsid w:val="00913ABF"/>
    <w:rsid w:val="00917C91"/>
    <w:rsid w:val="0092299D"/>
    <w:rsid w:val="00922D4C"/>
    <w:rsid w:val="00923796"/>
    <w:rsid w:val="00923903"/>
    <w:rsid w:val="009243BB"/>
    <w:rsid w:val="00924661"/>
    <w:rsid w:val="00924DDD"/>
    <w:rsid w:val="00925673"/>
    <w:rsid w:val="009265CE"/>
    <w:rsid w:val="009267D1"/>
    <w:rsid w:val="00926D2D"/>
    <w:rsid w:val="00927569"/>
    <w:rsid w:val="00930D15"/>
    <w:rsid w:val="00931D42"/>
    <w:rsid w:val="00933C84"/>
    <w:rsid w:val="00934DA1"/>
    <w:rsid w:val="00934DEF"/>
    <w:rsid w:val="009350CA"/>
    <w:rsid w:val="0093524C"/>
    <w:rsid w:val="009352C6"/>
    <w:rsid w:val="00936B56"/>
    <w:rsid w:val="009376B5"/>
    <w:rsid w:val="00940284"/>
    <w:rsid w:val="00942A4D"/>
    <w:rsid w:val="0094301D"/>
    <w:rsid w:val="00943A55"/>
    <w:rsid w:val="00945187"/>
    <w:rsid w:val="009458AA"/>
    <w:rsid w:val="00945951"/>
    <w:rsid w:val="00947237"/>
    <w:rsid w:val="00947A9B"/>
    <w:rsid w:val="00950844"/>
    <w:rsid w:val="00950CA3"/>
    <w:rsid w:val="0095278A"/>
    <w:rsid w:val="00952C94"/>
    <w:rsid w:val="00955397"/>
    <w:rsid w:val="00956233"/>
    <w:rsid w:val="00956497"/>
    <w:rsid w:val="00956F1C"/>
    <w:rsid w:val="00960BFD"/>
    <w:rsid w:val="0096140C"/>
    <w:rsid w:val="00961F60"/>
    <w:rsid w:val="00962264"/>
    <w:rsid w:val="009625AA"/>
    <w:rsid w:val="009629DC"/>
    <w:rsid w:val="0096400C"/>
    <w:rsid w:val="0096443F"/>
    <w:rsid w:val="00964819"/>
    <w:rsid w:val="009655CE"/>
    <w:rsid w:val="00965B4F"/>
    <w:rsid w:val="00967441"/>
    <w:rsid w:val="00967C93"/>
    <w:rsid w:val="00971189"/>
    <w:rsid w:val="00971F29"/>
    <w:rsid w:val="009728BB"/>
    <w:rsid w:val="00972E37"/>
    <w:rsid w:val="00975242"/>
    <w:rsid w:val="00975AB6"/>
    <w:rsid w:val="00976D68"/>
    <w:rsid w:val="00977FA9"/>
    <w:rsid w:val="009801D5"/>
    <w:rsid w:val="009804D4"/>
    <w:rsid w:val="00982161"/>
    <w:rsid w:val="00983D33"/>
    <w:rsid w:val="00983EB7"/>
    <w:rsid w:val="00984B9F"/>
    <w:rsid w:val="009867FE"/>
    <w:rsid w:val="00987FB8"/>
    <w:rsid w:val="00991D65"/>
    <w:rsid w:val="00991EB4"/>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114B"/>
    <w:rsid w:val="009B34E6"/>
    <w:rsid w:val="009B44CD"/>
    <w:rsid w:val="009B5B5F"/>
    <w:rsid w:val="009C04C4"/>
    <w:rsid w:val="009C09C6"/>
    <w:rsid w:val="009C1103"/>
    <w:rsid w:val="009C15C2"/>
    <w:rsid w:val="009C1C23"/>
    <w:rsid w:val="009C2979"/>
    <w:rsid w:val="009C35D2"/>
    <w:rsid w:val="009C486D"/>
    <w:rsid w:val="009C56EC"/>
    <w:rsid w:val="009C6883"/>
    <w:rsid w:val="009C7E5E"/>
    <w:rsid w:val="009D0215"/>
    <w:rsid w:val="009D0604"/>
    <w:rsid w:val="009D10B9"/>
    <w:rsid w:val="009D13E3"/>
    <w:rsid w:val="009D19CC"/>
    <w:rsid w:val="009D3C3E"/>
    <w:rsid w:val="009D4700"/>
    <w:rsid w:val="009D6187"/>
    <w:rsid w:val="009D6746"/>
    <w:rsid w:val="009E0773"/>
    <w:rsid w:val="009E244A"/>
    <w:rsid w:val="009E41D4"/>
    <w:rsid w:val="009E458C"/>
    <w:rsid w:val="009E4CC3"/>
    <w:rsid w:val="009E56E1"/>
    <w:rsid w:val="009E5E49"/>
    <w:rsid w:val="009E6AF6"/>
    <w:rsid w:val="009E7B1A"/>
    <w:rsid w:val="009F1B84"/>
    <w:rsid w:val="009F2A10"/>
    <w:rsid w:val="009F2FBC"/>
    <w:rsid w:val="009F37EE"/>
    <w:rsid w:val="009F38E1"/>
    <w:rsid w:val="009F4C4A"/>
    <w:rsid w:val="009F5B83"/>
    <w:rsid w:val="00A0210A"/>
    <w:rsid w:val="00A025C8"/>
    <w:rsid w:val="00A027CE"/>
    <w:rsid w:val="00A06F63"/>
    <w:rsid w:val="00A070B3"/>
    <w:rsid w:val="00A101F9"/>
    <w:rsid w:val="00A103CD"/>
    <w:rsid w:val="00A10D92"/>
    <w:rsid w:val="00A12D87"/>
    <w:rsid w:val="00A141E0"/>
    <w:rsid w:val="00A17E70"/>
    <w:rsid w:val="00A2328B"/>
    <w:rsid w:val="00A24DFC"/>
    <w:rsid w:val="00A25EA3"/>
    <w:rsid w:val="00A2612E"/>
    <w:rsid w:val="00A2652D"/>
    <w:rsid w:val="00A26D93"/>
    <w:rsid w:val="00A27594"/>
    <w:rsid w:val="00A31489"/>
    <w:rsid w:val="00A31A92"/>
    <w:rsid w:val="00A31AB1"/>
    <w:rsid w:val="00A31B73"/>
    <w:rsid w:val="00A34A39"/>
    <w:rsid w:val="00A353C3"/>
    <w:rsid w:val="00A35784"/>
    <w:rsid w:val="00A35A05"/>
    <w:rsid w:val="00A35B6C"/>
    <w:rsid w:val="00A35F6E"/>
    <w:rsid w:val="00A36117"/>
    <w:rsid w:val="00A4144A"/>
    <w:rsid w:val="00A42284"/>
    <w:rsid w:val="00A42413"/>
    <w:rsid w:val="00A42818"/>
    <w:rsid w:val="00A43398"/>
    <w:rsid w:val="00A43C75"/>
    <w:rsid w:val="00A44BB3"/>
    <w:rsid w:val="00A459D9"/>
    <w:rsid w:val="00A45B0D"/>
    <w:rsid w:val="00A47169"/>
    <w:rsid w:val="00A47FAA"/>
    <w:rsid w:val="00A5019E"/>
    <w:rsid w:val="00A50BCF"/>
    <w:rsid w:val="00A51E06"/>
    <w:rsid w:val="00A54157"/>
    <w:rsid w:val="00A5580F"/>
    <w:rsid w:val="00A559DA"/>
    <w:rsid w:val="00A55BCE"/>
    <w:rsid w:val="00A560CD"/>
    <w:rsid w:val="00A563B9"/>
    <w:rsid w:val="00A56D24"/>
    <w:rsid w:val="00A57EA7"/>
    <w:rsid w:val="00A60D71"/>
    <w:rsid w:val="00A610D6"/>
    <w:rsid w:val="00A61652"/>
    <w:rsid w:val="00A62EDA"/>
    <w:rsid w:val="00A636F8"/>
    <w:rsid w:val="00A63928"/>
    <w:rsid w:val="00A647D6"/>
    <w:rsid w:val="00A65C3B"/>
    <w:rsid w:val="00A70E98"/>
    <w:rsid w:val="00A720B0"/>
    <w:rsid w:val="00A743F6"/>
    <w:rsid w:val="00A745E1"/>
    <w:rsid w:val="00A752C2"/>
    <w:rsid w:val="00A75918"/>
    <w:rsid w:val="00A81CFE"/>
    <w:rsid w:val="00A83121"/>
    <w:rsid w:val="00A85D27"/>
    <w:rsid w:val="00A86621"/>
    <w:rsid w:val="00A86CD1"/>
    <w:rsid w:val="00A87896"/>
    <w:rsid w:val="00A9130D"/>
    <w:rsid w:val="00A92B13"/>
    <w:rsid w:val="00A933DD"/>
    <w:rsid w:val="00A95B70"/>
    <w:rsid w:val="00A96FB0"/>
    <w:rsid w:val="00AA026E"/>
    <w:rsid w:val="00AA0E90"/>
    <w:rsid w:val="00AA110D"/>
    <w:rsid w:val="00AA136D"/>
    <w:rsid w:val="00AA18C3"/>
    <w:rsid w:val="00AA26D0"/>
    <w:rsid w:val="00AA427C"/>
    <w:rsid w:val="00AA56F8"/>
    <w:rsid w:val="00AA716D"/>
    <w:rsid w:val="00AB0ECB"/>
    <w:rsid w:val="00AB10E6"/>
    <w:rsid w:val="00AB2177"/>
    <w:rsid w:val="00AB2A02"/>
    <w:rsid w:val="00AB2F1B"/>
    <w:rsid w:val="00AB2FAB"/>
    <w:rsid w:val="00AB3215"/>
    <w:rsid w:val="00AB44BA"/>
    <w:rsid w:val="00AB4666"/>
    <w:rsid w:val="00AB4E6E"/>
    <w:rsid w:val="00AB54C4"/>
    <w:rsid w:val="00AB5E59"/>
    <w:rsid w:val="00AB696C"/>
    <w:rsid w:val="00AC03FE"/>
    <w:rsid w:val="00AC14EC"/>
    <w:rsid w:val="00AC1BFE"/>
    <w:rsid w:val="00AC235A"/>
    <w:rsid w:val="00AC2CC9"/>
    <w:rsid w:val="00AC304B"/>
    <w:rsid w:val="00AC328B"/>
    <w:rsid w:val="00AC3EAB"/>
    <w:rsid w:val="00AC3FDA"/>
    <w:rsid w:val="00AC4011"/>
    <w:rsid w:val="00AC4136"/>
    <w:rsid w:val="00AC4710"/>
    <w:rsid w:val="00AC4DDB"/>
    <w:rsid w:val="00AC55C4"/>
    <w:rsid w:val="00AC5A1F"/>
    <w:rsid w:val="00AC5C2C"/>
    <w:rsid w:val="00AC5FE7"/>
    <w:rsid w:val="00AC62A3"/>
    <w:rsid w:val="00AC7AA6"/>
    <w:rsid w:val="00AD0B31"/>
    <w:rsid w:val="00AD1EB2"/>
    <w:rsid w:val="00AD27EC"/>
    <w:rsid w:val="00AD3256"/>
    <w:rsid w:val="00AD47E9"/>
    <w:rsid w:val="00AD64D6"/>
    <w:rsid w:val="00AD76AA"/>
    <w:rsid w:val="00AE0136"/>
    <w:rsid w:val="00AE090A"/>
    <w:rsid w:val="00AE0E63"/>
    <w:rsid w:val="00AE1931"/>
    <w:rsid w:val="00AE1989"/>
    <w:rsid w:val="00AE1ABA"/>
    <w:rsid w:val="00AE27E6"/>
    <w:rsid w:val="00AE315F"/>
    <w:rsid w:val="00AE321C"/>
    <w:rsid w:val="00AE3D5C"/>
    <w:rsid w:val="00AE6344"/>
    <w:rsid w:val="00AE6FCA"/>
    <w:rsid w:val="00AE7053"/>
    <w:rsid w:val="00AF0BB6"/>
    <w:rsid w:val="00AF0FA4"/>
    <w:rsid w:val="00AF17E3"/>
    <w:rsid w:val="00AF3DA3"/>
    <w:rsid w:val="00AF5BF3"/>
    <w:rsid w:val="00AF70AD"/>
    <w:rsid w:val="00AF7328"/>
    <w:rsid w:val="00AF7BE7"/>
    <w:rsid w:val="00B00B63"/>
    <w:rsid w:val="00B01931"/>
    <w:rsid w:val="00B01AFD"/>
    <w:rsid w:val="00B028F1"/>
    <w:rsid w:val="00B05E8D"/>
    <w:rsid w:val="00B06328"/>
    <w:rsid w:val="00B0665C"/>
    <w:rsid w:val="00B07675"/>
    <w:rsid w:val="00B11E9F"/>
    <w:rsid w:val="00B12332"/>
    <w:rsid w:val="00B12933"/>
    <w:rsid w:val="00B13D0A"/>
    <w:rsid w:val="00B157C7"/>
    <w:rsid w:val="00B15A75"/>
    <w:rsid w:val="00B178EF"/>
    <w:rsid w:val="00B17BFD"/>
    <w:rsid w:val="00B20109"/>
    <w:rsid w:val="00B20DB6"/>
    <w:rsid w:val="00B2138A"/>
    <w:rsid w:val="00B21B4D"/>
    <w:rsid w:val="00B22550"/>
    <w:rsid w:val="00B233D1"/>
    <w:rsid w:val="00B23EE7"/>
    <w:rsid w:val="00B244D9"/>
    <w:rsid w:val="00B246E3"/>
    <w:rsid w:val="00B24C1A"/>
    <w:rsid w:val="00B24CA7"/>
    <w:rsid w:val="00B25C5F"/>
    <w:rsid w:val="00B26021"/>
    <w:rsid w:val="00B27127"/>
    <w:rsid w:val="00B27E2C"/>
    <w:rsid w:val="00B30E05"/>
    <w:rsid w:val="00B30E2C"/>
    <w:rsid w:val="00B30F61"/>
    <w:rsid w:val="00B32CAF"/>
    <w:rsid w:val="00B32DE6"/>
    <w:rsid w:val="00B33917"/>
    <w:rsid w:val="00B33925"/>
    <w:rsid w:val="00B3524E"/>
    <w:rsid w:val="00B35D90"/>
    <w:rsid w:val="00B35DBC"/>
    <w:rsid w:val="00B36216"/>
    <w:rsid w:val="00B36CD5"/>
    <w:rsid w:val="00B37B67"/>
    <w:rsid w:val="00B40558"/>
    <w:rsid w:val="00B41458"/>
    <w:rsid w:val="00B42CDC"/>
    <w:rsid w:val="00B43061"/>
    <w:rsid w:val="00B438BB"/>
    <w:rsid w:val="00B44749"/>
    <w:rsid w:val="00B4592B"/>
    <w:rsid w:val="00B46660"/>
    <w:rsid w:val="00B46A90"/>
    <w:rsid w:val="00B50AF3"/>
    <w:rsid w:val="00B52523"/>
    <w:rsid w:val="00B52B4B"/>
    <w:rsid w:val="00B556C7"/>
    <w:rsid w:val="00B56119"/>
    <w:rsid w:val="00B565FF"/>
    <w:rsid w:val="00B57679"/>
    <w:rsid w:val="00B57844"/>
    <w:rsid w:val="00B57879"/>
    <w:rsid w:val="00B57887"/>
    <w:rsid w:val="00B57890"/>
    <w:rsid w:val="00B578EC"/>
    <w:rsid w:val="00B60DEC"/>
    <w:rsid w:val="00B62656"/>
    <w:rsid w:val="00B630EE"/>
    <w:rsid w:val="00B631B4"/>
    <w:rsid w:val="00B63568"/>
    <w:rsid w:val="00B63F27"/>
    <w:rsid w:val="00B63F6D"/>
    <w:rsid w:val="00B64E24"/>
    <w:rsid w:val="00B6527E"/>
    <w:rsid w:val="00B65A60"/>
    <w:rsid w:val="00B65C3E"/>
    <w:rsid w:val="00B66E10"/>
    <w:rsid w:val="00B67037"/>
    <w:rsid w:val="00B70A24"/>
    <w:rsid w:val="00B70EBF"/>
    <w:rsid w:val="00B721B3"/>
    <w:rsid w:val="00B7277C"/>
    <w:rsid w:val="00B72971"/>
    <w:rsid w:val="00B729CF"/>
    <w:rsid w:val="00B72C5C"/>
    <w:rsid w:val="00B73977"/>
    <w:rsid w:val="00B73A69"/>
    <w:rsid w:val="00B73CCE"/>
    <w:rsid w:val="00B756EC"/>
    <w:rsid w:val="00B75D51"/>
    <w:rsid w:val="00B809CD"/>
    <w:rsid w:val="00B80E82"/>
    <w:rsid w:val="00B810FD"/>
    <w:rsid w:val="00B81F88"/>
    <w:rsid w:val="00B846DE"/>
    <w:rsid w:val="00B8555D"/>
    <w:rsid w:val="00B87610"/>
    <w:rsid w:val="00B917AB"/>
    <w:rsid w:val="00B91A6A"/>
    <w:rsid w:val="00B91F88"/>
    <w:rsid w:val="00B94F95"/>
    <w:rsid w:val="00B95121"/>
    <w:rsid w:val="00B95484"/>
    <w:rsid w:val="00B968E0"/>
    <w:rsid w:val="00B968EE"/>
    <w:rsid w:val="00B97317"/>
    <w:rsid w:val="00B97FB7"/>
    <w:rsid w:val="00BA4084"/>
    <w:rsid w:val="00BA4501"/>
    <w:rsid w:val="00BA6028"/>
    <w:rsid w:val="00BA78A5"/>
    <w:rsid w:val="00BB08D8"/>
    <w:rsid w:val="00BB0981"/>
    <w:rsid w:val="00BB1AC6"/>
    <w:rsid w:val="00BB25D6"/>
    <w:rsid w:val="00BB62E4"/>
    <w:rsid w:val="00BB7243"/>
    <w:rsid w:val="00BB7834"/>
    <w:rsid w:val="00BC08FC"/>
    <w:rsid w:val="00BC1B4B"/>
    <w:rsid w:val="00BC23E1"/>
    <w:rsid w:val="00BC2F5D"/>
    <w:rsid w:val="00BC477F"/>
    <w:rsid w:val="00BC4A77"/>
    <w:rsid w:val="00BC4E05"/>
    <w:rsid w:val="00BC5C20"/>
    <w:rsid w:val="00BC668A"/>
    <w:rsid w:val="00BC6CED"/>
    <w:rsid w:val="00BC73F5"/>
    <w:rsid w:val="00BC762F"/>
    <w:rsid w:val="00BC7917"/>
    <w:rsid w:val="00BD0E5D"/>
    <w:rsid w:val="00BD15F5"/>
    <w:rsid w:val="00BD223A"/>
    <w:rsid w:val="00BD3F44"/>
    <w:rsid w:val="00BD45DA"/>
    <w:rsid w:val="00BD47C6"/>
    <w:rsid w:val="00BD4BBB"/>
    <w:rsid w:val="00BD5501"/>
    <w:rsid w:val="00BD55C0"/>
    <w:rsid w:val="00BD582C"/>
    <w:rsid w:val="00BE06CD"/>
    <w:rsid w:val="00BE137F"/>
    <w:rsid w:val="00BE28DB"/>
    <w:rsid w:val="00BE3F01"/>
    <w:rsid w:val="00BE3F43"/>
    <w:rsid w:val="00BE447C"/>
    <w:rsid w:val="00BE68C2"/>
    <w:rsid w:val="00BF0445"/>
    <w:rsid w:val="00BF2348"/>
    <w:rsid w:val="00BF26D2"/>
    <w:rsid w:val="00BF2A2B"/>
    <w:rsid w:val="00BF2A43"/>
    <w:rsid w:val="00BF32E4"/>
    <w:rsid w:val="00BF6B6F"/>
    <w:rsid w:val="00BF6FFD"/>
    <w:rsid w:val="00BF71A3"/>
    <w:rsid w:val="00BF7D69"/>
    <w:rsid w:val="00C0071B"/>
    <w:rsid w:val="00C01A9F"/>
    <w:rsid w:val="00C0334B"/>
    <w:rsid w:val="00C04451"/>
    <w:rsid w:val="00C10B72"/>
    <w:rsid w:val="00C126CD"/>
    <w:rsid w:val="00C14144"/>
    <w:rsid w:val="00C142AD"/>
    <w:rsid w:val="00C143E1"/>
    <w:rsid w:val="00C16234"/>
    <w:rsid w:val="00C16999"/>
    <w:rsid w:val="00C16A56"/>
    <w:rsid w:val="00C16D94"/>
    <w:rsid w:val="00C17F7F"/>
    <w:rsid w:val="00C20478"/>
    <w:rsid w:val="00C21110"/>
    <w:rsid w:val="00C2383C"/>
    <w:rsid w:val="00C24F87"/>
    <w:rsid w:val="00C25F83"/>
    <w:rsid w:val="00C3015E"/>
    <w:rsid w:val="00C30506"/>
    <w:rsid w:val="00C3404B"/>
    <w:rsid w:val="00C35952"/>
    <w:rsid w:val="00C363F7"/>
    <w:rsid w:val="00C376E3"/>
    <w:rsid w:val="00C37B5E"/>
    <w:rsid w:val="00C409F5"/>
    <w:rsid w:val="00C4144F"/>
    <w:rsid w:val="00C42C9D"/>
    <w:rsid w:val="00C43376"/>
    <w:rsid w:val="00C43C7D"/>
    <w:rsid w:val="00C45EDA"/>
    <w:rsid w:val="00C4702A"/>
    <w:rsid w:val="00C473C3"/>
    <w:rsid w:val="00C556BC"/>
    <w:rsid w:val="00C55AB8"/>
    <w:rsid w:val="00C55F00"/>
    <w:rsid w:val="00C55F91"/>
    <w:rsid w:val="00C560C6"/>
    <w:rsid w:val="00C604D2"/>
    <w:rsid w:val="00C60778"/>
    <w:rsid w:val="00C60871"/>
    <w:rsid w:val="00C61759"/>
    <w:rsid w:val="00C61C10"/>
    <w:rsid w:val="00C63928"/>
    <w:rsid w:val="00C63B1E"/>
    <w:rsid w:val="00C6541C"/>
    <w:rsid w:val="00C654D8"/>
    <w:rsid w:val="00C65D74"/>
    <w:rsid w:val="00C677D7"/>
    <w:rsid w:val="00C702F2"/>
    <w:rsid w:val="00C76548"/>
    <w:rsid w:val="00C76CED"/>
    <w:rsid w:val="00C76FB9"/>
    <w:rsid w:val="00C773C4"/>
    <w:rsid w:val="00C775A1"/>
    <w:rsid w:val="00C778A4"/>
    <w:rsid w:val="00C801EB"/>
    <w:rsid w:val="00C80A3A"/>
    <w:rsid w:val="00C80B1C"/>
    <w:rsid w:val="00C83496"/>
    <w:rsid w:val="00C85E1F"/>
    <w:rsid w:val="00C868B8"/>
    <w:rsid w:val="00C86DAD"/>
    <w:rsid w:val="00C87853"/>
    <w:rsid w:val="00C918B3"/>
    <w:rsid w:val="00C91B69"/>
    <w:rsid w:val="00C93286"/>
    <w:rsid w:val="00C96A1A"/>
    <w:rsid w:val="00CA028E"/>
    <w:rsid w:val="00CA09B2"/>
    <w:rsid w:val="00CA0A57"/>
    <w:rsid w:val="00CA3D45"/>
    <w:rsid w:val="00CA3DA7"/>
    <w:rsid w:val="00CA7DB5"/>
    <w:rsid w:val="00CB0A42"/>
    <w:rsid w:val="00CB3FCB"/>
    <w:rsid w:val="00CB5B4E"/>
    <w:rsid w:val="00CB7359"/>
    <w:rsid w:val="00CB75C5"/>
    <w:rsid w:val="00CC0162"/>
    <w:rsid w:val="00CC022E"/>
    <w:rsid w:val="00CC1CA8"/>
    <w:rsid w:val="00CC2A26"/>
    <w:rsid w:val="00CC2B29"/>
    <w:rsid w:val="00CC3C8B"/>
    <w:rsid w:val="00CC47CB"/>
    <w:rsid w:val="00CC61DB"/>
    <w:rsid w:val="00CC652F"/>
    <w:rsid w:val="00CC6C51"/>
    <w:rsid w:val="00CC72A5"/>
    <w:rsid w:val="00CD0259"/>
    <w:rsid w:val="00CD19D7"/>
    <w:rsid w:val="00CD264E"/>
    <w:rsid w:val="00CD4ACC"/>
    <w:rsid w:val="00CD51FC"/>
    <w:rsid w:val="00CD568A"/>
    <w:rsid w:val="00CD5B7F"/>
    <w:rsid w:val="00CD6382"/>
    <w:rsid w:val="00CD64CE"/>
    <w:rsid w:val="00CD658E"/>
    <w:rsid w:val="00CD6AAB"/>
    <w:rsid w:val="00CD76E7"/>
    <w:rsid w:val="00CD7892"/>
    <w:rsid w:val="00CE10E9"/>
    <w:rsid w:val="00CE12BF"/>
    <w:rsid w:val="00CE1444"/>
    <w:rsid w:val="00CE2510"/>
    <w:rsid w:val="00CE3491"/>
    <w:rsid w:val="00CE5032"/>
    <w:rsid w:val="00CE6972"/>
    <w:rsid w:val="00CE7016"/>
    <w:rsid w:val="00CF1147"/>
    <w:rsid w:val="00CF1270"/>
    <w:rsid w:val="00CF1B3F"/>
    <w:rsid w:val="00CF1DF8"/>
    <w:rsid w:val="00CF2559"/>
    <w:rsid w:val="00CF26BC"/>
    <w:rsid w:val="00CF4970"/>
    <w:rsid w:val="00CF4A50"/>
    <w:rsid w:val="00CF58EA"/>
    <w:rsid w:val="00CF691F"/>
    <w:rsid w:val="00CF6B83"/>
    <w:rsid w:val="00D02630"/>
    <w:rsid w:val="00D04996"/>
    <w:rsid w:val="00D04E5E"/>
    <w:rsid w:val="00D06A2B"/>
    <w:rsid w:val="00D1060A"/>
    <w:rsid w:val="00D11103"/>
    <w:rsid w:val="00D112FD"/>
    <w:rsid w:val="00D1138B"/>
    <w:rsid w:val="00D12945"/>
    <w:rsid w:val="00D1700E"/>
    <w:rsid w:val="00D218DD"/>
    <w:rsid w:val="00D229B8"/>
    <w:rsid w:val="00D240FC"/>
    <w:rsid w:val="00D243F7"/>
    <w:rsid w:val="00D245CB"/>
    <w:rsid w:val="00D24CB7"/>
    <w:rsid w:val="00D26557"/>
    <w:rsid w:val="00D274FE"/>
    <w:rsid w:val="00D34373"/>
    <w:rsid w:val="00D34C02"/>
    <w:rsid w:val="00D366CB"/>
    <w:rsid w:val="00D42851"/>
    <w:rsid w:val="00D432E8"/>
    <w:rsid w:val="00D43B0F"/>
    <w:rsid w:val="00D43DF0"/>
    <w:rsid w:val="00D46B3B"/>
    <w:rsid w:val="00D47D89"/>
    <w:rsid w:val="00D5157F"/>
    <w:rsid w:val="00D53DBA"/>
    <w:rsid w:val="00D57696"/>
    <w:rsid w:val="00D57B6C"/>
    <w:rsid w:val="00D57F5C"/>
    <w:rsid w:val="00D6056D"/>
    <w:rsid w:val="00D60F24"/>
    <w:rsid w:val="00D60FE6"/>
    <w:rsid w:val="00D6190D"/>
    <w:rsid w:val="00D61EE3"/>
    <w:rsid w:val="00D63C8C"/>
    <w:rsid w:val="00D64140"/>
    <w:rsid w:val="00D6674E"/>
    <w:rsid w:val="00D66E48"/>
    <w:rsid w:val="00D6751B"/>
    <w:rsid w:val="00D67D45"/>
    <w:rsid w:val="00D706ED"/>
    <w:rsid w:val="00D7158F"/>
    <w:rsid w:val="00D7294D"/>
    <w:rsid w:val="00D72D2E"/>
    <w:rsid w:val="00D7330F"/>
    <w:rsid w:val="00D75714"/>
    <w:rsid w:val="00D80087"/>
    <w:rsid w:val="00D8054D"/>
    <w:rsid w:val="00D81227"/>
    <w:rsid w:val="00D81881"/>
    <w:rsid w:val="00D818B6"/>
    <w:rsid w:val="00D81C18"/>
    <w:rsid w:val="00D82339"/>
    <w:rsid w:val="00D83001"/>
    <w:rsid w:val="00D833A0"/>
    <w:rsid w:val="00D83891"/>
    <w:rsid w:val="00D84DF3"/>
    <w:rsid w:val="00D86006"/>
    <w:rsid w:val="00D871B0"/>
    <w:rsid w:val="00D87ACB"/>
    <w:rsid w:val="00D9063F"/>
    <w:rsid w:val="00D90ED4"/>
    <w:rsid w:val="00D945FD"/>
    <w:rsid w:val="00D94C15"/>
    <w:rsid w:val="00D94E00"/>
    <w:rsid w:val="00D95F63"/>
    <w:rsid w:val="00D9717C"/>
    <w:rsid w:val="00DA0560"/>
    <w:rsid w:val="00DA0858"/>
    <w:rsid w:val="00DA15D5"/>
    <w:rsid w:val="00DA1A86"/>
    <w:rsid w:val="00DA3D1B"/>
    <w:rsid w:val="00DA45CB"/>
    <w:rsid w:val="00DA6027"/>
    <w:rsid w:val="00DB106E"/>
    <w:rsid w:val="00DB2405"/>
    <w:rsid w:val="00DB2CF8"/>
    <w:rsid w:val="00DB463B"/>
    <w:rsid w:val="00DB5A17"/>
    <w:rsid w:val="00DB5DF0"/>
    <w:rsid w:val="00DB6F8B"/>
    <w:rsid w:val="00DB7004"/>
    <w:rsid w:val="00DB7CF9"/>
    <w:rsid w:val="00DC0900"/>
    <w:rsid w:val="00DC1EE1"/>
    <w:rsid w:val="00DC2259"/>
    <w:rsid w:val="00DC23C7"/>
    <w:rsid w:val="00DC38D4"/>
    <w:rsid w:val="00DC3CFC"/>
    <w:rsid w:val="00DC4620"/>
    <w:rsid w:val="00DC5A7B"/>
    <w:rsid w:val="00DC5E0B"/>
    <w:rsid w:val="00DC5F04"/>
    <w:rsid w:val="00DC6554"/>
    <w:rsid w:val="00DC7D40"/>
    <w:rsid w:val="00DD155B"/>
    <w:rsid w:val="00DD2738"/>
    <w:rsid w:val="00DD3D06"/>
    <w:rsid w:val="00DD3EA5"/>
    <w:rsid w:val="00DD4462"/>
    <w:rsid w:val="00DD570D"/>
    <w:rsid w:val="00DD5B8B"/>
    <w:rsid w:val="00DE014E"/>
    <w:rsid w:val="00DE1317"/>
    <w:rsid w:val="00DE46B6"/>
    <w:rsid w:val="00DE4CB7"/>
    <w:rsid w:val="00DE5798"/>
    <w:rsid w:val="00DE6A26"/>
    <w:rsid w:val="00DF0D34"/>
    <w:rsid w:val="00DF15DA"/>
    <w:rsid w:val="00DF1971"/>
    <w:rsid w:val="00DF2185"/>
    <w:rsid w:val="00DF3474"/>
    <w:rsid w:val="00DF466D"/>
    <w:rsid w:val="00DF56D7"/>
    <w:rsid w:val="00E00505"/>
    <w:rsid w:val="00E005FB"/>
    <w:rsid w:val="00E0134D"/>
    <w:rsid w:val="00E023A9"/>
    <w:rsid w:val="00E037D2"/>
    <w:rsid w:val="00E04941"/>
    <w:rsid w:val="00E05129"/>
    <w:rsid w:val="00E05A5C"/>
    <w:rsid w:val="00E06D40"/>
    <w:rsid w:val="00E07BB6"/>
    <w:rsid w:val="00E10414"/>
    <w:rsid w:val="00E10CAA"/>
    <w:rsid w:val="00E1282B"/>
    <w:rsid w:val="00E13124"/>
    <w:rsid w:val="00E13607"/>
    <w:rsid w:val="00E13A7D"/>
    <w:rsid w:val="00E13F8F"/>
    <w:rsid w:val="00E1440D"/>
    <w:rsid w:val="00E14743"/>
    <w:rsid w:val="00E1485D"/>
    <w:rsid w:val="00E15482"/>
    <w:rsid w:val="00E1733C"/>
    <w:rsid w:val="00E175B4"/>
    <w:rsid w:val="00E2074D"/>
    <w:rsid w:val="00E20A89"/>
    <w:rsid w:val="00E22591"/>
    <w:rsid w:val="00E237BE"/>
    <w:rsid w:val="00E247F3"/>
    <w:rsid w:val="00E25F1F"/>
    <w:rsid w:val="00E26740"/>
    <w:rsid w:val="00E26D5F"/>
    <w:rsid w:val="00E30472"/>
    <w:rsid w:val="00E3115F"/>
    <w:rsid w:val="00E34BA2"/>
    <w:rsid w:val="00E35367"/>
    <w:rsid w:val="00E3636A"/>
    <w:rsid w:val="00E37F19"/>
    <w:rsid w:val="00E4127C"/>
    <w:rsid w:val="00E41F77"/>
    <w:rsid w:val="00E423DE"/>
    <w:rsid w:val="00E427B6"/>
    <w:rsid w:val="00E431C1"/>
    <w:rsid w:val="00E47B5A"/>
    <w:rsid w:val="00E47DFF"/>
    <w:rsid w:val="00E52DD6"/>
    <w:rsid w:val="00E53D8C"/>
    <w:rsid w:val="00E543CC"/>
    <w:rsid w:val="00E55F51"/>
    <w:rsid w:val="00E56331"/>
    <w:rsid w:val="00E56F0D"/>
    <w:rsid w:val="00E60231"/>
    <w:rsid w:val="00E60ED9"/>
    <w:rsid w:val="00E63CD8"/>
    <w:rsid w:val="00E65190"/>
    <w:rsid w:val="00E65359"/>
    <w:rsid w:val="00E70342"/>
    <w:rsid w:val="00E7149A"/>
    <w:rsid w:val="00E71DC3"/>
    <w:rsid w:val="00E72A24"/>
    <w:rsid w:val="00E72C07"/>
    <w:rsid w:val="00E73731"/>
    <w:rsid w:val="00E73DC3"/>
    <w:rsid w:val="00E75687"/>
    <w:rsid w:val="00E767B3"/>
    <w:rsid w:val="00E77301"/>
    <w:rsid w:val="00E773D3"/>
    <w:rsid w:val="00E774D2"/>
    <w:rsid w:val="00E808E1"/>
    <w:rsid w:val="00E84D50"/>
    <w:rsid w:val="00E84D9D"/>
    <w:rsid w:val="00E85423"/>
    <w:rsid w:val="00E85DF8"/>
    <w:rsid w:val="00E85E19"/>
    <w:rsid w:val="00E866B3"/>
    <w:rsid w:val="00E86A59"/>
    <w:rsid w:val="00E92107"/>
    <w:rsid w:val="00E92D8B"/>
    <w:rsid w:val="00E95D56"/>
    <w:rsid w:val="00EA07D3"/>
    <w:rsid w:val="00EA251D"/>
    <w:rsid w:val="00EA30C4"/>
    <w:rsid w:val="00EA35AD"/>
    <w:rsid w:val="00EA4193"/>
    <w:rsid w:val="00EA49DB"/>
    <w:rsid w:val="00EA4CF9"/>
    <w:rsid w:val="00EA515B"/>
    <w:rsid w:val="00EA55C4"/>
    <w:rsid w:val="00EA56C5"/>
    <w:rsid w:val="00EA6164"/>
    <w:rsid w:val="00EB0842"/>
    <w:rsid w:val="00EB137A"/>
    <w:rsid w:val="00EB33AE"/>
    <w:rsid w:val="00EB4E97"/>
    <w:rsid w:val="00EB5042"/>
    <w:rsid w:val="00EC0DCB"/>
    <w:rsid w:val="00EC25DB"/>
    <w:rsid w:val="00EC3BA9"/>
    <w:rsid w:val="00EC3DC9"/>
    <w:rsid w:val="00EC58FA"/>
    <w:rsid w:val="00ED0188"/>
    <w:rsid w:val="00ED087E"/>
    <w:rsid w:val="00ED18E9"/>
    <w:rsid w:val="00ED2CB3"/>
    <w:rsid w:val="00ED34C6"/>
    <w:rsid w:val="00ED4441"/>
    <w:rsid w:val="00ED5397"/>
    <w:rsid w:val="00ED5940"/>
    <w:rsid w:val="00ED6BE7"/>
    <w:rsid w:val="00ED79C2"/>
    <w:rsid w:val="00EE159A"/>
    <w:rsid w:val="00EE2E31"/>
    <w:rsid w:val="00EE2F0A"/>
    <w:rsid w:val="00EE2FC8"/>
    <w:rsid w:val="00EE7C6C"/>
    <w:rsid w:val="00EF006D"/>
    <w:rsid w:val="00EF0C81"/>
    <w:rsid w:val="00EF1602"/>
    <w:rsid w:val="00EF1D98"/>
    <w:rsid w:val="00EF25CA"/>
    <w:rsid w:val="00EF4421"/>
    <w:rsid w:val="00EF4F00"/>
    <w:rsid w:val="00EF5509"/>
    <w:rsid w:val="00EF5871"/>
    <w:rsid w:val="00EF7A41"/>
    <w:rsid w:val="00F00699"/>
    <w:rsid w:val="00F02E6D"/>
    <w:rsid w:val="00F030C3"/>
    <w:rsid w:val="00F04F58"/>
    <w:rsid w:val="00F04FA0"/>
    <w:rsid w:val="00F0657E"/>
    <w:rsid w:val="00F1055C"/>
    <w:rsid w:val="00F105AC"/>
    <w:rsid w:val="00F10C3E"/>
    <w:rsid w:val="00F10D50"/>
    <w:rsid w:val="00F10D5F"/>
    <w:rsid w:val="00F118F6"/>
    <w:rsid w:val="00F12826"/>
    <w:rsid w:val="00F15498"/>
    <w:rsid w:val="00F154DD"/>
    <w:rsid w:val="00F16447"/>
    <w:rsid w:val="00F16FE1"/>
    <w:rsid w:val="00F174C8"/>
    <w:rsid w:val="00F17FD9"/>
    <w:rsid w:val="00F20951"/>
    <w:rsid w:val="00F21C75"/>
    <w:rsid w:val="00F234F2"/>
    <w:rsid w:val="00F2561A"/>
    <w:rsid w:val="00F275D5"/>
    <w:rsid w:val="00F2791B"/>
    <w:rsid w:val="00F32C15"/>
    <w:rsid w:val="00F3394F"/>
    <w:rsid w:val="00F33A40"/>
    <w:rsid w:val="00F34C32"/>
    <w:rsid w:val="00F35B11"/>
    <w:rsid w:val="00F35E55"/>
    <w:rsid w:val="00F40440"/>
    <w:rsid w:val="00F40E9C"/>
    <w:rsid w:val="00F4118F"/>
    <w:rsid w:val="00F41944"/>
    <w:rsid w:val="00F4259B"/>
    <w:rsid w:val="00F42B3A"/>
    <w:rsid w:val="00F434F8"/>
    <w:rsid w:val="00F43D87"/>
    <w:rsid w:val="00F43E08"/>
    <w:rsid w:val="00F44F02"/>
    <w:rsid w:val="00F45376"/>
    <w:rsid w:val="00F463A9"/>
    <w:rsid w:val="00F46869"/>
    <w:rsid w:val="00F525CC"/>
    <w:rsid w:val="00F54059"/>
    <w:rsid w:val="00F54FFC"/>
    <w:rsid w:val="00F5569D"/>
    <w:rsid w:val="00F55DC4"/>
    <w:rsid w:val="00F5603A"/>
    <w:rsid w:val="00F56DA7"/>
    <w:rsid w:val="00F60E4B"/>
    <w:rsid w:val="00F613DE"/>
    <w:rsid w:val="00F617F8"/>
    <w:rsid w:val="00F61D40"/>
    <w:rsid w:val="00F623D7"/>
    <w:rsid w:val="00F6368B"/>
    <w:rsid w:val="00F63D61"/>
    <w:rsid w:val="00F63D84"/>
    <w:rsid w:val="00F64E86"/>
    <w:rsid w:val="00F65419"/>
    <w:rsid w:val="00F662E7"/>
    <w:rsid w:val="00F66B5B"/>
    <w:rsid w:val="00F66DEA"/>
    <w:rsid w:val="00F670DA"/>
    <w:rsid w:val="00F701A3"/>
    <w:rsid w:val="00F7107F"/>
    <w:rsid w:val="00F712C7"/>
    <w:rsid w:val="00F72890"/>
    <w:rsid w:val="00F73006"/>
    <w:rsid w:val="00F73461"/>
    <w:rsid w:val="00F73E87"/>
    <w:rsid w:val="00F74CD2"/>
    <w:rsid w:val="00F762CF"/>
    <w:rsid w:val="00F768AA"/>
    <w:rsid w:val="00F80082"/>
    <w:rsid w:val="00F80D7E"/>
    <w:rsid w:val="00F81428"/>
    <w:rsid w:val="00F823E7"/>
    <w:rsid w:val="00F826AD"/>
    <w:rsid w:val="00F83E84"/>
    <w:rsid w:val="00F846B4"/>
    <w:rsid w:val="00F84DE3"/>
    <w:rsid w:val="00F85556"/>
    <w:rsid w:val="00F86E12"/>
    <w:rsid w:val="00F87A78"/>
    <w:rsid w:val="00F900FD"/>
    <w:rsid w:val="00F9183F"/>
    <w:rsid w:val="00F91DE3"/>
    <w:rsid w:val="00F93266"/>
    <w:rsid w:val="00F93C16"/>
    <w:rsid w:val="00F969E8"/>
    <w:rsid w:val="00F9748C"/>
    <w:rsid w:val="00FA0161"/>
    <w:rsid w:val="00FA0282"/>
    <w:rsid w:val="00FA0891"/>
    <w:rsid w:val="00FA255B"/>
    <w:rsid w:val="00FA3DF7"/>
    <w:rsid w:val="00FA609F"/>
    <w:rsid w:val="00FA67E2"/>
    <w:rsid w:val="00FA7007"/>
    <w:rsid w:val="00FA7958"/>
    <w:rsid w:val="00FB0CDC"/>
    <w:rsid w:val="00FB131D"/>
    <w:rsid w:val="00FB1663"/>
    <w:rsid w:val="00FB2A39"/>
    <w:rsid w:val="00FB6463"/>
    <w:rsid w:val="00FB6E41"/>
    <w:rsid w:val="00FB7AED"/>
    <w:rsid w:val="00FC017F"/>
    <w:rsid w:val="00FC0792"/>
    <w:rsid w:val="00FC707A"/>
    <w:rsid w:val="00FD072A"/>
    <w:rsid w:val="00FD0AA2"/>
    <w:rsid w:val="00FD16C8"/>
    <w:rsid w:val="00FD1918"/>
    <w:rsid w:val="00FD217F"/>
    <w:rsid w:val="00FD2B81"/>
    <w:rsid w:val="00FD3534"/>
    <w:rsid w:val="00FD3738"/>
    <w:rsid w:val="00FD4359"/>
    <w:rsid w:val="00FD46FD"/>
    <w:rsid w:val="00FD5FA8"/>
    <w:rsid w:val="00FD63D0"/>
    <w:rsid w:val="00FD709D"/>
    <w:rsid w:val="00FE0D53"/>
    <w:rsid w:val="00FE3BDB"/>
    <w:rsid w:val="00FE5850"/>
    <w:rsid w:val="00FE5AD1"/>
    <w:rsid w:val="00FE7E82"/>
    <w:rsid w:val="00FF0336"/>
    <w:rsid w:val="00FF0471"/>
    <w:rsid w:val="00FF2BA9"/>
    <w:rsid w:val="00FF3C77"/>
    <w:rsid w:val="00FF3DC2"/>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5BE5"/>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1"/>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5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msonormal0">
    <w:name w:val="msonormal"/>
    <w:basedOn w:val="a0"/>
    <w:rsid w:val="001F0230"/>
    <w:pPr>
      <w:spacing w:before="100" w:beforeAutospacing="1" w:after="100" w:afterAutospacing="1"/>
      <w:jc w:val="left"/>
    </w:pPr>
    <w:rPr>
      <w:rFonts w:eastAsia="Times New Roman"/>
      <w:sz w:val="24"/>
      <w:szCs w:val="24"/>
      <w:lang w:val="en-US"/>
    </w:rPr>
  </w:style>
  <w:style w:type="paragraph" w:styleId="af4">
    <w:name w:val="Body Text"/>
    <w:basedOn w:val="a0"/>
    <w:link w:val="Char3"/>
    <w:unhideWhenUsed/>
    <w:rsid w:val="00CF1B3F"/>
    <w:pPr>
      <w:spacing w:after="120"/>
    </w:pPr>
  </w:style>
  <w:style w:type="character" w:customStyle="1" w:styleId="Char3">
    <w:name w:val="正文文本 Char"/>
    <w:basedOn w:val="a1"/>
    <w:link w:val="af4"/>
    <w:rsid w:val="00CF1B3F"/>
    <w:rPr>
      <w:sz w:val="22"/>
      <w:lang w:val="en-GB"/>
    </w:rPr>
  </w:style>
  <w:style w:type="paragraph" w:customStyle="1" w:styleId="TableParagraph">
    <w:name w:val="Table Paragraph"/>
    <w:basedOn w:val="a0"/>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 w:type="paragraph" w:customStyle="1" w:styleId="SP7147688">
    <w:name w:val="SP.7.147688"/>
    <w:basedOn w:val="Default"/>
    <w:next w:val="Default"/>
    <w:uiPriority w:val="99"/>
    <w:rsid w:val="001E6226"/>
    <w:rPr>
      <w:rFonts w:eastAsia="Malgun Gothic"/>
      <w:color w:val="auto"/>
      <w:lang w:eastAsia="ko-KR"/>
    </w:rPr>
  </w:style>
  <w:style w:type="paragraph" w:customStyle="1" w:styleId="SP7204995">
    <w:name w:val="SP.7.204995"/>
    <w:basedOn w:val="Default"/>
    <w:next w:val="Default"/>
    <w:uiPriority w:val="99"/>
    <w:rsid w:val="001E6226"/>
    <w:pPr>
      <w:widowControl w:val="0"/>
    </w:pPr>
    <w:rPr>
      <w:rFonts w:ascii="Times New Roman" w:eastAsia="Malgun Gothic" w:hAnsi="Times New Roman" w:cs="Times New Roman"/>
      <w:color w:val="auto"/>
      <w:lang w:eastAsia="ko-KR"/>
    </w:rPr>
  </w:style>
  <w:style w:type="character" w:customStyle="1" w:styleId="SC7204803">
    <w:name w:val="SC.7.204803"/>
    <w:uiPriority w:val="99"/>
    <w:rsid w:val="001E6226"/>
    <w:rPr>
      <w:b/>
      <w:bCs/>
      <w:color w:val="000000"/>
      <w:sz w:val="20"/>
      <w:szCs w:val="20"/>
    </w:rPr>
  </w:style>
  <w:style w:type="paragraph" w:customStyle="1" w:styleId="SP10291093">
    <w:name w:val="SP.10.291093"/>
    <w:basedOn w:val="Default"/>
    <w:next w:val="Default"/>
    <w:uiPriority w:val="99"/>
    <w:rsid w:val="001E6226"/>
    <w:pPr>
      <w:widowControl w:val="0"/>
    </w:pPr>
    <w:rPr>
      <w:rFonts w:eastAsia="Malgun Gothic"/>
      <w:color w:val="auto"/>
      <w:lang w:eastAsia="ko-KR"/>
    </w:rPr>
  </w:style>
  <w:style w:type="character" w:customStyle="1" w:styleId="SC10319501">
    <w:name w:val="SC.10.319501"/>
    <w:uiPriority w:val="99"/>
    <w:rsid w:val="001E6226"/>
    <w:rPr>
      <w:b/>
      <w:bCs/>
      <w:color w:val="000000"/>
      <w:sz w:val="20"/>
      <w:szCs w:val="20"/>
    </w:rPr>
  </w:style>
  <w:style w:type="paragraph" w:customStyle="1" w:styleId="SP15303544">
    <w:name w:val="SP.15.303544"/>
    <w:basedOn w:val="Default"/>
    <w:next w:val="Default"/>
    <w:uiPriority w:val="99"/>
    <w:rsid w:val="001E6226"/>
    <w:pPr>
      <w:widowControl w:val="0"/>
    </w:pPr>
    <w:rPr>
      <w:rFonts w:ascii="Times New Roman" w:hAnsi="Times New Roman" w:cs="Times New Roman"/>
      <w:color w:val="auto"/>
    </w:rPr>
  </w:style>
  <w:style w:type="character" w:customStyle="1" w:styleId="SC15323592">
    <w:name w:val="SC.15.323592"/>
    <w:uiPriority w:val="99"/>
    <w:rsid w:val="001E6226"/>
    <w:rPr>
      <w:color w:val="000000"/>
      <w:sz w:val="18"/>
      <w:szCs w:val="18"/>
    </w:rPr>
  </w:style>
  <w:style w:type="character" w:customStyle="1" w:styleId="SC7204827">
    <w:name w:val="SC.7.204827"/>
    <w:uiPriority w:val="99"/>
    <w:rsid w:val="00F73461"/>
    <w:rPr>
      <w:color w:val="000000"/>
      <w:sz w:val="20"/>
      <w:szCs w:val="20"/>
    </w:rPr>
  </w:style>
  <w:style w:type="paragraph" w:customStyle="1" w:styleId="SP14106502">
    <w:name w:val="SP.14.106502"/>
    <w:basedOn w:val="Default"/>
    <w:next w:val="Default"/>
    <w:uiPriority w:val="99"/>
    <w:rsid w:val="00ED0188"/>
    <w:pPr>
      <w:widowControl w:val="0"/>
    </w:pPr>
    <w:rPr>
      <w:rFonts w:ascii="Times New Roman" w:hAnsi="Times New Roman" w:cs="Times New Roman"/>
      <w:color w:val="auto"/>
    </w:rPr>
  </w:style>
  <w:style w:type="paragraph" w:customStyle="1" w:styleId="SP14106550">
    <w:name w:val="SP.14.106550"/>
    <w:basedOn w:val="Default"/>
    <w:next w:val="Default"/>
    <w:uiPriority w:val="99"/>
    <w:rsid w:val="00ED0188"/>
    <w:pPr>
      <w:widowControl w:val="0"/>
    </w:pPr>
    <w:rPr>
      <w:rFonts w:ascii="Times New Roman" w:hAnsi="Times New Roman" w:cs="Times New Roman"/>
      <w:color w:val="auto"/>
    </w:rPr>
  </w:style>
  <w:style w:type="paragraph" w:customStyle="1" w:styleId="SP14106526">
    <w:name w:val="SP.14.106526"/>
    <w:basedOn w:val="Default"/>
    <w:next w:val="Default"/>
    <w:uiPriority w:val="99"/>
    <w:rsid w:val="00ED0188"/>
    <w:pPr>
      <w:widowControl w:val="0"/>
    </w:pPr>
    <w:rPr>
      <w:rFonts w:ascii="Times New Roman" w:hAnsi="Times New Roman" w:cs="Times New Roman"/>
      <w:color w:val="auto"/>
    </w:rPr>
  </w:style>
  <w:style w:type="paragraph" w:customStyle="1" w:styleId="SP14106578">
    <w:name w:val="SP.14.106578"/>
    <w:basedOn w:val="Default"/>
    <w:next w:val="Default"/>
    <w:uiPriority w:val="99"/>
    <w:rsid w:val="00ED0188"/>
    <w:pPr>
      <w:widowControl w:val="0"/>
    </w:pPr>
    <w:rPr>
      <w:rFonts w:ascii="Times New Roman" w:hAnsi="Times New Roman" w:cs="Times New Roman"/>
      <w:color w:val="auto"/>
    </w:rPr>
  </w:style>
  <w:style w:type="character" w:customStyle="1" w:styleId="SC14245773">
    <w:name w:val="SC.14.245773"/>
    <w:uiPriority w:val="99"/>
    <w:rsid w:val="00ED0188"/>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72060952">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495342145">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964300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48</b:RefOrder>
  </b:Source>
  <b:Source>
    <b:Tag>20_0712r5</b:Tag>
    <b:SourceType>JournalArticle</b:SourceType>
    <b:Guid>{30555CB2-272E-4BC1-92CB-C61802FDA0FD}</b:Guid>
    <b:Author>
      <b:Author>
        <b:Corporate>Yunbo Li (Huawei)</b:Corporate>
      </b:Author>
    </b:Author>
    <b:Title>BQR for 320MHz</b:Title>
    <b:JournalName>20/0712r5</b:JournalName>
    <b:Year>October 2020</b:Year>
    <b:RefOrder>170</b:RefOrder>
  </b:Source>
</b:Sources>
</file>

<file path=customXml/itemProps1.xml><?xml version="1.0" encoding="utf-8"?>
<ds:datastoreItem xmlns:ds="http://schemas.openxmlformats.org/officeDocument/2006/customXml" ds:itemID="{B6C4497A-A431-4599-B8F6-52B97E3E8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113</TotalTime>
  <Pages>21</Pages>
  <Words>5439</Words>
  <Characters>31005</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36372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Liyunbo</cp:lastModifiedBy>
  <cp:revision>19</cp:revision>
  <cp:lastPrinted>2014-09-06T00:13:00Z</cp:lastPrinted>
  <dcterms:created xsi:type="dcterms:W3CDTF">2021-08-16T01:04:00Z</dcterms:created>
  <dcterms:modified xsi:type="dcterms:W3CDTF">2021-08-16T03:03:00Z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(3)Gt0m1GMaPgva8FI2RRVhfT+BBnH9dKaqJ6hz0oW1AJ9QpuiTFSFqA53pDbgmiWSoSVxLL81Q
AEsvsluWy4pAPT2WIkF+LTHOqAXF6nWKtbsGyBGur7BpAvfnpMO4GlUBYXY3nP6xP3JxOmQS
qOsVHoY90kVEZvuO8S4UEfVkCUYLbVJj0OaXhQ1SrdRDS6JORD8OEu2grVIiw/qXhJPRcH+V
QO9OjfHlr3/lhq/SrX</vt:lpwstr>
  </property>
  <property fmtid="{D5CDD505-2E9C-101B-9397-08002B2CF9AE}" pid="7" name="_2015_ms_pID_7253431">
    <vt:lpwstr>BiTe/0lHaPZyLCVx5BqLuZ30Yenz4uG8c+hQrRgF5OWagobOug14Xu
19Xyt9Ytjo1O5DYZsR84mpMNtarcTLtbG2TQRVNvasFHqMuOmwOUwBtTCZrSlDr3pRRMAnty
0hBJapEn6KaUJOYv0xeqZHOl+8Q9PS5TExmkThCQZN1Enm0h1s1Zco+F7Ihe4fEPI8JYVZ3F
FbjvL2Fvmi+uiaqtcEtfzN+mxR2UsZv/4Sqg</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_2015_ms_pID_7253432">
    <vt:lpwstr>7DI2FOOFp21/VPu88H9tvrI=</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1628469400</vt:lpwstr>
  </property>
</Properties>
</file>