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B3461"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79F42E" w14:textId="77777777" w:rsidTr="006E306A">
        <w:tblPrEx>
          <w:tblCellMar>
            <w:top w:w="0" w:type="dxa"/>
            <w:bottom w:w="0" w:type="dxa"/>
          </w:tblCellMar>
        </w:tblPrEx>
        <w:trPr>
          <w:trHeight w:val="485"/>
          <w:jc w:val="center"/>
        </w:trPr>
        <w:tc>
          <w:tcPr>
            <w:tcW w:w="9576" w:type="dxa"/>
            <w:gridSpan w:val="5"/>
            <w:vAlign w:val="center"/>
          </w:tcPr>
          <w:p w14:paraId="20855E28" w14:textId="399865F7" w:rsidR="00CA09B2" w:rsidRDefault="00863ED0">
            <w:pPr>
              <w:pStyle w:val="T2"/>
            </w:pPr>
            <w:r w:rsidRPr="00863ED0">
              <w:t>CC36-CR for 35.3.15.7</w:t>
            </w:r>
          </w:p>
        </w:tc>
      </w:tr>
      <w:tr w:rsidR="00CA09B2" w14:paraId="03E22756" w14:textId="77777777" w:rsidTr="006E306A">
        <w:tblPrEx>
          <w:tblCellMar>
            <w:top w:w="0" w:type="dxa"/>
            <w:bottom w:w="0" w:type="dxa"/>
          </w:tblCellMar>
        </w:tblPrEx>
        <w:trPr>
          <w:trHeight w:val="359"/>
          <w:jc w:val="center"/>
        </w:trPr>
        <w:tc>
          <w:tcPr>
            <w:tcW w:w="9576" w:type="dxa"/>
            <w:gridSpan w:val="5"/>
            <w:vAlign w:val="center"/>
          </w:tcPr>
          <w:p w14:paraId="5C9965C5" w14:textId="0B9BF12D" w:rsidR="00CA09B2" w:rsidRDefault="00CA09B2">
            <w:pPr>
              <w:pStyle w:val="T2"/>
              <w:ind w:left="0"/>
              <w:rPr>
                <w:sz w:val="20"/>
              </w:rPr>
            </w:pPr>
            <w:r>
              <w:rPr>
                <w:sz w:val="20"/>
              </w:rPr>
              <w:t>Date:</w:t>
            </w:r>
            <w:r>
              <w:rPr>
                <w:b w:val="0"/>
                <w:sz w:val="20"/>
              </w:rPr>
              <w:t xml:space="preserve">  </w:t>
            </w:r>
            <w:r w:rsidR="00863ED0">
              <w:rPr>
                <w:b w:val="0"/>
                <w:sz w:val="20"/>
              </w:rPr>
              <w:t>2021</w:t>
            </w:r>
            <w:r>
              <w:rPr>
                <w:b w:val="0"/>
                <w:sz w:val="20"/>
              </w:rPr>
              <w:t>-</w:t>
            </w:r>
            <w:r w:rsidR="00863ED0">
              <w:rPr>
                <w:b w:val="0"/>
                <w:sz w:val="20"/>
              </w:rPr>
              <w:t>08</w:t>
            </w:r>
            <w:r>
              <w:rPr>
                <w:b w:val="0"/>
                <w:sz w:val="20"/>
              </w:rPr>
              <w:t>-</w:t>
            </w:r>
            <w:r w:rsidR="00863ED0">
              <w:rPr>
                <w:b w:val="0"/>
                <w:sz w:val="20"/>
              </w:rPr>
              <w:t>24</w:t>
            </w:r>
          </w:p>
        </w:tc>
      </w:tr>
      <w:tr w:rsidR="00CA09B2" w14:paraId="5E32C912" w14:textId="77777777" w:rsidTr="006E306A">
        <w:tblPrEx>
          <w:tblCellMar>
            <w:top w:w="0" w:type="dxa"/>
            <w:bottom w:w="0" w:type="dxa"/>
          </w:tblCellMar>
        </w:tblPrEx>
        <w:trPr>
          <w:cantSplit/>
          <w:jc w:val="center"/>
        </w:trPr>
        <w:tc>
          <w:tcPr>
            <w:tcW w:w="9576" w:type="dxa"/>
            <w:gridSpan w:val="5"/>
            <w:vAlign w:val="center"/>
          </w:tcPr>
          <w:p w14:paraId="160BCFE2" w14:textId="77777777" w:rsidR="00CA09B2" w:rsidRDefault="00CA09B2">
            <w:pPr>
              <w:pStyle w:val="T2"/>
              <w:spacing w:after="0"/>
              <w:ind w:left="0" w:right="0"/>
              <w:jc w:val="left"/>
              <w:rPr>
                <w:sz w:val="20"/>
              </w:rPr>
            </w:pPr>
            <w:r>
              <w:rPr>
                <w:sz w:val="20"/>
              </w:rPr>
              <w:t>Author(s):</w:t>
            </w:r>
          </w:p>
        </w:tc>
      </w:tr>
      <w:tr w:rsidR="00CA09B2" w14:paraId="084183F8" w14:textId="77777777" w:rsidTr="006E306A">
        <w:tblPrEx>
          <w:tblCellMar>
            <w:top w:w="0" w:type="dxa"/>
            <w:bottom w:w="0" w:type="dxa"/>
          </w:tblCellMar>
        </w:tblPrEx>
        <w:trPr>
          <w:jc w:val="center"/>
        </w:trPr>
        <w:tc>
          <w:tcPr>
            <w:tcW w:w="1336" w:type="dxa"/>
            <w:vAlign w:val="center"/>
          </w:tcPr>
          <w:p w14:paraId="5D58ABAD" w14:textId="77777777" w:rsidR="00CA09B2" w:rsidRDefault="00CA09B2">
            <w:pPr>
              <w:pStyle w:val="T2"/>
              <w:spacing w:after="0"/>
              <w:ind w:left="0" w:right="0"/>
              <w:jc w:val="left"/>
              <w:rPr>
                <w:sz w:val="20"/>
              </w:rPr>
            </w:pPr>
            <w:r>
              <w:rPr>
                <w:sz w:val="20"/>
              </w:rPr>
              <w:t>Name</w:t>
            </w:r>
          </w:p>
        </w:tc>
        <w:tc>
          <w:tcPr>
            <w:tcW w:w="2064" w:type="dxa"/>
            <w:vAlign w:val="center"/>
          </w:tcPr>
          <w:p w14:paraId="2DBEFA85" w14:textId="77777777" w:rsidR="00CA09B2" w:rsidRDefault="0062440B">
            <w:pPr>
              <w:pStyle w:val="T2"/>
              <w:spacing w:after="0"/>
              <w:ind w:left="0" w:right="0"/>
              <w:jc w:val="left"/>
              <w:rPr>
                <w:sz w:val="20"/>
              </w:rPr>
            </w:pPr>
            <w:r>
              <w:rPr>
                <w:sz w:val="20"/>
              </w:rPr>
              <w:t>Affiliation</w:t>
            </w:r>
          </w:p>
        </w:tc>
        <w:tc>
          <w:tcPr>
            <w:tcW w:w="2814" w:type="dxa"/>
            <w:vAlign w:val="center"/>
          </w:tcPr>
          <w:p w14:paraId="129D7EA9" w14:textId="77777777" w:rsidR="00CA09B2" w:rsidRDefault="00CA09B2">
            <w:pPr>
              <w:pStyle w:val="T2"/>
              <w:spacing w:after="0"/>
              <w:ind w:left="0" w:right="0"/>
              <w:jc w:val="left"/>
              <w:rPr>
                <w:sz w:val="20"/>
              </w:rPr>
            </w:pPr>
            <w:r>
              <w:rPr>
                <w:sz w:val="20"/>
              </w:rPr>
              <w:t>Address</w:t>
            </w:r>
          </w:p>
        </w:tc>
        <w:tc>
          <w:tcPr>
            <w:tcW w:w="1715" w:type="dxa"/>
            <w:vAlign w:val="center"/>
          </w:tcPr>
          <w:p w14:paraId="3F10D1AB" w14:textId="77777777" w:rsidR="00CA09B2" w:rsidRDefault="00CA09B2">
            <w:pPr>
              <w:pStyle w:val="T2"/>
              <w:spacing w:after="0"/>
              <w:ind w:left="0" w:right="0"/>
              <w:jc w:val="left"/>
              <w:rPr>
                <w:sz w:val="20"/>
              </w:rPr>
            </w:pPr>
            <w:r>
              <w:rPr>
                <w:sz w:val="20"/>
              </w:rPr>
              <w:t>Phone</w:t>
            </w:r>
          </w:p>
        </w:tc>
        <w:tc>
          <w:tcPr>
            <w:tcW w:w="1647" w:type="dxa"/>
            <w:vAlign w:val="center"/>
          </w:tcPr>
          <w:p w14:paraId="03485069" w14:textId="77777777" w:rsidR="00CA09B2" w:rsidRDefault="00CA09B2">
            <w:pPr>
              <w:pStyle w:val="T2"/>
              <w:spacing w:after="0"/>
              <w:ind w:left="0" w:right="0"/>
              <w:jc w:val="left"/>
              <w:rPr>
                <w:sz w:val="20"/>
              </w:rPr>
            </w:pPr>
            <w:r>
              <w:rPr>
                <w:sz w:val="20"/>
              </w:rPr>
              <w:t>email</w:t>
            </w:r>
          </w:p>
        </w:tc>
      </w:tr>
      <w:tr w:rsidR="006E306A" w14:paraId="25502EE9" w14:textId="77777777" w:rsidTr="006E306A">
        <w:tblPrEx>
          <w:tblCellMar>
            <w:top w:w="0" w:type="dxa"/>
            <w:bottom w:w="0" w:type="dxa"/>
          </w:tblCellMar>
        </w:tblPrEx>
        <w:trPr>
          <w:jc w:val="center"/>
        </w:trPr>
        <w:tc>
          <w:tcPr>
            <w:tcW w:w="1336" w:type="dxa"/>
            <w:vAlign w:val="center"/>
          </w:tcPr>
          <w:p w14:paraId="547080EF" w14:textId="6D591FC5" w:rsidR="006E306A" w:rsidRDefault="006E306A">
            <w:pPr>
              <w:pStyle w:val="T2"/>
              <w:spacing w:after="0"/>
              <w:ind w:left="0" w:right="0"/>
              <w:rPr>
                <w:b w:val="0"/>
                <w:sz w:val="20"/>
              </w:rPr>
            </w:pPr>
            <w:r>
              <w:rPr>
                <w:b w:val="0"/>
                <w:sz w:val="20"/>
              </w:rPr>
              <w:t>Dibakar Das</w:t>
            </w:r>
          </w:p>
        </w:tc>
        <w:tc>
          <w:tcPr>
            <w:tcW w:w="2064" w:type="dxa"/>
            <w:vMerge w:val="restart"/>
            <w:vAlign w:val="center"/>
          </w:tcPr>
          <w:p w14:paraId="7B0F385D" w14:textId="695F4F1C" w:rsidR="006E306A" w:rsidRDefault="006E306A">
            <w:pPr>
              <w:pStyle w:val="T2"/>
              <w:spacing w:after="0"/>
              <w:ind w:left="0" w:right="0"/>
              <w:rPr>
                <w:b w:val="0"/>
                <w:sz w:val="20"/>
              </w:rPr>
            </w:pPr>
            <w:r>
              <w:rPr>
                <w:b w:val="0"/>
                <w:sz w:val="20"/>
              </w:rPr>
              <w:t>Intel</w:t>
            </w:r>
          </w:p>
        </w:tc>
        <w:tc>
          <w:tcPr>
            <w:tcW w:w="2814" w:type="dxa"/>
            <w:vAlign w:val="center"/>
          </w:tcPr>
          <w:p w14:paraId="11F239C1" w14:textId="77777777" w:rsidR="006E306A" w:rsidRDefault="006E306A">
            <w:pPr>
              <w:pStyle w:val="T2"/>
              <w:spacing w:after="0"/>
              <w:ind w:left="0" w:right="0"/>
              <w:rPr>
                <w:b w:val="0"/>
                <w:sz w:val="20"/>
              </w:rPr>
            </w:pPr>
          </w:p>
        </w:tc>
        <w:tc>
          <w:tcPr>
            <w:tcW w:w="1715" w:type="dxa"/>
            <w:vAlign w:val="center"/>
          </w:tcPr>
          <w:p w14:paraId="149E5F3B" w14:textId="77777777" w:rsidR="006E306A" w:rsidRDefault="006E306A">
            <w:pPr>
              <w:pStyle w:val="T2"/>
              <w:spacing w:after="0"/>
              <w:ind w:left="0" w:right="0"/>
              <w:rPr>
                <w:b w:val="0"/>
                <w:sz w:val="20"/>
              </w:rPr>
            </w:pPr>
          </w:p>
        </w:tc>
        <w:tc>
          <w:tcPr>
            <w:tcW w:w="1647" w:type="dxa"/>
            <w:vAlign w:val="center"/>
          </w:tcPr>
          <w:p w14:paraId="1AB8242A" w14:textId="13C0A81C" w:rsidR="006E306A" w:rsidRDefault="006E306A">
            <w:pPr>
              <w:pStyle w:val="T2"/>
              <w:spacing w:after="0"/>
              <w:ind w:left="0" w:right="0"/>
              <w:rPr>
                <w:b w:val="0"/>
                <w:sz w:val="16"/>
              </w:rPr>
            </w:pPr>
            <w:r>
              <w:rPr>
                <w:b w:val="0"/>
                <w:sz w:val="16"/>
              </w:rPr>
              <w:t>Dibakar.das@intel.com</w:t>
            </w:r>
          </w:p>
        </w:tc>
      </w:tr>
      <w:tr w:rsidR="006E306A" w14:paraId="3203D6AF" w14:textId="77777777" w:rsidTr="006E306A">
        <w:tblPrEx>
          <w:tblCellMar>
            <w:top w:w="0" w:type="dxa"/>
            <w:bottom w:w="0" w:type="dxa"/>
          </w:tblCellMar>
        </w:tblPrEx>
        <w:trPr>
          <w:jc w:val="center"/>
        </w:trPr>
        <w:tc>
          <w:tcPr>
            <w:tcW w:w="1336" w:type="dxa"/>
            <w:vAlign w:val="center"/>
          </w:tcPr>
          <w:p w14:paraId="10245758" w14:textId="5B4C5A06" w:rsidR="006E306A" w:rsidRDefault="006E306A">
            <w:pPr>
              <w:pStyle w:val="T2"/>
              <w:spacing w:after="0"/>
              <w:ind w:left="0" w:right="0"/>
              <w:rPr>
                <w:b w:val="0"/>
                <w:sz w:val="20"/>
              </w:rPr>
            </w:pPr>
            <w:r>
              <w:rPr>
                <w:b w:val="0"/>
                <w:sz w:val="20"/>
              </w:rPr>
              <w:t>Dmitry Akhmetov</w:t>
            </w:r>
          </w:p>
        </w:tc>
        <w:tc>
          <w:tcPr>
            <w:tcW w:w="2064" w:type="dxa"/>
            <w:vMerge/>
            <w:vAlign w:val="center"/>
          </w:tcPr>
          <w:p w14:paraId="5D37955F" w14:textId="77777777" w:rsidR="006E306A" w:rsidRDefault="006E306A">
            <w:pPr>
              <w:pStyle w:val="T2"/>
              <w:spacing w:after="0"/>
              <w:ind w:left="0" w:right="0"/>
              <w:rPr>
                <w:b w:val="0"/>
                <w:sz w:val="20"/>
              </w:rPr>
            </w:pPr>
          </w:p>
        </w:tc>
        <w:tc>
          <w:tcPr>
            <w:tcW w:w="2814" w:type="dxa"/>
            <w:vAlign w:val="center"/>
          </w:tcPr>
          <w:p w14:paraId="386A4583" w14:textId="77777777" w:rsidR="006E306A" w:rsidRDefault="006E306A">
            <w:pPr>
              <w:pStyle w:val="T2"/>
              <w:spacing w:after="0"/>
              <w:ind w:left="0" w:right="0"/>
              <w:rPr>
                <w:b w:val="0"/>
                <w:sz w:val="20"/>
              </w:rPr>
            </w:pPr>
          </w:p>
        </w:tc>
        <w:tc>
          <w:tcPr>
            <w:tcW w:w="1715" w:type="dxa"/>
            <w:vAlign w:val="center"/>
          </w:tcPr>
          <w:p w14:paraId="5FF990EC" w14:textId="77777777" w:rsidR="006E306A" w:rsidRDefault="006E306A">
            <w:pPr>
              <w:pStyle w:val="T2"/>
              <w:spacing w:after="0"/>
              <w:ind w:left="0" w:right="0"/>
              <w:rPr>
                <w:b w:val="0"/>
                <w:sz w:val="20"/>
              </w:rPr>
            </w:pPr>
          </w:p>
        </w:tc>
        <w:tc>
          <w:tcPr>
            <w:tcW w:w="1647" w:type="dxa"/>
            <w:vAlign w:val="center"/>
          </w:tcPr>
          <w:p w14:paraId="0439A1E1" w14:textId="399E83E3" w:rsidR="006E306A" w:rsidRDefault="006E306A">
            <w:pPr>
              <w:pStyle w:val="T2"/>
              <w:spacing w:after="0"/>
              <w:ind w:left="0" w:right="0"/>
              <w:rPr>
                <w:b w:val="0"/>
                <w:sz w:val="16"/>
              </w:rPr>
            </w:pPr>
            <w:hyperlink r:id="rId6" w:history="1">
              <w:r w:rsidRPr="00DB40C0">
                <w:rPr>
                  <w:rStyle w:val="Hyperlink"/>
                  <w:b w:val="0"/>
                  <w:sz w:val="16"/>
                </w:rPr>
                <w:t>Dmitry.akhmetov@intel.com</w:t>
              </w:r>
            </w:hyperlink>
          </w:p>
        </w:tc>
      </w:tr>
      <w:tr w:rsidR="006E306A" w14:paraId="41DD6964" w14:textId="77777777" w:rsidTr="006E306A">
        <w:tblPrEx>
          <w:tblCellMar>
            <w:top w:w="0" w:type="dxa"/>
            <w:bottom w:w="0" w:type="dxa"/>
          </w:tblCellMar>
        </w:tblPrEx>
        <w:trPr>
          <w:jc w:val="center"/>
        </w:trPr>
        <w:tc>
          <w:tcPr>
            <w:tcW w:w="1336" w:type="dxa"/>
            <w:vAlign w:val="center"/>
          </w:tcPr>
          <w:p w14:paraId="14035D79" w14:textId="30DA7C6F" w:rsidR="006E306A" w:rsidRDefault="006E306A">
            <w:pPr>
              <w:pStyle w:val="T2"/>
              <w:spacing w:after="0"/>
              <w:ind w:left="0" w:right="0"/>
              <w:rPr>
                <w:b w:val="0"/>
                <w:sz w:val="20"/>
              </w:rPr>
            </w:pPr>
            <w:r>
              <w:rPr>
                <w:b w:val="0"/>
                <w:sz w:val="20"/>
              </w:rPr>
              <w:t>Laurent Cariou</w:t>
            </w:r>
          </w:p>
        </w:tc>
        <w:tc>
          <w:tcPr>
            <w:tcW w:w="2064" w:type="dxa"/>
            <w:vMerge/>
            <w:vAlign w:val="center"/>
          </w:tcPr>
          <w:p w14:paraId="6025A8C5" w14:textId="77777777" w:rsidR="006E306A" w:rsidRDefault="006E306A">
            <w:pPr>
              <w:pStyle w:val="T2"/>
              <w:spacing w:after="0"/>
              <w:ind w:left="0" w:right="0"/>
              <w:rPr>
                <w:b w:val="0"/>
                <w:sz w:val="20"/>
              </w:rPr>
            </w:pPr>
          </w:p>
        </w:tc>
        <w:tc>
          <w:tcPr>
            <w:tcW w:w="2814" w:type="dxa"/>
            <w:vAlign w:val="center"/>
          </w:tcPr>
          <w:p w14:paraId="1FC88827" w14:textId="77777777" w:rsidR="006E306A" w:rsidRDefault="006E306A">
            <w:pPr>
              <w:pStyle w:val="T2"/>
              <w:spacing w:after="0"/>
              <w:ind w:left="0" w:right="0"/>
              <w:rPr>
                <w:b w:val="0"/>
                <w:sz w:val="20"/>
              </w:rPr>
            </w:pPr>
          </w:p>
        </w:tc>
        <w:tc>
          <w:tcPr>
            <w:tcW w:w="1715" w:type="dxa"/>
            <w:vAlign w:val="center"/>
          </w:tcPr>
          <w:p w14:paraId="6B1BF9EF" w14:textId="77777777" w:rsidR="006E306A" w:rsidRDefault="006E306A">
            <w:pPr>
              <w:pStyle w:val="T2"/>
              <w:spacing w:after="0"/>
              <w:ind w:left="0" w:right="0"/>
              <w:rPr>
                <w:b w:val="0"/>
                <w:sz w:val="20"/>
              </w:rPr>
            </w:pPr>
          </w:p>
        </w:tc>
        <w:tc>
          <w:tcPr>
            <w:tcW w:w="1647" w:type="dxa"/>
            <w:vAlign w:val="center"/>
          </w:tcPr>
          <w:p w14:paraId="2B5047C0" w14:textId="61B28945" w:rsidR="006E306A" w:rsidRDefault="006E306A">
            <w:pPr>
              <w:pStyle w:val="T2"/>
              <w:spacing w:after="0"/>
              <w:ind w:left="0" w:right="0"/>
              <w:rPr>
                <w:b w:val="0"/>
                <w:sz w:val="16"/>
              </w:rPr>
            </w:pPr>
            <w:r>
              <w:rPr>
                <w:b w:val="0"/>
                <w:sz w:val="16"/>
              </w:rPr>
              <w:t>Laurent.cariou@intel.com</w:t>
            </w:r>
          </w:p>
        </w:tc>
      </w:tr>
    </w:tbl>
    <w:p w14:paraId="584FB5EA" w14:textId="14EB1978" w:rsidR="00CA09B2" w:rsidRDefault="00863ED0">
      <w:pPr>
        <w:pStyle w:val="T1"/>
        <w:spacing w:after="120"/>
        <w:rPr>
          <w:sz w:val="22"/>
        </w:rPr>
      </w:pPr>
      <w:r>
        <w:rPr>
          <w:noProof/>
        </w:rPr>
        <mc:AlternateContent>
          <mc:Choice Requires="wps">
            <w:drawing>
              <wp:anchor distT="0" distB="0" distL="114300" distR="114300" simplePos="0" relativeHeight="251657728" behindDoc="0" locked="0" layoutInCell="0" allowOverlap="1" wp14:anchorId="197CF710" wp14:editId="604D6A1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DEB7E0" w14:textId="77777777" w:rsidR="0029020B" w:rsidRDefault="0029020B">
                            <w:pPr>
                              <w:pStyle w:val="T1"/>
                              <w:spacing w:after="120"/>
                            </w:pPr>
                            <w:r>
                              <w:t>Abstract</w:t>
                            </w:r>
                          </w:p>
                          <w:p w14:paraId="538C7E9B" w14:textId="6EE7CE36" w:rsidR="00180678" w:rsidRDefault="00180678" w:rsidP="00180678">
                            <w:pPr>
                              <w:jc w:val="both"/>
                            </w:pPr>
                            <w:r>
                              <w:t>This document proposes resolution to the following CC36 CIDs in 35.2.1.3 (changes relative to draft 1.1):</w:t>
                            </w:r>
                          </w:p>
                          <w:p w14:paraId="38968B58" w14:textId="107EE95B" w:rsidR="00D62C9E" w:rsidRDefault="00E1012E" w:rsidP="00180678">
                            <w:pPr>
                              <w:jc w:val="both"/>
                            </w:pPr>
                            <w:r>
                              <w:t xml:space="preserve">4235, </w:t>
                            </w:r>
                            <w:r>
                              <w:rPr>
                                <w:sz w:val="20"/>
                              </w:rPr>
                              <w:t>4837</w:t>
                            </w:r>
                            <w:r>
                              <w:rPr>
                                <w:sz w:val="20"/>
                              </w:rPr>
                              <w:t xml:space="preserve">, </w:t>
                            </w:r>
                            <w:r>
                              <w:rPr>
                                <w:sz w:val="20"/>
                              </w:rPr>
                              <w:t>5266</w:t>
                            </w:r>
                            <w:r>
                              <w:rPr>
                                <w:sz w:val="20"/>
                              </w:rPr>
                              <w:t xml:space="preserve">, </w:t>
                            </w:r>
                            <w:r>
                              <w:rPr>
                                <w:sz w:val="20"/>
                              </w:rPr>
                              <w:t>4836</w:t>
                            </w:r>
                            <w:r>
                              <w:rPr>
                                <w:sz w:val="20"/>
                              </w:rPr>
                              <w:t xml:space="preserve">, </w:t>
                            </w:r>
                            <w:r>
                              <w:rPr>
                                <w:sz w:val="20"/>
                              </w:rPr>
                              <w:t>8208</w:t>
                            </w:r>
                            <w:r>
                              <w:rPr>
                                <w:sz w:val="20"/>
                              </w:rPr>
                              <w:t xml:space="preserve">, </w:t>
                            </w:r>
                            <w:r>
                              <w:rPr>
                                <w:sz w:val="20"/>
                              </w:rPr>
                              <w:t>4754</w:t>
                            </w:r>
                            <w:r>
                              <w:rPr>
                                <w:sz w:val="20"/>
                              </w:rPr>
                              <w:t xml:space="preserve">, </w:t>
                            </w:r>
                            <w:r>
                              <w:rPr>
                                <w:sz w:val="20"/>
                              </w:rPr>
                              <w:t>5450</w:t>
                            </w:r>
                            <w:r>
                              <w:rPr>
                                <w:sz w:val="20"/>
                              </w:rPr>
                              <w:t xml:space="preserve">, </w:t>
                            </w:r>
                            <w:r w:rsidRPr="00651540">
                              <w:rPr>
                                <w:sz w:val="20"/>
                              </w:rPr>
                              <w:t>6319</w:t>
                            </w:r>
                            <w:r>
                              <w:rPr>
                                <w:sz w:val="20"/>
                              </w:rPr>
                              <w:t xml:space="preserve">, </w:t>
                            </w:r>
                            <w:r>
                              <w:rPr>
                                <w:sz w:val="20"/>
                              </w:rPr>
                              <w:t>6775</w:t>
                            </w:r>
                            <w:r>
                              <w:rPr>
                                <w:sz w:val="20"/>
                              </w:rPr>
                              <w:t xml:space="preserve">, </w:t>
                            </w:r>
                            <w:r>
                              <w:rPr>
                                <w:sz w:val="20"/>
                              </w:rPr>
                              <w:t>4414</w:t>
                            </w:r>
                            <w:r>
                              <w:rPr>
                                <w:sz w:val="20"/>
                              </w:rPr>
                              <w:t xml:space="preserve">, </w:t>
                            </w:r>
                            <w:r>
                              <w:rPr>
                                <w:sz w:val="20"/>
                              </w:rPr>
                              <w:t>6774</w:t>
                            </w:r>
                            <w:r>
                              <w:rPr>
                                <w:sz w:val="20"/>
                              </w:rPr>
                              <w:t xml:space="preserve">, </w:t>
                            </w:r>
                            <w:r>
                              <w:rPr>
                                <w:sz w:val="20"/>
                              </w:rPr>
                              <w:t>4415</w:t>
                            </w:r>
                            <w:r>
                              <w:rPr>
                                <w:sz w:val="20"/>
                              </w:rPr>
                              <w:t xml:space="preserve">, </w:t>
                            </w:r>
                            <w:r>
                              <w:rPr>
                                <w:sz w:val="20"/>
                              </w:rPr>
                              <w:t>5104</w:t>
                            </w:r>
                            <w:r>
                              <w:rPr>
                                <w:sz w:val="20"/>
                              </w:rPr>
                              <w:t xml:space="preserve">, </w:t>
                            </w:r>
                            <w:r w:rsidRPr="003B1A0C">
                              <w:rPr>
                                <w:sz w:val="20"/>
                              </w:rPr>
                              <w:t>5105</w:t>
                            </w:r>
                            <w:r>
                              <w:rPr>
                                <w:sz w:val="20"/>
                              </w:rPr>
                              <w:t xml:space="preserve">, </w:t>
                            </w:r>
                            <w:r>
                              <w:rPr>
                                <w:sz w:val="20"/>
                              </w:rPr>
                              <w:t>5168</w:t>
                            </w:r>
                            <w:r>
                              <w:rPr>
                                <w:sz w:val="20"/>
                              </w:rPr>
                              <w:t xml:space="preserve">, </w:t>
                            </w:r>
                            <w:r>
                              <w:rPr>
                                <w:sz w:val="20"/>
                              </w:rPr>
                              <w:t>5169</w:t>
                            </w:r>
                            <w:r>
                              <w:rPr>
                                <w:sz w:val="20"/>
                              </w:rPr>
                              <w:t xml:space="preserve">, </w:t>
                            </w:r>
                            <w:r>
                              <w:rPr>
                                <w:sz w:val="20"/>
                              </w:rPr>
                              <w:t>8250</w:t>
                            </w:r>
                            <w:r>
                              <w:rPr>
                                <w:sz w:val="20"/>
                              </w:rPr>
                              <w:t xml:space="preserve">, </w:t>
                            </w:r>
                            <w:r>
                              <w:rPr>
                                <w:sz w:val="20"/>
                              </w:rPr>
                              <w:t>7781</w:t>
                            </w:r>
                            <w:r>
                              <w:rPr>
                                <w:sz w:val="20"/>
                              </w:rPr>
                              <w:t xml:space="preserve">, </w:t>
                            </w:r>
                            <w:r>
                              <w:rPr>
                                <w:sz w:val="20"/>
                              </w:rPr>
                              <w:t>4</w:t>
                            </w:r>
                            <w:r>
                              <w:rPr>
                                <w:sz w:val="20"/>
                              </w:rPr>
                              <w:t>416</w:t>
                            </w:r>
                            <w:r>
                              <w:rPr>
                                <w:sz w:val="20"/>
                              </w:rPr>
                              <w:t xml:space="preserve">, </w:t>
                            </w:r>
                            <w:r>
                              <w:rPr>
                                <w:sz w:val="20"/>
                              </w:rPr>
                              <w:t>4236</w:t>
                            </w:r>
                            <w:r>
                              <w:rPr>
                                <w:sz w:val="20"/>
                              </w:rPr>
                              <w:t xml:space="preserve">, </w:t>
                            </w:r>
                            <w:r>
                              <w:rPr>
                                <w:sz w:val="20"/>
                              </w:rPr>
                              <w:t>4727</w:t>
                            </w:r>
                            <w:r>
                              <w:rPr>
                                <w:sz w:val="20"/>
                              </w:rPr>
                              <w:t xml:space="preserve">, </w:t>
                            </w:r>
                            <w:r>
                              <w:rPr>
                                <w:sz w:val="20"/>
                              </w:rPr>
                              <w:t>4417</w:t>
                            </w:r>
                            <w:r>
                              <w:rPr>
                                <w:sz w:val="20"/>
                              </w:rPr>
                              <w:t xml:space="preserve">, </w:t>
                            </w:r>
                            <w:r>
                              <w:rPr>
                                <w:sz w:val="20"/>
                              </w:rPr>
                              <w:t>7574</w:t>
                            </w:r>
                            <w:r>
                              <w:rPr>
                                <w:sz w:val="20"/>
                              </w:rPr>
                              <w:t xml:space="preserve">, </w:t>
                            </w:r>
                            <w:r w:rsidRPr="003461CD">
                              <w:rPr>
                                <w:sz w:val="20"/>
                              </w:rPr>
                              <w:t>8350</w:t>
                            </w:r>
                            <w:r>
                              <w:rPr>
                                <w:sz w:val="20"/>
                              </w:rPr>
                              <w:t xml:space="preserve">, </w:t>
                            </w:r>
                            <w:r>
                              <w:rPr>
                                <w:sz w:val="20"/>
                              </w:rPr>
                              <w:t>4728</w:t>
                            </w:r>
                            <w:r>
                              <w:rPr>
                                <w:sz w:val="20"/>
                              </w:rPr>
                              <w:t xml:space="preserve">, </w:t>
                            </w:r>
                            <w:r w:rsidRPr="00B0480C">
                              <w:rPr>
                                <w:sz w:val="20"/>
                              </w:rPr>
                              <w:t>7779</w:t>
                            </w:r>
                            <w:r>
                              <w:rPr>
                                <w:sz w:val="20"/>
                              </w:rPr>
                              <w:t xml:space="preserve">, </w:t>
                            </w:r>
                            <w:r w:rsidRPr="006D6749">
                              <w:rPr>
                                <w:sz w:val="20"/>
                              </w:rPr>
                              <w:t>8210</w:t>
                            </w:r>
                            <w:r>
                              <w:rPr>
                                <w:sz w:val="20"/>
                              </w:rPr>
                              <w:t xml:space="preserve">, </w:t>
                            </w:r>
                            <w:r>
                              <w:rPr>
                                <w:sz w:val="20"/>
                              </w:rPr>
                              <w:t>6321</w:t>
                            </w:r>
                            <w:r>
                              <w:rPr>
                                <w:sz w:val="20"/>
                              </w:rPr>
                              <w:t xml:space="preserve">, </w:t>
                            </w:r>
                            <w:r>
                              <w:rPr>
                                <w:sz w:val="20"/>
                              </w:rPr>
                              <w:t>5106</w:t>
                            </w:r>
                            <w:r>
                              <w:rPr>
                                <w:sz w:val="20"/>
                              </w:rPr>
                              <w:t xml:space="preserve">, </w:t>
                            </w:r>
                            <w:r w:rsidRPr="00E45E01">
                              <w:rPr>
                                <w:sz w:val="20"/>
                              </w:rPr>
                              <w:t>8351</w:t>
                            </w:r>
                            <w:r>
                              <w:rPr>
                                <w:sz w:val="20"/>
                              </w:rPr>
                              <w:t xml:space="preserve">, </w:t>
                            </w:r>
                            <w:r w:rsidRPr="00197D7B">
                              <w:rPr>
                                <w:sz w:val="20"/>
                              </w:rPr>
                              <w:t>7783</w:t>
                            </w:r>
                            <w:r>
                              <w:rPr>
                                <w:sz w:val="20"/>
                              </w:rPr>
                              <w:t xml:space="preserve">, </w:t>
                            </w:r>
                            <w:r>
                              <w:rPr>
                                <w:sz w:val="20"/>
                              </w:rPr>
                              <w:t>7780</w:t>
                            </w:r>
                          </w:p>
                          <w:p w14:paraId="0BCCF0E1" w14:textId="77777777" w:rsidR="00D62C9E" w:rsidRDefault="00D62C9E" w:rsidP="00D62C9E">
                            <w:pPr>
                              <w:jc w:val="both"/>
                            </w:pPr>
                            <w:r>
                              <w:t>Rev0: initial version</w:t>
                            </w:r>
                          </w:p>
                          <w:p w14:paraId="15738549" w14:textId="77777777" w:rsidR="00D62C9E" w:rsidRDefault="00D62C9E" w:rsidP="00180678">
                            <w:pPr>
                              <w:jc w:val="both"/>
                            </w:pPr>
                          </w:p>
                          <w:p w14:paraId="5340EDB5" w14:textId="2C3A4C43" w:rsidR="0029020B" w:rsidRDefault="0029020B" w:rsidP="0018067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7CF71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38DEB7E0" w14:textId="77777777" w:rsidR="0029020B" w:rsidRDefault="0029020B">
                      <w:pPr>
                        <w:pStyle w:val="T1"/>
                        <w:spacing w:after="120"/>
                      </w:pPr>
                      <w:r>
                        <w:t>Abstract</w:t>
                      </w:r>
                    </w:p>
                    <w:p w14:paraId="538C7E9B" w14:textId="6EE7CE36" w:rsidR="00180678" w:rsidRDefault="00180678" w:rsidP="00180678">
                      <w:pPr>
                        <w:jc w:val="both"/>
                      </w:pPr>
                      <w:r>
                        <w:t>This document proposes resolution to the following CC36 CIDs in 35.2.1.3 (changes relative to draft 1.1):</w:t>
                      </w:r>
                    </w:p>
                    <w:p w14:paraId="38968B58" w14:textId="107EE95B" w:rsidR="00D62C9E" w:rsidRDefault="00E1012E" w:rsidP="00180678">
                      <w:pPr>
                        <w:jc w:val="both"/>
                      </w:pPr>
                      <w:r>
                        <w:t xml:space="preserve">4235, </w:t>
                      </w:r>
                      <w:r>
                        <w:rPr>
                          <w:sz w:val="20"/>
                        </w:rPr>
                        <w:t>4837</w:t>
                      </w:r>
                      <w:r>
                        <w:rPr>
                          <w:sz w:val="20"/>
                        </w:rPr>
                        <w:t xml:space="preserve">, </w:t>
                      </w:r>
                      <w:r>
                        <w:rPr>
                          <w:sz w:val="20"/>
                        </w:rPr>
                        <w:t>5266</w:t>
                      </w:r>
                      <w:r>
                        <w:rPr>
                          <w:sz w:val="20"/>
                        </w:rPr>
                        <w:t xml:space="preserve">, </w:t>
                      </w:r>
                      <w:r>
                        <w:rPr>
                          <w:sz w:val="20"/>
                        </w:rPr>
                        <w:t>4836</w:t>
                      </w:r>
                      <w:r>
                        <w:rPr>
                          <w:sz w:val="20"/>
                        </w:rPr>
                        <w:t xml:space="preserve">, </w:t>
                      </w:r>
                      <w:r>
                        <w:rPr>
                          <w:sz w:val="20"/>
                        </w:rPr>
                        <w:t>8208</w:t>
                      </w:r>
                      <w:r>
                        <w:rPr>
                          <w:sz w:val="20"/>
                        </w:rPr>
                        <w:t xml:space="preserve">, </w:t>
                      </w:r>
                      <w:r>
                        <w:rPr>
                          <w:sz w:val="20"/>
                        </w:rPr>
                        <w:t>4754</w:t>
                      </w:r>
                      <w:r>
                        <w:rPr>
                          <w:sz w:val="20"/>
                        </w:rPr>
                        <w:t xml:space="preserve">, </w:t>
                      </w:r>
                      <w:r>
                        <w:rPr>
                          <w:sz w:val="20"/>
                        </w:rPr>
                        <w:t>5450</w:t>
                      </w:r>
                      <w:r>
                        <w:rPr>
                          <w:sz w:val="20"/>
                        </w:rPr>
                        <w:t xml:space="preserve">, </w:t>
                      </w:r>
                      <w:r w:rsidRPr="00651540">
                        <w:rPr>
                          <w:sz w:val="20"/>
                        </w:rPr>
                        <w:t>6319</w:t>
                      </w:r>
                      <w:r>
                        <w:rPr>
                          <w:sz w:val="20"/>
                        </w:rPr>
                        <w:t xml:space="preserve">, </w:t>
                      </w:r>
                      <w:r>
                        <w:rPr>
                          <w:sz w:val="20"/>
                        </w:rPr>
                        <w:t>6775</w:t>
                      </w:r>
                      <w:r>
                        <w:rPr>
                          <w:sz w:val="20"/>
                        </w:rPr>
                        <w:t xml:space="preserve">, </w:t>
                      </w:r>
                      <w:r>
                        <w:rPr>
                          <w:sz w:val="20"/>
                        </w:rPr>
                        <w:t>4414</w:t>
                      </w:r>
                      <w:r>
                        <w:rPr>
                          <w:sz w:val="20"/>
                        </w:rPr>
                        <w:t xml:space="preserve">, </w:t>
                      </w:r>
                      <w:r>
                        <w:rPr>
                          <w:sz w:val="20"/>
                        </w:rPr>
                        <w:t>6774</w:t>
                      </w:r>
                      <w:r>
                        <w:rPr>
                          <w:sz w:val="20"/>
                        </w:rPr>
                        <w:t xml:space="preserve">, </w:t>
                      </w:r>
                      <w:r>
                        <w:rPr>
                          <w:sz w:val="20"/>
                        </w:rPr>
                        <w:t>4415</w:t>
                      </w:r>
                      <w:r>
                        <w:rPr>
                          <w:sz w:val="20"/>
                        </w:rPr>
                        <w:t xml:space="preserve">, </w:t>
                      </w:r>
                      <w:r>
                        <w:rPr>
                          <w:sz w:val="20"/>
                        </w:rPr>
                        <w:t>5104</w:t>
                      </w:r>
                      <w:r>
                        <w:rPr>
                          <w:sz w:val="20"/>
                        </w:rPr>
                        <w:t xml:space="preserve">, </w:t>
                      </w:r>
                      <w:r w:rsidRPr="003B1A0C">
                        <w:rPr>
                          <w:sz w:val="20"/>
                        </w:rPr>
                        <w:t>5105</w:t>
                      </w:r>
                      <w:r>
                        <w:rPr>
                          <w:sz w:val="20"/>
                        </w:rPr>
                        <w:t xml:space="preserve">, </w:t>
                      </w:r>
                      <w:r>
                        <w:rPr>
                          <w:sz w:val="20"/>
                        </w:rPr>
                        <w:t>5168</w:t>
                      </w:r>
                      <w:r>
                        <w:rPr>
                          <w:sz w:val="20"/>
                        </w:rPr>
                        <w:t xml:space="preserve">, </w:t>
                      </w:r>
                      <w:r>
                        <w:rPr>
                          <w:sz w:val="20"/>
                        </w:rPr>
                        <w:t>5169</w:t>
                      </w:r>
                      <w:r>
                        <w:rPr>
                          <w:sz w:val="20"/>
                        </w:rPr>
                        <w:t xml:space="preserve">, </w:t>
                      </w:r>
                      <w:r>
                        <w:rPr>
                          <w:sz w:val="20"/>
                        </w:rPr>
                        <w:t>8250</w:t>
                      </w:r>
                      <w:r>
                        <w:rPr>
                          <w:sz w:val="20"/>
                        </w:rPr>
                        <w:t xml:space="preserve">, </w:t>
                      </w:r>
                      <w:r>
                        <w:rPr>
                          <w:sz w:val="20"/>
                        </w:rPr>
                        <w:t>7781</w:t>
                      </w:r>
                      <w:r>
                        <w:rPr>
                          <w:sz w:val="20"/>
                        </w:rPr>
                        <w:t xml:space="preserve">, </w:t>
                      </w:r>
                      <w:r>
                        <w:rPr>
                          <w:sz w:val="20"/>
                        </w:rPr>
                        <w:t>4</w:t>
                      </w:r>
                      <w:r>
                        <w:rPr>
                          <w:sz w:val="20"/>
                        </w:rPr>
                        <w:t>416</w:t>
                      </w:r>
                      <w:r>
                        <w:rPr>
                          <w:sz w:val="20"/>
                        </w:rPr>
                        <w:t xml:space="preserve">, </w:t>
                      </w:r>
                      <w:r>
                        <w:rPr>
                          <w:sz w:val="20"/>
                        </w:rPr>
                        <w:t>4236</w:t>
                      </w:r>
                      <w:r>
                        <w:rPr>
                          <w:sz w:val="20"/>
                        </w:rPr>
                        <w:t xml:space="preserve">, </w:t>
                      </w:r>
                      <w:r>
                        <w:rPr>
                          <w:sz w:val="20"/>
                        </w:rPr>
                        <w:t>4727</w:t>
                      </w:r>
                      <w:r>
                        <w:rPr>
                          <w:sz w:val="20"/>
                        </w:rPr>
                        <w:t xml:space="preserve">, </w:t>
                      </w:r>
                      <w:r>
                        <w:rPr>
                          <w:sz w:val="20"/>
                        </w:rPr>
                        <w:t>4417</w:t>
                      </w:r>
                      <w:r>
                        <w:rPr>
                          <w:sz w:val="20"/>
                        </w:rPr>
                        <w:t xml:space="preserve">, </w:t>
                      </w:r>
                      <w:r>
                        <w:rPr>
                          <w:sz w:val="20"/>
                        </w:rPr>
                        <w:t>7574</w:t>
                      </w:r>
                      <w:r>
                        <w:rPr>
                          <w:sz w:val="20"/>
                        </w:rPr>
                        <w:t xml:space="preserve">, </w:t>
                      </w:r>
                      <w:r w:rsidRPr="003461CD">
                        <w:rPr>
                          <w:sz w:val="20"/>
                        </w:rPr>
                        <w:t>8350</w:t>
                      </w:r>
                      <w:r>
                        <w:rPr>
                          <w:sz w:val="20"/>
                        </w:rPr>
                        <w:t xml:space="preserve">, </w:t>
                      </w:r>
                      <w:r>
                        <w:rPr>
                          <w:sz w:val="20"/>
                        </w:rPr>
                        <w:t>4728</w:t>
                      </w:r>
                      <w:r>
                        <w:rPr>
                          <w:sz w:val="20"/>
                        </w:rPr>
                        <w:t xml:space="preserve">, </w:t>
                      </w:r>
                      <w:r w:rsidRPr="00B0480C">
                        <w:rPr>
                          <w:sz w:val="20"/>
                        </w:rPr>
                        <w:t>7779</w:t>
                      </w:r>
                      <w:r>
                        <w:rPr>
                          <w:sz w:val="20"/>
                        </w:rPr>
                        <w:t xml:space="preserve">, </w:t>
                      </w:r>
                      <w:r w:rsidRPr="006D6749">
                        <w:rPr>
                          <w:sz w:val="20"/>
                        </w:rPr>
                        <w:t>8210</w:t>
                      </w:r>
                      <w:r>
                        <w:rPr>
                          <w:sz w:val="20"/>
                        </w:rPr>
                        <w:t xml:space="preserve">, </w:t>
                      </w:r>
                      <w:r>
                        <w:rPr>
                          <w:sz w:val="20"/>
                        </w:rPr>
                        <w:t>6321</w:t>
                      </w:r>
                      <w:r>
                        <w:rPr>
                          <w:sz w:val="20"/>
                        </w:rPr>
                        <w:t xml:space="preserve">, </w:t>
                      </w:r>
                      <w:r>
                        <w:rPr>
                          <w:sz w:val="20"/>
                        </w:rPr>
                        <w:t>5106</w:t>
                      </w:r>
                      <w:r>
                        <w:rPr>
                          <w:sz w:val="20"/>
                        </w:rPr>
                        <w:t xml:space="preserve">, </w:t>
                      </w:r>
                      <w:r w:rsidRPr="00E45E01">
                        <w:rPr>
                          <w:sz w:val="20"/>
                        </w:rPr>
                        <w:t>8351</w:t>
                      </w:r>
                      <w:r>
                        <w:rPr>
                          <w:sz w:val="20"/>
                        </w:rPr>
                        <w:t xml:space="preserve">, </w:t>
                      </w:r>
                      <w:r w:rsidRPr="00197D7B">
                        <w:rPr>
                          <w:sz w:val="20"/>
                        </w:rPr>
                        <w:t>7783</w:t>
                      </w:r>
                      <w:r>
                        <w:rPr>
                          <w:sz w:val="20"/>
                        </w:rPr>
                        <w:t xml:space="preserve">, </w:t>
                      </w:r>
                      <w:r>
                        <w:rPr>
                          <w:sz w:val="20"/>
                        </w:rPr>
                        <w:t>7780</w:t>
                      </w:r>
                    </w:p>
                    <w:p w14:paraId="0BCCF0E1" w14:textId="77777777" w:rsidR="00D62C9E" w:rsidRDefault="00D62C9E" w:rsidP="00D62C9E">
                      <w:pPr>
                        <w:jc w:val="both"/>
                      </w:pPr>
                      <w:r>
                        <w:t>Rev0: initial version</w:t>
                      </w:r>
                    </w:p>
                    <w:p w14:paraId="15738549" w14:textId="77777777" w:rsidR="00D62C9E" w:rsidRDefault="00D62C9E" w:rsidP="00180678">
                      <w:pPr>
                        <w:jc w:val="both"/>
                      </w:pPr>
                    </w:p>
                    <w:p w14:paraId="5340EDB5" w14:textId="2C3A4C43" w:rsidR="0029020B" w:rsidRDefault="0029020B" w:rsidP="00180678">
                      <w:pPr>
                        <w:jc w:val="both"/>
                      </w:pPr>
                    </w:p>
                  </w:txbxContent>
                </v:textbox>
              </v:shape>
            </w:pict>
          </mc:Fallback>
        </mc:AlternateContent>
      </w:r>
    </w:p>
    <w:p w14:paraId="77F03EF7" w14:textId="77777777" w:rsidR="00474CA6" w:rsidRDefault="00CA09B2">
      <w:r>
        <w:br w:type="page"/>
      </w:r>
    </w:p>
    <w:p w14:paraId="335151B7" w14:textId="77777777" w:rsidR="00474CA6" w:rsidRDefault="00474CA6"/>
    <w:tbl>
      <w:tblPr>
        <w:tblStyle w:val="TableGrid"/>
        <w:tblW w:w="10890" w:type="dxa"/>
        <w:tblInd w:w="-725" w:type="dxa"/>
        <w:tblLayout w:type="fixed"/>
        <w:tblLook w:val="04A0" w:firstRow="1" w:lastRow="0" w:firstColumn="1" w:lastColumn="0" w:noHBand="0" w:noVBand="1"/>
      </w:tblPr>
      <w:tblGrid>
        <w:gridCol w:w="1080"/>
        <w:gridCol w:w="720"/>
        <w:gridCol w:w="450"/>
        <w:gridCol w:w="1080"/>
        <w:gridCol w:w="3240"/>
        <w:gridCol w:w="2160"/>
        <w:gridCol w:w="2160"/>
      </w:tblGrid>
      <w:tr w:rsidR="00474CA6" w14:paraId="7C666ABE" w14:textId="77777777" w:rsidTr="00976D40">
        <w:trPr>
          <w:trHeight w:val="566"/>
        </w:trPr>
        <w:tc>
          <w:tcPr>
            <w:tcW w:w="1080" w:type="dxa"/>
            <w:shd w:val="clear" w:color="auto" w:fill="E7E6E6" w:themeFill="background2"/>
          </w:tcPr>
          <w:p w14:paraId="0923081C" w14:textId="77777777" w:rsidR="00474CA6" w:rsidRDefault="00474CA6" w:rsidP="00A33121">
            <w:pPr>
              <w:rPr>
                <w:b/>
                <w:bCs/>
                <w:sz w:val="20"/>
              </w:rPr>
            </w:pPr>
            <w:r>
              <w:rPr>
                <w:b/>
                <w:bCs/>
                <w:sz w:val="20"/>
              </w:rPr>
              <w:t>CID</w:t>
            </w:r>
          </w:p>
        </w:tc>
        <w:tc>
          <w:tcPr>
            <w:tcW w:w="720" w:type="dxa"/>
            <w:shd w:val="clear" w:color="auto" w:fill="E7E6E6" w:themeFill="background2"/>
          </w:tcPr>
          <w:p w14:paraId="1FFADE0F" w14:textId="77777777" w:rsidR="00474CA6" w:rsidRDefault="00474CA6" w:rsidP="00A33121">
            <w:pPr>
              <w:rPr>
                <w:b/>
                <w:bCs/>
                <w:sz w:val="20"/>
              </w:rPr>
            </w:pPr>
            <w:r>
              <w:rPr>
                <w:b/>
                <w:bCs/>
                <w:sz w:val="20"/>
              </w:rPr>
              <w:t>Page</w:t>
            </w:r>
          </w:p>
        </w:tc>
        <w:tc>
          <w:tcPr>
            <w:tcW w:w="450" w:type="dxa"/>
            <w:shd w:val="clear" w:color="auto" w:fill="E7E6E6" w:themeFill="background2"/>
          </w:tcPr>
          <w:p w14:paraId="7625AEA7" w14:textId="77777777" w:rsidR="00474CA6" w:rsidRDefault="00474CA6" w:rsidP="00A33121">
            <w:pPr>
              <w:rPr>
                <w:b/>
                <w:bCs/>
                <w:sz w:val="20"/>
              </w:rPr>
            </w:pPr>
            <w:r>
              <w:rPr>
                <w:b/>
                <w:bCs/>
                <w:sz w:val="20"/>
              </w:rPr>
              <w:t>Line</w:t>
            </w:r>
          </w:p>
        </w:tc>
        <w:tc>
          <w:tcPr>
            <w:tcW w:w="1080" w:type="dxa"/>
            <w:shd w:val="clear" w:color="auto" w:fill="E7E6E6" w:themeFill="background2"/>
          </w:tcPr>
          <w:p w14:paraId="1EAA2844" w14:textId="77777777" w:rsidR="00474CA6" w:rsidRDefault="00474CA6" w:rsidP="00A33121">
            <w:pPr>
              <w:rPr>
                <w:b/>
                <w:bCs/>
                <w:sz w:val="20"/>
              </w:rPr>
            </w:pPr>
            <w:r>
              <w:rPr>
                <w:b/>
                <w:bCs/>
                <w:sz w:val="20"/>
              </w:rPr>
              <w:t>Clause</w:t>
            </w:r>
          </w:p>
        </w:tc>
        <w:tc>
          <w:tcPr>
            <w:tcW w:w="3240" w:type="dxa"/>
            <w:shd w:val="clear" w:color="auto" w:fill="E7E6E6" w:themeFill="background2"/>
          </w:tcPr>
          <w:p w14:paraId="00D78C41" w14:textId="77777777" w:rsidR="00474CA6" w:rsidRDefault="00474CA6" w:rsidP="00A33121">
            <w:pPr>
              <w:rPr>
                <w:b/>
                <w:bCs/>
                <w:sz w:val="20"/>
              </w:rPr>
            </w:pPr>
            <w:r>
              <w:rPr>
                <w:b/>
                <w:bCs/>
                <w:sz w:val="20"/>
              </w:rPr>
              <w:t>Comment</w:t>
            </w:r>
          </w:p>
        </w:tc>
        <w:tc>
          <w:tcPr>
            <w:tcW w:w="2160" w:type="dxa"/>
            <w:shd w:val="clear" w:color="auto" w:fill="E7E6E6" w:themeFill="background2"/>
          </w:tcPr>
          <w:p w14:paraId="682C3B07" w14:textId="77777777" w:rsidR="00474CA6" w:rsidRDefault="00474CA6" w:rsidP="00A33121">
            <w:pPr>
              <w:rPr>
                <w:b/>
                <w:bCs/>
                <w:sz w:val="20"/>
              </w:rPr>
            </w:pPr>
            <w:r>
              <w:rPr>
                <w:b/>
                <w:bCs/>
                <w:sz w:val="20"/>
              </w:rPr>
              <w:t>Proposed Change</w:t>
            </w:r>
          </w:p>
        </w:tc>
        <w:tc>
          <w:tcPr>
            <w:tcW w:w="2160" w:type="dxa"/>
            <w:shd w:val="clear" w:color="auto" w:fill="E7E6E6" w:themeFill="background2"/>
          </w:tcPr>
          <w:p w14:paraId="03E17C33" w14:textId="77777777" w:rsidR="00474CA6" w:rsidRDefault="00474CA6" w:rsidP="00A33121">
            <w:pPr>
              <w:rPr>
                <w:b/>
                <w:bCs/>
                <w:sz w:val="20"/>
              </w:rPr>
            </w:pPr>
            <w:r>
              <w:rPr>
                <w:b/>
                <w:bCs/>
                <w:sz w:val="20"/>
              </w:rPr>
              <w:t>Resolution</w:t>
            </w:r>
          </w:p>
        </w:tc>
      </w:tr>
      <w:tr w:rsidR="00474CA6" w:rsidRPr="00A33121" w14:paraId="310B8DA0" w14:textId="77777777" w:rsidTr="00976D40">
        <w:trPr>
          <w:trHeight w:val="2046"/>
        </w:trPr>
        <w:tc>
          <w:tcPr>
            <w:tcW w:w="1080" w:type="dxa"/>
          </w:tcPr>
          <w:p w14:paraId="001A0066" w14:textId="2036DD7A" w:rsidR="00474CA6" w:rsidRPr="00474CA6" w:rsidRDefault="00474CA6" w:rsidP="00A33121">
            <w:pPr>
              <w:rPr>
                <w:sz w:val="20"/>
              </w:rPr>
            </w:pPr>
            <w:r w:rsidRPr="00474CA6">
              <w:rPr>
                <w:sz w:val="20"/>
              </w:rPr>
              <w:t>4235</w:t>
            </w:r>
          </w:p>
        </w:tc>
        <w:tc>
          <w:tcPr>
            <w:tcW w:w="720" w:type="dxa"/>
          </w:tcPr>
          <w:p w14:paraId="008E08D3" w14:textId="449C7479" w:rsidR="00474CA6" w:rsidRPr="00474CA6" w:rsidRDefault="00474CA6" w:rsidP="00A33121">
            <w:pPr>
              <w:rPr>
                <w:sz w:val="20"/>
              </w:rPr>
            </w:pPr>
            <w:r w:rsidRPr="00474CA6">
              <w:rPr>
                <w:sz w:val="20"/>
              </w:rPr>
              <w:t>2</w:t>
            </w:r>
            <w:r w:rsidR="00A36736">
              <w:rPr>
                <w:sz w:val="20"/>
              </w:rPr>
              <w:t>80</w:t>
            </w:r>
          </w:p>
        </w:tc>
        <w:tc>
          <w:tcPr>
            <w:tcW w:w="450" w:type="dxa"/>
          </w:tcPr>
          <w:p w14:paraId="63F529DE" w14:textId="7D3A8EFB" w:rsidR="00474CA6" w:rsidRPr="00474CA6" w:rsidRDefault="00A36736" w:rsidP="00A33121">
            <w:pPr>
              <w:rPr>
                <w:sz w:val="20"/>
              </w:rPr>
            </w:pPr>
            <w:r>
              <w:rPr>
                <w:sz w:val="20"/>
              </w:rPr>
              <w:t>6</w:t>
            </w:r>
          </w:p>
        </w:tc>
        <w:tc>
          <w:tcPr>
            <w:tcW w:w="1080" w:type="dxa"/>
          </w:tcPr>
          <w:p w14:paraId="4F542019" w14:textId="29420F90" w:rsidR="00474CA6" w:rsidRPr="00474CA6" w:rsidRDefault="00A36736" w:rsidP="00A33121">
            <w:pPr>
              <w:rPr>
                <w:sz w:val="20"/>
              </w:rPr>
            </w:pPr>
            <w:r w:rsidRPr="00A36736">
              <w:rPr>
                <w:sz w:val="20"/>
              </w:rPr>
              <w:t>35.3.14.7.1</w:t>
            </w:r>
          </w:p>
        </w:tc>
        <w:tc>
          <w:tcPr>
            <w:tcW w:w="3240" w:type="dxa"/>
          </w:tcPr>
          <w:p w14:paraId="69603433" w14:textId="37EAB58B" w:rsidR="00474CA6" w:rsidRPr="00474CA6" w:rsidRDefault="00A36736" w:rsidP="00A33121">
            <w:pPr>
              <w:rPr>
                <w:sz w:val="20"/>
              </w:rPr>
            </w:pPr>
            <w:r w:rsidRPr="00A36736">
              <w:rPr>
                <w:sz w:val="20"/>
              </w:rPr>
              <w:t>All non-AP STAs support to obtain a TXOP. Replace " that supports to obtain" with "intends to obtain". Also simply say "shall transmit an RTS frame as the initial frame of the TXOP"</w:t>
            </w:r>
          </w:p>
        </w:tc>
        <w:tc>
          <w:tcPr>
            <w:tcW w:w="2160" w:type="dxa"/>
          </w:tcPr>
          <w:p w14:paraId="2ABF6F8E" w14:textId="77777777" w:rsidR="00474CA6" w:rsidRPr="00474CA6" w:rsidRDefault="00474CA6" w:rsidP="00A33121">
            <w:pPr>
              <w:rPr>
                <w:sz w:val="20"/>
              </w:rPr>
            </w:pPr>
            <w:r w:rsidRPr="00474CA6">
              <w:rPr>
                <w:sz w:val="20"/>
              </w:rPr>
              <w:t>As in comment.</w:t>
            </w:r>
          </w:p>
        </w:tc>
        <w:tc>
          <w:tcPr>
            <w:tcW w:w="2160" w:type="dxa"/>
          </w:tcPr>
          <w:p w14:paraId="0D276B10" w14:textId="77777777" w:rsidR="00474CA6" w:rsidRPr="00474CA6" w:rsidRDefault="00474CA6" w:rsidP="00A33121">
            <w:pPr>
              <w:rPr>
                <w:b/>
                <w:bCs/>
                <w:sz w:val="20"/>
              </w:rPr>
            </w:pPr>
            <w:r w:rsidRPr="00474CA6">
              <w:rPr>
                <w:b/>
                <w:bCs/>
                <w:sz w:val="20"/>
              </w:rPr>
              <w:t xml:space="preserve">Revised. </w:t>
            </w:r>
          </w:p>
          <w:p w14:paraId="3C42FB70" w14:textId="60D2D3D8" w:rsidR="00474CA6" w:rsidRPr="007C45C7" w:rsidRDefault="00416F47" w:rsidP="00A33121">
            <w:pPr>
              <w:rPr>
                <w:sz w:val="20"/>
              </w:rPr>
            </w:pPr>
            <w:r>
              <w:rPr>
                <w:sz w:val="20"/>
              </w:rPr>
              <w:t xml:space="preserve">Agreed in principle. Modified the corresponding text changes. </w:t>
            </w:r>
          </w:p>
          <w:p w14:paraId="607B8062" w14:textId="77777777" w:rsidR="00474CA6" w:rsidRPr="00474CA6" w:rsidRDefault="00474CA6" w:rsidP="00A33121">
            <w:pPr>
              <w:rPr>
                <w:b/>
                <w:bCs/>
                <w:sz w:val="20"/>
              </w:rPr>
            </w:pPr>
          </w:p>
          <w:p w14:paraId="7CF90DA2" w14:textId="77777777" w:rsidR="00474CA6" w:rsidRPr="00474CA6" w:rsidRDefault="00474CA6" w:rsidP="00A33121">
            <w:pPr>
              <w:rPr>
                <w:b/>
                <w:bCs/>
                <w:sz w:val="20"/>
              </w:rPr>
            </w:pPr>
          </w:p>
          <w:p w14:paraId="798CFE7A" w14:textId="3F1A8EC6" w:rsidR="00474CA6" w:rsidRPr="00474CA6" w:rsidRDefault="00474CA6" w:rsidP="00A33121">
            <w:pPr>
              <w:rPr>
                <w:b/>
                <w:bCs/>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sidR="00C20EB8">
              <w:rPr>
                <w:rFonts w:ascii="Calibri" w:hAnsi="Calibri" w:cs="Calibri"/>
                <w:sz w:val="18"/>
                <w:szCs w:val="18"/>
                <w:lang w:val="en-US" w:bidi="he-IL"/>
              </w:rPr>
              <w:t>339</w:t>
            </w:r>
            <w:r w:rsidRPr="00474CA6">
              <w:rPr>
                <w:rFonts w:ascii="Calibri" w:hAnsi="Calibri" w:cs="Calibri"/>
                <w:sz w:val="18"/>
                <w:szCs w:val="18"/>
                <w:lang w:val="en-US" w:bidi="he-IL"/>
              </w:rPr>
              <w:t>-00-00be-CR-CC36-cids-in-35.</w:t>
            </w:r>
            <w:r w:rsidR="00C20EB8">
              <w:rPr>
                <w:rFonts w:ascii="Calibri" w:hAnsi="Calibri" w:cs="Calibri"/>
                <w:sz w:val="18"/>
                <w:szCs w:val="18"/>
                <w:lang w:val="en-US" w:bidi="he-IL"/>
              </w:rPr>
              <w:t>3</w:t>
            </w:r>
            <w:r w:rsidRPr="00474CA6">
              <w:rPr>
                <w:rFonts w:ascii="Calibri" w:hAnsi="Calibri" w:cs="Calibri"/>
                <w:sz w:val="18"/>
                <w:szCs w:val="18"/>
                <w:lang w:val="en-US" w:bidi="he-IL"/>
              </w:rPr>
              <w:t>.1</w:t>
            </w:r>
            <w:r w:rsidR="00C20EB8">
              <w:rPr>
                <w:rFonts w:ascii="Calibri" w:hAnsi="Calibri" w:cs="Calibri"/>
                <w:sz w:val="18"/>
                <w:szCs w:val="18"/>
                <w:lang w:val="en-US" w:bidi="he-IL"/>
              </w:rPr>
              <w:t>5</w:t>
            </w:r>
            <w:r w:rsidRPr="00474CA6">
              <w:rPr>
                <w:rFonts w:ascii="Calibri" w:hAnsi="Calibri" w:cs="Calibri"/>
                <w:sz w:val="18"/>
                <w:szCs w:val="18"/>
                <w:lang w:val="en-US" w:bidi="he-IL"/>
              </w:rPr>
              <w:t>.</w:t>
            </w:r>
            <w:r w:rsidR="00C20EB8">
              <w:rPr>
                <w:rFonts w:ascii="Calibri" w:hAnsi="Calibri" w:cs="Calibri"/>
                <w:sz w:val="18"/>
                <w:szCs w:val="18"/>
                <w:lang w:val="en-US" w:bidi="he-IL"/>
              </w:rPr>
              <w:t>7</w:t>
            </w:r>
            <w:r w:rsidRPr="00474CA6">
              <w:rPr>
                <w:rFonts w:ascii="Calibri" w:hAnsi="Calibri" w:cs="Calibri"/>
                <w:sz w:val="18"/>
                <w:szCs w:val="18"/>
                <w:lang w:val="en-US" w:bidi="he-IL"/>
              </w:rPr>
              <w:t>.docx.</w:t>
            </w:r>
          </w:p>
        </w:tc>
      </w:tr>
      <w:tr w:rsidR="00BD1D09" w:rsidRPr="00A33121" w14:paraId="28037857" w14:textId="77777777" w:rsidTr="00976D40">
        <w:trPr>
          <w:trHeight w:val="2046"/>
        </w:trPr>
        <w:tc>
          <w:tcPr>
            <w:tcW w:w="1080" w:type="dxa"/>
          </w:tcPr>
          <w:p w14:paraId="50C7B3BD" w14:textId="7E555653" w:rsidR="00BD1D09" w:rsidRPr="00474CA6" w:rsidRDefault="004A3FB8" w:rsidP="00A33121">
            <w:pPr>
              <w:rPr>
                <w:sz w:val="20"/>
              </w:rPr>
            </w:pPr>
            <w:r>
              <w:rPr>
                <w:sz w:val="20"/>
              </w:rPr>
              <w:t>4837</w:t>
            </w:r>
          </w:p>
        </w:tc>
        <w:tc>
          <w:tcPr>
            <w:tcW w:w="720" w:type="dxa"/>
          </w:tcPr>
          <w:p w14:paraId="18473779" w14:textId="4453F7F3" w:rsidR="00BD1D09" w:rsidRPr="00474CA6" w:rsidRDefault="004A3FB8" w:rsidP="00A33121">
            <w:pPr>
              <w:rPr>
                <w:sz w:val="20"/>
              </w:rPr>
            </w:pPr>
            <w:r>
              <w:rPr>
                <w:sz w:val="20"/>
              </w:rPr>
              <w:t>279</w:t>
            </w:r>
          </w:p>
        </w:tc>
        <w:tc>
          <w:tcPr>
            <w:tcW w:w="450" w:type="dxa"/>
          </w:tcPr>
          <w:p w14:paraId="7F27E050" w14:textId="4B90E956" w:rsidR="00BD1D09" w:rsidRDefault="004A3FB8" w:rsidP="00A33121">
            <w:pPr>
              <w:rPr>
                <w:sz w:val="20"/>
              </w:rPr>
            </w:pPr>
            <w:r>
              <w:rPr>
                <w:sz w:val="20"/>
              </w:rPr>
              <w:t>22</w:t>
            </w:r>
          </w:p>
        </w:tc>
        <w:tc>
          <w:tcPr>
            <w:tcW w:w="1080" w:type="dxa"/>
          </w:tcPr>
          <w:p w14:paraId="37D56894" w14:textId="64464612" w:rsidR="00BD1D09" w:rsidRPr="00A36736" w:rsidRDefault="004A3FB8" w:rsidP="00A33121">
            <w:pPr>
              <w:rPr>
                <w:sz w:val="20"/>
              </w:rPr>
            </w:pPr>
            <w:r w:rsidRPr="004A3FB8">
              <w:rPr>
                <w:sz w:val="20"/>
              </w:rPr>
              <w:t>35.3.14.7.1</w:t>
            </w:r>
          </w:p>
        </w:tc>
        <w:tc>
          <w:tcPr>
            <w:tcW w:w="3240" w:type="dxa"/>
          </w:tcPr>
          <w:p w14:paraId="1119D800" w14:textId="2F7AB182" w:rsidR="00BD1D09" w:rsidRPr="00A36736" w:rsidRDefault="00BD1D09" w:rsidP="00A33121">
            <w:pPr>
              <w:rPr>
                <w:sz w:val="20"/>
              </w:rPr>
            </w:pPr>
            <w:r w:rsidRPr="00BD1D09">
              <w:rPr>
                <w:sz w:val="20"/>
              </w:rPr>
              <w:t xml:space="preserve">With the current rules the following sequence of events is possible: 1. STA starts a medium sync timer on link 1 following end of a </w:t>
            </w:r>
            <w:proofErr w:type="spellStart"/>
            <w:r w:rsidRPr="00BD1D09">
              <w:rPr>
                <w:sz w:val="20"/>
              </w:rPr>
              <w:t>tx</w:t>
            </w:r>
            <w:proofErr w:type="spellEnd"/>
            <w:r w:rsidRPr="00BD1D09">
              <w:rPr>
                <w:sz w:val="20"/>
              </w:rPr>
              <w:t xml:space="preserve"> event on link 2. 2. while timer is running it transmits an RTS but does not obtain </w:t>
            </w:r>
            <w:proofErr w:type="spellStart"/>
            <w:r w:rsidRPr="00BD1D09">
              <w:rPr>
                <w:sz w:val="20"/>
              </w:rPr>
              <w:t>txop</w:t>
            </w:r>
            <w:proofErr w:type="spellEnd"/>
            <w:r w:rsidRPr="00BD1D09">
              <w:rPr>
                <w:sz w:val="20"/>
              </w:rPr>
              <w:t xml:space="preserve">. Also, assume the STA </w:t>
            </w:r>
            <w:proofErr w:type="gramStart"/>
            <w:r w:rsidRPr="00BD1D09">
              <w:rPr>
                <w:sz w:val="20"/>
              </w:rPr>
              <w:t>is allowed to</w:t>
            </w:r>
            <w:proofErr w:type="gramEnd"/>
            <w:r w:rsidRPr="00BD1D09">
              <w:rPr>
                <w:sz w:val="20"/>
              </w:rPr>
              <w:t xml:space="preserve"> </w:t>
            </w:r>
            <w:proofErr w:type="spellStart"/>
            <w:r w:rsidRPr="00BD1D09">
              <w:rPr>
                <w:sz w:val="20"/>
              </w:rPr>
              <w:t>txmit</w:t>
            </w:r>
            <w:proofErr w:type="spellEnd"/>
            <w:r w:rsidRPr="00BD1D09">
              <w:rPr>
                <w:sz w:val="20"/>
              </w:rPr>
              <w:t xml:space="preserve"> only 1 RTS while the timer is running, 3. STA on link 2 starts a transmission event while the timer is running, 4. At the end of the transmission event, STA on link 1 starts a new timer and is allowed again to </w:t>
            </w:r>
            <w:proofErr w:type="spellStart"/>
            <w:r w:rsidRPr="00BD1D09">
              <w:rPr>
                <w:sz w:val="20"/>
              </w:rPr>
              <w:t>txmit</w:t>
            </w:r>
            <w:proofErr w:type="spellEnd"/>
            <w:r w:rsidRPr="00BD1D09">
              <w:rPr>
                <w:sz w:val="20"/>
              </w:rPr>
              <w:t xml:space="preserve"> another RTS even the old timer duration has still not been exceeded. This obviously creates </w:t>
            </w:r>
            <w:proofErr w:type="gramStart"/>
            <w:r w:rsidRPr="00BD1D09">
              <w:rPr>
                <w:sz w:val="20"/>
              </w:rPr>
              <w:t>a</w:t>
            </w:r>
            <w:proofErr w:type="gramEnd"/>
            <w:r w:rsidRPr="00BD1D09">
              <w:rPr>
                <w:sz w:val="20"/>
              </w:rPr>
              <w:t xml:space="preserve"> unfairness problem</w:t>
            </w:r>
          </w:p>
        </w:tc>
        <w:tc>
          <w:tcPr>
            <w:tcW w:w="2160" w:type="dxa"/>
          </w:tcPr>
          <w:p w14:paraId="2780307F" w14:textId="17C8831A" w:rsidR="00BD1D09" w:rsidRPr="00474CA6" w:rsidRDefault="00BD1D09" w:rsidP="00A33121">
            <w:pPr>
              <w:rPr>
                <w:sz w:val="20"/>
              </w:rPr>
            </w:pPr>
            <w:r w:rsidRPr="00BD1D09">
              <w:rPr>
                <w:sz w:val="20"/>
              </w:rPr>
              <w:t xml:space="preserve">Add a rule </w:t>
            </w:r>
            <w:proofErr w:type="gramStart"/>
            <w:r w:rsidRPr="00BD1D09">
              <w:rPr>
                <w:sz w:val="20"/>
              </w:rPr>
              <w:t>that  if</w:t>
            </w:r>
            <w:proofErr w:type="gramEnd"/>
            <w:r w:rsidRPr="00BD1D09">
              <w:rPr>
                <w:sz w:val="20"/>
              </w:rPr>
              <w:t xml:space="preserve"> an old medium sync delay timer has not expired when the new timer starts, the existing counter of # of RTS transmission attempts is retained.</w:t>
            </w:r>
          </w:p>
        </w:tc>
        <w:tc>
          <w:tcPr>
            <w:tcW w:w="2160" w:type="dxa"/>
          </w:tcPr>
          <w:p w14:paraId="1B3033B2" w14:textId="77777777" w:rsidR="00BA4327" w:rsidRPr="00474CA6" w:rsidRDefault="00BA4327" w:rsidP="00BA4327">
            <w:pPr>
              <w:rPr>
                <w:b/>
                <w:bCs/>
                <w:sz w:val="20"/>
              </w:rPr>
            </w:pPr>
            <w:r w:rsidRPr="00474CA6">
              <w:rPr>
                <w:b/>
                <w:bCs/>
                <w:sz w:val="20"/>
              </w:rPr>
              <w:t xml:space="preserve">Revised. </w:t>
            </w:r>
          </w:p>
          <w:p w14:paraId="233C04BD" w14:textId="5339F292" w:rsidR="00BA4327" w:rsidRPr="007C45C7" w:rsidRDefault="00BA4327" w:rsidP="00BA4327">
            <w:pPr>
              <w:rPr>
                <w:sz w:val="20"/>
              </w:rPr>
            </w:pPr>
            <w:r>
              <w:rPr>
                <w:sz w:val="20"/>
              </w:rPr>
              <w:t>Agreed in principle. Modified the corresponding text changes</w:t>
            </w:r>
            <w:r>
              <w:rPr>
                <w:sz w:val="20"/>
              </w:rPr>
              <w:t xml:space="preserve"> to clarify when the timer starts and when it is continued</w:t>
            </w:r>
            <w:r>
              <w:rPr>
                <w:sz w:val="20"/>
              </w:rPr>
              <w:t xml:space="preserve">. </w:t>
            </w:r>
          </w:p>
          <w:p w14:paraId="508E8EAA" w14:textId="77777777" w:rsidR="00BA4327" w:rsidRPr="00474CA6" w:rsidRDefault="00BA4327" w:rsidP="00BA4327">
            <w:pPr>
              <w:rPr>
                <w:b/>
                <w:bCs/>
                <w:sz w:val="20"/>
              </w:rPr>
            </w:pPr>
          </w:p>
          <w:p w14:paraId="0803FEF5" w14:textId="77777777" w:rsidR="00BA4327" w:rsidRPr="00474CA6" w:rsidRDefault="00BA4327" w:rsidP="00BA4327">
            <w:pPr>
              <w:rPr>
                <w:b/>
                <w:bCs/>
                <w:sz w:val="20"/>
              </w:rPr>
            </w:pPr>
          </w:p>
          <w:p w14:paraId="7BD15053" w14:textId="3CA2EA5B" w:rsidR="00BD1D09" w:rsidRPr="00474CA6" w:rsidRDefault="00BA4327" w:rsidP="00BA4327">
            <w:pPr>
              <w:rPr>
                <w:b/>
                <w:bCs/>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00C20EB8" w:rsidRPr="00474CA6">
              <w:rPr>
                <w:rFonts w:ascii="Calibri" w:hAnsi="Calibri" w:cs="Calibri"/>
                <w:sz w:val="18"/>
                <w:szCs w:val="18"/>
                <w:lang w:val="en-US" w:bidi="he-IL"/>
              </w:rPr>
              <w:t>make the changes identified below in https://mentor.ieee.org/802.11/dcn/21/11-21-1</w:t>
            </w:r>
            <w:r w:rsidR="00C20EB8">
              <w:rPr>
                <w:rFonts w:ascii="Calibri" w:hAnsi="Calibri" w:cs="Calibri"/>
                <w:sz w:val="18"/>
                <w:szCs w:val="18"/>
                <w:lang w:val="en-US" w:bidi="he-IL"/>
              </w:rPr>
              <w:t>339</w:t>
            </w:r>
            <w:r w:rsidR="00C20EB8" w:rsidRPr="00474CA6">
              <w:rPr>
                <w:rFonts w:ascii="Calibri" w:hAnsi="Calibri" w:cs="Calibri"/>
                <w:sz w:val="18"/>
                <w:szCs w:val="18"/>
                <w:lang w:val="en-US" w:bidi="he-IL"/>
              </w:rPr>
              <w:t>-00-00be-CR-CC36-cids-in-35.</w:t>
            </w:r>
            <w:r w:rsidR="00C20EB8">
              <w:rPr>
                <w:rFonts w:ascii="Calibri" w:hAnsi="Calibri" w:cs="Calibri"/>
                <w:sz w:val="18"/>
                <w:szCs w:val="18"/>
                <w:lang w:val="en-US" w:bidi="he-IL"/>
              </w:rPr>
              <w:t>3</w:t>
            </w:r>
            <w:r w:rsidR="00C20EB8" w:rsidRPr="00474CA6">
              <w:rPr>
                <w:rFonts w:ascii="Calibri" w:hAnsi="Calibri" w:cs="Calibri"/>
                <w:sz w:val="18"/>
                <w:szCs w:val="18"/>
                <w:lang w:val="en-US" w:bidi="he-IL"/>
              </w:rPr>
              <w:t>.1</w:t>
            </w:r>
            <w:r w:rsidR="00C20EB8">
              <w:rPr>
                <w:rFonts w:ascii="Calibri" w:hAnsi="Calibri" w:cs="Calibri"/>
                <w:sz w:val="18"/>
                <w:szCs w:val="18"/>
                <w:lang w:val="en-US" w:bidi="he-IL"/>
              </w:rPr>
              <w:t>5</w:t>
            </w:r>
            <w:r w:rsidR="00C20EB8" w:rsidRPr="00474CA6">
              <w:rPr>
                <w:rFonts w:ascii="Calibri" w:hAnsi="Calibri" w:cs="Calibri"/>
                <w:sz w:val="18"/>
                <w:szCs w:val="18"/>
                <w:lang w:val="en-US" w:bidi="he-IL"/>
              </w:rPr>
              <w:t>.</w:t>
            </w:r>
            <w:r w:rsidR="00C20EB8">
              <w:rPr>
                <w:rFonts w:ascii="Calibri" w:hAnsi="Calibri" w:cs="Calibri"/>
                <w:sz w:val="18"/>
                <w:szCs w:val="18"/>
                <w:lang w:val="en-US" w:bidi="he-IL"/>
              </w:rPr>
              <w:t>7</w:t>
            </w:r>
            <w:r w:rsidR="00C20EB8" w:rsidRPr="00474CA6">
              <w:rPr>
                <w:rFonts w:ascii="Calibri" w:hAnsi="Calibri" w:cs="Calibri"/>
                <w:sz w:val="18"/>
                <w:szCs w:val="18"/>
                <w:lang w:val="en-US" w:bidi="he-IL"/>
              </w:rPr>
              <w:t>.docx.</w:t>
            </w:r>
          </w:p>
        </w:tc>
      </w:tr>
      <w:tr w:rsidR="00D25FB0" w:rsidRPr="00A33121" w14:paraId="7A1A4036" w14:textId="77777777" w:rsidTr="00976D40">
        <w:trPr>
          <w:trHeight w:val="2046"/>
        </w:trPr>
        <w:tc>
          <w:tcPr>
            <w:tcW w:w="1080" w:type="dxa"/>
          </w:tcPr>
          <w:p w14:paraId="1E0AEEF1" w14:textId="7A9074AA" w:rsidR="00D25FB0" w:rsidRDefault="00D25FB0" w:rsidP="00A33121">
            <w:pPr>
              <w:rPr>
                <w:sz w:val="20"/>
              </w:rPr>
            </w:pPr>
            <w:r>
              <w:rPr>
                <w:sz w:val="20"/>
              </w:rPr>
              <w:t>5266</w:t>
            </w:r>
          </w:p>
        </w:tc>
        <w:tc>
          <w:tcPr>
            <w:tcW w:w="720" w:type="dxa"/>
          </w:tcPr>
          <w:p w14:paraId="247D4B13" w14:textId="5719AC2D" w:rsidR="00D25FB0" w:rsidRDefault="00D25FB0" w:rsidP="00A33121">
            <w:pPr>
              <w:rPr>
                <w:sz w:val="20"/>
              </w:rPr>
            </w:pPr>
            <w:r>
              <w:rPr>
                <w:sz w:val="20"/>
              </w:rPr>
              <w:t>279</w:t>
            </w:r>
          </w:p>
        </w:tc>
        <w:tc>
          <w:tcPr>
            <w:tcW w:w="450" w:type="dxa"/>
          </w:tcPr>
          <w:p w14:paraId="75B5E23A" w14:textId="041190AF" w:rsidR="00D25FB0" w:rsidRDefault="00D25FB0" w:rsidP="00A33121">
            <w:pPr>
              <w:rPr>
                <w:sz w:val="20"/>
              </w:rPr>
            </w:pPr>
            <w:r>
              <w:rPr>
                <w:sz w:val="20"/>
              </w:rPr>
              <w:t>39</w:t>
            </w:r>
          </w:p>
        </w:tc>
        <w:tc>
          <w:tcPr>
            <w:tcW w:w="1080" w:type="dxa"/>
          </w:tcPr>
          <w:p w14:paraId="5DB4D277" w14:textId="27A9800F" w:rsidR="00D25FB0" w:rsidRPr="004A3FB8" w:rsidRDefault="00EB50EC" w:rsidP="00A33121">
            <w:pPr>
              <w:rPr>
                <w:sz w:val="20"/>
              </w:rPr>
            </w:pPr>
            <w:r>
              <w:rPr>
                <w:sz w:val="20"/>
              </w:rPr>
              <w:t>35.3.14.7.1</w:t>
            </w:r>
          </w:p>
        </w:tc>
        <w:tc>
          <w:tcPr>
            <w:tcW w:w="3240" w:type="dxa"/>
          </w:tcPr>
          <w:p w14:paraId="7CFB01C2" w14:textId="7036A8DD" w:rsidR="00D25FB0" w:rsidRPr="00BD1D09" w:rsidRDefault="00EB50EC" w:rsidP="00A33121">
            <w:pPr>
              <w:rPr>
                <w:sz w:val="20"/>
              </w:rPr>
            </w:pPr>
            <w:r w:rsidRPr="00EB50EC">
              <w:rPr>
                <w:sz w:val="20"/>
              </w:rPr>
              <w:t xml:space="preserve">Current NSTR recovery procedure does not a case which can happen within TXOP. For example, for multiple frame </w:t>
            </w:r>
            <w:proofErr w:type="spellStart"/>
            <w:r w:rsidRPr="00EB50EC">
              <w:rPr>
                <w:sz w:val="20"/>
              </w:rPr>
              <w:t>transmisssion</w:t>
            </w:r>
            <w:proofErr w:type="spellEnd"/>
            <w:r w:rsidRPr="00EB50EC">
              <w:rPr>
                <w:sz w:val="20"/>
              </w:rPr>
              <w:t xml:space="preserve"> of a STA during the TXOP, another STA can experience the same thing during BA reception from the AP within TXOP. Please consider the case.</w:t>
            </w:r>
          </w:p>
        </w:tc>
        <w:tc>
          <w:tcPr>
            <w:tcW w:w="2160" w:type="dxa"/>
          </w:tcPr>
          <w:p w14:paraId="447F6A36" w14:textId="69B3576B" w:rsidR="00D25FB0" w:rsidRPr="00BD1D09" w:rsidRDefault="00EB50EC" w:rsidP="00A33121">
            <w:pPr>
              <w:rPr>
                <w:sz w:val="20"/>
              </w:rPr>
            </w:pPr>
            <w:r w:rsidRPr="00EB50EC">
              <w:rPr>
                <w:sz w:val="20"/>
              </w:rPr>
              <w:t xml:space="preserve">As in the comment, we need to the case, e.g., applying to the same rule related to EDCA as the </w:t>
            </w:r>
            <w:proofErr w:type="spellStart"/>
            <w:r w:rsidRPr="00EB50EC">
              <w:rPr>
                <w:sz w:val="20"/>
              </w:rPr>
              <w:t>subcluase</w:t>
            </w:r>
            <w:proofErr w:type="spellEnd"/>
            <w:r w:rsidRPr="00EB50EC">
              <w:rPr>
                <w:sz w:val="20"/>
              </w:rPr>
              <w:t xml:space="preserve"> and how to handle when BC = 0 during the interval</w:t>
            </w:r>
          </w:p>
        </w:tc>
        <w:tc>
          <w:tcPr>
            <w:tcW w:w="2160" w:type="dxa"/>
          </w:tcPr>
          <w:p w14:paraId="7AA5B635" w14:textId="77777777" w:rsidR="00D25FB0" w:rsidRDefault="00474080" w:rsidP="00BA4327">
            <w:pPr>
              <w:rPr>
                <w:b/>
                <w:bCs/>
                <w:sz w:val="20"/>
              </w:rPr>
            </w:pPr>
            <w:r>
              <w:rPr>
                <w:b/>
                <w:bCs/>
                <w:sz w:val="20"/>
              </w:rPr>
              <w:t>Reject</w:t>
            </w:r>
          </w:p>
          <w:p w14:paraId="776A9652" w14:textId="00216B54" w:rsidR="00474080" w:rsidRPr="00C865BA" w:rsidRDefault="00791BA3" w:rsidP="00BA4327">
            <w:pPr>
              <w:rPr>
                <w:sz w:val="20"/>
              </w:rPr>
            </w:pPr>
            <w:r>
              <w:rPr>
                <w:sz w:val="20"/>
              </w:rPr>
              <w:t xml:space="preserve">The current rules are independent of whether the STA loses medium sync due to </w:t>
            </w:r>
            <w:r w:rsidR="00212C8D">
              <w:rPr>
                <w:sz w:val="20"/>
              </w:rPr>
              <w:t xml:space="preserve">one frame transmission in a TXOP or more. </w:t>
            </w:r>
          </w:p>
          <w:p w14:paraId="671A6179" w14:textId="424BF7B4" w:rsidR="00474080" w:rsidRPr="00474CA6" w:rsidRDefault="00474080" w:rsidP="00BA4327">
            <w:pPr>
              <w:rPr>
                <w:b/>
                <w:bCs/>
                <w:sz w:val="20"/>
              </w:rPr>
            </w:pPr>
          </w:p>
        </w:tc>
      </w:tr>
      <w:tr w:rsidR="00666133" w:rsidRPr="00A33121" w14:paraId="0DE02D03" w14:textId="77777777" w:rsidTr="00976D40">
        <w:trPr>
          <w:trHeight w:val="2046"/>
        </w:trPr>
        <w:tc>
          <w:tcPr>
            <w:tcW w:w="1080" w:type="dxa"/>
          </w:tcPr>
          <w:p w14:paraId="0B549AE6" w14:textId="1D1184B7" w:rsidR="00666133" w:rsidRDefault="00666133" w:rsidP="00A33121">
            <w:pPr>
              <w:rPr>
                <w:sz w:val="20"/>
              </w:rPr>
            </w:pPr>
            <w:r>
              <w:rPr>
                <w:sz w:val="20"/>
              </w:rPr>
              <w:t>4836</w:t>
            </w:r>
          </w:p>
        </w:tc>
        <w:tc>
          <w:tcPr>
            <w:tcW w:w="720" w:type="dxa"/>
          </w:tcPr>
          <w:p w14:paraId="47C7244C" w14:textId="2379B133" w:rsidR="00666133" w:rsidRDefault="00666133" w:rsidP="00A33121">
            <w:pPr>
              <w:rPr>
                <w:sz w:val="20"/>
              </w:rPr>
            </w:pPr>
            <w:r>
              <w:rPr>
                <w:sz w:val="20"/>
              </w:rPr>
              <w:t>279</w:t>
            </w:r>
          </w:p>
        </w:tc>
        <w:tc>
          <w:tcPr>
            <w:tcW w:w="450" w:type="dxa"/>
          </w:tcPr>
          <w:p w14:paraId="3DC86109" w14:textId="0ED93790" w:rsidR="00666133" w:rsidRDefault="00DE577A" w:rsidP="00A33121">
            <w:pPr>
              <w:rPr>
                <w:sz w:val="20"/>
              </w:rPr>
            </w:pPr>
            <w:r>
              <w:rPr>
                <w:sz w:val="20"/>
              </w:rPr>
              <w:t>41</w:t>
            </w:r>
          </w:p>
        </w:tc>
        <w:tc>
          <w:tcPr>
            <w:tcW w:w="1080" w:type="dxa"/>
          </w:tcPr>
          <w:p w14:paraId="4B3F5F8D" w14:textId="0E27E849" w:rsidR="00666133" w:rsidRDefault="00666133" w:rsidP="00A33121">
            <w:pPr>
              <w:rPr>
                <w:sz w:val="20"/>
              </w:rPr>
            </w:pPr>
            <w:r w:rsidRPr="00666133">
              <w:rPr>
                <w:sz w:val="20"/>
              </w:rPr>
              <w:t>35.3.14.7.1</w:t>
            </w:r>
          </w:p>
        </w:tc>
        <w:tc>
          <w:tcPr>
            <w:tcW w:w="3240" w:type="dxa"/>
          </w:tcPr>
          <w:p w14:paraId="5941706C" w14:textId="6C4369F8" w:rsidR="00666133" w:rsidRPr="00EB50EC" w:rsidRDefault="00DE577A" w:rsidP="00A33121">
            <w:pPr>
              <w:rPr>
                <w:sz w:val="20"/>
              </w:rPr>
            </w:pPr>
            <w:r w:rsidRPr="00DE577A">
              <w:rPr>
                <w:sz w:val="20"/>
              </w:rPr>
              <w:t>An NSTR soft-AP has similar medium sync access recovery issue as a NSTR non-AP STA.    11be should define a mechanism to protect any on-going transmission due to operation of such an AP.</w:t>
            </w:r>
          </w:p>
        </w:tc>
        <w:tc>
          <w:tcPr>
            <w:tcW w:w="2160" w:type="dxa"/>
          </w:tcPr>
          <w:p w14:paraId="3E82D506" w14:textId="1AAA0B12" w:rsidR="00666133" w:rsidRPr="00EB50EC" w:rsidRDefault="00DE577A" w:rsidP="00A33121">
            <w:pPr>
              <w:rPr>
                <w:sz w:val="20"/>
              </w:rPr>
            </w:pPr>
            <w:r w:rsidRPr="00DE577A">
              <w:rPr>
                <w:sz w:val="20"/>
              </w:rPr>
              <w:t>Extend the medium access rules defined for NSTR link pairs affiliated to non-AP MLD to also for the case of NSTR soft-AP MLD.</w:t>
            </w:r>
          </w:p>
        </w:tc>
        <w:tc>
          <w:tcPr>
            <w:tcW w:w="2160" w:type="dxa"/>
          </w:tcPr>
          <w:p w14:paraId="1C45FBC1" w14:textId="77777777" w:rsidR="00666133" w:rsidRDefault="00785155" w:rsidP="00BA4327">
            <w:pPr>
              <w:rPr>
                <w:b/>
                <w:bCs/>
                <w:sz w:val="20"/>
              </w:rPr>
            </w:pPr>
            <w:r>
              <w:rPr>
                <w:b/>
                <w:bCs/>
                <w:sz w:val="20"/>
              </w:rPr>
              <w:t>Revised.</w:t>
            </w:r>
          </w:p>
          <w:p w14:paraId="4AB5762A" w14:textId="77777777" w:rsidR="00785155" w:rsidRDefault="00785155" w:rsidP="00BA4327">
            <w:pPr>
              <w:rPr>
                <w:b/>
                <w:bCs/>
                <w:sz w:val="20"/>
              </w:rPr>
            </w:pPr>
          </w:p>
          <w:p w14:paraId="10DFD686" w14:textId="77777777" w:rsidR="00785155" w:rsidRDefault="00785155" w:rsidP="00BA4327">
            <w:pPr>
              <w:rPr>
                <w:sz w:val="20"/>
              </w:rPr>
            </w:pPr>
            <w:r w:rsidRPr="00785155">
              <w:rPr>
                <w:sz w:val="20"/>
              </w:rPr>
              <w:t xml:space="preserve">Agreed in principle. </w:t>
            </w:r>
            <w:r>
              <w:rPr>
                <w:sz w:val="20"/>
              </w:rPr>
              <w:t>Added t</w:t>
            </w:r>
            <w:r w:rsidR="00D86225">
              <w:rPr>
                <w:sz w:val="20"/>
              </w:rPr>
              <w:t xml:space="preserve">ext to clarify the NSTR soft AP shall also follow the same rules. </w:t>
            </w:r>
          </w:p>
          <w:p w14:paraId="7F6292F3" w14:textId="72F36837" w:rsidR="00D86225" w:rsidRDefault="00D86225" w:rsidP="00BA4327">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3C330F56" w14:textId="76358CAC" w:rsidR="00D86225" w:rsidRPr="00785155" w:rsidRDefault="00D86225" w:rsidP="00BA4327">
            <w:pPr>
              <w:rPr>
                <w:sz w:val="20"/>
              </w:rPr>
            </w:pPr>
          </w:p>
        </w:tc>
      </w:tr>
      <w:tr w:rsidR="0007608F" w:rsidRPr="00A33121" w14:paraId="6DDF68BA" w14:textId="77777777" w:rsidTr="00976D40">
        <w:trPr>
          <w:trHeight w:val="2046"/>
        </w:trPr>
        <w:tc>
          <w:tcPr>
            <w:tcW w:w="1080" w:type="dxa"/>
          </w:tcPr>
          <w:p w14:paraId="351EF208" w14:textId="422DBCFE" w:rsidR="0007608F" w:rsidRDefault="0007608F" w:rsidP="00A33121">
            <w:pPr>
              <w:rPr>
                <w:sz w:val="20"/>
              </w:rPr>
            </w:pPr>
            <w:r>
              <w:rPr>
                <w:sz w:val="20"/>
              </w:rPr>
              <w:t>8208</w:t>
            </w:r>
          </w:p>
        </w:tc>
        <w:tc>
          <w:tcPr>
            <w:tcW w:w="720" w:type="dxa"/>
          </w:tcPr>
          <w:p w14:paraId="7F37F6F7" w14:textId="41566F55" w:rsidR="0007608F" w:rsidRDefault="00680CF0" w:rsidP="00A33121">
            <w:pPr>
              <w:rPr>
                <w:sz w:val="20"/>
              </w:rPr>
            </w:pPr>
            <w:r w:rsidRPr="00680CF0">
              <w:rPr>
                <w:sz w:val="20"/>
              </w:rPr>
              <w:t>279</w:t>
            </w:r>
          </w:p>
        </w:tc>
        <w:tc>
          <w:tcPr>
            <w:tcW w:w="450" w:type="dxa"/>
          </w:tcPr>
          <w:p w14:paraId="210A6EAC" w14:textId="389E3F43" w:rsidR="0007608F" w:rsidRDefault="00680CF0" w:rsidP="00A33121">
            <w:pPr>
              <w:rPr>
                <w:sz w:val="20"/>
              </w:rPr>
            </w:pPr>
            <w:r>
              <w:rPr>
                <w:sz w:val="20"/>
              </w:rPr>
              <w:t>42</w:t>
            </w:r>
          </w:p>
        </w:tc>
        <w:tc>
          <w:tcPr>
            <w:tcW w:w="1080" w:type="dxa"/>
          </w:tcPr>
          <w:p w14:paraId="28448996" w14:textId="3DA290A9" w:rsidR="0007608F" w:rsidRPr="00666133" w:rsidRDefault="00680CF0" w:rsidP="00A33121">
            <w:pPr>
              <w:rPr>
                <w:sz w:val="20"/>
              </w:rPr>
            </w:pPr>
            <w:r w:rsidRPr="00680CF0">
              <w:rPr>
                <w:sz w:val="20"/>
              </w:rPr>
              <w:t>35.3.14.7.1</w:t>
            </w:r>
          </w:p>
        </w:tc>
        <w:tc>
          <w:tcPr>
            <w:tcW w:w="3240" w:type="dxa"/>
          </w:tcPr>
          <w:p w14:paraId="685F15CF" w14:textId="5B4B4001" w:rsidR="0007608F" w:rsidRPr="00DE577A" w:rsidRDefault="00680CF0" w:rsidP="00A33121">
            <w:pPr>
              <w:rPr>
                <w:sz w:val="20"/>
              </w:rPr>
            </w:pPr>
            <w:r w:rsidRPr="00680CF0">
              <w:rPr>
                <w:sz w:val="20"/>
              </w:rPr>
              <w:t>the description of "UL interference" is not very clear. From which STA to which STA? how about other transmission that is not UL?</w:t>
            </w:r>
          </w:p>
        </w:tc>
        <w:tc>
          <w:tcPr>
            <w:tcW w:w="2160" w:type="dxa"/>
          </w:tcPr>
          <w:p w14:paraId="22D489A2" w14:textId="215C552C" w:rsidR="0007608F" w:rsidRPr="00DE577A" w:rsidRDefault="00680CF0" w:rsidP="00A33121">
            <w:pPr>
              <w:rPr>
                <w:sz w:val="20"/>
              </w:rPr>
            </w:pPr>
            <w:r w:rsidRPr="00680CF0">
              <w:rPr>
                <w:sz w:val="20"/>
              </w:rPr>
              <w:t xml:space="preserve">rewrite this sentence to make it </w:t>
            </w:r>
            <w:proofErr w:type="gramStart"/>
            <w:r w:rsidRPr="00680CF0">
              <w:rPr>
                <w:sz w:val="20"/>
              </w:rPr>
              <w:t>more clear</w:t>
            </w:r>
            <w:proofErr w:type="gramEnd"/>
          </w:p>
        </w:tc>
        <w:tc>
          <w:tcPr>
            <w:tcW w:w="2160" w:type="dxa"/>
          </w:tcPr>
          <w:p w14:paraId="4DC267D3" w14:textId="77777777" w:rsidR="005A72E7" w:rsidRDefault="005A72E7" w:rsidP="005A72E7">
            <w:pPr>
              <w:rPr>
                <w:b/>
                <w:bCs/>
                <w:sz w:val="20"/>
              </w:rPr>
            </w:pPr>
            <w:r>
              <w:rPr>
                <w:b/>
                <w:bCs/>
                <w:sz w:val="20"/>
              </w:rPr>
              <w:t>Revised.</w:t>
            </w:r>
          </w:p>
          <w:p w14:paraId="3615F10E" w14:textId="77777777" w:rsidR="005A72E7" w:rsidRDefault="005A72E7" w:rsidP="005A72E7">
            <w:pPr>
              <w:rPr>
                <w:b/>
                <w:bCs/>
                <w:sz w:val="20"/>
              </w:rPr>
            </w:pPr>
          </w:p>
          <w:p w14:paraId="02CD730B" w14:textId="54502619" w:rsidR="005A72E7" w:rsidRDefault="005A72E7" w:rsidP="005A72E7">
            <w:pPr>
              <w:rPr>
                <w:sz w:val="20"/>
              </w:rPr>
            </w:pPr>
            <w:r w:rsidRPr="00785155">
              <w:rPr>
                <w:sz w:val="20"/>
              </w:rPr>
              <w:t xml:space="preserve">Agreed in principle. </w:t>
            </w:r>
            <w:r>
              <w:rPr>
                <w:sz w:val="20"/>
              </w:rPr>
              <w:t xml:space="preserve">Removed the text and referred directly to the definition of NSTR link pair. </w:t>
            </w:r>
            <w:r>
              <w:rPr>
                <w:sz w:val="20"/>
              </w:rPr>
              <w:t xml:space="preserve"> </w:t>
            </w:r>
          </w:p>
          <w:p w14:paraId="1EC30F04" w14:textId="77777777" w:rsidR="005A72E7" w:rsidRDefault="005A72E7" w:rsidP="005A72E7">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4EB0C0C0" w14:textId="77777777" w:rsidR="0007608F" w:rsidRDefault="0007608F" w:rsidP="00BA4327">
            <w:pPr>
              <w:rPr>
                <w:b/>
                <w:bCs/>
                <w:sz w:val="20"/>
              </w:rPr>
            </w:pPr>
          </w:p>
        </w:tc>
      </w:tr>
      <w:tr w:rsidR="00122393" w:rsidRPr="00A33121" w14:paraId="4B45BE0A" w14:textId="77777777" w:rsidTr="00976D40">
        <w:trPr>
          <w:trHeight w:val="2046"/>
        </w:trPr>
        <w:tc>
          <w:tcPr>
            <w:tcW w:w="1080" w:type="dxa"/>
          </w:tcPr>
          <w:p w14:paraId="67F2E79C" w14:textId="5C4306B1" w:rsidR="00122393" w:rsidRDefault="00076F1C" w:rsidP="00A33121">
            <w:pPr>
              <w:rPr>
                <w:sz w:val="20"/>
              </w:rPr>
            </w:pPr>
            <w:r>
              <w:rPr>
                <w:sz w:val="20"/>
              </w:rPr>
              <w:t>4754</w:t>
            </w:r>
          </w:p>
        </w:tc>
        <w:tc>
          <w:tcPr>
            <w:tcW w:w="720" w:type="dxa"/>
          </w:tcPr>
          <w:p w14:paraId="6CAC31CC" w14:textId="5E281BB7" w:rsidR="00122393" w:rsidRPr="00680CF0" w:rsidRDefault="00076F1C" w:rsidP="00A33121">
            <w:pPr>
              <w:rPr>
                <w:sz w:val="20"/>
              </w:rPr>
            </w:pPr>
            <w:r>
              <w:rPr>
                <w:sz w:val="20"/>
              </w:rPr>
              <w:t>279</w:t>
            </w:r>
          </w:p>
        </w:tc>
        <w:tc>
          <w:tcPr>
            <w:tcW w:w="450" w:type="dxa"/>
          </w:tcPr>
          <w:p w14:paraId="24FF4F0E" w14:textId="2647C5E3" w:rsidR="00122393" w:rsidRDefault="00076F1C" w:rsidP="00A33121">
            <w:pPr>
              <w:rPr>
                <w:sz w:val="20"/>
              </w:rPr>
            </w:pPr>
            <w:r>
              <w:rPr>
                <w:sz w:val="20"/>
              </w:rPr>
              <w:t>44</w:t>
            </w:r>
          </w:p>
        </w:tc>
        <w:tc>
          <w:tcPr>
            <w:tcW w:w="1080" w:type="dxa"/>
          </w:tcPr>
          <w:p w14:paraId="71888DF2" w14:textId="1FB30E35" w:rsidR="00122393" w:rsidRPr="00680CF0" w:rsidRDefault="00A4694C" w:rsidP="00A33121">
            <w:pPr>
              <w:rPr>
                <w:sz w:val="20"/>
              </w:rPr>
            </w:pPr>
            <w:r w:rsidRPr="00680CF0">
              <w:rPr>
                <w:sz w:val="20"/>
              </w:rPr>
              <w:t>35.3.14.7.1</w:t>
            </w:r>
          </w:p>
        </w:tc>
        <w:tc>
          <w:tcPr>
            <w:tcW w:w="3240" w:type="dxa"/>
          </w:tcPr>
          <w:p w14:paraId="1EBA7028" w14:textId="11D551EC" w:rsidR="00122393" w:rsidRPr="00680CF0" w:rsidRDefault="00BC486C" w:rsidP="00A33121">
            <w:pPr>
              <w:rPr>
                <w:sz w:val="20"/>
              </w:rPr>
            </w:pPr>
            <w:r w:rsidRPr="00BC486C">
              <w:rPr>
                <w:sz w:val="20"/>
              </w:rPr>
              <w:t xml:space="preserve">Unless there are more conditions added, there is no need to start a new line to state one condition. Consider using one </w:t>
            </w:r>
            <w:proofErr w:type="spellStart"/>
            <w:r w:rsidRPr="00BC486C">
              <w:rPr>
                <w:sz w:val="20"/>
              </w:rPr>
              <w:t>pararaph</w:t>
            </w:r>
            <w:proofErr w:type="spellEnd"/>
            <w:r w:rsidRPr="00BC486C">
              <w:rPr>
                <w:sz w:val="20"/>
              </w:rPr>
              <w:t xml:space="preserve"> and continued line.</w:t>
            </w:r>
          </w:p>
        </w:tc>
        <w:tc>
          <w:tcPr>
            <w:tcW w:w="2160" w:type="dxa"/>
          </w:tcPr>
          <w:p w14:paraId="716D7017" w14:textId="7658176C" w:rsidR="00122393" w:rsidRPr="00680CF0" w:rsidRDefault="00A4694C" w:rsidP="00A33121">
            <w:pPr>
              <w:rPr>
                <w:sz w:val="20"/>
              </w:rPr>
            </w:pPr>
            <w:r w:rsidRPr="00A4694C">
              <w:rPr>
                <w:sz w:val="20"/>
              </w:rPr>
              <w:t>If no more condition is added, change "except under the following condition: (new line) -- Both STAs ended a transmission at the same time." to "except when both STAs end a transmission at the same time."</w:t>
            </w:r>
          </w:p>
        </w:tc>
        <w:tc>
          <w:tcPr>
            <w:tcW w:w="2160" w:type="dxa"/>
          </w:tcPr>
          <w:p w14:paraId="383A6754" w14:textId="77777777" w:rsidR="00A4694C" w:rsidRDefault="00A4694C" w:rsidP="00A4694C">
            <w:pPr>
              <w:rPr>
                <w:b/>
                <w:bCs/>
                <w:sz w:val="20"/>
              </w:rPr>
            </w:pPr>
            <w:r>
              <w:rPr>
                <w:b/>
                <w:bCs/>
                <w:sz w:val="20"/>
              </w:rPr>
              <w:t>Revised.</w:t>
            </w:r>
          </w:p>
          <w:p w14:paraId="339AC76D" w14:textId="77777777" w:rsidR="00A4694C" w:rsidRDefault="00A4694C" w:rsidP="00A4694C">
            <w:pPr>
              <w:rPr>
                <w:b/>
                <w:bCs/>
                <w:sz w:val="20"/>
              </w:rPr>
            </w:pPr>
          </w:p>
          <w:p w14:paraId="53E16621" w14:textId="5D726B6F" w:rsidR="00A4694C" w:rsidRDefault="00A4694C" w:rsidP="00A4694C">
            <w:pPr>
              <w:rPr>
                <w:sz w:val="20"/>
              </w:rPr>
            </w:pPr>
            <w:r w:rsidRPr="00785155">
              <w:rPr>
                <w:sz w:val="20"/>
              </w:rPr>
              <w:t xml:space="preserve">Agreed in principle. </w:t>
            </w:r>
            <w:r>
              <w:rPr>
                <w:sz w:val="20"/>
              </w:rPr>
              <w:t xml:space="preserve">Removed the </w:t>
            </w:r>
            <w:r>
              <w:rPr>
                <w:sz w:val="20"/>
              </w:rPr>
              <w:t>bullet</w:t>
            </w:r>
            <w:r>
              <w:rPr>
                <w:sz w:val="20"/>
              </w:rPr>
              <w:t xml:space="preserve">.  </w:t>
            </w:r>
          </w:p>
          <w:p w14:paraId="0917EF69" w14:textId="77777777" w:rsidR="00A4694C" w:rsidRDefault="00A4694C" w:rsidP="00A4694C">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0E722017" w14:textId="77777777" w:rsidR="00122393" w:rsidRDefault="00122393" w:rsidP="005A72E7">
            <w:pPr>
              <w:rPr>
                <w:b/>
                <w:bCs/>
                <w:sz w:val="20"/>
              </w:rPr>
            </w:pPr>
          </w:p>
        </w:tc>
      </w:tr>
      <w:tr w:rsidR="00476DB0" w:rsidRPr="00A33121" w14:paraId="791F0D36" w14:textId="77777777" w:rsidTr="00976D40">
        <w:trPr>
          <w:trHeight w:val="2046"/>
        </w:trPr>
        <w:tc>
          <w:tcPr>
            <w:tcW w:w="1080" w:type="dxa"/>
          </w:tcPr>
          <w:p w14:paraId="5C0EFFA9" w14:textId="12AB6452" w:rsidR="00476DB0" w:rsidRDefault="00577533" w:rsidP="00A33121">
            <w:pPr>
              <w:rPr>
                <w:sz w:val="20"/>
              </w:rPr>
            </w:pPr>
            <w:r>
              <w:rPr>
                <w:sz w:val="20"/>
              </w:rPr>
              <w:t>5450</w:t>
            </w:r>
          </w:p>
        </w:tc>
        <w:tc>
          <w:tcPr>
            <w:tcW w:w="720" w:type="dxa"/>
          </w:tcPr>
          <w:p w14:paraId="4672E716" w14:textId="59E022D5" w:rsidR="00476DB0" w:rsidRDefault="00577533" w:rsidP="00A33121">
            <w:pPr>
              <w:rPr>
                <w:sz w:val="20"/>
              </w:rPr>
            </w:pPr>
            <w:r>
              <w:rPr>
                <w:sz w:val="20"/>
              </w:rPr>
              <w:t>279</w:t>
            </w:r>
          </w:p>
        </w:tc>
        <w:tc>
          <w:tcPr>
            <w:tcW w:w="450" w:type="dxa"/>
          </w:tcPr>
          <w:p w14:paraId="41181806" w14:textId="06DF6234" w:rsidR="00476DB0" w:rsidRDefault="00577533" w:rsidP="00A33121">
            <w:pPr>
              <w:rPr>
                <w:sz w:val="20"/>
              </w:rPr>
            </w:pPr>
            <w:r>
              <w:rPr>
                <w:sz w:val="20"/>
              </w:rPr>
              <w:t>49</w:t>
            </w:r>
          </w:p>
        </w:tc>
        <w:tc>
          <w:tcPr>
            <w:tcW w:w="1080" w:type="dxa"/>
          </w:tcPr>
          <w:p w14:paraId="545E80A2" w14:textId="671C5DB7" w:rsidR="00476DB0" w:rsidRPr="00680CF0" w:rsidRDefault="00577533" w:rsidP="00A33121">
            <w:pPr>
              <w:rPr>
                <w:sz w:val="20"/>
              </w:rPr>
            </w:pPr>
            <w:r w:rsidRPr="00577533">
              <w:rPr>
                <w:sz w:val="20"/>
              </w:rPr>
              <w:t>35.3.14.7.1</w:t>
            </w:r>
          </w:p>
        </w:tc>
        <w:tc>
          <w:tcPr>
            <w:tcW w:w="3240" w:type="dxa"/>
          </w:tcPr>
          <w:p w14:paraId="4879BA9E" w14:textId="78351751" w:rsidR="00476DB0" w:rsidRPr="00BC486C" w:rsidRDefault="00577533" w:rsidP="00A33121">
            <w:pPr>
              <w:rPr>
                <w:sz w:val="20"/>
              </w:rPr>
            </w:pPr>
            <w:r w:rsidRPr="00577533">
              <w:rPr>
                <w:sz w:val="20"/>
              </w:rPr>
              <w:t>Define what is transmission event</w:t>
            </w:r>
          </w:p>
        </w:tc>
        <w:tc>
          <w:tcPr>
            <w:tcW w:w="2160" w:type="dxa"/>
          </w:tcPr>
          <w:p w14:paraId="00F90B3B" w14:textId="700CAAAB" w:rsidR="00476DB0" w:rsidRPr="00A4694C" w:rsidRDefault="00B74752" w:rsidP="00A33121">
            <w:pPr>
              <w:rPr>
                <w:sz w:val="20"/>
              </w:rPr>
            </w:pPr>
            <w:r w:rsidRPr="00B74752">
              <w:rPr>
                <w:sz w:val="20"/>
              </w:rPr>
              <w:t>as in comment</w:t>
            </w:r>
          </w:p>
        </w:tc>
        <w:tc>
          <w:tcPr>
            <w:tcW w:w="2160" w:type="dxa"/>
          </w:tcPr>
          <w:p w14:paraId="54A16B35" w14:textId="77777777" w:rsidR="00C97CAC" w:rsidRDefault="00C97CAC" w:rsidP="00C97CAC">
            <w:pPr>
              <w:rPr>
                <w:b/>
                <w:bCs/>
                <w:sz w:val="20"/>
              </w:rPr>
            </w:pPr>
            <w:r>
              <w:rPr>
                <w:b/>
                <w:bCs/>
                <w:sz w:val="20"/>
              </w:rPr>
              <w:t>Revised.</w:t>
            </w:r>
          </w:p>
          <w:p w14:paraId="4F9ABFAC" w14:textId="77777777" w:rsidR="00C97CAC" w:rsidRDefault="00C97CAC" w:rsidP="00C97CAC">
            <w:pPr>
              <w:rPr>
                <w:b/>
                <w:bCs/>
                <w:sz w:val="20"/>
              </w:rPr>
            </w:pPr>
          </w:p>
          <w:p w14:paraId="7EB80724" w14:textId="6CC045AC" w:rsidR="00C97CAC" w:rsidRDefault="00C97CAC" w:rsidP="00C97CAC">
            <w:pPr>
              <w:rPr>
                <w:sz w:val="20"/>
              </w:rPr>
            </w:pPr>
            <w:r w:rsidRPr="00785155">
              <w:rPr>
                <w:sz w:val="20"/>
              </w:rPr>
              <w:t xml:space="preserve">Agreed in principle. </w:t>
            </w:r>
            <w:r>
              <w:rPr>
                <w:sz w:val="20"/>
              </w:rPr>
              <w:t xml:space="preserve">Removed the </w:t>
            </w:r>
            <w:r>
              <w:rPr>
                <w:sz w:val="20"/>
              </w:rPr>
              <w:t>word “event”</w:t>
            </w:r>
            <w:r>
              <w:rPr>
                <w:sz w:val="20"/>
              </w:rPr>
              <w:t xml:space="preserve">.  </w:t>
            </w:r>
          </w:p>
          <w:p w14:paraId="74F6F23A" w14:textId="77777777" w:rsidR="00C97CAC" w:rsidRDefault="00C97CAC" w:rsidP="00C97CAC">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6D308303" w14:textId="77777777" w:rsidR="00476DB0" w:rsidRDefault="00476DB0" w:rsidP="00A4694C">
            <w:pPr>
              <w:rPr>
                <w:b/>
                <w:bCs/>
                <w:sz w:val="20"/>
              </w:rPr>
            </w:pPr>
          </w:p>
        </w:tc>
      </w:tr>
      <w:tr w:rsidR="00651540" w:rsidRPr="00A33121" w14:paraId="19DB8BF8" w14:textId="77777777" w:rsidTr="00976D40">
        <w:trPr>
          <w:trHeight w:val="2046"/>
        </w:trPr>
        <w:tc>
          <w:tcPr>
            <w:tcW w:w="1080" w:type="dxa"/>
          </w:tcPr>
          <w:p w14:paraId="2AA96A9F" w14:textId="4E7207BD" w:rsidR="00651540" w:rsidRDefault="00651540" w:rsidP="00A33121">
            <w:pPr>
              <w:rPr>
                <w:sz w:val="20"/>
              </w:rPr>
            </w:pPr>
            <w:r w:rsidRPr="00651540">
              <w:rPr>
                <w:sz w:val="20"/>
              </w:rPr>
              <w:t>6319</w:t>
            </w:r>
          </w:p>
        </w:tc>
        <w:tc>
          <w:tcPr>
            <w:tcW w:w="720" w:type="dxa"/>
          </w:tcPr>
          <w:p w14:paraId="406C2E7A" w14:textId="69B82051" w:rsidR="00651540" w:rsidRDefault="00651540" w:rsidP="00A33121">
            <w:pPr>
              <w:rPr>
                <w:sz w:val="20"/>
              </w:rPr>
            </w:pPr>
            <w:r w:rsidRPr="00651540">
              <w:rPr>
                <w:sz w:val="20"/>
              </w:rPr>
              <w:t>279</w:t>
            </w:r>
          </w:p>
        </w:tc>
        <w:tc>
          <w:tcPr>
            <w:tcW w:w="450" w:type="dxa"/>
          </w:tcPr>
          <w:p w14:paraId="113FDA8F" w14:textId="7EC6B360" w:rsidR="00651540" w:rsidRDefault="00651540" w:rsidP="00A33121">
            <w:pPr>
              <w:rPr>
                <w:sz w:val="20"/>
              </w:rPr>
            </w:pPr>
            <w:r>
              <w:rPr>
                <w:sz w:val="20"/>
              </w:rPr>
              <w:t>57</w:t>
            </w:r>
          </w:p>
        </w:tc>
        <w:tc>
          <w:tcPr>
            <w:tcW w:w="1080" w:type="dxa"/>
          </w:tcPr>
          <w:p w14:paraId="59B06A6D" w14:textId="0DEFACF6" w:rsidR="00651540" w:rsidRPr="00577533" w:rsidRDefault="00896621" w:rsidP="00A33121">
            <w:pPr>
              <w:rPr>
                <w:sz w:val="20"/>
              </w:rPr>
            </w:pPr>
            <w:r w:rsidRPr="00896621">
              <w:rPr>
                <w:sz w:val="20"/>
              </w:rPr>
              <w:t>35.3.14.7.1</w:t>
            </w:r>
          </w:p>
        </w:tc>
        <w:tc>
          <w:tcPr>
            <w:tcW w:w="3240" w:type="dxa"/>
          </w:tcPr>
          <w:p w14:paraId="5FEFC691" w14:textId="30E9777B" w:rsidR="00651540" w:rsidRPr="00577533" w:rsidRDefault="00896621" w:rsidP="00A33121">
            <w:pPr>
              <w:rPr>
                <w:sz w:val="20"/>
              </w:rPr>
            </w:pPr>
            <w:r w:rsidRPr="00896621">
              <w:rPr>
                <w:sz w:val="20"/>
              </w:rPr>
              <w:t>The initialized value is not correct given there is immediate response. Please change it to "</w:t>
            </w:r>
            <w:proofErr w:type="spellStart"/>
            <w:r w:rsidRPr="00896621">
              <w:rPr>
                <w:sz w:val="20"/>
              </w:rPr>
              <w:t>aPPDUMaxTime</w:t>
            </w:r>
            <w:proofErr w:type="spellEnd"/>
            <w:r w:rsidRPr="00896621">
              <w:rPr>
                <w:sz w:val="20"/>
              </w:rPr>
              <w:t xml:space="preserve"> + SIFS + Block Ack transmission time"</w:t>
            </w:r>
          </w:p>
        </w:tc>
        <w:tc>
          <w:tcPr>
            <w:tcW w:w="2160" w:type="dxa"/>
          </w:tcPr>
          <w:p w14:paraId="0CA182E5" w14:textId="2F691B09" w:rsidR="00651540" w:rsidRPr="00B74752" w:rsidRDefault="00896621" w:rsidP="00A33121">
            <w:pPr>
              <w:rPr>
                <w:sz w:val="20"/>
              </w:rPr>
            </w:pPr>
            <w:r w:rsidRPr="00896621">
              <w:rPr>
                <w:sz w:val="20"/>
              </w:rPr>
              <w:t>as in the comment</w:t>
            </w:r>
          </w:p>
        </w:tc>
        <w:tc>
          <w:tcPr>
            <w:tcW w:w="2160" w:type="dxa"/>
          </w:tcPr>
          <w:p w14:paraId="00EB7248" w14:textId="77777777" w:rsidR="00896621" w:rsidRDefault="00896621" w:rsidP="00896621">
            <w:pPr>
              <w:rPr>
                <w:b/>
                <w:bCs/>
                <w:sz w:val="20"/>
              </w:rPr>
            </w:pPr>
            <w:r>
              <w:rPr>
                <w:b/>
                <w:bCs/>
                <w:sz w:val="20"/>
              </w:rPr>
              <w:t>Reject</w:t>
            </w:r>
          </w:p>
          <w:p w14:paraId="638BE4DC" w14:textId="57FAACB7" w:rsidR="00896621" w:rsidRPr="00C865BA" w:rsidRDefault="00296245" w:rsidP="00896621">
            <w:pPr>
              <w:rPr>
                <w:sz w:val="20"/>
              </w:rPr>
            </w:pPr>
            <w:proofErr w:type="spellStart"/>
            <w:r w:rsidRPr="00896621">
              <w:rPr>
                <w:sz w:val="20"/>
              </w:rPr>
              <w:t>aPPDUMaxTime</w:t>
            </w:r>
            <w:proofErr w:type="spellEnd"/>
            <w:r>
              <w:rPr>
                <w:sz w:val="20"/>
              </w:rPr>
              <w:t xml:space="preserve"> is already a large </w:t>
            </w:r>
            <w:r w:rsidR="00AF4721">
              <w:rPr>
                <w:sz w:val="20"/>
              </w:rPr>
              <w:t>value compared to SIFS+BA transmission time. As such the added</w:t>
            </w:r>
            <w:r w:rsidR="00E5384E">
              <w:rPr>
                <w:sz w:val="20"/>
              </w:rPr>
              <w:t xml:space="preserve"> value for</w:t>
            </w:r>
            <w:r w:rsidR="00AF4721">
              <w:rPr>
                <w:sz w:val="20"/>
              </w:rPr>
              <w:t xml:space="preserve"> protection is minimal. </w:t>
            </w:r>
          </w:p>
          <w:p w14:paraId="2B2732FB" w14:textId="77777777" w:rsidR="00651540" w:rsidRDefault="00651540" w:rsidP="00C97CAC">
            <w:pPr>
              <w:rPr>
                <w:b/>
                <w:bCs/>
                <w:sz w:val="20"/>
              </w:rPr>
            </w:pPr>
          </w:p>
        </w:tc>
      </w:tr>
      <w:tr w:rsidR="00687692" w:rsidRPr="00A33121" w14:paraId="3D960147" w14:textId="77777777" w:rsidTr="00976D40">
        <w:trPr>
          <w:trHeight w:val="2046"/>
        </w:trPr>
        <w:tc>
          <w:tcPr>
            <w:tcW w:w="1080" w:type="dxa"/>
          </w:tcPr>
          <w:p w14:paraId="40E8EDB7" w14:textId="217960F8" w:rsidR="00687692" w:rsidRPr="00651540" w:rsidRDefault="00687692" w:rsidP="00A33121">
            <w:pPr>
              <w:rPr>
                <w:sz w:val="20"/>
              </w:rPr>
            </w:pPr>
            <w:r>
              <w:rPr>
                <w:sz w:val="20"/>
              </w:rPr>
              <w:t>6775</w:t>
            </w:r>
          </w:p>
        </w:tc>
        <w:tc>
          <w:tcPr>
            <w:tcW w:w="720" w:type="dxa"/>
          </w:tcPr>
          <w:p w14:paraId="42F465FE" w14:textId="7B993A54" w:rsidR="00687692" w:rsidRPr="00651540" w:rsidRDefault="00D11BCA" w:rsidP="00A33121">
            <w:pPr>
              <w:rPr>
                <w:sz w:val="20"/>
              </w:rPr>
            </w:pPr>
            <w:r>
              <w:rPr>
                <w:sz w:val="20"/>
              </w:rPr>
              <w:t>279</w:t>
            </w:r>
          </w:p>
        </w:tc>
        <w:tc>
          <w:tcPr>
            <w:tcW w:w="450" w:type="dxa"/>
          </w:tcPr>
          <w:p w14:paraId="34F989F4" w14:textId="3148879F" w:rsidR="00687692" w:rsidRDefault="00D11BCA" w:rsidP="00A33121">
            <w:pPr>
              <w:rPr>
                <w:sz w:val="20"/>
              </w:rPr>
            </w:pPr>
            <w:r>
              <w:rPr>
                <w:sz w:val="20"/>
              </w:rPr>
              <w:t>57</w:t>
            </w:r>
          </w:p>
        </w:tc>
        <w:tc>
          <w:tcPr>
            <w:tcW w:w="1080" w:type="dxa"/>
          </w:tcPr>
          <w:p w14:paraId="642E36D2" w14:textId="32245080" w:rsidR="00687692" w:rsidRPr="00896621" w:rsidRDefault="00D11BCA" w:rsidP="00A33121">
            <w:pPr>
              <w:rPr>
                <w:sz w:val="20"/>
              </w:rPr>
            </w:pPr>
            <w:r w:rsidRPr="00D11BCA">
              <w:rPr>
                <w:sz w:val="20"/>
              </w:rPr>
              <w:t>35.3.14.7.1</w:t>
            </w:r>
          </w:p>
        </w:tc>
        <w:tc>
          <w:tcPr>
            <w:tcW w:w="3240" w:type="dxa"/>
          </w:tcPr>
          <w:p w14:paraId="5BFA06AE" w14:textId="05542C1D" w:rsidR="00687692" w:rsidRPr="00896621" w:rsidRDefault="00687692" w:rsidP="00A33121">
            <w:pPr>
              <w:rPr>
                <w:sz w:val="20"/>
              </w:rPr>
            </w:pPr>
            <w:r w:rsidRPr="00687692">
              <w:rPr>
                <w:sz w:val="20"/>
              </w:rPr>
              <w:t>Please change STA to non-AP STA</w:t>
            </w:r>
          </w:p>
        </w:tc>
        <w:tc>
          <w:tcPr>
            <w:tcW w:w="2160" w:type="dxa"/>
          </w:tcPr>
          <w:p w14:paraId="21DF2CBC" w14:textId="36605529" w:rsidR="00687692" w:rsidRPr="00896621" w:rsidRDefault="00687692" w:rsidP="00A33121">
            <w:pPr>
              <w:rPr>
                <w:sz w:val="20"/>
              </w:rPr>
            </w:pPr>
            <w:r w:rsidRPr="00687692">
              <w:rPr>
                <w:sz w:val="20"/>
              </w:rPr>
              <w:t>as in comment</w:t>
            </w:r>
          </w:p>
        </w:tc>
        <w:tc>
          <w:tcPr>
            <w:tcW w:w="2160" w:type="dxa"/>
          </w:tcPr>
          <w:p w14:paraId="4D61677B" w14:textId="77777777" w:rsidR="00687692" w:rsidRDefault="00D41A48" w:rsidP="00896621">
            <w:pPr>
              <w:rPr>
                <w:b/>
                <w:bCs/>
                <w:sz w:val="20"/>
              </w:rPr>
            </w:pPr>
            <w:r>
              <w:rPr>
                <w:b/>
                <w:bCs/>
                <w:sz w:val="20"/>
              </w:rPr>
              <w:t xml:space="preserve">Revised. </w:t>
            </w:r>
          </w:p>
          <w:p w14:paraId="2C74044B" w14:textId="522C10D4" w:rsidR="00D41A48" w:rsidRDefault="00D41A48" w:rsidP="00D41A48">
            <w:pPr>
              <w:rPr>
                <w:sz w:val="20"/>
              </w:rPr>
            </w:pPr>
            <w:r>
              <w:rPr>
                <w:sz w:val="20"/>
              </w:rPr>
              <w:t xml:space="preserve">Changed to </w:t>
            </w:r>
            <w:r w:rsidR="00E6163A">
              <w:rPr>
                <w:sz w:val="20"/>
              </w:rPr>
              <w:t xml:space="preserve">non-AP STA. </w:t>
            </w:r>
          </w:p>
          <w:p w14:paraId="79D57E92" w14:textId="77777777" w:rsidR="00D41A48" w:rsidRDefault="00D41A48" w:rsidP="00D41A48">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1E06499A" w14:textId="77777777" w:rsidR="00D41A48" w:rsidRDefault="00D41A48" w:rsidP="00896621">
            <w:pPr>
              <w:rPr>
                <w:b/>
                <w:bCs/>
                <w:sz w:val="20"/>
              </w:rPr>
            </w:pPr>
          </w:p>
          <w:p w14:paraId="09C3F4E1" w14:textId="2CCBB5B2" w:rsidR="00D41A48" w:rsidRDefault="00D41A48" w:rsidP="00896621">
            <w:pPr>
              <w:rPr>
                <w:b/>
                <w:bCs/>
                <w:sz w:val="20"/>
              </w:rPr>
            </w:pPr>
          </w:p>
        </w:tc>
      </w:tr>
      <w:tr w:rsidR="007A2944" w:rsidRPr="00A33121" w14:paraId="3D07A316" w14:textId="77777777" w:rsidTr="00976D40">
        <w:trPr>
          <w:trHeight w:val="2046"/>
        </w:trPr>
        <w:tc>
          <w:tcPr>
            <w:tcW w:w="1080" w:type="dxa"/>
          </w:tcPr>
          <w:p w14:paraId="6C4EC8FA" w14:textId="426027A6" w:rsidR="007A2944" w:rsidRDefault="00952223" w:rsidP="00A33121">
            <w:pPr>
              <w:rPr>
                <w:sz w:val="20"/>
              </w:rPr>
            </w:pPr>
            <w:r>
              <w:rPr>
                <w:sz w:val="20"/>
              </w:rPr>
              <w:t>4414</w:t>
            </w:r>
          </w:p>
        </w:tc>
        <w:tc>
          <w:tcPr>
            <w:tcW w:w="720" w:type="dxa"/>
          </w:tcPr>
          <w:p w14:paraId="258118CE" w14:textId="1722222B" w:rsidR="007A2944" w:rsidRDefault="00DB2367" w:rsidP="00A33121">
            <w:pPr>
              <w:rPr>
                <w:sz w:val="20"/>
              </w:rPr>
            </w:pPr>
            <w:r>
              <w:rPr>
                <w:sz w:val="20"/>
              </w:rPr>
              <w:t>279</w:t>
            </w:r>
          </w:p>
        </w:tc>
        <w:tc>
          <w:tcPr>
            <w:tcW w:w="450" w:type="dxa"/>
          </w:tcPr>
          <w:p w14:paraId="64A16595" w14:textId="023BE156" w:rsidR="007A2944" w:rsidRDefault="00DB2367" w:rsidP="00A33121">
            <w:pPr>
              <w:rPr>
                <w:sz w:val="20"/>
              </w:rPr>
            </w:pPr>
            <w:r>
              <w:rPr>
                <w:sz w:val="20"/>
              </w:rPr>
              <w:t>58</w:t>
            </w:r>
          </w:p>
        </w:tc>
        <w:tc>
          <w:tcPr>
            <w:tcW w:w="1080" w:type="dxa"/>
          </w:tcPr>
          <w:p w14:paraId="1EC301A9" w14:textId="73A25F06" w:rsidR="007A2944" w:rsidRPr="00D11BCA" w:rsidRDefault="00DB2367" w:rsidP="00A33121">
            <w:pPr>
              <w:rPr>
                <w:sz w:val="20"/>
              </w:rPr>
            </w:pPr>
            <w:r>
              <w:rPr>
                <w:sz w:val="20"/>
              </w:rPr>
              <w:t>35.3.14.7.1</w:t>
            </w:r>
          </w:p>
        </w:tc>
        <w:tc>
          <w:tcPr>
            <w:tcW w:w="3240" w:type="dxa"/>
          </w:tcPr>
          <w:p w14:paraId="3A2385E3" w14:textId="60DAB24B" w:rsidR="007A2944" w:rsidRPr="00687692" w:rsidRDefault="00DB2367" w:rsidP="00A33121">
            <w:pPr>
              <w:rPr>
                <w:sz w:val="20"/>
              </w:rPr>
            </w:pPr>
            <w:r w:rsidRPr="00DB2367">
              <w:rPr>
                <w:sz w:val="20"/>
              </w:rPr>
              <w:t xml:space="preserve">Erroneous reference to the field in the </w:t>
            </w:r>
            <w:proofErr w:type="gramStart"/>
            <w:r w:rsidRPr="00DB2367">
              <w:rPr>
                <w:sz w:val="20"/>
              </w:rPr>
              <w:t>MLE  for</w:t>
            </w:r>
            <w:proofErr w:type="gramEnd"/>
            <w:r w:rsidRPr="00DB2367">
              <w:rPr>
                <w:sz w:val="20"/>
              </w:rPr>
              <w:t xml:space="preserve"> setting the </w:t>
            </w:r>
            <w:proofErr w:type="spellStart"/>
            <w:r w:rsidRPr="00DB2367">
              <w:rPr>
                <w:sz w:val="20"/>
              </w:rPr>
              <w:t>MediumSyncDelay</w:t>
            </w:r>
            <w:proofErr w:type="spellEnd"/>
            <w:r w:rsidRPr="00DB2367">
              <w:rPr>
                <w:sz w:val="20"/>
              </w:rPr>
              <w:t xml:space="preserve"> timer in the following sentence " The STA shall update its </w:t>
            </w:r>
            <w:proofErr w:type="spellStart"/>
            <w:r w:rsidRPr="00DB2367">
              <w:rPr>
                <w:sz w:val="20"/>
              </w:rPr>
              <w:t>MediumSyncDelay</w:t>
            </w:r>
            <w:proofErr w:type="spellEnd"/>
            <w:r w:rsidRPr="00DB2367">
              <w:rPr>
                <w:sz w:val="20"/>
              </w:rPr>
              <w:t xml:space="preserve"> timer with the one contained in the Medium Synchronization field, if present, of the Basic variant Multi-Link element in the most recent frame received from its associated AP MLD."</w:t>
            </w:r>
          </w:p>
        </w:tc>
        <w:tc>
          <w:tcPr>
            <w:tcW w:w="2160" w:type="dxa"/>
          </w:tcPr>
          <w:p w14:paraId="7FD438F7" w14:textId="2E2B4EE0" w:rsidR="007A2944" w:rsidRPr="00687692" w:rsidRDefault="00836509" w:rsidP="00A33121">
            <w:pPr>
              <w:rPr>
                <w:sz w:val="20"/>
              </w:rPr>
            </w:pPr>
            <w:r w:rsidRPr="00836509">
              <w:rPr>
                <w:sz w:val="20"/>
              </w:rPr>
              <w:t xml:space="preserve">Revise the sentence as </w:t>
            </w:r>
            <w:proofErr w:type="spellStart"/>
            <w:r w:rsidRPr="00836509">
              <w:rPr>
                <w:sz w:val="20"/>
              </w:rPr>
              <w:t>follows:"The</w:t>
            </w:r>
            <w:proofErr w:type="spellEnd"/>
            <w:r w:rsidRPr="00836509">
              <w:rPr>
                <w:sz w:val="20"/>
              </w:rPr>
              <w:t xml:space="preserve"> STA shall update its </w:t>
            </w:r>
            <w:proofErr w:type="spellStart"/>
            <w:r w:rsidRPr="00836509">
              <w:rPr>
                <w:sz w:val="20"/>
              </w:rPr>
              <w:t>MediumSyncDelay</w:t>
            </w:r>
            <w:proofErr w:type="spellEnd"/>
            <w:r w:rsidRPr="00836509">
              <w:rPr>
                <w:sz w:val="20"/>
              </w:rPr>
              <w:t xml:space="preserve"> timer with the *value* contained in the *Medium Synchronization Duration subfield included in the Medium Synchronization Delay Information field*, if present, of the Basic variant Multi-Link element in the most recent frame received from its associated AP MLD"</w:t>
            </w:r>
          </w:p>
        </w:tc>
        <w:tc>
          <w:tcPr>
            <w:tcW w:w="2160" w:type="dxa"/>
          </w:tcPr>
          <w:p w14:paraId="795001A6" w14:textId="77777777" w:rsidR="00A53DFC" w:rsidRDefault="00A53DFC" w:rsidP="00A53DFC">
            <w:pPr>
              <w:rPr>
                <w:b/>
                <w:bCs/>
                <w:sz w:val="20"/>
              </w:rPr>
            </w:pPr>
            <w:r>
              <w:rPr>
                <w:b/>
                <w:bCs/>
                <w:sz w:val="20"/>
              </w:rPr>
              <w:t xml:space="preserve">Revised. </w:t>
            </w:r>
          </w:p>
          <w:p w14:paraId="141ED0D5" w14:textId="6A8D81B0" w:rsidR="00A53DFC" w:rsidRDefault="00A53DFC" w:rsidP="00A53DFC">
            <w:pPr>
              <w:rPr>
                <w:sz w:val="20"/>
              </w:rPr>
            </w:pPr>
            <w:r>
              <w:rPr>
                <w:sz w:val="20"/>
              </w:rPr>
              <w:t xml:space="preserve">Made corresponding text changes. </w:t>
            </w:r>
          </w:p>
          <w:p w14:paraId="7D3E2868" w14:textId="77777777" w:rsidR="00A53DFC" w:rsidRDefault="00A53DFC" w:rsidP="00A53DFC">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0B9A6454" w14:textId="704E0B13" w:rsidR="000F6081" w:rsidRDefault="000F6081" w:rsidP="00896621">
            <w:pPr>
              <w:rPr>
                <w:b/>
                <w:bCs/>
                <w:sz w:val="20"/>
              </w:rPr>
            </w:pPr>
          </w:p>
        </w:tc>
      </w:tr>
      <w:tr w:rsidR="006B7449" w:rsidRPr="00A33121" w14:paraId="5F1C1AFC" w14:textId="77777777" w:rsidTr="00976D40">
        <w:trPr>
          <w:trHeight w:val="2046"/>
        </w:trPr>
        <w:tc>
          <w:tcPr>
            <w:tcW w:w="1080" w:type="dxa"/>
          </w:tcPr>
          <w:p w14:paraId="6B8CC40D" w14:textId="2F95D70C" w:rsidR="006B7449" w:rsidRDefault="004855D9" w:rsidP="00A33121">
            <w:pPr>
              <w:rPr>
                <w:sz w:val="20"/>
              </w:rPr>
            </w:pPr>
            <w:r>
              <w:rPr>
                <w:sz w:val="20"/>
              </w:rPr>
              <w:t>6774</w:t>
            </w:r>
          </w:p>
        </w:tc>
        <w:tc>
          <w:tcPr>
            <w:tcW w:w="720" w:type="dxa"/>
          </w:tcPr>
          <w:p w14:paraId="124A1F10" w14:textId="01D67504" w:rsidR="006B7449" w:rsidRDefault="004855D9" w:rsidP="00A33121">
            <w:pPr>
              <w:rPr>
                <w:sz w:val="20"/>
              </w:rPr>
            </w:pPr>
            <w:r>
              <w:rPr>
                <w:sz w:val="20"/>
              </w:rPr>
              <w:t>279</w:t>
            </w:r>
          </w:p>
        </w:tc>
        <w:tc>
          <w:tcPr>
            <w:tcW w:w="450" w:type="dxa"/>
          </w:tcPr>
          <w:p w14:paraId="40965180" w14:textId="765E142C" w:rsidR="006B7449" w:rsidRDefault="004855D9" w:rsidP="00A33121">
            <w:pPr>
              <w:rPr>
                <w:sz w:val="20"/>
              </w:rPr>
            </w:pPr>
            <w:r>
              <w:rPr>
                <w:sz w:val="20"/>
              </w:rPr>
              <w:t>58</w:t>
            </w:r>
          </w:p>
        </w:tc>
        <w:tc>
          <w:tcPr>
            <w:tcW w:w="1080" w:type="dxa"/>
          </w:tcPr>
          <w:p w14:paraId="61C1672D" w14:textId="41C1AF18" w:rsidR="006B7449" w:rsidRDefault="004855D9" w:rsidP="00A33121">
            <w:pPr>
              <w:rPr>
                <w:sz w:val="20"/>
              </w:rPr>
            </w:pPr>
            <w:r w:rsidRPr="004855D9">
              <w:rPr>
                <w:sz w:val="20"/>
              </w:rPr>
              <w:t>35.3.14.7.1</w:t>
            </w:r>
          </w:p>
        </w:tc>
        <w:tc>
          <w:tcPr>
            <w:tcW w:w="3240" w:type="dxa"/>
          </w:tcPr>
          <w:p w14:paraId="53A014B8" w14:textId="52EF508C" w:rsidR="006B7449" w:rsidRPr="00DB2367" w:rsidRDefault="006B7449" w:rsidP="00A33121">
            <w:pPr>
              <w:rPr>
                <w:sz w:val="20"/>
              </w:rPr>
            </w:pPr>
            <w:r w:rsidRPr="006B7449">
              <w:rPr>
                <w:sz w:val="20"/>
              </w:rPr>
              <w:t>Please change Medium Synchronization field by Medium Synchronization Duration subfield of the Medium Synchronization Delay Information subfield</w:t>
            </w:r>
          </w:p>
        </w:tc>
        <w:tc>
          <w:tcPr>
            <w:tcW w:w="2160" w:type="dxa"/>
          </w:tcPr>
          <w:p w14:paraId="3F47BBD9" w14:textId="5693D034" w:rsidR="006B7449" w:rsidRPr="00836509" w:rsidRDefault="004855D9" w:rsidP="00A33121">
            <w:pPr>
              <w:rPr>
                <w:sz w:val="20"/>
              </w:rPr>
            </w:pPr>
            <w:r w:rsidRPr="004855D9">
              <w:rPr>
                <w:sz w:val="20"/>
              </w:rPr>
              <w:t>as in comment</w:t>
            </w:r>
          </w:p>
        </w:tc>
        <w:tc>
          <w:tcPr>
            <w:tcW w:w="2160" w:type="dxa"/>
          </w:tcPr>
          <w:p w14:paraId="03CCB451" w14:textId="77777777" w:rsidR="00126777" w:rsidRDefault="00126777" w:rsidP="00126777">
            <w:pPr>
              <w:rPr>
                <w:b/>
                <w:bCs/>
                <w:sz w:val="20"/>
              </w:rPr>
            </w:pPr>
            <w:r>
              <w:rPr>
                <w:b/>
                <w:bCs/>
                <w:sz w:val="20"/>
              </w:rPr>
              <w:t xml:space="preserve">Revised. </w:t>
            </w:r>
          </w:p>
          <w:p w14:paraId="5F2E4816" w14:textId="77777777" w:rsidR="00126777" w:rsidRDefault="00126777" w:rsidP="00126777">
            <w:pPr>
              <w:rPr>
                <w:sz w:val="20"/>
              </w:rPr>
            </w:pPr>
            <w:r>
              <w:rPr>
                <w:sz w:val="20"/>
              </w:rPr>
              <w:t xml:space="preserve">Made corresponding text changes. </w:t>
            </w:r>
          </w:p>
          <w:p w14:paraId="0D906AD5" w14:textId="77777777" w:rsidR="00126777" w:rsidRDefault="00126777" w:rsidP="00126777">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3DFE47FA" w14:textId="77777777" w:rsidR="006B7449" w:rsidRDefault="006B7449" w:rsidP="00A53DFC">
            <w:pPr>
              <w:rPr>
                <w:b/>
                <w:bCs/>
                <w:sz w:val="20"/>
              </w:rPr>
            </w:pPr>
          </w:p>
        </w:tc>
      </w:tr>
      <w:tr w:rsidR="0056666E" w:rsidRPr="00A33121" w14:paraId="0F44DA13" w14:textId="77777777" w:rsidTr="00976D40">
        <w:trPr>
          <w:trHeight w:val="2046"/>
        </w:trPr>
        <w:tc>
          <w:tcPr>
            <w:tcW w:w="1080" w:type="dxa"/>
          </w:tcPr>
          <w:p w14:paraId="517ACF11" w14:textId="4F75DCC4" w:rsidR="0056666E" w:rsidRDefault="0056666E" w:rsidP="00A33121">
            <w:pPr>
              <w:rPr>
                <w:sz w:val="20"/>
              </w:rPr>
            </w:pPr>
            <w:r>
              <w:rPr>
                <w:sz w:val="20"/>
              </w:rPr>
              <w:t>4415</w:t>
            </w:r>
          </w:p>
        </w:tc>
        <w:tc>
          <w:tcPr>
            <w:tcW w:w="720" w:type="dxa"/>
          </w:tcPr>
          <w:p w14:paraId="6F66A8BF" w14:textId="2C16CB8C" w:rsidR="0056666E" w:rsidRDefault="002C6036" w:rsidP="00A33121">
            <w:pPr>
              <w:rPr>
                <w:sz w:val="20"/>
              </w:rPr>
            </w:pPr>
            <w:r>
              <w:rPr>
                <w:sz w:val="20"/>
              </w:rPr>
              <w:t>279</w:t>
            </w:r>
          </w:p>
        </w:tc>
        <w:tc>
          <w:tcPr>
            <w:tcW w:w="450" w:type="dxa"/>
          </w:tcPr>
          <w:p w14:paraId="5064A4F7" w14:textId="60A8A2FA" w:rsidR="0056666E" w:rsidRDefault="002C6036" w:rsidP="00A33121">
            <w:pPr>
              <w:rPr>
                <w:sz w:val="20"/>
              </w:rPr>
            </w:pPr>
            <w:r>
              <w:rPr>
                <w:sz w:val="20"/>
              </w:rPr>
              <w:t>59</w:t>
            </w:r>
          </w:p>
        </w:tc>
        <w:tc>
          <w:tcPr>
            <w:tcW w:w="1080" w:type="dxa"/>
          </w:tcPr>
          <w:p w14:paraId="4019820E" w14:textId="7C3546A0" w:rsidR="0056666E" w:rsidRPr="004855D9" w:rsidRDefault="002C6036" w:rsidP="00A33121">
            <w:pPr>
              <w:rPr>
                <w:sz w:val="20"/>
              </w:rPr>
            </w:pPr>
            <w:r w:rsidRPr="002C6036">
              <w:rPr>
                <w:sz w:val="20"/>
              </w:rPr>
              <w:t>35.3.14.7</w:t>
            </w:r>
          </w:p>
        </w:tc>
        <w:tc>
          <w:tcPr>
            <w:tcW w:w="3240" w:type="dxa"/>
          </w:tcPr>
          <w:p w14:paraId="2D9F2343" w14:textId="0169D555" w:rsidR="0056666E" w:rsidRPr="006B7449" w:rsidRDefault="0056666E" w:rsidP="00A33121">
            <w:pPr>
              <w:rPr>
                <w:sz w:val="20"/>
              </w:rPr>
            </w:pPr>
            <w:r w:rsidRPr="0056666E">
              <w:rPr>
                <w:sz w:val="20"/>
              </w:rPr>
              <w:t>Need to specify how the STA affiliated with non-AP MLD that has lost medium synchronization knows that the Medium Synchronization field is present in the MLE</w:t>
            </w:r>
          </w:p>
        </w:tc>
        <w:tc>
          <w:tcPr>
            <w:tcW w:w="2160" w:type="dxa"/>
          </w:tcPr>
          <w:p w14:paraId="4D188274" w14:textId="731A6128" w:rsidR="0056666E" w:rsidRPr="004855D9" w:rsidRDefault="002C6036" w:rsidP="00A33121">
            <w:pPr>
              <w:rPr>
                <w:sz w:val="20"/>
              </w:rPr>
            </w:pPr>
            <w:r w:rsidRPr="002C6036">
              <w:rPr>
                <w:sz w:val="20"/>
              </w:rPr>
              <w:t xml:space="preserve">Rephrase the sentence with the following: "The STA shall update its </w:t>
            </w:r>
            <w:proofErr w:type="spellStart"/>
            <w:r w:rsidRPr="002C6036">
              <w:rPr>
                <w:sz w:val="20"/>
              </w:rPr>
              <w:t>MediumSyncDelay</w:t>
            </w:r>
            <w:proofErr w:type="spellEnd"/>
            <w:r w:rsidRPr="002C6036">
              <w:rPr>
                <w:sz w:val="20"/>
              </w:rPr>
              <w:t xml:space="preserve"> timer with the one contained in the Medium Synchronization field, if *Medium Synchronization Delay Information Present subfield equals to 1*, of the Basic variant Multi-Link element in the most recent frame received from its associated AP MLD"</w:t>
            </w:r>
          </w:p>
        </w:tc>
        <w:tc>
          <w:tcPr>
            <w:tcW w:w="2160" w:type="dxa"/>
          </w:tcPr>
          <w:p w14:paraId="7D4C7BC5" w14:textId="77777777" w:rsidR="0056666E" w:rsidRDefault="00F86531" w:rsidP="00126777">
            <w:pPr>
              <w:rPr>
                <w:b/>
                <w:bCs/>
                <w:sz w:val="20"/>
              </w:rPr>
            </w:pPr>
            <w:r>
              <w:rPr>
                <w:b/>
                <w:bCs/>
                <w:sz w:val="20"/>
              </w:rPr>
              <w:t>Reject.</w:t>
            </w:r>
          </w:p>
          <w:p w14:paraId="653666E5" w14:textId="77777777" w:rsidR="00F86531" w:rsidRDefault="00F86531" w:rsidP="00126777">
            <w:pPr>
              <w:rPr>
                <w:b/>
                <w:bCs/>
                <w:sz w:val="20"/>
              </w:rPr>
            </w:pPr>
          </w:p>
          <w:p w14:paraId="40517010" w14:textId="15B6B2B7" w:rsidR="00F86531" w:rsidRPr="00AE7F92" w:rsidRDefault="008A36D4" w:rsidP="00126777">
            <w:pPr>
              <w:rPr>
                <w:sz w:val="20"/>
              </w:rPr>
            </w:pPr>
            <w:r w:rsidRPr="00AE7F92">
              <w:rPr>
                <w:sz w:val="20"/>
              </w:rPr>
              <w:t xml:space="preserve">The revised sentence does not </w:t>
            </w:r>
            <w:r w:rsidR="00AE7F92">
              <w:rPr>
                <w:sz w:val="20"/>
              </w:rPr>
              <w:t xml:space="preserve">repeat Clause 9 information that describes the </w:t>
            </w:r>
            <w:proofErr w:type="spellStart"/>
            <w:r w:rsidR="00AE7F92">
              <w:rPr>
                <w:sz w:val="20"/>
              </w:rPr>
              <w:t>signaling</w:t>
            </w:r>
            <w:proofErr w:type="spellEnd"/>
            <w:r w:rsidR="00AE7F92">
              <w:rPr>
                <w:sz w:val="20"/>
              </w:rPr>
              <w:t xml:space="preserve"> details for </w:t>
            </w:r>
            <w:r w:rsidR="00050647">
              <w:rPr>
                <w:sz w:val="20"/>
              </w:rPr>
              <w:t xml:space="preserve">that field. </w:t>
            </w:r>
            <w:r w:rsidR="00AE7F92">
              <w:rPr>
                <w:sz w:val="20"/>
              </w:rPr>
              <w:t xml:space="preserve"> </w:t>
            </w:r>
          </w:p>
        </w:tc>
      </w:tr>
      <w:tr w:rsidR="00E80469" w:rsidRPr="00A33121" w14:paraId="270DD9B8" w14:textId="77777777" w:rsidTr="00976D40">
        <w:trPr>
          <w:trHeight w:val="2046"/>
        </w:trPr>
        <w:tc>
          <w:tcPr>
            <w:tcW w:w="1080" w:type="dxa"/>
          </w:tcPr>
          <w:p w14:paraId="01036CF2" w14:textId="43F4A3B0" w:rsidR="00E80469" w:rsidRDefault="00E80469" w:rsidP="00A33121">
            <w:pPr>
              <w:rPr>
                <w:sz w:val="20"/>
              </w:rPr>
            </w:pPr>
            <w:r>
              <w:rPr>
                <w:sz w:val="20"/>
              </w:rPr>
              <w:t>5104</w:t>
            </w:r>
          </w:p>
        </w:tc>
        <w:tc>
          <w:tcPr>
            <w:tcW w:w="720" w:type="dxa"/>
          </w:tcPr>
          <w:p w14:paraId="7B77369C" w14:textId="5E3D61AF" w:rsidR="00E80469" w:rsidRDefault="000655D9" w:rsidP="00A33121">
            <w:pPr>
              <w:rPr>
                <w:sz w:val="20"/>
              </w:rPr>
            </w:pPr>
            <w:r>
              <w:rPr>
                <w:sz w:val="20"/>
              </w:rPr>
              <w:t>279</w:t>
            </w:r>
          </w:p>
        </w:tc>
        <w:tc>
          <w:tcPr>
            <w:tcW w:w="450" w:type="dxa"/>
          </w:tcPr>
          <w:p w14:paraId="2776EF71" w14:textId="72C685FD" w:rsidR="00E80469" w:rsidRDefault="000655D9" w:rsidP="00A33121">
            <w:pPr>
              <w:rPr>
                <w:sz w:val="20"/>
              </w:rPr>
            </w:pPr>
            <w:r>
              <w:rPr>
                <w:sz w:val="20"/>
              </w:rPr>
              <w:t>59</w:t>
            </w:r>
          </w:p>
        </w:tc>
        <w:tc>
          <w:tcPr>
            <w:tcW w:w="1080" w:type="dxa"/>
          </w:tcPr>
          <w:p w14:paraId="18CC8F4E" w14:textId="2145ECB3" w:rsidR="00E80469" w:rsidRPr="002C6036" w:rsidRDefault="000655D9" w:rsidP="00A33121">
            <w:pPr>
              <w:rPr>
                <w:sz w:val="20"/>
              </w:rPr>
            </w:pPr>
            <w:r w:rsidRPr="000655D9">
              <w:rPr>
                <w:sz w:val="20"/>
              </w:rPr>
              <w:t>35.3.14.7.1</w:t>
            </w:r>
          </w:p>
        </w:tc>
        <w:tc>
          <w:tcPr>
            <w:tcW w:w="3240" w:type="dxa"/>
          </w:tcPr>
          <w:p w14:paraId="7AA26139" w14:textId="5E5E8FCD" w:rsidR="00E80469" w:rsidRPr="0056666E" w:rsidRDefault="00E80469" w:rsidP="00A33121">
            <w:pPr>
              <w:rPr>
                <w:sz w:val="20"/>
              </w:rPr>
            </w:pPr>
            <w:r w:rsidRPr="00E80469">
              <w:rPr>
                <w:sz w:val="20"/>
              </w:rPr>
              <w:t>It is required to align the field name with the subclause 9.4.2.295b.2</w:t>
            </w:r>
          </w:p>
        </w:tc>
        <w:tc>
          <w:tcPr>
            <w:tcW w:w="2160" w:type="dxa"/>
          </w:tcPr>
          <w:p w14:paraId="4278C942" w14:textId="7E82C624" w:rsidR="00E80469" w:rsidRPr="002C6036" w:rsidRDefault="000655D9" w:rsidP="00A33121">
            <w:pPr>
              <w:rPr>
                <w:sz w:val="20"/>
              </w:rPr>
            </w:pPr>
            <w:r w:rsidRPr="000655D9">
              <w:rPr>
                <w:sz w:val="20"/>
              </w:rPr>
              <w:t>Align the field name.</w:t>
            </w:r>
          </w:p>
        </w:tc>
        <w:tc>
          <w:tcPr>
            <w:tcW w:w="2160" w:type="dxa"/>
          </w:tcPr>
          <w:p w14:paraId="7AE02E9C" w14:textId="77777777" w:rsidR="00993AA4" w:rsidRDefault="00993AA4" w:rsidP="00993AA4">
            <w:pPr>
              <w:rPr>
                <w:b/>
                <w:bCs/>
                <w:sz w:val="20"/>
              </w:rPr>
            </w:pPr>
            <w:r>
              <w:rPr>
                <w:b/>
                <w:bCs/>
                <w:sz w:val="20"/>
              </w:rPr>
              <w:t xml:space="preserve">Revised. </w:t>
            </w:r>
          </w:p>
          <w:p w14:paraId="05691681" w14:textId="77777777" w:rsidR="00993AA4" w:rsidRDefault="00993AA4" w:rsidP="00993AA4">
            <w:pPr>
              <w:rPr>
                <w:sz w:val="20"/>
              </w:rPr>
            </w:pPr>
            <w:r>
              <w:rPr>
                <w:sz w:val="20"/>
              </w:rPr>
              <w:t xml:space="preserve">Made corresponding text changes. </w:t>
            </w:r>
          </w:p>
          <w:p w14:paraId="2B9101D8" w14:textId="77777777" w:rsidR="00993AA4" w:rsidRDefault="00993AA4" w:rsidP="00993AA4">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2ECDC511" w14:textId="77777777" w:rsidR="00E80469" w:rsidRDefault="00E80469" w:rsidP="00126777">
            <w:pPr>
              <w:rPr>
                <w:b/>
                <w:bCs/>
                <w:sz w:val="20"/>
              </w:rPr>
            </w:pPr>
          </w:p>
        </w:tc>
      </w:tr>
      <w:tr w:rsidR="00993AA4" w:rsidRPr="00A33121" w14:paraId="218E8783" w14:textId="77777777" w:rsidTr="00976D40">
        <w:trPr>
          <w:trHeight w:val="2046"/>
        </w:trPr>
        <w:tc>
          <w:tcPr>
            <w:tcW w:w="1080" w:type="dxa"/>
          </w:tcPr>
          <w:p w14:paraId="7F86F6A7" w14:textId="4B17237C" w:rsidR="00993AA4" w:rsidRDefault="003B1A0C" w:rsidP="00A33121">
            <w:pPr>
              <w:rPr>
                <w:sz w:val="20"/>
              </w:rPr>
            </w:pPr>
            <w:r w:rsidRPr="003B1A0C">
              <w:rPr>
                <w:sz w:val="20"/>
              </w:rPr>
              <w:t>5105</w:t>
            </w:r>
          </w:p>
        </w:tc>
        <w:tc>
          <w:tcPr>
            <w:tcW w:w="720" w:type="dxa"/>
          </w:tcPr>
          <w:p w14:paraId="77B1519C" w14:textId="1773E3F9" w:rsidR="00993AA4" w:rsidRDefault="00D040FC" w:rsidP="00A33121">
            <w:pPr>
              <w:rPr>
                <w:sz w:val="20"/>
              </w:rPr>
            </w:pPr>
            <w:r>
              <w:rPr>
                <w:sz w:val="20"/>
              </w:rPr>
              <w:t>279</w:t>
            </w:r>
          </w:p>
        </w:tc>
        <w:tc>
          <w:tcPr>
            <w:tcW w:w="450" w:type="dxa"/>
          </w:tcPr>
          <w:p w14:paraId="6894D211" w14:textId="3D67DFBF" w:rsidR="00993AA4" w:rsidRDefault="00D040FC" w:rsidP="00A33121">
            <w:pPr>
              <w:rPr>
                <w:sz w:val="20"/>
              </w:rPr>
            </w:pPr>
            <w:r>
              <w:rPr>
                <w:sz w:val="20"/>
              </w:rPr>
              <w:t>62</w:t>
            </w:r>
          </w:p>
        </w:tc>
        <w:tc>
          <w:tcPr>
            <w:tcW w:w="1080" w:type="dxa"/>
          </w:tcPr>
          <w:p w14:paraId="304BD4E1" w14:textId="154DC499" w:rsidR="00993AA4" w:rsidRPr="000655D9" w:rsidRDefault="00D040FC" w:rsidP="00A33121">
            <w:pPr>
              <w:rPr>
                <w:sz w:val="20"/>
              </w:rPr>
            </w:pPr>
            <w:r w:rsidRPr="00D040FC">
              <w:rPr>
                <w:sz w:val="20"/>
              </w:rPr>
              <w:t>35.3.14.7.1</w:t>
            </w:r>
          </w:p>
        </w:tc>
        <w:tc>
          <w:tcPr>
            <w:tcW w:w="3240" w:type="dxa"/>
          </w:tcPr>
          <w:p w14:paraId="3C76E034" w14:textId="77777777" w:rsidR="00D040FC" w:rsidRPr="00D040FC" w:rsidRDefault="00D040FC" w:rsidP="00D040FC">
            <w:pPr>
              <w:rPr>
                <w:sz w:val="20"/>
              </w:rPr>
            </w:pPr>
            <w:r w:rsidRPr="00D040FC">
              <w:rPr>
                <w:sz w:val="20"/>
              </w:rPr>
              <w:t xml:space="preserve">Multiple STAs can have a nonzero </w:t>
            </w:r>
            <w:proofErr w:type="spellStart"/>
            <w:r w:rsidRPr="00D040FC">
              <w:rPr>
                <w:sz w:val="20"/>
              </w:rPr>
              <w:t>MediumSyncDelay</w:t>
            </w:r>
            <w:proofErr w:type="spellEnd"/>
            <w:r w:rsidRPr="00D040FC">
              <w:rPr>
                <w:sz w:val="20"/>
              </w:rPr>
              <w:t xml:space="preserve"> timer. For example, when an AP can solicit TB PPDUs from multiple MLDs operating on NSTR link pair, the solicited STAs sets its </w:t>
            </w:r>
            <w:proofErr w:type="spellStart"/>
            <w:r w:rsidRPr="00D040FC">
              <w:rPr>
                <w:sz w:val="20"/>
              </w:rPr>
              <w:t>MediumSyncDelay</w:t>
            </w:r>
            <w:proofErr w:type="spellEnd"/>
            <w:r w:rsidRPr="00D040FC">
              <w:rPr>
                <w:sz w:val="20"/>
              </w:rPr>
              <w:t xml:space="preserve"> timer.</w:t>
            </w:r>
          </w:p>
          <w:p w14:paraId="68329B7F" w14:textId="37840F72" w:rsidR="00993AA4" w:rsidRPr="00E80469" w:rsidRDefault="00D040FC" w:rsidP="00D040FC">
            <w:pPr>
              <w:rPr>
                <w:sz w:val="20"/>
              </w:rPr>
            </w:pPr>
            <w:r w:rsidRPr="00D040FC">
              <w:rPr>
                <w:sz w:val="20"/>
              </w:rPr>
              <w:t>In this case, if one of the multiple STAs transmits an RTS frame as the first frame, all other STAs can reset its timer based on the RTS frame, even though there is no response to the RTS frame.</w:t>
            </w:r>
          </w:p>
        </w:tc>
        <w:tc>
          <w:tcPr>
            <w:tcW w:w="2160" w:type="dxa"/>
          </w:tcPr>
          <w:p w14:paraId="78843638" w14:textId="11353840" w:rsidR="00993AA4" w:rsidRPr="000655D9" w:rsidRDefault="00D040FC" w:rsidP="00A33121">
            <w:pPr>
              <w:rPr>
                <w:sz w:val="20"/>
              </w:rPr>
            </w:pPr>
            <w:r w:rsidRPr="00D040FC">
              <w:rPr>
                <w:sz w:val="20"/>
              </w:rPr>
              <w:t>The timer should not be reset when the received frame is an RTS frame.</w:t>
            </w:r>
          </w:p>
        </w:tc>
        <w:tc>
          <w:tcPr>
            <w:tcW w:w="2160" w:type="dxa"/>
          </w:tcPr>
          <w:p w14:paraId="43CB6026" w14:textId="14B14F31" w:rsidR="00A332B1" w:rsidRDefault="00A332B1" w:rsidP="00A332B1">
            <w:pPr>
              <w:rPr>
                <w:b/>
                <w:bCs/>
                <w:sz w:val="20"/>
              </w:rPr>
            </w:pPr>
            <w:r>
              <w:rPr>
                <w:b/>
                <w:bCs/>
                <w:sz w:val="20"/>
              </w:rPr>
              <w:t>Re</w:t>
            </w:r>
            <w:r w:rsidR="00B5135A">
              <w:rPr>
                <w:b/>
                <w:bCs/>
                <w:sz w:val="20"/>
              </w:rPr>
              <w:t>vised.</w:t>
            </w:r>
          </w:p>
          <w:p w14:paraId="6C3467D2" w14:textId="77777777" w:rsidR="00A332B1" w:rsidRDefault="00A332B1" w:rsidP="00A332B1">
            <w:pPr>
              <w:rPr>
                <w:b/>
                <w:bCs/>
                <w:sz w:val="20"/>
              </w:rPr>
            </w:pPr>
          </w:p>
          <w:p w14:paraId="0337F3B6" w14:textId="0AB554BB" w:rsidR="00B5135A" w:rsidRDefault="00B5135A" w:rsidP="00A332B1">
            <w:pPr>
              <w:rPr>
                <w:sz w:val="20"/>
              </w:rPr>
            </w:pPr>
            <w:r>
              <w:rPr>
                <w:sz w:val="20"/>
              </w:rPr>
              <w:t>Agree in principle. Add</w:t>
            </w:r>
            <w:r w:rsidR="00F22C54">
              <w:rPr>
                <w:sz w:val="20"/>
              </w:rPr>
              <w:t xml:space="preserve">ed the exception. </w:t>
            </w:r>
          </w:p>
          <w:p w14:paraId="4A88889B" w14:textId="77777777" w:rsidR="00F22C54" w:rsidRDefault="00F22C54" w:rsidP="00F22C54">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0320EF72" w14:textId="69804FD7" w:rsidR="00993AA4" w:rsidRDefault="00993AA4" w:rsidP="00A332B1">
            <w:pPr>
              <w:rPr>
                <w:b/>
                <w:bCs/>
                <w:sz w:val="20"/>
              </w:rPr>
            </w:pPr>
          </w:p>
        </w:tc>
      </w:tr>
      <w:tr w:rsidR="00FA30B7" w:rsidRPr="00A33121" w14:paraId="5E41BC0A" w14:textId="77777777" w:rsidTr="00976D40">
        <w:trPr>
          <w:trHeight w:val="2046"/>
        </w:trPr>
        <w:tc>
          <w:tcPr>
            <w:tcW w:w="1080" w:type="dxa"/>
          </w:tcPr>
          <w:p w14:paraId="7C03BD4A" w14:textId="657A361D" w:rsidR="00FA30B7" w:rsidRPr="003B1A0C" w:rsidRDefault="00FA30B7" w:rsidP="00A33121">
            <w:pPr>
              <w:rPr>
                <w:sz w:val="20"/>
              </w:rPr>
            </w:pPr>
            <w:r>
              <w:rPr>
                <w:sz w:val="20"/>
              </w:rPr>
              <w:t>5168</w:t>
            </w:r>
          </w:p>
        </w:tc>
        <w:tc>
          <w:tcPr>
            <w:tcW w:w="720" w:type="dxa"/>
          </w:tcPr>
          <w:p w14:paraId="3681AB68" w14:textId="16013A49" w:rsidR="00FA30B7" w:rsidRDefault="00865B3C" w:rsidP="00A33121">
            <w:pPr>
              <w:rPr>
                <w:sz w:val="20"/>
              </w:rPr>
            </w:pPr>
            <w:r>
              <w:rPr>
                <w:sz w:val="20"/>
              </w:rPr>
              <w:t>279</w:t>
            </w:r>
          </w:p>
        </w:tc>
        <w:tc>
          <w:tcPr>
            <w:tcW w:w="450" w:type="dxa"/>
          </w:tcPr>
          <w:p w14:paraId="2799985D" w14:textId="6C84099F" w:rsidR="00FA30B7" w:rsidRDefault="00865B3C" w:rsidP="00A33121">
            <w:pPr>
              <w:rPr>
                <w:sz w:val="20"/>
              </w:rPr>
            </w:pPr>
            <w:r>
              <w:rPr>
                <w:sz w:val="20"/>
              </w:rPr>
              <w:t>63</w:t>
            </w:r>
          </w:p>
        </w:tc>
        <w:tc>
          <w:tcPr>
            <w:tcW w:w="1080" w:type="dxa"/>
          </w:tcPr>
          <w:p w14:paraId="4A76EA9F" w14:textId="32AB5A07" w:rsidR="00FA30B7" w:rsidRPr="00D040FC" w:rsidRDefault="00865B3C" w:rsidP="00A33121">
            <w:pPr>
              <w:rPr>
                <w:sz w:val="20"/>
              </w:rPr>
            </w:pPr>
            <w:r w:rsidRPr="00865B3C">
              <w:rPr>
                <w:sz w:val="20"/>
              </w:rPr>
              <w:t>35.3.14.7.1</w:t>
            </w:r>
          </w:p>
        </w:tc>
        <w:tc>
          <w:tcPr>
            <w:tcW w:w="3240" w:type="dxa"/>
          </w:tcPr>
          <w:p w14:paraId="35FE8E81" w14:textId="77777777" w:rsidR="00865B3C" w:rsidRPr="00865B3C" w:rsidRDefault="00865B3C" w:rsidP="00865B3C">
            <w:pPr>
              <w:rPr>
                <w:sz w:val="20"/>
              </w:rPr>
            </w:pPr>
            <w:r w:rsidRPr="00865B3C">
              <w:rPr>
                <w:sz w:val="20"/>
              </w:rPr>
              <w:t xml:space="preserve">STA </w:t>
            </w:r>
            <w:proofErr w:type="gramStart"/>
            <w:r w:rsidRPr="00865B3C">
              <w:rPr>
                <w:sz w:val="20"/>
              </w:rPr>
              <w:t>is allowed to</w:t>
            </w:r>
            <w:proofErr w:type="gramEnd"/>
            <w:r w:rsidRPr="00865B3C">
              <w:rPr>
                <w:sz w:val="20"/>
              </w:rPr>
              <w:t xml:space="preserve"> reset </w:t>
            </w:r>
            <w:proofErr w:type="spellStart"/>
            <w:r w:rsidRPr="00865B3C">
              <w:rPr>
                <w:sz w:val="20"/>
              </w:rPr>
              <w:t>mediumSyncDelay</w:t>
            </w:r>
            <w:proofErr w:type="spellEnd"/>
            <w:r w:rsidRPr="00865B3C">
              <w:rPr>
                <w:sz w:val="20"/>
              </w:rPr>
              <w:t xml:space="preserve"> if "The STA receives a PPDU with a valid MPDU".</w:t>
            </w:r>
          </w:p>
          <w:p w14:paraId="01ADBCD7" w14:textId="77777777" w:rsidR="00865B3C" w:rsidRPr="00865B3C" w:rsidRDefault="00865B3C" w:rsidP="00865B3C">
            <w:pPr>
              <w:rPr>
                <w:sz w:val="20"/>
              </w:rPr>
            </w:pPr>
          </w:p>
          <w:p w14:paraId="4F13B080" w14:textId="01322CA5" w:rsidR="00FA30B7" w:rsidRPr="00D040FC" w:rsidRDefault="00865B3C" w:rsidP="00865B3C">
            <w:pPr>
              <w:rPr>
                <w:sz w:val="20"/>
              </w:rPr>
            </w:pPr>
            <w:r w:rsidRPr="00865B3C">
              <w:rPr>
                <w:sz w:val="20"/>
              </w:rPr>
              <w:t xml:space="preserve">It's not clear from text if (1) this PPDU belong to same BSS. (2) If PPDU is received on secondary band which </w:t>
            </w:r>
            <w:proofErr w:type="spellStart"/>
            <w:r w:rsidRPr="00865B3C">
              <w:rPr>
                <w:sz w:val="20"/>
              </w:rPr>
              <w:t>exlude</w:t>
            </w:r>
            <w:proofErr w:type="spellEnd"/>
            <w:r w:rsidRPr="00865B3C">
              <w:rPr>
                <w:sz w:val="20"/>
              </w:rPr>
              <w:t xml:space="preserve"> the primary channel of said STA</w:t>
            </w:r>
          </w:p>
        </w:tc>
        <w:tc>
          <w:tcPr>
            <w:tcW w:w="2160" w:type="dxa"/>
          </w:tcPr>
          <w:p w14:paraId="4166F711" w14:textId="05503AD0" w:rsidR="00FA30B7" w:rsidRPr="00D040FC" w:rsidRDefault="00865B3C" w:rsidP="00A33121">
            <w:pPr>
              <w:rPr>
                <w:sz w:val="20"/>
              </w:rPr>
            </w:pPr>
            <w:r w:rsidRPr="00865B3C">
              <w:rPr>
                <w:sz w:val="20"/>
              </w:rPr>
              <w:t>Please add clarity to description</w:t>
            </w:r>
          </w:p>
        </w:tc>
        <w:tc>
          <w:tcPr>
            <w:tcW w:w="2160" w:type="dxa"/>
          </w:tcPr>
          <w:p w14:paraId="51A0AF9D" w14:textId="77777777" w:rsidR="000F0BB1" w:rsidRDefault="000F0BB1" w:rsidP="000F0BB1">
            <w:pPr>
              <w:rPr>
                <w:b/>
                <w:bCs/>
                <w:sz w:val="20"/>
              </w:rPr>
            </w:pPr>
            <w:r>
              <w:rPr>
                <w:b/>
                <w:bCs/>
                <w:sz w:val="20"/>
              </w:rPr>
              <w:t>Revised.</w:t>
            </w:r>
          </w:p>
          <w:p w14:paraId="1C7E00B0" w14:textId="77777777" w:rsidR="000F0BB1" w:rsidRDefault="000F0BB1" w:rsidP="000F0BB1">
            <w:pPr>
              <w:rPr>
                <w:b/>
                <w:bCs/>
                <w:sz w:val="20"/>
              </w:rPr>
            </w:pPr>
          </w:p>
          <w:p w14:paraId="28ED33EF" w14:textId="647A87FC" w:rsidR="000F0BB1" w:rsidRDefault="000F0BB1" w:rsidP="000F0BB1">
            <w:pPr>
              <w:rPr>
                <w:sz w:val="20"/>
              </w:rPr>
            </w:pPr>
            <w:r>
              <w:rPr>
                <w:sz w:val="20"/>
              </w:rPr>
              <w:t xml:space="preserve">Agree in principle. </w:t>
            </w:r>
            <w:r w:rsidR="0021562C">
              <w:rPr>
                <w:sz w:val="20"/>
              </w:rPr>
              <w:t xml:space="preserve">Clarified that it </w:t>
            </w:r>
            <w:r w:rsidR="00823145">
              <w:rPr>
                <w:sz w:val="20"/>
              </w:rPr>
              <w:t xml:space="preserve">is for PPDUs received on </w:t>
            </w:r>
            <w:proofErr w:type="gramStart"/>
            <w:r w:rsidR="00823145">
              <w:rPr>
                <w:sz w:val="20"/>
              </w:rPr>
              <w:t xml:space="preserve">the </w:t>
            </w:r>
            <w:r w:rsidR="0088783E">
              <w:rPr>
                <w:sz w:val="20"/>
              </w:rPr>
              <w:t>a</w:t>
            </w:r>
            <w:proofErr w:type="gramEnd"/>
            <w:r w:rsidR="0088783E">
              <w:rPr>
                <w:sz w:val="20"/>
              </w:rPr>
              <w:t xml:space="preserve"> channel that includes the primary channel. </w:t>
            </w:r>
            <w:r>
              <w:rPr>
                <w:sz w:val="20"/>
              </w:rPr>
              <w:t xml:space="preserve"> </w:t>
            </w:r>
          </w:p>
          <w:p w14:paraId="2EEE230E" w14:textId="77777777" w:rsidR="000F0BB1" w:rsidRDefault="000F0BB1" w:rsidP="000F0BB1">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2621157A" w14:textId="77777777" w:rsidR="00FA30B7" w:rsidRDefault="00FA30B7" w:rsidP="00A332B1">
            <w:pPr>
              <w:rPr>
                <w:b/>
                <w:bCs/>
                <w:sz w:val="20"/>
              </w:rPr>
            </w:pPr>
          </w:p>
        </w:tc>
      </w:tr>
      <w:tr w:rsidR="00EF0F3F" w:rsidRPr="00A33121" w14:paraId="223E0DEA" w14:textId="77777777" w:rsidTr="00976D40">
        <w:trPr>
          <w:trHeight w:val="2046"/>
        </w:trPr>
        <w:tc>
          <w:tcPr>
            <w:tcW w:w="1080" w:type="dxa"/>
          </w:tcPr>
          <w:p w14:paraId="10DF9174" w14:textId="7A683ED1" w:rsidR="00EF0F3F" w:rsidRDefault="00EF0F3F" w:rsidP="00A33121">
            <w:pPr>
              <w:rPr>
                <w:sz w:val="20"/>
              </w:rPr>
            </w:pPr>
            <w:r>
              <w:rPr>
                <w:sz w:val="20"/>
              </w:rPr>
              <w:t>5169</w:t>
            </w:r>
          </w:p>
        </w:tc>
        <w:tc>
          <w:tcPr>
            <w:tcW w:w="720" w:type="dxa"/>
          </w:tcPr>
          <w:p w14:paraId="6BDBBD85" w14:textId="019908F2" w:rsidR="00EF0F3F" w:rsidRDefault="00EF0F3F" w:rsidP="00A33121">
            <w:pPr>
              <w:rPr>
                <w:sz w:val="20"/>
              </w:rPr>
            </w:pPr>
            <w:r>
              <w:rPr>
                <w:sz w:val="20"/>
              </w:rPr>
              <w:t>279</w:t>
            </w:r>
          </w:p>
        </w:tc>
        <w:tc>
          <w:tcPr>
            <w:tcW w:w="450" w:type="dxa"/>
          </w:tcPr>
          <w:p w14:paraId="680281DD" w14:textId="753A0A04" w:rsidR="00EF0F3F" w:rsidRDefault="00EF0F3F" w:rsidP="00A33121">
            <w:pPr>
              <w:rPr>
                <w:sz w:val="20"/>
              </w:rPr>
            </w:pPr>
            <w:r>
              <w:rPr>
                <w:sz w:val="20"/>
              </w:rPr>
              <w:t>63</w:t>
            </w:r>
          </w:p>
        </w:tc>
        <w:tc>
          <w:tcPr>
            <w:tcW w:w="1080" w:type="dxa"/>
          </w:tcPr>
          <w:p w14:paraId="433CE083" w14:textId="721C85CA" w:rsidR="00EF0F3F" w:rsidRPr="00865B3C" w:rsidRDefault="00CC1C7F" w:rsidP="00A33121">
            <w:pPr>
              <w:rPr>
                <w:sz w:val="20"/>
              </w:rPr>
            </w:pPr>
            <w:r w:rsidRPr="00CC1C7F">
              <w:rPr>
                <w:sz w:val="20"/>
              </w:rPr>
              <w:t>35.3.14.7.1</w:t>
            </w:r>
          </w:p>
        </w:tc>
        <w:tc>
          <w:tcPr>
            <w:tcW w:w="3240" w:type="dxa"/>
          </w:tcPr>
          <w:p w14:paraId="00D1680F" w14:textId="77777777" w:rsidR="00CC1C7F" w:rsidRPr="00CC1C7F" w:rsidRDefault="00CC1C7F" w:rsidP="00CC1C7F">
            <w:pPr>
              <w:rPr>
                <w:sz w:val="20"/>
              </w:rPr>
            </w:pPr>
            <w:r w:rsidRPr="00CC1C7F">
              <w:rPr>
                <w:sz w:val="20"/>
              </w:rPr>
              <w:t xml:space="preserve">STA </w:t>
            </w:r>
            <w:proofErr w:type="gramStart"/>
            <w:r w:rsidRPr="00CC1C7F">
              <w:rPr>
                <w:sz w:val="20"/>
              </w:rPr>
              <w:t>is allowed to</w:t>
            </w:r>
            <w:proofErr w:type="gramEnd"/>
            <w:r w:rsidRPr="00CC1C7F">
              <w:rPr>
                <w:sz w:val="20"/>
              </w:rPr>
              <w:t xml:space="preserve"> reset </w:t>
            </w:r>
            <w:proofErr w:type="spellStart"/>
            <w:r w:rsidRPr="00CC1C7F">
              <w:rPr>
                <w:sz w:val="20"/>
              </w:rPr>
              <w:t>mediumSyncDelay</w:t>
            </w:r>
            <w:proofErr w:type="spellEnd"/>
            <w:r w:rsidRPr="00CC1C7F">
              <w:rPr>
                <w:sz w:val="20"/>
              </w:rPr>
              <w:t xml:space="preserve"> if "The STA receives a PPDU with a valid MPDU".</w:t>
            </w:r>
          </w:p>
          <w:p w14:paraId="7C91C902" w14:textId="77777777" w:rsidR="00CC1C7F" w:rsidRPr="00CC1C7F" w:rsidRDefault="00CC1C7F" w:rsidP="00CC1C7F">
            <w:pPr>
              <w:rPr>
                <w:sz w:val="20"/>
              </w:rPr>
            </w:pPr>
          </w:p>
          <w:p w14:paraId="117DEAA4" w14:textId="7FD94F74" w:rsidR="00EF0F3F" w:rsidRPr="00865B3C" w:rsidRDefault="00CC1C7F" w:rsidP="00CC1C7F">
            <w:pPr>
              <w:rPr>
                <w:sz w:val="20"/>
              </w:rPr>
            </w:pPr>
            <w:r w:rsidRPr="00CC1C7F">
              <w:rPr>
                <w:sz w:val="20"/>
              </w:rPr>
              <w:t xml:space="preserve">Can STA reset </w:t>
            </w:r>
            <w:proofErr w:type="spellStart"/>
            <w:r w:rsidRPr="00CC1C7F">
              <w:rPr>
                <w:sz w:val="20"/>
              </w:rPr>
              <w:t>mediumSyncDelay</w:t>
            </w:r>
            <w:proofErr w:type="spellEnd"/>
            <w:r w:rsidRPr="00CC1C7F">
              <w:rPr>
                <w:sz w:val="20"/>
              </w:rPr>
              <w:t xml:space="preserve"> timer on reception of valid beacon</w:t>
            </w:r>
          </w:p>
        </w:tc>
        <w:tc>
          <w:tcPr>
            <w:tcW w:w="2160" w:type="dxa"/>
          </w:tcPr>
          <w:p w14:paraId="269F6262" w14:textId="36200197" w:rsidR="00EF0F3F" w:rsidRPr="00865B3C" w:rsidRDefault="00CC1C7F" w:rsidP="00A33121">
            <w:pPr>
              <w:rPr>
                <w:sz w:val="20"/>
              </w:rPr>
            </w:pPr>
            <w:r w:rsidRPr="00CC1C7F">
              <w:rPr>
                <w:sz w:val="20"/>
              </w:rPr>
              <w:t>Please add clarity to description</w:t>
            </w:r>
          </w:p>
        </w:tc>
        <w:tc>
          <w:tcPr>
            <w:tcW w:w="2160" w:type="dxa"/>
          </w:tcPr>
          <w:p w14:paraId="3191E120" w14:textId="350AC2E6" w:rsidR="00D11184" w:rsidRDefault="00D11184" w:rsidP="00D11184">
            <w:pPr>
              <w:rPr>
                <w:b/>
                <w:bCs/>
                <w:sz w:val="20"/>
              </w:rPr>
            </w:pPr>
            <w:r>
              <w:rPr>
                <w:b/>
                <w:bCs/>
                <w:sz w:val="20"/>
              </w:rPr>
              <w:t>Re</w:t>
            </w:r>
            <w:r>
              <w:rPr>
                <w:b/>
                <w:bCs/>
                <w:sz w:val="20"/>
              </w:rPr>
              <w:t>ject</w:t>
            </w:r>
            <w:r>
              <w:rPr>
                <w:b/>
                <w:bCs/>
                <w:sz w:val="20"/>
              </w:rPr>
              <w:t>.</w:t>
            </w:r>
          </w:p>
          <w:p w14:paraId="78E3B13E" w14:textId="5213807F" w:rsidR="00D11184" w:rsidRDefault="00D11184" w:rsidP="00D11184">
            <w:pPr>
              <w:rPr>
                <w:b/>
                <w:bCs/>
                <w:sz w:val="20"/>
              </w:rPr>
            </w:pPr>
          </w:p>
          <w:p w14:paraId="51357468" w14:textId="0BDA2B6C" w:rsidR="00D11184" w:rsidRDefault="00EA4E95" w:rsidP="00D11184">
            <w:pPr>
              <w:rPr>
                <w:sz w:val="20"/>
              </w:rPr>
            </w:pPr>
            <w:r>
              <w:rPr>
                <w:sz w:val="20"/>
              </w:rPr>
              <w:t>Unless explicitly stated t</w:t>
            </w:r>
            <w:r w:rsidR="00D11184" w:rsidRPr="00EA4E95">
              <w:rPr>
                <w:sz w:val="20"/>
              </w:rPr>
              <w:t xml:space="preserve">he text allows all </w:t>
            </w:r>
            <w:r w:rsidRPr="00EA4E95">
              <w:rPr>
                <w:sz w:val="20"/>
              </w:rPr>
              <w:t xml:space="preserve">frames including Beacons.  </w:t>
            </w:r>
          </w:p>
          <w:p w14:paraId="019ADD13" w14:textId="2D1FD1C8" w:rsidR="00EA4E95" w:rsidRDefault="00EA4E95" w:rsidP="00D11184">
            <w:pPr>
              <w:rPr>
                <w:sz w:val="20"/>
              </w:rPr>
            </w:pPr>
          </w:p>
          <w:p w14:paraId="2F86E3C9" w14:textId="77777777" w:rsidR="00EA4E95" w:rsidRDefault="00EA4E95" w:rsidP="00EA4E95">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38BFC21F" w14:textId="77777777" w:rsidR="00EA4E95" w:rsidRPr="00EA4E95" w:rsidRDefault="00EA4E95" w:rsidP="00D11184">
            <w:pPr>
              <w:rPr>
                <w:sz w:val="20"/>
              </w:rPr>
            </w:pPr>
          </w:p>
          <w:p w14:paraId="4B8E040C" w14:textId="77777777" w:rsidR="00EF0F3F" w:rsidRDefault="00EF0F3F" w:rsidP="000F0BB1">
            <w:pPr>
              <w:rPr>
                <w:b/>
                <w:bCs/>
                <w:sz w:val="20"/>
              </w:rPr>
            </w:pPr>
          </w:p>
        </w:tc>
      </w:tr>
      <w:tr w:rsidR="009E07E1" w:rsidRPr="00A33121" w14:paraId="6134A9A5" w14:textId="77777777" w:rsidTr="00976D40">
        <w:trPr>
          <w:trHeight w:val="2046"/>
        </w:trPr>
        <w:tc>
          <w:tcPr>
            <w:tcW w:w="1080" w:type="dxa"/>
          </w:tcPr>
          <w:p w14:paraId="4437C0A7" w14:textId="62491D31" w:rsidR="009E07E1" w:rsidRDefault="009E07E1" w:rsidP="00A33121">
            <w:pPr>
              <w:rPr>
                <w:sz w:val="20"/>
              </w:rPr>
            </w:pPr>
            <w:r>
              <w:rPr>
                <w:sz w:val="20"/>
              </w:rPr>
              <w:t>8250</w:t>
            </w:r>
          </w:p>
        </w:tc>
        <w:tc>
          <w:tcPr>
            <w:tcW w:w="720" w:type="dxa"/>
          </w:tcPr>
          <w:p w14:paraId="29E6B08B" w14:textId="47AA8FBE" w:rsidR="009E07E1" w:rsidRDefault="00207042" w:rsidP="00A33121">
            <w:pPr>
              <w:rPr>
                <w:sz w:val="20"/>
              </w:rPr>
            </w:pPr>
            <w:r>
              <w:rPr>
                <w:sz w:val="20"/>
              </w:rPr>
              <w:t>280</w:t>
            </w:r>
          </w:p>
        </w:tc>
        <w:tc>
          <w:tcPr>
            <w:tcW w:w="450" w:type="dxa"/>
          </w:tcPr>
          <w:p w14:paraId="120F913A" w14:textId="75594782" w:rsidR="009E07E1" w:rsidRDefault="00207042" w:rsidP="00A33121">
            <w:pPr>
              <w:rPr>
                <w:sz w:val="20"/>
              </w:rPr>
            </w:pPr>
            <w:r>
              <w:rPr>
                <w:sz w:val="20"/>
              </w:rPr>
              <w:t>4</w:t>
            </w:r>
          </w:p>
        </w:tc>
        <w:tc>
          <w:tcPr>
            <w:tcW w:w="1080" w:type="dxa"/>
          </w:tcPr>
          <w:p w14:paraId="7A43118B" w14:textId="3647C5F1" w:rsidR="009E07E1" w:rsidRPr="00CC1C7F" w:rsidRDefault="00207042" w:rsidP="00A33121">
            <w:pPr>
              <w:rPr>
                <w:sz w:val="20"/>
              </w:rPr>
            </w:pPr>
            <w:r>
              <w:rPr>
                <w:sz w:val="20"/>
              </w:rPr>
              <w:t>35.3.14.7.1</w:t>
            </w:r>
          </w:p>
        </w:tc>
        <w:tc>
          <w:tcPr>
            <w:tcW w:w="3240" w:type="dxa"/>
          </w:tcPr>
          <w:p w14:paraId="7A04F987" w14:textId="58EB7DDB" w:rsidR="009E07E1" w:rsidRPr="00CC1C7F" w:rsidRDefault="009E07E1" w:rsidP="00CC1C7F">
            <w:pPr>
              <w:rPr>
                <w:sz w:val="20"/>
              </w:rPr>
            </w:pPr>
            <w:r w:rsidRPr="009E07E1">
              <w:rPr>
                <w:sz w:val="20"/>
              </w:rPr>
              <w:t xml:space="preserve">Missing article. </w:t>
            </w:r>
            <w:proofErr w:type="gramStart"/>
            <w:r w:rsidRPr="009E07E1">
              <w:rPr>
                <w:sz w:val="20"/>
              </w:rPr>
              <w:t>Change  "</w:t>
            </w:r>
            <w:proofErr w:type="gramEnd"/>
            <w:r w:rsidRPr="009E07E1">
              <w:rPr>
                <w:sz w:val="20"/>
              </w:rPr>
              <w:t>A non-AP STA affiliated with non-AP MLD", to "A non-AP STA affiliated with a non-AP MLD"</w:t>
            </w:r>
          </w:p>
        </w:tc>
        <w:tc>
          <w:tcPr>
            <w:tcW w:w="2160" w:type="dxa"/>
          </w:tcPr>
          <w:p w14:paraId="2BE5AFF2" w14:textId="5A812009" w:rsidR="009E07E1" w:rsidRPr="00CC1C7F" w:rsidRDefault="009E07E1" w:rsidP="00A33121">
            <w:pPr>
              <w:rPr>
                <w:sz w:val="20"/>
              </w:rPr>
            </w:pPr>
            <w:r w:rsidRPr="009E07E1">
              <w:rPr>
                <w:sz w:val="20"/>
              </w:rPr>
              <w:t>As in comment</w:t>
            </w:r>
          </w:p>
        </w:tc>
        <w:tc>
          <w:tcPr>
            <w:tcW w:w="2160" w:type="dxa"/>
          </w:tcPr>
          <w:p w14:paraId="74F8935F" w14:textId="5998C034" w:rsidR="00DE196E" w:rsidRDefault="00DE196E" w:rsidP="00DE196E">
            <w:pPr>
              <w:rPr>
                <w:b/>
                <w:bCs/>
                <w:sz w:val="20"/>
              </w:rPr>
            </w:pPr>
            <w:r>
              <w:rPr>
                <w:b/>
                <w:bCs/>
                <w:sz w:val="20"/>
              </w:rPr>
              <w:t>Re</w:t>
            </w:r>
            <w:r>
              <w:rPr>
                <w:b/>
                <w:bCs/>
                <w:sz w:val="20"/>
              </w:rPr>
              <w:t>vised</w:t>
            </w:r>
          </w:p>
          <w:p w14:paraId="7F3A9746" w14:textId="77777777" w:rsidR="00DE196E" w:rsidRDefault="00DE196E" w:rsidP="00DE196E">
            <w:pPr>
              <w:rPr>
                <w:b/>
                <w:bCs/>
                <w:sz w:val="20"/>
              </w:rPr>
            </w:pPr>
          </w:p>
          <w:p w14:paraId="05CA4AB3" w14:textId="45AC723C" w:rsidR="00DE196E" w:rsidRDefault="00DE196E" w:rsidP="00DE196E">
            <w:pPr>
              <w:rPr>
                <w:sz w:val="20"/>
              </w:rPr>
            </w:pPr>
            <w:r>
              <w:rPr>
                <w:sz w:val="20"/>
              </w:rPr>
              <w:t xml:space="preserve">Made corresponding text change. </w:t>
            </w:r>
            <w:r w:rsidRPr="00EA4E95">
              <w:rPr>
                <w:sz w:val="20"/>
              </w:rPr>
              <w:t xml:space="preserve">  </w:t>
            </w:r>
          </w:p>
          <w:p w14:paraId="3CA068A7" w14:textId="77777777" w:rsidR="00DE196E" w:rsidRDefault="00DE196E" w:rsidP="00DE196E">
            <w:pPr>
              <w:rPr>
                <w:sz w:val="20"/>
              </w:rPr>
            </w:pPr>
          </w:p>
          <w:p w14:paraId="70DBAE46" w14:textId="77777777" w:rsidR="00DE196E" w:rsidRDefault="00DE196E" w:rsidP="00DE196E">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259BB327" w14:textId="77777777" w:rsidR="009E07E1" w:rsidRDefault="009E07E1" w:rsidP="00D11184">
            <w:pPr>
              <w:rPr>
                <w:b/>
                <w:bCs/>
                <w:sz w:val="20"/>
              </w:rPr>
            </w:pPr>
          </w:p>
        </w:tc>
      </w:tr>
      <w:tr w:rsidR="008E6B25" w:rsidRPr="00A33121" w14:paraId="001A8BA0" w14:textId="77777777" w:rsidTr="00976D40">
        <w:trPr>
          <w:trHeight w:val="2046"/>
        </w:trPr>
        <w:tc>
          <w:tcPr>
            <w:tcW w:w="1080" w:type="dxa"/>
          </w:tcPr>
          <w:p w14:paraId="488447CE" w14:textId="334A1424" w:rsidR="008E6B25" w:rsidRDefault="008E6B25" w:rsidP="00A33121">
            <w:pPr>
              <w:rPr>
                <w:sz w:val="20"/>
              </w:rPr>
            </w:pPr>
            <w:r>
              <w:rPr>
                <w:sz w:val="20"/>
              </w:rPr>
              <w:t>7781</w:t>
            </w:r>
          </w:p>
        </w:tc>
        <w:tc>
          <w:tcPr>
            <w:tcW w:w="720" w:type="dxa"/>
          </w:tcPr>
          <w:p w14:paraId="15C38F11" w14:textId="63FB5479" w:rsidR="008E6B25" w:rsidRDefault="008E6B25" w:rsidP="00A33121">
            <w:pPr>
              <w:rPr>
                <w:sz w:val="20"/>
              </w:rPr>
            </w:pPr>
            <w:r>
              <w:rPr>
                <w:sz w:val="20"/>
              </w:rPr>
              <w:t>280</w:t>
            </w:r>
          </w:p>
        </w:tc>
        <w:tc>
          <w:tcPr>
            <w:tcW w:w="450" w:type="dxa"/>
          </w:tcPr>
          <w:p w14:paraId="0A5441DE" w14:textId="3BE48052" w:rsidR="008E6B25" w:rsidRDefault="008E6B25" w:rsidP="00A33121">
            <w:pPr>
              <w:rPr>
                <w:sz w:val="20"/>
              </w:rPr>
            </w:pPr>
            <w:r>
              <w:rPr>
                <w:sz w:val="20"/>
              </w:rPr>
              <w:t>5</w:t>
            </w:r>
          </w:p>
        </w:tc>
        <w:tc>
          <w:tcPr>
            <w:tcW w:w="1080" w:type="dxa"/>
          </w:tcPr>
          <w:p w14:paraId="5D6F8816" w14:textId="21B32591" w:rsidR="008E6B25" w:rsidRDefault="008E6B25" w:rsidP="00A33121">
            <w:pPr>
              <w:rPr>
                <w:sz w:val="20"/>
              </w:rPr>
            </w:pPr>
            <w:r w:rsidRPr="008E6B25">
              <w:rPr>
                <w:sz w:val="20"/>
              </w:rPr>
              <w:t>35.3.14.7.1</w:t>
            </w:r>
          </w:p>
        </w:tc>
        <w:tc>
          <w:tcPr>
            <w:tcW w:w="3240" w:type="dxa"/>
          </w:tcPr>
          <w:p w14:paraId="1AC494CD" w14:textId="639CCCEF" w:rsidR="008E6B25" w:rsidRPr="009E07E1" w:rsidRDefault="00461149" w:rsidP="00CC1C7F">
            <w:pPr>
              <w:rPr>
                <w:sz w:val="20"/>
              </w:rPr>
            </w:pPr>
            <w:r w:rsidRPr="00461149">
              <w:rPr>
                <w:sz w:val="20"/>
              </w:rPr>
              <w:t xml:space="preserve">The current requirements of STA during nonzero MSD timer only limit to the case that a STA attempts to obtain a </w:t>
            </w:r>
            <w:proofErr w:type="spellStart"/>
            <w:r w:rsidRPr="00461149">
              <w:rPr>
                <w:sz w:val="20"/>
              </w:rPr>
              <w:t>TxOP</w:t>
            </w:r>
            <w:proofErr w:type="spellEnd"/>
            <w:r w:rsidRPr="00461149">
              <w:rPr>
                <w:sz w:val="20"/>
              </w:rPr>
              <w:t xml:space="preserve">. But what about the case that a STA tries to send </w:t>
            </w:r>
            <w:proofErr w:type="spellStart"/>
            <w:r w:rsidRPr="00461149">
              <w:rPr>
                <w:sz w:val="20"/>
              </w:rPr>
              <w:t>mangement</w:t>
            </w:r>
            <w:proofErr w:type="spellEnd"/>
            <w:r w:rsidRPr="00461149">
              <w:rPr>
                <w:sz w:val="20"/>
              </w:rPr>
              <w:t xml:space="preserve"> frame? Will those three requirements be applied for </w:t>
            </w:r>
            <w:proofErr w:type="spellStart"/>
            <w:r w:rsidRPr="00461149">
              <w:rPr>
                <w:sz w:val="20"/>
              </w:rPr>
              <w:t>mgmt</w:t>
            </w:r>
            <w:proofErr w:type="spellEnd"/>
            <w:r w:rsidRPr="00461149">
              <w:rPr>
                <w:sz w:val="20"/>
              </w:rPr>
              <w:t xml:space="preserve"> frame?</w:t>
            </w:r>
          </w:p>
        </w:tc>
        <w:tc>
          <w:tcPr>
            <w:tcW w:w="2160" w:type="dxa"/>
          </w:tcPr>
          <w:p w14:paraId="5F0C3084" w14:textId="77777777" w:rsidR="00461149" w:rsidRPr="00461149" w:rsidRDefault="00461149" w:rsidP="00461149">
            <w:pPr>
              <w:rPr>
                <w:sz w:val="20"/>
              </w:rPr>
            </w:pPr>
            <w:r w:rsidRPr="00461149">
              <w:rPr>
                <w:sz w:val="20"/>
              </w:rPr>
              <w:t xml:space="preserve">Please </w:t>
            </w:r>
            <w:proofErr w:type="spellStart"/>
            <w:r w:rsidRPr="00461149">
              <w:rPr>
                <w:sz w:val="20"/>
              </w:rPr>
              <w:t>clarfiy</w:t>
            </w:r>
            <w:proofErr w:type="spellEnd"/>
            <w:r w:rsidRPr="00461149">
              <w:rPr>
                <w:sz w:val="20"/>
              </w:rPr>
              <w:t xml:space="preserve"> </w:t>
            </w:r>
            <w:proofErr w:type="gramStart"/>
            <w:r w:rsidRPr="00461149">
              <w:rPr>
                <w:sz w:val="20"/>
              </w:rPr>
              <w:t>it, and</w:t>
            </w:r>
            <w:proofErr w:type="gramEnd"/>
            <w:r w:rsidRPr="00461149">
              <w:rPr>
                <w:sz w:val="20"/>
              </w:rPr>
              <w:t xml:space="preserve"> recommends the transmission of </w:t>
            </w:r>
            <w:proofErr w:type="spellStart"/>
            <w:r w:rsidRPr="00461149">
              <w:rPr>
                <w:sz w:val="20"/>
              </w:rPr>
              <w:t>mgmt</w:t>
            </w:r>
            <w:proofErr w:type="spellEnd"/>
            <w:r w:rsidRPr="00461149">
              <w:rPr>
                <w:sz w:val="20"/>
              </w:rPr>
              <w:t xml:space="preserve"> frame also uses the adjusted ED threshold.</w:t>
            </w:r>
          </w:p>
          <w:p w14:paraId="71AE3096" w14:textId="77777777" w:rsidR="00461149" w:rsidRPr="00461149" w:rsidRDefault="00461149" w:rsidP="00461149">
            <w:pPr>
              <w:rPr>
                <w:sz w:val="20"/>
              </w:rPr>
            </w:pPr>
            <w:r w:rsidRPr="00461149">
              <w:rPr>
                <w:sz w:val="20"/>
              </w:rPr>
              <w:t xml:space="preserve">The </w:t>
            </w:r>
            <w:proofErr w:type="spellStart"/>
            <w:r w:rsidRPr="00461149">
              <w:rPr>
                <w:sz w:val="20"/>
              </w:rPr>
              <w:t>recommanded</w:t>
            </w:r>
            <w:proofErr w:type="spellEnd"/>
            <w:r w:rsidRPr="00461149">
              <w:rPr>
                <w:sz w:val="20"/>
              </w:rPr>
              <w:t xml:space="preserve"> change is to make the rule of using adjusted ED threshold as a common rule during the nonzero MSD timer. For </w:t>
            </w:r>
            <w:proofErr w:type="gramStart"/>
            <w:r w:rsidRPr="00461149">
              <w:rPr>
                <w:sz w:val="20"/>
              </w:rPr>
              <w:t>example,  "</w:t>
            </w:r>
            <w:proofErr w:type="gramEnd"/>
            <w:r w:rsidRPr="00461149">
              <w:rPr>
                <w:sz w:val="20"/>
              </w:rPr>
              <w:t xml:space="preserve">A non-AP STA affiliated with non-AP MLD that has a nonzero </w:t>
            </w:r>
            <w:proofErr w:type="spellStart"/>
            <w:r w:rsidRPr="00461149">
              <w:rPr>
                <w:sz w:val="20"/>
              </w:rPr>
              <w:t>MediumSyncDelay</w:t>
            </w:r>
            <w:proofErr w:type="spellEnd"/>
            <w:r w:rsidRPr="00461149">
              <w:rPr>
                <w:sz w:val="20"/>
              </w:rPr>
              <w:t xml:space="preserve"> timer shall use CCA_ED threshold that is equal to dot11MSDOFDMEDthresholdthat, and if the STA  supports to obtain a TXOP during a nonzero MSD timer:</w:t>
            </w:r>
          </w:p>
          <w:p w14:paraId="428AD544" w14:textId="77777777" w:rsidR="00461149" w:rsidRPr="00461149" w:rsidRDefault="00461149" w:rsidP="00461149">
            <w:pPr>
              <w:rPr>
                <w:sz w:val="20"/>
              </w:rPr>
            </w:pPr>
            <w:r w:rsidRPr="00461149">
              <w:rPr>
                <w:sz w:val="20"/>
              </w:rPr>
              <w:t>-- Shall transmit an RTS frame as the first frame of any attempt to obtain a TXOP.</w:t>
            </w:r>
          </w:p>
          <w:p w14:paraId="028D4A07" w14:textId="63246565" w:rsidR="008E6B25" w:rsidRPr="009E07E1" w:rsidRDefault="00461149" w:rsidP="00461149">
            <w:pPr>
              <w:rPr>
                <w:sz w:val="20"/>
              </w:rPr>
            </w:pPr>
            <w:r w:rsidRPr="00461149">
              <w:rPr>
                <w:sz w:val="20"/>
              </w:rPr>
              <w:t>-- Shall not attempt to initiate more than MSD_TXOP_MAX TXOPs."</w:t>
            </w:r>
          </w:p>
        </w:tc>
        <w:tc>
          <w:tcPr>
            <w:tcW w:w="2160" w:type="dxa"/>
          </w:tcPr>
          <w:p w14:paraId="6BF3DBFB" w14:textId="77777777" w:rsidR="00B96343" w:rsidRDefault="00B96343" w:rsidP="00B96343">
            <w:pPr>
              <w:rPr>
                <w:b/>
                <w:bCs/>
                <w:sz w:val="20"/>
              </w:rPr>
            </w:pPr>
            <w:r>
              <w:rPr>
                <w:b/>
                <w:bCs/>
                <w:sz w:val="20"/>
              </w:rPr>
              <w:t>Revised</w:t>
            </w:r>
          </w:p>
          <w:p w14:paraId="054B0A5F" w14:textId="77777777" w:rsidR="00B96343" w:rsidRDefault="00B96343" w:rsidP="00B96343">
            <w:pPr>
              <w:rPr>
                <w:b/>
                <w:bCs/>
                <w:sz w:val="20"/>
              </w:rPr>
            </w:pPr>
          </w:p>
          <w:p w14:paraId="2AD99E6D" w14:textId="77777777" w:rsidR="00B96343" w:rsidRDefault="00B96343" w:rsidP="00B96343">
            <w:pPr>
              <w:rPr>
                <w:sz w:val="20"/>
              </w:rPr>
            </w:pPr>
            <w:r>
              <w:rPr>
                <w:sz w:val="20"/>
              </w:rPr>
              <w:t xml:space="preserve">Made corresponding text change. </w:t>
            </w:r>
            <w:r w:rsidRPr="00EA4E95">
              <w:rPr>
                <w:sz w:val="20"/>
              </w:rPr>
              <w:t xml:space="preserve">  </w:t>
            </w:r>
          </w:p>
          <w:p w14:paraId="799F931C" w14:textId="77777777" w:rsidR="00B96343" w:rsidRDefault="00B96343" w:rsidP="00B96343">
            <w:pPr>
              <w:rPr>
                <w:sz w:val="20"/>
              </w:rPr>
            </w:pPr>
          </w:p>
          <w:p w14:paraId="79DB9F5E" w14:textId="77777777" w:rsidR="00B96343" w:rsidRDefault="00B96343" w:rsidP="00B96343">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015DA1F3" w14:textId="77777777" w:rsidR="008E6B25" w:rsidRDefault="008E6B25" w:rsidP="00DE196E">
            <w:pPr>
              <w:rPr>
                <w:b/>
                <w:bCs/>
                <w:sz w:val="20"/>
              </w:rPr>
            </w:pPr>
          </w:p>
        </w:tc>
      </w:tr>
      <w:tr w:rsidR="00EB6CC3" w:rsidRPr="00A33121" w14:paraId="2AB723AE" w14:textId="77777777" w:rsidTr="00976D40">
        <w:trPr>
          <w:trHeight w:val="2046"/>
        </w:trPr>
        <w:tc>
          <w:tcPr>
            <w:tcW w:w="1080" w:type="dxa"/>
          </w:tcPr>
          <w:p w14:paraId="33323BD4" w14:textId="45CF7A28" w:rsidR="00EB6CC3" w:rsidRDefault="009F2049" w:rsidP="00A33121">
            <w:pPr>
              <w:rPr>
                <w:sz w:val="20"/>
              </w:rPr>
            </w:pPr>
            <w:r>
              <w:rPr>
                <w:sz w:val="20"/>
              </w:rPr>
              <w:t>4</w:t>
            </w:r>
            <w:r>
              <w:rPr>
                <w:sz w:val="20"/>
              </w:rPr>
              <w:t>416</w:t>
            </w:r>
          </w:p>
        </w:tc>
        <w:tc>
          <w:tcPr>
            <w:tcW w:w="720" w:type="dxa"/>
          </w:tcPr>
          <w:p w14:paraId="292DF714" w14:textId="63910D0B" w:rsidR="00EB6CC3" w:rsidRDefault="00C8258C" w:rsidP="00A33121">
            <w:pPr>
              <w:rPr>
                <w:sz w:val="20"/>
              </w:rPr>
            </w:pPr>
            <w:r>
              <w:rPr>
                <w:sz w:val="20"/>
              </w:rPr>
              <w:t>280</w:t>
            </w:r>
          </w:p>
        </w:tc>
        <w:tc>
          <w:tcPr>
            <w:tcW w:w="450" w:type="dxa"/>
          </w:tcPr>
          <w:p w14:paraId="636C838B" w14:textId="57981754" w:rsidR="00EB6CC3" w:rsidRDefault="00060142" w:rsidP="00A33121">
            <w:pPr>
              <w:rPr>
                <w:sz w:val="20"/>
              </w:rPr>
            </w:pPr>
            <w:r>
              <w:rPr>
                <w:sz w:val="20"/>
              </w:rPr>
              <w:t>9</w:t>
            </w:r>
          </w:p>
        </w:tc>
        <w:tc>
          <w:tcPr>
            <w:tcW w:w="1080" w:type="dxa"/>
          </w:tcPr>
          <w:p w14:paraId="54FF5E0F" w14:textId="538DCE53" w:rsidR="00EB6CC3" w:rsidRPr="008E6B25" w:rsidRDefault="00C8258C" w:rsidP="00A33121">
            <w:pPr>
              <w:rPr>
                <w:sz w:val="20"/>
              </w:rPr>
            </w:pPr>
            <w:r w:rsidRPr="00C8258C">
              <w:rPr>
                <w:sz w:val="20"/>
              </w:rPr>
              <w:t>35.3.14.7.1</w:t>
            </w:r>
          </w:p>
        </w:tc>
        <w:tc>
          <w:tcPr>
            <w:tcW w:w="3240" w:type="dxa"/>
          </w:tcPr>
          <w:p w14:paraId="63C85B3C" w14:textId="5AF4FA0E" w:rsidR="00EB6CC3" w:rsidRPr="00461149" w:rsidRDefault="00060142" w:rsidP="00CC1C7F">
            <w:pPr>
              <w:rPr>
                <w:sz w:val="20"/>
              </w:rPr>
            </w:pPr>
            <w:r w:rsidRPr="00060142">
              <w:rPr>
                <w:sz w:val="20"/>
              </w:rPr>
              <w:t>The RTS shall be transmitted when the non-AP STA has won the TXOP rather than during the attempt to obtain a TXOP (</w:t>
            </w:r>
            <w:proofErr w:type="gramStart"/>
            <w:r w:rsidRPr="00060142">
              <w:rPr>
                <w:sz w:val="20"/>
              </w:rPr>
              <w:t>i.e.</w:t>
            </w:r>
            <w:proofErr w:type="gramEnd"/>
            <w:r w:rsidRPr="00060142">
              <w:rPr>
                <w:sz w:val="20"/>
              </w:rPr>
              <w:t xml:space="preserve"> backoff procedure)</w:t>
            </w:r>
          </w:p>
        </w:tc>
        <w:tc>
          <w:tcPr>
            <w:tcW w:w="2160" w:type="dxa"/>
          </w:tcPr>
          <w:p w14:paraId="1860FB52" w14:textId="5BECE939" w:rsidR="00EB6CC3" w:rsidRPr="00461149" w:rsidRDefault="00060142" w:rsidP="00461149">
            <w:pPr>
              <w:rPr>
                <w:sz w:val="20"/>
              </w:rPr>
            </w:pPr>
            <w:r w:rsidRPr="00060142">
              <w:rPr>
                <w:sz w:val="20"/>
              </w:rPr>
              <w:t>Please correct the sentence as follows: " Shall initiate for transmission an RTS frame as the first frame once it has obtained the TXOP"</w:t>
            </w:r>
          </w:p>
        </w:tc>
        <w:tc>
          <w:tcPr>
            <w:tcW w:w="2160" w:type="dxa"/>
          </w:tcPr>
          <w:p w14:paraId="5EACE119" w14:textId="77777777" w:rsidR="000E7586" w:rsidRDefault="000E7586" w:rsidP="000E7586">
            <w:pPr>
              <w:rPr>
                <w:b/>
                <w:bCs/>
                <w:sz w:val="20"/>
              </w:rPr>
            </w:pPr>
            <w:r>
              <w:rPr>
                <w:b/>
                <w:bCs/>
                <w:sz w:val="20"/>
              </w:rPr>
              <w:t>Revised</w:t>
            </w:r>
          </w:p>
          <w:p w14:paraId="294456F9" w14:textId="77777777" w:rsidR="000E7586" w:rsidRDefault="000E7586" w:rsidP="000E7586">
            <w:pPr>
              <w:rPr>
                <w:b/>
                <w:bCs/>
                <w:sz w:val="20"/>
              </w:rPr>
            </w:pPr>
          </w:p>
          <w:p w14:paraId="3DC94E99" w14:textId="77777777" w:rsidR="000E7586" w:rsidRDefault="000E7586" w:rsidP="000E7586">
            <w:pPr>
              <w:rPr>
                <w:sz w:val="20"/>
              </w:rPr>
            </w:pPr>
            <w:r>
              <w:rPr>
                <w:sz w:val="20"/>
              </w:rPr>
              <w:t xml:space="preserve">Made corresponding text change. </w:t>
            </w:r>
            <w:r w:rsidRPr="00EA4E95">
              <w:rPr>
                <w:sz w:val="20"/>
              </w:rPr>
              <w:t xml:space="preserve">  </w:t>
            </w:r>
          </w:p>
          <w:p w14:paraId="6ED909A3" w14:textId="77777777" w:rsidR="000E7586" w:rsidRDefault="000E7586" w:rsidP="000E7586">
            <w:pPr>
              <w:rPr>
                <w:sz w:val="20"/>
              </w:rPr>
            </w:pPr>
          </w:p>
          <w:p w14:paraId="1753AC0D" w14:textId="77777777" w:rsidR="000E7586" w:rsidRDefault="000E7586" w:rsidP="000E7586">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5B962931" w14:textId="77777777" w:rsidR="00EB6CC3" w:rsidRDefault="00EB6CC3" w:rsidP="00B96343">
            <w:pPr>
              <w:rPr>
                <w:b/>
                <w:bCs/>
                <w:sz w:val="20"/>
              </w:rPr>
            </w:pPr>
          </w:p>
        </w:tc>
      </w:tr>
      <w:tr w:rsidR="00A50E86" w:rsidRPr="00A33121" w14:paraId="18ECA6CF" w14:textId="77777777" w:rsidTr="00976D40">
        <w:trPr>
          <w:trHeight w:val="2046"/>
        </w:trPr>
        <w:tc>
          <w:tcPr>
            <w:tcW w:w="1080" w:type="dxa"/>
          </w:tcPr>
          <w:p w14:paraId="1C622CF0" w14:textId="008742F8" w:rsidR="00A50E86" w:rsidRDefault="00AA43CC" w:rsidP="00A33121">
            <w:pPr>
              <w:rPr>
                <w:sz w:val="20"/>
              </w:rPr>
            </w:pPr>
            <w:r>
              <w:rPr>
                <w:sz w:val="20"/>
              </w:rPr>
              <w:t>4236</w:t>
            </w:r>
          </w:p>
        </w:tc>
        <w:tc>
          <w:tcPr>
            <w:tcW w:w="720" w:type="dxa"/>
          </w:tcPr>
          <w:p w14:paraId="7D62B678" w14:textId="3719E0B8" w:rsidR="00A50E86" w:rsidRDefault="003E53FB" w:rsidP="00A33121">
            <w:pPr>
              <w:rPr>
                <w:sz w:val="20"/>
              </w:rPr>
            </w:pPr>
            <w:r>
              <w:rPr>
                <w:sz w:val="20"/>
              </w:rPr>
              <w:t>280</w:t>
            </w:r>
          </w:p>
        </w:tc>
        <w:tc>
          <w:tcPr>
            <w:tcW w:w="450" w:type="dxa"/>
          </w:tcPr>
          <w:p w14:paraId="4EFF1E24" w14:textId="76CEB24E" w:rsidR="00A50E86" w:rsidRDefault="003E53FB" w:rsidP="00A33121">
            <w:pPr>
              <w:rPr>
                <w:sz w:val="20"/>
              </w:rPr>
            </w:pPr>
            <w:r>
              <w:rPr>
                <w:sz w:val="20"/>
              </w:rPr>
              <w:t>9</w:t>
            </w:r>
          </w:p>
        </w:tc>
        <w:tc>
          <w:tcPr>
            <w:tcW w:w="1080" w:type="dxa"/>
          </w:tcPr>
          <w:p w14:paraId="2C34315B" w14:textId="78588D17" w:rsidR="00A50E86" w:rsidRPr="00C8258C" w:rsidRDefault="00AA43CC" w:rsidP="00A33121">
            <w:pPr>
              <w:rPr>
                <w:sz w:val="20"/>
              </w:rPr>
            </w:pPr>
            <w:r w:rsidRPr="00AA43CC">
              <w:rPr>
                <w:sz w:val="20"/>
              </w:rPr>
              <w:t>35.3.14.7.1</w:t>
            </w:r>
          </w:p>
        </w:tc>
        <w:tc>
          <w:tcPr>
            <w:tcW w:w="3240" w:type="dxa"/>
          </w:tcPr>
          <w:p w14:paraId="69564793" w14:textId="678A873E" w:rsidR="00A50E86" w:rsidRPr="00060142" w:rsidRDefault="00AA43CC" w:rsidP="00CC1C7F">
            <w:pPr>
              <w:rPr>
                <w:sz w:val="20"/>
              </w:rPr>
            </w:pPr>
            <w:r w:rsidRPr="00AA43CC">
              <w:rPr>
                <w:sz w:val="20"/>
              </w:rPr>
              <w:t xml:space="preserve">this can't be forever. Add until the </w:t>
            </w:r>
            <w:proofErr w:type="spellStart"/>
            <w:r w:rsidRPr="00AA43CC">
              <w:rPr>
                <w:sz w:val="20"/>
              </w:rPr>
              <w:t>MediumSyncDelay</w:t>
            </w:r>
            <w:proofErr w:type="spellEnd"/>
            <w:r w:rsidRPr="00AA43CC">
              <w:rPr>
                <w:sz w:val="20"/>
              </w:rPr>
              <w:t xml:space="preserve"> reaches 0". Same for third bullet.</w:t>
            </w:r>
          </w:p>
        </w:tc>
        <w:tc>
          <w:tcPr>
            <w:tcW w:w="2160" w:type="dxa"/>
          </w:tcPr>
          <w:p w14:paraId="2E04B23D" w14:textId="709F649D" w:rsidR="00A50E86" w:rsidRPr="00060142" w:rsidRDefault="00AA43CC" w:rsidP="00461149">
            <w:pPr>
              <w:rPr>
                <w:sz w:val="20"/>
              </w:rPr>
            </w:pPr>
            <w:r w:rsidRPr="00AA43CC">
              <w:rPr>
                <w:sz w:val="20"/>
              </w:rPr>
              <w:t>As in comment.</w:t>
            </w:r>
          </w:p>
        </w:tc>
        <w:tc>
          <w:tcPr>
            <w:tcW w:w="2160" w:type="dxa"/>
          </w:tcPr>
          <w:p w14:paraId="036300A8" w14:textId="77777777" w:rsidR="00A50E86" w:rsidRDefault="003E53FB" w:rsidP="000E7586">
            <w:pPr>
              <w:rPr>
                <w:b/>
                <w:bCs/>
                <w:sz w:val="20"/>
              </w:rPr>
            </w:pPr>
            <w:r>
              <w:rPr>
                <w:b/>
                <w:bCs/>
                <w:sz w:val="20"/>
              </w:rPr>
              <w:t>Reject.</w:t>
            </w:r>
          </w:p>
          <w:p w14:paraId="562B74EA" w14:textId="7CA0E400" w:rsidR="003E53FB" w:rsidRPr="003A05C6" w:rsidRDefault="003E53FB" w:rsidP="000E7586">
            <w:pPr>
              <w:rPr>
                <w:sz w:val="20"/>
              </w:rPr>
            </w:pPr>
            <w:r w:rsidRPr="003A05C6">
              <w:rPr>
                <w:sz w:val="20"/>
              </w:rPr>
              <w:t>The main sentence already clarifies that this condition lasts while the timer is non-zero. The timer resets to zero whenever it receives a fra</w:t>
            </w:r>
            <w:r w:rsidR="003A05C6" w:rsidRPr="003A05C6">
              <w:rPr>
                <w:sz w:val="20"/>
              </w:rPr>
              <w:t xml:space="preserve">me that’s not RTS. </w:t>
            </w:r>
          </w:p>
          <w:p w14:paraId="05368DDA" w14:textId="081CDBDD" w:rsidR="003E53FB" w:rsidRDefault="003E53FB" w:rsidP="000E7586">
            <w:pPr>
              <w:rPr>
                <w:b/>
                <w:bCs/>
                <w:sz w:val="20"/>
              </w:rPr>
            </w:pPr>
          </w:p>
        </w:tc>
      </w:tr>
      <w:tr w:rsidR="00CD2F07" w:rsidRPr="00A33121" w14:paraId="0CD8C23D" w14:textId="77777777" w:rsidTr="00976D40">
        <w:trPr>
          <w:trHeight w:val="2046"/>
        </w:trPr>
        <w:tc>
          <w:tcPr>
            <w:tcW w:w="1080" w:type="dxa"/>
          </w:tcPr>
          <w:p w14:paraId="3A5465BA" w14:textId="6AAF0682" w:rsidR="00CD2F07" w:rsidRDefault="00CD2F07" w:rsidP="00A33121">
            <w:pPr>
              <w:rPr>
                <w:sz w:val="20"/>
              </w:rPr>
            </w:pPr>
            <w:r>
              <w:rPr>
                <w:sz w:val="20"/>
              </w:rPr>
              <w:t>4727</w:t>
            </w:r>
          </w:p>
        </w:tc>
        <w:tc>
          <w:tcPr>
            <w:tcW w:w="720" w:type="dxa"/>
          </w:tcPr>
          <w:p w14:paraId="52CF5D99" w14:textId="6030B80C" w:rsidR="00CD2F07" w:rsidRDefault="00633A5A" w:rsidP="00A33121">
            <w:pPr>
              <w:rPr>
                <w:sz w:val="20"/>
              </w:rPr>
            </w:pPr>
            <w:r>
              <w:rPr>
                <w:sz w:val="20"/>
              </w:rPr>
              <w:t>280</w:t>
            </w:r>
          </w:p>
        </w:tc>
        <w:tc>
          <w:tcPr>
            <w:tcW w:w="450" w:type="dxa"/>
          </w:tcPr>
          <w:p w14:paraId="784685EE" w14:textId="48119C05" w:rsidR="00CD2F07" w:rsidRDefault="00633A5A" w:rsidP="00A33121">
            <w:pPr>
              <w:rPr>
                <w:sz w:val="20"/>
              </w:rPr>
            </w:pPr>
            <w:r>
              <w:rPr>
                <w:sz w:val="20"/>
              </w:rPr>
              <w:t>6</w:t>
            </w:r>
          </w:p>
        </w:tc>
        <w:tc>
          <w:tcPr>
            <w:tcW w:w="1080" w:type="dxa"/>
          </w:tcPr>
          <w:p w14:paraId="448CE303" w14:textId="041B3589" w:rsidR="00CD2F07" w:rsidRPr="00AA43CC" w:rsidRDefault="00633A5A" w:rsidP="00A33121">
            <w:pPr>
              <w:rPr>
                <w:sz w:val="20"/>
              </w:rPr>
            </w:pPr>
            <w:r w:rsidRPr="00633A5A">
              <w:rPr>
                <w:sz w:val="20"/>
              </w:rPr>
              <w:t>35.3.14.7</w:t>
            </w:r>
          </w:p>
        </w:tc>
        <w:tc>
          <w:tcPr>
            <w:tcW w:w="3240" w:type="dxa"/>
          </w:tcPr>
          <w:p w14:paraId="6EFB4D57" w14:textId="77777777" w:rsidR="00CD2F07" w:rsidRPr="00CD2F07" w:rsidRDefault="00CD2F07" w:rsidP="00CD2F07">
            <w:pPr>
              <w:rPr>
                <w:sz w:val="20"/>
              </w:rPr>
            </w:pPr>
            <w:r w:rsidRPr="00CD2F07">
              <w:rPr>
                <w:sz w:val="20"/>
              </w:rPr>
              <w:t>Please rephrase the sentence by replacing the word "supports" with "contends:"</w:t>
            </w:r>
          </w:p>
          <w:p w14:paraId="39D2F4A6" w14:textId="77777777" w:rsidR="00CD2F07" w:rsidRPr="00CD2F07" w:rsidRDefault="00CD2F07" w:rsidP="00CD2F07">
            <w:pPr>
              <w:rPr>
                <w:sz w:val="20"/>
              </w:rPr>
            </w:pPr>
            <w:r w:rsidRPr="00CD2F07">
              <w:rPr>
                <w:sz w:val="20"/>
              </w:rPr>
              <w:t xml:space="preserve">"A non-AP STA affiliated with non-AP MLD that has a nonzero </w:t>
            </w:r>
            <w:proofErr w:type="spellStart"/>
            <w:r w:rsidRPr="00CD2F07">
              <w:rPr>
                <w:sz w:val="20"/>
              </w:rPr>
              <w:t>MediumSyncDelay</w:t>
            </w:r>
            <w:proofErr w:type="spellEnd"/>
            <w:r w:rsidRPr="00CD2F07">
              <w:rPr>
                <w:sz w:val="20"/>
              </w:rPr>
              <w:t xml:space="preserve"> timer that supports to obtain a TXOP:" with</w:t>
            </w:r>
          </w:p>
          <w:p w14:paraId="6BEDC520" w14:textId="6D004976" w:rsidR="00CD2F07" w:rsidRPr="00AA43CC" w:rsidRDefault="00CD2F07" w:rsidP="00CD2F07">
            <w:pPr>
              <w:rPr>
                <w:sz w:val="20"/>
              </w:rPr>
            </w:pPr>
            <w:r w:rsidRPr="00CD2F07">
              <w:rPr>
                <w:sz w:val="20"/>
              </w:rPr>
              <w:t xml:space="preserve">"A non-AP STA affiliated with non-AP MLD that has a nonzero </w:t>
            </w:r>
            <w:proofErr w:type="spellStart"/>
            <w:r w:rsidRPr="00CD2F07">
              <w:rPr>
                <w:sz w:val="20"/>
              </w:rPr>
              <w:t>MediumSyncDelay</w:t>
            </w:r>
            <w:proofErr w:type="spellEnd"/>
            <w:r w:rsidRPr="00CD2F07">
              <w:rPr>
                <w:sz w:val="20"/>
              </w:rPr>
              <w:t xml:space="preserve"> timer that contends to obtain a TXOP:"</w:t>
            </w:r>
          </w:p>
        </w:tc>
        <w:tc>
          <w:tcPr>
            <w:tcW w:w="2160" w:type="dxa"/>
          </w:tcPr>
          <w:p w14:paraId="1BB05111" w14:textId="5D75CDF7" w:rsidR="00CD2F07" w:rsidRPr="00AA43CC" w:rsidRDefault="00CD2F07" w:rsidP="00461149">
            <w:pPr>
              <w:rPr>
                <w:sz w:val="20"/>
              </w:rPr>
            </w:pPr>
            <w:r w:rsidRPr="00CD2F07">
              <w:rPr>
                <w:sz w:val="20"/>
              </w:rPr>
              <w:t>As in comment</w:t>
            </w:r>
          </w:p>
        </w:tc>
        <w:tc>
          <w:tcPr>
            <w:tcW w:w="2160" w:type="dxa"/>
          </w:tcPr>
          <w:p w14:paraId="15120628" w14:textId="77777777" w:rsidR="00633A5A" w:rsidRDefault="00633A5A" w:rsidP="00633A5A">
            <w:pPr>
              <w:rPr>
                <w:b/>
                <w:bCs/>
                <w:sz w:val="20"/>
              </w:rPr>
            </w:pPr>
            <w:r>
              <w:rPr>
                <w:b/>
                <w:bCs/>
                <w:sz w:val="20"/>
              </w:rPr>
              <w:t>Revised</w:t>
            </w:r>
          </w:p>
          <w:p w14:paraId="6F82D6DD" w14:textId="77777777" w:rsidR="00633A5A" w:rsidRDefault="00633A5A" w:rsidP="00633A5A">
            <w:pPr>
              <w:rPr>
                <w:b/>
                <w:bCs/>
                <w:sz w:val="20"/>
              </w:rPr>
            </w:pPr>
          </w:p>
          <w:p w14:paraId="0979CE2E" w14:textId="5722D906" w:rsidR="00633A5A" w:rsidRDefault="00633A5A" w:rsidP="00633A5A">
            <w:pPr>
              <w:rPr>
                <w:sz w:val="20"/>
              </w:rPr>
            </w:pPr>
            <w:r>
              <w:rPr>
                <w:sz w:val="20"/>
              </w:rPr>
              <w:t xml:space="preserve">Agree in principle. Revised the word to “intends”. </w:t>
            </w:r>
          </w:p>
          <w:p w14:paraId="20E771C9" w14:textId="77777777" w:rsidR="00633A5A" w:rsidRDefault="00633A5A" w:rsidP="00633A5A">
            <w:pPr>
              <w:rPr>
                <w:sz w:val="20"/>
              </w:rPr>
            </w:pPr>
          </w:p>
          <w:p w14:paraId="6A04F2E6" w14:textId="77777777" w:rsidR="00633A5A" w:rsidRDefault="00633A5A" w:rsidP="00633A5A">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5622B724" w14:textId="77777777" w:rsidR="00CD2F07" w:rsidRDefault="00CD2F07" w:rsidP="000E7586">
            <w:pPr>
              <w:rPr>
                <w:b/>
                <w:bCs/>
                <w:sz w:val="20"/>
              </w:rPr>
            </w:pPr>
          </w:p>
        </w:tc>
      </w:tr>
      <w:tr w:rsidR="00B60985" w:rsidRPr="00A33121" w14:paraId="532EFC3F" w14:textId="77777777" w:rsidTr="00976D40">
        <w:trPr>
          <w:trHeight w:val="2046"/>
        </w:trPr>
        <w:tc>
          <w:tcPr>
            <w:tcW w:w="1080" w:type="dxa"/>
          </w:tcPr>
          <w:p w14:paraId="220EE029" w14:textId="3B94C975" w:rsidR="00B60985" w:rsidRDefault="00B60985" w:rsidP="00A33121">
            <w:pPr>
              <w:rPr>
                <w:sz w:val="20"/>
              </w:rPr>
            </w:pPr>
            <w:r>
              <w:rPr>
                <w:sz w:val="20"/>
              </w:rPr>
              <w:t>4417</w:t>
            </w:r>
          </w:p>
        </w:tc>
        <w:tc>
          <w:tcPr>
            <w:tcW w:w="720" w:type="dxa"/>
          </w:tcPr>
          <w:p w14:paraId="2FBA58BE" w14:textId="160B0E49" w:rsidR="00B60985" w:rsidRDefault="00B60985" w:rsidP="00A33121">
            <w:pPr>
              <w:rPr>
                <w:sz w:val="20"/>
              </w:rPr>
            </w:pPr>
            <w:r>
              <w:rPr>
                <w:sz w:val="20"/>
              </w:rPr>
              <w:t>280</w:t>
            </w:r>
          </w:p>
        </w:tc>
        <w:tc>
          <w:tcPr>
            <w:tcW w:w="450" w:type="dxa"/>
          </w:tcPr>
          <w:p w14:paraId="1AEB2E51" w14:textId="412FCED3" w:rsidR="00B60985" w:rsidRDefault="00B60985" w:rsidP="00A33121">
            <w:pPr>
              <w:rPr>
                <w:sz w:val="20"/>
              </w:rPr>
            </w:pPr>
            <w:r>
              <w:rPr>
                <w:sz w:val="20"/>
              </w:rPr>
              <w:t>9</w:t>
            </w:r>
          </w:p>
        </w:tc>
        <w:tc>
          <w:tcPr>
            <w:tcW w:w="1080" w:type="dxa"/>
          </w:tcPr>
          <w:p w14:paraId="4B5CA33B" w14:textId="4A004126" w:rsidR="00B60985" w:rsidRPr="00633A5A" w:rsidRDefault="008941D9" w:rsidP="00A33121">
            <w:pPr>
              <w:rPr>
                <w:sz w:val="20"/>
              </w:rPr>
            </w:pPr>
            <w:r>
              <w:rPr>
                <w:sz w:val="20"/>
              </w:rPr>
              <w:t>35.3.14.7.1</w:t>
            </w:r>
          </w:p>
        </w:tc>
        <w:tc>
          <w:tcPr>
            <w:tcW w:w="3240" w:type="dxa"/>
          </w:tcPr>
          <w:p w14:paraId="3BEEE50D" w14:textId="5EF81695" w:rsidR="00B60985" w:rsidRPr="00CD2F07" w:rsidRDefault="008941D9" w:rsidP="00CD2F07">
            <w:pPr>
              <w:rPr>
                <w:sz w:val="20"/>
              </w:rPr>
            </w:pPr>
            <w:r w:rsidRPr="008941D9">
              <w:rPr>
                <w:sz w:val="20"/>
              </w:rPr>
              <w:t>It is not clear why there is more than a single attempt to obtain the TXOP: If the medium is not idle during the backoff procedure - the backoff procedure is stopped and is re-</w:t>
            </w:r>
            <w:proofErr w:type="spellStart"/>
            <w:r w:rsidRPr="008941D9">
              <w:rPr>
                <w:sz w:val="20"/>
              </w:rPr>
              <w:t>inititated</w:t>
            </w:r>
            <w:proofErr w:type="spellEnd"/>
            <w:r w:rsidRPr="008941D9">
              <w:rPr>
                <w:sz w:val="20"/>
              </w:rPr>
              <w:t xml:space="preserve"> when the medium is back to idle (</w:t>
            </w:r>
            <w:proofErr w:type="spellStart"/>
            <w:r w:rsidRPr="008941D9">
              <w:rPr>
                <w:sz w:val="20"/>
              </w:rPr>
              <w:t>i.e</w:t>
            </w:r>
            <w:proofErr w:type="spellEnd"/>
            <w:r w:rsidRPr="008941D9">
              <w:rPr>
                <w:sz w:val="20"/>
              </w:rPr>
              <w:t xml:space="preserve"> </w:t>
            </w:r>
            <w:proofErr w:type="spellStart"/>
            <w:r w:rsidRPr="008941D9">
              <w:rPr>
                <w:sz w:val="20"/>
              </w:rPr>
              <w:t>therfore</w:t>
            </w:r>
            <w:proofErr w:type="spellEnd"/>
            <w:r w:rsidRPr="008941D9">
              <w:rPr>
                <w:sz w:val="20"/>
              </w:rPr>
              <w:t xml:space="preserve"> - it is the same attempt to obtain a TXOP). If the medium is idle once the backoff procedure has been </w:t>
            </w:r>
            <w:proofErr w:type="spellStart"/>
            <w:r w:rsidRPr="008941D9">
              <w:rPr>
                <w:sz w:val="20"/>
              </w:rPr>
              <w:t>complted</w:t>
            </w:r>
            <w:proofErr w:type="spellEnd"/>
            <w:r w:rsidRPr="008941D9">
              <w:rPr>
                <w:sz w:val="20"/>
              </w:rPr>
              <w:t xml:space="preserve"> - the TXOP has already been obtained....</w:t>
            </w:r>
          </w:p>
        </w:tc>
        <w:tc>
          <w:tcPr>
            <w:tcW w:w="2160" w:type="dxa"/>
          </w:tcPr>
          <w:p w14:paraId="56D5FCA9" w14:textId="48307AE9" w:rsidR="00B60985" w:rsidRPr="00CD2F07" w:rsidRDefault="008941D9" w:rsidP="00461149">
            <w:pPr>
              <w:rPr>
                <w:sz w:val="20"/>
              </w:rPr>
            </w:pPr>
            <w:r w:rsidRPr="008941D9">
              <w:rPr>
                <w:sz w:val="20"/>
              </w:rPr>
              <w:t xml:space="preserve">Please clarify the sentence or remove it (and in that case, Medium Synchronization Maximum Number </w:t>
            </w:r>
            <w:proofErr w:type="gramStart"/>
            <w:r w:rsidRPr="008941D9">
              <w:rPr>
                <w:sz w:val="20"/>
              </w:rPr>
              <w:t>Of</w:t>
            </w:r>
            <w:proofErr w:type="gramEnd"/>
            <w:r w:rsidRPr="008941D9">
              <w:rPr>
                <w:sz w:val="20"/>
              </w:rPr>
              <w:t xml:space="preserve"> TXOPs subfield is redundant).</w:t>
            </w:r>
          </w:p>
        </w:tc>
        <w:tc>
          <w:tcPr>
            <w:tcW w:w="2160" w:type="dxa"/>
          </w:tcPr>
          <w:p w14:paraId="1606FD3D" w14:textId="77777777" w:rsidR="00CD7559" w:rsidRDefault="00CD7559" w:rsidP="00CD7559">
            <w:pPr>
              <w:rPr>
                <w:b/>
                <w:bCs/>
                <w:sz w:val="20"/>
              </w:rPr>
            </w:pPr>
            <w:r>
              <w:rPr>
                <w:b/>
                <w:bCs/>
                <w:sz w:val="20"/>
              </w:rPr>
              <w:t>Revised</w:t>
            </w:r>
          </w:p>
          <w:p w14:paraId="252DDD09" w14:textId="77777777" w:rsidR="00CD7559" w:rsidRDefault="00CD7559" w:rsidP="00CD7559">
            <w:pPr>
              <w:rPr>
                <w:b/>
                <w:bCs/>
                <w:sz w:val="20"/>
              </w:rPr>
            </w:pPr>
          </w:p>
          <w:p w14:paraId="6B856DDF" w14:textId="65527BF2" w:rsidR="00CD7559" w:rsidRDefault="004D4E0E" w:rsidP="00CD7559">
            <w:pPr>
              <w:rPr>
                <w:sz w:val="20"/>
              </w:rPr>
            </w:pPr>
            <w:r>
              <w:rPr>
                <w:sz w:val="20"/>
              </w:rPr>
              <w:t>Mo</w:t>
            </w:r>
            <w:r w:rsidR="00BA4A84">
              <w:rPr>
                <w:sz w:val="20"/>
              </w:rPr>
              <w:t>dified</w:t>
            </w:r>
            <w:r w:rsidR="00CD7559">
              <w:rPr>
                <w:sz w:val="20"/>
              </w:rPr>
              <w:t xml:space="preserve"> t</w:t>
            </w:r>
            <w:r>
              <w:rPr>
                <w:sz w:val="20"/>
              </w:rPr>
              <w:t>he text to c</w:t>
            </w:r>
            <w:r w:rsidR="00BA4A84">
              <w:rPr>
                <w:sz w:val="20"/>
              </w:rPr>
              <w:t>larify the meaning of</w:t>
            </w:r>
            <w:r>
              <w:rPr>
                <w:sz w:val="20"/>
              </w:rPr>
              <w:t xml:space="preserve"> “attempts to initiate”. </w:t>
            </w:r>
          </w:p>
          <w:p w14:paraId="78D4E86A" w14:textId="77777777" w:rsidR="00CD7559" w:rsidRDefault="00CD7559" w:rsidP="00CD7559">
            <w:pPr>
              <w:rPr>
                <w:sz w:val="20"/>
              </w:rPr>
            </w:pPr>
          </w:p>
          <w:p w14:paraId="1AE513A3" w14:textId="77777777" w:rsidR="00CD7559" w:rsidRDefault="00CD7559" w:rsidP="00CD7559">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6A4AD089" w14:textId="77777777" w:rsidR="00B60985" w:rsidRDefault="00B60985" w:rsidP="00633A5A">
            <w:pPr>
              <w:rPr>
                <w:b/>
                <w:bCs/>
                <w:sz w:val="20"/>
              </w:rPr>
            </w:pPr>
          </w:p>
        </w:tc>
      </w:tr>
      <w:tr w:rsidR="00711E6E" w:rsidRPr="00A33121" w14:paraId="5BFCC63F" w14:textId="77777777" w:rsidTr="00976D40">
        <w:trPr>
          <w:trHeight w:val="2046"/>
        </w:trPr>
        <w:tc>
          <w:tcPr>
            <w:tcW w:w="1080" w:type="dxa"/>
          </w:tcPr>
          <w:p w14:paraId="66B6B54D" w14:textId="1F3D8F14" w:rsidR="00711E6E" w:rsidRDefault="005A371E" w:rsidP="00A33121">
            <w:pPr>
              <w:rPr>
                <w:sz w:val="20"/>
              </w:rPr>
            </w:pPr>
            <w:r>
              <w:rPr>
                <w:sz w:val="20"/>
              </w:rPr>
              <w:t>7574</w:t>
            </w:r>
          </w:p>
        </w:tc>
        <w:tc>
          <w:tcPr>
            <w:tcW w:w="720" w:type="dxa"/>
          </w:tcPr>
          <w:p w14:paraId="0A563719" w14:textId="39B9FD93" w:rsidR="00711E6E" w:rsidRDefault="00F174F4" w:rsidP="00A33121">
            <w:pPr>
              <w:rPr>
                <w:sz w:val="20"/>
              </w:rPr>
            </w:pPr>
            <w:r w:rsidRPr="00F174F4">
              <w:rPr>
                <w:sz w:val="20"/>
              </w:rPr>
              <w:t>280</w:t>
            </w:r>
          </w:p>
        </w:tc>
        <w:tc>
          <w:tcPr>
            <w:tcW w:w="450" w:type="dxa"/>
          </w:tcPr>
          <w:p w14:paraId="288C71AE" w14:textId="0B6B4D84" w:rsidR="00711E6E" w:rsidRDefault="00F174F4" w:rsidP="00A33121">
            <w:pPr>
              <w:rPr>
                <w:sz w:val="20"/>
              </w:rPr>
            </w:pPr>
            <w:r>
              <w:rPr>
                <w:sz w:val="20"/>
              </w:rPr>
              <w:t>10</w:t>
            </w:r>
          </w:p>
        </w:tc>
        <w:tc>
          <w:tcPr>
            <w:tcW w:w="1080" w:type="dxa"/>
          </w:tcPr>
          <w:p w14:paraId="2EF1F182" w14:textId="3B7B7A2A" w:rsidR="00711E6E" w:rsidRDefault="00F174F4" w:rsidP="00A33121">
            <w:pPr>
              <w:rPr>
                <w:sz w:val="20"/>
              </w:rPr>
            </w:pPr>
            <w:r w:rsidRPr="00F174F4">
              <w:rPr>
                <w:sz w:val="20"/>
              </w:rPr>
              <w:t>35.3.14.7.1</w:t>
            </w:r>
          </w:p>
        </w:tc>
        <w:tc>
          <w:tcPr>
            <w:tcW w:w="3240" w:type="dxa"/>
          </w:tcPr>
          <w:p w14:paraId="12CAE524" w14:textId="6FD7F431" w:rsidR="00711E6E" w:rsidRPr="008941D9" w:rsidRDefault="005A371E" w:rsidP="00CD2F07">
            <w:pPr>
              <w:rPr>
                <w:sz w:val="20"/>
              </w:rPr>
            </w:pPr>
            <w:r w:rsidRPr="005A371E">
              <w:rPr>
                <w:sz w:val="20"/>
              </w:rPr>
              <w:t>dot11MSDOFDMEDthreshold is not defined in Annex C.</w:t>
            </w:r>
          </w:p>
        </w:tc>
        <w:tc>
          <w:tcPr>
            <w:tcW w:w="2160" w:type="dxa"/>
          </w:tcPr>
          <w:p w14:paraId="0CC5528C" w14:textId="6344BC16" w:rsidR="00711E6E" w:rsidRPr="008941D9" w:rsidRDefault="005A371E" w:rsidP="00461149">
            <w:pPr>
              <w:rPr>
                <w:sz w:val="20"/>
              </w:rPr>
            </w:pPr>
            <w:r w:rsidRPr="005A371E">
              <w:rPr>
                <w:sz w:val="20"/>
              </w:rPr>
              <w:t>Define dot11MSDOFMEDthreshold in C.3.</w:t>
            </w:r>
          </w:p>
        </w:tc>
        <w:tc>
          <w:tcPr>
            <w:tcW w:w="2160" w:type="dxa"/>
          </w:tcPr>
          <w:p w14:paraId="416D1156" w14:textId="77777777" w:rsidR="00F174F4" w:rsidRDefault="00F174F4" w:rsidP="00F174F4">
            <w:pPr>
              <w:rPr>
                <w:b/>
                <w:bCs/>
                <w:sz w:val="20"/>
              </w:rPr>
            </w:pPr>
            <w:r>
              <w:rPr>
                <w:b/>
                <w:bCs/>
                <w:sz w:val="20"/>
              </w:rPr>
              <w:t>Revised</w:t>
            </w:r>
          </w:p>
          <w:p w14:paraId="103EEE48" w14:textId="77777777" w:rsidR="00F174F4" w:rsidRDefault="00F174F4" w:rsidP="00F174F4">
            <w:pPr>
              <w:rPr>
                <w:b/>
                <w:bCs/>
                <w:sz w:val="20"/>
              </w:rPr>
            </w:pPr>
          </w:p>
          <w:p w14:paraId="5947F20F" w14:textId="330B9439" w:rsidR="00F174F4" w:rsidRDefault="00F174F4" w:rsidP="00F174F4">
            <w:pPr>
              <w:rPr>
                <w:sz w:val="20"/>
              </w:rPr>
            </w:pPr>
            <w:r>
              <w:rPr>
                <w:sz w:val="20"/>
              </w:rPr>
              <w:t xml:space="preserve">Added entry in Annex C. </w:t>
            </w:r>
          </w:p>
          <w:p w14:paraId="381E023D" w14:textId="77777777" w:rsidR="00F174F4" w:rsidRDefault="00F174F4" w:rsidP="00F174F4">
            <w:pPr>
              <w:rPr>
                <w:sz w:val="20"/>
              </w:rPr>
            </w:pPr>
          </w:p>
          <w:p w14:paraId="7248C15D" w14:textId="77777777" w:rsidR="00F174F4" w:rsidRDefault="00F174F4" w:rsidP="00F174F4">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08FC8EBE" w14:textId="77777777" w:rsidR="00711E6E" w:rsidRDefault="00711E6E" w:rsidP="00CD7559">
            <w:pPr>
              <w:rPr>
                <w:b/>
                <w:bCs/>
                <w:sz w:val="20"/>
              </w:rPr>
            </w:pPr>
          </w:p>
        </w:tc>
      </w:tr>
      <w:tr w:rsidR="003461CD" w:rsidRPr="00A33121" w14:paraId="428B1228" w14:textId="77777777" w:rsidTr="00976D40">
        <w:trPr>
          <w:trHeight w:val="2046"/>
        </w:trPr>
        <w:tc>
          <w:tcPr>
            <w:tcW w:w="1080" w:type="dxa"/>
          </w:tcPr>
          <w:p w14:paraId="4AD58127" w14:textId="11C15949" w:rsidR="003461CD" w:rsidRDefault="003461CD" w:rsidP="003461CD">
            <w:pPr>
              <w:rPr>
                <w:sz w:val="20"/>
              </w:rPr>
            </w:pPr>
            <w:r w:rsidRPr="003461CD">
              <w:rPr>
                <w:sz w:val="20"/>
              </w:rPr>
              <w:t>8350</w:t>
            </w:r>
          </w:p>
        </w:tc>
        <w:tc>
          <w:tcPr>
            <w:tcW w:w="720" w:type="dxa"/>
          </w:tcPr>
          <w:p w14:paraId="7BC89825" w14:textId="418B02F6" w:rsidR="003461CD" w:rsidRPr="00F174F4" w:rsidRDefault="003461CD" w:rsidP="003461CD">
            <w:pPr>
              <w:rPr>
                <w:sz w:val="20"/>
              </w:rPr>
            </w:pPr>
            <w:r>
              <w:rPr>
                <w:sz w:val="20"/>
              </w:rPr>
              <w:t>280</w:t>
            </w:r>
          </w:p>
        </w:tc>
        <w:tc>
          <w:tcPr>
            <w:tcW w:w="450" w:type="dxa"/>
          </w:tcPr>
          <w:p w14:paraId="5981C19F" w14:textId="0CFD6F1D" w:rsidR="003461CD" w:rsidRDefault="003461CD" w:rsidP="003461CD">
            <w:pPr>
              <w:rPr>
                <w:sz w:val="20"/>
              </w:rPr>
            </w:pPr>
            <w:r>
              <w:rPr>
                <w:sz w:val="20"/>
              </w:rPr>
              <w:t>21</w:t>
            </w:r>
          </w:p>
        </w:tc>
        <w:tc>
          <w:tcPr>
            <w:tcW w:w="1080" w:type="dxa"/>
          </w:tcPr>
          <w:p w14:paraId="61EDC61A" w14:textId="719C538B" w:rsidR="003461CD" w:rsidRPr="00F174F4" w:rsidRDefault="003461CD" w:rsidP="003461CD">
            <w:pPr>
              <w:rPr>
                <w:sz w:val="20"/>
              </w:rPr>
            </w:pPr>
            <w:r w:rsidRPr="003461CD">
              <w:rPr>
                <w:sz w:val="20"/>
              </w:rPr>
              <w:t>35.3.14.7.1</w:t>
            </w:r>
          </w:p>
        </w:tc>
        <w:tc>
          <w:tcPr>
            <w:tcW w:w="3240" w:type="dxa"/>
          </w:tcPr>
          <w:p w14:paraId="79D5CF60" w14:textId="153DFB8D" w:rsidR="003461CD" w:rsidRPr="005A371E" w:rsidRDefault="003461CD" w:rsidP="003461CD">
            <w:pPr>
              <w:rPr>
                <w:sz w:val="20"/>
              </w:rPr>
            </w:pPr>
            <w:r w:rsidRPr="0068785E">
              <w:rPr>
                <w:sz w:val="20"/>
              </w:rPr>
              <w:t>It's better to have a dot11 parameter to store MSD_TXOP_</w:t>
            </w:r>
            <w:proofErr w:type="gramStart"/>
            <w:r w:rsidRPr="0068785E">
              <w:rPr>
                <w:sz w:val="20"/>
              </w:rPr>
              <w:t>MAX .</w:t>
            </w:r>
            <w:proofErr w:type="gramEnd"/>
          </w:p>
        </w:tc>
        <w:tc>
          <w:tcPr>
            <w:tcW w:w="2160" w:type="dxa"/>
          </w:tcPr>
          <w:p w14:paraId="1A81805A" w14:textId="05E81409" w:rsidR="003461CD" w:rsidRPr="005A371E" w:rsidRDefault="003461CD" w:rsidP="003461CD">
            <w:pPr>
              <w:rPr>
                <w:sz w:val="20"/>
              </w:rPr>
            </w:pPr>
            <w:r w:rsidRPr="0068785E">
              <w:rPr>
                <w:sz w:val="20"/>
              </w:rPr>
              <w:t>Please clarify it</w:t>
            </w:r>
          </w:p>
        </w:tc>
        <w:tc>
          <w:tcPr>
            <w:tcW w:w="2160" w:type="dxa"/>
          </w:tcPr>
          <w:p w14:paraId="33555F82" w14:textId="77777777" w:rsidR="003461CD" w:rsidRDefault="003461CD" w:rsidP="003461CD">
            <w:pPr>
              <w:rPr>
                <w:b/>
                <w:bCs/>
                <w:sz w:val="20"/>
              </w:rPr>
            </w:pPr>
            <w:r>
              <w:rPr>
                <w:b/>
                <w:bCs/>
                <w:sz w:val="20"/>
              </w:rPr>
              <w:t>Revised</w:t>
            </w:r>
          </w:p>
          <w:p w14:paraId="6D3DC794" w14:textId="77777777" w:rsidR="003461CD" w:rsidRDefault="003461CD" w:rsidP="003461CD">
            <w:pPr>
              <w:rPr>
                <w:b/>
                <w:bCs/>
                <w:sz w:val="20"/>
              </w:rPr>
            </w:pPr>
          </w:p>
          <w:p w14:paraId="761E724C" w14:textId="77777777" w:rsidR="003461CD" w:rsidRDefault="003461CD" w:rsidP="003461CD">
            <w:pPr>
              <w:rPr>
                <w:sz w:val="20"/>
              </w:rPr>
            </w:pPr>
            <w:r>
              <w:rPr>
                <w:sz w:val="20"/>
              </w:rPr>
              <w:t xml:space="preserve">Added entry in Annex C. </w:t>
            </w:r>
          </w:p>
          <w:p w14:paraId="0913BF6E" w14:textId="77777777" w:rsidR="003461CD" w:rsidRDefault="003461CD" w:rsidP="003461CD">
            <w:pPr>
              <w:rPr>
                <w:sz w:val="20"/>
              </w:rPr>
            </w:pPr>
          </w:p>
          <w:p w14:paraId="55A38F24" w14:textId="77777777" w:rsidR="003461CD" w:rsidRDefault="003461CD" w:rsidP="003461CD">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7525B484" w14:textId="77777777" w:rsidR="003461CD" w:rsidRDefault="003461CD" w:rsidP="003461CD">
            <w:pPr>
              <w:rPr>
                <w:b/>
                <w:bCs/>
                <w:sz w:val="20"/>
              </w:rPr>
            </w:pPr>
          </w:p>
        </w:tc>
      </w:tr>
      <w:tr w:rsidR="008E0A1E" w:rsidRPr="00A33121" w14:paraId="01C757F6" w14:textId="77777777" w:rsidTr="00976D40">
        <w:trPr>
          <w:trHeight w:val="2046"/>
        </w:trPr>
        <w:tc>
          <w:tcPr>
            <w:tcW w:w="1080" w:type="dxa"/>
          </w:tcPr>
          <w:p w14:paraId="29A4C1EA" w14:textId="46C2E0F6" w:rsidR="008E0A1E" w:rsidRDefault="008E0A1E" w:rsidP="00A33121">
            <w:pPr>
              <w:rPr>
                <w:sz w:val="20"/>
              </w:rPr>
            </w:pPr>
            <w:r>
              <w:rPr>
                <w:sz w:val="20"/>
              </w:rPr>
              <w:t>4728</w:t>
            </w:r>
          </w:p>
        </w:tc>
        <w:tc>
          <w:tcPr>
            <w:tcW w:w="720" w:type="dxa"/>
          </w:tcPr>
          <w:p w14:paraId="30B005AD" w14:textId="530F8E1A" w:rsidR="008E0A1E" w:rsidRPr="00F174F4" w:rsidRDefault="008E0A1E" w:rsidP="00A33121">
            <w:pPr>
              <w:rPr>
                <w:sz w:val="20"/>
              </w:rPr>
            </w:pPr>
            <w:r>
              <w:rPr>
                <w:sz w:val="20"/>
              </w:rPr>
              <w:t>280</w:t>
            </w:r>
          </w:p>
        </w:tc>
        <w:tc>
          <w:tcPr>
            <w:tcW w:w="450" w:type="dxa"/>
          </w:tcPr>
          <w:p w14:paraId="6BD68541" w14:textId="14F4DC44" w:rsidR="008E0A1E" w:rsidRDefault="008E0A1E" w:rsidP="00A33121">
            <w:pPr>
              <w:rPr>
                <w:sz w:val="20"/>
              </w:rPr>
            </w:pPr>
            <w:r>
              <w:rPr>
                <w:sz w:val="20"/>
              </w:rPr>
              <w:t>21</w:t>
            </w:r>
          </w:p>
        </w:tc>
        <w:tc>
          <w:tcPr>
            <w:tcW w:w="1080" w:type="dxa"/>
          </w:tcPr>
          <w:p w14:paraId="1FC2EC6D" w14:textId="38E430A8" w:rsidR="008E0A1E" w:rsidRPr="00F174F4" w:rsidRDefault="00DC1E6C" w:rsidP="00A33121">
            <w:pPr>
              <w:rPr>
                <w:sz w:val="20"/>
              </w:rPr>
            </w:pPr>
            <w:r w:rsidRPr="00DC1E6C">
              <w:rPr>
                <w:sz w:val="20"/>
              </w:rPr>
              <w:t>35.3.14.7</w:t>
            </w:r>
          </w:p>
        </w:tc>
        <w:tc>
          <w:tcPr>
            <w:tcW w:w="3240" w:type="dxa"/>
          </w:tcPr>
          <w:p w14:paraId="6C08103E" w14:textId="77777777" w:rsidR="00DC1E6C" w:rsidRPr="00DC1E6C" w:rsidRDefault="00DC1E6C" w:rsidP="00DC1E6C">
            <w:pPr>
              <w:rPr>
                <w:sz w:val="20"/>
              </w:rPr>
            </w:pPr>
            <w:r w:rsidRPr="00DC1E6C">
              <w:rPr>
                <w:sz w:val="20"/>
              </w:rPr>
              <w:t xml:space="preserve">Do we need to define a set of default values for MSD_TXOP_MAX and dot11MSDOFDMEDthreshold in case a STA does not receive the Basic variant ML element recently (e.g., after </w:t>
            </w:r>
            <w:proofErr w:type="gramStart"/>
            <w:r w:rsidRPr="00DC1E6C">
              <w:rPr>
                <w:sz w:val="20"/>
              </w:rPr>
              <w:t>wake</w:t>
            </w:r>
            <w:proofErr w:type="gramEnd"/>
            <w:r w:rsidRPr="00DC1E6C">
              <w:rPr>
                <w:sz w:val="20"/>
              </w:rPr>
              <w:t xml:space="preserve"> up from PS) with the following text?</w:t>
            </w:r>
          </w:p>
          <w:p w14:paraId="13F4D4F6" w14:textId="0C63FF28" w:rsidR="008E0A1E" w:rsidRPr="005A371E" w:rsidRDefault="00DC1E6C" w:rsidP="00DC1E6C">
            <w:pPr>
              <w:rPr>
                <w:sz w:val="20"/>
              </w:rPr>
            </w:pPr>
            <w:r w:rsidRPr="00DC1E6C">
              <w:rPr>
                <w:sz w:val="20"/>
              </w:rPr>
              <w:t xml:space="preserve">A non-AP STA shall initialize dot11MSDOFDMEDthreshold to -72 dBm and MSD_TXOP_MAX to 1, respectively. The non-AP STA affiliated with the non-AP MLD shall set MSD_TXOP_MAX and dot11MSDOFDMEDthreshold to the most recent values in the Medium Synchronization Maximum Number </w:t>
            </w:r>
            <w:proofErr w:type="gramStart"/>
            <w:r w:rsidRPr="00DC1E6C">
              <w:rPr>
                <w:sz w:val="20"/>
              </w:rPr>
              <w:t>Of</w:t>
            </w:r>
            <w:proofErr w:type="gramEnd"/>
            <w:r w:rsidRPr="00DC1E6C">
              <w:rPr>
                <w:sz w:val="20"/>
              </w:rPr>
              <w:t xml:space="preserve"> TXOPs and Medium Synchronization OFDM ED Threshold subfields, respectively, if they are present in a Basic variant Multi-Link element received from its associated AP MLD.</w:t>
            </w:r>
          </w:p>
        </w:tc>
        <w:tc>
          <w:tcPr>
            <w:tcW w:w="2160" w:type="dxa"/>
          </w:tcPr>
          <w:p w14:paraId="329AA029" w14:textId="331D6EE2" w:rsidR="008E0A1E" w:rsidRPr="005A371E" w:rsidRDefault="00DC1E6C" w:rsidP="00461149">
            <w:pPr>
              <w:rPr>
                <w:sz w:val="20"/>
              </w:rPr>
            </w:pPr>
            <w:r w:rsidRPr="00DC1E6C">
              <w:rPr>
                <w:sz w:val="20"/>
              </w:rPr>
              <w:t>As in comment</w:t>
            </w:r>
          </w:p>
        </w:tc>
        <w:tc>
          <w:tcPr>
            <w:tcW w:w="2160" w:type="dxa"/>
          </w:tcPr>
          <w:p w14:paraId="5BF44F07" w14:textId="77777777" w:rsidR="008E0A1E" w:rsidRDefault="00DC1E6C" w:rsidP="00F174F4">
            <w:pPr>
              <w:rPr>
                <w:b/>
                <w:bCs/>
                <w:sz w:val="20"/>
              </w:rPr>
            </w:pPr>
            <w:r>
              <w:rPr>
                <w:b/>
                <w:bCs/>
                <w:sz w:val="20"/>
              </w:rPr>
              <w:t xml:space="preserve">Reject. </w:t>
            </w:r>
          </w:p>
          <w:p w14:paraId="013A78BC" w14:textId="77777777" w:rsidR="00DC1E6C" w:rsidRDefault="00DC1E6C" w:rsidP="00F174F4">
            <w:pPr>
              <w:rPr>
                <w:b/>
                <w:bCs/>
                <w:sz w:val="20"/>
              </w:rPr>
            </w:pPr>
          </w:p>
          <w:p w14:paraId="70FF009C" w14:textId="7C54B521" w:rsidR="00DC1E6C" w:rsidRPr="00DC1E6C" w:rsidRDefault="00DC1E6C" w:rsidP="00F174F4">
            <w:pPr>
              <w:rPr>
                <w:sz w:val="20"/>
              </w:rPr>
            </w:pPr>
            <w:r w:rsidRPr="00DC1E6C">
              <w:rPr>
                <w:sz w:val="20"/>
              </w:rPr>
              <w:t xml:space="preserve">The text already provides the default values. </w:t>
            </w:r>
          </w:p>
        </w:tc>
      </w:tr>
      <w:tr w:rsidR="00B0480C" w:rsidRPr="00A33121" w14:paraId="336E29E7" w14:textId="77777777" w:rsidTr="00976D40">
        <w:trPr>
          <w:trHeight w:val="2046"/>
        </w:trPr>
        <w:tc>
          <w:tcPr>
            <w:tcW w:w="1080" w:type="dxa"/>
          </w:tcPr>
          <w:p w14:paraId="5A0F6DA1" w14:textId="27D62232" w:rsidR="00B0480C" w:rsidRDefault="00B0480C" w:rsidP="00A33121">
            <w:pPr>
              <w:rPr>
                <w:sz w:val="20"/>
              </w:rPr>
            </w:pPr>
            <w:r w:rsidRPr="00B0480C">
              <w:rPr>
                <w:sz w:val="20"/>
              </w:rPr>
              <w:t>7779</w:t>
            </w:r>
          </w:p>
        </w:tc>
        <w:tc>
          <w:tcPr>
            <w:tcW w:w="720" w:type="dxa"/>
          </w:tcPr>
          <w:p w14:paraId="1CEDA22A" w14:textId="17E5634C" w:rsidR="00B0480C" w:rsidRDefault="009415AD" w:rsidP="00A33121">
            <w:pPr>
              <w:rPr>
                <w:sz w:val="20"/>
              </w:rPr>
            </w:pPr>
            <w:r>
              <w:rPr>
                <w:sz w:val="20"/>
              </w:rPr>
              <w:t>280</w:t>
            </w:r>
          </w:p>
        </w:tc>
        <w:tc>
          <w:tcPr>
            <w:tcW w:w="450" w:type="dxa"/>
          </w:tcPr>
          <w:p w14:paraId="6372F594" w14:textId="04DE8074" w:rsidR="00B0480C" w:rsidRDefault="009415AD" w:rsidP="00A33121">
            <w:pPr>
              <w:rPr>
                <w:sz w:val="20"/>
              </w:rPr>
            </w:pPr>
            <w:r>
              <w:rPr>
                <w:sz w:val="20"/>
              </w:rPr>
              <w:t>21</w:t>
            </w:r>
          </w:p>
        </w:tc>
        <w:tc>
          <w:tcPr>
            <w:tcW w:w="1080" w:type="dxa"/>
          </w:tcPr>
          <w:p w14:paraId="4C44242E" w14:textId="16075137" w:rsidR="00B0480C" w:rsidRPr="00DC1E6C" w:rsidRDefault="009415AD" w:rsidP="00A33121">
            <w:pPr>
              <w:rPr>
                <w:sz w:val="20"/>
              </w:rPr>
            </w:pPr>
            <w:r w:rsidRPr="009415AD">
              <w:rPr>
                <w:sz w:val="20"/>
              </w:rPr>
              <w:t>35.3.14.7.1</w:t>
            </w:r>
          </w:p>
        </w:tc>
        <w:tc>
          <w:tcPr>
            <w:tcW w:w="3240" w:type="dxa"/>
          </w:tcPr>
          <w:p w14:paraId="6D2CC463" w14:textId="254B575F" w:rsidR="00B0480C" w:rsidRPr="00DC1E6C" w:rsidRDefault="00B0480C" w:rsidP="00DC1E6C">
            <w:pPr>
              <w:rPr>
                <w:sz w:val="20"/>
              </w:rPr>
            </w:pPr>
            <w:r w:rsidRPr="00B0480C">
              <w:rPr>
                <w:sz w:val="20"/>
              </w:rPr>
              <w:t xml:space="preserve">During the </w:t>
            </w:r>
            <w:proofErr w:type="spellStart"/>
            <w:r w:rsidRPr="00B0480C">
              <w:rPr>
                <w:sz w:val="20"/>
              </w:rPr>
              <w:t>MediumSyncDelay</w:t>
            </w:r>
            <w:proofErr w:type="spellEnd"/>
            <w:r w:rsidRPr="00B0480C">
              <w:rPr>
                <w:sz w:val="20"/>
              </w:rPr>
              <w:t xml:space="preserve"> timer, the ED threshold ([-</w:t>
            </w:r>
            <w:proofErr w:type="gramStart"/>
            <w:r w:rsidRPr="00B0480C">
              <w:rPr>
                <w:sz w:val="20"/>
              </w:rPr>
              <w:t>72,-</w:t>
            </w:r>
            <w:proofErr w:type="gramEnd"/>
            <w:r w:rsidRPr="00B0480C">
              <w:rPr>
                <w:sz w:val="20"/>
              </w:rPr>
              <w:t xml:space="preserve">62]) could be lower than the Spatial Reuse OBSS PD level, which may cause unexpected cases for the OBSS PD SR which may </w:t>
            </w:r>
            <w:proofErr w:type="spellStart"/>
            <w:r w:rsidRPr="00B0480C">
              <w:rPr>
                <w:sz w:val="20"/>
              </w:rPr>
              <w:t>may</w:t>
            </w:r>
            <w:proofErr w:type="spellEnd"/>
            <w:r w:rsidRPr="00B0480C">
              <w:rPr>
                <w:sz w:val="20"/>
              </w:rPr>
              <w:t xml:space="preserve"> happen during the MSD timer.  For example, in 11ax 27.3.20.6.4, some CCA threshold is set to be </w:t>
            </w:r>
            <w:proofErr w:type="gramStart"/>
            <w:r w:rsidRPr="00B0480C">
              <w:rPr>
                <w:sz w:val="20"/>
              </w:rPr>
              <w:t>max(</w:t>
            </w:r>
            <w:proofErr w:type="gramEnd"/>
            <w:r w:rsidRPr="00B0480C">
              <w:rPr>
                <w:sz w:val="20"/>
              </w:rPr>
              <w:t>-72</w:t>
            </w:r>
            <w:r w:rsidRPr="00B0480C">
              <w:rPr>
                <w:rFonts w:ascii="MS Mincho" w:eastAsia="MS Mincho" w:hAnsi="MS Mincho" w:cs="MS Mincho" w:hint="eastAsia"/>
                <w:sz w:val="20"/>
              </w:rPr>
              <w:t>，</w:t>
            </w:r>
            <w:r w:rsidRPr="00B0480C">
              <w:rPr>
                <w:sz w:val="20"/>
              </w:rPr>
              <w:t xml:space="preserve">OBSS_PD </w:t>
            </w:r>
            <w:proofErr w:type="spellStart"/>
            <w:r w:rsidRPr="00B0480C">
              <w:rPr>
                <w:sz w:val="20"/>
              </w:rPr>
              <w:t>leve</w:t>
            </w:r>
            <w:proofErr w:type="spellEnd"/>
            <w:r w:rsidRPr="00B0480C">
              <w:rPr>
                <w:sz w:val="20"/>
              </w:rPr>
              <w:t>).</w:t>
            </w:r>
          </w:p>
        </w:tc>
        <w:tc>
          <w:tcPr>
            <w:tcW w:w="2160" w:type="dxa"/>
          </w:tcPr>
          <w:p w14:paraId="6976F556" w14:textId="1F1696FA" w:rsidR="00B0480C" w:rsidRPr="00DC1E6C" w:rsidRDefault="00B0480C" w:rsidP="00461149">
            <w:pPr>
              <w:rPr>
                <w:sz w:val="20"/>
              </w:rPr>
            </w:pPr>
            <w:r w:rsidRPr="00B0480C">
              <w:rPr>
                <w:sz w:val="20"/>
              </w:rPr>
              <w:t xml:space="preserve">The </w:t>
            </w:r>
            <w:proofErr w:type="gramStart"/>
            <w:r w:rsidRPr="00B0480C">
              <w:rPr>
                <w:sz w:val="20"/>
              </w:rPr>
              <w:t>most simplest</w:t>
            </w:r>
            <w:proofErr w:type="gramEnd"/>
            <w:r w:rsidRPr="00B0480C">
              <w:rPr>
                <w:sz w:val="20"/>
              </w:rPr>
              <w:t xml:space="preserve"> change is to disallow OBSS PD SR if MSD timer is not equal 0.</w:t>
            </w:r>
          </w:p>
        </w:tc>
        <w:tc>
          <w:tcPr>
            <w:tcW w:w="2160" w:type="dxa"/>
          </w:tcPr>
          <w:p w14:paraId="0BEB1356" w14:textId="77777777" w:rsidR="00B0480C" w:rsidRDefault="009322AE" w:rsidP="00F174F4">
            <w:pPr>
              <w:rPr>
                <w:b/>
                <w:bCs/>
                <w:sz w:val="20"/>
              </w:rPr>
            </w:pPr>
            <w:r>
              <w:rPr>
                <w:b/>
                <w:bCs/>
                <w:sz w:val="20"/>
              </w:rPr>
              <w:t xml:space="preserve">Revised. </w:t>
            </w:r>
          </w:p>
          <w:p w14:paraId="54904D2C" w14:textId="77777777" w:rsidR="003851B3" w:rsidRDefault="003851B3" w:rsidP="00F174F4">
            <w:pPr>
              <w:rPr>
                <w:b/>
                <w:bCs/>
                <w:sz w:val="20"/>
              </w:rPr>
            </w:pPr>
          </w:p>
          <w:p w14:paraId="09FCB42B" w14:textId="03465ED2" w:rsidR="003851B3" w:rsidRPr="003851B3" w:rsidRDefault="003851B3" w:rsidP="00F174F4">
            <w:pPr>
              <w:rPr>
                <w:sz w:val="20"/>
              </w:rPr>
            </w:pPr>
            <w:r w:rsidRPr="003851B3">
              <w:rPr>
                <w:sz w:val="20"/>
              </w:rPr>
              <w:t xml:space="preserve">Agree in principle. Clarified that OBSS PD SR is not used when the timer is non-zero. </w:t>
            </w:r>
          </w:p>
          <w:p w14:paraId="4890EA59" w14:textId="77777777" w:rsidR="003851B3" w:rsidRDefault="003851B3" w:rsidP="003851B3">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3DB062A0" w14:textId="77777777" w:rsidR="003851B3" w:rsidRDefault="003851B3" w:rsidP="00F174F4">
            <w:pPr>
              <w:rPr>
                <w:b/>
                <w:bCs/>
                <w:sz w:val="20"/>
              </w:rPr>
            </w:pPr>
          </w:p>
          <w:p w14:paraId="13AEC953" w14:textId="39519638" w:rsidR="003851B3" w:rsidRDefault="003851B3" w:rsidP="00F174F4">
            <w:pPr>
              <w:rPr>
                <w:b/>
                <w:bCs/>
                <w:sz w:val="20"/>
              </w:rPr>
            </w:pPr>
          </w:p>
        </w:tc>
      </w:tr>
      <w:tr w:rsidR="00560417" w:rsidRPr="00A33121" w14:paraId="73BDABEC" w14:textId="77777777" w:rsidTr="00976D40">
        <w:trPr>
          <w:trHeight w:val="2046"/>
        </w:trPr>
        <w:tc>
          <w:tcPr>
            <w:tcW w:w="1080" w:type="dxa"/>
          </w:tcPr>
          <w:p w14:paraId="0F434C67" w14:textId="0B5A37A1" w:rsidR="00560417" w:rsidRPr="00B0480C" w:rsidRDefault="006D6749" w:rsidP="00A33121">
            <w:pPr>
              <w:rPr>
                <w:sz w:val="20"/>
              </w:rPr>
            </w:pPr>
            <w:r w:rsidRPr="006D6749">
              <w:rPr>
                <w:sz w:val="20"/>
              </w:rPr>
              <w:t>8210</w:t>
            </w:r>
          </w:p>
        </w:tc>
        <w:tc>
          <w:tcPr>
            <w:tcW w:w="720" w:type="dxa"/>
          </w:tcPr>
          <w:p w14:paraId="23D6C813" w14:textId="0BC5E16C" w:rsidR="00560417" w:rsidRDefault="006D6749" w:rsidP="00A33121">
            <w:pPr>
              <w:rPr>
                <w:sz w:val="20"/>
              </w:rPr>
            </w:pPr>
            <w:r>
              <w:rPr>
                <w:sz w:val="20"/>
              </w:rPr>
              <w:t>280</w:t>
            </w:r>
          </w:p>
        </w:tc>
        <w:tc>
          <w:tcPr>
            <w:tcW w:w="450" w:type="dxa"/>
          </w:tcPr>
          <w:p w14:paraId="01C64906" w14:textId="737051FE" w:rsidR="00560417" w:rsidRDefault="006D6749" w:rsidP="00A33121">
            <w:pPr>
              <w:rPr>
                <w:sz w:val="20"/>
              </w:rPr>
            </w:pPr>
            <w:r>
              <w:rPr>
                <w:sz w:val="20"/>
              </w:rPr>
              <w:t>21</w:t>
            </w:r>
          </w:p>
        </w:tc>
        <w:tc>
          <w:tcPr>
            <w:tcW w:w="1080" w:type="dxa"/>
          </w:tcPr>
          <w:p w14:paraId="2EEC2B48" w14:textId="0C0A0140" w:rsidR="00560417" w:rsidRPr="009415AD" w:rsidRDefault="006D6749" w:rsidP="00A33121">
            <w:pPr>
              <w:rPr>
                <w:sz w:val="20"/>
              </w:rPr>
            </w:pPr>
            <w:r w:rsidRPr="006D6749">
              <w:rPr>
                <w:sz w:val="20"/>
              </w:rPr>
              <w:t>35.3.14.7.1</w:t>
            </w:r>
          </w:p>
        </w:tc>
        <w:tc>
          <w:tcPr>
            <w:tcW w:w="3240" w:type="dxa"/>
          </w:tcPr>
          <w:p w14:paraId="35453EEA" w14:textId="6D1A50A4" w:rsidR="00560417" w:rsidRPr="00B0480C" w:rsidRDefault="006D6749" w:rsidP="00DC1E6C">
            <w:pPr>
              <w:rPr>
                <w:sz w:val="20"/>
              </w:rPr>
            </w:pPr>
            <w:r w:rsidRPr="006D6749">
              <w:rPr>
                <w:sz w:val="20"/>
              </w:rPr>
              <w:t>Move the sentence "A non-AP STA shall initialize dot11MSDOFDMEDthreshold to -72 dBm and MSD_TXOP_MAX to 1, respectively" to the end of this paragraph, and add "Otherwise" at the beginning of this sentence.</w:t>
            </w:r>
          </w:p>
        </w:tc>
        <w:tc>
          <w:tcPr>
            <w:tcW w:w="2160" w:type="dxa"/>
          </w:tcPr>
          <w:p w14:paraId="3C8B705C" w14:textId="5C5EFBF4" w:rsidR="00560417" w:rsidRPr="00B0480C" w:rsidRDefault="006D6749" w:rsidP="00461149">
            <w:pPr>
              <w:rPr>
                <w:sz w:val="20"/>
              </w:rPr>
            </w:pPr>
            <w:r w:rsidRPr="006D6749">
              <w:rPr>
                <w:sz w:val="20"/>
              </w:rPr>
              <w:t>as in comment</w:t>
            </w:r>
          </w:p>
        </w:tc>
        <w:tc>
          <w:tcPr>
            <w:tcW w:w="2160" w:type="dxa"/>
          </w:tcPr>
          <w:p w14:paraId="3ADE47E7" w14:textId="2DEF63F6" w:rsidR="006D6749" w:rsidRDefault="006D6749" w:rsidP="006D6749">
            <w:pPr>
              <w:rPr>
                <w:b/>
                <w:bCs/>
                <w:sz w:val="20"/>
              </w:rPr>
            </w:pPr>
            <w:r>
              <w:rPr>
                <w:b/>
                <w:bCs/>
                <w:sz w:val="20"/>
              </w:rPr>
              <w:t>Re</w:t>
            </w:r>
            <w:r>
              <w:rPr>
                <w:b/>
                <w:bCs/>
                <w:sz w:val="20"/>
              </w:rPr>
              <w:t>ject</w:t>
            </w:r>
          </w:p>
          <w:p w14:paraId="7C79363E" w14:textId="77777777" w:rsidR="006D6749" w:rsidRDefault="006D6749" w:rsidP="006D6749">
            <w:pPr>
              <w:rPr>
                <w:b/>
                <w:bCs/>
                <w:sz w:val="20"/>
              </w:rPr>
            </w:pPr>
          </w:p>
          <w:p w14:paraId="40221D87" w14:textId="7781DB3D" w:rsidR="006D6749" w:rsidRDefault="006D6749" w:rsidP="006D6749">
            <w:pPr>
              <w:rPr>
                <w:sz w:val="20"/>
              </w:rPr>
            </w:pPr>
            <w:r>
              <w:rPr>
                <w:sz w:val="20"/>
              </w:rPr>
              <w:t xml:space="preserve">The text in the </w:t>
            </w:r>
            <w:r w:rsidR="008D57C2">
              <w:rPr>
                <w:sz w:val="20"/>
              </w:rPr>
              <w:t xml:space="preserve">current </w:t>
            </w:r>
            <w:r>
              <w:rPr>
                <w:sz w:val="20"/>
              </w:rPr>
              <w:t>paragraph follows the natural sequence of operation: a va</w:t>
            </w:r>
            <w:r w:rsidR="00B95D9A">
              <w:rPr>
                <w:sz w:val="20"/>
              </w:rPr>
              <w:t xml:space="preserve">riable is initialized with default values which is </w:t>
            </w:r>
            <w:proofErr w:type="spellStart"/>
            <w:r w:rsidR="00B95D9A">
              <w:rPr>
                <w:sz w:val="20"/>
              </w:rPr>
              <w:t>overrided</w:t>
            </w:r>
            <w:proofErr w:type="spellEnd"/>
            <w:r w:rsidR="00B95D9A">
              <w:rPr>
                <w:sz w:val="20"/>
              </w:rPr>
              <w:t xml:space="preserve"> by a value received over the air. </w:t>
            </w:r>
          </w:p>
          <w:p w14:paraId="4C625758" w14:textId="77777777" w:rsidR="00560417" w:rsidRDefault="00560417" w:rsidP="00F174F4">
            <w:pPr>
              <w:rPr>
                <w:b/>
                <w:bCs/>
                <w:sz w:val="20"/>
              </w:rPr>
            </w:pPr>
          </w:p>
        </w:tc>
      </w:tr>
      <w:tr w:rsidR="0068785E" w:rsidRPr="00A33121" w14:paraId="5549AC6D" w14:textId="77777777" w:rsidTr="00976D40">
        <w:trPr>
          <w:trHeight w:val="2046"/>
        </w:trPr>
        <w:tc>
          <w:tcPr>
            <w:tcW w:w="1080" w:type="dxa"/>
          </w:tcPr>
          <w:p w14:paraId="76BA1978" w14:textId="09208E59" w:rsidR="0068785E" w:rsidRPr="006D6749" w:rsidRDefault="001A3490" w:rsidP="00A33121">
            <w:pPr>
              <w:rPr>
                <w:sz w:val="20"/>
              </w:rPr>
            </w:pPr>
            <w:r>
              <w:rPr>
                <w:sz w:val="20"/>
              </w:rPr>
              <w:t>6321</w:t>
            </w:r>
          </w:p>
        </w:tc>
        <w:tc>
          <w:tcPr>
            <w:tcW w:w="720" w:type="dxa"/>
          </w:tcPr>
          <w:p w14:paraId="5C701A3C" w14:textId="52FBA6E4" w:rsidR="0068785E" w:rsidRDefault="00870BC3" w:rsidP="00A33121">
            <w:pPr>
              <w:rPr>
                <w:sz w:val="20"/>
              </w:rPr>
            </w:pPr>
            <w:r>
              <w:rPr>
                <w:sz w:val="20"/>
              </w:rPr>
              <w:t>280</w:t>
            </w:r>
          </w:p>
        </w:tc>
        <w:tc>
          <w:tcPr>
            <w:tcW w:w="450" w:type="dxa"/>
          </w:tcPr>
          <w:p w14:paraId="53AB638F" w14:textId="3F5E0E28" w:rsidR="0068785E" w:rsidRDefault="00870BC3" w:rsidP="00A33121">
            <w:pPr>
              <w:rPr>
                <w:sz w:val="20"/>
              </w:rPr>
            </w:pPr>
            <w:r>
              <w:rPr>
                <w:sz w:val="20"/>
              </w:rPr>
              <w:t>26</w:t>
            </w:r>
          </w:p>
        </w:tc>
        <w:tc>
          <w:tcPr>
            <w:tcW w:w="1080" w:type="dxa"/>
          </w:tcPr>
          <w:p w14:paraId="71175723" w14:textId="5BB2CC97" w:rsidR="0068785E" w:rsidRPr="006D6749" w:rsidRDefault="00870BC3" w:rsidP="00A33121">
            <w:pPr>
              <w:rPr>
                <w:sz w:val="20"/>
              </w:rPr>
            </w:pPr>
            <w:r w:rsidRPr="006D6749">
              <w:rPr>
                <w:sz w:val="20"/>
              </w:rPr>
              <w:t>35.3.14.7.1</w:t>
            </w:r>
          </w:p>
        </w:tc>
        <w:tc>
          <w:tcPr>
            <w:tcW w:w="3240" w:type="dxa"/>
          </w:tcPr>
          <w:p w14:paraId="2776D307" w14:textId="41BED55D" w:rsidR="0068785E" w:rsidRPr="006D6749" w:rsidRDefault="001A3490" w:rsidP="00DC1E6C">
            <w:pPr>
              <w:rPr>
                <w:sz w:val="20"/>
              </w:rPr>
            </w:pPr>
            <w:r w:rsidRPr="001A3490">
              <w:rPr>
                <w:sz w:val="20"/>
              </w:rPr>
              <w:t>It should be "its associated AP"</w:t>
            </w:r>
          </w:p>
        </w:tc>
        <w:tc>
          <w:tcPr>
            <w:tcW w:w="2160" w:type="dxa"/>
          </w:tcPr>
          <w:p w14:paraId="148A6A05" w14:textId="4DF701A5" w:rsidR="0068785E" w:rsidRPr="006D6749" w:rsidRDefault="001A3490" w:rsidP="00461149">
            <w:pPr>
              <w:rPr>
                <w:sz w:val="20"/>
              </w:rPr>
            </w:pPr>
            <w:r w:rsidRPr="001A3490">
              <w:rPr>
                <w:sz w:val="20"/>
              </w:rPr>
              <w:t>as in the comment</w:t>
            </w:r>
          </w:p>
        </w:tc>
        <w:tc>
          <w:tcPr>
            <w:tcW w:w="2160" w:type="dxa"/>
          </w:tcPr>
          <w:p w14:paraId="007A65C8" w14:textId="7E7B2D21" w:rsidR="009F3BC9" w:rsidRDefault="00455A72" w:rsidP="006D6749">
            <w:pPr>
              <w:rPr>
                <w:b/>
                <w:bCs/>
                <w:sz w:val="20"/>
              </w:rPr>
            </w:pPr>
            <w:r>
              <w:rPr>
                <w:b/>
                <w:bCs/>
                <w:sz w:val="20"/>
              </w:rPr>
              <w:t>Revised.</w:t>
            </w:r>
          </w:p>
          <w:p w14:paraId="567F3E4D" w14:textId="4DBF53FC" w:rsidR="00455A72" w:rsidRPr="00455A72" w:rsidRDefault="00455A72" w:rsidP="006D6749">
            <w:pPr>
              <w:rPr>
                <w:sz w:val="20"/>
              </w:rPr>
            </w:pPr>
            <w:r w:rsidRPr="00455A72">
              <w:rPr>
                <w:sz w:val="20"/>
              </w:rPr>
              <w:t xml:space="preserve">Made corresponding text change. </w:t>
            </w:r>
          </w:p>
          <w:p w14:paraId="4005BEEB" w14:textId="377A0514" w:rsidR="00455A72" w:rsidRDefault="00455A72" w:rsidP="006D6749">
            <w:pPr>
              <w:rPr>
                <w:b/>
                <w:bCs/>
                <w:sz w:val="20"/>
              </w:rPr>
            </w:pPr>
          </w:p>
          <w:p w14:paraId="580C647C" w14:textId="77777777" w:rsidR="00455A72" w:rsidRDefault="00455A72" w:rsidP="00455A72">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5F21A396" w14:textId="77777777" w:rsidR="00455A72" w:rsidRDefault="00455A72" w:rsidP="006D6749">
            <w:pPr>
              <w:rPr>
                <w:b/>
                <w:bCs/>
                <w:sz w:val="20"/>
              </w:rPr>
            </w:pPr>
          </w:p>
          <w:p w14:paraId="318C7E06" w14:textId="77777777" w:rsidR="00455A72" w:rsidRDefault="00455A72" w:rsidP="006D6749">
            <w:pPr>
              <w:rPr>
                <w:b/>
                <w:bCs/>
                <w:sz w:val="20"/>
              </w:rPr>
            </w:pPr>
          </w:p>
          <w:p w14:paraId="1D11F751" w14:textId="3504493C" w:rsidR="009F3BC9" w:rsidRDefault="009F3BC9" w:rsidP="006D6749">
            <w:pPr>
              <w:rPr>
                <w:b/>
                <w:bCs/>
                <w:sz w:val="20"/>
              </w:rPr>
            </w:pPr>
          </w:p>
        </w:tc>
      </w:tr>
      <w:tr w:rsidR="00E200DC" w:rsidRPr="00A33121" w14:paraId="3116AA6D" w14:textId="77777777" w:rsidTr="00976D40">
        <w:trPr>
          <w:trHeight w:val="2046"/>
        </w:trPr>
        <w:tc>
          <w:tcPr>
            <w:tcW w:w="1080" w:type="dxa"/>
          </w:tcPr>
          <w:p w14:paraId="7DBCC2C5" w14:textId="77E1064E" w:rsidR="00E200DC" w:rsidRDefault="00E200DC" w:rsidP="00A33121">
            <w:pPr>
              <w:rPr>
                <w:sz w:val="20"/>
              </w:rPr>
            </w:pPr>
            <w:r>
              <w:rPr>
                <w:sz w:val="20"/>
              </w:rPr>
              <w:t>5106</w:t>
            </w:r>
          </w:p>
        </w:tc>
        <w:tc>
          <w:tcPr>
            <w:tcW w:w="720" w:type="dxa"/>
          </w:tcPr>
          <w:p w14:paraId="4D88E984" w14:textId="1D11E246" w:rsidR="00E200DC" w:rsidRDefault="0089258E" w:rsidP="00A33121">
            <w:pPr>
              <w:rPr>
                <w:sz w:val="20"/>
              </w:rPr>
            </w:pPr>
            <w:r>
              <w:rPr>
                <w:sz w:val="20"/>
              </w:rPr>
              <w:t>280</w:t>
            </w:r>
          </w:p>
        </w:tc>
        <w:tc>
          <w:tcPr>
            <w:tcW w:w="450" w:type="dxa"/>
          </w:tcPr>
          <w:p w14:paraId="187340CD" w14:textId="088978FE" w:rsidR="00E200DC" w:rsidRDefault="0089258E" w:rsidP="00A33121">
            <w:pPr>
              <w:rPr>
                <w:sz w:val="20"/>
              </w:rPr>
            </w:pPr>
            <w:r>
              <w:rPr>
                <w:sz w:val="20"/>
              </w:rPr>
              <w:t>28</w:t>
            </w:r>
          </w:p>
        </w:tc>
        <w:tc>
          <w:tcPr>
            <w:tcW w:w="1080" w:type="dxa"/>
          </w:tcPr>
          <w:p w14:paraId="1889B5C4" w14:textId="56701327" w:rsidR="00E200DC" w:rsidRPr="006D6749" w:rsidRDefault="0089258E" w:rsidP="00A33121">
            <w:pPr>
              <w:rPr>
                <w:sz w:val="20"/>
              </w:rPr>
            </w:pPr>
            <w:r w:rsidRPr="0089258E">
              <w:rPr>
                <w:sz w:val="20"/>
              </w:rPr>
              <w:t>35.3.14.7.1</w:t>
            </w:r>
          </w:p>
        </w:tc>
        <w:tc>
          <w:tcPr>
            <w:tcW w:w="3240" w:type="dxa"/>
          </w:tcPr>
          <w:p w14:paraId="760EEA01" w14:textId="61D79735" w:rsidR="00E200DC" w:rsidRPr="001A3490" w:rsidRDefault="00E200DC" w:rsidP="00DC1E6C">
            <w:pPr>
              <w:rPr>
                <w:sz w:val="20"/>
              </w:rPr>
            </w:pPr>
            <w:r w:rsidRPr="00E200DC">
              <w:rPr>
                <w:sz w:val="20"/>
              </w:rPr>
              <w:t>The inter-BSS NAV should be changed to the basic NAV according to 11ax spec.</w:t>
            </w:r>
          </w:p>
        </w:tc>
        <w:tc>
          <w:tcPr>
            <w:tcW w:w="2160" w:type="dxa"/>
          </w:tcPr>
          <w:p w14:paraId="35342558" w14:textId="6F60830D" w:rsidR="00E200DC" w:rsidRPr="001A3490" w:rsidRDefault="0089258E" w:rsidP="00461149">
            <w:pPr>
              <w:rPr>
                <w:sz w:val="20"/>
              </w:rPr>
            </w:pPr>
            <w:r w:rsidRPr="0089258E">
              <w:rPr>
                <w:sz w:val="20"/>
              </w:rPr>
              <w:t>Change the inter-BSS NAV to the basic NAV.</w:t>
            </w:r>
          </w:p>
        </w:tc>
        <w:tc>
          <w:tcPr>
            <w:tcW w:w="2160" w:type="dxa"/>
          </w:tcPr>
          <w:p w14:paraId="0F58E6BA" w14:textId="77777777" w:rsidR="0089258E" w:rsidRDefault="0089258E" w:rsidP="0089258E">
            <w:pPr>
              <w:rPr>
                <w:b/>
                <w:bCs/>
                <w:sz w:val="20"/>
              </w:rPr>
            </w:pPr>
            <w:r>
              <w:rPr>
                <w:b/>
                <w:bCs/>
                <w:sz w:val="20"/>
              </w:rPr>
              <w:t>Revised.</w:t>
            </w:r>
          </w:p>
          <w:p w14:paraId="609821DE" w14:textId="77777777" w:rsidR="0089258E" w:rsidRPr="00455A72" w:rsidRDefault="0089258E" w:rsidP="0089258E">
            <w:pPr>
              <w:rPr>
                <w:sz w:val="20"/>
              </w:rPr>
            </w:pPr>
            <w:r w:rsidRPr="00455A72">
              <w:rPr>
                <w:sz w:val="20"/>
              </w:rPr>
              <w:t xml:space="preserve">Made corresponding text change. </w:t>
            </w:r>
          </w:p>
          <w:p w14:paraId="4758399C" w14:textId="77777777" w:rsidR="0089258E" w:rsidRDefault="0089258E" w:rsidP="0089258E">
            <w:pPr>
              <w:rPr>
                <w:b/>
                <w:bCs/>
                <w:sz w:val="20"/>
              </w:rPr>
            </w:pPr>
          </w:p>
          <w:p w14:paraId="1EA6E818" w14:textId="77777777" w:rsidR="0089258E" w:rsidRDefault="0089258E" w:rsidP="0089258E">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2C8979E9" w14:textId="77777777" w:rsidR="00E200DC" w:rsidRDefault="00E200DC" w:rsidP="006D6749">
            <w:pPr>
              <w:rPr>
                <w:b/>
                <w:bCs/>
                <w:sz w:val="20"/>
              </w:rPr>
            </w:pPr>
          </w:p>
        </w:tc>
      </w:tr>
      <w:tr w:rsidR="00456BEA" w:rsidRPr="00A33121" w14:paraId="2281E63B" w14:textId="77777777" w:rsidTr="00976D40">
        <w:trPr>
          <w:trHeight w:val="2046"/>
        </w:trPr>
        <w:tc>
          <w:tcPr>
            <w:tcW w:w="1080" w:type="dxa"/>
          </w:tcPr>
          <w:p w14:paraId="5213C9E6" w14:textId="7C3FA44B" w:rsidR="00456BEA" w:rsidRDefault="00E45E01" w:rsidP="00A33121">
            <w:pPr>
              <w:rPr>
                <w:sz w:val="20"/>
              </w:rPr>
            </w:pPr>
            <w:r w:rsidRPr="00E45E01">
              <w:rPr>
                <w:sz w:val="20"/>
              </w:rPr>
              <w:t>8351</w:t>
            </w:r>
          </w:p>
        </w:tc>
        <w:tc>
          <w:tcPr>
            <w:tcW w:w="720" w:type="dxa"/>
          </w:tcPr>
          <w:p w14:paraId="5C356501" w14:textId="0D1D21D4" w:rsidR="00456BEA" w:rsidRDefault="00E45E01" w:rsidP="00A33121">
            <w:pPr>
              <w:rPr>
                <w:sz w:val="20"/>
              </w:rPr>
            </w:pPr>
            <w:r>
              <w:rPr>
                <w:sz w:val="20"/>
              </w:rPr>
              <w:t>280</w:t>
            </w:r>
          </w:p>
        </w:tc>
        <w:tc>
          <w:tcPr>
            <w:tcW w:w="450" w:type="dxa"/>
          </w:tcPr>
          <w:p w14:paraId="0770B926" w14:textId="02613CC8" w:rsidR="00456BEA" w:rsidRDefault="00E45E01" w:rsidP="00A33121">
            <w:pPr>
              <w:rPr>
                <w:sz w:val="20"/>
              </w:rPr>
            </w:pPr>
            <w:r>
              <w:rPr>
                <w:sz w:val="20"/>
              </w:rPr>
              <w:t>35</w:t>
            </w:r>
          </w:p>
        </w:tc>
        <w:tc>
          <w:tcPr>
            <w:tcW w:w="1080" w:type="dxa"/>
          </w:tcPr>
          <w:p w14:paraId="0A7B9BDC" w14:textId="6A2A8CD2" w:rsidR="00456BEA" w:rsidRPr="0089258E" w:rsidRDefault="00E45E01" w:rsidP="00A33121">
            <w:pPr>
              <w:rPr>
                <w:sz w:val="20"/>
              </w:rPr>
            </w:pPr>
            <w:r w:rsidRPr="00E45E01">
              <w:rPr>
                <w:sz w:val="20"/>
              </w:rPr>
              <w:t>35.3.14.7.1</w:t>
            </w:r>
          </w:p>
        </w:tc>
        <w:tc>
          <w:tcPr>
            <w:tcW w:w="3240" w:type="dxa"/>
          </w:tcPr>
          <w:p w14:paraId="4316EB1D" w14:textId="0CD2F036" w:rsidR="00456BEA" w:rsidRPr="00E200DC" w:rsidRDefault="00105399" w:rsidP="00DC1E6C">
            <w:pPr>
              <w:rPr>
                <w:sz w:val="20"/>
              </w:rPr>
            </w:pPr>
            <w:r w:rsidRPr="00105399">
              <w:rPr>
                <w:sz w:val="20"/>
              </w:rPr>
              <w:t xml:space="preserve">This paragraph describes how to do CCA detection in primary channel, but that how to do CCA detection in secondary channel is unspecified. In this </w:t>
            </w:r>
            <w:proofErr w:type="gramStart"/>
            <w:r w:rsidRPr="00105399">
              <w:rPr>
                <w:sz w:val="20"/>
              </w:rPr>
              <w:t>case ,</w:t>
            </w:r>
            <w:proofErr w:type="gramEnd"/>
            <w:r w:rsidRPr="00105399">
              <w:rPr>
                <w:sz w:val="20"/>
              </w:rPr>
              <w:t xml:space="preserve"> the CCA </w:t>
            </w:r>
            <w:proofErr w:type="spellStart"/>
            <w:r w:rsidRPr="00105399">
              <w:rPr>
                <w:sz w:val="20"/>
              </w:rPr>
              <w:t>detecion</w:t>
            </w:r>
            <w:proofErr w:type="spellEnd"/>
            <w:r w:rsidRPr="00105399">
              <w:rPr>
                <w:sz w:val="20"/>
              </w:rPr>
              <w:t xml:space="preserve"> in secondary channel obeys the rules defined in 10.23.2.5 or other rules?</w:t>
            </w:r>
          </w:p>
        </w:tc>
        <w:tc>
          <w:tcPr>
            <w:tcW w:w="2160" w:type="dxa"/>
          </w:tcPr>
          <w:p w14:paraId="6146871B" w14:textId="082381EC" w:rsidR="00456BEA" w:rsidRPr="0089258E" w:rsidRDefault="00105399" w:rsidP="00461149">
            <w:pPr>
              <w:rPr>
                <w:sz w:val="20"/>
              </w:rPr>
            </w:pPr>
            <w:r w:rsidRPr="00105399">
              <w:rPr>
                <w:sz w:val="20"/>
              </w:rPr>
              <w:t>Please clarify it</w:t>
            </w:r>
          </w:p>
        </w:tc>
        <w:tc>
          <w:tcPr>
            <w:tcW w:w="2160" w:type="dxa"/>
          </w:tcPr>
          <w:p w14:paraId="4C806510" w14:textId="74DA69DB" w:rsidR="00105399" w:rsidRDefault="00105399" w:rsidP="00105399">
            <w:pPr>
              <w:rPr>
                <w:b/>
                <w:bCs/>
                <w:sz w:val="20"/>
              </w:rPr>
            </w:pPr>
            <w:r>
              <w:rPr>
                <w:b/>
                <w:bCs/>
                <w:sz w:val="20"/>
              </w:rPr>
              <w:t>Re</w:t>
            </w:r>
            <w:r>
              <w:rPr>
                <w:b/>
                <w:bCs/>
                <w:sz w:val="20"/>
              </w:rPr>
              <w:t>ject</w:t>
            </w:r>
          </w:p>
          <w:p w14:paraId="7A1BDFE8" w14:textId="29D46B3E" w:rsidR="00105399" w:rsidRPr="00F44926" w:rsidRDefault="00105399" w:rsidP="00105399">
            <w:pPr>
              <w:rPr>
                <w:sz w:val="20"/>
              </w:rPr>
            </w:pPr>
            <w:r w:rsidRPr="00F44926">
              <w:rPr>
                <w:sz w:val="20"/>
              </w:rPr>
              <w:t xml:space="preserve">The </w:t>
            </w:r>
            <w:r w:rsidR="002E285F" w:rsidRPr="00F44926">
              <w:rPr>
                <w:sz w:val="20"/>
              </w:rPr>
              <w:t xml:space="preserve">condition is triggered only </w:t>
            </w:r>
            <w:r w:rsidR="00F44926">
              <w:rPr>
                <w:sz w:val="20"/>
              </w:rPr>
              <w:t>for the</w:t>
            </w:r>
            <w:r w:rsidR="002E285F" w:rsidRPr="00F44926">
              <w:rPr>
                <w:sz w:val="20"/>
              </w:rPr>
              <w:t xml:space="preserve"> primary </w:t>
            </w:r>
            <w:r w:rsidR="00F44926" w:rsidRPr="00F44926">
              <w:rPr>
                <w:sz w:val="20"/>
              </w:rPr>
              <w:t xml:space="preserve">channel. </w:t>
            </w:r>
            <w:proofErr w:type="gramStart"/>
            <w:r w:rsidR="00E55027">
              <w:rPr>
                <w:sz w:val="20"/>
              </w:rPr>
              <w:t>Otherwise</w:t>
            </w:r>
            <w:proofErr w:type="gramEnd"/>
            <w:r w:rsidR="00E55027">
              <w:rPr>
                <w:sz w:val="20"/>
              </w:rPr>
              <w:t xml:space="preserve"> baseline rules will take over. </w:t>
            </w:r>
          </w:p>
          <w:p w14:paraId="69BA1343" w14:textId="77777777" w:rsidR="00456BEA" w:rsidRDefault="00456BEA" w:rsidP="0089258E">
            <w:pPr>
              <w:rPr>
                <w:b/>
                <w:bCs/>
                <w:sz w:val="20"/>
              </w:rPr>
            </w:pPr>
          </w:p>
        </w:tc>
      </w:tr>
      <w:tr w:rsidR="00197D7B" w:rsidRPr="00A33121" w14:paraId="0D1E5DD6" w14:textId="77777777" w:rsidTr="00976D40">
        <w:trPr>
          <w:trHeight w:val="2046"/>
        </w:trPr>
        <w:tc>
          <w:tcPr>
            <w:tcW w:w="1080" w:type="dxa"/>
          </w:tcPr>
          <w:p w14:paraId="5B644811" w14:textId="41AD4B3A" w:rsidR="00197D7B" w:rsidRPr="00E45E01" w:rsidRDefault="00197D7B" w:rsidP="00A33121">
            <w:pPr>
              <w:rPr>
                <w:sz w:val="20"/>
              </w:rPr>
            </w:pPr>
            <w:r w:rsidRPr="00197D7B">
              <w:rPr>
                <w:sz w:val="20"/>
              </w:rPr>
              <w:t>7783</w:t>
            </w:r>
          </w:p>
        </w:tc>
        <w:tc>
          <w:tcPr>
            <w:tcW w:w="720" w:type="dxa"/>
          </w:tcPr>
          <w:p w14:paraId="312D89BF" w14:textId="41D1E626" w:rsidR="00197D7B" w:rsidRDefault="00F322DF" w:rsidP="00A33121">
            <w:pPr>
              <w:rPr>
                <w:sz w:val="20"/>
              </w:rPr>
            </w:pPr>
            <w:r w:rsidRPr="00F322DF">
              <w:rPr>
                <w:sz w:val="20"/>
              </w:rPr>
              <w:t>280</w:t>
            </w:r>
          </w:p>
        </w:tc>
        <w:tc>
          <w:tcPr>
            <w:tcW w:w="450" w:type="dxa"/>
          </w:tcPr>
          <w:p w14:paraId="3B0A287F" w14:textId="651716C8" w:rsidR="00197D7B" w:rsidRDefault="00F322DF" w:rsidP="00A33121">
            <w:pPr>
              <w:rPr>
                <w:sz w:val="20"/>
              </w:rPr>
            </w:pPr>
            <w:r w:rsidRPr="00F322DF">
              <w:rPr>
                <w:sz w:val="20"/>
              </w:rPr>
              <w:t>37</w:t>
            </w:r>
          </w:p>
        </w:tc>
        <w:tc>
          <w:tcPr>
            <w:tcW w:w="1080" w:type="dxa"/>
          </w:tcPr>
          <w:p w14:paraId="0FC06E40" w14:textId="627AF0AC" w:rsidR="00197D7B" w:rsidRPr="00E45E01" w:rsidRDefault="00F322DF" w:rsidP="00A33121">
            <w:pPr>
              <w:rPr>
                <w:sz w:val="20"/>
              </w:rPr>
            </w:pPr>
            <w:r w:rsidRPr="00F322DF">
              <w:rPr>
                <w:sz w:val="20"/>
              </w:rPr>
              <w:t>35.3.14.7.1</w:t>
            </w:r>
          </w:p>
        </w:tc>
        <w:tc>
          <w:tcPr>
            <w:tcW w:w="3240" w:type="dxa"/>
          </w:tcPr>
          <w:p w14:paraId="5405E1BA" w14:textId="77777777" w:rsidR="00197D7B" w:rsidRPr="00197D7B" w:rsidRDefault="00197D7B" w:rsidP="00197D7B">
            <w:pPr>
              <w:rPr>
                <w:sz w:val="20"/>
              </w:rPr>
            </w:pPr>
            <w:r w:rsidRPr="00197D7B">
              <w:rPr>
                <w:sz w:val="20"/>
              </w:rPr>
              <w:t>The current description about the EIFS usage during the MSD timer is "... and no start of a PPDU is detected". What's is the exact definition of the "start of a PPDU"?  In baseline spec, there is already rule about how to use EIFS in 10.3.2.3.7, "A DCF shall use EIFS before transmission, when it determines that the medium is idle immediately following</w:t>
            </w:r>
          </w:p>
          <w:p w14:paraId="00B16D92" w14:textId="77777777" w:rsidR="00197D7B" w:rsidRPr="00197D7B" w:rsidRDefault="00197D7B" w:rsidP="00197D7B">
            <w:pPr>
              <w:rPr>
                <w:sz w:val="20"/>
              </w:rPr>
            </w:pPr>
            <w:r w:rsidRPr="00197D7B">
              <w:rPr>
                <w:sz w:val="20"/>
              </w:rPr>
              <w:t>reception of a frame for which the PHY-</w:t>
            </w:r>
            <w:proofErr w:type="spellStart"/>
            <w:r w:rsidRPr="00197D7B">
              <w:rPr>
                <w:sz w:val="20"/>
              </w:rPr>
              <w:t>RXEND.indication</w:t>
            </w:r>
            <w:proofErr w:type="spellEnd"/>
            <w:r w:rsidRPr="00197D7B">
              <w:rPr>
                <w:sz w:val="20"/>
              </w:rPr>
              <w:t xml:space="preserve"> primitive contained an error or a frame</w:t>
            </w:r>
          </w:p>
          <w:p w14:paraId="6452461E" w14:textId="31C53B14" w:rsidR="00197D7B" w:rsidRPr="00105399" w:rsidRDefault="00197D7B" w:rsidP="00197D7B">
            <w:pPr>
              <w:rPr>
                <w:sz w:val="20"/>
              </w:rPr>
            </w:pPr>
            <w:r w:rsidRPr="00197D7B">
              <w:rPr>
                <w:sz w:val="20"/>
              </w:rPr>
              <w:t>for which the FCS value was not correct"</w:t>
            </w:r>
          </w:p>
        </w:tc>
        <w:tc>
          <w:tcPr>
            <w:tcW w:w="2160" w:type="dxa"/>
          </w:tcPr>
          <w:p w14:paraId="4358E7EE" w14:textId="65103010" w:rsidR="00197D7B" w:rsidRPr="00105399" w:rsidRDefault="00197D7B" w:rsidP="00461149">
            <w:pPr>
              <w:rPr>
                <w:sz w:val="20"/>
              </w:rPr>
            </w:pPr>
            <w:r w:rsidRPr="00197D7B">
              <w:rPr>
                <w:sz w:val="20"/>
              </w:rPr>
              <w:t xml:space="preserve">Use the same description in 10.3.2.3.7 about when to use EIFS, or give an exact definition of "start of a PPDU", or change the sentence to be "... and no valid NAV </w:t>
            </w:r>
            <w:proofErr w:type="spellStart"/>
            <w:r w:rsidRPr="00197D7B">
              <w:rPr>
                <w:sz w:val="20"/>
              </w:rPr>
              <w:t>inforamtion</w:t>
            </w:r>
            <w:proofErr w:type="spellEnd"/>
            <w:r w:rsidRPr="00197D7B">
              <w:rPr>
                <w:sz w:val="20"/>
              </w:rPr>
              <w:t xml:space="preserve"> can be got from the PPDU"</w:t>
            </w:r>
          </w:p>
        </w:tc>
        <w:tc>
          <w:tcPr>
            <w:tcW w:w="2160" w:type="dxa"/>
          </w:tcPr>
          <w:p w14:paraId="46CF869E" w14:textId="77777777" w:rsidR="00197D7B" w:rsidRDefault="007044E6" w:rsidP="00105399">
            <w:pPr>
              <w:rPr>
                <w:b/>
                <w:bCs/>
                <w:sz w:val="20"/>
              </w:rPr>
            </w:pPr>
            <w:r>
              <w:rPr>
                <w:b/>
                <w:bCs/>
                <w:sz w:val="20"/>
              </w:rPr>
              <w:t xml:space="preserve">Revised. </w:t>
            </w:r>
          </w:p>
          <w:p w14:paraId="5E899822" w14:textId="601BA202" w:rsidR="00A43535" w:rsidRPr="00455A72" w:rsidRDefault="0016502D" w:rsidP="00A43535">
            <w:pPr>
              <w:rPr>
                <w:sz w:val="20"/>
              </w:rPr>
            </w:pPr>
            <w:r>
              <w:rPr>
                <w:sz w:val="20"/>
              </w:rPr>
              <w:t xml:space="preserve">Clarified definition of “start of PPDU”. </w:t>
            </w:r>
          </w:p>
          <w:p w14:paraId="5F9E2F36" w14:textId="77777777" w:rsidR="00A43535" w:rsidRDefault="00A43535" w:rsidP="00A43535">
            <w:pPr>
              <w:rPr>
                <w:b/>
                <w:bCs/>
                <w:sz w:val="20"/>
              </w:rPr>
            </w:pPr>
          </w:p>
          <w:p w14:paraId="528602CF" w14:textId="77777777" w:rsidR="00A43535" w:rsidRDefault="00A43535" w:rsidP="00A43535">
            <w:pPr>
              <w:rPr>
                <w:sz w:val="20"/>
              </w:rPr>
            </w:pPr>
            <w:proofErr w:type="spellStart"/>
            <w:r w:rsidRPr="00474CA6">
              <w:rPr>
                <w:rFonts w:ascii="Calibri" w:hAnsi="Calibri" w:cs="Calibri"/>
                <w:b/>
                <w:bCs/>
                <w:sz w:val="18"/>
                <w:szCs w:val="18"/>
                <w:lang w:val="en-US" w:bidi="he-IL"/>
              </w:rPr>
              <w:t>TGbe</w:t>
            </w:r>
            <w:proofErr w:type="spellEnd"/>
            <w:r w:rsidRPr="00474CA6">
              <w:rPr>
                <w:rFonts w:ascii="Calibri" w:hAnsi="Calibri" w:cs="Calibri"/>
                <w:b/>
                <w:bCs/>
                <w:sz w:val="18"/>
                <w:szCs w:val="18"/>
                <w:lang w:val="en-US" w:bidi="he-IL"/>
              </w:rPr>
              <w:t xml:space="preserve"> editor: </w:t>
            </w:r>
            <w:r w:rsidRPr="00474CA6">
              <w:rPr>
                <w:rFonts w:ascii="Calibri" w:hAnsi="Calibri" w:cs="Calibri"/>
                <w:sz w:val="18"/>
                <w:szCs w:val="18"/>
                <w:lang w:val="en-US" w:bidi="he-IL"/>
              </w:rPr>
              <w:t>make the changes identified below in https://mentor.ieee.org/802.11/dcn/21/11-21-1</w:t>
            </w:r>
            <w:r>
              <w:rPr>
                <w:rFonts w:ascii="Calibri" w:hAnsi="Calibri" w:cs="Calibri"/>
                <w:sz w:val="18"/>
                <w:szCs w:val="18"/>
                <w:lang w:val="en-US" w:bidi="he-IL"/>
              </w:rPr>
              <w:t>339</w:t>
            </w:r>
            <w:r w:rsidRPr="00474CA6">
              <w:rPr>
                <w:rFonts w:ascii="Calibri" w:hAnsi="Calibri" w:cs="Calibri"/>
                <w:sz w:val="18"/>
                <w:szCs w:val="18"/>
                <w:lang w:val="en-US" w:bidi="he-IL"/>
              </w:rPr>
              <w:t>-00-00be-CR-CC36-cids-in-35.</w:t>
            </w:r>
            <w:r>
              <w:rPr>
                <w:rFonts w:ascii="Calibri" w:hAnsi="Calibri" w:cs="Calibri"/>
                <w:sz w:val="18"/>
                <w:szCs w:val="18"/>
                <w:lang w:val="en-US" w:bidi="he-IL"/>
              </w:rPr>
              <w:t>3</w:t>
            </w:r>
            <w:r w:rsidRPr="00474CA6">
              <w:rPr>
                <w:rFonts w:ascii="Calibri" w:hAnsi="Calibri" w:cs="Calibri"/>
                <w:sz w:val="18"/>
                <w:szCs w:val="18"/>
                <w:lang w:val="en-US" w:bidi="he-IL"/>
              </w:rPr>
              <w:t>.1</w:t>
            </w:r>
            <w:r>
              <w:rPr>
                <w:rFonts w:ascii="Calibri" w:hAnsi="Calibri" w:cs="Calibri"/>
                <w:sz w:val="18"/>
                <w:szCs w:val="18"/>
                <w:lang w:val="en-US" w:bidi="he-IL"/>
              </w:rPr>
              <w:t>5</w:t>
            </w:r>
            <w:r w:rsidRPr="00474CA6">
              <w:rPr>
                <w:rFonts w:ascii="Calibri" w:hAnsi="Calibri" w:cs="Calibri"/>
                <w:sz w:val="18"/>
                <w:szCs w:val="18"/>
                <w:lang w:val="en-US" w:bidi="he-IL"/>
              </w:rPr>
              <w:t>.</w:t>
            </w:r>
            <w:r>
              <w:rPr>
                <w:rFonts w:ascii="Calibri" w:hAnsi="Calibri" w:cs="Calibri"/>
                <w:sz w:val="18"/>
                <w:szCs w:val="18"/>
                <w:lang w:val="en-US" w:bidi="he-IL"/>
              </w:rPr>
              <w:t>7</w:t>
            </w:r>
            <w:r w:rsidRPr="00474CA6">
              <w:rPr>
                <w:rFonts w:ascii="Calibri" w:hAnsi="Calibri" w:cs="Calibri"/>
                <w:sz w:val="18"/>
                <w:szCs w:val="18"/>
                <w:lang w:val="en-US" w:bidi="he-IL"/>
              </w:rPr>
              <w:t>.docx.</w:t>
            </w:r>
          </w:p>
          <w:p w14:paraId="44C6790A" w14:textId="47DEBB98" w:rsidR="007044E6" w:rsidRDefault="007044E6" w:rsidP="00105399">
            <w:pPr>
              <w:rPr>
                <w:b/>
                <w:bCs/>
                <w:sz w:val="20"/>
              </w:rPr>
            </w:pPr>
          </w:p>
        </w:tc>
      </w:tr>
      <w:tr w:rsidR="008A592D" w:rsidRPr="00A33121" w14:paraId="5F9F3BB0" w14:textId="77777777" w:rsidTr="00976D40">
        <w:trPr>
          <w:trHeight w:val="2046"/>
        </w:trPr>
        <w:tc>
          <w:tcPr>
            <w:tcW w:w="1080" w:type="dxa"/>
          </w:tcPr>
          <w:p w14:paraId="002C05AC" w14:textId="669B4B60" w:rsidR="008A592D" w:rsidRPr="00197D7B" w:rsidRDefault="00E47AC9" w:rsidP="00A33121">
            <w:pPr>
              <w:rPr>
                <w:sz w:val="20"/>
              </w:rPr>
            </w:pPr>
            <w:r>
              <w:rPr>
                <w:sz w:val="20"/>
              </w:rPr>
              <w:t>7780</w:t>
            </w:r>
          </w:p>
        </w:tc>
        <w:tc>
          <w:tcPr>
            <w:tcW w:w="720" w:type="dxa"/>
          </w:tcPr>
          <w:p w14:paraId="33E256CD" w14:textId="4146E40B" w:rsidR="008A592D" w:rsidRPr="00F322DF" w:rsidRDefault="00E47AC9" w:rsidP="00A33121">
            <w:pPr>
              <w:rPr>
                <w:sz w:val="20"/>
              </w:rPr>
            </w:pPr>
            <w:r w:rsidRPr="00F322DF">
              <w:rPr>
                <w:sz w:val="20"/>
              </w:rPr>
              <w:t>280</w:t>
            </w:r>
          </w:p>
        </w:tc>
        <w:tc>
          <w:tcPr>
            <w:tcW w:w="450" w:type="dxa"/>
          </w:tcPr>
          <w:p w14:paraId="0D28BC9C" w14:textId="0332A034" w:rsidR="008A592D" w:rsidRPr="00F322DF" w:rsidRDefault="00E47AC9" w:rsidP="00A33121">
            <w:pPr>
              <w:rPr>
                <w:sz w:val="20"/>
              </w:rPr>
            </w:pPr>
            <w:r w:rsidRPr="00F322DF">
              <w:rPr>
                <w:sz w:val="20"/>
              </w:rPr>
              <w:t>37</w:t>
            </w:r>
          </w:p>
        </w:tc>
        <w:tc>
          <w:tcPr>
            <w:tcW w:w="1080" w:type="dxa"/>
          </w:tcPr>
          <w:p w14:paraId="6ED86F21" w14:textId="7907C81C" w:rsidR="008A592D" w:rsidRPr="00F322DF" w:rsidRDefault="00E47AC9" w:rsidP="00A33121">
            <w:pPr>
              <w:rPr>
                <w:sz w:val="20"/>
              </w:rPr>
            </w:pPr>
            <w:r w:rsidRPr="00F322DF">
              <w:rPr>
                <w:sz w:val="20"/>
              </w:rPr>
              <w:t>35.3.14.7.1</w:t>
            </w:r>
          </w:p>
        </w:tc>
        <w:tc>
          <w:tcPr>
            <w:tcW w:w="3240" w:type="dxa"/>
          </w:tcPr>
          <w:p w14:paraId="002C499E" w14:textId="73188497" w:rsidR="008A592D" w:rsidRPr="00197D7B" w:rsidRDefault="008A592D" w:rsidP="00197D7B">
            <w:pPr>
              <w:rPr>
                <w:sz w:val="20"/>
              </w:rPr>
            </w:pPr>
            <w:r w:rsidRPr="008A592D">
              <w:rPr>
                <w:sz w:val="20"/>
              </w:rPr>
              <w:t xml:space="preserve">The current method to reset MSD timer implicitly means a valid Duration shall be got to update NAV.  But what about a PS-Poll is received, which is also a valid MPDU but </w:t>
            </w:r>
            <w:proofErr w:type="spellStart"/>
            <w:r w:rsidRPr="008A592D">
              <w:rPr>
                <w:sz w:val="20"/>
              </w:rPr>
              <w:t>withou</w:t>
            </w:r>
            <w:proofErr w:type="spellEnd"/>
            <w:r w:rsidRPr="008A592D">
              <w:rPr>
                <w:sz w:val="20"/>
              </w:rPr>
              <w:t xml:space="preserve"> Duration information. Will the MSD timer be reset for a PS-Poll?</w:t>
            </w:r>
          </w:p>
        </w:tc>
        <w:tc>
          <w:tcPr>
            <w:tcW w:w="2160" w:type="dxa"/>
          </w:tcPr>
          <w:p w14:paraId="3E10D2FE" w14:textId="4557CB36" w:rsidR="008A592D" w:rsidRPr="00197D7B" w:rsidRDefault="00E47AC9" w:rsidP="00461149">
            <w:pPr>
              <w:rPr>
                <w:sz w:val="20"/>
              </w:rPr>
            </w:pPr>
            <w:r w:rsidRPr="00E47AC9">
              <w:rPr>
                <w:sz w:val="20"/>
              </w:rPr>
              <w:t xml:space="preserve">Please </w:t>
            </w:r>
            <w:proofErr w:type="spellStart"/>
            <w:r w:rsidRPr="00E47AC9">
              <w:rPr>
                <w:sz w:val="20"/>
              </w:rPr>
              <w:t>clarfiy</w:t>
            </w:r>
            <w:proofErr w:type="spellEnd"/>
            <w:r w:rsidRPr="00E47AC9">
              <w:rPr>
                <w:sz w:val="20"/>
              </w:rPr>
              <w:t xml:space="preserve"> it, and recommends not to </w:t>
            </w:r>
            <w:proofErr w:type="spellStart"/>
            <w:r w:rsidRPr="00E47AC9">
              <w:rPr>
                <w:sz w:val="20"/>
              </w:rPr>
              <w:t>reest</w:t>
            </w:r>
            <w:proofErr w:type="spellEnd"/>
            <w:r w:rsidRPr="00E47AC9">
              <w:rPr>
                <w:sz w:val="20"/>
              </w:rPr>
              <w:t xml:space="preserve"> MSD timer for reception of a PS-Poll</w:t>
            </w:r>
          </w:p>
        </w:tc>
        <w:tc>
          <w:tcPr>
            <w:tcW w:w="2160" w:type="dxa"/>
          </w:tcPr>
          <w:p w14:paraId="61123922" w14:textId="77777777" w:rsidR="008A592D" w:rsidRDefault="004F2F4D" w:rsidP="00105399">
            <w:pPr>
              <w:rPr>
                <w:b/>
                <w:bCs/>
                <w:sz w:val="20"/>
              </w:rPr>
            </w:pPr>
            <w:r>
              <w:rPr>
                <w:b/>
                <w:bCs/>
                <w:sz w:val="20"/>
              </w:rPr>
              <w:t>Reject.</w:t>
            </w:r>
          </w:p>
          <w:p w14:paraId="267B34A4" w14:textId="1629E695" w:rsidR="004F2F4D" w:rsidRPr="004F2F4D" w:rsidRDefault="004F2F4D" w:rsidP="00105399">
            <w:pPr>
              <w:rPr>
                <w:sz w:val="20"/>
                <w:rPrChange w:id="0" w:author="Das, Dibakar" w:date="2021-08-24T19:50:00Z">
                  <w:rPr>
                    <w:b/>
                    <w:bCs/>
                    <w:sz w:val="20"/>
                  </w:rPr>
                </w:rPrChange>
              </w:rPr>
            </w:pPr>
            <w:r w:rsidRPr="004F2F4D">
              <w:rPr>
                <w:sz w:val="20"/>
                <w:rPrChange w:id="1" w:author="Das, Dibakar" w:date="2021-08-24T19:50:00Z">
                  <w:rPr>
                    <w:b/>
                    <w:bCs/>
                    <w:sz w:val="20"/>
                  </w:rPr>
                </w:rPrChange>
              </w:rPr>
              <w:t xml:space="preserve">The Duration field does not really matter when the packet is correctly decoded.  </w:t>
            </w:r>
          </w:p>
        </w:tc>
      </w:tr>
    </w:tbl>
    <w:p w14:paraId="32BEE540" w14:textId="77777777" w:rsidR="00474CA6" w:rsidRDefault="00474CA6"/>
    <w:p w14:paraId="729F0CEE" w14:textId="6C2FF4DE" w:rsidR="00110592" w:rsidRDefault="00110592" w:rsidP="00110592">
      <w:pPr>
        <w:jc w:val="both"/>
        <w:rPr>
          <w:b/>
          <w:i/>
          <w:iCs/>
        </w:rPr>
      </w:pPr>
      <w:proofErr w:type="spellStart"/>
      <w:r>
        <w:rPr>
          <w:b/>
          <w:i/>
          <w:iCs/>
          <w:highlight w:val="yellow"/>
        </w:rPr>
        <w:t>TGbe</w:t>
      </w:r>
      <w:proofErr w:type="spellEnd"/>
      <w:r>
        <w:rPr>
          <w:b/>
          <w:i/>
          <w:iCs/>
          <w:highlight w:val="yellow"/>
        </w:rPr>
        <w:t xml:space="preserve"> editor: Modify the text </w:t>
      </w:r>
      <w:r w:rsidRPr="00110592">
        <w:rPr>
          <w:b/>
          <w:i/>
          <w:iCs/>
          <w:highlight w:val="yellow"/>
        </w:rPr>
        <w:t xml:space="preserve">in 35.3.15.7.1 </w:t>
      </w:r>
      <w:r w:rsidRPr="00110592">
        <w:rPr>
          <w:b/>
          <w:i/>
          <w:iCs/>
          <w:szCs w:val="22"/>
          <w:highlight w:val="yellow"/>
        </w:rPr>
        <w:t xml:space="preserve">of </w:t>
      </w:r>
      <w:r>
        <w:rPr>
          <w:b/>
          <w:i/>
          <w:iCs/>
          <w:szCs w:val="22"/>
          <w:highlight w:val="yellow"/>
        </w:rPr>
        <w:t xml:space="preserve">11be draft 1.1 </w:t>
      </w:r>
      <w:r>
        <w:rPr>
          <w:b/>
          <w:i/>
          <w:iCs/>
          <w:highlight w:val="yellow"/>
        </w:rPr>
        <w:t>as follows:</w:t>
      </w:r>
    </w:p>
    <w:p w14:paraId="684685A8" w14:textId="51029475" w:rsidR="00474CA6" w:rsidRDefault="00474CA6"/>
    <w:p w14:paraId="6B062032" w14:textId="1C198659" w:rsidR="00433A8F" w:rsidRDefault="00433A8F">
      <w:pPr>
        <w:rPr>
          <w:rStyle w:val="fontstyle01"/>
        </w:rPr>
      </w:pPr>
      <w:r>
        <w:rPr>
          <w:rStyle w:val="fontstyle01"/>
        </w:rPr>
        <w:t>35.3.15.7 Medium access recovery procedure</w:t>
      </w:r>
    </w:p>
    <w:p w14:paraId="1A43CEAA" w14:textId="365C0A6D" w:rsidR="00433A8F" w:rsidRDefault="00433A8F">
      <w:pPr>
        <w:rPr>
          <w:rStyle w:val="fontstyle01"/>
        </w:rPr>
      </w:pPr>
    </w:p>
    <w:p w14:paraId="0408DA0F" w14:textId="7B39398F" w:rsidR="00433A8F" w:rsidRDefault="004E6428">
      <w:pPr>
        <w:rPr>
          <w:rStyle w:val="fontstyle01"/>
        </w:rPr>
      </w:pPr>
      <w:r>
        <w:rPr>
          <w:rStyle w:val="fontstyle01"/>
        </w:rPr>
        <w:t>35.3.15.7.1 General</w:t>
      </w:r>
    </w:p>
    <w:p w14:paraId="5D621E0E" w14:textId="1827E9B6" w:rsidR="004E6428" w:rsidRDefault="004E6428">
      <w:pPr>
        <w:rPr>
          <w:rStyle w:val="fontstyle01"/>
        </w:rPr>
      </w:pPr>
    </w:p>
    <w:p w14:paraId="41CF3AA2" w14:textId="23FDDA8F" w:rsidR="004E6428" w:rsidRDefault="004E6428">
      <w:pPr>
        <w:rPr>
          <w:rFonts w:ascii="TimesNewRomanPSMT" w:hAnsi="TimesNewRomanPSMT"/>
          <w:color w:val="000000"/>
          <w:sz w:val="20"/>
        </w:rPr>
      </w:pPr>
      <w:r w:rsidRPr="004E6428">
        <w:rPr>
          <w:rFonts w:ascii="TimesNewRomanPSMT" w:hAnsi="TimesNewRomanPSMT"/>
          <w:color w:val="000000"/>
          <w:sz w:val="20"/>
        </w:rPr>
        <w:t>A STA affiliated with a</w:t>
      </w:r>
      <w:ins w:id="2" w:author="Das, Dibakar" w:date="2021-08-24T17:07:00Z">
        <w:r w:rsidR="00560B1B">
          <w:rPr>
            <w:rFonts w:ascii="TimesNewRomanPSMT" w:hAnsi="TimesNewRomanPSMT"/>
            <w:color w:val="000000"/>
            <w:sz w:val="20"/>
          </w:rPr>
          <w:t>n</w:t>
        </w:r>
      </w:ins>
      <w:r w:rsidRPr="004E6428">
        <w:rPr>
          <w:rFonts w:ascii="TimesNewRomanPSMT" w:hAnsi="TimesNewRomanPSMT"/>
          <w:color w:val="000000"/>
          <w:sz w:val="20"/>
        </w:rPr>
        <w:t xml:space="preserve"> </w:t>
      </w:r>
      <w:del w:id="3" w:author="Das, Dibakar" w:date="2021-08-24T17:07:00Z">
        <w:r w:rsidRPr="004E6428" w:rsidDel="00560B1B">
          <w:rPr>
            <w:rFonts w:ascii="TimesNewRomanPSMT" w:hAnsi="TimesNewRomanPSMT"/>
            <w:color w:val="000000"/>
            <w:sz w:val="20"/>
          </w:rPr>
          <w:delText xml:space="preserve">non-AP </w:delText>
        </w:r>
      </w:del>
      <w:r w:rsidRPr="004E6428">
        <w:rPr>
          <w:rFonts w:ascii="TimesNewRomanPSMT" w:hAnsi="TimesNewRomanPSMT"/>
          <w:color w:val="000000"/>
          <w:sz w:val="20"/>
        </w:rPr>
        <w:t>MLD</w:t>
      </w:r>
      <w:ins w:id="4" w:author="Das, Dibakar" w:date="2021-08-24T17:08:00Z">
        <w:r w:rsidR="00DC1148">
          <w:rPr>
            <w:rFonts w:ascii="TimesNewRomanPSMT" w:hAnsi="TimesNewRomanPSMT"/>
            <w:color w:val="000000"/>
            <w:sz w:val="20"/>
          </w:rPr>
          <w:t xml:space="preserve"> (#</w:t>
        </w:r>
        <w:r w:rsidR="00DC1148">
          <w:rPr>
            <w:sz w:val="20"/>
          </w:rPr>
          <w:t>4836</w:t>
        </w:r>
        <w:r w:rsidR="00DC1148">
          <w:rPr>
            <w:sz w:val="20"/>
          </w:rPr>
          <w:t>)</w:t>
        </w:r>
      </w:ins>
      <w:r w:rsidRPr="004E6428">
        <w:rPr>
          <w:rFonts w:ascii="TimesNewRomanPSMT" w:hAnsi="TimesNewRomanPSMT"/>
          <w:color w:val="000000"/>
          <w:sz w:val="20"/>
        </w:rPr>
        <w:t xml:space="preserve"> that belongs to a NSTR link pair is considered to have lost medium</w:t>
      </w:r>
      <w:r w:rsidRPr="004E6428">
        <w:rPr>
          <w:rFonts w:ascii="TimesNewRomanPSMT" w:hAnsi="TimesNewRomanPSMT"/>
          <w:color w:val="000000"/>
          <w:sz w:val="20"/>
        </w:rPr>
        <w:br/>
        <w:t>synchronization (</w:t>
      </w:r>
      <w:del w:id="5" w:author="Das, Dibakar" w:date="2021-08-24T17:15:00Z">
        <w:r w:rsidRPr="004E6428" w:rsidDel="00CB5554">
          <w:rPr>
            <w:rFonts w:ascii="TimesNewRomanPSMT" w:hAnsi="TimesNewRomanPSMT"/>
            <w:color w:val="000000"/>
            <w:sz w:val="20"/>
          </w:rPr>
          <w:delText>due to UL interference</w:delText>
        </w:r>
      </w:del>
      <w:ins w:id="6" w:author="Das, Dibakar" w:date="2021-08-24T17:15:00Z">
        <w:r w:rsidR="00CB5554">
          <w:rPr>
            <w:rFonts w:ascii="TimesNewRomanPSMT" w:hAnsi="TimesNewRomanPSMT"/>
            <w:color w:val="000000"/>
            <w:sz w:val="20"/>
          </w:rPr>
          <w:t xml:space="preserve">see definition in </w:t>
        </w:r>
        <w:r w:rsidR="00AE4CA2">
          <w:rPr>
            <w:rFonts w:ascii="TimesNewRomanPSMT" w:hAnsi="TimesNewRomanPSMT"/>
            <w:color w:val="000000"/>
            <w:sz w:val="20"/>
          </w:rPr>
          <w:t>3.2</w:t>
        </w:r>
      </w:ins>
      <w:ins w:id="7" w:author="Das, Dibakar" w:date="2021-08-24T17:16:00Z">
        <w:r w:rsidR="00613429">
          <w:rPr>
            <w:rFonts w:ascii="TimesNewRomanPSMT" w:hAnsi="TimesNewRomanPSMT"/>
            <w:color w:val="000000"/>
            <w:sz w:val="20"/>
          </w:rPr>
          <w:t xml:space="preserve"> (#8208)</w:t>
        </w:r>
      </w:ins>
      <w:r w:rsidRPr="004E6428">
        <w:rPr>
          <w:rFonts w:ascii="TimesNewRomanPSMT" w:hAnsi="TimesNewRomanPSMT"/>
          <w:color w:val="000000"/>
          <w:sz w:val="20"/>
        </w:rPr>
        <w:t>) when the other STA, which is affiliated with the same MLD and</w:t>
      </w:r>
      <w:r w:rsidRPr="004E6428">
        <w:rPr>
          <w:rFonts w:ascii="TimesNewRomanPSMT" w:hAnsi="TimesNewRomanPSMT"/>
          <w:color w:val="000000"/>
          <w:sz w:val="20"/>
        </w:rPr>
        <w:br/>
        <w:t xml:space="preserve">belongs to that link pair, transmits a PPDU, except </w:t>
      </w:r>
      <w:del w:id="8" w:author="Das, Dibakar" w:date="2021-08-24T17:16:00Z">
        <w:r w:rsidRPr="004E6428" w:rsidDel="0079439B">
          <w:rPr>
            <w:rFonts w:ascii="TimesNewRomanPSMT" w:hAnsi="TimesNewRomanPSMT"/>
            <w:color w:val="000000"/>
            <w:sz w:val="20"/>
          </w:rPr>
          <w:delText>under the following condition:</w:delText>
        </w:r>
      </w:del>
      <w:ins w:id="9" w:author="Das, Dibakar" w:date="2021-08-24T17:16:00Z">
        <w:r w:rsidR="0079439B">
          <w:rPr>
            <w:rFonts w:ascii="TimesNewRomanPSMT" w:hAnsi="TimesNewRomanPSMT"/>
            <w:color w:val="000000"/>
            <w:sz w:val="20"/>
          </w:rPr>
          <w:t>wh</w:t>
        </w:r>
      </w:ins>
      <w:ins w:id="10" w:author="Das, Dibakar" w:date="2021-08-24T17:17:00Z">
        <w:r w:rsidR="0079439B">
          <w:rPr>
            <w:rFonts w:ascii="TimesNewRomanPSMT" w:hAnsi="TimesNewRomanPSMT"/>
            <w:color w:val="000000"/>
            <w:sz w:val="20"/>
          </w:rPr>
          <w:t>en b</w:t>
        </w:r>
      </w:ins>
      <w:del w:id="11" w:author="Das, Dibakar" w:date="2021-08-24T17:17:00Z">
        <w:r w:rsidRPr="004E6428" w:rsidDel="0079439B">
          <w:rPr>
            <w:rFonts w:ascii="TimesNewRomanPSMT" w:hAnsi="TimesNewRomanPSMT"/>
            <w:color w:val="000000"/>
            <w:sz w:val="20"/>
          </w:rPr>
          <w:br/>
          <w:delText>— B</w:delText>
        </w:r>
      </w:del>
      <w:r w:rsidRPr="004E6428">
        <w:rPr>
          <w:rFonts w:ascii="TimesNewRomanPSMT" w:hAnsi="TimesNewRomanPSMT"/>
          <w:color w:val="000000"/>
          <w:sz w:val="20"/>
        </w:rPr>
        <w:t>oth STAs ended a transmission at the same time</w:t>
      </w:r>
      <w:ins w:id="12" w:author="Das, Dibakar" w:date="2021-08-24T17:17:00Z">
        <w:r w:rsidR="00122393">
          <w:rPr>
            <w:rFonts w:ascii="TimesNewRomanPSMT" w:hAnsi="TimesNewRomanPSMT"/>
            <w:color w:val="000000"/>
            <w:sz w:val="20"/>
          </w:rPr>
          <w:t xml:space="preserve"> (#4754)</w:t>
        </w:r>
      </w:ins>
      <w:r w:rsidRPr="004E6428">
        <w:rPr>
          <w:rFonts w:ascii="TimesNewRomanPSMT" w:hAnsi="TimesNewRomanPSMT"/>
          <w:color w:val="000000"/>
          <w:sz w:val="20"/>
        </w:rPr>
        <w:t>.</w:t>
      </w:r>
    </w:p>
    <w:p w14:paraId="4E3DB0CD" w14:textId="548D9ACE" w:rsidR="004E6428" w:rsidRDefault="004E6428">
      <w:pPr>
        <w:rPr>
          <w:rFonts w:ascii="TimesNewRomanPSMT" w:hAnsi="TimesNewRomanPSMT"/>
          <w:color w:val="000000"/>
          <w:sz w:val="20"/>
        </w:rPr>
      </w:pPr>
      <w:r w:rsidRPr="004E6428">
        <w:rPr>
          <w:rFonts w:ascii="TimesNewRomanPSMT" w:hAnsi="TimesNewRomanPSMT"/>
          <w:color w:val="000000"/>
          <w:sz w:val="20"/>
        </w:rPr>
        <w:br/>
        <w:t>A STA that has lost medium synchronization due to transmission by another STA affiliated with the same</w:t>
      </w:r>
      <w:r w:rsidRPr="004E6428">
        <w:rPr>
          <w:rFonts w:ascii="TimesNewRomanPSMT" w:hAnsi="TimesNewRomanPSMT"/>
          <w:color w:val="000000"/>
          <w:sz w:val="20"/>
        </w:rPr>
        <w:br/>
        <w:t xml:space="preserve">MLD shall start a </w:t>
      </w:r>
      <w:proofErr w:type="spellStart"/>
      <w:r w:rsidRPr="004E6428">
        <w:rPr>
          <w:rFonts w:ascii="TimesNewRomanPSMT" w:hAnsi="TimesNewRomanPSMT"/>
          <w:color w:val="000000"/>
          <w:sz w:val="20"/>
        </w:rPr>
        <w:t>MediumSyncDelay</w:t>
      </w:r>
      <w:proofErr w:type="spellEnd"/>
      <w:r w:rsidRPr="004E6428">
        <w:rPr>
          <w:rFonts w:ascii="TimesNewRomanPSMT" w:hAnsi="TimesNewRomanPSMT"/>
          <w:color w:val="000000"/>
          <w:sz w:val="20"/>
        </w:rPr>
        <w:t xml:space="preserve"> timer at the end of that transmission </w:t>
      </w:r>
      <w:del w:id="13" w:author="Das, Dibakar" w:date="2021-08-24T17:39:00Z">
        <w:r w:rsidRPr="004E6428" w:rsidDel="00C97CAC">
          <w:rPr>
            <w:rFonts w:ascii="TimesNewRomanPSMT" w:hAnsi="TimesNewRomanPSMT"/>
            <w:color w:val="000000"/>
            <w:sz w:val="20"/>
          </w:rPr>
          <w:delText xml:space="preserve">event </w:delText>
        </w:r>
      </w:del>
      <w:r w:rsidRPr="004E6428">
        <w:rPr>
          <w:rFonts w:ascii="TimesNewRomanPSMT" w:hAnsi="TimesNewRomanPSMT"/>
          <w:color w:val="000000"/>
          <w:sz w:val="20"/>
        </w:rPr>
        <w:t xml:space="preserve">if that transmission </w:t>
      </w:r>
      <w:del w:id="14" w:author="Das, Dibakar" w:date="2021-08-24T17:39:00Z">
        <w:r w:rsidRPr="004E6428" w:rsidDel="00C97CAC">
          <w:rPr>
            <w:rFonts w:ascii="TimesNewRomanPSMT" w:hAnsi="TimesNewRomanPSMT"/>
            <w:color w:val="000000"/>
            <w:sz w:val="20"/>
          </w:rPr>
          <w:delText xml:space="preserve">event </w:delText>
        </w:r>
      </w:del>
      <w:ins w:id="15" w:author="Das, Dibakar" w:date="2021-08-24T17:40:00Z">
        <w:r w:rsidR="00C97CAC">
          <w:rPr>
            <w:rFonts w:ascii="TimesNewRomanPSMT" w:hAnsi="TimesNewRomanPSMT"/>
            <w:color w:val="000000"/>
            <w:sz w:val="20"/>
          </w:rPr>
          <w:t>(#</w:t>
        </w:r>
        <w:r w:rsidR="00C97CAC">
          <w:rPr>
            <w:sz w:val="20"/>
          </w:rPr>
          <w:t>5450</w:t>
        </w:r>
        <w:r w:rsidR="00C97CAC">
          <w:rPr>
            <w:sz w:val="20"/>
          </w:rPr>
          <w:t xml:space="preserve">) </w:t>
        </w:r>
      </w:ins>
      <w:r w:rsidRPr="004E6428">
        <w:rPr>
          <w:rFonts w:ascii="TimesNewRomanPSMT" w:hAnsi="TimesNewRomanPSMT"/>
          <w:color w:val="000000"/>
          <w:sz w:val="20"/>
        </w:rPr>
        <w:t>is</w:t>
      </w:r>
      <w:r w:rsidRPr="004E6428">
        <w:rPr>
          <w:rFonts w:ascii="TimesNewRomanPSMT" w:hAnsi="TimesNewRomanPSMT"/>
          <w:color w:val="000000"/>
          <w:sz w:val="20"/>
        </w:rPr>
        <w:br/>
        <w:t xml:space="preserve">longer than </w:t>
      </w:r>
      <w:proofErr w:type="spellStart"/>
      <w:r w:rsidRPr="004E6428">
        <w:rPr>
          <w:rFonts w:ascii="TimesNewRomanPSMT" w:hAnsi="TimesNewRomanPSMT"/>
          <w:color w:val="000000"/>
          <w:sz w:val="20"/>
        </w:rPr>
        <w:t>aMediumSyncThreshold</w:t>
      </w:r>
      <w:proofErr w:type="spellEnd"/>
      <w:ins w:id="16" w:author="Das, Dibakar" w:date="2021-08-24T16:45:00Z">
        <w:r w:rsidR="00E935EC">
          <w:rPr>
            <w:rFonts w:ascii="TimesNewRomanPSMT" w:hAnsi="TimesNewRomanPSMT"/>
            <w:color w:val="000000"/>
            <w:sz w:val="20"/>
          </w:rPr>
          <w:t xml:space="preserve"> unless </w:t>
        </w:r>
        <w:r w:rsidR="00B85538">
          <w:rPr>
            <w:rFonts w:ascii="TimesNewRomanPSMT" w:hAnsi="TimesNewRomanPSMT"/>
            <w:color w:val="000000"/>
            <w:sz w:val="20"/>
          </w:rPr>
          <w:t xml:space="preserve">its previous </w:t>
        </w:r>
        <w:proofErr w:type="spellStart"/>
        <w:r w:rsidR="00B85538">
          <w:rPr>
            <w:rFonts w:ascii="TimesNewRomanPSMT" w:hAnsi="TimesNewRomanPSMT"/>
            <w:color w:val="000000"/>
            <w:sz w:val="20"/>
          </w:rPr>
          <w:t>MediumSyncDe</w:t>
        </w:r>
      </w:ins>
      <w:ins w:id="17" w:author="Das, Dibakar" w:date="2021-08-24T16:46:00Z">
        <w:r w:rsidR="00B85538">
          <w:rPr>
            <w:rFonts w:ascii="TimesNewRomanPSMT" w:hAnsi="TimesNewRomanPSMT"/>
            <w:color w:val="000000"/>
            <w:sz w:val="20"/>
          </w:rPr>
          <w:t>lay</w:t>
        </w:r>
        <w:proofErr w:type="spellEnd"/>
        <w:r w:rsidR="00B85538">
          <w:rPr>
            <w:rFonts w:ascii="TimesNewRomanPSMT" w:hAnsi="TimesNewRomanPSMT"/>
            <w:color w:val="000000"/>
            <w:sz w:val="20"/>
          </w:rPr>
          <w:t xml:space="preserve"> timer has not </w:t>
        </w:r>
        <w:proofErr w:type="gramStart"/>
        <w:r w:rsidR="00B85538">
          <w:rPr>
            <w:rFonts w:ascii="TimesNewRomanPSMT" w:hAnsi="TimesNewRomanPSMT"/>
            <w:color w:val="000000"/>
            <w:sz w:val="20"/>
          </w:rPr>
          <w:t>expired</w:t>
        </w:r>
      </w:ins>
      <w:ins w:id="18" w:author="Das, Dibakar" w:date="2021-08-24T16:51:00Z">
        <w:r w:rsidR="00A84DB5">
          <w:rPr>
            <w:rFonts w:ascii="TimesNewRomanPSMT" w:hAnsi="TimesNewRomanPSMT"/>
            <w:color w:val="000000"/>
            <w:sz w:val="20"/>
          </w:rPr>
          <w:t>(</w:t>
        </w:r>
        <w:proofErr w:type="gramEnd"/>
        <w:r w:rsidR="00A84DB5">
          <w:rPr>
            <w:rFonts w:ascii="TimesNewRomanPSMT" w:hAnsi="TimesNewRomanPSMT"/>
            <w:color w:val="000000"/>
            <w:sz w:val="20"/>
          </w:rPr>
          <w:t>#</w:t>
        </w:r>
        <w:r w:rsidR="00A84DB5">
          <w:rPr>
            <w:sz w:val="20"/>
          </w:rPr>
          <w:t>4837</w:t>
        </w:r>
        <w:r w:rsidR="00A84DB5">
          <w:rPr>
            <w:sz w:val="20"/>
          </w:rPr>
          <w:t>)</w:t>
        </w:r>
      </w:ins>
      <w:r w:rsidRPr="004E6428">
        <w:rPr>
          <w:rFonts w:ascii="TimesNewRomanPSMT" w:hAnsi="TimesNewRomanPSMT"/>
          <w:color w:val="000000"/>
          <w:sz w:val="20"/>
        </w:rPr>
        <w:t xml:space="preserve">. The STA may not start the </w:t>
      </w:r>
      <w:proofErr w:type="spellStart"/>
      <w:r w:rsidRPr="004E6428">
        <w:rPr>
          <w:rFonts w:ascii="TimesNewRomanPSMT" w:hAnsi="TimesNewRomanPSMT"/>
          <w:color w:val="000000"/>
          <w:sz w:val="20"/>
        </w:rPr>
        <w:t>MediumSyncDelay</w:t>
      </w:r>
      <w:proofErr w:type="spellEnd"/>
      <w:r w:rsidRPr="004E6428">
        <w:rPr>
          <w:rFonts w:ascii="TimesNewRomanPSMT" w:hAnsi="TimesNewRomanPSMT"/>
          <w:color w:val="000000"/>
          <w:sz w:val="20"/>
        </w:rPr>
        <w:t xml:space="preserve"> timer if the</w:t>
      </w:r>
      <w:r w:rsidRPr="004E6428">
        <w:rPr>
          <w:rFonts w:ascii="TimesNewRomanPSMT" w:hAnsi="TimesNewRomanPSMT"/>
          <w:color w:val="000000"/>
          <w:sz w:val="20"/>
        </w:rPr>
        <w:br/>
        <w:t xml:space="preserve">transmission event is shorter than or equal to </w:t>
      </w:r>
      <w:proofErr w:type="spellStart"/>
      <w:r w:rsidRPr="004E6428">
        <w:rPr>
          <w:rFonts w:ascii="TimesNewRomanPSMT" w:hAnsi="TimesNewRomanPSMT"/>
          <w:color w:val="000000"/>
          <w:sz w:val="20"/>
        </w:rPr>
        <w:t>aMediumSyncThreshold</w:t>
      </w:r>
      <w:proofErr w:type="spellEnd"/>
      <w:r w:rsidRPr="004E6428">
        <w:rPr>
          <w:rFonts w:ascii="TimesNewRomanPSMT" w:hAnsi="TimesNewRomanPSMT"/>
          <w:color w:val="000000"/>
          <w:sz w:val="20"/>
        </w:rPr>
        <w:t>.</w:t>
      </w:r>
      <w:ins w:id="19" w:author="Das, Dibakar" w:date="2021-08-24T16:46:00Z">
        <w:r w:rsidR="000C1E75">
          <w:rPr>
            <w:rFonts w:ascii="TimesNewRomanPSMT" w:hAnsi="TimesNewRomanPSMT"/>
            <w:color w:val="000000"/>
            <w:sz w:val="20"/>
          </w:rPr>
          <w:t xml:space="preserve"> </w:t>
        </w:r>
      </w:ins>
    </w:p>
    <w:p w14:paraId="673E60C0" w14:textId="5F1294DE" w:rsidR="004E6428" w:rsidRDefault="004E6428">
      <w:pPr>
        <w:rPr>
          <w:rFonts w:ascii="TimesNewRomanPSMT" w:hAnsi="TimesNewRomanPSMT"/>
          <w:color w:val="000000"/>
          <w:sz w:val="20"/>
        </w:rPr>
      </w:pPr>
    </w:p>
    <w:p w14:paraId="66E5F0CC" w14:textId="74216535" w:rsidR="004E6428" w:rsidRDefault="004E6428">
      <w:pPr>
        <w:rPr>
          <w:ins w:id="20" w:author="Das, Dibakar" w:date="2021-08-24T16:48:00Z"/>
          <w:rFonts w:ascii="TimesNewRomanPSMT" w:hAnsi="TimesNewRomanPSMT"/>
          <w:color w:val="000000"/>
          <w:sz w:val="20"/>
        </w:rPr>
      </w:pPr>
      <w:r w:rsidRPr="004E6428">
        <w:rPr>
          <w:rFonts w:ascii="TimesNewRomanPSMT" w:hAnsi="TimesNewRomanPSMT"/>
          <w:color w:val="000000"/>
          <w:sz w:val="20"/>
        </w:rPr>
        <w:t xml:space="preserve">The </w:t>
      </w:r>
      <w:proofErr w:type="spellStart"/>
      <w:r w:rsidRPr="004E6428">
        <w:rPr>
          <w:rFonts w:ascii="TimesNewRomanPSMT" w:hAnsi="TimesNewRomanPSMT"/>
          <w:color w:val="000000"/>
          <w:sz w:val="20"/>
        </w:rPr>
        <w:t>MediumSyncDelay</w:t>
      </w:r>
      <w:proofErr w:type="spellEnd"/>
      <w:r w:rsidRPr="004E6428">
        <w:rPr>
          <w:rFonts w:ascii="TimesNewRomanPSMT" w:hAnsi="TimesNewRomanPSMT"/>
          <w:color w:val="000000"/>
          <w:sz w:val="20"/>
        </w:rPr>
        <w:t xml:space="preserve"> timer is a single timer, shared by all EDCAFs within a </w:t>
      </w:r>
      <w:del w:id="21" w:author="Das, Dibakar" w:date="2021-08-24T17:04:00Z">
        <w:r w:rsidRPr="004E6428" w:rsidDel="003139B5">
          <w:rPr>
            <w:rFonts w:ascii="TimesNewRomanPSMT" w:hAnsi="TimesNewRomanPSMT"/>
            <w:color w:val="000000"/>
            <w:sz w:val="20"/>
          </w:rPr>
          <w:delText xml:space="preserve">non-AP </w:delText>
        </w:r>
      </w:del>
      <w:r w:rsidRPr="004E6428">
        <w:rPr>
          <w:rFonts w:ascii="TimesNewRomanPSMT" w:hAnsi="TimesNewRomanPSMT"/>
          <w:color w:val="000000"/>
          <w:sz w:val="20"/>
        </w:rPr>
        <w:t>STA</w:t>
      </w:r>
      <w:ins w:id="22" w:author="Das, Dibakar" w:date="2021-08-24T17:09:00Z">
        <w:r w:rsidR="00DC1148">
          <w:rPr>
            <w:rFonts w:ascii="TimesNewRomanPSMT" w:hAnsi="TimesNewRomanPSMT"/>
            <w:color w:val="000000"/>
            <w:sz w:val="20"/>
          </w:rPr>
          <w:t xml:space="preserve"> </w:t>
        </w:r>
        <w:r w:rsidR="00DC1148">
          <w:rPr>
            <w:rFonts w:ascii="TimesNewRomanPSMT" w:hAnsi="TimesNewRomanPSMT"/>
            <w:color w:val="000000"/>
            <w:sz w:val="20"/>
          </w:rPr>
          <w:t>(#</w:t>
        </w:r>
        <w:r w:rsidR="00DC1148">
          <w:rPr>
            <w:sz w:val="20"/>
          </w:rPr>
          <w:t>4836)</w:t>
        </w:r>
      </w:ins>
      <w:r w:rsidRPr="004E6428">
        <w:rPr>
          <w:rFonts w:ascii="TimesNewRomanPSMT" w:hAnsi="TimesNewRomanPSMT"/>
          <w:color w:val="000000"/>
          <w:sz w:val="20"/>
        </w:rPr>
        <w:t>, which is</w:t>
      </w:r>
      <w:r w:rsidRPr="004E6428">
        <w:rPr>
          <w:rFonts w:ascii="TimesNewRomanPSMT" w:hAnsi="TimesNewRomanPSMT"/>
          <w:color w:val="000000"/>
          <w:sz w:val="20"/>
        </w:rPr>
        <w:br/>
        <w:t xml:space="preserve">initialized to </w:t>
      </w:r>
      <w:proofErr w:type="spellStart"/>
      <w:r w:rsidRPr="004E6428">
        <w:rPr>
          <w:rFonts w:ascii="TimesNewRomanPSMT" w:hAnsi="TimesNewRomanPSMT"/>
          <w:color w:val="000000"/>
          <w:sz w:val="20"/>
        </w:rPr>
        <w:t>aPPDUMaxTime</w:t>
      </w:r>
      <w:proofErr w:type="spellEnd"/>
      <w:r w:rsidRPr="004E6428">
        <w:rPr>
          <w:rFonts w:ascii="TimesNewRomanPSMT" w:hAnsi="TimesNewRomanPSMT"/>
          <w:color w:val="000000"/>
          <w:sz w:val="20"/>
        </w:rPr>
        <w:t xml:space="preserve"> defined in Table 36-69 (EHT PHY characteristics). </w:t>
      </w:r>
      <w:ins w:id="23" w:author="Das, Dibakar" w:date="2021-08-24T17:04:00Z">
        <w:r w:rsidR="003139B5">
          <w:rPr>
            <w:rFonts w:ascii="TimesNewRomanPSMT" w:hAnsi="TimesNewRomanPSMT"/>
            <w:color w:val="000000"/>
            <w:sz w:val="20"/>
          </w:rPr>
          <w:t>A non-AP</w:t>
        </w:r>
      </w:ins>
      <w:del w:id="24" w:author="Das, Dibakar" w:date="2021-08-24T17:04:00Z">
        <w:r w:rsidRPr="004E6428" w:rsidDel="003139B5">
          <w:rPr>
            <w:rFonts w:ascii="TimesNewRomanPSMT" w:hAnsi="TimesNewRomanPSMT"/>
            <w:color w:val="000000"/>
            <w:sz w:val="20"/>
          </w:rPr>
          <w:delText>The</w:delText>
        </w:r>
      </w:del>
      <w:r w:rsidRPr="004E6428">
        <w:rPr>
          <w:rFonts w:ascii="TimesNewRomanPSMT" w:hAnsi="TimesNewRomanPSMT"/>
          <w:color w:val="000000"/>
          <w:sz w:val="20"/>
        </w:rPr>
        <w:t xml:space="preserve"> STA </w:t>
      </w:r>
      <w:ins w:id="25" w:author="Das, Dibakar" w:date="2021-08-24T17:47:00Z">
        <w:r w:rsidR="009B3791">
          <w:rPr>
            <w:rFonts w:ascii="TimesNewRomanPSMT" w:hAnsi="TimesNewRomanPSMT"/>
            <w:color w:val="000000"/>
            <w:sz w:val="20"/>
          </w:rPr>
          <w:t>(#</w:t>
        </w:r>
        <w:r w:rsidR="009B3791">
          <w:rPr>
            <w:sz w:val="20"/>
          </w:rPr>
          <w:t>6775</w:t>
        </w:r>
        <w:r w:rsidR="009B3791">
          <w:rPr>
            <w:sz w:val="20"/>
          </w:rPr>
          <w:t xml:space="preserve">) </w:t>
        </w:r>
      </w:ins>
      <w:r w:rsidRPr="004E6428">
        <w:rPr>
          <w:rFonts w:ascii="TimesNewRomanPSMT" w:hAnsi="TimesNewRomanPSMT"/>
          <w:color w:val="000000"/>
          <w:sz w:val="20"/>
        </w:rPr>
        <w:t>shall update its</w:t>
      </w:r>
      <w:r w:rsidRPr="004E6428">
        <w:rPr>
          <w:rFonts w:ascii="TimesNewRomanPSMT" w:hAnsi="TimesNewRomanPSMT"/>
          <w:color w:val="000000"/>
          <w:sz w:val="20"/>
        </w:rPr>
        <w:br/>
      </w:r>
      <w:proofErr w:type="spellStart"/>
      <w:r w:rsidRPr="004E6428">
        <w:rPr>
          <w:rFonts w:ascii="TimesNewRomanPSMT" w:hAnsi="TimesNewRomanPSMT"/>
          <w:color w:val="000000"/>
          <w:sz w:val="20"/>
        </w:rPr>
        <w:t>MediumSyncDelay</w:t>
      </w:r>
      <w:proofErr w:type="spellEnd"/>
      <w:r w:rsidRPr="004E6428">
        <w:rPr>
          <w:rFonts w:ascii="TimesNewRomanPSMT" w:hAnsi="TimesNewRomanPSMT"/>
          <w:color w:val="000000"/>
          <w:sz w:val="20"/>
        </w:rPr>
        <w:t xml:space="preserve"> timer with the </w:t>
      </w:r>
      <w:del w:id="26" w:author="Das, Dibakar" w:date="2021-08-24T18:01:00Z">
        <w:r w:rsidRPr="004E6428" w:rsidDel="00E84B57">
          <w:rPr>
            <w:rFonts w:ascii="TimesNewRomanPSMT" w:hAnsi="TimesNewRomanPSMT"/>
            <w:color w:val="000000"/>
            <w:sz w:val="20"/>
          </w:rPr>
          <w:delText xml:space="preserve">one </w:delText>
        </w:r>
      </w:del>
      <w:ins w:id="27" w:author="Das, Dibakar" w:date="2021-08-24T18:01:00Z">
        <w:r w:rsidR="00E84B57">
          <w:rPr>
            <w:rFonts w:ascii="TimesNewRomanPSMT" w:hAnsi="TimesNewRomanPSMT"/>
            <w:color w:val="000000"/>
            <w:sz w:val="20"/>
          </w:rPr>
          <w:t>value</w:t>
        </w:r>
        <w:r w:rsidR="00E84B57" w:rsidRPr="004E6428">
          <w:rPr>
            <w:rFonts w:ascii="TimesNewRomanPSMT" w:hAnsi="TimesNewRomanPSMT"/>
            <w:color w:val="000000"/>
            <w:sz w:val="20"/>
          </w:rPr>
          <w:t xml:space="preserve"> </w:t>
        </w:r>
      </w:ins>
      <w:r w:rsidRPr="004E6428">
        <w:rPr>
          <w:rFonts w:ascii="TimesNewRomanPSMT" w:hAnsi="TimesNewRomanPSMT"/>
          <w:color w:val="000000"/>
          <w:sz w:val="20"/>
        </w:rPr>
        <w:t xml:space="preserve">contained in the Medium Synchronization </w:t>
      </w:r>
      <w:ins w:id="28" w:author="Das, Dibakar" w:date="2021-08-24T18:01:00Z">
        <w:r w:rsidR="00E84B57">
          <w:rPr>
            <w:rFonts w:ascii="TimesNewRomanPSMT" w:hAnsi="TimesNewRomanPSMT"/>
            <w:color w:val="000000"/>
            <w:sz w:val="20"/>
          </w:rPr>
          <w:t xml:space="preserve">Information </w:t>
        </w:r>
      </w:ins>
      <w:r w:rsidRPr="004E6428">
        <w:rPr>
          <w:rFonts w:ascii="TimesNewRomanPSMT" w:hAnsi="TimesNewRomanPSMT"/>
          <w:color w:val="000000"/>
          <w:sz w:val="20"/>
        </w:rPr>
        <w:t>field, if present, of the</w:t>
      </w:r>
      <w:r w:rsidRPr="004E6428">
        <w:rPr>
          <w:rFonts w:ascii="TimesNewRomanPSMT" w:hAnsi="TimesNewRomanPSMT"/>
          <w:color w:val="000000"/>
          <w:sz w:val="20"/>
        </w:rPr>
        <w:br/>
        <w:t xml:space="preserve">Basic variant Multi-Link element in the most recent frame received from its associated AP </w:t>
      </w:r>
      <w:del w:id="29" w:author="Das, Dibakar" w:date="2021-08-24T19:37:00Z">
        <w:r w:rsidRPr="004E6428" w:rsidDel="001E6635">
          <w:rPr>
            <w:rFonts w:ascii="TimesNewRomanPSMT" w:hAnsi="TimesNewRomanPSMT"/>
            <w:color w:val="000000"/>
            <w:sz w:val="20"/>
          </w:rPr>
          <w:delText>MLD</w:delText>
        </w:r>
      </w:del>
      <w:ins w:id="30" w:author="Das, Dibakar" w:date="2021-08-24T18:02:00Z">
        <w:r w:rsidR="00E84B57">
          <w:rPr>
            <w:rFonts w:ascii="TimesNewRomanPSMT" w:hAnsi="TimesNewRomanPSMT"/>
            <w:color w:val="000000"/>
            <w:sz w:val="20"/>
          </w:rPr>
          <w:t>(#4414</w:t>
        </w:r>
      </w:ins>
      <w:ins w:id="31" w:author="Das, Dibakar" w:date="2021-08-24T18:03:00Z">
        <w:r w:rsidR="008F6FE0">
          <w:rPr>
            <w:rFonts w:ascii="TimesNewRomanPSMT" w:hAnsi="TimesNewRomanPSMT"/>
            <w:color w:val="000000"/>
            <w:sz w:val="20"/>
          </w:rPr>
          <w:t xml:space="preserve">, </w:t>
        </w:r>
        <w:r w:rsidR="008F6FE0">
          <w:rPr>
            <w:sz w:val="20"/>
          </w:rPr>
          <w:t>6774</w:t>
        </w:r>
      </w:ins>
      <w:ins w:id="32" w:author="Das, Dibakar" w:date="2021-08-24T18:08:00Z">
        <w:r w:rsidR="00993AA4">
          <w:rPr>
            <w:sz w:val="20"/>
          </w:rPr>
          <w:t>, 5104</w:t>
        </w:r>
      </w:ins>
      <w:ins w:id="33" w:author="Das, Dibakar" w:date="2021-08-24T19:37:00Z">
        <w:r w:rsidR="001E6635">
          <w:rPr>
            <w:sz w:val="20"/>
          </w:rPr>
          <w:t xml:space="preserve">, </w:t>
        </w:r>
        <w:r w:rsidR="001E6635">
          <w:rPr>
            <w:sz w:val="20"/>
          </w:rPr>
          <w:t>6321</w:t>
        </w:r>
      </w:ins>
      <w:ins w:id="34" w:author="Das, Dibakar" w:date="2021-08-24T18:02:00Z">
        <w:r w:rsidR="00E84B57">
          <w:rPr>
            <w:rFonts w:ascii="TimesNewRomanPSMT" w:hAnsi="TimesNewRomanPSMT"/>
            <w:color w:val="000000"/>
            <w:sz w:val="20"/>
          </w:rPr>
          <w:t>)</w:t>
        </w:r>
      </w:ins>
      <w:r w:rsidRPr="004E6428">
        <w:rPr>
          <w:rFonts w:ascii="TimesNewRomanPSMT" w:hAnsi="TimesNewRomanPSMT"/>
          <w:color w:val="000000"/>
          <w:sz w:val="20"/>
        </w:rPr>
        <w:t>. In</w:t>
      </w:r>
      <w:r w:rsidRPr="004E6428">
        <w:rPr>
          <w:rFonts w:ascii="TimesNewRomanPSMT" w:hAnsi="TimesNewRomanPSMT"/>
          <w:color w:val="000000"/>
          <w:sz w:val="20"/>
        </w:rPr>
        <w:br/>
        <w:t>addition, the timer resets to zero when any of the following events occur:</w:t>
      </w:r>
      <w:r w:rsidRPr="004E6428">
        <w:rPr>
          <w:rFonts w:ascii="TimesNewRomanPSMT" w:hAnsi="TimesNewRomanPSMT"/>
          <w:color w:val="000000"/>
          <w:sz w:val="20"/>
        </w:rPr>
        <w:br/>
        <w:t>— The STA receives a PPDU with a valid MPDU</w:t>
      </w:r>
      <w:ins w:id="35" w:author="Das, Dibakar" w:date="2021-08-24T18:13:00Z">
        <w:r w:rsidR="00C3735D">
          <w:rPr>
            <w:rFonts w:ascii="TimesNewRomanPSMT" w:hAnsi="TimesNewRomanPSMT"/>
            <w:color w:val="000000"/>
            <w:sz w:val="20"/>
          </w:rPr>
          <w:t xml:space="preserve"> </w:t>
        </w:r>
      </w:ins>
      <w:ins w:id="36" w:author="Das, Dibakar" w:date="2021-08-24T18:23:00Z">
        <w:r w:rsidR="00A51B60">
          <w:rPr>
            <w:rFonts w:ascii="TimesNewRomanPSMT" w:hAnsi="TimesNewRomanPSMT"/>
            <w:color w:val="000000"/>
            <w:sz w:val="20"/>
          </w:rPr>
          <w:t xml:space="preserve">on a channel that includes its primary channel </w:t>
        </w:r>
      </w:ins>
      <w:ins w:id="37" w:author="Das, Dibakar" w:date="2021-08-24T18:24:00Z">
        <w:r w:rsidR="008A7EE0">
          <w:rPr>
            <w:rFonts w:ascii="TimesNewRomanPSMT" w:hAnsi="TimesNewRomanPSMT"/>
            <w:color w:val="000000"/>
            <w:sz w:val="20"/>
          </w:rPr>
          <w:t>(#</w:t>
        </w:r>
        <w:r w:rsidR="008A7EE0">
          <w:rPr>
            <w:sz w:val="20"/>
          </w:rPr>
          <w:t>5168</w:t>
        </w:r>
        <w:r w:rsidR="008A7EE0">
          <w:rPr>
            <w:sz w:val="20"/>
          </w:rPr>
          <w:t xml:space="preserve">) </w:t>
        </w:r>
      </w:ins>
      <w:ins w:id="38" w:author="Das, Dibakar" w:date="2021-08-24T18:23:00Z">
        <w:r w:rsidR="00A51B60">
          <w:rPr>
            <w:rFonts w:ascii="TimesNewRomanPSMT" w:hAnsi="TimesNewRomanPSMT"/>
            <w:color w:val="000000"/>
            <w:sz w:val="20"/>
          </w:rPr>
          <w:t xml:space="preserve">and </w:t>
        </w:r>
      </w:ins>
      <w:ins w:id="39" w:author="Das, Dibakar" w:date="2021-08-24T18:14:00Z">
        <w:r w:rsidR="006748BE">
          <w:rPr>
            <w:rFonts w:ascii="TimesNewRomanPSMT" w:hAnsi="TimesNewRomanPSMT"/>
            <w:color w:val="000000"/>
            <w:sz w:val="20"/>
          </w:rPr>
          <w:t>that does not contain</w:t>
        </w:r>
      </w:ins>
      <w:ins w:id="40" w:author="Das, Dibakar" w:date="2021-08-24T18:13:00Z">
        <w:r w:rsidR="00C3735D">
          <w:rPr>
            <w:rFonts w:ascii="TimesNewRomanPSMT" w:hAnsi="TimesNewRomanPSMT"/>
            <w:color w:val="000000"/>
            <w:sz w:val="20"/>
          </w:rPr>
          <w:t xml:space="preserve"> </w:t>
        </w:r>
      </w:ins>
      <w:ins w:id="41" w:author="Das, Dibakar" w:date="2021-08-24T18:14:00Z">
        <w:r w:rsidR="00066AF8">
          <w:rPr>
            <w:rFonts w:ascii="TimesNewRomanPSMT" w:hAnsi="TimesNewRomanPSMT"/>
            <w:color w:val="000000"/>
            <w:sz w:val="20"/>
          </w:rPr>
          <w:t xml:space="preserve">an </w:t>
        </w:r>
      </w:ins>
      <w:ins w:id="42" w:author="Das, Dibakar" w:date="2021-08-24T18:13:00Z">
        <w:r w:rsidR="00C3735D">
          <w:rPr>
            <w:rFonts w:ascii="TimesNewRomanPSMT" w:hAnsi="TimesNewRomanPSMT"/>
            <w:color w:val="000000"/>
            <w:sz w:val="20"/>
          </w:rPr>
          <w:t>RTS frame</w:t>
        </w:r>
      </w:ins>
      <w:ins w:id="43" w:author="Das, Dibakar" w:date="2021-08-24T18:14:00Z">
        <w:r w:rsidR="00D449E2">
          <w:rPr>
            <w:rFonts w:ascii="TimesNewRomanPSMT" w:hAnsi="TimesNewRomanPSMT"/>
            <w:color w:val="000000"/>
            <w:sz w:val="20"/>
          </w:rPr>
          <w:t xml:space="preserve"> (#5105)</w:t>
        </w:r>
      </w:ins>
      <w:r w:rsidRPr="004E6428">
        <w:rPr>
          <w:rFonts w:ascii="TimesNewRomanPSMT" w:hAnsi="TimesNewRomanPSMT"/>
          <w:color w:val="000000"/>
          <w:sz w:val="20"/>
        </w:rPr>
        <w:t>.</w:t>
      </w:r>
      <w:r w:rsidRPr="004E6428">
        <w:rPr>
          <w:rFonts w:ascii="TimesNewRomanPSMT" w:hAnsi="TimesNewRomanPSMT"/>
          <w:color w:val="000000"/>
          <w:sz w:val="20"/>
        </w:rPr>
        <w:br/>
        <w:t xml:space="preserve">— The STA receives a PPDU </w:t>
      </w:r>
      <w:proofErr w:type="gramStart"/>
      <w:r w:rsidRPr="004E6428">
        <w:rPr>
          <w:rFonts w:ascii="TimesNewRomanPSMT" w:hAnsi="TimesNewRomanPSMT"/>
          <w:color w:val="000000"/>
          <w:sz w:val="20"/>
        </w:rPr>
        <w:t>whose</w:t>
      </w:r>
      <w:proofErr w:type="gramEnd"/>
      <w:r w:rsidRPr="004E6428">
        <w:rPr>
          <w:rFonts w:ascii="TimesNewRomanPSMT" w:hAnsi="TimesNewRomanPSMT"/>
          <w:color w:val="000000"/>
          <w:sz w:val="20"/>
        </w:rPr>
        <w:t xml:space="preserve"> corresponding RXVECTOR parameter TXOP_DURATION is not</w:t>
      </w:r>
      <w:r w:rsidRPr="004E6428">
        <w:rPr>
          <w:rFonts w:ascii="TimesNewRomanPSMT" w:hAnsi="TimesNewRomanPSMT"/>
          <w:color w:val="000000"/>
          <w:sz w:val="20"/>
        </w:rPr>
        <w:br/>
        <w:t>UNSPECIFIED.</w:t>
      </w:r>
    </w:p>
    <w:p w14:paraId="10F2FF79" w14:textId="553F72BD" w:rsidR="00E05530" w:rsidRDefault="00E05530">
      <w:pPr>
        <w:rPr>
          <w:ins w:id="44" w:author="Das, Dibakar" w:date="2021-08-24T16:48:00Z"/>
          <w:rFonts w:ascii="TimesNewRomanPSMT" w:hAnsi="TimesNewRomanPSMT"/>
          <w:color w:val="000000"/>
          <w:sz w:val="20"/>
        </w:rPr>
      </w:pPr>
    </w:p>
    <w:p w14:paraId="7E2195D2" w14:textId="3D89F770" w:rsidR="00E05530" w:rsidRDefault="00E05530">
      <w:pPr>
        <w:rPr>
          <w:rFonts w:ascii="TimesNewRomanPSMT" w:hAnsi="TimesNewRomanPSMT"/>
          <w:color w:val="000000"/>
          <w:sz w:val="20"/>
        </w:rPr>
      </w:pPr>
      <w:ins w:id="45" w:author="Das, Dibakar" w:date="2021-08-24T16:48:00Z">
        <w:r>
          <w:rPr>
            <w:rFonts w:ascii="TimesNewRomanPSMT" w:hAnsi="TimesNewRomanPSMT"/>
            <w:color w:val="000000"/>
            <w:sz w:val="20"/>
          </w:rPr>
          <w:t>If a</w:t>
        </w:r>
        <w:r w:rsidRPr="004E6428">
          <w:rPr>
            <w:rFonts w:ascii="TimesNewRomanPSMT" w:hAnsi="TimesNewRomanPSMT"/>
            <w:color w:val="000000"/>
            <w:sz w:val="20"/>
          </w:rPr>
          <w:t xml:space="preserve"> STA has lost medium synchronization due to transmission by another STA affiliated with the same</w:t>
        </w:r>
        <w:r w:rsidRPr="004E6428">
          <w:rPr>
            <w:rFonts w:ascii="TimesNewRomanPSMT" w:hAnsi="TimesNewRomanPSMT"/>
            <w:color w:val="000000"/>
            <w:sz w:val="20"/>
          </w:rPr>
          <w:br/>
          <w:t xml:space="preserve">MLD </w:t>
        </w:r>
        <w:r>
          <w:rPr>
            <w:rFonts w:ascii="TimesNewRomanPSMT" w:hAnsi="TimesNewRomanPSMT"/>
            <w:color w:val="000000"/>
            <w:sz w:val="20"/>
          </w:rPr>
          <w:t xml:space="preserve">and its previous </w:t>
        </w:r>
        <w:proofErr w:type="spellStart"/>
        <w:r>
          <w:rPr>
            <w:rFonts w:ascii="TimesNewRomanPSMT" w:hAnsi="TimesNewRomanPSMT"/>
            <w:color w:val="000000"/>
            <w:sz w:val="20"/>
          </w:rPr>
          <w:t>MediumSyncDelay</w:t>
        </w:r>
        <w:proofErr w:type="spellEnd"/>
        <w:r>
          <w:rPr>
            <w:rFonts w:ascii="TimesNewRomanPSMT" w:hAnsi="TimesNewRomanPSMT"/>
            <w:color w:val="000000"/>
            <w:sz w:val="20"/>
          </w:rPr>
          <w:t xml:space="preserve"> timer has not expired</w:t>
        </w:r>
        <w:r>
          <w:rPr>
            <w:rFonts w:ascii="TimesNewRomanPSMT" w:hAnsi="TimesNewRomanPSMT"/>
            <w:color w:val="000000"/>
            <w:sz w:val="20"/>
          </w:rPr>
          <w:t>,</w:t>
        </w:r>
        <w:r w:rsidRPr="004E6428">
          <w:rPr>
            <w:rFonts w:ascii="TimesNewRomanPSMT" w:hAnsi="TimesNewRomanPSMT"/>
            <w:color w:val="000000"/>
            <w:sz w:val="20"/>
          </w:rPr>
          <w:t xml:space="preserve"> </w:t>
        </w:r>
        <w:r>
          <w:rPr>
            <w:rFonts w:ascii="TimesNewRomanPSMT" w:hAnsi="TimesNewRomanPSMT"/>
            <w:color w:val="000000"/>
            <w:sz w:val="20"/>
          </w:rPr>
          <w:t xml:space="preserve">then </w:t>
        </w:r>
      </w:ins>
      <w:ins w:id="46" w:author="Das, Dibakar" w:date="2021-08-24T16:52:00Z">
        <w:r w:rsidR="00BA4327" w:rsidRPr="004E6428">
          <w:rPr>
            <w:rFonts w:ascii="TimesNewRomanPSMT" w:hAnsi="TimesNewRomanPSMT"/>
            <w:color w:val="000000"/>
            <w:sz w:val="20"/>
          </w:rPr>
          <w:t>at the end of that transmission</w:t>
        </w:r>
        <w:r w:rsidR="00BA4327">
          <w:rPr>
            <w:rFonts w:ascii="TimesNewRomanPSMT" w:hAnsi="TimesNewRomanPSMT"/>
            <w:color w:val="000000"/>
            <w:sz w:val="20"/>
          </w:rPr>
          <w:t xml:space="preserve"> </w:t>
        </w:r>
      </w:ins>
      <w:ins w:id="47" w:author="Das, Dibakar" w:date="2021-08-24T16:48:00Z">
        <w:r>
          <w:rPr>
            <w:rFonts w:ascii="TimesNewRomanPSMT" w:hAnsi="TimesNewRomanPSMT"/>
            <w:color w:val="000000"/>
            <w:sz w:val="20"/>
          </w:rPr>
          <w:t xml:space="preserve">it </w:t>
        </w:r>
        <w:r w:rsidRPr="004E6428">
          <w:rPr>
            <w:rFonts w:ascii="TimesNewRomanPSMT" w:hAnsi="TimesNewRomanPSMT"/>
            <w:color w:val="000000"/>
            <w:sz w:val="20"/>
          </w:rPr>
          <w:t xml:space="preserve">shall </w:t>
        </w:r>
      </w:ins>
      <w:ins w:id="48" w:author="Das, Dibakar" w:date="2021-08-24T16:49:00Z">
        <w:r w:rsidR="00491A3D">
          <w:rPr>
            <w:rFonts w:ascii="TimesNewRomanPSMT" w:hAnsi="TimesNewRomanPSMT"/>
            <w:color w:val="000000"/>
            <w:sz w:val="20"/>
          </w:rPr>
          <w:t>continue</w:t>
        </w:r>
      </w:ins>
      <w:ins w:id="49" w:author="Das, Dibakar" w:date="2021-08-24T16:48:00Z">
        <w:r w:rsidRPr="004E6428">
          <w:rPr>
            <w:rFonts w:ascii="TimesNewRomanPSMT" w:hAnsi="TimesNewRomanPSMT"/>
            <w:color w:val="000000"/>
            <w:sz w:val="20"/>
          </w:rPr>
          <w:t xml:space="preserve"> </w:t>
        </w:r>
      </w:ins>
      <w:ins w:id="50" w:author="Das, Dibakar" w:date="2021-08-24T16:49:00Z">
        <w:r w:rsidR="00491A3D">
          <w:rPr>
            <w:rFonts w:ascii="TimesNewRomanPSMT" w:hAnsi="TimesNewRomanPSMT"/>
            <w:color w:val="000000"/>
            <w:sz w:val="20"/>
          </w:rPr>
          <w:t>the</w:t>
        </w:r>
      </w:ins>
      <w:ins w:id="51" w:author="Das, Dibakar" w:date="2021-08-24T16:48:00Z">
        <w:r w:rsidRPr="004E6428">
          <w:rPr>
            <w:rFonts w:ascii="TimesNewRomanPSMT" w:hAnsi="TimesNewRomanPSMT"/>
            <w:color w:val="000000"/>
            <w:sz w:val="20"/>
          </w:rPr>
          <w:t xml:space="preserve"> </w:t>
        </w:r>
      </w:ins>
      <w:ins w:id="52" w:author="Das, Dibakar" w:date="2021-08-24T16:49:00Z">
        <w:r w:rsidR="00491A3D">
          <w:rPr>
            <w:rFonts w:ascii="TimesNewRomanPSMT" w:hAnsi="TimesNewRomanPSMT"/>
            <w:color w:val="000000"/>
            <w:sz w:val="20"/>
          </w:rPr>
          <w:t xml:space="preserve">previous </w:t>
        </w:r>
      </w:ins>
      <w:proofErr w:type="spellStart"/>
      <w:ins w:id="53" w:author="Das, Dibakar" w:date="2021-08-24T16:48:00Z">
        <w:r w:rsidRPr="004E6428">
          <w:rPr>
            <w:rFonts w:ascii="TimesNewRomanPSMT" w:hAnsi="TimesNewRomanPSMT"/>
            <w:color w:val="000000"/>
            <w:sz w:val="20"/>
          </w:rPr>
          <w:t>MediumSyncDelay</w:t>
        </w:r>
        <w:proofErr w:type="spellEnd"/>
        <w:r w:rsidRPr="004E6428">
          <w:rPr>
            <w:rFonts w:ascii="TimesNewRomanPSMT" w:hAnsi="TimesNewRomanPSMT"/>
            <w:color w:val="000000"/>
            <w:sz w:val="20"/>
          </w:rPr>
          <w:t xml:space="preserve"> timer </w:t>
        </w:r>
      </w:ins>
      <w:ins w:id="54" w:author="Das, Dibakar" w:date="2021-08-24T16:49:00Z">
        <w:r w:rsidR="004648B8">
          <w:rPr>
            <w:rFonts w:ascii="TimesNewRomanPSMT" w:hAnsi="TimesNewRomanPSMT"/>
            <w:color w:val="000000"/>
            <w:sz w:val="20"/>
          </w:rPr>
          <w:t xml:space="preserve">by updating the timer value </w:t>
        </w:r>
      </w:ins>
      <w:ins w:id="55" w:author="Das, Dibakar" w:date="2021-08-24T16:51:00Z">
        <w:r w:rsidR="00DB5F50">
          <w:rPr>
            <w:rFonts w:ascii="TimesNewRomanPSMT" w:hAnsi="TimesNewRomanPSMT"/>
            <w:color w:val="000000"/>
            <w:sz w:val="20"/>
          </w:rPr>
          <w:t>as described above</w:t>
        </w:r>
      </w:ins>
      <w:ins w:id="56" w:author="Das, Dibakar" w:date="2021-08-24T16:52:00Z">
        <w:r w:rsidR="00A84DB5">
          <w:rPr>
            <w:rFonts w:ascii="TimesNewRomanPSMT" w:hAnsi="TimesNewRomanPSMT"/>
            <w:color w:val="000000"/>
            <w:sz w:val="20"/>
          </w:rPr>
          <w:t xml:space="preserve"> </w:t>
        </w:r>
      </w:ins>
      <w:ins w:id="57" w:author="Das, Dibakar" w:date="2021-08-24T16:51:00Z">
        <w:r w:rsidR="00A84DB5">
          <w:rPr>
            <w:rFonts w:ascii="TimesNewRomanPSMT" w:hAnsi="TimesNewRomanPSMT"/>
            <w:color w:val="000000"/>
            <w:sz w:val="20"/>
          </w:rPr>
          <w:t>(#</w:t>
        </w:r>
        <w:r w:rsidR="00A84DB5">
          <w:rPr>
            <w:sz w:val="20"/>
          </w:rPr>
          <w:t>4837)</w:t>
        </w:r>
      </w:ins>
      <w:ins w:id="58" w:author="Das, Dibakar" w:date="2021-08-24T16:48:00Z">
        <w:r w:rsidRPr="004E6428">
          <w:rPr>
            <w:rFonts w:ascii="TimesNewRomanPSMT" w:hAnsi="TimesNewRomanPSMT"/>
            <w:color w:val="000000"/>
            <w:sz w:val="20"/>
          </w:rPr>
          <w:t>.</w:t>
        </w:r>
      </w:ins>
    </w:p>
    <w:p w14:paraId="18BEF254" w14:textId="70633470" w:rsidR="004E6428" w:rsidRDefault="004E6428">
      <w:pPr>
        <w:rPr>
          <w:rFonts w:ascii="TimesNewRomanPSMT" w:hAnsi="TimesNewRomanPSMT"/>
          <w:color w:val="000000"/>
          <w:sz w:val="20"/>
        </w:rPr>
      </w:pPr>
    </w:p>
    <w:p w14:paraId="28DFA82C" w14:textId="42D68D4E" w:rsidR="004E6428" w:rsidRDefault="0007745B">
      <w:pPr>
        <w:rPr>
          <w:rFonts w:ascii="TimesNewRomanPSMT" w:hAnsi="TimesNewRomanPSMT"/>
          <w:color w:val="000000"/>
          <w:sz w:val="20"/>
        </w:rPr>
      </w:pPr>
      <w:r w:rsidRPr="0007745B">
        <w:rPr>
          <w:rFonts w:ascii="TimesNewRomanPSMT" w:hAnsi="TimesNewRomanPSMT"/>
          <w:color w:val="000000"/>
          <w:sz w:val="20"/>
        </w:rPr>
        <w:t xml:space="preserve">A non-AP STA affiliated with </w:t>
      </w:r>
      <w:ins w:id="59" w:author="Das, Dibakar" w:date="2021-08-24T18:28:00Z">
        <w:r w:rsidR="00FF2944">
          <w:rPr>
            <w:rFonts w:ascii="TimesNewRomanPSMT" w:hAnsi="TimesNewRomanPSMT"/>
            <w:color w:val="000000"/>
            <w:sz w:val="20"/>
          </w:rPr>
          <w:t xml:space="preserve">a </w:t>
        </w:r>
      </w:ins>
      <w:r w:rsidRPr="0007745B">
        <w:rPr>
          <w:rFonts w:ascii="TimesNewRomanPSMT" w:hAnsi="TimesNewRomanPSMT"/>
          <w:color w:val="000000"/>
          <w:sz w:val="20"/>
        </w:rPr>
        <w:t>non-AP MLD</w:t>
      </w:r>
      <w:ins w:id="60" w:author="Das, Dibakar" w:date="2021-08-24T18:28:00Z">
        <w:r w:rsidR="00FF2944">
          <w:rPr>
            <w:rFonts w:ascii="TimesNewRomanPSMT" w:hAnsi="TimesNewRomanPSMT"/>
            <w:color w:val="000000"/>
            <w:sz w:val="20"/>
          </w:rPr>
          <w:t xml:space="preserve"> (#</w:t>
        </w:r>
        <w:r w:rsidR="00FF2944">
          <w:rPr>
            <w:sz w:val="20"/>
          </w:rPr>
          <w:t>8250</w:t>
        </w:r>
        <w:r w:rsidR="00FF2944">
          <w:rPr>
            <w:sz w:val="20"/>
          </w:rPr>
          <w:t>)</w:t>
        </w:r>
      </w:ins>
      <w:r w:rsidRPr="0007745B">
        <w:rPr>
          <w:rFonts w:ascii="TimesNewRomanPSMT" w:hAnsi="TimesNewRomanPSMT"/>
          <w:color w:val="000000"/>
          <w:sz w:val="20"/>
        </w:rPr>
        <w:t xml:space="preserve"> </w:t>
      </w:r>
      <w:ins w:id="61" w:author="Das, Dibakar" w:date="2021-08-24T17:05:00Z">
        <w:r w:rsidR="005F7295">
          <w:rPr>
            <w:rFonts w:ascii="TimesNewRomanPSMT" w:hAnsi="TimesNewRomanPSMT"/>
            <w:color w:val="000000"/>
            <w:sz w:val="20"/>
          </w:rPr>
          <w:t>or a STA affiliated with an NSTR soft</w:t>
        </w:r>
      </w:ins>
      <w:ins w:id="62" w:author="Das, Dibakar" w:date="2021-08-24T17:06:00Z">
        <w:r w:rsidR="00895D53">
          <w:rPr>
            <w:rFonts w:ascii="TimesNewRomanPSMT" w:hAnsi="TimesNewRomanPSMT"/>
            <w:color w:val="000000"/>
            <w:sz w:val="20"/>
          </w:rPr>
          <w:t xml:space="preserve"> AP MLD</w:t>
        </w:r>
      </w:ins>
      <w:ins w:id="63" w:author="Das, Dibakar" w:date="2021-08-24T17:09:00Z">
        <w:r w:rsidR="00DC1148">
          <w:rPr>
            <w:rFonts w:ascii="TimesNewRomanPSMT" w:hAnsi="TimesNewRomanPSMT"/>
            <w:color w:val="000000"/>
            <w:sz w:val="20"/>
          </w:rPr>
          <w:t xml:space="preserve"> </w:t>
        </w:r>
        <w:r w:rsidR="00DC1148">
          <w:rPr>
            <w:rFonts w:ascii="TimesNewRomanPSMT" w:hAnsi="TimesNewRomanPSMT"/>
            <w:color w:val="000000"/>
            <w:sz w:val="20"/>
          </w:rPr>
          <w:t>(#</w:t>
        </w:r>
        <w:r w:rsidR="00DC1148">
          <w:rPr>
            <w:sz w:val="20"/>
          </w:rPr>
          <w:t>4836)</w:t>
        </w:r>
        <w:r w:rsidR="00DC1148" w:rsidRPr="004E6428">
          <w:rPr>
            <w:rFonts w:ascii="TimesNewRomanPSMT" w:hAnsi="TimesNewRomanPSMT"/>
            <w:color w:val="000000"/>
            <w:sz w:val="20"/>
          </w:rPr>
          <w:t xml:space="preserve"> </w:t>
        </w:r>
      </w:ins>
      <w:ins w:id="64" w:author="Das, Dibakar" w:date="2021-08-24T17:06:00Z">
        <w:r w:rsidR="00895D53">
          <w:rPr>
            <w:rFonts w:ascii="TimesNewRomanPSMT" w:hAnsi="TimesNewRomanPSMT"/>
            <w:color w:val="000000"/>
            <w:sz w:val="20"/>
          </w:rPr>
          <w:t xml:space="preserve"> </w:t>
        </w:r>
      </w:ins>
      <w:r w:rsidRPr="0007745B">
        <w:rPr>
          <w:rFonts w:ascii="TimesNewRomanPSMT" w:hAnsi="TimesNewRomanPSMT"/>
          <w:color w:val="000000"/>
          <w:sz w:val="20"/>
        </w:rPr>
        <w:t xml:space="preserve">that has a nonzero </w:t>
      </w:r>
      <w:proofErr w:type="spellStart"/>
      <w:r w:rsidRPr="0007745B">
        <w:rPr>
          <w:rFonts w:ascii="TimesNewRomanPSMT" w:hAnsi="TimesNewRomanPSMT"/>
          <w:color w:val="000000"/>
          <w:sz w:val="20"/>
        </w:rPr>
        <w:t>MediumSyncDelay</w:t>
      </w:r>
      <w:proofErr w:type="spellEnd"/>
      <w:r w:rsidRPr="0007745B">
        <w:rPr>
          <w:rFonts w:ascii="TimesNewRomanPSMT" w:hAnsi="TimesNewRomanPSMT"/>
          <w:color w:val="000000"/>
          <w:sz w:val="20"/>
        </w:rPr>
        <w:t xml:space="preserve"> timer</w:t>
      </w:r>
      <w:ins w:id="65" w:author="Das, Dibakar" w:date="2021-08-24T18:33:00Z">
        <w:r w:rsidR="00BA5F6D">
          <w:rPr>
            <w:rFonts w:ascii="TimesNewRomanPSMT" w:hAnsi="TimesNewRomanPSMT"/>
            <w:color w:val="000000"/>
            <w:sz w:val="20"/>
          </w:rPr>
          <w:t xml:space="preserve"> s</w:t>
        </w:r>
        <w:r w:rsidR="00BA5F6D" w:rsidRPr="0007745B">
          <w:rPr>
            <w:rFonts w:ascii="TimesNewRomanPSMT" w:hAnsi="TimesNewRomanPSMT"/>
            <w:color w:val="000000"/>
            <w:sz w:val="20"/>
          </w:rPr>
          <w:t>hall use CCA_ED threshold that is equal to dot11MSDOFDMEDthreshold</w:t>
        </w:r>
      </w:ins>
      <w:r w:rsidRPr="0007745B">
        <w:rPr>
          <w:rFonts w:ascii="TimesNewRomanPSMT" w:hAnsi="TimesNewRomanPSMT"/>
          <w:color w:val="000000"/>
          <w:sz w:val="20"/>
        </w:rPr>
        <w:t xml:space="preserve"> </w:t>
      </w:r>
      <w:ins w:id="66" w:author="Das, Dibakar" w:date="2021-08-24T18:33:00Z">
        <w:r w:rsidR="00BA5F6D">
          <w:rPr>
            <w:rFonts w:ascii="TimesNewRomanPSMT" w:hAnsi="TimesNewRomanPSMT"/>
            <w:color w:val="000000"/>
            <w:sz w:val="20"/>
          </w:rPr>
          <w:t>and if it</w:t>
        </w:r>
      </w:ins>
      <w:ins w:id="67" w:author="Das, Dibakar" w:date="2021-08-24T18:34:00Z">
        <w:r w:rsidR="00CB2DE0">
          <w:rPr>
            <w:rFonts w:ascii="TimesNewRomanPSMT" w:hAnsi="TimesNewRomanPSMT"/>
            <w:color w:val="000000"/>
            <w:sz w:val="20"/>
          </w:rPr>
          <w:t xml:space="preserve"> (#</w:t>
        </w:r>
        <w:r w:rsidR="00CB2DE0">
          <w:rPr>
            <w:sz w:val="20"/>
          </w:rPr>
          <w:t>7781</w:t>
        </w:r>
        <w:r w:rsidR="00CB2DE0">
          <w:rPr>
            <w:sz w:val="20"/>
          </w:rPr>
          <w:t>)</w:t>
        </w:r>
      </w:ins>
      <w:ins w:id="68" w:author="Das, Dibakar" w:date="2021-08-24T18:33:00Z">
        <w:r w:rsidR="00BA5F6D">
          <w:rPr>
            <w:rFonts w:ascii="TimesNewRomanPSMT" w:hAnsi="TimesNewRomanPSMT"/>
            <w:color w:val="000000"/>
            <w:sz w:val="20"/>
          </w:rPr>
          <w:t xml:space="preserve"> </w:t>
        </w:r>
      </w:ins>
      <w:del w:id="69" w:author="Das, Dibakar" w:date="2021-08-24T18:33:00Z">
        <w:r w:rsidRPr="0007745B" w:rsidDel="00BA5F6D">
          <w:rPr>
            <w:rFonts w:ascii="TimesNewRomanPSMT" w:hAnsi="TimesNewRomanPSMT"/>
            <w:color w:val="000000"/>
            <w:sz w:val="20"/>
          </w:rPr>
          <w:delText>that</w:delText>
        </w:r>
      </w:del>
      <w:r w:rsidRPr="0007745B">
        <w:rPr>
          <w:rFonts w:ascii="TimesNewRomanPSMT" w:hAnsi="TimesNewRomanPSMT"/>
          <w:color w:val="000000"/>
          <w:sz w:val="20"/>
        </w:rPr>
        <w:t xml:space="preserve"> </w:t>
      </w:r>
      <w:del w:id="70" w:author="Das, Dibakar" w:date="2021-08-24T16:24:00Z">
        <w:r w:rsidRPr="0007745B" w:rsidDel="00EC447D">
          <w:rPr>
            <w:rFonts w:ascii="TimesNewRomanPSMT" w:hAnsi="TimesNewRomanPSMT"/>
            <w:color w:val="000000"/>
            <w:sz w:val="20"/>
          </w:rPr>
          <w:delText xml:space="preserve">supports </w:delText>
        </w:r>
      </w:del>
      <w:ins w:id="71" w:author="Das, Dibakar" w:date="2021-08-24T16:24:00Z">
        <w:r w:rsidR="00EC447D">
          <w:rPr>
            <w:rFonts w:ascii="TimesNewRomanPSMT" w:hAnsi="TimesNewRomanPSMT"/>
            <w:color w:val="000000"/>
            <w:sz w:val="20"/>
          </w:rPr>
          <w:t>intends</w:t>
        </w:r>
        <w:r w:rsidR="00EC447D" w:rsidRPr="0007745B">
          <w:rPr>
            <w:rFonts w:ascii="TimesNewRomanPSMT" w:hAnsi="TimesNewRomanPSMT"/>
            <w:color w:val="000000"/>
            <w:sz w:val="20"/>
          </w:rPr>
          <w:t xml:space="preserve"> </w:t>
        </w:r>
      </w:ins>
      <w:ins w:id="72" w:author="Das, Dibakar" w:date="2021-08-24T18:41:00Z">
        <w:r w:rsidR="005A4B7A">
          <w:rPr>
            <w:rFonts w:ascii="TimesNewRomanPSMT" w:hAnsi="TimesNewRomanPSMT"/>
            <w:color w:val="000000"/>
            <w:sz w:val="20"/>
          </w:rPr>
          <w:t>(#</w:t>
        </w:r>
        <w:r w:rsidR="005A4B7A">
          <w:rPr>
            <w:sz w:val="20"/>
          </w:rPr>
          <w:t>4727</w:t>
        </w:r>
        <w:r w:rsidR="005A4B7A">
          <w:rPr>
            <w:sz w:val="20"/>
          </w:rPr>
          <w:t xml:space="preserve">) </w:t>
        </w:r>
      </w:ins>
      <w:r w:rsidRPr="0007745B">
        <w:rPr>
          <w:rFonts w:ascii="TimesNewRomanPSMT" w:hAnsi="TimesNewRomanPSMT"/>
          <w:color w:val="000000"/>
          <w:sz w:val="20"/>
        </w:rPr>
        <w:t>to</w:t>
      </w:r>
      <w:r w:rsidRPr="0007745B">
        <w:rPr>
          <w:rFonts w:ascii="TimesNewRomanPSMT" w:hAnsi="TimesNewRomanPSMT"/>
          <w:color w:val="000000"/>
          <w:sz w:val="20"/>
        </w:rPr>
        <w:br/>
        <w:t>obtain a TXOP:</w:t>
      </w:r>
      <w:r w:rsidRPr="0007745B">
        <w:rPr>
          <w:rFonts w:ascii="TimesNewRomanPSMT" w:hAnsi="TimesNewRomanPSMT"/>
          <w:color w:val="000000"/>
          <w:sz w:val="20"/>
        </w:rPr>
        <w:br/>
        <w:t xml:space="preserve">— Shall transmit an RTS frame as the </w:t>
      </w:r>
      <w:del w:id="73" w:author="Das, Dibakar" w:date="2021-08-24T16:24:00Z">
        <w:r w:rsidRPr="0007745B" w:rsidDel="00EC447D">
          <w:rPr>
            <w:rFonts w:ascii="TimesNewRomanPSMT" w:hAnsi="TimesNewRomanPSMT"/>
            <w:color w:val="000000"/>
            <w:sz w:val="20"/>
          </w:rPr>
          <w:delText xml:space="preserve">first </w:delText>
        </w:r>
      </w:del>
      <w:ins w:id="74" w:author="Das, Dibakar" w:date="2021-08-24T16:24:00Z">
        <w:r w:rsidR="00EC447D">
          <w:rPr>
            <w:rFonts w:ascii="TimesNewRomanPSMT" w:hAnsi="TimesNewRomanPSMT"/>
            <w:color w:val="000000"/>
            <w:sz w:val="20"/>
          </w:rPr>
          <w:t>initial</w:t>
        </w:r>
        <w:r w:rsidR="00EC447D" w:rsidRPr="0007745B">
          <w:rPr>
            <w:rFonts w:ascii="TimesNewRomanPSMT" w:hAnsi="TimesNewRomanPSMT"/>
            <w:color w:val="000000"/>
            <w:sz w:val="20"/>
          </w:rPr>
          <w:t xml:space="preserve"> </w:t>
        </w:r>
      </w:ins>
      <w:r w:rsidRPr="0007745B">
        <w:rPr>
          <w:rFonts w:ascii="TimesNewRomanPSMT" w:hAnsi="TimesNewRomanPSMT"/>
          <w:color w:val="000000"/>
          <w:sz w:val="20"/>
        </w:rPr>
        <w:t xml:space="preserve">frame of </w:t>
      </w:r>
      <w:del w:id="75" w:author="Das, Dibakar" w:date="2021-08-24T16:25:00Z">
        <w:r w:rsidRPr="0007745B" w:rsidDel="00A6732E">
          <w:rPr>
            <w:rFonts w:ascii="TimesNewRomanPSMT" w:hAnsi="TimesNewRomanPSMT"/>
            <w:color w:val="000000"/>
            <w:sz w:val="20"/>
          </w:rPr>
          <w:delText>any attempt to</w:delText>
        </w:r>
      </w:del>
      <w:ins w:id="76" w:author="Das, Dibakar" w:date="2021-08-24T16:25:00Z">
        <w:r w:rsidR="00A6732E">
          <w:rPr>
            <w:rFonts w:ascii="TimesNewRomanPSMT" w:hAnsi="TimesNewRomanPSMT"/>
            <w:color w:val="000000"/>
            <w:sz w:val="20"/>
          </w:rPr>
          <w:t>an</w:t>
        </w:r>
      </w:ins>
      <w:r w:rsidRPr="0007745B">
        <w:rPr>
          <w:rFonts w:ascii="TimesNewRomanPSMT" w:hAnsi="TimesNewRomanPSMT"/>
          <w:color w:val="000000"/>
          <w:sz w:val="20"/>
        </w:rPr>
        <w:t xml:space="preserve"> obtain</w:t>
      </w:r>
      <w:ins w:id="77" w:author="Das, Dibakar" w:date="2021-08-24T16:25:00Z">
        <w:r w:rsidR="00A6732E">
          <w:rPr>
            <w:rFonts w:ascii="TimesNewRomanPSMT" w:hAnsi="TimesNewRomanPSMT"/>
            <w:color w:val="000000"/>
            <w:sz w:val="20"/>
          </w:rPr>
          <w:t>ed</w:t>
        </w:r>
      </w:ins>
      <w:r w:rsidRPr="0007745B">
        <w:rPr>
          <w:rFonts w:ascii="TimesNewRomanPSMT" w:hAnsi="TimesNewRomanPSMT"/>
          <w:color w:val="000000"/>
          <w:sz w:val="20"/>
        </w:rPr>
        <w:t xml:space="preserve"> </w:t>
      </w:r>
      <w:del w:id="78" w:author="Das, Dibakar" w:date="2021-08-24T16:25:00Z">
        <w:r w:rsidRPr="0007745B" w:rsidDel="00A6732E">
          <w:rPr>
            <w:rFonts w:ascii="TimesNewRomanPSMT" w:hAnsi="TimesNewRomanPSMT"/>
            <w:color w:val="000000"/>
            <w:sz w:val="20"/>
          </w:rPr>
          <w:delText>a</w:delText>
        </w:r>
      </w:del>
      <w:r w:rsidRPr="0007745B">
        <w:rPr>
          <w:rFonts w:ascii="TimesNewRomanPSMT" w:hAnsi="TimesNewRomanPSMT"/>
          <w:color w:val="000000"/>
          <w:sz w:val="20"/>
        </w:rPr>
        <w:t xml:space="preserve"> TXOP</w:t>
      </w:r>
      <w:ins w:id="79" w:author="Das, Dibakar" w:date="2021-08-24T16:27:00Z">
        <w:r w:rsidR="00416F47">
          <w:rPr>
            <w:rFonts w:ascii="TimesNewRomanPSMT" w:hAnsi="TimesNewRomanPSMT"/>
            <w:color w:val="000000"/>
            <w:sz w:val="20"/>
          </w:rPr>
          <w:t>(#4325</w:t>
        </w:r>
      </w:ins>
      <w:ins w:id="80" w:author="Das, Dibakar" w:date="2021-08-24T18:36:00Z">
        <w:r w:rsidR="000E7586">
          <w:rPr>
            <w:rFonts w:ascii="TimesNewRomanPSMT" w:hAnsi="TimesNewRomanPSMT"/>
            <w:color w:val="000000"/>
            <w:sz w:val="20"/>
          </w:rPr>
          <w:t xml:space="preserve">, </w:t>
        </w:r>
      </w:ins>
      <w:ins w:id="81" w:author="Das, Dibakar" w:date="2021-08-24T18:37:00Z">
        <w:r w:rsidR="009F2049">
          <w:rPr>
            <w:sz w:val="20"/>
          </w:rPr>
          <w:t>4416</w:t>
        </w:r>
      </w:ins>
      <w:ins w:id="82" w:author="Das, Dibakar" w:date="2021-08-24T16:27:00Z">
        <w:r w:rsidR="00416F47">
          <w:rPr>
            <w:rFonts w:ascii="TimesNewRomanPSMT" w:hAnsi="TimesNewRomanPSMT"/>
            <w:color w:val="000000"/>
            <w:sz w:val="20"/>
          </w:rPr>
          <w:t>)</w:t>
        </w:r>
      </w:ins>
      <w:r w:rsidRPr="0007745B">
        <w:rPr>
          <w:rFonts w:ascii="TimesNewRomanPSMT" w:hAnsi="TimesNewRomanPSMT"/>
          <w:color w:val="000000"/>
          <w:sz w:val="20"/>
        </w:rPr>
        <w:t>.</w:t>
      </w:r>
      <w:r w:rsidRPr="0007745B">
        <w:rPr>
          <w:rFonts w:ascii="TimesNewRomanPSMT" w:hAnsi="TimesNewRomanPSMT"/>
          <w:color w:val="000000"/>
          <w:sz w:val="20"/>
        </w:rPr>
        <w:br/>
        <w:t>— Shall not attempt to initiate more than MSD_TXOP_MAX TXOPs</w:t>
      </w:r>
      <w:ins w:id="83" w:author="Das, Dibakar" w:date="2021-08-24T16:38:00Z">
        <w:r w:rsidR="00B96D5D">
          <w:rPr>
            <w:rFonts w:ascii="TimesNewRomanPSMT" w:hAnsi="TimesNewRomanPSMT"/>
            <w:color w:val="000000"/>
            <w:sz w:val="20"/>
          </w:rPr>
          <w:t xml:space="preserve"> </w:t>
        </w:r>
      </w:ins>
      <w:ins w:id="84" w:author="Das, Dibakar" w:date="2021-08-24T18:44:00Z">
        <w:r w:rsidR="00CD7559">
          <w:rPr>
            <w:rFonts w:ascii="TimesNewRomanPSMT" w:hAnsi="TimesNewRomanPSMT"/>
            <w:color w:val="000000"/>
            <w:sz w:val="20"/>
          </w:rPr>
          <w:t xml:space="preserve">by transmitting an RTS frame </w:t>
        </w:r>
      </w:ins>
      <w:ins w:id="85" w:author="Das, Dibakar" w:date="2021-08-24T16:38:00Z">
        <w:r w:rsidR="00B96D5D">
          <w:rPr>
            <w:rFonts w:ascii="TimesNewRomanPSMT" w:hAnsi="TimesNewRomanPSMT"/>
            <w:color w:val="000000"/>
            <w:sz w:val="20"/>
          </w:rPr>
          <w:t xml:space="preserve">since the </w:t>
        </w:r>
        <w:r w:rsidR="008E70D8">
          <w:rPr>
            <w:rFonts w:ascii="TimesNewRomanPSMT" w:hAnsi="TimesNewRomanPSMT"/>
            <w:color w:val="000000"/>
            <w:sz w:val="20"/>
          </w:rPr>
          <w:t xml:space="preserve">start </w:t>
        </w:r>
      </w:ins>
      <w:ins w:id="86" w:author="Das, Dibakar" w:date="2021-08-24T16:39:00Z">
        <w:r w:rsidR="008E70D8">
          <w:rPr>
            <w:rFonts w:ascii="TimesNewRomanPSMT" w:hAnsi="TimesNewRomanPSMT"/>
            <w:color w:val="000000"/>
            <w:sz w:val="20"/>
          </w:rPr>
          <w:t>of the timer</w:t>
        </w:r>
      </w:ins>
      <w:ins w:id="87" w:author="Das, Dibakar" w:date="2021-08-24T18:45:00Z">
        <w:r w:rsidR="00BB2BF3">
          <w:rPr>
            <w:rFonts w:ascii="TimesNewRomanPSMT" w:hAnsi="TimesNewRomanPSMT"/>
            <w:color w:val="000000"/>
            <w:sz w:val="20"/>
          </w:rPr>
          <w:t xml:space="preserve"> </w:t>
        </w:r>
      </w:ins>
      <w:ins w:id="88" w:author="Das, Dibakar" w:date="2021-08-24T18:46:00Z">
        <w:r w:rsidR="00793EAF">
          <w:rPr>
            <w:rFonts w:ascii="TimesNewRomanPSMT" w:hAnsi="TimesNewRomanPSMT"/>
            <w:color w:val="000000"/>
            <w:sz w:val="20"/>
          </w:rPr>
          <w:t>(#</w:t>
        </w:r>
        <w:r w:rsidR="00793EAF">
          <w:rPr>
            <w:sz w:val="20"/>
          </w:rPr>
          <w:t>4417)</w:t>
        </w:r>
        <w:r w:rsidR="00793EAF" w:rsidRPr="0007745B">
          <w:rPr>
            <w:rFonts w:ascii="TimesNewRomanPSMT" w:hAnsi="TimesNewRomanPSMT"/>
            <w:color w:val="000000"/>
            <w:sz w:val="20"/>
          </w:rPr>
          <w:t>.</w:t>
        </w:r>
      </w:ins>
      <w:del w:id="89" w:author="Das, Dibakar" w:date="2021-08-24T18:45:00Z">
        <w:r w:rsidRPr="0007745B" w:rsidDel="00793EAF">
          <w:rPr>
            <w:rFonts w:ascii="TimesNewRomanPSMT" w:hAnsi="TimesNewRomanPSMT"/>
            <w:color w:val="000000"/>
            <w:sz w:val="20"/>
          </w:rPr>
          <w:delText>.</w:delText>
        </w:r>
      </w:del>
      <w:r w:rsidRPr="0007745B">
        <w:rPr>
          <w:rFonts w:ascii="TimesNewRomanPSMT" w:hAnsi="TimesNewRomanPSMT"/>
          <w:color w:val="000000"/>
          <w:sz w:val="20"/>
        </w:rPr>
        <w:br/>
        <w:t>—</w:t>
      </w:r>
      <w:del w:id="90" w:author="Das, Dibakar" w:date="2021-08-24T18:33:00Z">
        <w:r w:rsidRPr="0007745B" w:rsidDel="00BA5F6D">
          <w:rPr>
            <w:rFonts w:ascii="TimesNewRomanPSMT" w:hAnsi="TimesNewRomanPSMT"/>
            <w:color w:val="000000"/>
            <w:sz w:val="20"/>
          </w:rPr>
          <w:delText xml:space="preserve"> Shall use CCA_ED threshold that is equal to dot11MSDOFDMEDthreshold</w:delText>
        </w:r>
      </w:del>
      <w:r w:rsidRPr="0007745B">
        <w:rPr>
          <w:rFonts w:ascii="TimesNewRomanPSMT" w:hAnsi="TimesNewRomanPSMT"/>
          <w:color w:val="000000"/>
          <w:sz w:val="20"/>
        </w:rPr>
        <w:t>.</w:t>
      </w:r>
    </w:p>
    <w:p w14:paraId="122E705F" w14:textId="1FECEE31" w:rsidR="0007745B" w:rsidRDefault="0007745B">
      <w:pPr>
        <w:rPr>
          <w:rFonts w:ascii="TimesNewRomanPSMT" w:hAnsi="TimesNewRomanPSMT"/>
          <w:color w:val="000000"/>
          <w:sz w:val="20"/>
        </w:rPr>
      </w:pPr>
    </w:p>
    <w:p w14:paraId="5F7A84A6" w14:textId="29D1D72C" w:rsidR="004B310E" w:rsidDel="00A84DB5" w:rsidRDefault="00C363A1">
      <w:pPr>
        <w:rPr>
          <w:del w:id="91" w:author="Das, Dibakar" w:date="2021-08-24T16:51:00Z"/>
          <w:rFonts w:ascii="TimesNewRomanPSMT" w:hAnsi="TimesNewRomanPSMT"/>
          <w:color w:val="000000"/>
          <w:sz w:val="20"/>
        </w:rPr>
      </w:pPr>
      <w:ins w:id="92" w:author="Das, Dibakar" w:date="2021-08-24T19:28:00Z">
        <w:r w:rsidRPr="0007745B">
          <w:rPr>
            <w:rFonts w:ascii="TimesNewRomanPSMT" w:hAnsi="TimesNewRomanPSMT"/>
            <w:color w:val="000000"/>
            <w:sz w:val="20"/>
          </w:rPr>
          <w:t xml:space="preserve">A non-AP STA affiliated with </w:t>
        </w:r>
        <w:r>
          <w:rPr>
            <w:rFonts w:ascii="TimesNewRomanPSMT" w:hAnsi="TimesNewRomanPSMT"/>
            <w:color w:val="000000"/>
            <w:sz w:val="20"/>
          </w:rPr>
          <w:t xml:space="preserve">a </w:t>
        </w:r>
        <w:r w:rsidRPr="0007745B">
          <w:rPr>
            <w:rFonts w:ascii="TimesNewRomanPSMT" w:hAnsi="TimesNewRomanPSMT"/>
            <w:color w:val="000000"/>
            <w:sz w:val="20"/>
          </w:rPr>
          <w:t>non-AP MLD</w:t>
        </w:r>
        <w:r>
          <w:rPr>
            <w:rFonts w:ascii="TimesNewRomanPSMT" w:hAnsi="TimesNewRomanPSMT"/>
            <w:color w:val="000000"/>
            <w:sz w:val="20"/>
          </w:rPr>
          <w:t xml:space="preserve"> (#</w:t>
        </w:r>
        <w:r>
          <w:rPr>
            <w:sz w:val="20"/>
          </w:rPr>
          <w:t>8250)</w:t>
        </w:r>
        <w:r w:rsidRPr="0007745B">
          <w:rPr>
            <w:rFonts w:ascii="TimesNewRomanPSMT" w:hAnsi="TimesNewRomanPSMT"/>
            <w:color w:val="000000"/>
            <w:sz w:val="20"/>
          </w:rPr>
          <w:t xml:space="preserve"> </w:t>
        </w:r>
        <w:r>
          <w:rPr>
            <w:rFonts w:ascii="TimesNewRomanPSMT" w:hAnsi="TimesNewRomanPSMT"/>
            <w:color w:val="000000"/>
            <w:sz w:val="20"/>
          </w:rPr>
          <w:t>or a STA affiliated with an NSTR soft AP MLD (#</w:t>
        </w:r>
        <w:r>
          <w:rPr>
            <w:sz w:val="20"/>
          </w:rPr>
          <w:t>4836</w:t>
        </w:r>
        <w:proofErr w:type="gramStart"/>
        <w:r>
          <w:rPr>
            <w:sz w:val="20"/>
          </w:rPr>
          <w:t>)</w:t>
        </w:r>
        <w:r w:rsidRPr="004E6428">
          <w:rPr>
            <w:rFonts w:ascii="TimesNewRomanPSMT" w:hAnsi="TimesNewRomanPSMT"/>
            <w:color w:val="000000"/>
            <w:sz w:val="20"/>
          </w:rPr>
          <w:t xml:space="preserve"> </w:t>
        </w:r>
        <w:r>
          <w:rPr>
            <w:rFonts w:ascii="TimesNewRomanPSMT" w:hAnsi="TimesNewRomanPSMT"/>
            <w:color w:val="000000"/>
            <w:sz w:val="20"/>
          </w:rPr>
          <w:t xml:space="preserve"> </w:t>
        </w:r>
        <w:r w:rsidRPr="0007745B">
          <w:rPr>
            <w:rFonts w:ascii="TimesNewRomanPSMT" w:hAnsi="TimesNewRomanPSMT"/>
            <w:color w:val="000000"/>
            <w:sz w:val="20"/>
          </w:rPr>
          <w:t>that</w:t>
        </w:r>
        <w:proofErr w:type="gramEnd"/>
        <w:r w:rsidRPr="0007745B">
          <w:rPr>
            <w:rFonts w:ascii="TimesNewRomanPSMT" w:hAnsi="TimesNewRomanPSMT"/>
            <w:color w:val="000000"/>
            <w:sz w:val="20"/>
          </w:rPr>
          <w:t xml:space="preserve"> has a nonzero </w:t>
        </w:r>
        <w:proofErr w:type="spellStart"/>
        <w:r w:rsidRPr="0007745B">
          <w:rPr>
            <w:rFonts w:ascii="TimesNewRomanPSMT" w:hAnsi="TimesNewRomanPSMT"/>
            <w:color w:val="000000"/>
            <w:sz w:val="20"/>
          </w:rPr>
          <w:t>MediumSyncDelay</w:t>
        </w:r>
        <w:proofErr w:type="spellEnd"/>
        <w:r w:rsidRPr="0007745B">
          <w:rPr>
            <w:rFonts w:ascii="TimesNewRomanPSMT" w:hAnsi="TimesNewRomanPSMT"/>
            <w:color w:val="000000"/>
            <w:sz w:val="20"/>
          </w:rPr>
          <w:t xml:space="preserve"> timer</w:t>
        </w:r>
        <w:r>
          <w:rPr>
            <w:rFonts w:ascii="TimesNewRomanPSMT" w:hAnsi="TimesNewRomanPSMT"/>
            <w:color w:val="000000"/>
            <w:sz w:val="20"/>
          </w:rPr>
          <w:t xml:space="preserve"> s</w:t>
        </w:r>
        <w:r w:rsidRPr="0007745B">
          <w:rPr>
            <w:rFonts w:ascii="TimesNewRomanPSMT" w:hAnsi="TimesNewRomanPSMT"/>
            <w:color w:val="000000"/>
            <w:sz w:val="20"/>
          </w:rPr>
          <w:t>hall</w:t>
        </w:r>
        <w:r>
          <w:rPr>
            <w:rFonts w:ascii="TimesNewRomanPSMT" w:hAnsi="TimesNewRomanPSMT"/>
            <w:color w:val="000000"/>
            <w:sz w:val="20"/>
          </w:rPr>
          <w:t xml:space="preserve"> </w:t>
        </w:r>
      </w:ins>
      <w:ins w:id="93" w:author="Das, Dibakar" w:date="2021-08-24T19:29:00Z">
        <w:r>
          <w:rPr>
            <w:rFonts w:ascii="TimesNewRomanPSMT" w:hAnsi="TimesNewRomanPSMT"/>
            <w:color w:val="000000"/>
            <w:sz w:val="20"/>
          </w:rPr>
          <w:t>not transmit any PPDU using OBSS PD-based spatial reuse operation</w:t>
        </w:r>
        <w:r w:rsidR="00AB1E96">
          <w:rPr>
            <w:rFonts w:ascii="TimesNewRomanPSMT" w:hAnsi="TimesNewRomanPSMT"/>
            <w:color w:val="000000"/>
            <w:sz w:val="20"/>
          </w:rPr>
          <w:t xml:space="preserve"> (#</w:t>
        </w:r>
        <w:r w:rsidR="00AB1E96" w:rsidRPr="00B0480C">
          <w:rPr>
            <w:sz w:val="20"/>
          </w:rPr>
          <w:t>7779</w:t>
        </w:r>
        <w:r w:rsidR="00AB1E96">
          <w:rPr>
            <w:sz w:val="20"/>
          </w:rPr>
          <w:t>)</w:t>
        </w:r>
        <w:r>
          <w:rPr>
            <w:rFonts w:ascii="TimesNewRomanPSMT" w:hAnsi="TimesNewRomanPSMT"/>
            <w:color w:val="000000"/>
            <w:sz w:val="20"/>
          </w:rPr>
          <w:t xml:space="preserve">.  </w:t>
        </w:r>
      </w:ins>
    </w:p>
    <w:p w14:paraId="00783DF1" w14:textId="77777777" w:rsidR="004B310E" w:rsidRDefault="004B310E">
      <w:pPr>
        <w:rPr>
          <w:rFonts w:ascii="TimesNewRomanPSMT" w:hAnsi="TimesNewRomanPSMT"/>
          <w:color w:val="000000"/>
          <w:sz w:val="20"/>
        </w:rPr>
      </w:pPr>
    </w:p>
    <w:p w14:paraId="1583FD17" w14:textId="1ACC6F67" w:rsidR="0007745B" w:rsidRDefault="0007745B">
      <w:pPr>
        <w:rPr>
          <w:rFonts w:ascii="TimesNewRomanPSMT" w:hAnsi="TimesNewRomanPSMT"/>
          <w:color w:val="000000"/>
          <w:sz w:val="20"/>
        </w:rPr>
      </w:pPr>
      <w:r w:rsidRPr="0007745B">
        <w:rPr>
          <w:rFonts w:ascii="TimesNewRomanPSMT" w:hAnsi="TimesNewRomanPSMT"/>
          <w:color w:val="000000"/>
          <w:sz w:val="20"/>
        </w:rPr>
        <w:t>An AP affiliated with an AP MLD may include the Medium Synchronization Delay Information field in a</w:t>
      </w:r>
      <w:r w:rsidRPr="0007745B">
        <w:rPr>
          <w:rFonts w:ascii="TimesNewRomanPSMT" w:hAnsi="TimesNewRomanPSMT"/>
          <w:color w:val="000000"/>
          <w:sz w:val="20"/>
        </w:rPr>
        <w:br/>
        <w:t>Basic variant Multi-Link element carried in an Association Response, Beacon, or Probe Response frame. An</w:t>
      </w:r>
      <w:r w:rsidRPr="0007745B">
        <w:rPr>
          <w:rFonts w:ascii="TimesNewRomanPSMT" w:hAnsi="TimesNewRomanPSMT"/>
          <w:color w:val="000000"/>
          <w:sz w:val="20"/>
        </w:rPr>
        <w:br/>
        <w:t>AP affiliated with an AP MLD shall not include the Medium Synchronization Delay Information field in a</w:t>
      </w:r>
      <w:r w:rsidRPr="0007745B">
        <w:rPr>
          <w:rFonts w:ascii="TimesNewRomanPSMT" w:hAnsi="TimesNewRomanPSMT"/>
          <w:color w:val="000000"/>
          <w:sz w:val="20"/>
        </w:rPr>
        <w:br/>
        <w:t>Basic variant Multi-Link element carried in an Authentication frame. A STA affiliated with a non-AP MLD</w:t>
      </w:r>
      <w:r w:rsidRPr="0007745B">
        <w:rPr>
          <w:rFonts w:ascii="TimesNewRomanPSMT" w:hAnsi="TimesNewRomanPSMT"/>
          <w:color w:val="000000"/>
          <w:sz w:val="20"/>
        </w:rPr>
        <w:br/>
        <w:t>shall not include the Medium Synchronization Delay Information field in any Basic variant Multi-Link</w:t>
      </w:r>
      <w:r w:rsidRPr="0007745B">
        <w:rPr>
          <w:rFonts w:ascii="TimesNewRomanPSMT" w:hAnsi="TimesNewRomanPSMT"/>
          <w:color w:val="000000"/>
          <w:sz w:val="20"/>
        </w:rPr>
        <w:br/>
        <w:t>element it transmits.</w:t>
      </w:r>
    </w:p>
    <w:p w14:paraId="2FDA7692" w14:textId="6B0382B2" w:rsidR="0007745B" w:rsidRDefault="0007745B">
      <w:pPr>
        <w:rPr>
          <w:rFonts w:ascii="TimesNewRomanPSMT" w:hAnsi="TimesNewRomanPSMT"/>
          <w:color w:val="000000"/>
          <w:sz w:val="20"/>
        </w:rPr>
      </w:pPr>
    </w:p>
    <w:p w14:paraId="00B9E7B2" w14:textId="76FA430B" w:rsidR="0007745B" w:rsidRDefault="0007745B">
      <w:pPr>
        <w:rPr>
          <w:rFonts w:ascii="TimesNewRomanPSMT" w:hAnsi="TimesNewRomanPSMT"/>
          <w:color w:val="000000"/>
          <w:sz w:val="20"/>
        </w:rPr>
      </w:pPr>
    </w:p>
    <w:p w14:paraId="44ECB8F2" w14:textId="6B5DB4F1" w:rsidR="00C868E0" w:rsidRDefault="0007745B">
      <w:pPr>
        <w:rPr>
          <w:rFonts w:ascii="TimesNewRomanPSMT" w:hAnsi="TimesNewRomanPSMT"/>
          <w:color w:val="000000"/>
          <w:sz w:val="20"/>
        </w:rPr>
      </w:pPr>
      <w:r w:rsidRPr="0007745B">
        <w:rPr>
          <w:rFonts w:ascii="TimesNewRomanPSMT" w:hAnsi="TimesNewRomanPSMT"/>
          <w:color w:val="000000"/>
          <w:sz w:val="20"/>
        </w:rPr>
        <w:t xml:space="preserve">A </w:t>
      </w:r>
      <w:del w:id="94" w:author="Das, Dibakar" w:date="2021-08-24T17:06:00Z">
        <w:r w:rsidRPr="0007745B" w:rsidDel="00895D53">
          <w:rPr>
            <w:rFonts w:ascii="TimesNewRomanPSMT" w:hAnsi="TimesNewRomanPSMT"/>
            <w:color w:val="000000"/>
            <w:sz w:val="20"/>
          </w:rPr>
          <w:delText xml:space="preserve">non-AP </w:delText>
        </w:r>
      </w:del>
      <w:r w:rsidRPr="0007745B">
        <w:rPr>
          <w:rFonts w:ascii="TimesNewRomanPSMT" w:hAnsi="TimesNewRomanPSMT"/>
          <w:color w:val="000000"/>
          <w:sz w:val="20"/>
        </w:rPr>
        <w:t>STA shall initialize dot11MSDOFDMEDthreshold to –72 dBm and MSD_TXOP_MAX to 1,</w:t>
      </w:r>
      <w:r w:rsidRPr="0007745B">
        <w:rPr>
          <w:rFonts w:ascii="TimesNewRomanPSMT" w:hAnsi="TimesNewRomanPSMT"/>
          <w:color w:val="000000"/>
          <w:sz w:val="20"/>
        </w:rPr>
        <w:br/>
        <w:t xml:space="preserve">respectively. </w:t>
      </w:r>
      <w:ins w:id="95" w:author="Das, Dibakar" w:date="2021-08-24T17:06:00Z">
        <w:r w:rsidR="00895D53">
          <w:rPr>
            <w:rFonts w:ascii="TimesNewRomanPSMT" w:hAnsi="TimesNewRomanPSMT"/>
            <w:color w:val="000000"/>
            <w:sz w:val="20"/>
          </w:rPr>
          <w:t>A</w:t>
        </w:r>
      </w:ins>
      <w:del w:id="96" w:author="Das, Dibakar" w:date="2021-08-24T17:06:00Z">
        <w:r w:rsidRPr="0007745B" w:rsidDel="00895D53">
          <w:rPr>
            <w:rFonts w:ascii="TimesNewRomanPSMT" w:hAnsi="TimesNewRomanPSMT"/>
            <w:color w:val="000000"/>
            <w:sz w:val="20"/>
          </w:rPr>
          <w:delText>The</w:delText>
        </w:r>
      </w:del>
      <w:r w:rsidRPr="0007745B">
        <w:rPr>
          <w:rFonts w:ascii="TimesNewRomanPSMT" w:hAnsi="TimesNewRomanPSMT"/>
          <w:color w:val="000000"/>
          <w:sz w:val="20"/>
        </w:rPr>
        <w:t xml:space="preserve"> non-AP STA affiliated with </w:t>
      </w:r>
      <w:del w:id="97" w:author="Das, Dibakar" w:date="2021-08-24T17:06:00Z">
        <w:r w:rsidRPr="0007745B" w:rsidDel="00895D53">
          <w:rPr>
            <w:rFonts w:ascii="TimesNewRomanPSMT" w:hAnsi="TimesNewRomanPSMT"/>
            <w:color w:val="000000"/>
            <w:sz w:val="20"/>
          </w:rPr>
          <w:delText xml:space="preserve">the </w:delText>
        </w:r>
      </w:del>
      <w:ins w:id="98" w:author="Das, Dibakar" w:date="2021-08-24T17:06:00Z">
        <w:r w:rsidR="00895D53">
          <w:rPr>
            <w:rFonts w:ascii="TimesNewRomanPSMT" w:hAnsi="TimesNewRomanPSMT"/>
            <w:color w:val="000000"/>
            <w:sz w:val="20"/>
          </w:rPr>
          <w:t>a</w:t>
        </w:r>
        <w:r w:rsidR="00895D53" w:rsidRPr="0007745B">
          <w:rPr>
            <w:rFonts w:ascii="TimesNewRomanPSMT" w:hAnsi="TimesNewRomanPSMT"/>
            <w:color w:val="000000"/>
            <w:sz w:val="20"/>
          </w:rPr>
          <w:t xml:space="preserve"> </w:t>
        </w:r>
      </w:ins>
      <w:r w:rsidRPr="0007745B">
        <w:rPr>
          <w:rFonts w:ascii="TimesNewRomanPSMT" w:hAnsi="TimesNewRomanPSMT"/>
          <w:color w:val="000000"/>
          <w:sz w:val="20"/>
        </w:rPr>
        <w:t>non-AP MLD shall set MSD_TXOP_MAX and</w:t>
      </w:r>
      <w:r w:rsidRPr="0007745B">
        <w:rPr>
          <w:rFonts w:ascii="TimesNewRomanPSMT" w:hAnsi="TimesNewRomanPSMT"/>
          <w:color w:val="000000"/>
          <w:sz w:val="20"/>
        </w:rPr>
        <w:br/>
        <w:t>dot11MSDOFDMEDthreshold to the most recent values in the Medium Synchronization Maximum Number</w:t>
      </w:r>
      <w:r w:rsidRPr="0007745B">
        <w:rPr>
          <w:rFonts w:ascii="TimesNewRomanPSMT" w:hAnsi="TimesNewRomanPSMT"/>
          <w:color w:val="000000"/>
          <w:sz w:val="20"/>
        </w:rPr>
        <w:br/>
        <w:t>Of TXOPs and Medium Synchronization OFDM ED Threshold subfields, respectively, if they are present in</w:t>
      </w:r>
      <w:r w:rsidRPr="0007745B">
        <w:rPr>
          <w:rFonts w:ascii="TimesNewRomanPSMT" w:hAnsi="TimesNewRomanPSMT"/>
          <w:color w:val="000000"/>
          <w:sz w:val="20"/>
        </w:rPr>
        <w:br/>
        <w:t>a Basic variant Multi-Link element received from its associated AP</w:t>
      </w:r>
      <w:ins w:id="99" w:author="Das, Dibakar" w:date="2021-08-24T19:37:00Z">
        <w:r w:rsidR="001E6635">
          <w:rPr>
            <w:rFonts w:ascii="TimesNewRomanPSMT" w:hAnsi="TimesNewRomanPSMT"/>
            <w:color w:val="000000"/>
            <w:sz w:val="20"/>
          </w:rPr>
          <w:t xml:space="preserve"> </w:t>
        </w:r>
      </w:ins>
      <w:del w:id="100" w:author="Das, Dibakar" w:date="2021-08-24T19:37:00Z">
        <w:r w:rsidRPr="0007745B" w:rsidDel="001E6635">
          <w:rPr>
            <w:rFonts w:ascii="TimesNewRomanPSMT" w:hAnsi="TimesNewRomanPSMT"/>
            <w:color w:val="000000"/>
            <w:sz w:val="20"/>
          </w:rPr>
          <w:delText xml:space="preserve"> MLD</w:delText>
        </w:r>
      </w:del>
      <w:ins w:id="101" w:author="Das, Dibakar" w:date="2021-08-24T19:38:00Z">
        <w:r w:rsidR="004B2B50">
          <w:rPr>
            <w:rFonts w:ascii="TimesNewRomanPSMT" w:hAnsi="TimesNewRomanPSMT"/>
            <w:color w:val="000000"/>
            <w:sz w:val="20"/>
          </w:rPr>
          <w:t xml:space="preserve"> </w:t>
        </w:r>
        <w:r w:rsidR="004B2B50">
          <w:rPr>
            <w:rFonts w:ascii="TimesNewRomanPSMT" w:hAnsi="TimesNewRomanPSMT"/>
            <w:color w:val="000000"/>
            <w:sz w:val="20"/>
          </w:rPr>
          <w:t>(#</w:t>
        </w:r>
        <w:r w:rsidR="004B2B50">
          <w:rPr>
            <w:sz w:val="20"/>
          </w:rPr>
          <w:t>6321)</w:t>
        </w:r>
      </w:ins>
      <w:r w:rsidRPr="0007745B">
        <w:rPr>
          <w:rFonts w:ascii="TimesNewRomanPSMT" w:hAnsi="TimesNewRomanPSMT"/>
          <w:color w:val="000000"/>
          <w:sz w:val="20"/>
        </w:rPr>
        <w:t>.</w:t>
      </w:r>
    </w:p>
    <w:p w14:paraId="79EB03B7" w14:textId="306C3119" w:rsidR="0007745B" w:rsidRDefault="0007745B">
      <w:pPr>
        <w:rPr>
          <w:rFonts w:ascii="TimesNewRomanPSMT" w:hAnsi="TimesNewRomanPSMT"/>
          <w:color w:val="000000"/>
          <w:sz w:val="18"/>
          <w:szCs w:val="18"/>
        </w:rPr>
      </w:pPr>
      <w:r w:rsidRPr="0007745B">
        <w:rPr>
          <w:rFonts w:ascii="TimesNewRomanPSMT" w:hAnsi="TimesNewRomanPSMT"/>
          <w:color w:val="000000"/>
          <w:sz w:val="20"/>
        </w:rPr>
        <w:br/>
      </w:r>
      <w:r w:rsidRPr="0007745B">
        <w:rPr>
          <w:rFonts w:ascii="TimesNewRomanPSMT" w:hAnsi="TimesNewRomanPSMT"/>
          <w:color w:val="000000"/>
          <w:sz w:val="18"/>
          <w:szCs w:val="18"/>
        </w:rPr>
        <w:t xml:space="preserve">NOTE—If either the intra-BSS NAV or the </w:t>
      </w:r>
      <w:del w:id="102" w:author="Das, Dibakar" w:date="2021-08-24T19:39:00Z">
        <w:r w:rsidRPr="0007745B" w:rsidDel="00FB44BB">
          <w:rPr>
            <w:rFonts w:ascii="TimesNewRomanPSMT" w:hAnsi="TimesNewRomanPSMT"/>
            <w:color w:val="000000"/>
            <w:sz w:val="18"/>
            <w:szCs w:val="18"/>
          </w:rPr>
          <w:delText>inter-BSS</w:delText>
        </w:r>
      </w:del>
      <w:ins w:id="103" w:author="Das, Dibakar" w:date="2021-08-24T19:39:00Z">
        <w:r w:rsidR="00FB44BB">
          <w:rPr>
            <w:rFonts w:ascii="TimesNewRomanPSMT" w:hAnsi="TimesNewRomanPSMT"/>
            <w:color w:val="000000"/>
            <w:sz w:val="18"/>
            <w:szCs w:val="18"/>
          </w:rPr>
          <w:t>Basic</w:t>
        </w:r>
      </w:ins>
      <w:r w:rsidRPr="0007745B">
        <w:rPr>
          <w:rFonts w:ascii="TimesNewRomanPSMT" w:hAnsi="TimesNewRomanPSMT"/>
          <w:color w:val="000000"/>
          <w:sz w:val="18"/>
          <w:szCs w:val="18"/>
        </w:rPr>
        <w:t xml:space="preserve"> </w:t>
      </w:r>
      <w:ins w:id="104" w:author="Das, Dibakar" w:date="2021-08-24T19:39:00Z">
        <w:r w:rsidR="00FB44BB">
          <w:rPr>
            <w:rFonts w:ascii="TimesNewRomanPSMT" w:hAnsi="TimesNewRomanPSMT"/>
            <w:color w:val="000000"/>
            <w:sz w:val="18"/>
            <w:szCs w:val="18"/>
          </w:rPr>
          <w:t>(#</w:t>
        </w:r>
        <w:r w:rsidR="00FB44BB" w:rsidRPr="00FB44BB">
          <w:rPr>
            <w:rFonts w:ascii="TimesNewRomanPSMT" w:hAnsi="TimesNewRomanPSMT"/>
            <w:color w:val="000000"/>
            <w:sz w:val="18"/>
            <w:szCs w:val="18"/>
          </w:rPr>
          <w:t>5106</w:t>
        </w:r>
        <w:r w:rsidR="00FB44BB">
          <w:rPr>
            <w:rFonts w:ascii="TimesNewRomanPSMT" w:hAnsi="TimesNewRomanPSMT"/>
            <w:color w:val="000000"/>
            <w:sz w:val="18"/>
            <w:szCs w:val="18"/>
          </w:rPr>
          <w:t xml:space="preserve">) </w:t>
        </w:r>
      </w:ins>
      <w:r w:rsidRPr="0007745B">
        <w:rPr>
          <w:rFonts w:ascii="TimesNewRomanPSMT" w:hAnsi="TimesNewRomanPSMT"/>
          <w:color w:val="000000"/>
          <w:sz w:val="18"/>
          <w:szCs w:val="18"/>
        </w:rPr>
        <w:t>NAV is nonzero in the non-AP STA affiliated with the non-AP</w:t>
      </w:r>
      <w:r w:rsidRPr="0007745B">
        <w:rPr>
          <w:rFonts w:ascii="TimesNewRomanPSMT" w:hAnsi="TimesNewRomanPSMT"/>
          <w:color w:val="000000"/>
          <w:sz w:val="18"/>
          <w:szCs w:val="18"/>
        </w:rPr>
        <w:br/>
        <w:t xml:space="preserve">MLD when it starts the </w:t>
      </w:r>
      <w:proofErr w:type="spellStart"/>
      <w:r w:rsidRPr="0007745B">
        <w:rPr>
          <w:rFonts w:ascii="TimesNewRomanPSMT" w:hAnsi="TimesNewRomanPSMT"/>
          <w:color w:val="000000"/>
          <w:sz w:val="18"/>
          <w:szCs w:val="18"/>
        </w:rPr>
        <w:t>MediumSyncDelay</w:t>
      </w:r>
      <w:proofErr w:type="spellEnd"/>
      <w:r w:rsidRPr="0007745B">
        <w:rPr>
          <w:rFonts w:ascii="TimesNewRomanPSMT" w:hAnsi="TimesNewRomanPSMT"/>
          <w:color w:val="000000"/>
          <w:sz w:val="18"/>
          <w:szCs w:val="18"/>
        </w:rPr>
        <w:t xml:space="preserve"> timer, the non-AP STA does not initiate any TXOP and follow the same</w:t>
      </w:r>
      <w:r w:rsidRPr="0007745B">
        <w:rPr>
          <w:rFonts w:ascii="TimesNewRomanPSMT" w:hAnsi="TimesNewRomanPSMT"/>
          <w:color w:val="000000"/>
          <w:sz w:val="18"/>
          <w:szCs w:val="18"/>
        </w:rPr>
        <w:br/>
        <w:t>rules as an HE STA to respond to any RTS or MU-RTS frame until both NAVs expire.</w:t>
      </w:r>
    </w:p>
    <w:p w14:paraId="704B9B8D" w14:textId="1F9B55AE" w:rsidR="00C868E0" w:rsidRDefault="00C868E0">
      <w:pPr>
        <w:rPr>
          <w:rFonts w:ascii="TimesNewRomanPSMT" w:hAnsi="TimesNewRomanPSMT"/>
          <w:color w:val="000000"/>
          <w:sz w:val="18"/>
          <w:szCs w:val="18"/>
        </w:rPr>
      </w:pPr>
    </w:p>
    <w:p w14:paraId="2532A597" w14:textId="5BA2F61D" w:rsidR="00C868E0" w:rsidRDefault="00C868E0">
      <w:pPr>
        <w:rPr>
          <w:rFonts w:ascii="TimesNewRomanPSMT" w:hAnsi="TimesNewRomanPSMT"/>
          <w:color w:val="000000"/>
          <w:sz w:val="20"/>
        </w:rPr>
      </w:pPr>
      <w:r w:rsidRPr="00C868E0">
        <w:rPr>
          <w:rFonts w:ascii="TimesNewRomanPSMT" w:hAnsi="TimesNewRomanPSMT"/>
          <w:color w:val="000000"/>
          <w:sz w:val="20"/>
        </w:rPr>
        <w:t xml:space="preserve">During the </w:t>
      </w:r>
      <w:proofErr w:type="spellStart"/>
      <w:r w:rsidRPr="00C868E0">
        <w:rPr>
          <w:rFonts w:ascii="TimesNewRomanPSMT" w:hAnsi="TimesNewRomanPSMT"/>
          <w:color w:val="000000"/>
          <w:sz w:val="20"/>
        </w:rPr>
        <w:t>aCCAtime</w:t>
      </w:r>
      <w:proofErr w:type="spellEnd"/>
      <w:r w:rsidRPr="00C868E0">
        <w:rPr>
          <w:rFonts w:ascii="TimesNewRomanPSMT" w:hAnsi="TimesNewRomanPSMT"/>
          <w:color w:val="000000"/>
          <w:sz w:val="20"/>
        </w:rPr>
        <w:t xml:space="preserve"> (see 36.3.20.6.3 (CCA sensitivity for occupying the primary 20 MHz channel))</w:t>
      </w:r>
      <w:r w:rsidRPr="00C868E0">
        <w:rPr>
          <w:rFonts w:ascii="TimesNewRomanPSMT" w:hAnsi="TimesNewRomanPSMT"/>
          <w:color w:val="000000"/>
          <w:sz w:val="20"/>
        </w:rPr>
        <w:br/>
        <w:t>immediately following the end of the transmission event that caused loss of medium synchronization and</w:t>
      </w:r>
      <w:r w:rsidRPr="00C868E0">
        <w:rPr>
          <w:rFonts w:ascii="TimesNewRomanPSMT" w:hAnsi="TimesNewRomanPSMT"/>
          <w:color w:val="000000"/>
          <w:sz w:val="20"/>
        </w:rPr>
        <w:br/>
        <w:t xml:space="preserve">subsequent initiation of the </w:t>
      </w:r>
      <w:proofErr w:type="spellStart"/>
      <w:r w:rsidRPr="00C868E0">
        <w:rPr>
          <w:rFonts w:ascii="TimesNewRomanPSMT" w:hAnsi="TimesNewRomanPSMT"/>
          <w:color w:val="000000"/>
          <w:sz w:val="20"/>
        </w:rPr>
        <w:t>MediumSyncDelay</w:t>
      </w:r>
      <w:proofErr w:type="spellEnd"/>
      <w:r w:rsidRPr="00C868E0">
        <w:rPr>
          <w:rFonts w:ascii="TimesNewRomanPSMT" w:hAnsi="TimesNewRomanPSMT"/>
          <w:color w:val="000000"/>
          <w:sz w:val="20"/>
        </w:rPr>
        <w:t xml:space="preserve"> timer at the non-AP STA, if the received signal strength</w:t>
      </w:r>
      <w:r w:rsidRPr="00C868E0">
        <w:rPr>
          <w:rFonts w:ascii="TimesNewRomanPSMT" w:hAnsi="TimesNewRomanPSMT"/>
          <w:color w:val="000000"/>
          <w:sz w:val="20"/>
        </w:rPr>
        <w:br/>
        <w:t>exceeds the CCA-ED threshold as given by dot11OFDMEDThreshold for the primary 20 MHz channel and</w:t>
      </w:r>
      <w:r>
        <w:rPr>
          <w:rFonts w:ascii="TimesNewRomanPSMT" w:hAnsi="TimesNewRomanPSMT"/>
          <w:color w:val="000000"/>
          <w:sz w:val="20"/>
        </w:rPr>
        <w:t xml:space="preserve"> </w:t>
      </w:r>
      <w:del w:id="105" w:author="Das, Dibakar" w:date="2021-08-24T19:47:00Z">
        <w:r w:rsidRPr="00C868E0" w:rsidDel="003400A1">
          <w:rPr>
            <w:rFonts w:ascii="TimesNewRomanPSMT" w:hAnsi="TimesNewRomanPSMT"/>
            <w:color w:val="000000"/>
            <w:sz w:val="20"/>
          </w:rPr>
          <w:delText>no start</w:delText>
        </w:r>
      </w:del>
      <w:ins w:id="106" w:author="Das, Dibakar" w:date="2021-08-24T19:47:00Z">
        <w:r w:rsidR="003400A1">
          <w:rPr>
            <w:rFonts w:ascii="TimesNewRomanPSMT" w:hAnsi="TimesNewRomanPSMT"/>
            <w:color w:val="000000"/>
            <w:sz w:val="20"/>
          </w:rPr>
          <w:t xml:space="preserve">the MAC </w:t>
        </w:r>
        <w:r w:rsidR="00BE48C4">
          <w:rPr>
            <w:rFonts w:ascii="TimesNewRomanPSMT" w:hAnsi="TimesNewRomanPSMT"/>
            <w:color w:val="000000"/>
            <w:sz w:val="20"/>
          </w:rPr>
          <w:t>has not received a PHY-</w:t>
        </w:r>
        <w:proofErr w:type="spellStart"/>
        <w:r w:rsidR="00BE48C4">
          <w:rPr>
            <w:rFonts w:ascii="TimesNewRomanPSMT" w:hAnsi="TimesNewRomanPSMT"/>
            <w:color w:val="000000"/>
            <w:sz w:val="20"/>
          </w:rPr>
          <w:t>RXSTART.indication</w:t>
        </w:r>
        <w:proofErr w:type="spellEnd"/>
        <w:r w:rsidR="00BE48C4">
          <w:rPr>
            <w:rFonts w:ascii="TimesNewRomanPSMT" w:hAnsi="TimesNewRomanPSMT"/>
            <w:color w:val="000000"/>
            <w:sz w:val="20"/>
          </w:rPr>
          <w:t xml:space="preserve"> primitive</w:t>
        </w:r>
      </w:ins>
      <w:ins w:id="107" w:author="Das, Dibakar" w:date="2021-08-24T19:48:00Z">
        <w:r w:rsidR="001501A6">
          <w:rPr>
            <w:rFonts w:ascii="TimesNewRomanPSMT" w:hAnsi="TimesNewRomanPSMT"/>
            <w:color w:val="000000"/>
            <w:sz w:val="20"/>
          </w:rPr>
          <w:t xml:space="preserve"> (#</w:t>
        </w:r>
        <w:r w:rsidR="001501A6" w:rsidRPr="00197D7B">
          <w:rPr>
            <w:sz w:val="20"/>
          </w:rPr>
          <w:t>7783</w:t>
        </w:r>
        <w:r w:rsidR="001501A6">
          <w:rPr>
            <w:sz w:val="20"/>
          </w:rPr>
          <w:t>)</w:t>
        </w:r>
      </w:ins>
      <w:r w:rsidRPr="00C868E0">
        <w:rPr>
          <w:rFonts w:ascii="TimesNewRomanPSMT" w:hAnsi="TimesNewRomanPSMT"/>
          <w:color w:val="000000"/>
          <w:sz w:val="20"/>
        </w:rPr>
        <w:t xml:space="preserve"> </w:t>
      </w:r>
      <w:del w:id="108" w:author="Das, Dibakar" w:date="2021-08-24T19:47:00Z">
        <w:r w:rsidRPr="00C868E0" w:rsidDel="00BE48C4">
          <w:rPr>
            <w:rFonts w:ascii="TimesNewRomanPSMT" w:hAnsi="TimesNewRomanPSMT"/>
            <w:color w:val="000000"/>
            <w:sz w:val="20"/>
          </w:rPr>
          <w:delText>of a PPDU is detected</w:delText>
        </w:r>
      </w:del>
      <w:r w:rsidRPr="00C868E0">
        <w:rPr>
          <w:rFonts w:ascii="TimesNewRomanPSMT" w:hAnsi="TimesNewRomanPSMT"/>
          <w:color w:val="000000"/>
          <w:sz w:val="20"/>
        </w:rPr>
        <w:t>, the non-AP STA should defer for EIFS beginning when the received signal</w:t>
      </w:r>
      <w:r w:rsidRPr="00C868E0">
        <w:rPr>
          <w:rFonts w:ascii="TimesNewRomanPSMT" w:hAnsi="TimesNewRomanPSMT"/>
          <w:color w:val="000000"/>
          <w:sz w:val="20"/>
        </w:rPr>
        <w:br/>
        <w:t>strength falls below the CCA-ED threshold</w:t>
      </w:r>
      <w:r>
        <w:rPr>
          <w:rFonts w:ascii="TimesNewRomanPSMT" w:hAnsi="TimesNewRomanPSMT"/>
          <w:color w:val="000000"/>
          <w:sz w:val="20"/>
        </w:rPr>
        <w:t>.</w:t>
      </w:r>
    </w:p>
    <w:p w14:paraId="6B1F7C34" w14:textId="0183426A" w:rsidR="0007745B" w:rsidRDefault="0007745B">
      <w:pPr>
        <w:rPr>
          <w:rFonts w:ascii="TimesNewRomanPSMT" w:hAnsi="TimesNewRomanPSMT"/>
          <w:color w:val="000000"/>
          <w:sz w:val="20"/>
        </w:rPr>
      </w:pPr>
    </w:p>
    <w:p w14:paraId="50E9569A" w14:textId="4E7B1C3E" w:rsidR="00E57C43" w:rsidRDefault="00E57C43" w:rsidP="00E57C43">
      <w:pPr>
        <w:jc w:val="both"/>
        <w:rPr>
          <w:b/>
          <w:i/>
          <w:iCs/>
        </w:rPr>
      </w:pPr>
      <w:proofErr w:type="spellStart"/>
      <w:r>
        <w:rPr>
          <w:b/>
          <w:i/>
          <w:iCs/>
          <w:highlight w:val="yellow"/>
        </w:rPr>
        <w:t>TGbe</w:t>
      </w:r>
      <w:proofErr w:type="spellEnd"/>
      <w:r>
        <w:rPr>
          <w:b/>
          <w:i/>
          <w:iCs/>
          <w:highlight w:val="yellow"/>
        </w:rPr>
        <w:t xml:space="preserve"> editor: </w:t>
      </w:r>
      <w:r>
        <w:rPr>
          <w:b/>
          <w:i/>
          <w:iCs/>
          <w:highlight w:val="yellow"/>
        </w:rPr>
        <w:t>Add</w:t>
      </w:r>
      <w:r>
        <w:rPr>
          <w:b/>
          <w:i/>
          <w:iCs/>
          <w:highlight w:val="yellow"/>
        </w:rPr>
        <w:t xml:space="preserve"> the </w:t>
      </w:r>
      <w:r>
        <w:rPr>
          <w:b/>
          <w:i/>
          <w:iCs/>
          <w:highlight w:val="yellow"/>
        </w:rPr>
        <w:t xml:space="preserve">following </w:t>
      </w:r>
      <w:r w:rsidRPr="006845D2">
        <w:rPr>
          <w:b/>
          <w:i/>
          <w:iCs/>
          <w:highlight w:val="yellow"/>
        </w:rPr>
        <w:t>entry to</w:t>
      </w:r>
      <w:r w:rsidR="00104C8C" w:rsidRPr="006845D2">
        <w:rPr>
          <w:highlight w:val="yellow"/>
        </w:rPr>
        <w:t xml:space="preserve"> </w:t>
      </w:r>
      <w:r w:rsidR="006845D2" w:rsidRPr="006845D2">
        <w:rPr>
          <w:b/>
          <w:i/>
          <w:iCs/>
          <w:highlight w:val="yellow"/>
        </w:rPr>
        <w:t>Dot11PhyEHTEntry</w:t>
      </w:r>
      <w:r w:rsidR="00104C8C" w:rsidRPr="006845D2">
        <w:rPr>
          <w:b/>
          <w:i/>
          <w:iCs/>
          <w:highlight w:val="yellow"/>
        </w:rPr>
        <w:t xml:space="preserve"> </w:t>
      </w:r>
      <w:r w:rsidRPr="006845D2">
        <w:rPr>
          <w:b/>
          <w:i/>
          <w:iCs/>
          <w:highlight w:val="yellow"/>
        </w:rPr>
        <w:t xml:space="preserve">in </w:t>
      </w:r>
      <w:r w:rsidR="008E0EFB">
        <w:rPr>
          <w:b/>
          <w:i/>
          <w:iCs/>
          <w:highlight w:val="yellow"/>
        </w:rPr>
        <w:t>C.3 P646</w:t>
      </w:r>
      <w:r w:rsidRPr="00110592">
        <w:rPr>
          <w:b/>
          <w:i/>
          <w:iCs/>
          <w:highlight w:val="yellow"/>
        </w:rPr>
        <w:t xml:space="preserve"> </w:t>
      </w:r>
      <w:r w:rsidRPr="00110592">
        <w:rPr>
          <w:b/>
          <w:i/>
          <w:iCs/>
          <w:szCs w:val="22"/>
          <w:highlight w:val="yellow"/>
        </w:rPr>
        <w:t xml:space="preserve">of </w:t>
      </w:r>
      <w:r>
        <w:rPr>
          <w:b/>
          <w:i/>
          <w:iCs/>
          <w:szCs w:val="22"/>
          <w:highlight w:val="yellow"/>
        </w:rPr>
        <w:t xml:space="preserve">11be draft 1.1 </w:t>
      </w:r>
      <w:r>
        <w:rPr>
          <w:b/>
          <w:i/>
          <w:iCs/>
          <w:highlight w:val="yellow"/>
        </w:rPr>
        <w:t>as follows:</w:t>
      </w:r>
    </w:p>
    <w:p w14:paraId="23977DDA" w14:textId="50F4F841" w:rsidR="00E57C43" w:rsidRDefault="00E57C43">
      <w:pPr>
        <w:rPr>
          <w:rFonts w:ascii="TimesNewRomanPSMT" w:hAnsi="TimesNewRomanPSMT"/>
          <w:color w:val="000000"/>
          <w:sz w:val="20"/>
        </w:rPr>
      </w:pPr>
    </w:p>
    <w:p w14:paraId="60E4A616" w14:textId="4E0458FA" w:rsidR="008E0EFB" w:rsidRDefault="008E0EFB">
      <w:pPr>
        <w:rPr>
          <w:rFonts w:ascii="TimesNewRomanPSMT" w:hAnsi="TimesNewRomanPSMT"/>
          <w:color w:val="000000"/>
          <w:sz w:val="20"/>
        </w:rPr>
      </w:pPr>
      <w:ins w:id="109" w:author="Das, Dibakar" w:date="2021-08-24T18:33:00Z">
        <w:r w:rsidRPr="0007745B">
          <w:rPr>
            <w:rFonts w:ascii="TimesNewRomanPSMT" w:hAnsi="TimesNewRomanPSMT"/>
            <w:color w:val="000000"/>
            <w:sz w:val="20"/>
          </w:rPr>
          <w:t>dot11MSDOFDMEDthreshold</w:t>
        </w:r>
      </w:ins>
      <w:r w:rsidRPr="008E0EFB">
        <w:rPr>
          <w:rFonts w:ascii="TimesNewRomanPSMT" w:hAnsi="TimesNewRomanPSMT"/>
          <w:color w:val="000000"/>
          <w:sz w:val="20"/>
        </w:rPr>
        <w:t xml:space="preserve"> </w:t>
      </w:r>
      <w:r>
        <w:rPr>
          <w:rFonts w:ascii="TimesNewRomanPSMT" w:hAnsi="TimesNewRomanPSMT"/>
          <w:color w:val="000000"/>
          <w:sz w:val="20"/>
        </w:rPr>
        <w:t xml:space="preserve">           </w:t>
      </w:r>
      <w:ins w:id="110" w:author="Das, Dibakar" w:date="2021-08-24T19:10:00Z">
        <w:r w:rsidRPr="008E0EFB">
          <w:rPr>
            <w:rFonts w:ascii="TimesNewRomanPSMT" w:hAnsi="TimesNewRomanPSMT"/>
            <w:color w:val="000000"/>
            <w:sz w:val="20"/>
          </w:rPr>
          <w:t>Unsigned32</w:t>
        </w:r>
      </w:ins>
      <w:ins w:id="111" w:author="Das, Dibakar" w:date="2021-08-24T19:21:00Z">
        <w:r w:rsidR="00FD53DF">
          <w:rPr>
            <w:rFonts w:ascii="TimesNewRomanPSMT" w:hAnsi="TimesNewRomanPSMT"/>
            <w:color w:val="000000"/>
            <w:sz w:val="20"/>
          </w:rPr>
          <w:t xml:space="preserve"> (#</w:t>
        </w:r>
        <w:r w:rsidR="00FD53DF">
          <w:rPr>
            <w:sz w:val="20"/>
          </w:rPr>
          <w:t>7574</w:t>
        </w:r>
      </w:ins>
      <w:ins w:id="112" w:author="Das, Dibakar" w:date="2021-08-24T19:34:00Z">
        <w:r w:rsidR="00114071">
          <w:rPr>
            <w:sz w:val="20"/>
          </w:rPr>
          <w:t xml:space="preserve">, </w:t>
        </w:r>
        <w:r w:rsidR="00114071" w:rsidRPr="003461CD">
          <w:rPr>
            <w:sz w:val="20"/>
          </w:rPr>
          <w:t>8350</w:t>
        </w:r>
      </w:ins>
      <w:ins w:id="113" w:author="Das, Dibakar" w:date="2021-08-24T19:21:00Z">
        <w:r w:rsidR="00FD53DF">
          <w:rPr>
            <w:sz w:val="20"/>
          </w:rPr>
          <w:t>)</w:t>
        </w:r>
      </w:ins>
      <w:r w:rsidRPr="008E0EFB">
        <w:rPr>
          <w:rFonts w:ascii="TimesNewRomanPSMT" w:hAnsi="TimesNewRomanPSMT"/>
          <w:color w:val="000000"/>
          <w:sz w:val="20"/>
        </w:rPr>
        <w:t>,</w:t>
      </w:r>
    </w:p>
    <w:p w14:paraId="20E43C31" w14:textId="5D953DB4" w:rsidR="008E0EFB" w:rsidRDefault="008E0EFB">
      <w:pPr>
        <w:rPr>
          <w:rFonts w:ascii="TimesNewRomanPSMT" w:hAnsi="TimesNewRomanPSMT"/>
          <w:color w:val="000000"/>
          <w:sz w:val="20"/>
        </w:rPr>
      </w:pPr>
    </w:p>
    <w:p w14:paraId="47F63E56" w14:textId="23ABFDFE" w:rsidR="008E60B1" w:rsidRDefault="008E60B1" w:rsidP="008E60B1">
      <w:pPr>
        <w:jc w:val="both"/>
        <w:rPr>
          <w:b/>
          <w:i/>
          <w:iCs/>
        </w:rPr>
      </w:pPr>
      <w:proofErr w:type="spellStart"/>
      <w:r>
        <w:rPr>
          <w:b/>
          <w:i/>
          <w:iCs/>
          <w:highlight w:val="yellow"/>
        </w:rPr>
        <w:t>TGbe</w:t>
      </w:r>
      <w:proofErr w:type="spellEnd"/>
      <w:r>
        <w:rPr>
          <w:b/>
          <w:i/>
          <w:iCs/>
          <w:highlight w:val="yellow"/>
        </w:rPr>
        <w:t xml:space="preserve"> editor: Add the following </w:t>
      </w:r>
      <w:r w:rsidRPr="006845D2">
        <w:rPr>
          <w:b/>
          <w:i/>
          <w:iCs/>
          <w:highlight w:val="yellow"/>
        </w:rPr>
        <w:t>entry to</w:t>
      </w:r>
      <w:r w:rsidRPr="006845D2">
        <w:rPr>
          <w:highlight w:val="yellow"/>
        </w:rPr>
        <w:t xml:space="preserve"> </w:t>
      </w:r>
      <w:r w:rsidRPr="006845D2">
        <w:rPr>
          <w:b/>
          <w:i/>
          <w:iCs/>
          <w:highlight w:val="yellow"/>
        </w:rPr>
        <w:t xml:space="preserve">Dot11PhyEHTEntry in </w:t>
      </w:r>
      <w:r>
        <w:rPr>
          <w:b/>
          <w:i/>
          <w:iCs/>
          <w:highlight w:val="yellow"/>
        </w:rPr>
        <w:t>C.3 P6</w:t>
      </w:r>
      <w:r w:rsidR="004A6754">
        <w:rPr>
          <w:b/>
          <w:i/>
          <w:iCs/>
          <w:highlight w:val="yellow"/>
        </w:rPr>
        <w:t>52L</w:t>
      </w:r>
      <w:r w:rsidR="00FB4199">
        <w:rPr>
          <w:b/>
          <w:i/>
          <w:iCs/>
          <w:highlight w:val="yellow"/>
        </w:rPr>
        <w:t>27</w:t>
      </w:r>
      <w:r w:rsidRPr="00110592">
        <w:rPr>
          <w:b/>
          <w:i/>
          <w:iCs/>
          <w:highlight w:val="yellow"/>
        </w:rPr>
        <w:t xml:space="preserve"> </w:t>
      </w:r>
      <w:r w:rsidRPr="00110592">
        <w:rPr>
          <w:b/>
          <w:i/>
          <w:iCs/>
          <w:szCs w:val="22"/>
          <w:highlight w:val="yellow"/>
        </w:rPr>
        <w:t xml:space="preserve">of </w:t>
      </w:r>
      <w:r>
        <w:rPr>
          <w:b/>
          <w:i/>
          <w:iCs/>
          <w:szCs w:val="22"/>
          <w:highlight w:val="yellow"/>
        </w:rPr>
        <w:t xml:space="preserve">11be draft 1.1 </w:t>
      </w:r>
      <w:r>
        <w:rPr>
          <w:b/>
          <w:i/>
          <w:iCs/>
          <w:highlight w:val="yellow"/>
        </w:rPr>
        <w:t>as follows:</w:t>
      </w:r>
    </w:p>
    <w:p w14:paraId="416D0140" w14:textId="0DD5CC72" w:rsidR="008E60B1" w:rsidRDefault="008E60B1">
      <w:pPr>
        <w:rPr>
          <w:rFonts w:ascii="TimesNewRomanPSMT" w:hAnsi="TimesNewRomanPSMT"/>
          <w:color w:val="000000"/>
          <w:sz w:val="20"/>
        </w:rPr>
      </w:pPr>
    </w:p>
    <w:p w14:paraId="5E10DCDF" w14:textId="77777777" w:rsidR="008E60B1" w:rsidRDefault="008E60B1">
      <w:pPr>
        <w:rPr>
          <w:rFonts w:ascii="TimesNewRomanPSMT" w:hAnsi="TimesNewRomanPSMT"/>
          <w:color w:val="000000"/>
          <w:sz w:val="20"/>
        </w:rPr>
      </w:pPr>
    </w:p>
    <w:p w14:paraId="479597B2" w14:textId="4F57D40E" w:rsidR="00E57C43" w:rsidRDefault="00137E3E">
      <w:pPr>
        <w:rPr>
          <w:ins w:id="114" w:author="Das, Dibakar" w:date="2021-08-24T19:11:00Z"/>
          <w:rFonts w:ascii="TimesNewRomanPSMT" w:hAnsi="TimesNewRomanPSMT"/>
          <w:color w:val="000000"/>
          <w:sz w:val="20"/>
        </w:rPr>
      </w:pPr>
      <w:ins w:id="115" w:author="Das, Dibakar" w:date="2021-08-24T19:13:00Z">
        <w:r w:rsidRPr="00137E3E">
          <w:rPr>
            <w:rFonts w:ascii="CourierNew-Identity-H" w:hAnsi="CourierNew-Identity-H"/>
            <w:color w:val="000000"/>
            <w:sz w:val="18"/>
            <w:szCs w:val="18"/>
          </w:rPr>
          <w:t>dot11MSDOFDMEDthreshold</w:t>
        </w:r>
      </w:ins>
      <w:ins w:id="116" w:author="Das, Dibakar" w:date="2021-08-24T19:11:00Z">
        <w:r w:rsidR="009F4668" w:rsidRPr="009F4668">
          <w:rPr>
            <w:rFonts w:ascii="CourierNew-Identity-H" w:hAnsi="CourierNew-Identity-H"/>
            <w:color w:val="000000"/>
            <w:sz w:val="18"/>
            <w:szCs w:val="18"/>
          </w:rPr>
          <w:t xml:space="preserve"> OBJECT-TYPE</w:t>
        </w:r>
        <w:r w:rsidR="009F4668" w:rsidRPr="009F4668">
          <w:rPr>
            <w:rFonts w:ascii="CourierNew-Identity-H" w:hAnsi="CourierNew-Identity-H"/>
            <w:color w:val="000000"/>
            <w:sz w:val="18"/>
            <w:szCs w:val="18"/>
          </w:rPr>
          <w:br/>
          <w:t>SYNTAX Unsigned32 (</w:t>
        </w:r>
        <w:proofErr w:type="gramStart"/>
        <w:r w:rsidR="009F4668" w:rsidRPr="009F4668">
          <w:rPr>
            <w:rFonts w:ascii="CourierNew-Identity-H" w:hAnsi="CourierNew-Identity-H"/>
            <w:color w:val="000000"/>
            <w:sz w:val="18"/>
            <w:szCs w:val="18"/>
          </w:rPr>
          <w:t>0..</w:t>
        </w:r>
        <w:proofErr w:type="gramEnd"/>
        <w:r w:rsidR="009F4668" w:rsidRPr="009F4668">
          <w:rPr>
            <w:rFonts w:ascii="CourierNew-Identity-H" w:hAnsi="CourierNew-Identity-H"/>
            <w:color w:val="000000"/>
            <w:sz w:val="18"/>
            <w:szCs w:val="18"/>
          </w:rPr>
          <w:t>255)</w:t>
        </w:r>
        <w:r w:rsidR="009F4668" w:rsidRPr="009F4668">
          <w:rPr>
            <w:rFonts w:ascii="CourierNew-Identity-H" w:hAnsi="CourierNew-Identity-H"/>
            <w:color w:val="000000"/>
            <w:sz w:val="18"/>
            <w:szCs w:val="18"/>
          </w:rPr>
          <w:br/>
          <w:t>MAX-ACCESS read-write</w:t>
        </w:r>
        <w:r w:rsidR="009F4668" w:rsidRPr="009F4668">
          <w:rPr>
            <w:rFonts w:ascii="CourierNew-Identity-H" w:hAnsi="CourierNew-Identity-H"/>
            <w:color w:val="000000"/>
            <w:sz w:val="18"/>
            <w:szCs w:val="18"/>
          </w:rPr>
          <w:br/>
          <w:t>STATUS current</w:t>
        </w:r>
        <w:r w:rsidR="009F4668" w:rsidRPr="009F4668">
          <w:rPr>
            <w:rFonts w:ascii="CourierNew-Identity-H" w:hAnsi="CourierNew-Identity-H"/>
            <w:color w:val="000000"/>
            <w:sz w:val="18"/>
            <w:szCs w:val="18"/>
          </w:rPr>
          <w:br/>
          <w:t>DESCRIPTION</w:t>
        </w:r>
        <w:r w:rsidR="009F4668" w:rsidRPr="009F4668">
          <w:rPr>
            <w:rFonts w:ascii="CourierNew-Identity-H" w:hAnsi="CourierNew-Identity-H"/>
            <w:color w:val="000000"/>
            <w:sz w:val="18"/>
            <w:szCs w:val="18"/>
          </w:rPr>
          <w:br/>
          <w:t>"This is a control variable.</w:t>
        </w:r>
        <w:r w:rsidR="009F4668" w:rsidRPr="009F4668">
          <w:rPr>
            <w:rFonts w:ascii="CourierNew-Identity-H" w:hAnsi="CourierNew-Identity-H"/>
            <w:color w:val="000000"/>
            <w:sz w:val="18"/>
            <w:szCs w:val="18"/>
          </w:rPr>
          <w:br/>
          <w:t>It is written the SME when the device is initialized for operation in a</w:t>
        </w:r>
        <w:r w:rsidR="009F4668" w:rsidRPr="009F4668">
          <w:rPr>
            <w:rFonts w:ascii="CourierNew-Identity-H" w:hAnsi="CourierNew-Identity-H"/>
            <w:color w:val="000000"/>
            <w:sz w:val="18"/>
            <w:szCs w:val="18"/>
          </w:rPr>
          <w:br/>
          <w:t xml:space="preserve">band defined by an Operating Class, or </w:t>
        </w:r>
      </w:ins>
      <w:ins w:id="117" w:author="Das, Dibakar" w:date="2021-08-24T19:14:00Z">
        <w:r w:rsidR="001B5C3C" w:rsidRPr="00252B41">
          <w:rPr>
            <w:rFonts w:ascii="CourierNew-Identity-H" w:hAnsi="CourierNew-Identity-H"/>
            <w:color w:val="000000"/>
            <w:sz w:val="18"/>
            <w:szCs w:val="18"/>
          </w:rPr>
          <w:t>by the MAC of a non-AP</w:t>
        </w:r>
        <w:r w:rsidR="001B5C3C" w:rsidRPr="00252B41">
          <w:rPr>
            <w:rFonts w:ascii="CourierNew-Identity-H" w:hAnsi="CourierNew-Identity-H"/>
            <w:color w:val="000000"/>
            <w:sz w:val="18"/>
            <w:szCs w:val="18"/>
          </w:rPr>
          <w:br/>
        </w:r>
        <w:r w:rsidR="00922FF7">
          <w:rPr>
            <w:rFonts w:ascii="CourierNew-Identity-H" w:hAnsi="CourierNew-Identity-H"/>
            <w:color w:val="000000"/>
            <w:sz w:val="18"/>
            <w:szCs w:val="18"/>
          </w:rPr>
          <w:t>EHT</w:t>
        </w:r>
        <w:r w:rsidR="001B5C3C" w:rsidRPr="00252B41">
          <w:rPr>
            <w:rFonts w:ascii="CourierNew-Identity-H" w:hAnsi="CourierNew-Identity-H"/>
            <w:color w:val="000000"/>
            <w:sz w:val="18"/>
            <w:szCs w:val="18"/>
          </w:rPr>
          <w:t xml:space="preserve"> STA upon receiving a</w:t>
        </w:r>
      </w:ins>
      <w:ins w:id="118" w:author="Das, Dibakar" w:date="2021-08-24T19:15:00Z">
        <w:r w:rsidR="00922FF7">
          <w:rPr>
            <w:rFonts w:ascii="CourierNew-Identity-H" w:hAnsi="CourierNew-Identity-H"/>
            <w:color w:val="000000"/>
            <w:sz w:val="18"/>
            <w:szCs w:val="18"/>
          </w:rPr>
          <w:t xml:space="preserve"> Basic variant Multi-Link </w:t>
        </w:r>
      </w:ins>
      <w:ins w:id="119" w:author="Das, Dibakar" w:date="2021-08-24T19:14:00Z">
        <w:r w:rsidR="001B5C3C" w:rsidRPr="00252B41">
          <w:rPr>
            <w:rFonts w:ascii="CourierNew-Identity-H" w:hAnsi="CourierNew-Identity-H"/>
            <w:color w:val="000000"/>
            <w:sz w:val="18"/>
            <w:szCs w:val="18"/>
          </w:rPr>
          <w:t xml:space="preserve">element </w:t>
        </w:r>
      </w:ins>
      <w:ins w:id="120" w:author="Das, Dibakar" w:date="2021-08-24T19:15:00Z">
        <w:r w:rsidR="006377AC">
          <w:rPr>
            <w:rFonts w:ascii="CourierNew-Identity-H" w:hAnsi="CourierNew-Identity-H"/>
            <w:color w:val="000000"/>
            <w:sz w:val="18"/>
            <w:szCs w:val="18"/>
          </w:rPr>
          <w:t xml:space="preserve">containing </w:t>
        </w:r>
      </w:ins>
      <w:ins w:id="121" w:author="Das, Dibakar" w:date="2021-08-24T19:16:00Z">
        <w:r w:rsidR="006377AC">
          <w:rPr>
            <w:rFonts w:ascii="CourierNew-Identity-H" w:hAnsi="CourierNew-Identity-H"/>
            <w:color w:val="000000"/>
            <w:sz w:val="18"/>
            <w:szCs w:val="18"/>
          </w:rPr>
          <w:t xml:space="preserve">a </w:t>
        </w:r>
        <w:r w:rsidR="006377AC" w:rsidRPr="006377AC">
          <w:rPr>
            <w:rFonts w:ascii="CourierNew-Identity-H" w:hAnsi="CourierNew-Identity-H"/>
            <w:color w:val="000000"/>
            <w:sz w:val="18"/>
            <w:szCs w:val="18"/>
          </w:rPr>
          <w:t xml:space="preserve">Medium Synchronization OFDM ED Threshold </w:t>
        </w:r>
      </w:ins>
      <w:ins w:id="122" w:author="Das, Dibakar" w:date="2021-08-24T19:14:00Z">
        <w:r w:rsidR="001B5C3C" w:rsidRPr="00252B41">
          <w:rPr>
            <w:rFonts w:ascii="CourierNew-Identity-H" w:hAnsi="CourierNew-Identity-H"/>
            <w:color w:val="000000"/>
            <w:sz w:val="18"/>
            <w:szCs w:val="18"/>
          </w:rPr>
          <w:t xml:space="preserve">from the </w:t>
        </w:r>
      </w:ins>
      <w:ins w:id="123" w:author="Das, Dibakar" w:date="2021-08-24T19:16:00Z">
        <w:r w:rsidR="006377AC">
          <w:rPr>
            <w:rFonts w:ascii="CourierNew-Identity-H" w:hAnsi="CourierNew-Identity-H"/>
            <w:color w:val="000000"/>
            <w:sz w:val="18"/>
            <w:szCs w:val="18"/>
          </w:rPr>
          <w:t>EHT</w:t>
        </w:r>
      </w:ins>
      <w:ins w:id="124" w:author="Das, Dibakar" w:date="2021-08-24T19:14:00Z">
        <w:r w:rsidR="001B5C3C" w:rsidRPr="00252B41">
          <w:rPr>
            <w:rFonts w:ascii="CourierNew-Identity-H" w:hAnsi="CourierNew-Identity-H"/>
            <w:color w:val="000000"/>
            <w:sz w:val="18"/>
            <w:szCs w:val="18"/>
          </w:rPr>
          <w:t xml:space="preserve"> AP with which it</w:t>
        </w:r>
        <w:r w:rsidR="001B5C3C" w:rsidRPr="00252B41">
          <w:rPr>
            <w:rFonts w:ascii="CourierNew-Identity-H" w:hAnsi="CourierNew-Identity-H"/>
            <w:color w:val="000000"/>
            <w:sz w:val="18"/>
            <w:szCs w:val="18"/>
          </w:rPr>
          <w:br/>
          <w:t>is associated.</w:t>
        </w:r>
        <w:r w:rsidR="001B5C3C" w:rsidRPr="00252B41">
          <w:rPr>
            <w:rFonts w:ascii="CourierNew-Identity-H" w:hAnsi="CourierNew-Identity-H"/>
            <w:color w:val="000000"/>
            <w:sz w:val="18"/>
            <w:szCs w:val="18"/>
          </w:rPr>
          <w:br/>
        </w:r>
      </w:ins>
      <w:ins w:id="125" w:author="Das, Dibakar" w:date="2021-08-24T19:11:00Z">
        <w:r w:rsidR="009F4668" w:rsidRPr="009F4668">
          <w:rPr>
            <w:rFonts w:ascii="CourierNew-Identity-H" w:hAnsi="CourierNew-Identity-H"/>
            <w:color w:val="000000"/>
            <w:sz w:val="18"/>
            <w:szCs w:val="18"/>
          </w:rPr>
          <w:t>.</w:t>
        </w:r>
        <w:r w:rsidR="009F4668" w:rsidRPr="009F4668">
          <w:rPr>
            <w:rFonts w:ascii="CourierNew-Identity-H" w:hAnsi="CourierNew-Identity-H"/>
            <w:color w:val="000000"/>
            <w:sz w:val="18"/>
            <w:szCs w:val="18"/>
          </w:rPr>
          <w:br/>
          <w:t>Changes take effect as soon as practical in the implementation.</w:t>
        </w:r>
        <w:r w:rsidR="009F4668" w:rsidRPr="009F4668">
          <w:rPr>
            <w:rFonts w:ascii="CourierNew-Identity-H" w:hAnsi="CourierNew-Identity-H"/>
            <w:color w:val="000000"/>
            <w:sz w:val="18"/>
            <w:szCs w:val="18"/>
          </w:rPr>
          <w:br/>
          <w:t>Th</w:t>
        </w:r>
      </w:ins>
      <w:ins w:id="126" w:author="Das, Dibakar" w:date="2021-08-24T19:17:00Z">
        <w:r w:rsidR="00B36578">
          <w:rPr>
            <w:rFonts w:ascii="CourierNew-Identity-H" w:hAnsi="CourierNew-Identity-H"/>
            <w:color w:val="000000"/>
            <w:sz w:val="18"/>
            <w:szCs w:val="18"/>
          </w:rPr>
          <w:t>is attribute indicates</w:t>
        </w:r>
        <w:r w:rsidR="009B059E">
          <w:rPr>
            <w:rFonts w:ascii="CourierNew-Identity-H" w:hAnsi="CourierNew-Identity-H"/>
            <w:color w:val="000000"/>
            <w:sz w:val="18"/>
            <w:szCs w:val="18"/>
          </w:rPr>
          <w:t xml:space="preserve"> the</w:t>
        </w:r>
      </w:ins>
      <w:ins w:id="127" w:author="Das, Dibakar" w:date="2021-08-24T19:11:00Z">
        <w:r w:rsidR="009F4668" w:rsidRPr="009F4668">
          <w:rPr>
            <w:rFonts w:ascii="CourierNew-Identity-H" w:hAnsi="CourierNew-Identity-H"/>
            <w:color w:val="000000"/>
            <w:sz w:val="18"/>
            <w:szCs w:val="18"/>
          </w:rPr>
          <w:t xml:space="preserve"> Energy Detect Threshold being used by the OFDM PHY</w:t>
        </w:r>
      </w:ins>
      <w:ins w:id="128" w:author="Das, Dibakar" w:date="2021-08-24T19:17:00Z">
        <w:r w:rsidR="009B059E">
          <w:rPr>
            <w:rFonts w:ascii="CourierNew-Identity-H" w:hAnsi="CourierNew-Identity-H"/>
            <w:color w:val="000000"/>
            <w:sz w:val="18"/>
            <w:szCs w:val="18"/>
          </w:rPr>
          <w:t xml:space="preserve"> when the </w:t>
        </w:r>
      </w:ins>
      <w:proofErr w:type="spellStart"/>
      <w:ins w:id="129" w:author="Das, Dibakar" w:date="2021-08-24T19:18:00Z">
        <w:r w:rsidR="009B059E" w:rsidRPr="009B059E">
          <w:rPr>
            <w:rFonts w:ascii="CourierNew-Identity-H" w:hAnsi="CourierNew-Identity-H"/>
            <w:color w:val="000000"/>
            <w:sz w:val="18"/>
            <w:szCs w:val="18"/>
          </w:rPr>
          <w:t>MediumSyncDelay</w:t>
        </w:r>
        <w:proofErr w:type="spellEnd"/>
        <w:r w:rsidR="009B059E" w:rsidRPr="009B059E">
          <w:rPr>
            <w:rFonts w:ascii="CourierNew-Identity-H" w:hAnsi="CourierNew-Identity-H"/>
            <w:color w:val="000000"/>
            <w:sz w:val="18"/>
            <w:szCs w:val="18"/>
          </w:rPr>
          <w:t xml:space="preserve"> timer</w:t>
        </w:r>
        <w:r w:rsidR="00495F31">
          <w:rPr>
            <w:rFonts w:ascii="CourierNew-Identity-H" w:hAnsi="CourierNew-Identity-H"/>
            <w:color w:val="000000"/>
            <w:sz w:val="18"/>
            <w:szCs w:val="18"/>
          </w:rPr>
          <w:t xml:space="preserve"> of the MAC has non-zero value</w:t>
        </w:r>
      </w:ins>
      <w:ins w:id="130" w:author="Das, Dibakar" w:date="2021-08-24T19:11:00Z">
        <w:r w:rsidR="009F4668" w:rsidRPr="009F4668">
          <w:rPr>
            <w:rFonts w:ascii="CourierNew-Identity-H" w:hAnsi="CourierNew-Identity-H"/>
            <w:color w:val="000000"/>
            <w:sz w:val="18"/>
            <w:szCs w:val="18"/>
          </w:rPr>
          <w:br/>
          <w:t xml:space="preserve">::= { </w:t>
        </w:r>
      </w:ins>
      <w:ins w:id="131" w:author="Das, Dibakar" w:date="2021-08-24T19:19:00Z">
        <w:r w:rsidR="00576F97" w:rsidRPr="00576F97">
          <w:rPr>
            <w:rFonts w:ascii="CourierNew-Identity-H" w:hAnsi="CourierNew-Identity-H"/>
            <w:color w:val="000000"/>
            <w:sz w:val="18"/>
            <w:szCs w:val="18"/>
          </w:rPr>
          <w:t xml:space="preserve">dot11PhyEHTEntry </w:t>
        </w:r>
        <w:r w:rsidR="00576F97">
          <w:rPr>
            <w:rFonts w:ascii="CourierNew-Identity-H" w:hAnsi="CourierNew-Identity-H"/>
            <w:color w:val="000000"/>
            <w:sz w:val="18"/>
            <w:szCs w:val="18"/>
          </w:rPr>
          <w:t>ANA</w:t>
        </w:r>
        <w:r w:rsidR="00576F97" w:rsidRPr="00576F97">
          <w:rPr>
            <w:rFonts w:ascii="CourierNew-Identity-H" w:hAnsi="CourierNew-Identity-H"/>
            <w:color w:val="000000"/>
            <w:sz w:val="18"/>
            <w:szCs w:val="18"/>
          </w:rPr>
          <w:t xml:space="preserve"> </w:t>
        </w:r>
      </w:ins>
      <w:ins w:id="132" w:author="Das, Dibakar" w:date="2021-08-24T19:11:00Z">
        <w:r w:rsidR="009F4668" w:rsidRPr="009F4668">
          <w:rPr>
            <w:rFonts w:ascii="CourierNew-Identity-H" w:hAnsi="CourierNew-Identity-H"/>
            <w:color w:val="000000"/>
            <w:sz w:val="18"/>
            <w:szCs w:val="18"/>
          </w:rPr>
          <w:t>}</w:t>
        </w:r>
      </w:ins>
      <w:ins w:id="133" w:author="Das, Dibakar" w:date="2021-08-24T19:21:00Z">
        <w:r w:rsidR="00FD53DF">
          <w:rPr>
            <w:rFonts w:ascii="CourierNew-Identity-H" w:hAnsi="CourierNew-Identity-H"/>
            <w:color w:val="000000"/>
            <w:sz w:val="18"/>
            <w:szCs w:val="18"/>
          </w:rPr>
          <w:t xml:space="preserve"> </w:t>
        </w:r>
        <w:r w:rsidR="00FD53DF">
          <w:rPr>
            <w:rFonts w:ascii="TimesNewRomanPSMT" w:hAnsi="TimesNewRomanPSMT"/>
            <w:color w:val="000000"/>
            <w:sz w:val="20"/>
          </w:rPr>
          <w:t>(#</w:t>
        </w:r>
        <w:r w:rsidR="00FD53DF">
          <w:rPr>
            <w:sz w:val="20"/>
          </w:rPr>
          <w:t>7574</w:t>
        </w:r>
      </w:ins>
      <w:ins w:id="134" w:author="Das, Dibakar" w:date="2021-08-24T19:34:00Z">
        <w:r w:rsidR="00114071">
          <w:rPr>
            <w:sz w:val="20"/>
          </w:rPr>
          <w:t xml:space="preserve">, </w:t>
        </w:r>
        <w:r w:rsidR="00114071" w:rsidRPr="003461CD">
          <w:rPr>
            <w:sz w:val="20"/>
          </w:rPr>
          <w:t>8350</w:t>
        </w:r>
      </w:ins>
      <w:ins w:id="135" w:author="Das, Dibakar" w:date="2021-08-24T19:21:00Z">
        <w:r w:rsidR="00FD53DF">
          <w:rPr>
            <w:sz w:val="20"/>
          </w:rPr>
          <w:t>)</w:t>
        </w:r>
        <w:r w:rsidR="00FD53DF" w:rsidRPr="008E0EFB">
          <w:rPr>
            <w:rFonts w:ascii="TimesNewRomanPSMT" w:hAnsi="TimesNewRomanPSMT"/>
            <w:color w:val="000000"/>
            <w:sz w:val="20"/>
          </w:rPr>
          <w:t>,</w:t>
        </w:r>
      </w:ins>
    </w:p>
    <w:p w14:paraId="228CDE5E" w14:textId="77777777" w:rsidR="009F4668" w:rsidRDefault="009F4668">
      <w:pPr>
        <w:rPr>
          <w:rFonts w:ascii="TimesNewRomanPSMT" w:hAnsi="TimesNewRomanPSMT"/>
          <w:color w:val="000000"/>
          <w:sz w:val="20"/>
        </w:rPr>
      </w:pPr>
    </w:p>
    <w:p w14:paraId="771ACA96" w14:textId="59DAC970" w:rsidR="00252FCC" w:rsidRDefault="00252FCC">
      <w:pPr>
        <w:rPr>
          <w:rStyle w:val="fontstyle01"/>
        </w:rPr>
      </w:pPr>
    </w:p>
    <w:p w14:paraId="396EABB9" w14:textId="77777777" w:rsidR="00252FCC" w:rsidRDefault="00252FCC"/>
    <w:p w14:paraId="78F75CAF" w14:textId="77777777" w:rsidR="00474CA6" w:rsidRDefault="00474CA6"/>
    <w:p w14:paraId="5B271271" w14:textId="77777777" w:rsidR="00CA09B2" w:rsidRDefault="00CA09B2"/>
    <w:p w14:paraId="04FB50B9" w14:textId="45B8E975" w:rsidR="00CA09B2" w:rsidRDefault="00CA09B2">
      <w:pPr>
        <w:rPr>
          <w:b/>
          <w:sz w:val="24"/>
        </w:rPr>
      </w:pPr>
    </w:p>
    <w:p w14:paraId="38546A40"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C83DAD" w14:textId="77777777" w:rsidR="00863ED0" w:rsidRDefault="00863ED0">
      <w:r>
        <w:separator/>
      </w:r>
    </w:p>
  </w:endnote>
  <w:endnote w:type="continuationSeparator" w:id="0">
    <w:p w14:paraId="39F5A12D" w14:textId="77777777" w:rsidR="00863ED0" w:rsidRDefault="0086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ourierNew-Identity-H">
    <w:altName w:val="Courier New"/>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CB74F" w14:textId="51E9D23D" w:rsidR="0029020B" w:rsidRDefault="0029020B">
    <w:pPr>
      <w:pStyle w:val="Footer"/>
      <w:tabs>
        <w:tab w:val="clear" w:pos="6480"/>
        <w:tab w:val="center" w:pos="4680"/>
        <w:tab w:val="right" w:pos="9360"/>
      </w:tabs>
    </w:pPr>
    <w:fldSimple w:instr=" SUBJECT  \* MERGEFORMAT ">
      <w:r w:rsidR="00863ED0">
        <w:t>Submission</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EE67D9">
        <w:t>Dibakar Das</w:t>
      </w:r>
      <w:r w:rsidR="00863ED0">
        <w:t xml:space="preserve">, </w:t>
      </w:r>
      <w:r w:rsidR="00EE67D9">
        <w:t>Intel</w:t>
      </w:r>
    </w:fldSimple>
  </w:p>
  <w:p w14:paraId="4CF11AC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45123" w14:textId="77777777" w:rsidR="00863ED0" w:rsidRDefault="00863ED0">
      <w:r>
        <w:separator/>
      </w:r>
    </w:p>
  </w:footnote>
  <w:footnote w:type="continuationSeparator" w:id="0">
    <w:p w14:paraId="2AD19C09" w14:textId="77777777" w:rsidR="00863ED0" w:rsidRDefault="00863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B4198" w14:textId="59EC91B5" w:rsidR="0029020B" w:rsidRDefault="00863ED0">
    <w:pPr>
      <w:pStyle w:val="Header"/>
      <w:tabs>
        <w:tab w:val="clear" w:pos="6480"/>
        <w:tab w:val="center" w:pos="4680"/>
        <w:tab w:val="right" w:pos="9360"/>
      </w:tabs>
    </w:pPr>
    <w:r>
      <w:t>August 2021</w:t>
    </w:r>
    <w:r w:rsidR="0029020B">
      <w:tab/>
    </w:r>
    <w:r w:rsidR="0029020B">
      <w:tab/>
    </w:r>
    <w:fldSimple w:instr=" TITLE  \* MERGEFORMAT ">
      <w:r>
        <w:t>doc.: IEEE 802.11-21/</w:t>
      </w:r>
      <w:r w:rsidRPr="00863ED0">
        <w:t>1339</w:t>
      </w:r>
      <w:r>
        <w:t>r0</w:t>
      </w:r>
    </w:fldSimple>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ED0"/>
    <w:rsid w:val="00050647"/>
    <w:rsid w:val="00060142"/>
    <w:rsid w:val="000655D9"/>
    <w:rsid w:val="00066AF8"/>
    <w:rsid w:val="0007608F"/>
    <w:rsid w:val="00076F1C"/>
    <w:rsid w:val="0007745B"/>
    <w:rsid w:val="000C1E75"/>
    <w:rsid w:val="000E29CA"/>
    <w:rsid w:val="000E7586"/>
    <w:rsid w:val="000F0BB1"/>
    <w:rsid w:val="000F6081"/>
    <w:rsid w:val="00104C8C"/>
    <w:rsid w:val="00105399"/>
    <w:rsid w:val="00110592"/>
    <w:rsid w:val="00114071"/>
    <w:rsid w:val="00122393"/>
    <w:rsid w:val="00126777"/>
    <w:rsid w:val="00137E3E"/>
    <w:rsid w:val="001501A6"/>
    <w:rsid w:val="0016502D"/>
    <w:rsid w:val="00180678"/>
    <w:rsid w:val="001926F2"/>
    <w:rsid w:val="00197D7B"/>
    <w:rsid w:val="001A3490"/>
    <w:rsid w:val="001B5C3C"/>
    <w:rsid w:val="001D723B"/>
    <w:rsid w:val="001E6635"/>
    <w:rsid w:val="00207042"/>
    <w:rsid w:val="00212C8D"/>
    <w:rsid w:val="0021562C"/>
    <w:rsid w:val="00252B41"/>
    <w:rsid w:val="00252FCC"/>
    <w:rsid w:val="0029020B"/>
    <w:rsid w:val="00296245"/>
    <w:rsid w:val="002C0F11"/>
    <w:rsid w:val="002C6036"/>
    <w:rsid w:val="002D44BE"/>
    <w:rsid w:val="002E285F"/>
    <w:rsid w:val="003139B5"/>
    <w:rsid w:val="003400A1"/>
    <w:rsid w:val="0034599D"/>
    <w:rsid w:val="003461CD"/>
    <w:rsid w:val="003851B3"/>
    <w:rsid w:val="003A05C6"/>
    <w:rsid w:val="003A1CBA"/>
    <w:rsid w:val="003B1A0C"/>
    <w:rsid w:val="003E53FB"/>
    <w:rsid w:val="00416F47"/>
    <w:rsid w:val="00433A8F"/>
    <w:rsid w:val="00437C85"/>
    <w:rsid w:val="00442037"/>
    <w:rsid w:val="00455A72"/>
    <w:rsid w:val="00456BEA"/>
    <w:rsid w:val="00461149"/>
    <w:rsid w:val="004648B8"/>
    <w:rsid w:val="00467A03"/>
    <w:rsid w:val="00474080"/>
    <w:rsid w:val="00474CA6"/>
    <w:rsid w:val="0047608A"/>
    <w:rsid w:val="00476DB0"/>
    <w:rsid w:val="004855D9"/>
    <w:rsid w:val="00491A3D"/>
    <w:rsid w:val="00495F31"/>
    <w:rsid w:val="00497880"/>
    <w:rsid w:val="004A3FB8"/>
    <w:rsid w:val="004A6754"/>
    <w:rsid w:val="004B064B"/>
    <w:rsid w:val="004B2B50"/>
    <w:rsid w:val="004B310E"/>
    <w:rsid w:val="004D4E0E"/>
    <w:rsid w:val="004E6428"/>
    <w:rsid w:val="004F2F4D"/>
    <w:rsid w:val="005555F1"/>
    <w:rsid w:val="00560417"/>
    <w:rsid w:val="00560B1B"/>
    <w:rsid w:val="005629F9"/>
    <w:rsid w:val="0056666E"/>
    <w:rsid w:val="00576F97"/>
    <w:rsid w:val="00577533"/>
    <w:rsid w:val="005A371E"/>
    <w:rsid w:val="005A4B7A"/>
    <w:rsid w:val="005A72E7"/>
    <w:rsid w:val="005C20AF"/>
    <w:rsid w:val="005F7295"/>
    <w:rsid w:val="00613429"/>
    <w:rsid w:val="00620AF8"/>
    <w:rsid w:val="0062440B"/>
    <w:rsid w:val="00633A5A"/>
    <w:rsid w:val="006377AC"/>
    <w:rsid w:val="00651540"/>
    <w:rsid w:val="00666133"/>
    <w:rsid w:val="006748BE"/>
    <w:rsid w:val="00680CF0"/>
    <w:rsid w:val="006845D2"/>
    <w:rsid w:val="00687692"/>
    <w:rsid w:val="0068785E"/>
    <w:rsid w:val="006B7449"/>
    <w:rsid w:val="006C0727"/>
    <w:rsid w:val="006D6749"/>
    <w:rsid w:val="006E145F"/>
    <w:rsid w:val="006E306A"/>
    <w:rsid w:val="007044E6"/>
    <w:rsid w:val="00711E6E"/>
    <w:rsid w:val="007329CD"/>
    <w:rsid w:val="00770572"/>
    <w:rsid w:val="00785155"/>
    <w:rsid w:val="00791BA3"/>
    <w:rsid w:val="00793EAF"/>
    <w:rsid w:val="0079439B"/>
    <w:rsid w:val="007A2944"/>
    <w:rsid w:val="007B6636"/>
    <w:rsid w:val="007C45C7"/>
    <w:rsid w:val="007F7ADB"/>
    <w:rsid w:val="00823145"/>
    <w:rsid w:val="00836509"/>
    <w:rsid w:val="008555B8"/>
    <w:rsid w:val="00863ED0"/>
    <w:rsid w:val="00865B3C"/>
    <w:rsid w:val="00870BC3"/>
    <w:rsid w:val="00883700"/>
    <w:rsid w:val="0088783E"/>
    <w:rsid w:val="0089258E"/>
    <w:rsid w:val="008941D9"/>
    <w:rsid w:val="00895D53"/>
    <w:rsid w:val="00896621"/>
    <w:rsid w:val="008A36D4"/>
    <w:rsid w:val="008A592D"/>
    <w:rsid w:val="008A7EE0"/>
    <w:rsid w:val="008B234F"/>
    <w:rsid w:val="008C1002"/>
    <w:rsid w:val="008D57C2"/>
    <w:rsid w:val="008E0A1E"/>
    <w:rsid w:val="008E0EFB"/>
    <w:rsid w:val="008E60B1"/>
    <w:rsid w:val="008E6B25"/>
    <w:rsid w:val="008E70D8"/>
    <w:rsid w:val="008F6FE0"/>
    <w:rsid w:val="00922FF7"/>
    <w:rsid w:val="009322AE"/>
    <w:rsid w:val="009415AD"/>
    <w:rsid w:val="00952223"/>
    <w:rsid w:val="00976D40"/>
    <w:rsid w:val="00993AA4"/>
    <w:rsid w:val="00993B6A"/>
    <w:rsid w:val="009A039E"/>
    <w:rsid w:val="009B059E"/>
    <w:rsid w:val="009B3791"/>
    <w:rsid w:val="009C3473"/>
    <w:rsid w:val="009E07E1"/>
    <w:rsid w:val="009F2049"/>
    <w:rsid w:val="009F2FBC"/>
    <w:rsid w:val="009F3BC9"/>
    <w:rsid w:val="009F4668"/>
    <w:rsid w:val="009F65C9"/>
    <w:rsid w:val="00A332B1"/>
    <w:rsid w:val="00A36736"/>
    <w:rsid w:val="00A43535"/>
    <w:rsid w:val="00A4694C"/>
    <w:rsid w:val="00A50E86"/>
    <w:rsid w:val="00A51B60"/>
    <w:rsid w:val="00A53DFC"/>
    <w:rsid w:val="00A6732E"/>
    <w:rsid w:val="00A738D6"/>
    <w:rsid w:val="00A74BA7"/>
    <w:rsid w:val="00A84DB5"/>
    <w:rsid w:val="00AA427C"/>
    <w:rsid w:val="00AA43CC"/>
    <w:rsid w:val="00AB1E96"/>
    <w:rsid w:val="00AC73CD"/>
    <w:rsid w:val="00AE4CA2"/>
    <w:rsid w:val="00AE7F92"/>
    <w:rsid w:val="00AF3CE0"/>
    <w:rsid w:val="00AF4721"/>
    <w:rsid w:val="00B0480C"/>
    <w:rsid w:val="00B36578"/>
    <w:rsid w:val="00B5135A"/>
    <w:rsid w:val="00B60985"/>
    <w:rsid w:val="00B74752"/>
    <w:rsid w:val="00B85538"/>
    <w:rsid w:val="00B95D9A"/>
    <w:rsid w:val="00B96343"/>
    <w:rsid w:val="00B96D5D"/>
    <w:rsid w:val="00BA4327"/>
    <w:rsid w:val="00BA4A84"/>
    <w:rsid w:val="00BA5F6D"/>
    <w:rsid w:val="00BB1D53"/>
    <w:rsid w:val="00BB2BF3"/>
    <w:rsid w:val="00BC486C"/>
    <w:rsid w:val="00BD1D09"/>
    <w:rsid w:val="00BE48C4"/>
    <w:rsid w:val="00BE68C2"/>
    <w:rsid w:val="00C20EB8"/>
    <w:rsid w:val="00C363A1"/>
    <w:rsid w:val="00C3735D"/>
    <w:rsid w:val="00C8258C"/>
    <w:rsid w:val="00C865BA"/>
    <w:rsid w:val="00C868E0"/>
    <w:rsid w:val="00C97CAC"/>
    <w:rsid w:val="00CA09B2"/>
    <w:rsid w:val="00CA4C2C"/>
    <w:rsid w:val="00CB2DE0"/>
    <w:rsid w:val="00CB5554"/>
    <w:rsid w:val="00CC1C7F"/>
    <w:rsid w:val="00CD2F07"/>
    <w:rsid w:val="00CD7559"/>
    <w:rsid w:val="00D040FC"/>
    <w:rsid w:val="00D11184"/>
    <w:rsid w:val="00D11BCA"/>
    <w:rsid w:val="00D25FB0"/>
    <w:rsid w:val="00D41A48"/>
    <w:rsid w:val="00D449E2"/>
    <w:rsid w:val="00D62C9E"/>
    <w:rsid w:val="00D86225"/>
    <w:rsid w:val="00DB2367"/>
    <w:rsid w:val="00DB5F50"/>
    <w:rsid w:val="00DC1148"/>
    <w:rsid w:val="00DC1E6C"/>
    <w:rsid w:val="00DC5A7B"/>
    <w:rsid w:val="00DE196E"/>
    <w:rsid w:val="00DE577A"/>
    <w:rsid w:val="00E05530"/>
    <w:rsid w:val="00E1012E"/>
    <w:rsid w:val="00E200DC"/>
    <w:rsid w:val="00E45E01"/>
    <w:rsid w:val="00E47AC9"/>
    <w:rsid w:val="00E5384E"/>
    <w:rsid w:val="00E55027"/>
    <w:rsid w:val="00E57C43"/>
    <w:rsid w:val="00E6163A"/>
    <w:rsid w:val="00E66669"/>
    <w:rsid w:val="00E80469"/>
    <w:rsid w:val="00E84B57"/>
    <w:rsid w:val="00E935EC"/>
    <w:rsid w:val="00EA1169"/>
    <w:rsid w:val="00EA4E95"/>
    <w:rsid w:val="00EB50EC"/>
    <w:rsid w:val="00EB6CC3"/>
    <w:rsid w:val="00EC447D"/>
    <w:rsid w:val="00EE67D9"/>
    <w:rsid w:val="00EF0F3F"/>
    <w:rsid w:val="00F174F4"/>
    <w:rsid w:val="00F22C54"/>
    <w:rsid w:val="00F322DF"/>
    <w:rsid w:val="00F44926"/>
    <w:rsid w:val="00F86531"/>
    <w:rsid w:val="00FA30B7"/>
    <w:rsid w:val="00FB4199"/>
    <w:rsid w:val="00FB44BB"/>
    <w:rsid w:val="00FD53DF"/>
    <w:rsid w:val="00FF2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27635F"/>
  <w15:chartTrackingRefBased/>
  <w15:docId w15:val="{7B143C3D-86CE-4E2C-9A13-2658A2EF8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basedOn w:val="DefaultParagraphFont"/>
    <w:uiPriority w:val="99"/>
    <w:semiHidden/>
    <w:unhideWhenUsed/>
    <w:rsid w:val="006E306A"/>
    <w:rPr>
      <w:color w:val="605E5C"/>
      <w:shd w:val="clear" w:color="auto" w:fill="E1DFDD"/>
    </w:rPr>
  </w:style>
  <w:style w:type="paragraph" w:styleId="CommentText">
    <w:name w:val="annotation text"/>
    <w:basedOn w:val="Normal"/>
    <w:link w:val="CommentTextChar"/>
    <w:rsid w:val="00474CA6"/>
    <w:pPr>
      <w:spacing w:after="160" w:line="259" w:lineRule="auto"/>
    </w:pPr>
  </w:style>
  <w:style w:type="character" w:customStyle="1" w:styleId="CommentTextChar">
    <w:name w:val="Comment Text Char"/>
    <w:basedOn w:val="DefaultParagraphFont"/>
    <w:link w:val="CommentText"/>
    <w:qFormat/>
    <w:rsid w:val="00474CA6"/>
    <w:rPr>
      <w:sz w:val="22"/>
      <w:lang w:val="en-GB"/>
    </w:rPr>
  </w:style>
  <w:style w:type="table" w:styleId="TableGrid">
    <w:name w:val="Table Grid"/>
    <w:basedOn w:val="TableNormal"/>
    <w:rsid w:val="00474CA6"/>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qFormat/>
    <w:rsid w:val="00474CA6"/>
    <w:rPr>
      <w:sz w:val="16"/>
      <w:szCs w:val="16"/>
    </w:rPr>
  </w:style>
  <w:style w:type="character" w:customStyle="1" w:styleId="fontstyle01">
    <w:name w:val="fontstyle01"/>
    <w:basedOn w:val="DefaultParagraphFont"/>
    <w:rsid w:val="00433A8F"/>
    <w:rPr>
      <w:rFonts w:ascii="Arial-BoldMT" w:hAnsi="Arial-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70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mitry.akhmetov@intel.com" TargetMode="Externa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(9).dot</Template>
  <TotalTime>246</TotalTime>
  <Pages>13</Pages>
  <Words>3322</Words>
  <Characters>19392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22669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802.11-21/1339r0</dc:title>
  <dc:subject>Submission</dc:subject>
  <dc:creator>Das, Dibakar</dc:creator>
  <cp:keywords>August 2021</cp:keywords>
  <dc:description>Dibakar Das, Intel</dc:description>
  <cp:lastModifiedBy>Das, Dibakar</cp:lastModifiedBy>
  <cp:revision>239</cp:revision>
  <cp:lastPrinted>1601-01-01T00:00:00Z</cp:lastPrinted>
  <dcterms:created xsi:type="dcterms:W3CDTF">2021-08-24T22:48:00Z</dcterms:created>
  <dcterms:modified xsi:type="dcterms:W3CDTF">2021-08-25T02:55:00Z</dcterms:modified>
</cp:coreProperties>
</file>