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C42C" w14:textId="77777777" w:rsidR="005E768D" w:rsidRPr="004D2D75" w:rsidRDefault="005E768D" w:rsidP="003E1A2F">
      <w:pPr>
        <w:pStyle w:val="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201"/>
        <w:gridCol w:w="2777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3652C5FF" w:rsidR="00C723BC" w:rsidRPr="00183F4C" w:rsidRDefault="00121AB9" w:rsidP="00AB5566">
            <w:pPr>
              <w:pStyle w:val="T2"/>
            </w:pPr>
            <w:r>
              <w:rPr>
                <w:lang w:eastAsia="ko-KR"/>
              </w:rPr>
              <w:t>11be D</w:t>
            </w:r>
            <w:r w:rsidR="00681B83">
              <w:rPr>
                <w:lang w:eastAsia="ko-KR"/>
              </w:rPr>
              <w:t>1</w:t>
            </w:r>
            <w:r w:rsidR="00D84CBA">
              <w:rPr>
                <w:lang w:eastAsia="ko-KR"/>
              </w:rPr>
              <w:t>.1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EE3B03">
              <w:rPr>
                <w:lang w:eastAsia="ko-KR"/>
              </w:rPr>
              <w:t xml:space="preserve">CR for </w:t>
            </w:r>
            <w:r w:rsidR="00D84CBA">
              <w:rPr>
                <w:lang w:eastAsia="ko-KR"/>
              </w:rPr>
              <w:t>9</w:t>
            </w:r>
            <w:r w:rsidR="00681B83">
              <w:rPr>
                <w:lang w:eastAsia="ko-KR"/>
              </w:rPr>
              <w:t>.4.2.295b.3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1D8BDB22" w:rsidR="00C723BC" w:rsidRPr="00183F4C" w:rsidRDefault="00C723BC" w:rsidP="005B54A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DA109E">
              <w:rPr>
                <w:b w:val="0"/>
                <w:sz w:val="20"/>
              </w:rPr>
              <w:t>2</w:t>
            </w:r>
            <w:r w:rsidR="00D96337">
              <w:rPr>
                <w:b w:val="0"/>
                <w:sz w:val="20"/>
              </w:rPr>
              <w:t>1</w:t>
            </w:r>
            <w:r w:rsidRPr="00183F4C">
              <w:rPr>
                <w:b w:val="0"/>
                <w:sz w:val="20"/>
              </w:rPr>
              <w:t>-</w:t>
            </w:r>
            <w:r w:rsidR="00D96337">
              <w:rPr>
                <w:b w:val="0"/>
                <w:sz w:val="20"/>
                <w:lang w:eastAsia="ko-KR"/>
              </w:rPr>
              <w:t>0</w:t>
            </w:r>
            <w:r w:rsidR="00681B83">
              <w:rPr>
                <w:b w:val="0"/>
                <w:sz w:val="20"/>
                <w:lang w:eastAsia="ko-KR"/>
              </w:rPr>
              <w:t>8-09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D84CBA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201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5845F0" w:rsidRPr="00183F4C" w14:paraId="06708DAC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4A6CB385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 Gu</w:t>
            </w:r>
          </w:p>
        </w:tc>
        <w:tc>
          <w:tcPr>
            <w:tcW w:w="1440" w:type="dxa"/>
            <w:vAlign w:val="center"/>
          </w:tcPr>
          <w:p w14:paraId="5CFDDB6C" w14:textId="0D314282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Unisoc</w:t>
            </w:r>
            <w:proofErr w:type="spellEnd"/>
          </w:p>
        </w:tc>
        <w:tc>
          <w:tcPr>
            <w:tcW w:w="2610" w:type="dxa"/>
            <w:vAlign w:val="center"/>
          </w:tcPr>
          <w:p w14:paraId="11D7B05A" w14:textId="00BEF5C7" w:rsidR="005845F0" w:rsidRPr="003F0DA2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 xml:space="preserve">2288 </w:t>
            </w: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Zuchongzhi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Road, Shanghai, China</w:t>
            </w:r>
          </w:p>
        </w:tc>
        <w:tc>
          <w:tcPr>
            <w:tcW w:w="1201" w:type="dxa"/>
            <w:vAlign w:val="center"/>
          </w:tcPr>
          <w:p w14:paraId="1A9538AD" w14:textId="77777777" w:rsidR="005845F0" w:rsidRPr="003F0DA2" w:rsidRDefault="005845F0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69ABFF5D" w14:textId="75E9222E" w:rsidR="005845F0" w:rsidRPr="00183F4C" w:rsidRDefault="00D84CBA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xiangxin.gu@unisoc.com</w:t>
            </w:r>
          </w:p>
        </w:tc>
      </w:tr>
      <w:tr w:rsidR="00D84CBA" w:rsidRPr="00183F4C" w14:paraId="4C7DEC4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2235D0E" w14:textId="272CD141" w:rsidR="00D84CBA" w:rsidRPr="00D84CBA" w:rsidRDefault="00681B83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Jay Yang</w:t>
            </w:r>
          </w:p>
        </w:tc>
        <w:tc>
          <w:tcPr>
            <w:tcW w:w="1440" w:type="dxa"/>
            <w:vAlign w:val="center"/>
          </w:tcPr>
          <w:p w14:paraId="21B59989" w14:textId="5CBA1E2B" w:rsidR="00D84CBA" w:rsidRDefault="00681B83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</w:rPr>
              <w:t>Nokia</w:t>
            </w:r>
          </w:p>
        </w:tc>
        <w:tc>
          <w:tcPr>
            <w:tcW w:w="2610" w:type="dxa"/>
            <w:vAlign w:val="center"/>
          </w:tcPr>
          <w:p w14:paraId="4ECFE022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17D64E26" w14:textId="77777777" w:rsidR="00D84CBA" w:rsidRPr="003F0DA2" w:rsidRDefault="00D84CBA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1380BA76" w14:textId="031D9E43" w:rsidR="00D84CBA" w:rsidRDefault="00681B83" w:rsidP="00D84CBA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681B83">
              <w:rPr>
                <w:b w:val="0"/>
                <w:sz w:val="18"/>
                <w:szCs w:val="18"/>
              </w:rPr>
              <w:t>Zhijie.yang@nokia-sbell.com</w:t>
            </w:r>
          </w:p>
        </w:tc>
      </w:tr>
      <w:tr w:rsidR="00681B83" w:rsidRPr="00183F4C" w14:paraId="7D4FB5F0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58C3721F" w14:textId="2669F2D9" w:rsidR="00681B83" w:rsidRPr="00862FD9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62FD9">
              <w:rPr>
                <w:b w:val="0"/>
                <w:sz w:val="18"/>
                <w:szCs w:val="18"/>
              </w:rPr>
              <w:t>Rojan Chitrakar</w:t>
            </w:r>
          </w:p>
        </w:tc>
        <w:tc>
          <w:tcPr>
            <w:tcW w:w="1440" w:type="dxa"/>
            <w:vAlign w:val="center"/>
          </w:tcPr>
          <w:p w14:paraId="5CFDF23E" w14:textId="499648E5" w:rsidR="00681B83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862FD9">
              <w:rPr>
                <w:b w:val="0"/>
                <w:sz w:val="18"/>
                <w:szCs w:val="18"/>
              </w:rPr>
              <w:t>Panasonic</w:t>
            </w:r>
          </w:p>
        </w:tc>
        <w:tc>
          <w:tcPr>
            <w:tcW w:w="2610" w:type="dxa"/>
            <w:vAlign w:val="center"/>
          </w:tcPr>
          <w:p w14:paraId="15430C58" w14:textId="77777777" w:rsidR="00681B83" w:rsidRPr="003F0DA2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83D3AF3" w14:textId="77777777" w:rsidR="00681B83" w:rsidRPr="003F0DA2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777" w:type="dxa"/>
            <w:vAlign w:val="center"/>
          </w:tcPr>
          <w:p w14:paraId="700B51D8" w14:textId="6343A674" w:rsidR="00681B83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</w:rPr>
            </w:pPr>
            <w:r w:rsidRPr="00681B83">
              <w:rPr>
                <w:b w:val="0"/>
                <w:sz w:val="18"/>
                <w:szCs w:val="18"/>
              </w:rPr>
              <w:t>Rojan.chitrakar@sg.panasonic.com</w:t>
            </w:r>
          </w:p>
        </w:tc>
      </w:tr>
      <w:tr w:rsidR="00862FD9" w:rsidRPr="00183F4C" w14:paraId="1FDCB0EB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034769BB" w14:textId="26A51A29" w:rsidR="00862FD9" w:rsidRDefault="00862FD9" w:rsidP="00862FD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449D0">
              <w:rPr>
                <w:b w:val="0"/>
                <w:sz w:val="18"/>
                <w:szCs w:val="18"/>
              </w:rPr>
              <w:t>Ming Gan</w:t>
            </w:r>
          </w:p>
        </w:tc>
        <w:tc>
          <w:tcPr>
            <w:tcW w:w="1440" w:type="dxa"/>
            <w:vAlign w:val="center"/>
          </w:tcPr>
          <w:p w14:paraId="65AFED3E" w14:textId="26E96592" w:rsidR="00862FD9" w:rsidRDefault="00862FD9" w:rsidP="00862FD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H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uawei</w:t>
            </w:r>
          </w:p>
        </w:tc>
        <w:tc>
          <w:tcPr>
            <w:tcW w:w="2610" w:type="dxa"/>
            <w:vAlign w:val="center"/>
          </w:tcPr>
          <w:p w14:paraId="292D5A37" w14:textId="77777777" w:rsidR="00862FD9" w:rsidRPr="003F0DA2" w:rsidRDefault="00862FD9" w:rsidP="00862FD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4BEAAFAB" w14:textId="77777777" w:rsidR="00862FD9" w:rsidRPr="003F0DA2" w:rsidRDefault="00862FD9" w:rsidP="00862FD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05621C19" w14:textId="62EA613D" w:rsidR="00862FD9" w:rsidRDefault="00862FD9" w:rsidP="00862FD9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449D0">
              <w:rPr>
                <w:b w:val="0"/>
                <w:sz w:val="18"/>
                <w:szCs w:val="18"/>
              </w:rPr>
              <w:t>ming.gan@huawei.com</w:t>
            </w:r>
          </w:p>
        </w:tc>
      </w:tr>
      <w:tr w:rsidR="00681B83" w:rsidRPr="00183F4C" w14:paraId="4440DF38" w14:textId="77777777" w:rsidTr="00D84CBA">
        <w:trPr>
          <w:trHeight w:val="359"/>
          <w:jc w:val="center"/>
        </w:trPr>
        <w:tc>
          <w:tcPr>
            <w:tcW w:w="1548" w:type="dxa"/>
            <w:vAlign w:val="center"/>
          </w:tcPr>
          <w:p w14:paraId="75FF57CD" w14:textId="7EBF6FE5" w:rsidR="00681B83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5FD84D61" w14:textId="55D24575" w:rsidR="00681B83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81D7076" w14:textId="77777777" w:rsidR="00681B83" w:rsidRPr="003F0DA2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201" w:type="dxa"/>
            <w:vAlign w:val="center"/>
          </w:tcPr>
          <w:p w14:paraId="6C7019C2" w14:textId="77777777" w:rsidR="00681B83" w:rsidRPr="003F0DA2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777" w:type="dxa"/>
            <w:vAlign w:val="center"/>
          </w:tcPr>
          <w:p w14:paraId="23991ED7" w14:textId="77777777" w:rsidR="00681B83" w:rsidRDefault="00681B83" w:rsidP="00681B83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A8E9992" w:rsidR="005E768D" w:rsidRPr="004D2D75" w:rsidRDefault="00A909A2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3D010342">
                <wp:simplePos x="0" y="0"/>
                <wp:positionH relativeFrom="column">
                  <wp:posOffset>-63500</wp:posOffset>
                </wp:positionH>
                <wp:positionV relativeFrom="paragraph">
                  <wp:posOffset>200660</wp:posOffset>
                </wp:positionV>
                <wp:extent cx="5943600" cy="4635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3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7D5449" w:rsidRDefault="007D544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ED5FEF4" w14:textId="585A0748" w:rsidR="007D5449" w:rsidRDefault="007D5449" w:rsidP="006A40FB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lang w:eastAsia="ko-KR"/>
                              </w:rPr>
                              <w:t>resolution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s</w:t>
                            </w:r>
                            <w:r>
                              <w:rPr>
                                <w:lang w:eastAsia="ko-KR"/>
                              </w:rPr>
                              <w:t xml:space="preserve"> for the following CIDs:</w:t>
                            </w:r>
                          </w:p>
                          <w:p w14:paraId="123D7E6A" w14:textId="4CD730D1" w:rsidR="007D5449" w:rsidRDefault="007D5449" w:rsidP="006A40FB">
                            <w:pPr>
                              <w:jc w:val="both"/>
                            </w:pPr>
                          </w:p>
                          <w:p w14:paraId="7678ADF8" w14:textId="5D247EBC" w:rsidR="007D5449" w:rsidRDefault="007D5449" w:rsidP="00D84CBA">
                            <w:pPr>
                              <w:jc w:val="both"/>
                            </w:pPr>
                            <w:r w:rsidRPr="00681B83">
                              <w:t xml:space="preserve">4019, 4734, 5039, 5825, 5940, </w:t>
                            </w:r>
                            <w:r w:rsidR="000601B6">
                              <w:t xml:space="preserve">6237, 6238, </w:t>
                            </w:r>
                            <w:r w:rsidRPr="00681B83">
                              <w:t>6677, 6678, 6707, 7705, 8166, 8290</w:t>
                            </w:r>
                          </w:p>
                          <w:p w14:paraId="39C4D8A2" w14:textId="4FB7941F" w:rsidR="007D5449" w:rsidRDefault="007D5449" w:rsidP="006A40FB">
                            <w:pPr>
                              <w:jc w:val="both"/>
                            </w:pPr>
                          </w:p>
                          <w:p w14:paraId="50BA37DC" w14:textId="77777777" w:rsidR="007D5449" w:rsidRDefault="007D5449" w:rsidP="006A40FB">
                            <w:pPr>
                              <w:jc w:val="both"/>
                            </w:pPr>
                          </w:p>
                          <w:p w14:paraId="16A1334D" w14:textId="77777777" w:rsidR="007D5449" w:rsidRDefault="007D5449" w:rsidP="006A40FB">
                            <w:pPr>
                              <w:jc w:val="both"/>
                            </w:pPr>
                          </w:p>
                          <w:p w14:paraId="392105FC" w14:textId="77777777" w:rsidR="007D5449" w:rsidRDefault="007D5449" w:rsidP="006A40FB">
                            <w:pPr>
                              <w:jc w:val="both"/>
                            </w:pPr>
                          </w:p>
                          <w:p w14:paraId="49BEED2D" w14:textId="77777777" w:rsidR="007D5449" w:rsidRDefault="007D5449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7D5449" w:rsidRDefault="007D5449" w:rsidP="006A40FB">
                            <w:pPr>
                              <w:jc w:val="both"/>
                            </w:pPr>
                          </w:p>
                          <w:p w14:paraId="08F6AC5D" w14:textId="55E816ED" w:rsidR="007D5449" w:rsidRDefault="007D5449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43C47111" w14:textId="4B324ED6" w:rsidR="00E37CDA" w:rsidRDefault="00E37CDA" w:rsidP="00131357">
                            <w:pPr>
                              <w:pStyle w:val="af2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1: Some editorial changes</w:t>
                            </w:r>
                          </w:p>
                          <w:p w14:paraId="57543283" w14:textId="01EF3D22" w:rsidR="007D5449" w:rsidRDefault="007D5449" w:rsidP="00D51A75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321BF2F3" w14:textId="7544323C" w:rsidR="007D5449" w:rsidRDefault="007D5449" w:rsidP="00604E5C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  <w:p w14:paraId="7A3F1A63" w14:textId="77777777" w:rsidR="007D5449" w:rsidRDefault="007D5449" w:rsidP="00865DAE">
                            <w:pPr>
                              <w:pStyle w:val="af2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5.8pt;width:468pt;height:3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" o:allowincell="f" stroked="f">
                <v:textbox>
                  <w:txbxContent>
                    <w:p w14:paraId="5F4819D2" w14:textId="77777777" w:rsidR="007D5449" w:rsidRDefault="007D544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ED5FEF4" w14:textId="585A0748" w:rsidR="007D5449" w:rsidRDefault="007D5449" w:rsidP="006A40FB">
                      <w:pPr>
                        <w:jc w:val="both"/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>
                        <w:rPr>
                          <w:lang w:eastAsia="ko-KR"/>
                        </w:rPr>
                        <w:t>resolution</w:t>
                      </w:r>
                      <w:r>
                        <w:rPr>
                          <w:rFonts w:hint="eastAsia"/>
                          <w:lang w:eastAsia="ko-KR"/>
                        </w:rPr>
                        <w:t>s</w:t>
                      </w:r>
                      <w:r>
                        <w:rPr>
                          <w:lang w:eastAsia="ko-KR"/>
                        </w:rPr>
                        <w:t xml:space="preserve"> for the following CIDs:</w:t>
                      </w:r>
                    </w:p>
                    <w:p w14:paraId="123D7E6A" w14:textId="4CD730D1" w:rsidR="007D5449" w:rsidRDefault="007D5449" w:rsidP="006A40FB">
                      <w:pPr>
                        <w:jc w:val="both"/>
                      </w:pPr>
                    </w:p>
                    <w:p w14:paraId="7678ADF8" w14:textId="5D247EBC" w:rsidR="007D5449" w:rsidRDefault="007D5449" w:rsidP="00D84CBA">
                      <w:pPr>
                        <w:jc w:val="both"/>
                      </w:pPr>
                      <w:r w:rsidRPr="00681B83">
                        <w:t xml:space="preserve">4019, 4734, 5039, 5825, 5940, </w:t>
                      </w:r>
                      <w:r w:rsidR="000601B6">
                        <w:t xml:space="preserve">6237, 6238, </w:t>
                      </w:r>
                      <w:r w:rsidRPr="00681B83">
                        <w:t>6677, 6678, 6707, 7705, 8166, 8290</w:t>
                      </w:r>
                    </w:p>
                    <w:p w14:paraId="39C4D8A2" w14:textId="4FB7941F" w:rsidR="007D5449" w:rsidRDefault="007D5449" w:rsidP="006A40FB">
                      <w:pPr>
                        <w:jc w:val="both"/>
                      </w:pPr>
                    </w:p>
                    <w:p w14:paraId="50BA37DC" w14:textId="77777777" w:rsidR="007D5449" w:rsidRDefault="007D5449" w:rsidP="006A40FB">
                      <w:pPr>
                        <w:jc w:val="both"/>
                      </w:pPr>
                    </w:p>
                    <w:p w14:paraId="16A1334D" w14:textId="77777777" w:rsidR="007D5449" w:rsidRDefault="007D5449" w:rsidP="006A40FB">
                      <w:pPr>
                        <w:jc w:val="both"/>
                      </w:pPr>
                    </w:p>
                    <w:p w14:paraId="392105FC" w14:textId="77777777" w:rsidR="007D5449" w:rsidRDefault="007D5449" w:rsidP="006A40FB">
                      <w:pPr>
                        <w:jc w:val="both"/>
                      </w:pPr>
                    </w:p>
                    <w:p w14:paraId="49BEED2D" w14:textId="77777777" w:rsidR="007D5449" w:rsidRDefault="007D5449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7D5449" w:rsidRDefault="007D5449" w:rsidP="006A40FB">
                      <w:pPr>
                        <w:jc w:val="both"/>
                      </w:pPr>
                    </w:p>
                    <w:p w14:paraId="08F6AC5D" w14:textId="55E816ED" w:rsidR="007D5449" w:rsidRDefault="007D5449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43C47111" w14:textId="4B324ED6" w:rsidR="00E37CDA" w:rsidRDefault="00E37CDA" w:rsidP="00131357">
                      <w:pPr>
                        <w:pStyle w:val="af2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1: Some e</w:t>
                      </w:r>
                      <w:bookmarkStart w:id="1" w:name="_GoBack"/>
                      <w:bookmarkEnd w:id="1"/>
                      <w:r>
                        <w:t>ditorial changes</w:t>
                      </w:r>
                    </w:p>
                    <w:p w14:paraId="57543283" w14:textId="01EF3D22" w:rsidR="007D5449" w:rsidRDefault="007D5449" w:rsidP="00D51A75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321BF2F3" w14:textId="7544323C" w:rsidR="007D5449" w:rsidRDefault="007D5449" w:rsidP="00604E5C">
                      <w:pPr>
                        <w:pStyle w:val="af2"/>
                        <w:ind w:leftChars="0" w:left="720"/>
                        <w:jc w:val="both"/>
                      </w:pPr>
                    </w:p>
                    <w:p w14:paraId="7A3F1A63" w14:textId="77777777" w:rsidR="007D5449" w:rsidRDefault="007D5449" w:rsidP="00865DAE">
                      <w:pPr>
                        <w:pStyle w:val="af2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170E8C">
        <w:rPr>
          <w:sz w:val="22"/>
        </w:rPr>
        <w:tab/>
      </w:r>
      <w:r w:rsidR="00170E8C"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5F37A4EF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A4BBD">
        <w:rPr>
          <w:lang w:eastAsia="ko-KR"/>
        </w:rPr>
        <w:t>be</w:t>
      </w:r>
      <w:proofErr w:type="spellEnd"/>
      <w:r w:rsidR="005C7311">
        <w:rPr>
          <w:lang w:eastAsia="ko-KR"/>
        </w:rPr>
        <w:t xml:space="preserve"> D</w:t>
      </w:r>
      <w:r w:rsidR="00253FC5">
        <w:rPr>
          <w:lang w:eastAsia="ko-KR"/>
        </w:rPr>
        <w:t>1.0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1E0D182B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A4BBD">
        <w:rPr>
          <w:b/>
          <w:bCs/>
          <w:i/>
          <w:iCs/>
          <w:lang w:eastAsia="ko-KR"/>
        </w:rPr>
        <w:t>be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253FC5">
        <w:rPr>
          <w:b/>
          <w:bCs/>
          <w:i/>
          <w:iCs/>
          <w:lang w:eastAsia="ko-KR"/>
        </w:rPr>
        <w:t>1.0</w:t>
      </w:r>
      <w:r w:rsidR="00D84CBA">
        <w:rPr>
          <w:b/>
          <w:bCs/>
          <w:i/>
          <w:iCs/>
          <w:lang w:eastAsia="ko-KR"/>
        </w:rPr>
        <w:t>.1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526F1DB2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B72512">
        <w:rPr>
          <w:b/>
          <w:bCs/>
          <w:i/>
          <w:iCs/>
          <w:lang w:eastAsia="ko-KR"/>
        </w:rPr>
        <w:t>be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a7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1148"/>
        <w:gridCol w:w="992"/>
        <w:gridCol w:w="851"/>
        <w:gridCol w:w="2551"/>
        <w:gridCol w:w="1985"/>
        <w:gridCol w:w="2700"/>
      </w:tblGrid>
      <w:tr w:rsidR="00D30F95" w:rsidRPr="0043413E" w14:paraId="5DA65416" w14:textId="77777777" w:rsidTr="005821E8">
        <w:trPr>
          <w:trHeight w:val="373"/>
        </w:trPr>
        <w:tc>
          <w:tcPr>
            <w:tcW w:w="721" w:type="dxa"/>
          </w:tcPr>
          <w:p w14:paraId="4CF35CFC" w14:textId="3C6F89DA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1148" w:type="dxa"/>
          </w:tcPr>
          <w:p w14:paraId="2F430232" w14:textId="1E084CE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992" w:type="dxa"/>
          </w:tcPr>
          <w:p w14:paraId="38B7F90E" w14:textId="6E1F6DC0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851" w:type="dxa"/>
          </w:tcPr>
          <w:p w14:paraId="04DA4D1B" w14:textId="31A41BBE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551" w:type="dxa"/>
          </w:tcPr>
          <w:p w14:paraId="45CCAF11" w14:textId="54EC9D7B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985" w:type="dxa"/>
          </w:tcPr>
          <w:p w14:paraId="58650A19" w14:textId="14625712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700" w:type="dxa"/>
          </w:tcPr>
          <w:p w14:paraId="374142A4" w14:textId="1BB309C9" w:rsidR="00D30F95" w:rsidRPr="00677427" w:rsidRDefault="00D30F95" w:rsidP="00D30F9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241E5E" w:rsidRPr="00DF4A52" w14:paraId="28A6C7DD" w14:textId="77777777" w:rsidTr="005821E8">
        <w:trPr>
          <w:trHeight w:val="980"/>
        </w:trPr>
        <w:tc>
          <w:tcPr>
            <w:tcW w:w="721" w:type="dxa"/>
          </w:tcPr>
          <w:p w14:paraId="4626EAF5" w14:textId="1B7DE2E2" w:rsidR="00241E5E" w:rsidRPr="00B94CB0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4019</w:t>
            </w:r>
          </w:p>
        </w:tc>
        <w:tc>
          <w:tcPr>
            <w:tcW w:w="1148" w:type="dxa"/>
          </w:tcPr>
          <w:p w14:paraId="5E108774" w14:textId="4775C7FA" w:rsidR="00241E5E" w:rsidRPr="00B94CB0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Abhishek Patil</w:t>
            </w:r>
          </w:p>
        </w:tc>
        <w:tc>
          <w:tcPr>
            <w:tcW w:w="992" w:type="dxa"/>
          </w:tcPr>
          <w:p w14:paraId="3B294DCC" w14:textId="3BA910CB" w:rsidR="00241E5E" w:rsidRPr="00B94CB0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3A9A7116" w14:textId="2F9B0DFD" w:rsidR="00241E5E" w:rsidRPr="00D84CBA" w:rsidRDefault="00241E5E" w:rsidP="00241E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135.32</w:t>
            </w:r>
          </w:p>
        </w:tc>
        <w:tc>
          <w:tcPr>
            <w:tcW w:w="2551" w:type="dxa"/>
          </w:tcPr>
          <w:p w14:paraId="51F13AFF" w14:textId="28A8E3D4" w:rsidR="00241E5E" w:rsidRPr="00D84CBA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The description related to Common Info field and Presence Bitmap subfield of the Multi-Link Control field is missing.</w:t>
            </w:r>
          </w:p>
        </w:tc>
        <w:tc>
          <w:tcPr>
            <w:tcW w:w="1985" w:type="dxa"/>
          </w:tcPr>
          <w:p w14:paraId="2E7138F5" w14:textId="723912B4" w:rsidR="00241E5E" w:rsidRPr="00B94CB0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Clarify that, in the Probe Request variant Multi-Link element, the Common Info field is not present and the Presence Bitmap subfield is set to 0</w:t>
            </w:r>
          </w:p>
        </w:tc>
        <w:tc>
          <w:tcPr>
            <w:tcW w:w="2700" w:type="dxa"/>
          </w:tcPr>
          <w:p w14:paraId="0624A43F" w14:textId="712F5F81" w:rsidR="00A469AF" w:rsidRDefault="00A469AF" w:rsidP="00A469AF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46BDBCA2" w14:textId="47A6EDE1" w:rsidR="00A469AF" w:rsidRDefault="00A469AF" w:rsidP="00A469AF">
            <w:pPr>
              <w:rPr>
                <w:rFonts w:ascii="Arial" w:eastAsia="宋体" w:hAnsi="Arial" w:cs="Arial"/>
                <w:b/>
                <w:sz w:val="20"/>
                <w:u w:val="single"/>
                <w:lang w:val="en-US" w:eastAsia="zh-CN"/>
              </w:rPr>
            </w:pPr>
          </w:p>
          <w:p w14:paraId="7C0CBC08" w14:textId="5C737C3A" w:rsidR="008A4A77" w:rsidRDefault="00CD78FF" w:rsidP="008A4A77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ML </w:t>
            </w:r>
            <w:r w:rsidR="00C80F13">
              <w:rPr>
                <w:rFonts w:ascii="Arial" w:eastAsia="宋体" w:hAnsi="Arial" w:cs="Arial"/>
                <w:sz w:val="20"/>
                <w:lang w:val="en-US" w:eastAsia="zh-CN"/>
              </w:rPr>
              <w:t>probe r</w:t>
            </w:r>
            <w:r w:rsidR="00461DB2">
              <w:rPr>
                <w:rFonts w:ascii="Arial" w:eastAsia="宋体" w:hAnsi="Arial" w:cs="Arial"/>
                <w:sz w:val="20"/>
                <w:lang w:val="en-US" w:eastAsia="zh-CN"/>
              </w:rPr>
              <w:t>equest shall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 indicate the target MLD in case of Multiple BSSID set</w:t>
            </w:r>
            <w:r w:rsidR="00461DB2">
              <w:rPr>
                <w:rFonts w:ascii="Arial" w:eastAsia="宋体" w:hAnsi="Arial" w:cs="Arial"/>
                <w:sz w:val="20"/>
                <w:lang w:val="en-US" w:eastAsia="zh-CN"/>
              </w:rPr>
              <w:t>, which can be explicitly or implicitly (refer to the discussion section)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>.</w:t>
            </w:r>
            <w:r w:rsidR="00170EAB">
              <w:rPr>
                <w:rFonts w:ascii="Arial" w:eastAsia="宋体" w:hAnsi="Arial" w:cs="Arial"/>
                <w:sz w:val="20"/>
                <w:lang w:val="en-US" w:eastAsia="zh-CN"/>
              </w:rPr>
              <w:t xml:space="preserve"> So </w:t>
            </w:r>
            <w:r w:rsidR="008A4A77">
              <w:rPr>
                <w:rFonts w:ascii="Arial" w:eastAsia="宋体" w:hAnsi="Arial" w:cs="Arial"/>
                <w:sz w:val="20"/>
                <w:lang w:val="en-US" w:eastAsia="zh-CN"/>
              </w:rPr>
              <w:t>the Presence Bitmap s</w:t>
            </w:r>
            <w:r w:rsidR="00461DB2">
              <w:rPr>
                <w:rFonts w:ascii="Arial" w:eastAsia="宋体" w:hAnsi="Arial" w:cs="Arial"/>
                <w:sz w:val="20"/>
                <w:lang w:val="en-US" w:eastAsia="zh-CN"/>
              </w:rPr>
              <w:t xml:space="preserve">ubfield </w:t>
            </w:r>
            <w:bookmarkStart w:id="0" w:name="_GoBack"/>
            <w:bookmarkEnd w:id="0"/>
            <w:r w:rsidR="00186E94">
              <w:rPr>
                <w:rFonts w:ascii="Arial" w:eastAsia="宋体" w:hAnsi="Arial" w:cs="Arial"/>
                <w:sz w:val="20"/>
                <w:lang w:val="en-US" w:eastAsia="zh-CN"/>
              </w:rPr>
              <w:t>contain</w:t>
            </w:r>
            <w:r w:rsidR="00461DB2">
              <w:rPr>
                <w:rFonts w:ascii="Arial" w:eastAsia="宋体" w:hAnsi="Arial" w:cs="Arial"/>
                <w:sz w:val="20"/>
                <w:lang w:val="en-US" w:eastAsia="zh-CN"/>
              </w:rPr>
              <w:t>s MLD ID present</w:t>
            </w:r>
            <w:r w:rsidR="00170EAB">
              <w:rPr>
                <w:rFonts w:ascii="Arial" w:eastAsia="宋体" w:hAnsi="Arial" w:cs="Arial"/>
                <w:sz w:val="20"/>
                <w:lang w:val="en-US" w:eastAsia="zh-CN"/>
              </w:rPr>
              <w:t xml:space="preserve"> bit </w:t>
            </w:r>
            <w:r w:rsidR="00461DB2">
              <w:rPr>
                <w:rFonts w:ascii="Arial" w:eastAsia="宋体" w:hAnsi="Arial" w:cs="Arial"/>
                <w:sz w:val="20"/>
                <w:lang w:val="en-US" w:eastAsia="zh-CN"/>
              </w:rPr>
              <w:t xml:space="preserve"> </w:t>
            </w:r>
            <w:r w:rsidR="00170EAB">
              <w:rPr>
                <w:rFonts w:ascii="Arial" w:eastAsia="宋体" w:hAnsi="Arial" w:cs="Arial"/>
                <w:sz w:val="20"/>
                <w:lang w:val="en-US" w:eastAsia="zh-CN"/>
              </w:rPr>
              <w:t>which indicates the presence of MLD ID in the Common Info field</w:t>
            </w:r>
            <w:r w:rsidR="008A4A77">
              <w:rPr>
                <w:rFonts w:ascii="Arial" w:eastAsia="宋体" w:hAnsi="Arial" w:cs="Arial"/>
                <w:sz w:val="20"/>
                <w:lang w:val="en-US" w:eastAsia="zh-CN"/>
              </w:rPr>
              <w:t>.</w:t>
            </w:r>
          </w:p>
          <w:p w14:paraId="30244404" w14:textId="77777777" w:rsidR="00A469AF" w:rsidRPr="00A469AF" w:rsidRDefault="00A469AF" w:rsidP="00A469AF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48A2CD32" w14:textId="1F94ECEF" w:rsidR="00241E5E" w:rsidRPr="007A7A79" w:rsidRDefault="00A469AF" w:rsidP="00A469AF">
            <w:pPr>
              <w:rPr>
                <w:rFonts w:ascii="Calibri" w:eastAsia="宋体" w:hAnsi="Calibri" w:cs="Calibri"/>
                <w:sz w:val="18"/>
                <w:szCs w:val="18"/>
                <w:lang w:eastAsia="zh-CN"/>
              </w:rPr>
            </w:pPr>
            <w:proofErr w:type="spellStart"/>
            <w:r w:rsidRPr="0018356B">
              <w:rPr>
                <w:rFonts w:ascii="Arial" w:hAnsi="Arial" w:cs="Arial"/>
                <w:sz w:val="20"/>
                <w:highlight w:val="yellow"/>
              </w:rPr>
              <w:t>Tgbe</w:t>
            </w:r>
            <w:proofErr w:type="spellEnd"/>
            <w:r w:rsidRPr="0018356B">
              <w:rPr>
                <w:rFonts w:ascii="Arial" w:hAnsi="Arial" w:cs="Arial"/>
                <w:sz w:val="20"/>
                <w:highlight w:val="yellow"/>
              </w:rPr>
              <w:t xml:space="preserve"> editor</w:t>
            </w:r>
            <w:r>
              <w:rPr>
                <w:rFonts w:ascii="Arial" w:hAnsi="Arial" w:cs="Arial"/>
                <w:sz w:val="20"/>
              </w:rPr>
              <w:t>:</w:t>
            </w:r>
            <w:r w:rsidRPr="0018356B">
              <w:rPr>
                <w:rFonts w:ascii="Arial" w:hAnsi="Arial" w:cs="Arial"/>
                <w:sz w:val="20"/>
              </w:rPr>
              <w:t xml:space="preserve"> please implement chan</w:t>
            </w:r>
            <w:r w:rsidR="008C15F8">
              <w:rPr>
                <w:rFonts w:ascii="Arial" w:hAnsi="Arial" w:cs="Arial"/>
                <w:sz w:val="20"/>
              </w:rPr>
              <w:t>ges as shown in doc 11-21/</w:t>
            </w:r>
            <w:r w:rsidR="008C15F8" w:rsidRPr="008C15F8">
              <w:rPr>
                <w:rFonts w:ascii="Arial" w:hAnsi="Arial" w:cs="Arial"/>
                <w:sz w:val="20"/>
              </w:rPr>
              <w:t>1332</w:t>
            </w:r>
            <w:r w:rsidRPr="0018356B">
              <w:rPr>
                <w:rFonts w:ascii="Arial" w:hAnsi="Arial" w:cs="Arial" w:hint="eastAsia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0</w:t>
            </w:r>
            <w:r w:rsidRPr="0018356B">
              <w:rPr>
                <w:rFonts w:ascii="Arial" w:hAnsi="Arial" w:cs="Arial"/>
                <w:sz w:val="20"/>
              </w:rPr>
              <w:t xml:space="preserve"> tagged as </w:t>
            </w:r>
            <w:r w:rsidR="00EA2271">
              <w:rPr>
                <w:rFonts w:ascii="Arial" w:hAnsi="Arial" w:cs="Arial"/>
                <w:sz w:val="20"/>
              </w:rPr>
              <w:t>4019</w:t>
            </w:r>
          </w:p>
        </w:tc>
      </w:tr>
      <w:tr w:rsidR="00241E5E" w:rsidRPr="00DF4A52" w14:paraId="0B06A62F" w14:textId="77777777" w:rsidTr="005821E8">
        <w:trPr>
          <w:trHeight w:val="980"/>
        </w:trPr>
        <w:tc>
          <w:tcPr>
            <w:tcW w:w="721" w:type="dxa"/>
          </w:tcPr>
          <w:p w14:paraId="5061D800" w14:textId="0C858D6D" w:rsidR="00241E5E" w:rsidRPr="0047177D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4734</w:t>
            </w:r>
          </w:p>
        </w:tc>
        <w:tc>
          <w:tcPr>
            <w:tcW w:w="1148" w:type="dxa"/>
          </w:tcPr>
          <w:p w14:paraId="54A84A0C" w14:textId="7A8F4CA3" w:rsidR="00241E5E" w:rsidRPr="0047177D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Chunyu Hu</w:t>
            </w:r>
          </w:p>
        </w:tc>
        <w:tc>
          <w:tcPr>
            <w:tcW w:w="992" w:type="dxa"/>
          </w:tcPr>
          <w:p w14:paraId="572D843A" w14:textId="7D9019B5" w:rsidR="00241E5E" w:rsidRPr="0047177D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0836850F" w14:textId="4CAF2AB6" w:rsidR="00241E5E" w:rsidRPr="0047177D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135.25</w:t>
            </w:r>
          </w:p>
        </w:tc>
        <w:tc>
          <w:tcPr>
            <w:tcW w:w="2551" w:type="dxa"/>
          </w:tcPr>
          <w:p w14:paraId="2E9B37B7" w14:textId="128F89AA" w:rsidR="00241E5E" w:rsidRPr="0047177D" w:rsidRDefault="00241E5E" w:rsidP="00241E5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 xml:space="preserve">The </w:t>
            </w:r>
            <w:proofErr w:type="spellStart"/>
            <w:r>
              <w:rPr>
                <w:rFonts w:ascii="Arial" w:eastAsia="宋体" w:hAnsi="Arial" w:cs="Arial"/>
                <w:sz w:val="20"/>
              </w:rPr>
              <w:t>subclause</w:t>
            </w:r>
            <w:proofErr w:type="spellEnd"/>
            <w:r>
              <w:rPr>
                <w:rFonts w:ascii="Arial" w:eastAsia="宋体" w:hAnsi="Arial" w:cs="Arial"/>
                <w:sz w:val="20"/>
              </w:rPr>
              <w:t xml:space="preserve"> (Probe Request variant Multi-Link element) misses the definition and description of the fields: Presence Bitmap, Common Info. If they are the same as the Basic variant, please state so. If not, need to add new definitions.</w:t>
            </w:r>
          </w:p>
        </w:tc>
        <w:tc>
          <w:tcPr>
            <w:tcW w:w="1985" w:type="dxa"/>
          </w:tcPr>
          <w:p w14:paraId="13B521DA" w14:textId="27A1056B" w:rsidR="00241E5E" w:rsidRPr="00A32AD9" w:rsidRDefault="00241E5E" w:rsidP="00241E5E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As commented</w:t>
            </w:r>
          </w:p>
        </w:tc>
        <w:tc>
          <w:tcPr>
            <w:tcW w:w="2700" w:type="dxa"/>
          </w:tcPr>
          <w:p w14:paraId="60E67C38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1BD52657" w14:textId="77777777" w:rsidR="00B629C9" w:rsidRDefault="00B629C9" w:rsidP="00241E5E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26E06EC8" w14:textId="1BBF7AC2" w:rsidR="00241E5E" w:rsidRPr="00A32AD9" w:rsidRDefault="00A32AD9" w:rsidP="00241E5E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  <w:commentRangeStart w:id="1"/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 w:rsidR="00FB0B70"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  <w:commentRangeEnd w:id="1"/>
            <w:r w:rsidR="007C1780">
              <w:rPr>
                <w:rStyle w:val="aa"/>
                <w:rFonts w:ascii="Calibri" w:hAnsi="Calibri"/>
              </w:rPr>
              <w:commentReference w:id="1"/>
            </w:r>
          </w:p>
        </w:tc>
      </w:tr>
      <w:tr w:rsidR="00170EAB" w:rsidRPr="00DF4A52" w14:paraId="6CD4CF0B" w14:textId="77777777" w:rsidTr="005821E8">
        <w:trPr>
          <w:trHeight w:val="980"/>
        </w:trPr>
        <w:tc>
          <w:tcPr>
            <w:tcW w:w="721" w:type="dxa"/>
          </w:tcPr>
          <w:p w14:paraId="53CC9257" w14:textId="667BF256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5039</w:t>
            </w:r>
          </w:p>
        </w:tc>
        <w:tc>
          <w:tcPr>
            <w:tcW w:w="1148" w:type="dxa"/>
          </w:tcPr>
          <w:p w14:paraId="6A16FCCD" w14:textId="3C0CC773" w:rsidR="00170EAB" w:rsidRDefault="00170EAB" w:rsidP="00170EA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宋体" w:hAnsi="Arial" w:cs="Arial"/>
                <w:sz w:val="20"/>
              </w:rPr>
              <w:t>Gaurang</w:t>
            </w:r>
            <w:proofErr w:type="spellEnd"/>
            <w:r>
              <w:rPr>
                <w:rFonts w:ascii="Arial" w:eastAsia="宋体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宋体" w:hAnsi="Arial" w:cs="Arial"/>
                <w:sz w:val="20"/>
              </w:rPr>
              <w:t>Naik</w:t>
            </w:r>
            <w:proofErr w:type="spellEnd"/>
          </w:p>
        </w:tc>
        <w:tc>
          <w:tcPr>
            <w:tcW w:w="992" w:type="dxa"/>
          </w:tcPr>
          <w:p w14:paraId="0EED4594" w14:textId="099073DD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3F92F0F8" w14:textId="7A3061BD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135.33</w:t>
            </w:r>
          </w:p>
        </w:tc>
        <w:tc>
          <w:tcPr>
            <w:tcW w:w="2551" w:type="dxa"/>
          </w:tcPr>
          <w:p w14:paraId="03332866" w14:textId="6759985C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There is no description in the spec on the Common Info field of the Probe Request variant Multi-Link element</w:t>
            </w:r>
          </w:p>
        </w:tc>
        <w:tc>
          <w:tcPr>
            <w:tcW w:w="1985" w:type="dxa"/>
          </w:tcPr>
          <w:p w14:paraId="5CA17D69" w14:textId="7336EDFD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Specify if the Common Info field is present in the Probe Request variant Multi-Link element and, if present, the contents of the Common Info field.</w:t>
            </w:r>
          </w:p>
        </w:tc>
        <w:tc>
          <w:tcPr>
            <w:tcW w:w="2700" w:type="dxa"/>
          </w:tcPr>
          <w:p w14:paraId="0D2F7A67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71776AA0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3A55135E" w14:textId="7E6599D6" w:rsidR="00170EAB" w:rsidRPr="00A32AD9" w:rsidRDefault="00170EAB" w:rsidP="00170EAB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32897D37" w14:textId="77777777" w:rsidTr="005821E8">
        <w:trPr>
          <w:trHeight w:val="980"/>
        </w:trPr>
        <w:tc>
          <w:tcPr>
            <w:tcW w:w="721" w:type="dxa"/>
          </w:tcPr>
          <w:p w14:paraId="315C0510" w14:textId="514C6A6E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5825</w:t>
            </w:r>
          </w:p>
        </w:tc>
        <w:tc>
          <w:tcPr>
            <w:tcW w:w="1148" w:type="dxa"/>
          </w:tcPr>
          <w:p w14:paraId="323B0364" w14:textId="7B9BEE20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Lei Wang</w:t>
            </w:r>
          </w:p>
        </w:tc>
        <w:tc>
          <w:tcPr>
            <w:tcW w:w="992" w:type="dxa"/>
          </w:tcPr>
          <w:p w14:paraId="1CFDDF3C" w14:textId="3F3CBEF3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9.4.2.295b.1</w:t>
            </w:r>
          </w:p>
        </w:tc>
        <w:tc>
          <w:tcPr>
            <w:tcW w:w="851" w:type="dxa"/>
          </w:tcPr>
          <w:p w14:paraId="5269B459" w14:textId="2A87A947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128.20</w:t>
            </w:r>
          </w:p>
        </w:tc>
        <w:tc>
          <w:tcPr>
            <w:tcW w:w="2551" w:type="dxa"/>
          </w:tcPr>
          <w:p w14:paraId="3C3892F9" w14:textId="1D550AAF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description of the Presence Bitmap Subfield for the Probe Request variant Multi-Link element is missing in Subsection 9.4.2.295b.3. So, the reference given in line 20 page 128 is not valid.</w:t>
            </w:r>
          </w:p>
        </w:tc>
        <w:tc>
          <w:tcPr>
            <w:tcW w:w="1985" w:type="dxa"/>
          </w:tcPr>
          <w:p w14:paraId="616B2FB9" w14:textId="62879425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the description of the Presence Bitmap Subfield for the Probe Request variant Multi-Link element in Subsection 9.4.2.295b.3.</w:t>
            </w:r>
          </w:p>
        </w:tc>
        <w:tc>
          <w:tcPr>
            <w:tcW w:w="2700" w:type="dxa"/>
          </w:tcPr>
          <w:p w14:paraId="03CA6AE0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0772C222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6812C12B" w14:textId="56AA1B5D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1E0638D6" w14:textId="77777777" w:rsidTr="005821E8">
        <w:trPr>
          <w:trHeight w:val="980"/>
        </w:trPr>
        <w:tc>
          <w:tcPr>
            <w:tcW w:w="721" w:type="dxa"/>
          </w:tcPr>
          <w:p w14:paraId="1E23ACA3" w14:textId="280B3E9B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5940</w:t>
            </w:r>
          </w:p>
        </w:tc>
        <w:tc>
          <w:tcPr>
            <w:tcW w:w="1148" w:type="dxa"/>
          </w:tcPr>
          <w:p w14:paraId="59A2A5FB" w14:textId="526D993F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Li-Hsiang Sun</w:t>
            </w:r>
          </w:p>
        </w:tc>
        <w:tc>
          <w:tcPr>
            <w:tcW w:w="992" w:type="dxa"/>
          </w:tcPr>
          <w:p w14:paraId="4FC673F0" w14:textId="09D8B72C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0B5A8B4B" w14:textId="68EB8578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135.32</w:t>
            </w:r>
          </w:p>
        </w:tc>
        <w:tc>
          <w:tcPr>
            <w:tcW w:w="2551" w:type="dxa"/>
          </w:tcPr>
          <w:p w14:paraId="2B9E6C34" w14:textId="064B2E9B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Missing description of presence bitmap and common info field</w:t>
            </w:r>
          </w:p>
        </w:tc>
        <w:tc>
          <w:tcPr>
            <w:tcW w:w="1985" w:type="dxa"/>
          </w:tcPr>
          <w:p w14:paraId="77A9C3F4" w14:textId="0D4797A6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add the description</w:t>
            </w:r>
          </w:p>
        </w:tc>
        <w:tc>
          <w:tcPr>
            <w:tcW w:w="2700" w:type="dxa"/>
          </w:tcPr>
          <w:p w14:paraId="2F878584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7D19E66D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46CF6944" w14:textId="57A9CD8A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Same as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 the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 resolution for CID 4019</w:t>
            </w:r>
          </w:p>
        </w:tc>
      </w:tr>
      <w:tr w:rsidR="00170EAB" w:rsidRPr="00DF4A52" w14:paraId="166E95A4" w14:textId="77777777" w:rsidTr="005821E8">
        <w:trPr>
          <w:trHeight w:val="980"/>
        </w:trPr>
        <w:tc>
          <w:tcPr>
            <w:tcW w:w="721" w:type="dxa"/>
          </w:tcPr>
          <w:p w14:paraId="33E65B8A" w14:textId="2FE88707" w:rsidR="00170EAB" w:rsidRDefault="00170EAB" w:rsidP="00170EAB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lang w:eastAsia="zh-CN"/>
              </w:rPr>
              <w:t>6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>237</w:t>
            </w:r>
          </w:p>
        </w:tc>
        <w:tc>
          <w:tcPr>
            <w:tcW w:w="1148" w:type="dxa"/>
          </w:tcPr>
          <w:p w14:paraId="27529686" w14:textId="5D53CE85" w:rsidR="00170EAB" w:rsidRDefault="00170EAB" w:rsidP="00170EAB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lang w:eastAsia="zh-CN"/>
              </w:rPr>
              <w:t>M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>ing Gan</w:t>
            </w:r>
          </w:p>
        </w:tc>
        <w:tc>
          <w:tcPr>
            <w:tcW w:w="992" w:type="dxa"/>
          </w:tcPr>
          <w:p w14:paraId="266560E8" w14:textId="5BA0EA13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1A437009" w14:textId="4380EFC4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135.31</w:t>
            </w:r>
          </w:p>
        </w:tc>
        <w:tc>
          <w:tcPr>
            <w:tcW w:w="2551" w:type="dxa"/>
          </w:tcPr>
          <w:p w14:paraId="282DD540" w14:textId="796E0782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Presence Bitmap subfield for Probe Request should contain "MLD ID Present" and "Link ID Info", Please refer to the discussion part in DCN 21/741r3</w:t>
            </w:r>
          </w:p>
        </w:tc>
        <w:tc>
          <w:tcPr>
            <w:tcW w:w="1985" w:type="dxa"/>
          </w:tcPr>
          <w:p w14:paraId="015AB2C6" w14:textId="0D230190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2700" w:type="dxa"/>
          </w:tcPr>
          <w:p w14:paraId="15E58900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21C577CE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0F890417" w14:textId="0E3609BF" w:rsidR="00170EAB" w:rsidRPr="00A32AD9" w:rsidRDefault="00170EAB" w:rsidP="00170EAB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34E65A75" w14:textId="77777777" w:rsidTr="005821E8">
        <w:trPr>
          <w:trHeight w:val="980"/>
        </w:trPr>
        <w:tc>
          <w:tcPr>
            <w:tcW w:w="721" w:type="dxa"/>
          </w:tcPr>
          <w:p w14:paraId="0A5D992E" w14:textId="3BC66BCE" w:rsidR="00170EAB" w:rsidRDefault="00170EAB" w:rsidP="00170EAB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lang w:eastAsia="zh-CN"/>
              </w:rPr>
              <w:t>6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>238</w:t>
            </w:r>
          </w:p>
        </w:tc>
        <w:tc>
          <w:tcPr>
            <w:tcW w:w="1148" w:type="dxa"/>
          </w:tcPr>
          <w:p w14:paraId="43CA21CC" w14:textId="0BC344AE" w:rsidR="00170EAB" w:rsidRDefault="00170EAB" w:rsidP="00170EAB">
            <w:pPr>
              <w:rPr>
                <w:rFonts w:ascii="Arial" w:eastAsia="宋体" w:hAnsi="Arial" w:cs="Arial"/>
                <w:sz w:val="20"/>
                <w:lang w:eastAsia="zh-CN"/>
              </w:rPr>
            </w:pPr>
            <w:r>
              <w:rPr>
                <w:rFonts w:ascii="Arial" w:eastAsia="宋体" w:hAnsi="Arial" w:cs="Arial" w:hint="eastAsia"/>
                <w:sz w:val="20"/>
                <w:lang w:eastAsia="zh-CN"/>
              </w:rPr>
              <w:t>M</w:t>
            </w:r>
            <w:r>
              <w:rPr>
                <w:rFonts w:ascii="Arial" w:eastAsia="宋体" w:hAnsi="Arial" w:cs="Arial"/>
                <w:sz w:val="20"/>
                <w:lang w:eastAsia="zh-CN"/>
              </w:rPr>
              <w:t>ing Gan</w:t>
            </w:r>
          </w:p>
        </w:tc>
        <w:tc>
          <w:tcPr>
            <w:tcW w:w="992" w:type="dxa"/>
          </w:tcPr>
          <w:p w14:paraId="3C7F6FC4" w14:textId="1D33D738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7FEF982D" w14:textId="01F7D730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135.31</w:t>
            </w:r>
          </w:p>
        </w:tc>
        <w:tc>
          <w:tcPr>
            <w:tcW w:w="2551" w:type="dxa"/>
          </w:tcPr>
          <w:p w14:paraId="25ADFEB8" w14:textId="12FFA431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Common info field for Probe Request should contain "MLD ID", to identify the corresponding AP MLD. Please refer to the discussion part in DCN 21/741r3</w:t>
            </w:r>
          </w:p>
        </w:tc>
        <w:tc>
          <w:tcPr>
            <w:tcW w:w="1985" w:type="dxa"/>
          </w:tcPr>
          <w:p w14:paraId="1F11A2CD" w14:textId="744AAC16" w:rsidR="00170EAB" w:rsidRDefault="00170EAB" w:rsidP="00170EAB">
            <w:pPr>
              <w:rPr>
                <w:rFonts w:ascii="Arial" w:eastAsia="宋体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in the comment</w:t>
            </w:r>
          </w:p>
        </w:tc>
        <w:tc>
          <w:tcPr>
            <w:tcW w:w="2700" w:type="dxa"/>
          </w:tcPr>
          <w:p w14:paraId="65732BA2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0E5DDF9D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029F50AB" w14:textId="4749FD47" w:rsidR="00170EAB" w:rsidRPr="00A32AD9" w:rsidRDefault="00170EAB" w:rsidP="00170EAB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53824097" w14:textId="77777777" w:rsidTr="005821E8">
        <w:trPr>
          <w:trHeight w:val="980"/>
        </w:trPr>
        <w:tc>
          <w:tcPr>
            <w:tcW w:w="721" w:type="dxa"/>
          </w:tcPr>
          <w:p w14:paraId="1D7F67A4" w14:textId="31106F4F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6677</w:t>
            </w:r>
          </w:p>
        </w:tc>
        <w:tc>
          <w:tcPr>
            <w:tcW w:w="1148" w:type="dxa"/>
          </w:tcPr>
          <w:p w14:paraId="3BB7CBC1" w14:textId="5E8AF41A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 xml:space="preserve">Rajat </w:t>
            </w:r>
            <w:proofErr w:type="spellStart"/>
            <w:r>
              <w:rPr>
                <w:rFonts w:ascii="Arial" w:eastAsia="宋体" w:hAnsi="Arial" w:cs="Arial"/>
                <w:sz w:val="20"/>
              </w:rPr>
              <w:t>Pushkarna</w:t>
            </w:r>
            <w:proofErr w:type="spellEnd"/>
          </w:p>
        </w:tc>
        <w:tc>
          <w:tcPr>
            <w:tcW w:w="992" w:type="dxa"/>
          </w:tcPr>
          <w:p w14:paraId="15108867" w14:textId="3F323A80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364D905D" w14:textId="7561A97A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135.33</w:t>
            </w:r>
          </w:p>
        </w:tc>
        <w:tc>
          <w:tcPr>
            <w:tcW w:w="2551" w:type="dxa"/>
          </w:tcPr>
          <w:p w14:paraId="58A81B6C" w14:textId="4FE39AFC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The format of the Presence Bitmap subfield of the Probe Request ML element should be defined.</w:t>
            </w:r>
          </w:p>
        </w:tc>
        <w:tc>
          <w:tcPr>
            <w:tcW w:w="1985" w:type="dxa"/>
          </w:tcPr>
          <w:p w14:paraId="4430DDB1" w14:textId="69BD91A2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 xml:space="preserve">Define the format of the Presence Bitmap subfield of the Probe Request ML </w:t>
            </w:r>
            <w:proofErr w:type="spellStart"/>
            <w:r>
              <w:rPr>
                <w:rFonts w:ascii="Arial" w:eastAsia="宋体" w:hAnsi="Arial" w:cs="Arial"/>
                <w:sz w:val="20"/>
              </w:rPr>
              <w:t>elemen</w:t>
            </w:r>
            <w:proofErr w:type="spellEnd"/>
          </w:p>
        </w:tc>
        <w:tc>
          <w:tcPr>
            <w:tcW w:w="2700" w:type="dxa"/>
          </w:tcPr>
          <w:p w14:paraId="6EF13C6B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37A7C557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21B5B8E0" w14:textId="78A95425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Same as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 the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 resolution for CID 4019</w:t>
            </w:r>
          </w:p>
        </w:tc>
      </w:tr>
      <w:tr w:rsidR="00170EAB" w:rsidRPr="00DF4A52" w14:paraId="56EB5588" w14:textId="77777777" w:rsidTr="005821E8">
        <w:trPr>
          <w:trHeight w:val="980"/>
        </w:trPr>
        <w:tc>
          <w:tcPr>
            <w:tcW w:w="721" w:type="dxa"/>
          </w:tcPr>
          <w:p w14:paraId="7C5F70FA" w14:textId="13C37173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6678</w:t>
            </w:r>
          </w:p>
        </w:tc>
        <w:tc>
          <w:tcPr>
            <w:tcW w:w="1148" w:type="dxa"/>
          </w:tcPr>
          <w:p w14:paraId="747E2A18" w14:textId="4BE400C0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 xml:space="preserve">Rajat </w:t>
            </w:r>
            <w:proofErr w:type="spellStart"/>
            <w:r>
              <w:rPr>
                <w:rFonts w:ascii="Arial" w:eastAsia="宋体" w:hAnsi="Arial" w:cs="Arial"/>
                <w:sz w:val="20"/>
              </w:rPr>
              <w:t>Pushkarna</w:t>
            </w:r>
            <w:proofErr w:type="spellEnd"/>
          </w:p>
        </w:tc>
        <w:tc>
          <w:tcPr>
            <w:tcW w:w="992" w:type="dxa"/>
          </w:tcPr>
          <w:p w14:paraId="2721BD8D" w14:textId="2EFD9AFD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5471942D" w14:textId="2CB4C08C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135.33</w:t>
            </w:r>
          </w:p>
        </w:tc>
        <w:tc>
          <w:tcPr>
            <w:tcW w:w="2551" w:type="dxa"/>
          </w:tcPr>
          <w:p w14:paraId="244E66E7" w14:textId="2888D6C2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Presence/Absence of the Common Info field in the Probe Request ML element should be mentioned and the format defined if present.</w:t>
            </w:r>
          </w:p>
        </w:tc>
        <w:tc>
          <w:tcPr>
            <w:tcW w:w="1985" w:type="dxa"/>
          </w:tcPr>
          <w:p w14:paraId="6ECE7C9D" w14:textId="24A3A154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State the Presence/Absence of the Common Info field in the Probe Request ML element and define the format if present.</w:t>
            </w:r>
          </w:p>
        </w:tc>
        <w:tc>
          <w:tcPr>
            <w:tcW w:w="2700" w:type="dxa"/>
          </w:tcPr>
          <w:p w14:paraId="18164F01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2AE18E57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028F84EE" w14:textId="19072765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23871C13" w14:textId="77777777" w:rsidTr="005821E8">
        <w:trPr>
          <w:trHeight w:val="980"/>
        </w:trPr>
        <w:tc>
          <w:tcPr>
            <w:tcW w:w="721" w:type="dxa"/>
          </w:tcPr>
          <w:p w14:paraId="4B2FBBF7" w14:textId="04FD9388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6707</w:t>
            </w:r>
          </w:p>
        </w:tc>
        <w:tc>
          <w:tcPr>
            <w:tcW w:w="1148" w:type="dxa"/>
          </w:tcPr>
          <w:p w14:paraId="014ADD48" w14:textId="0F116A5A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Rojan Chitrakar</w:t>
            </w:r>
          </w:p>
        </w:tc>
        <w:tc>
          <w:tcPr>
            <w:tcW w:w="992" w:type="dxa"/>
          </w:tcPr>
          <w:p w14:paraId="3017D1DF" w14:textId="07C481CF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1CDB3321" w14:textId="6CCB2558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135.33</w:t>
            </w:r>
          </w:p>
        </w:tc>
        <w:tc>
          <w:tcPr>
            <w:tcW w:w="2551" w:type="dxa"/>
          </w:tcPr>
          <w:p w14:paraId="2045332C" w14:textId="3470C69E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The format of the Presence Bitmap subfield of the Probe Request ML element should be defined.</w:t>
            </w:r>
          </w:p>
        </w:tc>
        <w:tc>
          <w:tcPr>
            <w:tcW w:w="1985" w:type="dxa"/>
          </w:tcPr>
          <w:p w14:paraId="19C8E755" w14:textId="65807097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Define the format of the Presence Bitmap subfield of the Probe Request ML element</w:t>
            </w:r>
          </w:p>
        </w:tc>
        <w:tc>
          <w:tcPr>
            <w:tcW w:w="2700" w:type="dxa"/>
          </w:tcPr>
          <w:p w14:paraId="24EBACF3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0056B1CF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4B5F5685" w14:textId="6EB18EA3" w:rsidR="00170EAB" w:rsidRPr="00AB1334" w:rsidRDefault="00170EAB" w:rsidP="00170EAB">
            <w:pPr>
              <w:rPr>
                <w:rFonts w:ascii="Arial" w:eastAsia="宋体" w:hAnsi="Arial" w:cs="Arial"/>
                <w:sz w:val="20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33C4BE5D" w14:textId="77777777" w:rsidTr="005821E8">
        <w:trPr>
          <w:trHeight w:val="980"/>
        </w:trPr>
        <w:tc>
          <w:tcPr>
            <w:tcW w:w="721" w:type="dxa"/>
          </w:tcPr>
          <w:p w14:paraId="1FAEFCDB" w14:textId="2A29BD0A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7705</w:t>
            </w:r>
          </w:p>
        </w:tc>
        <w:tc>
          <w:tcPr>
            <w:tcW w:w="1148" w:type="dxa"/>
          </w:tcPr>
          <w:p w14:paraId="17272E42" w14:textId="1E45E0E8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Xiaofei Wang</w:t>
            </w:r>
          </w:p>
        </w:tc>
        <w:tc>
          <w:tcPr>
            <w:tcW w:w="992" w:type="dxa"/>
          </w:tcPr>
          <w:p w14:paraId="55266581" w14:textId="64F58777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3D10E34D" w14:textId="571E7C0D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135.33</w:t>
            </w:r>
          </w:p>
        </w:tc>
        <w:tc>
          <w:tcPr>
            <w:tcW w:w="2551" w:type="dxa"/>
          </w:tcPr>
          <w:p w14:paraId="4BECC7DB" w14:textId="0B6C3EDB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The common info field of the probe request variant of ML element is not defined</w:t>
            </w:r>
          </w:p>
        </w:tc>
        <w:tc>
          <w:tcPr>
            <w:tcW w:w="1985" w:type="dxa"/>
          </w:tcPr>
          <w:p w14:paraId="55BBEFF4" w14:textId="52B3FD8C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please provide definition of the Common Info subfield</w:t>
            </w:r>
          </w:p>
        </w:tc>
        <w:tc>
          <w:tcPr>
            <w:tcW w:w="2700" w:type="dxa"/>
          </w:tcPr>
          <w:p w14:paraId="6DEB7E2A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7E53F668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25F143DA" w14:textId="6DAD8A46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Same as 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the 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resolution for CID 4019</w:t>
            </w:r>
          </w:p>
        </w:tc>
      </w:tr>
      <w:tr w:rsidR="00170EAB" w:rsidRPr="00DF4A52" w14:paraId="3B96EAFE" w14:textId="77777777" w:rsidTr="005821E8">
        <w:trPr>
          <w:trHeight w:val="980"/>
        </w:trPr>
        <w:tc>
          <w:tcPr>
            <w:tcW w:w="721" w:type="dxa"/>
          </w:tcPr>
          <w:p w14:paraId="7CEE4624" w14:textId="79D1E790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8166</w:t>
            </w:r>
          </w:p>
        </w:tc>
        <w:tc>
          <w:tcPr>
            <w:tcW w:w="1148" w:type="dxa"/>
          </w:tcPr>
          <w:p w14:paraId="5C05D0CE" w14:textId="04AD83DD" w:rsidR="00170EAB" w:rsidRDefault="00170EAB" w:rsidP="00170EA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宋体" w:hAnsi="Arial" w:cs="Arial"/>
                <w:sz w:val="20"/>
              </w:rPr>
              <w:t>Yunbo</w:t>
            </w:r>
            <w:proofErr w:type="spellEnd"/>
            <w:r>
              <w:rPr>
                <w:rFonts w:ascii="Arial" w:eastAsia="宋体" w:hAnsi="Arial" w:cs="Arial"/>
                <w:sz w:val="20"/>
              </w:rPr>
              <w:t xml:space="preserve"> Li</w:t>
            </w:r>
          </w:p>
        </w:tc>
        <w:tc>
          <w:tcPr>
            <w:tcW w:w="992" w:type="dxa"/>
          </w:tcPr>
          <w:p w14:paraId="6628673E" w14:textId="45AC95B2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370DB1C1" w14:textId="5C88A718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135.26</w:t>
            </w:r>
          </w:p>
        </w:tc>
        <w:tc>
          <w:tcPr>
            <w:tcW w:w="2551" w:type="dxa"/>
          </w:tcPr>
          <w:p w14:paraId="23691919" w14:textId="5E12C138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 xml:space="preserve">The description of Multi-link Control field and Common Info field for Probe </w:t>
            </w:r>
            <w:proofErr w:type="spellStart"/>
            <w:r>
              <w:rPr>
                <w:rFonts w:ascii="Arial" w:eastAsia="宋体" w:hAnsi="Arial" w:cs="Arial"/>
                <w:sz w:val="20"/>
              </w:rPr>
              <w:t>Requesst</w:t>
            </w:r>
            <w:proofErr w:type="spellEnd"/>
            <w:r>
              <w:rPr>
                <w:rFonts w:ascii="Arial" w:eastAsia="宋体" w:hAnsi="Arial" w:cs="Arial"/>
                <w:sz w:val="20"/>
              </w:rPr>
              <w:t xml:space="preserve"> variant Multi-Link element are missing</w:t>
            </w:r>
          </w:p>
        </w:tc>
        <w:tc>
          <w:tcPr>
            <w:tcW w:w="1985" w:type="dxa"/>
          </w:tcPr>
          <w:p w14:paraId="11F4A1B6" w14:textId="108B67A0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provide the missing description</w:t>
            </w:r>
          </w:p>
        </w:tc>
        <w:tc>
          <w:tcPr>
            <w:tcW w:w="2700" w:type="dxa"/>
          </w:tcPr>
          <w:p w14:paraId="3583169E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01077F19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70EC7D7C" w14:textId="11ADB900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Same as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 the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 resolution for CID 4019</w:t>
            </w:r>
          </w:p>
        </w:tc>
      </w:tr>
      <w:tr w:rsidR="00170EAB" w:rsidRPr="00DF4A52" w14:paraId="2DA13E88" w14:textId="77777777" w:rsidTr="005821E8">
        <w:trPr>
          <w:trHeight w:val="980"/>
        </w:trPr>
        <w:tc>
          <w:tcPr>
            <w:tcW w:w="721" w:type="dxa"/>
          </w:tcPr>
          <w:p w14:paraId="13A3527B" w14:textId="0FA87534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lastRenderedPageBreak/>
              <w:t>8290</w:t>
            </w:r>
          </w:p>
        </w:tc>
        <w:tc>
          <w:tcPr>
            <w:tcW w:w="1148" w:type="dxa"/>
          </w:tcPr>
          <w:p w14:paraId="7B9FFF56" w14:textId="4CA4FD0B" w:rsidR="00170EAB" w:rsidRDefault="00170EAB" w:rsidP="00170EA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宋体" w:hAnsi="Arial" w:cs="Arial"/>
                <w:sz w:val="20"/>
              </w:rPr>
              <w:t>Zhiqiang</w:t>
            </w:r>
            <w:proofErr w:type="spellEnd"/>
            <w:r>
              <w:rPr>
                <w:rFonts w:ascii="Arial" w:eastAsia="宋体" w:hAnsi="Arial" w:cs="Arial"/>
                <w:sz w:val="20"/>
              </w:rPr>
              <w:t xml:space="preserve"> Han</w:t>
            </w:r>
          </w:p>
        </w:tc>
        <w:tc>
          <w:tcPr>
            <w:tcW w:w="992" w:type="dxa"/>
          </w:tcPr>
          <w:p w14:paraId="44139176" w14:textId="1D582EC4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9.4.2.295b.3</w:t>
            </w:r>
          </w:p>
        </w:tc>
        <w:tc>
          <w:tcPr>
            <w:tcW w:w="851" w:type="dxa"/>
          </w:tcPr>
          <w:p w14:paraId="3DC0223A" w14:textId="6F45FDE2" w:rsidR="00170EAB" w:rsidRPr="0047177D" w:rsidRDefault="00170EAB" w:rsidP="00170E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eastAsia="宋体" w:hAnsi="Arial" w:cs="Arial"/>
                <w:sz w:val="20"/>
              </w:rPr>
              <w:t>135.32</w:t>
            </w:r>
          </w:p>
        </w:tc>
        <w:tc>
          <w:tcPr>
            <w:tcW w:w="2551" w:type="dxa"/>
          </w:tcPr>
          <w:p w14:paraId="0EEDD40E" w14:textId="4F131647" w:rsidR="00170EAB" w:rsidRDefault="00170EAB" w:rsidP="00170EA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宋体" w:hAnsi="Arial" w:cs="Arial"/>
                <w:sz w:val="20"/>
              </w:rPr>
              <w:t>There should be some paragraphs to describe how to set the Presence Bitmap subfield and Common Info field. Please clarify it.</w:t>
            </w:r>
          </w:p>
        </w:tc>
        <w:tc>
          <w:tcPr>
            <w:tcW w:w="1985" w:type="dxa"/>
          </w:tcPr>
          <w:p w14:paraId="54ECCD6A" w14:textId="2A4A81A1" w:rsidR="00170EAB" w:rsidRDefault="00170EAB" w:rsidP="00170EA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eastAsia="宋体" w:hAnsi="Arial" w:cs="Arial"/>
                <w:sz w:val="20"/>
              </w:rPr>
              <w:t>as</w:t>
            </w:r>
            <w:proofErr w:type="gramEnd"/>
            <w:r>
              <w:rPr>
                <w:rFonts w:ascii="Arial" w:eastAsia="宋体" w:hAnsi="Arial" w:cs="Arial"/>
                <w:sz w:val="20"/>
              </w:rPr>
              <w:t xml:space="preserve"> in comment.</w:t>
            </w:r>
          </w:p>
        </w:tc>
        <w:tc>
          <w:tcPr>
            <w:tcW w:w="2700" w:type="dxa"/>
          </w:tcPr>
          <w:p w14:paraId="3783710D" w14:textId="77777777" w:rsidR="00B629C9" w:rsidRDefault="00B629C9" w:rsidP="00B629C9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Revis</w:t>
            </w:r>
            <w:r w:rsidRPr="007A7A79"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ed</w:t>
            </w:r>
            <w: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  <w:t>:</w:t>
            </w:r>
          </w:p>
          <w:p w14:paraId="4894C45B" w14:textId="77777777" w:rsidR="00B629C9" w:rsidRDefault="00B629C9" w:rsidP="00B629C9">
            <w:pPr>
              <w:autoSpaceDE w:val="0"/>
              <w:autoSpaceDN w:val="0"/>
              <w:adjustRightInd w:val="0"/>
              <w:rPr>
                <w:rFonts w:ascii="Arial" w:eastAsia="宋体" w:hAnsi="Arial" w:cs="Arial"/>
                <w:sz w:val="20"/>
                <w:lang w:val="en-US" w:eastAsia="zh-CN"/>
              </w:rPr>
            </w:pPr>
          </w:p>
          <w:p w14:paraId="1B913B6B" w14:textId="1DF878C2" w:rsidR="00170EAB" w:rsidRPr="00D84CBA" w:rsidRDefault="00170EAB" w:rsidP="00170EAB">
            <w:pPr>
              <w:rPr>
                <w:rFonts w:ascii="Arial" w:eastAsia="Times New Roman" w:hAnsi="Arial" w:cs="Arial"/>
                <w:b/>
                <w:sz w:val="20"/>
                <w:u w:val="single"/>
                <w:lang w:val="en-US" w:eastAsia="zh-CN"/>
              </w:rPr>
            </w:pP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>Same as</w:t>
            </w:r>
            <w:r>
              <w:rPr>
                <w:rFonts w:ascii="Arial" w:eastAsia="宋体" w:hAnsi="Arial" w:cs="Arial"/>
                <w:sz w:val="20"/>
                <w:lang w:val="en-US" w:eastAsia="zh-CN"/>
              </w:rPr>
              <w:t xml:space="preserve"> the</w:t>
            </w:r>
            <w:r w:rsidRPr="00A32AD9">
              <w:rPr>
                <w:rFonts w:ascii="Arial" w:eastAsia="宋体" w:hAnsi="Arial" w:cs="Arial"/>
                <w:sz w:val="20"/>
                <w:lang w:val="en-US" w:eastAsia="zh-CN"/>
              </w:rPr>
              <w:t xml:space="preserve"> resolution for CID 4019</w:t>
            </w:r>
          </w:p>
        </w:tc>
      </w:tr>
    </w:tbl>
    <w:p w14:paraId="6D329682" w14:textId="77777777" w:rsidR="00D84CBA" w:rsidRDefault="00D84CBA" w:rsidP="00871315">
      <w:pPr>
        <w:rPr>
          <w:b/>
          <w:u w:val="single"/>
        </w:rPr>
      </w:pPr>
    </w:p>
    <w:p w14:paraId="5C619382" w14:textId="6A3CE648" w:rsidR="00871315" w:rsidRDefault="00871315" w:rsidP="00871315">
      <w:pPr>
        <w:rPr>
          <w:i/>
          <w:u w:val="single"/>
        </w:rPr>
      </w:pPr>
      <w:r w:rsidRPr="00F0664C">
        <w:rPr>
          <w:b/>
          <w:u w:val="single"/>
        </w:rPr>
        <w:t>Discussion:</w:t>
      </w:r>
    </w:p>
    <w:p w14:paraId="19954315" w14:textId="56F689DC" w:rsidR="00CC331E" w:rsidRDefault="00642355" w:rsidP="00871315">
      <w:pPr>
        <w:rPr>
          <w:rFonts w:eastAsia="宋体"/>
          <w:lang w:eastAsia="zh-CN"/>
        </w:rPr>
      </w:pPr>
      <w:r w:rsidRPr="00642355">
        <w:rPr>
          <w:rFonts w:eastAsia="宋体"/>
          <w:lang w:eastAsia="zh-CN"/>
        </w:rPr>
        <w:t>The Probe Request variant Multi-Link element is used to request an AP to provide information of other APs affiliated with the same AP MLD as the AP</w:t>
      </w:r>
      <w:r>
        <w:rPr>
          <w:rFonts w:eastAsia="宋体"/>
          <w:lang w:eastAsia="zh-CN"/>
        </w:rPr>
        <w:t xml:space="preserve">. </w:t>
      </w:r>
      <w:r w:rsidR="00CC331E" w:rsidRPr="00CC331E">
        <w:rPr>
          <w:rFonts w:eastAsia="宋体"/>
          <w:lang w:eastAsia="zh-CN"/>
        </w:rPr>
        <w:t>The inclusion of a Probe Request variant Multi-Link element in a Probe Request frame identifies it as an ML probe request</w:t>
      </w:r>
      <w:r w:rsidR="00CC331E">
        <w:rPr>
          <w:rFonts w:eastAsia="宋体"/>
          <w:lang w:eastAsia="zh-CN"/>
        </w:rPr>
        <w:t>.</w:t>
      </w:r>
    </w:p>
    <w:p w14:paraId="4B1396B0" w14:textId="77777777" w:rsidR="00FD168E" w:rsidRDefault="00FD168E" w:rsidP="00871315">
      <w:pPr>
        <w:rPr>
          <w:rFonts w:eastAsia="宋体"/>
          <w:lang w:eastAsia="zh-CN"/>
        </w:rPr>
      </w:pPr>
    </w:p>
    <w:p w14:paraId="20A465BE" w14:textId="2BC6F158" w:rsidR="00CC331E" w:rsidRDefault="002B0585" w:rsidP="00871315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In case </w:t>
      </w:r>
      <w:r w:rsidR="00DE704E">
        <w:rPr>
          <w:rFonts w:eastAsia="宋体"/>
          <w:lang w:eastAsia="zh-CN"/>
        </w:rPr>
        <w:t xml:space="preserve">that the transmitted AP is affiliated with an AP MLD and </w:t>
      </w:r>
      <w:r>
        <w:rPr>
          <w:rFonts w:eastAsia="宋体"/>
          <w:lang w:eastAsia="zh-CN"/>
        </w:rPr>
        <w:t>AP</w:t>
      </w:r>
      <w:r w:rsidR="00DE704E">
        <w:rPr>
          <w:rFonts w:eastAsia="宋体"/>
          <w:lang w:eastAsia="zh-CN"/>
        </w:rPr>
        <w:t>s</w:t>
      </w:r>
      <w:r>
        <w:rPr>
          <w:rFonts w:eastAsia="宋体"/>
          <w:lang w:eastAsia="zh-CN"/>
        </w:rPr>
        <w:t xml:space="preserve"> corresponding to </w:t>
      </w:r>
      <w:proofErr w:type="spellStart"/>
      <w:r>
        <w:rPr>
          <w:rFonts w:eastAsia="宋体"/>
          <w:lang w:eastAsia="zh-CN"/>
        </w:rPr>
        <w:t>nontransmitted</w:t>
      </w:r>
      <w:proofErr w:type="spellEnd"/>
      <w:r>
        <w:rPr>
          <w:rFonts w:eastAsia="宋体"/>
          <w:lang w:eastAsia="zh-CN"/>
        </w:rPr>
        <w:t xml:space="preserve"> BSSID of the same multiple BSSID set as the transmitted AP</w:t>
      </w:r>
      <w:r w:rsidR="00DE704E">
        <w:rPr>
          <w:rFonts w:eastAsia="宋体"/>
          <w:lang w:eastAsia="zh-CN"/>
        </w:rPr>
        <w:t xml:space="preserve"> are affiliated</w:t>
      </w:r>
      <w:r>
        <w:rPr>
          <w:rFonts w:eastAsia="宋体"/>
          <w:lang w:eastAsia="zh-CN"/>
        </w:rPr>
        <w:t xml:space="preserve"> with </w:t>
      </w:r>
      <w:r w:rsidR="00DE704E">
        <w:rPr>
          <w:rFonts w:eastAsia="宋体"/>
          <w:lang w:eastAsia="zh-CN"/>
        </w:rPr>
        <w:t xml:space="preserve">other </w:t>
      </w:r>
      <w:r>
        <w:rPr>
          <w:rFonts w:eastAsia="宋体"/>
          <w:lang w:eastAsia="zh-CN"/>
        </w:rPr>
        <w:t>AP MLD</w:t>
      </w:r>
      <w:r w:rsidR="002F2C66">
        <w:rPr>
          <w:rFonts w:eastAsia="宋体"/>
          <w:lang w:eastAsia="zh-CN"/>
        </w:rPr>
        <w:t>(s)</w:t>
      </w:r>
      <w:r w:rsidR="00DE704E">
        <w:rPr>
          <w:rFonts w:eastAsia="宋体"/>
          <w:lang w:eastAsia="zh-CN"/>
        </w:rPr>
        <w:t xml:space="preserve">, </w:t>
      </w:r>
      <w:r w:rsidR="00C80F13">
        <w:rPr>
          <w:rFonts w:eastAsia="宋体"/>
          <w:lang w:eastAsia="zh-CN"/>
        </w:rPr>
        <w:t>the ML p</w:t>
      </w:r>
      <w:r w:rsidR="00EE4B7C">
        <w:rPr>
          <w:rFonts w:eastAsia="宋体"/>
          <w:lang w:eastAsia="zh-CN"/>
        </w:rPr>
        <w:t>robe</w:t>
      </w:r>
      <w:r w:rsidR="00C80F13">
        <w:rPr>
          <w:rFonts w:eastAsia="宋体"/>
          <w:lang w:eastAsia="zh-CN"/>
        </w:rPr>
        <w:t xml:space="preserve"> r</w:t>
      </w:r>
      <w:r w:rsidR="00547295">
        <w:rPr>
          <w:rFonts w:eastAsia="宋体"/>
          <w:lang w:eastAsia="zh-CN"/>
        </w:rPr>
        <w:t>equest needs to indicate the targeted MLD</w:t>
      </w:r>
      <w:r w:rsidR="00EE4B7C">
        <w:rPr>
          <w:rFonts w:eastAsia="宋体"/>
          <w:lang w:eastAsia="zh-CN"/>
        </w:rPr>
        <w:t>.</w:t>
      </w:r>
      <w:r w:rsidR="00547295">
        <w:rPr>
          <w:rFonts w:eastAsia="宋体"/>
          <w:lang w:eastAsia="zh-CN"/>
        </w:rPr>
        <w:t xml:space="preserve"> Either of the following methods can be used</w:t>
      </w:r>
      <w:r w:rsidR="00CC331E">
        <w:rPr>
          <w:rFonts w:eastAsia="宋体"/>
          <w:lang w:eastAsia="zh-CN"/>
        </w:rPr>
        <w:t xml:space="preserve">. </w:t>
      </w:r>
    </w:p>
    <w:p w14:paraId="506A87B5" w14:textId="14B34D46" w:rsidR="00CC331E" w:rsidRDefault="00547295" w:rsidP="00CC331E">
      <w:pPr>
        <w:pStyle w:val="af2"/>
        <w:numPr>
          <w:ilvl w:val="0"/>
          <w:numId w:val="8"/>
        </w:numPr>
        <w:ind w:leftChars="0"/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Explicitly </w:t>
      </w:r>
      <w:r w:rsidR="00CC331E">
        <w:rPr>
          <w:rFonts w:eastAsia="宋体"/>
          <w:lang w:eastAsia="zh-CN"/>
        </w:rPr>
        <w:t>I</w:t>
      </w:r>
      <w:r>
        <w:rPr>
          <w:rFonts w:eastAsia="宋体"/>
          <w:lang w:eastAsia="zh-CN"/>
        </w:rPr>
        <w:t xml:space="preserve">ncluding </w:t>
      </w:r>
      <w:r w:rsidR="00CC331E">
        <w:rPr>
          <w:rFonts w:eastAsia="宋体"/>
          <w:lang w:eastAsia="zh-CN"/>
        </w:rPr>
        <w:t xml:space="preserve">the </w:t>
      </w:r>
      <w:commentRangeStart w:id="2"/>
      <w:r>
        <w:rPr>
          <w:rFonts w:eastAsia="宋体"/>
          <w:lang w:eastAsia="zh-CN"/>
        </w:rPr>
        <w:t>MLD ID of the targeted MLD</w:t>
      </w:r>
      <w:r w:rsidR="00CC331E">
        <w:rPr>
          <w:rFonts w:eastAsia="宋体"/>
          <w:lang w:eastAsia="zh-CN"/>
        </w:rPr>
        <w:t xml:space="preserve"> </w:t>
      </w:r>
      <w:commentRangeEnd w:id="2"/>
      <w:r w:rsidR="007C1780">
        <w:rPr>
          <w:rStyle w:val="aa"/>
          <w:rFonts w:ascii="Calibri" w:hAnsi="Calibri"/>
        </w:rPr>
        <w:commentReference w:id="2"/>
      </w:r>
      <w:r w:rsidR="00CC331E">
        <w:rPr>
          <w:rFonts w:eastAsia="宋体"/>
          <w:lang w:eastAsia="zh-CN"/>
        </w:rPr>
        <w:t>in th</w:t>
      </w:r>
      <w:r w:rsidR="00C80F13">
        <w:rPr>
          <w:rFonts w:eastAsia="宋体"/>
          <w:lang w:eastAsia="zh-CN"/>
        </w:rPr>
        <w:t>e ML probe r</w:t>
      </w:r>
      <w:r w:rsidR="00CC331E">
        <w:rPr>
          <w:rFonts w:eastAsia="宋体"/>
          <w:lang w:eastAsia="zh-CN"/>
        </w:rPr>
        <w:t>equest.</w:t>
      </w:r>
    </w:p>
    <w:p w14:paraId="047E4EEC" w14:textId="439F706A" w:rsidR="00CC331E" w:rsidRDefault="00547295" w:rsidP="00CC331E">
      <w:pPr>
        <w:pStyle w:val="af2"/>
        <w:numPr>
          <w:ilvl w:val="0"/>
          <w:numId w:val="8"/>
        </w:numPr>
        <w:ind w:leftChars="0"/>
        <w:rPr>
          <w:rFonts w:eastAsia="宋体"/>
          <w:lang w:eastAsia="zh-CN"/>
        </w:rPr>
      </w:pPr>
      <w:r>
        <w:rPr>
          <w:rFonts w:eastAsia="宋体"/>
          <w:lang w:eastAsia="zh-CN"/>
        </w:rPr>
        <w:t>Implicitly indicating the targeted MLD via</w:t>
      </w:r>
      <w:r w:rsidR="00CC331E">
        <w:rPr>
          <w:rFonts w:eastAsia="宋体"/>
          <w:lang w:eastAsia="zh-CN"/>
        </w:rPr>
        <w:t xml:space="preserve"> th</w:t>
      </w:r>
      <w:r w:rsidR="00AA7459">
        <w:rPr>
          <w:rFonts w:eastAsia="宋体"/>
          <w:lang w:eastAsia="zh-CN"/>
        </w:rPr>
        <w:t xml:space="preserve">e </w:t>
      </w:r>
      <w:r w:rsidR="00862FD9">
        <w:rPr>
          <w:rFonts w:eastAsia="宋体"/>
          <w:lang w:eastAsia="zh-CN"/>
        </w:rPr>
        <w:t>address1 or address3</w:t>
      </w:r>
      <w:r w:rsidR="00C80F13">
        <w:rPr>
          <w:rFonts w:eastAsia="宋体"/>
          <w:lang w:eastAsia="zh-CN"/>
        </w:rPr>
        <w:t xml:space="preserve"> of the ML probe r</w:t>
      </w:r>
      <w:r w:rsidR="00CC331E">
        <w:rPr>
          <w:rFonts w:eastAsia="宋体"/>
          <w:lang w:eastAsia="zh-CN"/>
        </w:rPr>
        <w:t>equest frame.</w:t>
      </w:r>
    </w:p>
    <w:p w14:paraId="02FA6563" w14:textId="08983C10" w:rsidR="00DE704E" w:rsidRDefault="00CD1435" w:rsidP="00CC331E">
      <w:pPr>
        <w:rPr>
          <w:ins w:id="3" w:author="Xiangxin Gu" w:date="2021-08-12T16:06:00Z"/>
          <w:rFonts w:eastAsia="宋体"/>
          <w:lang w:eastAsia="zh-CN"/>
        </w:rPr>
      </w:pPr>
      <w:ins w:id="4" w:author="Xiangxin Gu" w:date="2021-08-12T16:00:00Z">
        <w:r>
          <w:rPr>
            <w:rFonts w:eastAsia="宋体"/>
            <w:lang w:eastAsia="zh-CN"/>
          </w:rPr>
          <w:t xml:space="preserve">Note: </w:t>
        </w:r>
      </w:ins>
      <w:ins w:id="5" w:author="Xiangxin Gu" w:date="2021-08-12T16:02:00Z">
        <w:r>
          <w:rPr>
            <w:rFonts w:eastAsia="宋体"/>
            <w:lang w:eastAsia="zh-CN"/>
          </w:rPr>
          <w:t xml:space="preserve">ML </w:t>
        </w:r>
      </w:ins>
      <w:ins w:id="6" w:author="Xiangxin Gu" w:date="2021-08-12T16:27:00Z">
        <w:r w:rsidR="00C80F13">
          <w:rPr>
            <w:rFonts w:eastAsia="宋体"/>
            <w:lang w:eastAsia="zh-CN"/>
          </w:rPr>
          <w:t>p</w:t>
        </w:r>
      </w:ins>
      <w:ins w:id="7" w:author="Xiangxin Gu" w:date="2021-08-12T16:02:00Z">
        <w:r>
          <w:rPr>
            <w:rFonts w:eastAsia="宋体"/>
            <w:lang w:eastAsia="zh-CN"/>
          </w:rPr>
          <w:t xml:space="preserve">robe </w:t>
        </w:r>
      </w:ins>
      <w:ins w:id="8" w:author="Xiangxin Gu" w:date="2021-08-12T16:27:00Z">
        <w:r w:rsidR="00C80F13">
          <w:rPr>
            <w:rFonts w:eastAsia="宋体"/>
            <w:lang w:eastAsia="zh-CN"/>
          </w:rPr>
          <w:t>r</w:t>
        </w:r>
      </w:ins>
      <w:ins w:id="9" w:author="Xiangxin Gu" w:date="2021-08-12T16:02:00Z">
        <w:r>
          <w:rPr>
            <w:rFonts w:eastAsia="宋体"/>
            <w:lang w:eastAsia="zh-CN"/>
          </w:rPr>
          <w:t>equest is</w:t>
        </w:r>
      </w:ins>
      <w:ins w:id="10" w:author="Xiangxin Gu" w:date="2021-08-12T16:06:00Z">
        <w:r>
          <w:rPr>
            <w:rFonts w:eastAsia="宋体"/>
            <w:lang w:eastAsia="zh-CN"/>
          </w:rPr>
          <w:t xml:space="preserve"> sent</w:t>
        </w:r>
      </w:ins>
      <w:ins w:id="11" w:author="Xiangxin Gu" w:date="2021-08-12T16:03:00Z">
        <w:r>
          <w:rPr>
            <w:rFonts w:eastAsia="宋体"/>
            <w:lang w:eastAsia="zh-CN"/>
          </w:rPr>
          <w:t xml:space="preserve"> outside </w:t>
        </w:r>
      </w:ins>
      <w:ins w:id="12" w:author="Xiangxin Gu" w:date="2021-08-12T16:05:00Z">
        <w:r>
          <w:rPr>
            <w:rFonts w:eastAsia="宋体"/>
            <w:lang w:eastAsia="zh-CN"/>
          </w:rPr>
          <w:t xml:space="preserve">the context </w:t>
        </w:r>
      </w:ins>
      <w:ins w:id="13" w:author="Xiangxin Gu" w:date="2021-08-12T16:03:00Z">
        <w:r>
          <w:rPr>
            <w:rFonts w:eastAsia="宋体"/>
            <w:lang w:eastAsia="zh-CN"/>
          </w:rPr>
          <w:t xml:space="preserve">of active scanning. </w:t>
        </w:r>
      </w:ins>
      <w:ins w:id="14" w:author="Xiangxin Gu" w:date="2021-08-12T16:06:00Z">
        <w:r>
          <w:rPr>
            <w:rFonts w:eastAsia="宋体"/>
            <w:lang w:eastAsia="zh-CN"/>
          </w:rPr>
          <w:t xml:space="preserve">So </w:t>
        </w:r>
      </w:ins>
      <w:ins w:id="15" w:author="Xiangxin Gu" w:date="2021-08-12T16:01:00Z">
        <w:r>
          <w:rPr>
            <w:rFonts w:eastAsia="宋体"/>
            <w:lang w:eastAsia="zh-CN"/>
          </w:rPr>
          <w:t xml:space="preserve">MLD ID can be </w:t>
        </w:r>
      </w:ins>
      <w:ins w:id="16" w:author="Xiangxin Gu" w:date="2021-08-12T16:02:00Z">
        <w:r>
          <w:rPr>
            <w:rFonts w:eastAsia="宋体"/>
            <w:lang w:eastAsia="zh-CN"/>
          </w:rPr>
          <w:t>obtained from RNR element</w:t>
        </w:r>
      </w:ins>
      <w:ins w:id="17" w:author="Xiangxin Gu" w:date="2021-08-12T16:40:00Z">
        <w:r w:rsidR="00857C6B">
          <w:rPr>
            <w:rFonts w:eastAsia="宋体"/>
            <w:lang w:eastAsia="zh-CN"/>
          </w:rPr>
          <w:t xml:space="preserve"> in advance</w:t>
        </w:r>
      </w:ins>
      <w:ins w:id="18" w:author="Xiangxin Gu" w:date="2021-08-12T16:02:00Z">
        <w:r>
          <w:rPr>
            <w:rFonts w:eastAsia="宋体"/>
            <w:lang w:eastAsia="zh-CN"/>
          </w:rPr>
          <w:t>.</w:t>
        </w:r>
      </w:ins>
    </w:p>
    <w:p w14:paraId="60E8DE61" w14:textId="77777777" w:rsidR="00CD1435" w:rsidRDefault="00CD1435" w:rsidP="00CC331E">
      <w:pPr>
        <w:rPr>
          <w:rFonts w:eastAsia="宋体"/>
          <w:lang w:eastAsia="zh-CN"/>
        </w:rPr>
      </w:pPr>
    </w:p>
    <w:p w14:paraId="4F73C98C" w14:textId="7A768D5A" w:rsidR="00547295" w:rsidRDefault="002F2C66" w:rsidP="00CC331E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>Method 1 is proposed</w:t>
      </w:r>
      <w:r w:rsidR="00876B7F">
        <w:rPr>
          <w:rFonts w:eastAsia="宋体"/>
          <w:lang w:eastAsia="zh-CN"/>
        </w:rPr>
        <w:t>. On one hand, explicitly including the targeted M</w:t>
      </w:r>
      <w:r w:rsidR="00DE704E">
        <w:rPr>
          <w:rFonts w:eastAsia="宋体"/>
          <w:lang w:eastAsia="zh-CN"/>
        </w:rPr>
        <w:t>LD ID brings simplification</w:t>
      </w:r>
      <w:r w:rsidR="00876B7F">
        <w:rPr>
          <w:rFonts w:eastAsia="宋体"/>
          <w:lang w:eastAsia="zh-CN"/>
        </w:rPr>
        <w:t>, e</w:t>
      </w:r>
      <w:r w:rsidR="00DE704E">
        <w:rPr>
          <w:rFonts w:eastAsia="宋体"/>
          <w:lang w:eastAsia="zh-CN"/>
        </w:rPr>
        <w:t>specially</w:t>
      </w:r>
      <w:r w:rsidR="00876B7F">
        <w:rPr>
          <w:rFonts w:eastAsia="宋体"/>
          <w:lang w:eastAsia="zh-CN"/>
        </w:rPr>
        <w:t xml:space="preserve"> </w:t>
      </w:r>
      <w:r w:rsidR="004A7E81">
        <w:rPr>
          <w:rFonts w:eastAsia="宋体"/>
          <w:lang w:eastAsia="zh-CN"/>
        </w:rPr>
        <w:t xml:space="preserve">to request the information of </w:t>
      </w:r>
      <w:r w:rsidR="00DE704E">
        <w:rPr>
          <w:rFonts w:eastAsia="宋体"/>
          <w:lang w:eastAsia="zh-CN"/>
        </w:rPr>
        <w:t>the AP</w:t>
      </w:r>
      <w:r>
        <w:rPr>
          <w:rFonts w:eastAsia="宋体"/>
          <w:lang w:eastAsia="zh-CN"/>
        </w:rPr>
        <w:t>s</w:t>
      </w:r>
      <w:r w:rsidR="004A7E81">
        <w:rPr>
          <w:rFonts w:eastAsia="宋体"/>
          <w:lang w:eastAsia="zh-CN"/>
        </w:rPr>
        <w:t xml:space="preserve"> affiliated with an AP MLD</w:t>
      </w:r>
      <w:r w:rsidR="00DE704E">
        <w:rPr>
          <w:rFonts w:eastAsia="宋体"/>
          <w:lang w:eastAsia="zh-CN"/>
        </w:rPr>
        <w:t xml:space="preserve"> </w:t>
      </w:r>
      <w:r w:rsidR="0072062C">
        <w:rPr>
          <w:rFonts w:eastAsia="宋体"/>
          <w:lang w:eastAsia="zh-CN"/>
        </w:rPr>
        <w:t>which do</w:t>
      </w:r>
      <w:r w:rsidR="004A7E81">
        <w:rPr>
          <w:rFonts w:eastAsia="宋体"/>
          <w:lang w:eastAsia="zh-CN"/>
        </w:rPr>
        <w:t xml:space="preserve"> not have an </w:t>
      </w:r>
      <w:proofErr w:type="spellStart"/>
      <w:r w:rsidR="004A7E81">
        <w:rPr>
          <w:rFonts w:eastAsia="宋体"/>
          <w:lang w:eastAsia="zh-CN"/>
        </w:rPr>
        <w:t>affliated</w:t>
      </w:r>
      <w:proofErr w:type="spellEnd"/>
      <w:r w:rsidR="004A7E81">
        <w:rPr>
          <w:rFonts w:eastAsia="宋体"/>
          <w:lang w:eastAsia="zh-CN"/>
        </w:rPr>
        <w:t xml:space="preserve"> AP </w:t>
      </w:r>
      <w:r w:rsidR="002B0585">
        <w:rPr>
          <w:rFonts w:eastAsia="宋体"/>
          <w:lang w:eastAsia="zh-CN"/>
        </w:rPr>
        <w:t>on same link</w:t>
      </w:r>
      <w:r w:rsidR="004A7E81">
        <w:rPr>
          <w:rFonts w:eastAsia="宋体"/>
          <w:lang w:eastAsia="zh-CN"/>
        </w:rPr>
        <w:t xml:space="preserve"> </w:t>
      </w:r>
      <w:r>
        <w:rPr>
          <w:rFonts w:eastAsia="宋体"/>
          <w:lang w:eastAsia="zh-CN"/>
        </w:rPr>
        <w:t>as</w:t>
      </w:r>
      <w:r w:rsidR="004A7E81">
        <w:rPr>
          <w:rFonts w:eastAsia="宋体"/>
          <w:lang w:eastAsia="zh-CN"/>
        </w:rPr>
        <w:t xml:space="preserve"> the </w:t>
      </w:r>
      <w:del w:id="19" w:author="Xiangxin Gu" w:date="2021-08-13T09:54:00Z">
        <w:r w:rsidR="004A7E81" w:rsidDel="0015100C">
          <w:rPr>
            <w:rFonts w:eastAsia="宋体"/>
            <w:lang w:eastAsia="zh-CN"/>
          </w:rPr>
          <w:delText>the</w:delText>
        </w:r>
      </w:del>
      <w:r w:rsidR="004A7E81">
        <w:rPr>
          <w:rFonts w:eastAsia="宋体"/>
          <w:lang w:eastAsia="zh-CN"/>
        </w:rPr>
        <w:t xml:space="preserve"> t</w:t>
      </w:r>
      <w:r>
        <w:rPr>
          <w:rFonts w:eastAsia="宋体"/>
          <w:lang w:eastAsia="zh-CN"/>
        </w:rPr>
        <w:t>ransmitted AP</w:t>
      </w:r>
      <w:r w:rsidR="00876B7F">
        <w:rPr>
          <w:rFonts w:eastAsia="宋体"/>
          <w:lang w:eastAsia="zh-CN"/>
        </w:rPr>
        <w:t>. On the other hand, the cost</w:t>
      </w:r>
      <w:r>
        <w:rPr>
          <w:rFonts w:eastAsia="宋体"/>
          <w:lang w:eastAsia="zh-CN"/>
        </w:rPr>
        <w:t xml:space="preserve"> of</w:t>
      </w:r>
      <w:r w:rsidRPr="002F2C66">
        <w:rPr>
          <w:rFonts w:eastAsia="宋体"/>
          <w:lang w:eastAsia="zh-CN"/>
        </w:rPr>
        <w:t xml:space="preserve"> </w:t>
      </w:r>
      <w:r>
        <w:rPr>
          <w:rFonts w:eastAsia="宋体"/>
          <w:lang w:eastAsia="zh-CN"/>
        </w:rPr>
        <w:t>signalling overhead</w:t>
      </w:r>
      <w:r w:rsidR="00876B7F">
        <w:rPr>
          <w:rFonts w:eastAsia="宋体"/>
          <w:lang w:eastAsia="zh-CN"/>
        </w:rPr>
        <w:t xml:space="preserve"> is very little</w:t>
      </w:r>
      <w:r>
        <w:rPr>
          <w:rFonts w:eastAsia="宋体"/>
          <w:lang w:eastAsia="zh-CN"/>
        </w:rPr>
        <w:t>.</w:t>
      </w:r>
    </w:p>
    <w:p w14:paraId="63434759" w14:textId="2ED41C24" w:rsidR="00ED59EE" w:rsidRDefault="00ED59EE" w:rsidP="00CC331E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H</w:t>
      </w:r>
      <w:r>
        <w:rPr>
          <w:rFonts w:eastAsia="宋体"/>
          <w:lang w:eastAsia="zh-CN"/>
        </w:rPr>
        <w:t>owever, Method 2 is not excluded.</w:t>
      </w:r>
    </w:p>
    <w:p w14:paraId="53735474" w14:textId="77777777" w:rsidR="00547295" w:rsidRPr="00547295" w:rsidRDefault="00547295" w:rsidP="00CC331E">
      <w:pPr>
        <w:rPr>
          <w:rFonts w:eastAsia="宋体"/>
          <w:lang w:eastAsia="zh-CN"/>
        </w:rPr>
      </w:pPr>
    </w:p>
    <w:p w14:paraId="02FCB96D" w14:textId="77777777" w:rsidR="00871315" w:rsidRDefault="00871315" w:rsidP="00871315">
      <w:pPr>
        <w:rPr>
          <w:b/>
          <w:u w:val="single"/>
        </w:rPr>
      </w:pPr>
    </w:p>
    <w:p w14:paraId="34624B56" w14:textId="1041AA86" w:rsidR="00871315" w:rsidRDefault="00871315" w:rsidP="00871315">
      <w:pPr>
        <w:rPr>
          <w:bCs/>
          <w:i/>
          <w:iCs/>
          <w:u w:val="single"/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>:</w:t>
      </w:r>
      <w:r w:rsidR="000E55D0">
        <w:rPr>
          <w:b/>
          <w:u w:val="single"/>
          <w:lang w:eastAsia="ko-KR"/>
        </w:rPr>
        <w:t xml:space="preserve"> </w:t>
      </w:r>
    </w:p>
    <w:p w14:paraId="2D400D5F" w14:textId="3896A1E2" w:rsidR="0030464F" w:rsidRDefault="0030464F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05CD1AA5" w14:textId="2087B41E" w:rsidR="00F304AD" w:rsidRDefault="00F304AD" w:rsidP="00F304AD">
      <w:pPr>
        <w:rPr>
          <w:rFonts w:ascii="TimesNewRomanPSMT" w:hAnsi="TimesNewRomanPSMT"/>
          <w:color w:val="000000"/>
          <w:sz w:val="20"/>
          <w:lang w:val="en-US"/>
        </w:rPr>
      </w:pPr>
      <w:r w:rsidRPr="00F304AD">
        <w:rPr>
          <w:rFonts w:ascii="TimesNewRomanPSMT" w:hAnsi="TimesNewRomanPSMT"/>
          <w:color w:val="000000"/>
          <w:sz w:val="20"/>
          <w:lang w:val="en-US"/>
        </w:rPr>
        <w:t>SP: Do you agree to incorporate the changes</w:t>
      </w:r>
      <w:r w:rsidR="008C15F8">
        <w:rPr>
          <w:rFonts w:ascii="TimesNewRomanPSMT" w:hAnsi="TimesNewRomanPSMT"/>
          <w:color w:val="000000"/>
          <w:sz w:val="20"/>
          <w:lang w:val="en-US"/>
        </w:rPr>
        <w:t xml:space="preserve"> provided in IEEE 802.11-21/</w:t>
      </w:r>
      <w:r w:rsidR="008C15F8" w:rsidRPr="008C15F8">
        <w:rPr>
          <w:rFonts w:ascii="TimesNewRomanPSMT" w:hAnsi="TimesNewRomanPSMT"/>
          <w:color w:val="000000"/>
          <w:sz w:val="20"/>
          <w:lang w:val="en-US"/>
        </w:rPr>
        <w:t>1332</w:t>
      </w:r>
      <w:r w:rsidRPr="00F304AD">
        <w:rPr>
          <w:rFonts w:ascii="TimesNewRomanPSMT" w:hAnsi="TimesNewRomanPSMT"/>
          <w:color w:val="000000"/>
          <w:sz w:val="20"/>
          <w:lang w:val="en-US"/>
        </w:rPr>
        <w:t xml:space="preserve">r0 for CIDs 4019, 4734, 5039, 5825, 5940, </w:t>
      </w:r>
      <w:r w:rsidR="00170EAB">
        <w:rPr>
          <w:rFonts w:ascii="TimesNewRomanPSMT" w:hAnsi="TimesNewRomanPSMT"/>
          <w:color w:val="000000"/>
          <w:sz w:val="20"/>
          <w:lang w:val="en-US"/>
        </w:rPr>
        <w:t xml:space="preserve">6237, 6238, </w:t>
      </w:r>
      <w:r w:rsidRPr="00F304AD">
        <w:rPr>
          <w:rFonts w:ascii="TimesNewRomanPSMT" w:hAnsi="TimesNewRomanPSMT"/>
          <w:color w:val="000000"/>
          <w:sz w:val="20"/>
          <w:lang w:val="en-US"/>
        </w:rPr>
        <w:t>6677, 6678, 6707, 7705, 8166, 8290 to the next revision of 802.11be draft?</w:t>
      </w:r>
    </w:p>
    <w:p w14:paraId="664CDB79" w14:textId="77777777" w:rsidR="00F304AD" w:rsidRPr="00EF1355" w:rsidRDefault="00F304AD" w:rsidP="00871315">
      <w:pPr>
        <w:rPr>
          <w:rFonts w:ascii="TimesNewRomanPSMT" w:hAnsi="TimesNewRomanPSMT"/>
          <w:color w:val="000000"/>
          <w:sz w:val="20"/>
          <w:lang w:val="en-US"/>
        </w:rPr>
      </w:pPr>
    </w:p>
    <w:p w14:paraId="321F41EC" w14:textId="505F5C5B" w:rsidR="0030464F" w:rsidRPr="00B10E62" w:rsidRDefault="0030464F" w:rsidP="00B10E62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 w:rsidR="006D563D"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F304AD">
        <w:rPr>
          <w:i/>
          <w:lang w:eastAsia="ko-KR"/>
        </w:rPr>
        <w:t>9.4.2.295b3</w:t>
      </w:r>
      <w:r w:rsidR="00781F68">
        <w:rPr>
          <w:i/>
          <w:lang w:eastAsia="ko-KR"/>
        </w:rPr>
        <w:t xml:space="preserve"> </w:t>
      </w:r>
      <w:r w:rsidR="00F304AD">
        <w:rPr>
          <w:i/>
          <w:lang w:eastAsia="ko-KR"/>
        </w:rPr>
        <w:t>Probe Request variant Multi-Link element</w:t>
      </w:r>
      <w:r w:rsidR="00781F68">
        <w:rPr>
          <w:i/>
          <w:lang w:eastAsia="ko-KR"/>
        </w:rPr>
        <w:t xml:space="preserve"> as follows</w:t>
      </w:r>
      <w:r w:rsidRPr="00A7092D">
        <w:rPr>
          <w:i/>
          <w:lang w:eastAsia="ko-KR"/>
        </w:rPr>
        <w:t xml:space="preserve"> (track change</w:t>
      </w:r>
      <w:r w:rsidR="005821E8"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0D7893CA" w14:textId="77777777" w:rsidR="00681B83" w:rsidRPr="00681B83" w:rsidRDefault="00681B83" w:rsidP="00681B83">
      <w:pPr>
        <w:widowControl w:val="0"/>
        <w:kinsoku w:val="0"/>
        <w:overflowPunct w:val="0"/>
        <w:autoSpaceDE w:val="0"/>
        <w:autoSpaceDN w:val="0"/>
        <w:adjustRightInd w:val="0"/>
        <w:spacing w:before="93"/>
        <w:ind w:left="320"/>
        <w:jc w:val="both"/>
        <w:rPr>
          <w:rFonts w:ascii="Arial" w:eastAsia="等线" w:hAnsi="Arial" w:cs="Arial"/>
          <w:b/>
          <w:bCs/>
          <w:sz w:val="20"/>
          <w:lang w:val="en-US" w:eastAsia="zh-CN"/>
        </w:rPr>
      </w:pPr>
      <w:r w:rsidRPr="00681B83">
        <w:rPr>
          <w:rFonts w:ascii="Arial" w:eastAsia="等线" w:hAnsi="Arial" w:cs="Arial"/>
          <w:b/>
          <w:bCs/>
          <w:sz w:val="20"/>
          <w:lang w:val="en-US" w:eastAsia="zh-CN"/>
        </w:rPr>
        <w:t>9.4.2.295b.3</w:t>
      </w:r>
      <w:r w:rsidRPr="00681B83">
        <w:rPr>
          <w:rFonts w:ascii="Arial" w:eastAsia="等线" w:hAnsi="Arial" w:cs="Arial"/>
          <w:b/>
          <w:bCs/>
          <w:spacing w:val="-6"/>
          <w:sz w:val="20"/>
          <w:lang w:val="en-US" w:eastAsia="zh-CN"/>
        </w:rPr>
        <w:t xml:space="preserve"> </w:t>
      </w:r>
      <w:r w:rsidRPr="00681B83">
        <w:rPr>
          <w:rFonts w:ascii="Arial" w:eastAsia="等线" w:hAnsi="Arial" w:cs="Arial"/>
          <w:b/>
          <w:bCs/>
          <w:sz w:val="20"/>
          <w:lang w:val="en-US" w:eastAsia="zh-CN"/>
        </w:rPr>
        <w:t>Probe</w:t>
      </w:r>
      <w:r w:rsidRPr="00681B83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681B83">
        <w:rPr>
          <w:rFonts w:ascii="Arial" w:eastAsia="等线" w:hAnsi="Arial" w:cs="Arial"/>
          <w:b/>
          <w:bCs/>
          <w:sz w:val="20"/>
          <w:lang w:val="en-US" w:eastAsia="zh-CN"/>
        </w:rPr>
        <w:t>Request</w:t>
      </w:r>
      <w:r w:rsidRPr="00681B83">
        <w:rPr>
          <w:rFonts w:ascii="Arial" w:eastAsia="等线" w:hAnsi="Arial" w:cs="Arial"/>
          <w:b/>
          <w:bCs/>
          <w:spacing w:val="-7"/>
          <w:sz w:val="20"/>
          <w:lang w:val="en-US" w:eastAsia="zh-CN"/>
        </w:rPr>
        <w:t xml:space="preserve"> </w:t>
      </w:r>
      <w:r w:rsidRPr="00681B83">
        <w:rPr>
          <w:rFonts w:ascii="Arial" w:eastAsia="等线" w:hAnsi="Arial" w:cs="Arial"/>
          <w:b/>
          <w:bCs/>
          <w:sz w:val="20"/>
          <w:lang w:val="en-US" w:eastAsia="zh-CN"/>
        </w:rPr>
        <w:t>variant</w:t>
      </w:r>
      <w:r w:rsidRPr="00681B83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681B83">
        <w:rPr>
          <w:rFonts w:ascii="Arial" w:eastAsia="等线" w:hAnsi="Arial" w:cs="Arial"/>
          <w:b/>
          <w:bCs/>
          <w:sz w:val="20"/>
          <w:lang w:val="en-US" w:eastAsia="zh-CN"/>
        </w:rPr>
        <w:t>Multi-Link</w:t>
      </w:r>
      <w:r w:rsidRPr="00681B83">
        <w:rPr>
          <w:rFonts w:ascii="Arial" w:eastAsia="等线" w:hAnsi="Arial" w:cs="Arial"/>
          <w:b/>
          <w:bCs/>
          <w:spacing w:val="-6"/>
          <w:sz w:val="20"/>
          <w:lang w:val="en-US" w:eastAsia="zh-CN"/>
        </w:rPr>
        <w:t xml:space="preserve"> </w:t>
      </w:r>
      <w:r w:rsidRPr="00681B83">
        <w:rPr>
          <w:rFonts w:ascii="Arial" w:eastAsia="等线" w:hAnsi="Arial" w:cs="Arial"/>
          <w:b/>
          <w:bCs/>
          <w:sz w:val="20"/>
          <w:lang w:val="en-US" w:eastAsia="zh-CN"/>
        </w:rPr>
        <w:t>element</w:t>
      </w:r>
    </w:p>
    <w:p w14:paraId="65CA6660" w14:textId="77777777" w:rsidR="00681B83" w:rsidRPr="00681B83" w:rsidRDefault="00681B83" w:rsidP="00681B83">
      <w:pPr>
        <w:widowControl w:val="0"/>
        <w:kinsoku w:val="0"/>
        <w:overflowPunct w:val="0"/>
        <w:autoSpaceDE w:val="0"/>
        <w:autoSpaceDN w:val="0"/>
        <w:adjustRightInd w:val="0"/>
        <w:spacing w:before="7"/>
        <w:rPr>
          <w:rFonts w:ascii="Arial" w:eastAsia="等线" w:hAnsi="Arial" w:cs="Arial"/>
          <w:b/>
          <w:bCs/>
          <w:sz w:val="25"/>
          <w:szCs w:val="25"/>
          <w:lang w:val="en-US" w:eastAsia="zh-CN"/>
        </w:rPr>
      </w:pPr>
    </w:p>
    <w:p w14:paraId="20C66158" w14:textId="77777777" w:rsidR="00681B83" w:rsidRPr="00681B83" w:rsidRDefault="00681B83" w:rsidP="00681B83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320" w:right="458"/>
        <w:jc w:val="both"/>
        <w:rPr>
          <w:rFonts w:eastAsia="等线"/>
          <w:color w:val="000000"/>
          <w:sz w:val="20"/>
          <w:lang w:val="en-US" w:eastAsia="zh-CN"/>
        </w:rPr>
      </w:pPr>
      <w:r w:rsidRPr="00681B83">
        <w:rPr>
          <w:rFonts w:eastAsia="等线"/>
          <w:sz w:val="20"/>
          <w:lang w:val="en-US" w:eastAsia="zh-CN"/>
        </w:rPr>
        <w:t>The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Probe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Request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variant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Multi-Link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element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is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used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to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request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an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AP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to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provide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information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of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other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APs</w:t>
      </w:r>
      <w:r w:rsidRPr="00681B83">
        <w:rPr>
          <w:rFonts w:eastAsia="等线"/>
          <w:spacing w:val="-48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affiliated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with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the</w:t>
      </w:r>
      <w:r w:rsidRPr="00681B83">
        <w:rPr>
          <w:rFonts w:eastAsia="等线"/>
          <w:spacing w:val="-5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same</w:t>
      </w:r>
      <w:r w:rsidRPr="00681B83">
        <w:rPr>
          <w:rFonts w:eastAsia="等线"/>
          <w:spacing w:val="-3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AP</w:t>
      </w:r>
      <w:r w:rsidRPr="00681B83">
        <w:rPr>
          <w:rFonts w:eastAsia="等线"/>
          <w:spacing w:val="-5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MLD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as</w:t>
      </w:r>
      <w:r w:rsidRPr="00681B83">
        <w:rPr>
          <w:rFonts w:eastAsia="等线"/>
          <w:spacing w:val="-3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the</w:t>
      </w:r>
      <w:r w:rsidRPr="00681B83">
        <w:rPr>
          <w:rFonts w:eastAsia="等线"/>
          <w:spacing w:val="-3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AP.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The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inclusion</w:t>
      </w:r>
      <w:r w:rsidRPr="00681B83">
        <w:rPr>
          <w:rFonts w:eastAsia="等线"/>
          <w:spacing w:val="-5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of</w:t>
      </w:r>
      <w:r w:rsidRPr="00681B83">
        <w:rPr>
          <w:rFonts w:eastAsia="等线"/>
          <w:spacing w:val="-6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</w:t>
      </w:r>
      <w:r w:rsidRPr="00681B83">
        <w:rPr>
          <w:rFonts w:eastAsia="等线"/>
          <w:spacing w:val="-3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Probe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Request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variant</w:t>
      </w:r>
      <w:r w:rsidRPr="00681B83">
        <w:rPr>
          <w:rFonts w:eastAsia="等线"/>
          <w:spacing w:val="-3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Multi-Link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element</w:t>
      </w:r>
      <w:r w:rsidRPr="00681B83">
        <w:rPr>
          <w:rFonts w:eastAsia="等线"/>
          <w:spacing w:val="-4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in</w:t>
      </w:r>
      <w:r w:rsidRPr="00681B83">
        <w:rPr>
          <w:rFonts w:eastAsia="等线"/>
          <w:spacing w:val="-48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a</w:t>
      </w:r>
      <w:r w:rsidRPr="00681B83">
        <w:rPr>
          <w:rFonts w:eastAsia="等线"/>
          <w:spacing w:val="-2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Probe Request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frame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identifies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it as an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ML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r w:rsidRPr="00681B83">
        <w:rPr>
          <w:rFonts w:eastAsia="等线"/>
          <w:sz w:val="20"/>
          <w:lang w:val="en-US" w:eastAsia="zh-CN"/>
        </w:rPr>
        <w:t>probe</w:t>
      </w:r>
      <w:r w:rsidRPr="00681B83">
        <w:rPr>
          <w:rFonts w:eastAsia="等线"/>
          <w:spacing w:val="-1"/>
          <w:sz w:val="20"/>
          <w:lang w:val="en-US" w:eastAsia="zh-CN"/>
        </w:rPr>
        <w:t xml:space="preserve"> </w:t>
      </w:r>
      <w:proofErr w:type="gramStart"/>
      <w:r w:rsidRPr="00681B83">
        <w:rPr>
          <w:rFonts w:eastAsia="等线"/>
          <w:sz w:val="20"/>
          <w:lang w:val="en-US" w:eastAsia="zh-CN"/>
        </w:rPr>
        <w:t>request</w:t>
      </w:r>
      <w:r w:rsidRPr="00681B83">
        <w:rPr>
          <w:rFonts w:eastAsia="等线"/>
          <w:color w:val="208A20"/>
          <w:sz w:val="20"/>
          <w:u w:val="single"/>
          <w:lang w:val="en-US" w:eastAsia="zh-CN"/>
        </w:rPr>
        <w:t>(</w:t>
      </w:r>
      <w:proofErr w:type="gramEnd"/>
      <w:r w:rsidRPr="00681B83">
        <w:rPr>
          <w:rFonts w:eastAsia="等线"/>
          <w:color w:val="208A20"/>
          <w:sz w:val="20"/>
          <w:u w:val="single"/>
          <w:lang w:val="en-US" w:eastAsia="zh-CN"/>
        </w:rPr>
        <w:t>#2583)(#3360)</w:t>
      </w:r>
      <w:r w:rsidRPr="00681B83">
        <w:rPr>
          <w:rFonts w:eastAsia="等线"/>
          <w:color w:val="000000"/>
          <w:sz w:val="20"/>
          <w:lang w:val="en-US" w:eastAsia="zh-CN"/>
        </w:rPr>
        <w:t>.</w:t>
      </w:r>
    </w:p>
    <w:p w14:paraId="75913918" w14:textId="4AA4CE50" w:rsidR="00681B83" w:rsidRDefault="00681B83" w:rsidP="00681B83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ins w:id="20" w:author="Xiangxin Gu" w:date="2021-08-09T16:50:00Z"/>
          <w:rFonts w:eastAsia="等线"/>
          <w:sz w:val="25"/>
          <w:szCs w:val="25"/>
          <w:lang w:val="en-US" w:eastAsia="zh-CN"/>
        </w:rPr>
      </w:pPr>
    </w:p>
    <w:p w14:paraId="2F8BA064" w14:textId="59F78259" w:rsidR="00F304AD" w:rsidRPr="00F304AD" w:rsidRDefault="00AB1334" w:rsidP="00F304AD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320" w:right="458"/>
        <w:jc w:val="both"/>
        <w:rPr>
          <w:ins w:id="21" w:author="Xiangxin Gu" w:date="2021-08-09T16:50:00Z"/>
          <w:rFonts w:eastAsia="等线"/>
          <w:sz w:val="20"/>
          <w:lang w:val="en-US" w:eastAsia="zh-CN"/>
        </w:rPr>
      </w:pPr>
      <w:ins w:id="22" w:author="Xiangxin Gu" w:date="2021-08-09T17:39:00Z">
        <w:r>
          <w:rPr>
            <w:rFonts w:ascii="TimesNewRomanPSMT" w:hAnsi="TimesNewRomanPSMT"/>
            <w:color w:val="000000"/>
            <w:sz w:val="20"/>
            <w:lang w:val="en-US"/>
          </w:rPr>
          <w:t>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4019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4734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5825</w:t>
        </w:r>
      </w:ins>
      <w:ins w:id="23" w:author="Xiangxin Gu" w:date="2021-08-09T17:40:00Z">
        <w:r>
          <w:rPr>
            <w:rFonts w:ascii="TimesNewRomanPSMT" w:hAnsi="TimesNewRomanPSMT"/>
            <w:color w:val="000000"/>
            <w:sz w:val="20"/>
            <w:lang w:val="en-US"/>
          </w:rPr>
          <w:t>)(</w:t>
        </w:r>
      </w:ins>
      <w:ins w:id="24" w:author="Xiangxin Gu" w:date="2021-08-09T17:43:00Z">
        <w:r w:rsidR="00C63E8D">
          <w:rPr>
            <w:rFonts w:ascii="TimesNewRomanPSMT" w:hAnsi="TimesNewRomanPSMT"/>
            <w:color w:val="000000"/>
            <w:sz w:val="20"/>
            <w:lang w:val="en-US"/>
          </w:rPr>
          <w:t>#</w:t>
        </w:r>
      </w:ins>
      <w:ins w:id="25" w:author="Xiangxin Gu" w:date="2021-08-09T17:39:00Z">
        <w:r w:rsidRPr="00F304AD">
          <w:rPr>
            <w:rFonts w:ascii="TimesNewRomanPSMT" w:hAnsi="TimesNewRomanPSMT"/>
            <w:color w:val="000000"/>
            <w:sz w:val="20"/>
            <w:lang w:val="en-US"/>
          </w:rPr>
          <w:t>5940</w:t>
        </w:r>
      </w:ins>
      <w:ins w:id="26" w:author="Xiangxin Gu" w:date="2021-08-09T17:43:00Z">
        <w:r w:rsidR="00C63E8D">
          <w:rPr>
            <w:rFonts w:ascii="TimesNewRomanPSMT" w:hAnsi="TimesNewRomanPSMT"/>
            <w:color w:val="000000"/>
            <w:sz w:val="20"/>
            <w:lang w:val="en-US"/>
          </w:rPr>
          <w:t>)</w:t>
        </w:r>
      </w:ins>
      <w:ins w:id="27" w:author="Xiangxin Gu" w:date="2021-08-10T16:46:00Z">
        <w:r w:rsidR="003F61A1">
          <w:rPr>
            <w:rFonts w:ascii="TimesNewRomanPSMT" w:hAnsi="TimesNewRomanPSMT"/>
            <w:color w:val="000000"/>
            <w:sz w:val="20"/>
            <w:lang w:val="en-US"/>
          </w:rPr>
          <w:t xml:space="preserve">(#6237)(#6238) </w:t>
        </w:r>
      </w:ins>
      <w:ins w:id="28" w:author="Xiangxin Gu" w:date="2021-08-09T17:43:00Z">
        <w:r w:rsidR="00C63E8D">
          <w:rPr>
            <w:rFonts w:ascii="TimesNewRomanPSMT" w:hAnsi="TimesNewRomanPSMT"/>
            <w:color w:val="000000"/>
            <w:sz w:val="20"/>
            <w:lang w:val="en-US"/>
          </w:rPr>
          <w:t>(#</w:t>
        </w:r>
      </w:ins>
      <w:ins w:id="29" w:author="Xiangxin Gu" w:date="2021-08-09T17:39:00Z">
        <w:r w:rsidRPr="00F304AD">
          <w:rPr>
            <w:rFonts w:ascii="TimesNewRomanPSMT" w:hAnsi="TimesNewRomanPSMT"/>
            <w:color w:val="000000"/>
            <w:sz w:val="20"/>
            <w:lang w:val="en-US"/>
          </w:rPr>
          <w:t>6677</w:t>
        </w:r>
      </w:ins>
      <w:ins w:id="30" w:author="Xiangxin Gu" w:date="2021-08-09T17:43:00Z">
        <w:r w:rsidR="00C63E8D">
          <w:rPr>
            <w:rFonts w:ascii="TimesNewRomanPSMT" w:hAnsi="TimesNewRomanPSMT"/>
            <w:color w:val="000000"/>
            <w:sz w:val="20"/>
            <w:lang w:val="en-US"/>
          </w:rPr>
          <w:t>)(#</w:t>
        </w:r>
      </w:ins>
      <w:ins w:id="31" w:author="Xiangxin Gu" w:date="2021-08-09T17:39:00Z">
        <w:r w:rsidRPr="00F304AD">
          <w:rPr>
            <w:rFonts w:ascii="TimesNewRomanPSMT" w:hAnsi="TimesNewRomanPSMT"/>
            <w:color w:val="000000"/>
            <w:sz w:val="20"/>
            <w:lang w:val="en-US"/>
          </w:rPr>
          <w:t>6707</w:t>
        </w:r>
      </w:ins>
      <w:ins w:id="32" w:author="Xiangxin Gu" w:date="2021-08-09T17:43:00Z">
        <w:r w:rsidR="00C63E8D">
          <w:rPr>
            <w:rFonts w:ascii="TimesNewRomanPSMT" w:hAnsi="TimesNewRomanPSMT"/>
            <w:color w:val="000000"/>
            <w:sz w:val="20"/>
            <w:lang w:val="en-US"/>
          </w:rPr>
          <w:t>)(#</w:t>
        </w:r>
      </w:ins>
      <w:ins w:id="33" w:author="Xiangxin Gu" w:date="2021-08-09T17:39:00Z">
        <w:r w:rsidRPr="00F304AD">
          <w:rPr>
            <w:rFonts w:ascii="TimesNewRomanPSMT" w:hAnsi="TimesNewRomanPSMT"/>
            <w:color w:val="000000"/>
            <w:sz w:val="20"/>
            <w:lang w:val="en-US"/>
          </w:rPr>
          <w:t>8166</w:t>
        </w:r>
      </w:ins>
      <w:ins w:id="34" w:author="Xiangxin Gu" w:date="2021-08-09T17:43:00Z">
        <w:r w:rsidR="00C63E8D">
          <w:rPr>
            <w:rFonts w:ascii="TimesNewRomanPSMT" w:hAnsi="TimesNewRomanPSMT"/>
            <w:color w:val="000000"/>
            <w:sz w:val="20"/>
            <w:lang w:val="en-US"/>
          </w:rPr>
          <w:t>)(#</w:t>
        </w:r>
      </w:ins>
      <w:ins w:id="35" w:author="Xiangxin Gu" w:date="2021-08-09T17:39:00Z">
        <w:r w:rsidRPr="00F304AD">
          <w:rPr>
            <w:rFonts w:ascii="TimesNewRomanPSMT" w:hAnsi="TimesNewRomanPSMT"/>
            <w:color w:val="000000"/>
            <w:sz w:val="20"/>
            <w:lang w:val="en-US"/>
          </w:rPr>
          <w:t>8290</w:t>
        </w:r>
        <w:r>
          <w:rPr>
            <w:rFonts w:ascii="TimesNewRomanPSMT" w:hAnsi="TimesNewRomanPSMT"/>
            <w:color w:val="000000"/>
            <w:sz w:val="20"/>
            <w:lang w:val="en-US"/>
          </w:rPr>
          <w:t>)</w:t>
        </w:r>
      </w:ins>
      <w:ins w:id="36" w:author="Xiangxin Gu" w:date="2021-08-09T16:50:00Z">
        <w:r w:rsidR="003F61A1">
          <w:rPr>
            <w:rFonts w:eastAsia="等线"/>
            <w:sz w:val="20"/>
            <w:lang w:val="en-US" w:eastAsia="zh-CN"/>
          </w:rPr>
          <w:t>The</w:t>
        </w:r>
      </w:ins>
      <w:ins w:id="37" w:author="Xiangxin Gu" w:date="2021-08-10T16:41:00Z">
        <w:r w:rsidR="003F61A1">
          <w:rPr>
            <w:rFonts w:eastAsia="等线"/>
            <w:sz w:val="20"/>
            <w:lang w:val="en-US" w:eastAsia="zh-CN"/>
          </w:rPr>
          <w:t xml:space="preserve"> format</w:t>
        </w:r>
      </w:ins>
      <w:ins w:id="38" w:author="Xiangxin Gu" w:date="2021-08-09T16:50:00Z">
        <w:r w:rsidR="00F304AD" w:rsidRPr="00F304AD">
          <w:rPr>
            <w:rFonts w:eastAsia="等线"/>
            <w:sz w:val="20"/>
            <w:lang w:val="en-US" w:eastAsia="zh-CN"/>
          </w:rPr>
          <w:t xml:space="preserve"> of the Prese</w:t>
        </w:r>
        <w:r w:rsidR="00F304AD">
          <w:rPr>
            <w:rFonts w:eastAsia="等线"/>
            <w:sz w:val="20"/>
            <w:lang w:val="en-US" w:eastAsia="zh-CN"/>
          </w:rPr>
          <w:t xml:space="preserve">nce Bitmap subfield of the </w:t>
        </w:r>
      </w:ins>
      <w:ins w:id="39" w:author="Xiangxin Gu" w:date="2021-08-09T16:52:00Z">
        <w:r w:rsidR="00F304AD">
          <w:rPr>
            <w:rFonts w:eastAsia="等线"/>
            <w:sz w:val="20"/>
            <w:lang w:val="en-US" w:eastAsia="zh-CN"/>
          </w:rPr>
          <w:t>Probe Request</w:t>
        </w:r>
      </w:ins>
      <w:ins w:id="40" w:author="Xiangxin Gu" w:date="2021-08-09T16:50:00Z">
        <w:r w:rsidR="00F304AD" w:rsidRPr="00F304AD">
          <w:rPr>
            <w:rFonts w:eastAsia="等线"/>
            <w:sz w:val="20"/>
            <w:lang w:val="en-US" w:eastAsia="zh-CN"/>
          </w:rPr>
          <w:t xml:space="preserve"> variant Multi-Link element </w:t>
        </w:r>
      </w:ins>
      <w:ins w:id="41" w:author="Xiangxin Gu" w:date="2021-08-10T16:41:00Z">
        <w:r w:rsidR="003F61A1">
          <w:rPr>
            <w:rFonts w:eastAsia="等线"/>
            <w:sz w:val="20"/>
            <w:lang w:val="en-US" w:eastAsia="zh-CN"/>
          </w:rPr>
          <w:t>is defined in Figure 9-788</w:t>
        </w:r>
      </w:ins>
      <w:ins w:id="42" w:author="Xiangxin Gu" w:date="2021-08-10T16:42:00Z">
        <w:r w:rsidR="003F61A1">
          <w:rPr>
            <w:rFonts w:eastAsia="等线"/>
            <w:sz w:val="20"/>
            <w:lang w:val="en-US" w:eastAsia="zh-CN"/>
          </w:rPr>
          <w:t>xx</w:t>
        </w:r>
      </w:ins>
      <w:ins w:id="43" w:author="Xiangxin Gu" w:date="2021-08-10T16:41:00Z">
        <w:r w:rsidR="003F61A1" w:rsidRPr="003F61A1">
          <w:rPr>
            <w:rFonts w:eastAsia="等线"/>
            <w:sz w:val="20"/>
            <w:lang w:val="en-US" w:eastAsia="zh-CN"/>
          </w:rPr>
          <w:t xml:space="preserve"> (Presence Bitmap subfield of the </w:t>
        </w:r>
      </w:ins>
      <w:ins w:id="44" w:author="Xiangxin Gu" w:date="2021-08-10T16:42:00Z">
        <w:r w:rsidR="003F61A1">
          <w:rPr>
            <w:rFonts w:eastAsia="等线"/>
            <w:sz w:val="20"/>
            <w:lang w:val="en-US" w:eastAsia="zh-CN"/>
          </w:rPr>
          <w:t>Probe Request</w:t>
        </w:r>
        <w:r w:rsidR="003F61A1" w:rsidRPr="00F304AD">
          <w:rPr>
            <w:rFonts w:eastAsia="等线"/>
            <w:sz w:val="20"/>
            <w:lang w:val="en-US" w:eastAsia="zh-CN"/>
          </w:rPr>
          <w:t xml:space="preserve"> variant Multi-Link element</w:t>
        </w:r>
        <w:r w:rsidR="003F61A1">
          <w:rPr>
            <w:rFonts w:eastAsia="等线"/>
            <w:sz w:val="20"/>
            <w:lang w:val="en-US" w:eastAsia="zh-CN"/>
          </w:rPr>
          <w:t xml:space="preserve"> format).</w:t>
        </w:r>
      </w:ins>
    </w:p>
    <w:p w14:paraId="592A2888" w14:textId="2420B7A1" w:rsidR="00BB5274" w:rsidRPr="00BB5274" w:rsidRDefault="00BB5274" w:rsidP="00BB5274">
      <w:pPr>
        <w:widowControl w:val="0"/>
        <w:tabs>
          <w:tab w:val="left" w:pos="3022"/>
          <w:tab w:val="left" w:pos="3988"/>
          <w:tab w:val="left" w:pos="5572"/>
          <w:tab w:val="left" w:pos="6672"/>
          <w:tab w:val="left" w:pos="7439"/>
          <w:tab w:val="left" w:pos="8009"/>
        </w:tabs>
        <w:kinsoku w:val="0"/>
        <w:overflowPunct w:val="0"/>
        <w:autoSpaceDE w:val="0"/>
        <w:autoSpaceDN w:val="0"/>
        <w:adjustRightInd w:val="0"/>
        <w:spacing w:before="95"/>
        <w:ind w:left="1871"/>
        <w:rPr>
          <w:ins w:id="45" w:author="Xiangxin Gu" w:date="2021-08-10T16:31:00Z"/>
          <w:rFonts w:ascii="Arial" w:eastAsia="等线" w:hAnsi="Arial" w:cs="Arial"/>
          <w:sz w:val="16"/>
          <w:szCs w:val="16"/>
          <w:lang w:val="en-US" w:eastAsia="zh-CN"/>
        </w:rPr>
      </w:pPr>
      <w:ins w:id="46" w:author="Xiangxin Gu" w:date="2021-08-10T16:31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>B0</w:t>
        </w:r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  <w:t>B1</w:t>
        </w:r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  <w:r w:rsidRPr="00BB5274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ins>
      <w:ins w:id="47" w:author="Xiangxin Gu" w:date="2021-08-10T16:40:00Z">
        <w:r w:rsidR="003F61A1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  <w:r w:rsidR="003F61A1"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ins>
      <w:ins w:id="48" w:author="Xiangxin Gu" w:date="2021-08-10T16:31:00Z">
        <w:r w:rsidRPr="00BB5274">
          <w:rPr>
            <w:rFonts w:ascii="Arial" w:eastAsia="等线" w:hAnsi="Arial" w:cs="Arial"/>
            <w:sz w:val="16"/>
            <w:szCs w:val="16"/>
            <w:lang w:val="en-US" w:eastAsia="zh-CN"/>
          </w:rPr>
          <w:t>B11</w:t>
        </w:r>
      </w:ins>
    </w:p>
    <w:p w14:paraId="4161BC81" w14:textId="77777777" w:rsidR="00BB5274" w:rsidRPr="00BB5274" w:rsidRDefault="00BB5274" w:rsidP="00BB5274">
      <w:pPr>
        <w:widowControl w:val="0"/>
        <w:kinsoku w:val="0"/>
        <w:overflowPunct w:val="0"/>
        <w:autoSpaceDE w:val="0"/>
        <w:autoSpaceDN w:val="0"/>
        <w:adjustRightInd w:val="0"/>
        <w:spacing w:before="4"/>
        <w:rPr>
          <w:ins w:id="49" w:author="Xiangxin Gu" w:date="2021-08-10T16:31:00Z"/>
          <w:rFonts w:ascii="Arial" w:eastAsia="等线" w:hAnsi="Arial" w:cs="Arial"/>
          <w:sz w:val="9"/>
          <w:szCs w:val="9"/>
          <w:lang w:val="en-US" w:eastAsia="zh-CN"/>
        </w:rPr>
      </w:pPr>
    </w:p>
    <w:tbl>
      <w:tblPr>
        <w:tblW w:w="0" w:type="auto"/>
        <w:tblInd w:w="14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5899"/>
      </w:tblGrid>
      <w:tr w:rsidR="003F61A1" w:rsidRPr="003F61A1" w14:paraId="7DA16051" w14:textId="77777777" w:rsidTr="007D5449">
        <w:trPr>
          <w:trHeight w:val="1029"/>
          <w:ins w:id="50" w:author="Xiangxin Gu" w:date="2021-08-10T16:38:00Z"/>
        </w:trPr>
        <w:tc>
          <w:tcPr>
            <w:tcW w:w="10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0B5225" w14:textId="77777777" w:rsidR="003F61A1" w:rsidRPr="003F61A1" w:rsidRDefault="003F61A1" w:rsidP="003F61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ins w:id="51" w:author="Xiangxin Gu" w:date="2021-08-10T16:38:00Z"/>
                <w:rFonts w:ascii="Arial" w:eastAsia="等线" w:hAnsi="Arial" w:cs="Arial"/>
                <w:sz w:val="18"/>
                <w:szCs w:val="18"/>
                <w:lang w:val="en-US" w:eastAsia="zh-CN"/>
              </w:rPr>
            </w:pPr>
          </w:p>
          <w:p w14:paraId="305B3786" w14:textId="15EA02EE" w:rsidR="003F61A1" w:rsidRPr="003F61A1" w:rsidRDefault="003F61A1" w:rsidP="003F61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3" w:line="208" w:lineRule="auto"/>
              <w:ind w:left="270" w:right="127" w:hanging="129"/>
              <w:rPr>
                <w:ins w:id="52" w:author="Xiangxin Gu" w:date="2021-08-10T16:38:00Z"/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53" w:author="Xiangxin Gu" w:date="2021-08-10T16:44:00Z">
              <w:r>
                <w:rPr>
                  <w:rFonts w:ascii="Arial" w:eastAsia="等线" w:hAnsi="Arial" w:cs="Arial"/>
                  <w:spacing w:val="-1"/>
                  <w:sz w:val="16"/>
                  <w:szCs w:val="16"/>
                  <w:lang w:val="en-US" w:eastAsia="zh-CN"/>
                </w:rPr>
                <w:t>MLD</w:t>
              </w:r>
            </w:ins>
            <w:ins w:id="54" w:author="Xiangxin Gu" w:date="2021-08-10T16:38:00Z">
              <w:r w:rsidRPr="003F61A1">
                <w:rPr>
                  <w:rFonts w:ascii="Arial" w:eastAsia="等线" w:hAnsi="Arial" w:cs="Arial"/>
                  <w:spacing w:val="-10"/>
                  <w:sz w:val="16"/>
                  <w:szCs w:val="16"/>
                  <w:lang w:val="en-US" w:eastAsia="zh-CN"/>
                </w:rPr>
                <w:t xml:space="preserve"> </w:t>
              </w:r>
              <w:r w:rsidRPr="003F61A1">
                <w:rPr>
                  <w:rFonts w:ascii="Arial" w:eastAsia="等线" w:hAnsi="Arial" w:cs="Arial"/>
                  <w:spacing w:val="-1"/>
                  <w:sz w:val="16"/>
                  <w:szCs w:val="16"/>
                  <w:lang w:val="en-US" w:eastAsia="zh-CN"/>
                </w:rPr>
                <w:t>ID</w:t>
              </w:r>
              <w:r w:rsidRPr="003F61A1">
                <w:rPr>
                  <w:rFonts w:ascii="Arial" w:eastAsia="等线" w:hAnsi="Arial" w:cs="Arial"/>
                  <w:spacing w:val="-9"/>
                  <w:sz w:val="16"/>
                  <w:szCs w:val="16"/>
                  <w:lang w:val="en-US" w:eastAsia="zh-CN"/>
                </w:rPr>
                <w:t xml:space="preserve"> </w:t>
              </w:r>
              <w:r w:rsidRPr="003F61A1"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Present</w:t>
              </w:r>
            </w:ins>
          </w:p>
        </w:tc>
        <w:tc>
          <w:tcPr>
            <w:tcW w:w="58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BB460C" w14:textId="55BA2BF6" w:rsidR="003F61A1" w:rsidRPr="003F61A1" w:rsidRDefault="003F61A1" w:rsidP="003F61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ins w:id="55" w:author="Xiangxin Gu" w:date="2021-08-10T16:38:00Z"/>
                <w:rFonts w:ascii="Arial" w:eastAsia="等线" w:hAnsi="Arial" w:cs="Arial"/>
                <w:sz w:val="18"/>
                <w:szCs w:val="18"/>
                <w:lang w:val="en-US" w:eastAsia="zh-CN"/>
              </w:rPr>
            </w:pPr>
          </w:p>
          <w:p w14:paraId="057AF1A9" w14:textId="77777777" w:rsidR="003F61A1" w:rsidRPr="003F61A1" w:rsidRDefault="003F61A1" w:rsidP="003F61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ins w:id="56" w:author="Xiangxin Gu" w:date="2021-08-10T16:38:00Z"/>
                <w:rFonts w:ascii="Arial" w:eastAsia="等线" w:hAnsi="Arial" w:cs="Arial"/>
                <w:sz w:val="18"/>
                <w:szCs w:val="18"/>
                <w:lang w:val="en-US" w:eastAsia="zh-CN"/>
              </w:rPr>
            </w:pPr>
          </w:p>
          <w:p w14:paraId="589595D1" w14:textId="77777777" w:rsidR="003F61A1" w:rsidRPr="003F61A1" w:rsidRDefault="003F61A1" w:rsidP="003F61A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06" w:firstLineChars="900" w:firstLine="1440"/>
              <w:rPr>
                <w:ins w:id="57" w:author="Xiangxin Gu" w:date="2021-08-10T16:38:00Z"/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58" w:author="Xiangxin Gu" w:date="2021-08-10T16:38:00Z">
              <w:r w:rsidRPr="003F61A1"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Reserved</w:t>
              </w:r>
            </w:ins>
          </w:p>
        </w:tc>
      </w:tr>
    </w:tbl>
    <w:p w14:paraId="0B3486AE" w14:textId="0384F55E" w:rsidR="00BB5274" w:rsidRPr="00BB5274" w:rsidRDefault="003F61A1" w:rsidP="003F61A1">
      <w:pPr>
        <w:widowControl w:val="0"/>
        <w:tabs>
          <w:tab w:val="left" w:pos="1925"/>
          <w:tab w:val="left" w:pos="3074"/>
          <w:tab w:val="left" w:pos="4375"/>
          <w:tab w:val="left" w:pos="5624"/>
          <w:tab w:val="left" w:pos="6725"/>
          <w:tab w:val="right" w:pos="7914"/>
        </w:tabs>
        <w:kinsoku w:val="0"/>
        <w:overflowPunct w:val="0"/>
        <w:autoSpaceDE w:val="0"/>
        <w:autoSpaceDN w:val="0"/>
        <w:adjustRightInd w:val="0"/>
        <w:spacing w:before="100"/>
        <w:ind w:left="985"/>
        <w:rPr>
          <w:ins w:id="59" w:author="Xiangxin Gu" w:date="2021-08-10T16:31:00Z"/>
          <w:rFonts w:ascii="Arial" w:eastAsia="等线" w:hAnsi="Arial" w:cs="Arial"/>
          <w:sz w:val="16"/>
          <w:szCs w:val="16"/>
          <w:lang w:val="en-US" w:eastAsia="zh-CN"/>
        </w:rPr>
      </w:pPr>
      <w:ins w:id="60" w:author="Xiangxin Gu" w:date="2021-08-10T16:31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>Bits:</w:t>
        </w:r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ins>
      <w:ins w:id="61" w:author="Xiangxin Gu" w:date="2021-08-10T16:39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>1</w:t>
        </w:r>
      </w:ins>
      <w:ins w:id="62" w:author="Xiangxin Gu" w:date="2021-08-10T16:31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  <w:r>
          <w:rPr>
            <w:rFonts w:ascii="Arial" w:eastAsia="等线" w:hAnsi="Arial" w:cs="Arial"/>
            <w:sz w:val="16"/>
            <w:szCs w:val="16"/>
            <w:lang w:val="en-US" w:eastAsia="zh-CN"/>
          </w:rPr>
          <w:tab/>
        </w:r>
      </w:ins>
      <w:ins w:id="63" w:author="Xiangxin Gu" w:date="2021-08-10T16:40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>11</w:t>
        </w:r>
      </w:ins>
    </w:p>
    <w:p w14:paraId="791F7788" w14:textId="14C2BED9" w:rsidR="00BB5274" w:rsidRPr="00BB5274" w:rsidRDefault="00BB5274" w:rsidP="00BB5274">
      <w:pPr>
        <w:widowControl w:val="0"/>
        <w:kinsoku w:val="0"/>
        <w:overflowPunct w:val="0"/>
        <w:autoSpaceDE w:val="0"/>
        <w:autoSpaceDN w:val="0"/>
        <w:adjustRightInd w:val="0"/>
        <w:spacing w:before="184" w:line="249" w:lineRule="auto"/>
        <w:ind w:left="2051" w:hanging="1488"/>
        <w:rPr>
          <w:ins w:id="64" w:author="Xiangxin Gu" w:date="2021-08-10T16:31:00Z"/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bookmarkStart w:id="65" w:name="_bookmark103"/>
      <w:bookmarkEnd w:id="65"/>
      <w:ins w:id="66" w:author="Xiangxin Gu" w:date="2021-08-10T16:31:00Z"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lastRenderedPageBreak/>
          <w:t>Figure</w:t>
        </w:r>
        <w:r w:rsidRPr="00BB5274">
          <w:rPr>
            <w:rFonts w:ascii="Arial" w:eastAsia="等线" w:hAnsi="Arial" w:cs="Arial"/>
            <w:b/>
            <w:bCs/>
            <w:spacing w:val="-5"/>
            <w:sz w:val="20"/>
            <w:lang w:val="en-US" w:eastAsia="zh-CN"/>
          </w:rPr>
          <w:t xml:space="preserve"> </w:t>
        </w:r>
        <w:r>
          <w:rPr>
            <w:rFonts w:ascii="Arial" w:eastAsia="等线" w:hAnsi="Arial" w:cs="Arial"/>
            <w:b/>
            <w:bCs/>
            <w:sz w:val="20"/>
            <w:lang w:val="en-US" w:eastAsia="zh-CN"/>
          </w:rPr>
          <w:t>9-788xx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—Presence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Bitmap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subfield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of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the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</w:ins>
      <w:ins w:id="67" w:author="Xiangxin Gu" w:date="2021-08-10T16:32:00Z">
        <w:r>
          <w:rPr>
            <w:rFonts w:ascii="Arial" w:eastAsia="等线" w:hAnsi="Arial" w:cs="Arial"/>
            <w:b/>
            <w:bCs/>
            <w:sz w:val="20"/>
            <w:lang w:val="en-US" w:eastAsia="zh-CN"/>
          </w:rPr>
          <w:t>Probe Request</w:t>
        </w:r>
      </w:ins>
      <w:ins w:id="68" w:author="Xiangxin Gu" w:date="2021-08-10T16:31:00Z">
        <w:r w:rsidRPr="00BB5274">
          <w:rPr>
            <w:rFonts w:ascii="Arial" w:eastAsia="等线" w:hAnsi="Arial" w:cs="Arial"/>
            <w:b/>
            <w:bCs/>
            <w:spacing w:val="-5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variant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Multi-Link</w:t>
        </w:r>
        <w:r w:rsidRPr="00BB5274">
          <w:rPr>
            <w:rFonts w:ascii="Arial" w:eastAsia="等线" w:hAnsi="Arial" w:cs="Arial"/>
            <w:b/>
            <w:bCs/>
            <w:spacing w:val="-5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element</w:t>
        </w:r>
        <w:r w:rsidRPr="00BB5274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BB5274">
          <w:rPr>
            <w:rFonts w:ascii="Arial" w:eastAsia="等线" w:hAnsi="Arial" w:cs="Arial"/>
            <w:b/>
            <w:bCs/>
            <w:sz w:val="20"/>
            <w:lang w:val="en-US" w:eastAsia="zh-CN"/>
          </w:rPr>
          <w:t>format</w:t>
        </w:r>
      </w:ins>
    </w:p>
    <w:p w14:paraId="5C8FC581" w14:textId="5530A475" w:rsidR="00F304AD" w:rsidRPr="008A4A77" w:rsidRDefault="00F304AD" w:rsidP="00681B83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ins w:id="69" w:author="Xiangxin Gu" w:date="2021-08-10T16:43:00Z"/>
          <w:rFonts w:eastAsia="等线"/>
          <w:sz w:val="25"/>
          <w:szCs w:val="25"/>
          <w:lang w:val="en-US" w:eastAsia="zh-CN"/>
        </w:rPr>
      </w:pPr>
    </w:p>
    <w:p w14:paraId="46220960" w14:textId="718F7860" w:rsidR="003F61A1" w:rsidRPr="003F61A1" w:rsidRDefault="003F61A1" w:rsidP="003F61A1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320" w:right="458"/>
        <w:jc w:val="both"/>
        <w:rPr>
          <w:ins w:id="70" w:author="Xiangxin Gu" w:date="2021-08-10T16:43:00Z"/>
          <w:rFonts w:eastAsia="等线"/>
          <w:sz w:val="20"/>
          <w:lang w:val="en-US" w:eastAsia="zh-CN"/>
        </w:rPr>
      </w:pPr>
      <w:ins w:id="71" w:author="Xiangxin Gu" w:date="2021-08-10T16:43:00Z">
        <w:r>
          <w:rPr>
            <w:rFonts w:eastAsia="等线"/>
            <w:sz w:val="20"/>
            <w:lang w:val="en-US" w:eastAsia="zh-CN"/>
          </w:rPr>
          <w:t xml:space="preserve">The </w:t>
        </w:r>
      </w:ins>
      <w:ins w:id="72" w:author="Xiangxin Gu" w:date="2021-08-10T16:45:00Z">
        <w:r>
          <w:rPr>
            <w:rFonts w:eastAsia="等线"/>
            <w:sz w:val="20"/>
            <w:lang w:val="en-US" w:eastAsia="zh-CN"/>
          </w:rPr>
          <w:t>MLD ID</w:t>
        </w:r>
      </w:ins>
      <w:ins w:id="73" w:author="Xiangxin Gu" w:date="2021-08-10T16:43:00Z">
        <w:r w:rsidRPr="003F61A1">
          <w:rPr>
            <w:rFonts w:eastAsia="等线"/>
            <w:sz w:val="20"/>
            <w:lang w:val="en-US" w:eastAsia="zh-CN"/>
          </w:rPr>
          <w:t xml:space="preserve"> Present </w:t>
        </w:r>
        <w:r>
          <w:rPr>
            <w:rFonts w:eastAsia="等线"/>
            <w:sz w:val="20"/>
            <w:lang w:val="en-US" w:eastAsia="zh-CN"/>
          </w:rPr>
          <w:t xml:space="preserve">subfield is set to 1 if the </w:t>
        </w:r>
      </w:ins>
      <w:ins w:id="74" w:author="Xiangxin Gu" w:date="2021-08-10T16:45:00Z">
        <w:r>
          <w:rPr>
            <w:rFonts w:eastAsia="等线"/>
            <w:sz w:val="20"/>
            <w:lang w:val="en-US" w:eastAsia="zh-CN"/>
          </w:rPr>
          <w:t>MLD</w:t>
        </w:r>
      </w:ins>
      <w:ins w:id="75" w:author="Xiangxin Gu" w:date="2021-08-10T16:43:00Z">
        <w:r w:rsidRPr="003F61A1">
          <w:rPr>
            <w:rFonts w:eastAsia="等线"/>
            <w:sz w:val="20"/>
            <w:lang w:val="en-US" w:eastAsia="zh-CN"/>
          </w:rPr>
          <w:t xml:space="preserve"> ID Info subfield is present in the Common Info </w:t>
        </w:r>
        <w:r>
          <w:rPr>
            <w:rFonts w:eastAsia="等线"/>
            <w:sz w:val="20"/>
            <w:lang w:val="en-US" w:eastAsia="zh-CN"/>
          </w:rPr>
          <w:t xml:space="preserve">field. Otherwise, the </w:t>
        </w:r>
      </w:ins>
      <w:ins w:id="76" w:author="Xiangxin Gu" w:date="2021-08-10T16:45:00Z">
        <w:r>
          <w:rPr>
            <w:rFonts w:eastAsia="等线"/>
            <w:sz w:val="20"/>
            <w:lang w:val="en-US" w:eastAsia="zh-CN"/>
          </w:rPr>
          <w:t>MLD ID</w:t>
        </w:r>
      </w:ins>
      <w:ins w:id="77" w:author="Xiangxin Gu" w:date="2021-08-10T16:43:00Z">
        <w:r w:rsidRPr="003F61A1">
          <w:rPr>
            <w:rFonts w:eastAsia="等线"/>
            <w:sz w:val="20"/>
            <w:lang w:val="en-US" w:eastAsia="zh-CN"/>
          </w:rPr>
          <w:t xml:space="preserve"> Present subfield is set to 0.</w:t>
        </w:r>
      </w:ins>
    </w:p>
    <w:p w14:paraId="2BA5FB4D" w14:textId="1457A635" w:rsidR="003F61A1" w:rsidRDefault="003F61A1" w:rsidP="00681B83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ins w:id="78" w:author="Xiangxin Gu" w:date="2021-08-10T16:48:00Z"/>
          <w:rFonts w:eastAsia="等线"/>
          <w:sz w:val="25"/>
          <w:szCs w:val="25"/>
          <w:lang w:val="en-US" w:eastAsia="zh-CN"/>
        </w:rPr>
      </w:pPr>
    </w:p>
    <w:p w14:paraId="56EED1F2" w14:textId="0E108797" w:rsidR="008A4A77" w:rsidRPr="008A4A77" w:rsidRDefault="008A4A77" w:rsidP="008A4A77">
      <w:pPr>
        <w:widowControl w:val="0"/>
        <w:kinsoku w:val="0"/>
        <w:overflowPunct w:val="0"/>
        <w:autoSpaceDE w:val="0"/>
        <w:autoSpaceDN w:val="0"/>
        <w:adjustRightInd w:val="0"/>
        <w:spacing w:before="91" w:line="249" w:lineRule="auto"/>
        <w:ind w:left="319" w:right="457"/>
        <w:jc w:val="both"/>
        <w:rPr>
          <w:ins w:id="79" w:author="Xiangxin Gu" w:date="2021-08-10T16:49:00Z"/>
          <w:rFonts w:eastAsia="等线"/>
          <w:sz w:val="20"/>
          <w:lang w:val="en-US" w:eastAsia="zh-CN"/>
        </w:rPr>
      </w:pPr>
      <w:ins w:id="80" w:author="Xiangxin Gu" w:date="2021-08-10T16:49:00Z">
        <w:r w:rsidRPr="008A4A77">
          <w:rPr>
            <w:rFonts w:eastAsia="等线"/>
            <w:sz w:val="20"/>
            <w:lang w:val="en-US" w:eastAsia="zh-CN"/>
          </w:rPr>
          <w:t>The format of th</w:t>
        </w:r>
        <w:r>
          <w:rPr>
            <w:rFonts w:eastAsia="等线"/>
            <w:sz w:val="20"/>
            <w:lang w:val="en-US" w:eastAsia="zh-CN"/>
          </w:rPr>
          <w:t xml:space="preserve">e Common Info field of the </w:t>
        </w:r>
      </w:ins>
      <w:ins w:id="81" w:author="Xiangxin Gu" w:date="2021-08-10T16:50:00Z">
        <w:r>
          <w:rPr>
            <w:rFonts w:eastAsia="等线"/>
            <w:sz w:val="20"/>
            <w:lang w:val="en-US" w:eastAsia="zh-CN"/>
          </w:rPr>
          <w:t>Probe Request</w:t>
        </w:r>
      </w:ins>
      <w:ins w:id="82" w:author="Xiangxin Gu" w:date="2021-08-10T16:49:00Z">
        <w:r w:rsidRPr="008A4A77">
          <w:rPr>
            <w:rFonts w:eastAsia="等线"/>
            <w:sz w:val="20"/>
            <w:lang w:val="en-US" w:eastAsia="zh-CN"/>
          </w:rPr>
          <w:t xml:space="preserve"> variant Multi-Link element is defined in Figure 9-788</w:t>
        </w:r>
      </w:ins>
      <w:ins w:id="83" w:author="Xiangxin Gu" w:date="2021-08-10T16:50:00Z">
        <w:r>
          <w:rPr>
            <w:rFonts w:eastAsia="等线"/>
            <w:sz w:val="20"/>
            <w:lang w:val="en-US" w:eastAsia="zh-CN"/>
          </w:rPr>
          <w:t>yy</w:t>
        </w:r>
      </w:ins>
      <w:ins w:id="84" w:author="Xiangxin Gu" w:date="2021-08-10T16:49:00Z"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(Common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Info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field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of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the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</w:ins>
      <w:ins w:id="85" w:author="Xiangxin Gu" w:date="2021-08-10T16:51:00Z">
        <w:r>
          <w:rPr>
            <w:rFonts w:eastAsia="等线"/>
            <w:spacing w:val="1"/>
            <w:sz w:val="20"/>
            <w:lang w:val="en-US" w:eastAsia="zh-CN"/>
          </w:rPr>
          <w:t>Probe Request</w:t>
        </w:r>
      </w:ins>
      <w:ins w:id="86" w:author="Xiangxin Gu" w:date="2021-08-10T16:49:00Z"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variant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Multi-Link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 w:rsidRPr="008A4A77">
          <w:rPr>
            <w:rFonts w:eastAsia="等线"/>
            <w:sz w:val="20"/>
            <w:lang w:val="en-US" w:eastAsia="zh-CN"/>
          </w:rPr>
          <w:t>element</w:t>
        </w:r>
        <w:r w:rsidRPr="008A4A77">
          <w:rPr>
            <w:rFonts w:eastAsia="等线"/>
            <w:spacing w:val="1"/>
            <w:sz w:val="20"/>
            <w:lang w:val="en-US" w:eastAsia="zh-CN"/>
          </w:rPr>
          <w:t xml:space="preserve"> </w:t>
        </w:r>
        <w:r>
          <w:rPr>
            <w:rFonts w:eastAsia="等线"/>
            <w:sz w:val="20"/>
            <w:lang w:val="en-US" w:eastAsia="zh-CN"/>
          </w:rPr>
          <w:t>for</w:t>
        </w:r>
        <w:r w:rsidRPr="008A4A77">
          <w:rPr>
            <w:rFonts w:eastAsia="等线"/>
            <w:sz w:val="20"/>
            <w:lang w:val="en-US" w:eastAsia="zh-CN"/>
          </w:rPr>
          <w:t>mat).</w:t>
        </w:r>
      </w:ins>
    </w:p>
    <w:p w14:paraId="22F91971" w14:textId="77777777" w:rsidR="008A4A77" w:rsidRPr="008A4A77" w:rsidRDefault="008A4A77" w:rsidP="008A4A77">
      <w:pPr>
        <w:widowControl w:val="0"/>
        <w:kinsoku w:val="0"/>
        <w:overflowPunct w:val="0"/>
        <w:autoSpaceDE w:val="0"/>
        <w:autoSpaceDN w:val="0"/>
        <w:adjustRightInd w:val="0"/>
        <w:spacing w:before="2"/>
        <w:rPr>
          <w:ins w:id="87" w:author="Xiangxin Gu" w:date="2021-08-10T16:49:00Z"/>
          <w:rFonts w:eastAsia="等线"/>
          <w:sz w:val="21"/>
          <w:szCs w:val="21"/>
          <w:lang w:val="en-US" w:eastAsia="zh-CN"/>
        </w:rPr>
      </w:pPr>
    </w:p>
    <w:tbl>
      <w:tblPr>
        <w:tblW w:w="0" w:type="auto"/>
        <w:tblInd w:w="12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</w:tblGrid>
      <w:tr w:rsidR="008A4A77" w:rsidRPr="008A4A77" w14:paraId="0BD98A2C" w14:textId="77777777" w:rsidTr="007D5449">
        <w:trPr>
          <w:trHeight w:val="871"/>
          <w:ins w:id="88" w:author="Xiangxin Gu" w:date="2021-08-10T16:49:00Z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BEA196" w14:textId="77777777" w:rsidR="008A4A77" w:rsidRPr="008A4A77" w:rsidRDefault="008A4A77" w:rsidP="008A4A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ins w:id="89" w:author="Xiangxin Gu" w:date="2021-08-10T16:49:00Z"/>
                <w:rFonts w:eastAsia="等线"/>
                <w:sz w:val="18"/>
                <w:szCs w:val="18"/>
                <w:lang w:val="en-US" w:eastAsia="zh-CN"/>
              </w:rPr>
            </w:pPr>
          </w:p>
          <w:p w14:paraId="6049DF57" w14:textId="38B11D98" w:rsidR="008A4A77" w:rsidRPr="008A4A77" w:rsidRDefault="008A4A77" w:rsidP="008A4A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5"/>
              <w:ind w:left="192"/>
              <w:rPr>
                <w:ins w:id="90" w:author="Xiangxin Gu" w:date="2021-08-10T16:49:00Z"/>
                <w:rFonts w:ascii="Arial" w:eastAsia="等线" w:hAnsi="Arial" w:cs="Arial"/>
                <w:sz w:val="16"/>
                <w:szCs w:val="16"/>
                <w:lang w:val="en-US" w:eastAsia="zh-CN"/>
              </w:rPr>
            </w:pPr>
            <w:ins w:id="91" w:author="Xiangxin Gu" w:date="2021-08-10T16:53:00Z">
              <w:r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>MLD</w:t>
              </w:r>
            </w:ins>
            <w:ins w:id="92" w:author="Xiangxin Gu" w:date="2021-08-10T16:49:00Z">
              <w:r w:rsidRPr="008A4A77">
                <w:rPr>
                  <w:rFonts w:ascii="Arial" w:eastAsia="等线" w:hAnsi="Arial" w:cs="Arial"/>
                  <w:spacing w:val="-2"/>
                  <w:sz w:val="16"/>
                  <w:szCs w:val="16"/>
                  <w:lang w:val="en-US" w:eastAsia="zh-CN"/>
                </w:rPr>
                <w:t xml:space="preserve"> </w:t>
              </w:r>
              <w:r w:rsidRPr="008A4A77">
                <w:rPr>
                  <w:rFonts w:ascii="Arial" w:eastAsia="等线" w:hAnsi="Arial" w:cs="Arial"/>
                  <w:sz w:val="16"/>
                  <w:szCs w:val="16"/>
                  <w:lang w:val="en-US" w:eastAsia="zh-CN"/>
                </w:rPr>
                <w:t xml:space="preserve">ID </w:t>
              </w:r>
            </w:ins>
          </w:p>
        </w:tc>
      </w:tr>
    </w:tbl>
    <w:p w14:paraId="33966BAA" w14:textId="13A56830" w:rsidR="008A4A77" w:rsidRPr="008A4A77" w:rsidRDefault="008A4A77" w:rsidP="008A4A77">
      <w:pPr>
        <w:widowControl w:val="0"/>
        <w:tabs>
          <w:tab w:val="left" w:pos="1775"/>
          <w:tab w:val="left" w:pos="2816"/>
          <w:tab w:val="left" w:pos="4115"/>
          <w:tab w:val="left" w:pos="5516"/>
          <w:tab w:val="left" w:pos="6815"/>
          <w:tab w:val="left" w:pos="8015"/>
        </w:tabs>
        <w:kinsoku w:val="0"/>
        <w:overflowPunct w:val="0"/>
        <w:autoSpaceDE w:val="0"/>
        <w:autoSpaceDN w:val="0"/>
        <w:adjustRightInd w:val="0"/>
        <w:spacing w:before="98"/>
        <w:ind w:left="587"/>
        <w:rPr>
          <w:ins w:id="93" w:author="Xiangxin Gu" w:date="2021-08-10T16:49:00Z"/>
          <w:rFonts w:ascii="Arial" w:eastAsia="等线" w:hAnsi="Arial" w:cs="Arial"/>
          <w:sz w:val="16"/>
          <w:szCs w:val="16"/>
          <w:lang w:val="en-US" w:eastAsia="zh-CN"/>
        </w:rPr>
      </w:pPr>
      <w:ins w:id="94" w:author="Xiangxin Gu" w:date="2021-08-10T16:49:00Z">
        <w:r w:rsidRPr="008A4A77">
          <w:rPr>
            <w:rFonts w:ascii="Arial" w:eastAsia="等线" w:hAnsi="Arial" w:cs="Arial"/>
            <w:sz w:val="16"/>
            <w:szCs w:val="16"/>
            <w:lang w:val="en-US" w:eastAsia="zh-CN"/>
          </w:rPr>
          <w:t>Octets:</w:t>
        </w:r>
      </w:ins>
      <w:ins w:id="95" w:author="Xiangxin Gu" w:date="2021-08-10T16:53:00Z">
        <w:r>
          <w:rPr>
            <w:rFonts w:ascii="Arial" w:eastAsia="等线" w:hAnsi="Arial" w:cs="Arial"/>
            <w:sz w:val="16"/>
            <w:szCs w:val="16"/>
            <w:lang w:val="en-US" w:eastAsia="zh-CN"/>
          </w:rPr>
          <w:t xml:space="preserve">            </w:t>
        </w:r>
      </w:ins>
      <w:ins w:id="96" w:author="Xiangxin Gu" w:date="2021-08-10T16:49:00Z">
        <w:r w:rsidRPr="008A4A77">
          <w:rPr>
            <w:rFonts w:ascii="Arial" w:eastAsia="等线" w:hAnsi="Arial" w:cs="Arial"/>
            <w:sz w:val="16"/>
            <w:szCs w:val="16"/>
            <w:lang w:val="en-US" w:eastAsia="zh-CN"/>
          </w:rPr>
          <w:t>0</w:t>
        </w:r>
        <w:r w:rsidRPr="008A4A77">
          <w:rPr>
            <w:rFonts w:ascii="Arial" w:eastAsia="等线" w:hAnsi="Arial" w:cs="Arial"/>
            <w:spacing w:val="-2"/>
            <w:sz w:val="16"/>
            <w:szCs w:val="16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sz w:val="16"/>
            <w:szCs w:val="16"/>
            <w:lang w:val="en-US" w:eastAsia="zh-CN"/>
          </w:rPr>
          <w:t>or 1</w:t>
        </w:r>
      </w:ins>
    </w:p>
    <w:p w14:paraId="2CAD1CA5" w14:textId="77777777" w:rsidR="008A4A77" w:rsidRPr="008A4A77" w:rsidRDefault="008A4A77" w:rsidP="008A4A77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ins w:id="97" w:author="Xiangxin Gu" w:date="2021-08-10T16:49:00Z"/>
          <w:rFonts w:ascii="Arial" w:eastAsia="等线" w:hAnsi="Arial" w:cs="Arial"/>
          <w:sz w:val="16"/>
          <w:szCs w:val="16"/>
          <w:lang w:val="en-US" w:eastAsia="zh-CN"/>
        </w:rPr>
      </w:pPr>
    </w:p>
    <w:p w14:paraId="0830AF26" w14:textId="267C55B3" w:rsidR="008A4A77" w:rsidRPr="008A4A77" w:rsidRDefault="008A4A77" w:rsidP="008A4A77">
      <w:pPr>
        <w:widowControl w:val="0"/>
        <w:kinsoku w:val="0"/>
        <w:overflowPunct w:val="0"/>
        <w:autoSpaceDE w:val="0"/>
        <w:autoSpaceDN w:val="0"/>
        <w:adjustRightInd w:val="0"/>
        <w:spacing w:before="1" w:line="249" w:lineRule="auto"/>
        <w:ind w:left="1707" w:hanging="766"/>
        <w:rPr>
          <w:ins w:id="98" w:author="Xiangxin Gu" w:date="2021-08-10T16:49:00Z"/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bookmarkStart w:id="99" w:name="_bookmark104"/>
      <w:bookmarkEnd w:id="99"/>
      <w:ins w:id="100" w:author="Xiangxin Gu" w:date="2021-08-10T16:49:00Z"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Figure</w:t>
        </w:r>
        <w:r w:rsidRPr="008A4A77">
          <w:rPr>
            <w:rFonts w:ascii="Arial" w:eastAsia="等线" w:hAnsi="Arial" w:cs="Arial"/>
            <w:b/>
            <w:bCs/>
            <w:spacing w:val="-5"/>
            <w:sz w:val="20"/>
            <w:lang w:val="en-US" w:eastAsia="zh-CN"/>
          </w:rPr>
          <w:t xml:space="preserve"> </w:t>
        </w:r>
        <w:r>
          <w:rPr>
            <w:rFonts w:ascii="Arial" w:eastAsia="等线" w:hAnsi="Arial" w:cs="Arial"/>
            <w:b/>
            <w:bCs/>
            <w:sz w:val="20"/>
            <w:lang w:val="en-US" w:eastAsia="zh-CN"/>
          </w:rPr>
          <w:t>9-788</w:t>
        </w:r>
      </w:ins>
      <w:ins w:id="101" w:author="Xiangxin Gu" w:date="2021-08-10T16:50:00Z">
        <w:r>
          <w:rPr>
            <w:rFonts w:ascii="Arial" w:eastAsia="等线" w:hAnsi="Arial" w:cs="Arial"/>
            <w:b/>
            <w:bCs/>
            <w:sz w:val="20"/>
            <w:lang w:val="en-US" w:eastAsia="zh-CN"/>
          </w:rPr>
          <w:t>yy</w:t>
        </w:r>
      </w:ins>
      <w:ins w:id="102" w:author="Xiangxin Gu" w:date="2021-08-10T16:49:00Z"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—Common</w:t>
        </w:r>
        <w:r w:rsidRPr="008A4A77">
          <w:rPr>
            <w:rFonts w:ascii="Arial" w:eastAsia="等线" w:hAnsi="Arial" w:cs="Arial"/>
            <w:b/>
            <w:bCs/>
            <w:spacing w:val="-3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Info</w:t>
        </w:r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field</w:t>
        </w:r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of</w:t>
        </w:r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the</w:t>
        </w:r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</w:ins>
      <w:ins w:id="103" w:author="Xiangxin Gu" w:date="2021-08-10T16:50:00Z">
        <w:r>
          <w:rPr>
            <w:rFonts w:ascii="Arial" w:eastAsia="等线" w:hAnsi="Arial" w:cs="Arial"/>
            <w:b/>
            <w:bCs/>
            <w:sz w:val="20"/>
            <w:lang w:val="en-US" w:eastAsia="zh-CN"/>
          </w:rPr>
          <w:t xml:space="preserve">Probe </w:t>
        </w:r>
      </w:ins>
      <w:ins w:id="104" w:author="Xiangxin Gu" w:date="2021-08-10T16:51:00Z">
        <w:r>
          <w:rPr>
            <w:rFonts w:ascii="Arial" w:eastAsia="等线" w:hAnsi="Arial" w:cs="Arial"/>
            <w:b/>
            <w:bCs/>
            <w:sz w:val="20"/>
            <w:lang w:val="en-US" w:eastAsia="zh-CN"/>
          </w:rPr>
          <w:t>Request</w:t>
        </w:r>
      </w:ins>
      <w:ins w:id="105" w:author="Xiangxin Gu" w:date="2021-08-10T16:49:00Z"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variant</w:t>
        </w:r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Multi-Link</w:t>
        </w:r>
        <w:r w:rsidRPr="008A4A77">
          <w:rPr>
            <w:rFonts w:ascii="Arial" w:eastAsia="等线" w:hAnsi="Arial" w:cs="Arial"/>
            <w:b/>
            <w:bCs/>
            <w:spacing w:val="-5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element</w:t>
        </w:r>
        <w:r w:rsidRPr="008A4A77">
          <w:rPr>
            <w:rFonts w:ascii="Arial" w:eastAsia="等线" w:hAnsi="Arial" w:cs="Arial"/>
            <w:b/>
            <w:bCs/>
            <w:spacing w:val="-4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for-</w:t>
        </w:r>
        <w:r w:rsidRPr="008A4A77">
          <w:rPr>
            <w:rFonts w:ascii="Arial" w:eastAsia="等线" w:hAnsi="Arial" w:cs="Arial"/>
            <w:b/>
            <w:bCs/>
            <w:spacing w:val="-52"/>
            <w:sz w:val="20"/>
            <w:lang w:val="en-US" w:eastAsia="zh-CN"/>
          </w:rPr>
          <w:t xml:space="preserve"> </w:t>
        </w:r>
        <w:r w:rsidRPr="008A4A77">
          <w:rPr>
            <w:rFonts w:ascii="Arial" w:eastAsia="等线" w:hAnsi="Arial" w:cs="Arial"/>
            <w:b/>
            <w:bCs/>
            <w:sz w:val="20"/>
            <w:lang w:val="en-US" w:eastAsia="zh-CN"/>
          </w:rPr>
          <w:t>mat</w:t>
        </w:r>
      </w:ins>
    </w:p>
    <w:p w14:paraId="01900D55" w14:textId="0E5C33B3" w:rsidR="008A4A77" w:rsidRPr="008A4A77" w:rsidRDefault="008A4A77" w:rsidP="00681B83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ins w:id="106" w:author="Xiangxin Gu" w:date="2021-08-10T16:48:00Z"/>
          <w:rFonts w:eastAsia="等线"/>
          <w:sz w:val="25"/>
          <w:szCs w:val="25"/>
          <w:lang w:val="en-US" w:eastAsia="zh-CN"/>
        </w:rPr>
      </w:pPr>
    </w:p>
    <w:p w14:paraId="632850CE" w14:textId="61C10B4D" w:rsidR="008A4A77" w:rsidRPr="008A4A77" w:rsidRDefault="008A4A77" w:rsidP="008A4A77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319" w:right="458"/>
        <w:jc w:val="both"/>
        <w:rPr>
          <w:ins w:id="107" w:author="Xiangxin Gu" w:date="2021-08-10T16:55:00Z"/>
          <w:rFonts w:eastAsia="等线"/>
          <w:color w:val="000000"/>
          <w:sz w:val="20"/>
          <w:lang w:val="en-US" w:eastAsia="zh-CN"/>
        </w:rPr>
      </w:pPr>
      <w:ins w:id="108" w:author="Xiangxin Gu" w:date="2021-08-10T16:55:00Z">
        <w:r>
          <w:rPr>
            <w:rFonts w:eastAsia="等线"/>
            <w:color w:val="000000"/>
            <w:sz w:val="20"/>
            <w:lang w:val="en-US" w:eastAsia="zh-CN"/>
          </w:rPr>
          <w:t>The</w:t>
        </w:r>
        <w:r w:rsidRPr="008A4A77">
          <w:rPr>
            <w:rFonts w:eastAsia="等线"/>
            <w:color w:val="000000"/>
            <w:sz w:val="20"/>
            <w:lang w:val="en-US" w:eastAsia="zh-CN"/>
          </w:rPr>
          <w:t xml:space="preserve"> MLD </w:t>
        </w:r>
        <w:r>
          <w:rPr>
            <w:rFonts w:eastAsia="等线"/>
            <w:color w:val="000000"/>
            <w:sz w:val="20"/>
            <w:lang w:val="en-US" w:eastAsia="zh-CN"/>
          </w:rPr>
          <w:t>ID</w:t>
        </w:r>
        <w:r w:rsidRPr="008A4A77">
          <w:rPr>
            <w:rFonts w:eastAsia="等线"/>
            <w:color w:val="000000"/>
            <w:sz w:val="20"/>
            <w:lang w:val="en-US" w:eastAsia="zh-CN"/>
          </w:rPr>
          <w:t xml:space="preserve"> subfield in the Common Info field </w:t>
        </w:r>
      </w:ins>
      <w:ins w:id="109" w:author="Xiangxin Gu" w:date="2021-08-10T16:56:00Z">
        <w:r>
          <w:rPr>
            <w:rFonts w:eastAsia="等线"/>
            <w:color w:val="000000"/>
            <w:sz w:val="20"/>
            <w:lang w:val="en-US" w:eastAsia="zh-CN"/>
          </w:rPr>
          <w:t xml:space="preserve">indicates the AP MLD </w:t>
        </w:r>
      </w:ins>
      <w:ins w:id="110" w:author="Xiangxin Gu" w:date="2021-08-11T16:55:00Z">
        <w:r w:rsidR="000601B6">
          <w:rPr>
            <w:rFonts w:eastAsia="等线"/>
            <w:color w:val="000000"/>
            <w:sz w:val="20"/>
            <w:lang w:val="en-US" w:eastAsia="zh-CN"/>
          </w:rPr>
          <w:t>targeted.</w:t>
        </w:r>
      </w:ins>
    </w:p>
    <w:p w14:paraId="30EC6F46" w14:textId="77777777" w:rsidR="008A4A77" w:rsidRPr="00BB5274" w:rsidRDefault="008A4A77" w:rsidP="00681B83">
      <w:pPr>
        <w:widowControl w:val="0"/>
        <w:kinsoku w:val="0"/>
        <w:overflowPunct w:val="0"/>
        <w:autoSpaceDE w:val="0"/>
        <w:autoSpaceDN w:val="0"/>
        <w:adjustRightInd w:val="0"/>
        <w:spacing w:before="1"/>
        <w:rPr>
          <w:rFonts w:eastAsia="等线"/>
          <w:sz w:val="25"/>
          <w:szCs w:val="25"/>
          <w:lang w:val="en-US" w:eastAsia="zh-CN"/>
        </w:rPr>
      </w:pPr>
    </w:p>
    <w:p w14:paraId="513EC3B0" w14:textId="77777777" w:rsidR="00681B83" w:rsidRPr="00681B83" w:rsidRDefault="00681B83" w:rsidP="00681B83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eastAsia="等线"/>
          <w:sz w:val="24"/>
          <w:szCs w:val="24"/>
          <w:lang w:val="en-US" w:eastAsia="zh-CN"/>
        </w:rPr>
      </w:pPr>
      <w:bookmarkStart w:id="111" w:name="_bookmark117"/>
      <w:bookmarkStart w:id="112" w:name="_bookmark118"/>
      <w:bookmarkEnd w:id="111"/>
      <w:bookmarkEnd w:id="112"/>
    </w:p>
    <w:p w14:paraId="0B061429" w14:textId="77777777" w:rsidR="00681B83" w:rsidRPr="00681B83" w:rsidRDefault="00681B83" w:rsidP="00681B83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eastAsia="等线"/>
          <w:sz w:val="20"/>
          <w:lang w:val="en-US" w:eastAsia="zh-CN"/>
        </w:rPr>
      </w:pPr>
      <w:bookmarkStart w:id="113" w:name="9.4.2.295c_EHT_Capabilities_element"/>
      <w:bookmarkStart w:id="114" w:name="_bookmark119"/>
      <w:bookmarkEnd w:id="113"/>
      <w:bookmarkEnd w:id="114"/>
    </w:p>
    <w:p w14:paraId="655E4A95" w14:textId="4B0E827D" w:rsidR="007D5449" w:rsidRPr="00B10E62" w:rsidRDefault="007D5449" w:rsidP="00F409EB">
      <w:pPr>
        <w:pStyle w:val="H3"/>
        <w:suppressAutoHyphens/>
        <w:rPr>
          <w:i/>
          <w:lang w:eastAsia="ko-KR"/>
        </w:rPr>
      </w:pPr>
      <w:proofErr w:type="spellStart"/>
      <w:r w:rsidRPr="00363319">
        <w:rPr>
          <w:i/>
          <w:highlight w:val="yellow"/>
          <w:lang w:eastAsia="ko-KR"/>
        </w:rPr>
        <w:t>TG</w:t>
      </w:r>
      <w:r>
        <w:rPr>
          <w:i/>
          <w:highlight w:val="yellow"/>
          <w:lang w:eastAsia="ko-KR"/>
        </w:rPr>
        <w:t>be</w:t>
      </w:r>
      <w:proofErr w:type="spellEnd"/>
      <w:r w:rsidRPr="00363319">
        <w:rPr>
          <w:i/>
          <w:highlight w:val="yellow"/>
          <w:lang w:eastAsia="ko-KR"/>
        </w:rPr>
        <w:t xml:space="preserve"> editor:</w:t>
      </w:r>
      <w:r>
        <w:rPr>
          <w:i/>
          <w:lang w:eastAsia="ko-KR"/>
        </w:rPr>
        <w:t xml:space="preserve"> </w:t>
      </w:r>
      <w:r w:rsidRPr="00A7092D">
        <w:rPr>
          <w:i/>
          <w:lang w:eastAsia="ko-KR"/>
        </w:rPr>
        <w:t xml:space="preserve">Change </w:t>
      </w:r>
      <w:r w:rsidR="00F409EB">
        <w:rPr>
          <w:i/>
          <w:lang w:eastAsia="ko-KR"/>
        </w:rPr>
        <w:t xml:space="preserve">35.3.4.1 </w:t>
      </w:r>
      <w:r w:rsidR="00F409EB" w:rsidRPr="00F409EB">
        <w:rPr>
          <w:i/>
          <w:lang w:eastAsia="ko-KR"/>
        </w:rPr>
        <w:t xml:space="preserve">Use of ML probe request and response </w:t>
      </w:r>
      <w:r>
        <w:rPr>
          <w:i/>
          <w:lang w:eastAsia="ko-KR"/>
        </w:rPr>
        <w:t>as follows</w:t>
      </w:r>
      <w:r w:rsidRPr="00A7092D">
        <w:rPr>
          <w:i/>
          <w:lang w:eastAsia="ko-KR"/>
        </w:rPr>
        <w:t xml:space="preserve"> (track change</w:t>
      </w:r>
      <w:r>
        <w:rPr>
          <w:i/>
          <w:lang w:eastAsia="ko-KR"/>
        </w:rPr>
        <w:t>s</w:t>
      </w:r>
      <w:r w:rsidRPr="00CD168A">
        <w:rPr>
          <w:i/>
          <w:lang w:eastAsia="ko-KR"/>
        </w:rPr>
        <w:t xml:space="preserve"> on):</w:t>
      </w:r>
    </w:p>
    <w:p w14:paraId="34283145" w14:textId="77777777" w:rsidR="007D5449" w:rsidRPr="007D5449" w:rsidRDefault="007D5449" w:rsidP="007D5449">
      <w:pPr>
        <w:widowControl w:val="0"/>
        <w:numPr>
          <w:ilvl w:val="3"/>
          <w:numId w:val="7"/>
        </w:numPr>
        <w:tabs>
          <w:tab w:val="left" w:pos="900"/>
        </w:tabs>
        <w:kinsoku w:val="0"/>
        <w:overflowPunct w:val="0"/>
        <w:autoSpaceDE w:val="0"/>
        <w:autoSpaceDN w:val="0"/>
        <w:adjustRightInd w:val="0"/>
        <w:spacing w:before="1"/>
        <w:ind w:left="899" w:hanging="780"/>
        <w:outlineLvl w:val="1"/>
        <w:rPr>
          <w:rFonts w:ascii="Arial" w:eastAsia="等线" w:hAnsi="Arial" w:cs="Arial"/>
          <w:b/>
          <w:bCs/>
          <w:color w:val="208A20"/>
          <w:sz w:val="20"/>
          <w:lang w:val="en-US" w:eastAsia="zh-CN"/>
        </w:rPr>
      </w:pP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Use</w:t>
      </w:r>
      <w:r w:rsidRPr="007D5449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of</w:t>
      </w:r>
      <w:r w:rsidRPr="007D5449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ML</w:t>
      </w:r>
      <w:r w:rsidRPr="007D5449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probe</w:t>
      </w:r>
      <w:r w:rsidRPr="007D5449">
        <w:rPr>
          <w:rFonts w:ascii="Arial" w:eastAsia="等线" w:hAnsi="Arial" w:cs="Arial"/>
          <w:b/>
          <w:bCs/>
          <w:spacing w:val="-5"/>
          <w:sz w:val="20"/>
          <w:lang w:val="en-US" w:eastAsia="zh-CN"/>
        </w:rPr>
        <w:t xml:space="preserve"> </w:t>
      </w: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request</w:t>
      </w:r>
      <w:r w:rsidRPr="007D5449">
        <w:rPr>
          <w:rFonts w:ascii="Arial" w:eastAsia="等线" w:hAnsi="Arial" w:cs="Arial"/>
          <w:b/>
          <w:bCs/>
          <w:spacing w:val="-6"/>
          <w:sz w:val="20"/>
          <w:lang w:val="en-US" w:eastAsia="zh-CN"/>
        </w:rPr>
        <w:t xml:space="preserve"> </w:t>
      </w: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and</w:t>
      </w:r>
      <w:r w:rsidRPr="007D5449">
        <w:rPr>
          <w:rFonts w:ascii="Arial" w:eastAsia="等线" w:hAnsi="Arial" w:cs="Arial"/>
          <w:b/>
          <w:bCs/>
          <w:spacing w:val="-4"/>
          <w:sz w:val="20"/>
          <w:lang w:val="en-US" w:eastAsia="zh-CN"/>
        </w:rPr>
        <w:t xml:space="preserve"> </w:t>
      </w:r>
      <w:r w:rsidRPr="007D5449">
        <w:rPr>
          <w:rFonts w:ascii="Arial" w:eastAsia="等线" w:hAnsi="Arial" w:cs="Arial"/>
          <w:b/>
          <w:bCs/>
          <w:sz w:val="20"/>
          <w:lang w:val="en-US" w:eastAsia="zh-CN"/>
        </w:rPr>
        <w:t>response</w:t>
      </w:r>
      <w:r w:rsidRPr="007D5449">
        <w:rPr>
          <w:rFonts w:ascii="Arial" w:eastAsia="等线" w:hAnsi="Arial" w:cs="Arial"/>
          <w:b/>
          <w:bCs/>
          <w:color w:val="208A20"/>
          <w:sz w:val="20"/>
          <w:u w:val="thick"/>
          <w:lang w:val="en-US" w:eastAsia="zh-CN"/>
        </w:rPr>
        <w:t>(#2583)(#3360)</w:t>
      </w:r>
    </w:p>
    <w:p w14:paraId="04F70268" w14:textId="77777777" w:rsidR="007D5449" w:rsidRPr="007D5449" w:rsidRDefault="007D5449" w:rsidP="007D5449">
      <w:pPr>
        <w:widowControl w:val="0"/>
        <w:kinsoku w:val="0"/>
        <w:overflowPunct w:val="0"/>
        <w:autoSpaceDE w:val="0"/>
        <w:autoSpaceDN w:val="0"/>
        <w:adjustRightInd w:val="0"/>
        <w:spacing w:before="10"/>
        <w:rPr>
          <w:rFonts w:ascii="Arial" w:eastAsia="等线" w:hAnsi="Arial" w:cs="Arial"/>
          <w:b/>
          <w:bCs/>
          <w:sz w:val="13"/>
          <w:szCs w:val="13"/>
          <w:lang w:val="en-US" w:eastAsia="zh-CN"/>
        </w:rPr>
      </w:pPr>
    </w:p>
    <w:p w14:paraId="1323F732" w14:textId="77777777" w:rsidR="007D5449" w:rsidRPr="007D5449" w:rsidRDefault="007D5449" w:rsidP="007D5449">
      <w:pPr>
        <w:widowControl w:val="0"/>
        <w:kinsoku w:val="0"/>
        <w:overflowPunct w:val="0"/>
        <w:autoSpaceDE w:val="0"/>
        <w:autoSpaceDN w:val="0"/>
        <w:adjustRightInd w:val="0"/>
        <w:spacing w:before="91" w:line="249" w:lineRule="auto"/>
        <w:ind w:left="120" w:right="118"/>
        <w:jc w:val="both"/>
        <w:rPr>
          <w:rFonts w:eastAsia="等线"/>
          <w:color w:val="000000"/>
          <w:sz w:val="20"/>
          <w:lang w:val="en-US" w:eastAsia="zh-CN"/>
        </w:rPr>
      </w:pPr>
      <w:r w:rsidRPr="007D5449">
        <w:rPr>
          <w:rFonts w:eastAsia="等线"/>
          <w:color w:val="208A20"/>
          <w:sz w:val="20"/>
          <w:u w:val="single"/>
          <w:lang w:val="en-US" w:eastAsia="zh-CN"/>
        </w:rPr>
        <w:t>(#2583)(#3360)(#1187)</w:t>
      </w:r>
      <w:r w:rsidRPr="007D5449">
        <w:rPr>
          <w:rFonts w:eastAsia="等线"/>
          <w:color w:val="000000"/>
          <w:sz w:val="20"/>
          <w:lang w:val="en-US" w:eastAsia="zh-CN"/>
        </w:rPr>
        <w:t>An ML probe request is a Probe Request frame that is sent outside the context of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active</w:t>
      </w:r>
      <w:r w:rsidRPr="007D5449">
        <w:rPr>
          <w:rFonts w:eastAsia="等线"/>
          <w:color w:val="000000"/>
          <w:spacing w:val="-2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scanning that is</w:t>
      </w:r>
      <w:r w:rsidRPr="007D544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used</w:t>
      </w:r>
      <w:r w:rsidRPr="007D544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to discover an</w:t>
      </w:r>
      <w:r w:rsidRPr="007D544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AP:</w:t>
      </w:r>
    </w:p>
    <w:p w14:paraId="65CF0178" w14:textId="7CFABC06" w:rsidR="007D5449" w:rsidRDefault="007D5449" w:rsidP="007D5449">
      <w:pPr>
        <w:widowControl w:val="0"/>
        <w:numPr>
          <w:ilvl w:val="4"/>
          <w:numId w:val="7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62" w:line="249" w:lineRule="auto"/>
        <w:ind w:right="117"/>
        <w:jc w:val="both"/>
        <w:rPr>
          <w:ins w:id="115" w:author="Xiangxin Gu" w:date="2021-08-11T16:52:00Z"/>
          <w:rFonts w:eastAsia="等线"/>
          <w:color w:val="000000"/>
          <w:sz w:val="20"/>
          <w:lang w:val="en-US" w:eastAsia="zh-CN"/>
        </w:rPr>
      </w:pPr>
      <w:r w:rsidRPr="007D5449">
        <w:rPr>
          <w:rFonts w:eastAsia="等线"/>
          <w:color w:val="208A20"/>
          <w:sz w:val="20"/>
          <w:u w:val="single"/>
          <w:lang w:val="en-US" w:eastAsia="zh-CN"/>
        </w:rPr>
        <w:t>(#1045)(#1187)(#1673)(#2150)</w:t>
      </w:r>
      <w:r w:rsidRPr="007D5449">
        <w:rPr>
          <w:rFonts w:eastAsia="等线"/>
          <w:color w:val="000000"/>
          <w:sz w:val="20"/>
          <w:lang w:val="en-US" w:eastAsia="zh-CN"/>
        </w:rPr>
        <w:t>with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the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Address 1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field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set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to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the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broadcast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address</w:t>
      </w:r>
      <w:r w:rsidRPr="007D5449">
        <w:rPr>
          <w:rFonts w:eastAsia="等线"/>
          <w:color w:val="000000"/>
          <w:spacing w:val="50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and</w:t>
      </w:r>
      <w:r w:rsidRPr="007D5449">
        <w:rPr>
          <w:rFonts w:eastAsia="等线"/>
          <w:color w:val="000000"/>
          <w:spacing w:val="50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the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Address 3 field set to the BSSID of an AP, or with the Address 1 field set to the BSSID of an AP’s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BSS.</w:t>
      </w:r>
    </w:p>
    <w:p w14:paraId="3A0C3142" w14:textId="104706D5" w:rsidR="000601B6" w:rsidRPr="007D5449" w:rsidRDefault="000601B6" w:rsidP="000601B6">
      <w:pPr>
        <w:widowControl w:val="0"/>
        <w:numPr>
          <w:ilvl w:val="4"/>
          <w:numId w:val="7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62" w:line="249" w:lineRule="auto"/>
        <w:ind w:right="117"/>
        <w:jc w:val="both"/>
        <w:rPr>
          <w:rFonts w:eastAsia="等线"/>
          <w:color w:val="000000"/>
          <w:sz w:val="20"/>
          <w:lang w:val="en-US" w:eastAsia="zh-CN"/>
        </w:rPr>
      </w:pPr>
      <w:ins w:id="116" w:author="Xiangxin Gu" w:date="2021-08-11T16:53:00Z">
        <w:r>
          <w:rPr>
            <w:rFonts w:ascii="TimesNewRomanPSMT" w:hAnsi="TimesNewRomanPSMT"/>
            <w:color w:val="000000"/>
            <w:sz w:val="20"/>
            <w:lang w:val="en-US"/>
          </w:rPr>
          <w:t>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4019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4734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5825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5940</w:t>
        </w:r>
        <w:r>
          <w:rPr>
            <w:rFonts w:ascii="TimesNewRomanPSMT" w:hAnsi="TimesNewRomanPSMT"/>
            <w:color w:val="000000"/>
            <w:sz w:val="20"/>
            <w:lang w:val="en-US"/>
          </w:rPr>
          <w:t>)(#6237)(#6238) 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6677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6707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8166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8290</w:t>
        </w:r>
        <w:proofErr w:type="gramStart"/>
        <w:r>
          <w:rPr>
            <w:rFonts w:ascii="TimesNewRomanPSMT" w:hAnsi="TimesNewRomanPSMT"/>
            <w:color w:val="000000"/>
            <w:sz w:val="20"/>
            <w:lang w:val="en-US"/>
          </w:rPr>
          <w:t>)</w:t>
        </w:r>
      </w:ins>
      <w:ins w:id="117" w:author="Xiangxin Gu" w:date="2021-08-11T16:54:00Z">
        <w:r w:rsidRPr="000601B6">
          <w:rPr>
            <w:rFonts w:ascii="TimesNewRomanPSMT" w:hAnsi="TimesNewRomanPSMT"/>
            <w:color w:val="000000"/>
            <w:sz w:val="20"/>
            <w:lang w:val="en-US"/>
          </w:rPr>
          <w:t>with</w:t>
        </w:r>
        <w:proofErr w:type="gramEnd"/>
        <w:r w:rsidRPr="000601B6">
          <w:rPr>
            <w:rFonts w:ascii="TimesNewRomanPSMT" w:hAnsi="TimesNewRomanPSMT"/>
            <w:color w:val="000000"/>
            <w:sz w:val="20"/>
            <w:lang w:val="en-US"/>
          </w:rPr>
          <w:t xml:space="preserve"> the MLD ID subfield (if present) </w:t>
        </w:r>
      </w:ins>
      <w:ins w:id="118" w:author="Xiangxin Gu" w:date="2021-08-11T16:57:00Z">
        <w:r w:rsidR="00EB2981">
          <w:rPr>
            <w:rFonts w:ascii="TimesNewRomanPSMT" w:hAnsi="TimesNewRomanPSMT"/>
            <w:color w:val="000000"/>
            <w:sz w:val="20"/>
            <w:lang w:val="en-US"/>
          </w:rPr>
          <w:t xml:space="preserve">in </w:t>
        </w:r>
      </w:ins>
      <w:ins w:id="119" w:author="Xiangxin Gu" w:date="2021-08-11T16:58:00Z">
        <w:r w:rsidR="00EB2981">
          <w:rPr>
            <w:rFonts w:ascii="TimesNewRomanPSMT" w:hAnsi="TimesNewRomanPSMT"/>
            <w:color w:val="000000"/>
            <w:sz w:val="20"/>
            <w:lang w:val="en-US"/>
          </w:rPr>
          <w:t xml:space="preserve">the Common Info field </w:t>
        </w:r>
      </w:ins>
      <w:ins w:id="120" w:author="Xiangxin Gu" w:date="2021-08-11T16:54:00Z">
        <w:r w:rsidRPr="000601B6">
          <w:rPr>
            <w:rFonts w:ascii="TimesNewRomanPSMT" w:hAnsi="TimesNewRomanPSMT"/>
            <w:color w:val="000000"/>
            <w:sz w:val="20"/>
            <w:lang w:val="en-US"/>
          </w:rPr>
          <w:t>set to the MLD ID which identifies the targeted AP MLD</w:t>
        </w:r>
        <w:r>
          <w:rPr>
            <w:rFonts w:ascii="TimesNewRomanPSMT" w:hAnsi="TimesNewRomanPSMT"/>
            <w:color w:val="000000"/>
            <w:sz w:val="20"/>
            <w:lang w:val="en-US"/>
          </w:rPr>
          <w:t>.</w:t>
        </w:r>
      </w:ins>
    </w:p>
    <w:p w14:paraId="51783D4C" w14:textId="77777777" w:rsidR="007D5449" w:rsidRPr="007D5449" w:rsidRDefault="007D5449" w:rsidP="007D5449">
      <w:pPr>
        <w:widowControl w:val="0"/>
        <w:numPr>
          <w:ilvl w:val="4"/>
          <w:numId w:val="7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62" w:line="249" w:lineRule="auto"/>
        <w:ind w:right="117"/>
        <w:jc w:val="both"/>
        <w:rPr>
          <w:rFonts w:eastAsia="等线"/>
          <w:color w:val="000000"/>
          <w:sz w:val="20"/>
          <w:lang w:val="en-US" w:eastAsia="zh-CN"/>
        </w:rPr>
      </w:pPr>
      <w:r w:rsidRPr="007D5449">
        <w:rPr>
          <w:rFonts w:eastAsia="等线"/>
          <w:color w:val="208A20"/>
          <w:sz w:val="20"/>
          <w:u w:val="single"/>
          <w:lang w:val="en-US" w:eastAsia="zh-CN"/>
        </w:rPr>
        <w:t>(#1808)(#2124)(#3217</w:t>
      </w:r>
      <w:proofErr w:type="gramStart"/>
      <w:r w:rsidRPr="007D5449">
        <w:rPr>
          <w:rFonts w:eastAsia="等线"/>
          <w:color w:val="208A20"/>
          <w:sz w:val="20"/>
          <w:u w:val="single"/>
          <w:lang w:val="en-US" w:eastAsia="zh-CN"/>
        </w:rPr>
        <w:t>)</w:t>
      </w:r>
      <w:r w:rsidRPr="007D5449">
        <w:rPr>
          <w:rFonts w:eastAsia="等线"/>
          <w:color w:val="000000"/>
          <w:sz w:val="20"/>
          <w:lang w:val="en-US" w:eastAsia="zh-CN"/>
        </w:rPr>
        <w:t>and</w:t>
      </w:r>
      <w:proofErr w:type="gramEnd"/>
      <w:r w:rsidRPr="007D5449">
        <w:rPr>
          <w:rFonts w:eastAsia="等线"/>
          <w:color w:val="000000"/>
          <w:sz w:val="20"/>
          <w:lang w:val="en-US" w:eastAsia="zh-CN"/>
        </w:rPr>
        <w:t xml:space="preserve"> that includes a Probe Request variant Multi-Link element defined in</w:t>
      </w:r>
      <w:r w:rsidRPr="007D5449">
        <w:rPr>
          <w:rFonts w:eastAsia="等线"/>
          <w:color w:val="000000"/>
          <w:spacing w:val="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9.4.2.295b.3</w:t>
      </w:r>
      <w:r w:rsidRPr="007D544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(Probe</w:t>
      </w:r>
      <w:r w:rsidRPr="007D5449">
        <w:rPr>
          <w:rFonts w:eastAsia="等线"/>
          <w:color w:val="000000"/>
          <w:spacing w:val="-1"/>
          <w:sz w:val="20"/>
          <w:lang w:val="en-US" w:eastAsia="zh-CN"/>
        </w:rPr>
        <w:t xml:space="preserve"> </w:t>
      </w:r>
      <w:r w:rsidRPr="007D5449">
        <w:rPr>
          <w:rFonts w:eastAsia="等线"/>
          <w:color w:val="000000"/>
          <w:sz w:val="20"/>
          <w:lang w:val="en-US" w:eastAsia="zh-CN"/>
        </w:rPr>
        <w:t>Request variant Multi-Link element).</w:t>
      </w:r>
    </w:p>
    <w:p w14:paraId="0CD46B3F" w14:textId="77777777" w:rsidR="007D5449" w:rsidRPr="007D5449" w:rsidRDefault="007D5449" w:rsidP="007D5449">
      <w:pPr>
        <w:widowControl w:val="0"/>
        <w:kinsoku w:val="0"/>
        <w:overflowPunct w:val="0"/>
        <w:autoSpaceDE w:val="0"/>
        <w:autoSpaceDN w:val="0"/>
        <w:adjustRightInd w:val="0"/>
        <w:rPr>
          <w:rFonts w:eastAsia="等线"/>
          <w:sz w:val="21"/>
          <w:szCs w:val="21"/>
          <w:lang w:val="en-US" w:eastAsia="zh-CN"/>
        </w:rPr>
      </w:pPr>
    </w:p>
    <w:p w14:paraId="41623C9F" w14:textId="339B8E98" w:rsidR="00E87FE1" w:rsidRDefault="00E87FE1" w:rsidP="007D5449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left="119" w:right="115"/>
        <w:jc w:val="both"/>
        <w:rPr>
          <w:ins w:id="121" w:author="Xiangxin Gu" w:date="2021-08-11T16:59:00Z"/>
          <w:rFonts w:ascii="TimesNewRomanPSMT" w:hAnsi="TimesNewRomanPSMT"/>
          <w:color w:val="000000"/>
          <w:sz w:val="20"/>
          <w:lang w:val="en-US"/>
        </w:rPr>
      </w:pPr>
      <w:ins w:id="122" w:author="Xiangxin Gu" w:date="2021-08-11T16:59:00Z">
        <w:r>
          <w:rPr>
            <w:rFonts w:ascii="TimesNewRomanPSMT" w:hAnsi="TimesNewRomanPSMT"/>
            <w:color w:val="000000"/>
            <w:sz w:val="20"/>
            <w:lang w:val="en-US"/>
          </w:rPr>
          <w:t>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4019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4734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5825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5940</w:t>
        </w:r>
        <w:r>
          <w:rPr>
            <w:rFonts w:ascii="TimesNewRomanPSMT" w:hAnsi="TimesNewRomanPSMT"/>
            <w:color w:val="000000"/>
            <w:sz w:val="20"/>
            <w:lang w:val="en-US"/>
          </w:rPr>
          <w:t>)(#6237)(#6238) 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6677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6707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8166</w:t>
        </w:r>
        <w:r>
          <w:rPr>
            <w:rFonts w:ascii="TimesNewRomanPSMT" w:hAnsi="TimesNewRomanPSMT"/>
            <w:color w:val="000000"/>
            <w:sz w:val="20"/>
            <w:lang w:val="en-US"/>
          </w:rPr>
          <w:t>)(#</w:t>
        </w:r>
        <w:r w:rsidRPr="00F304AD">
          <w:rPr>
            <w:rFonts w:ascii="TimesNewRomanPSMT" w:hAnsi="TimesNewRomanPSMT"/>
            <w:color w:val="000000"/>
            <w:sz w:val="20"/>
            <w:lang w:val="en-US"/>
          </w:rPr>
          <w:t>8290</w:t>
        </w:r>
        <w:r>
          <w:rPr>
            <w:rFonts w:ascii="TimesNewRomanPSMT" w:hAnsi="TimesNewRomanPSMT"/>
            <w:color w:val="000000"/>
            <w:sz w:val="20"/>
            <w:lang w:val="en-US"/>
          </w:rPr>
          <w:t>)</w:t>
        </w:r>
      </w:ins>
      <w:ins w:id="123" w:author="Xiangxin Gu" w:date="2021-08-11T17:12:00Z">
        <w:r w:rsidR="00152924">
          <w:t xml:space="preserve">To </w:t>
        </w:r>
        <w:r w:rsidR="003B2999">
          <w:t>solicit information of the AP</w:t>
        </w:r>
      </w:ins>
      <w:ins w:id="124" w:author="Xiangxin Gu" w:date="2021-08-12T17:02:00Z">
        <w:r w:rsidR="003864DE">
          <w:t>s</w:t>
        </w:r>
      </w:ins>
      <w:ins w:id="125" w:author="Xiangxin Gu" w:date="2021-08-11T17:12:00Z">
        <w:r w:rsidR="00152924">
          <w:t xml:space="preserve"> </w:t>
        </w:r>
      </w:ins>
      <w:ins w:id="126" w:author="Xiangxin Gu" w:date="2021-08-11T17:15:00Z">
        <w:r w:rsidR="00152924">
          <w:rPr>
            <w:rFonts w:ascii="TimesNewRomanPSMT" w:hAnsi="TimesNewRomanPSMT"/>
            <w:color w:val="000000"/>
            <w:sz w:val="20"/>
            <w:lang w:val="en-US"/>
          </w:rPr>
          <w:t>affiliated with an AP MLD</w:t>
        </w:r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 xml:space="preserve"> </w:t>
        </w:r>
        <w:r w:rsidR="00152924">
          <w:rPr>
            <w:rFonts w:ascii="TimesNewRomanPSMT" w:hAnsi="TimesNewRomanPSMT"/>
            <w:color w:val="000000"/>
            <w:sz w:val="20"/>
            <w:lang w:val="en-US"/>
          </w:rPr>
          <w:t xml:space="preserve">and </w:t>
        </w:r>
      </w:ins>
      <w:ins w:id="127" w:author="Xiangxin Gu" w:date="2021-08-11T17:13:00Z"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 xml:space="preserve">corresponding to </w:t>
        </w:r>
        <w:proofErr w:type="spellStart"/>
        <w:r w:rsidR="00152924">
          <w:rPr>
            <w:rFonts w:ascii="TimesNewRomanPSMT" w:hAnsi="TimesNewRomanPSMT"/>
            <w:color w:val="000000"/>
            <w:sz w:val="20"/>
            <w:lang w:val="en-US"/>
          </w:rPr>
          <w:t>nontransmitted</w:t>
        </w:r>
        <w:proofErr w:type="spellEnd"/>
        <w:r w:rsidR="00152924">
          <w:rPr>
            <w:rFonts w:ascii="TimesNewRomanPSMT" w:hAnsi="TimesNewRomanPSMT"/>
            <w:color w:val="000000"/>
            <w:sz w:val="20"/>
            <w:lang w:val="en-US"/>
          </w:rPr>
          <w:t xml:space="preserve"> BSSID of the same</w:t>
        </w:r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 xml:space="preserve"> multiple BSSID set</w:t>
        </w:r>
      </w:ins>
      <w:ins w:id="128" w:author="Xiangxin Gu" w:date="2021-08-11T17:14:00Z">
        <w:r w:rsidR="00152924">
          <w:rPr>
            <w:rFonts w:ascii="TimesNewRomanPSMT" w:hAnsi="TimesNewRomanPSMT"/>
            <w:color w:val="000000"/>
            <w:sz w:val="20"/>
            <w:lang w:val="en-US"/>
          </w:rPr>
          <w:t xml:space="preserve"> </w:t>
        </w:r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>as the transmitted AP</w:t>
        </w:r>
        <w:r w:rsidR="00152924">
          <w:rPr>
            <w:rFonts w:ascii="TimesNewRomanPSMT" w:hAnsi="TimesNewRomanPSMT"/>
            <w:color w:val="000000"/>
            <w:sz w:val="20"/>
            <w:lang w:val="en-US"/>
          </w:rPr>
          <w:t xml:space="preserve">, </w:t>
        </w:r>
      </w:ins>
      <w:ins w:id="129" w:author="Xiangxin Gu" w:date="2021-08-11T17:08:00Z">
        <w:r w:rsidR="00C80F13">
          <w:rPr>
            <w:rFonts w:ascii="TimesNewRomanPSMT" w:hAnsi="TimesNewRomanPSMT"/>
            <w:color w:val="000000"/>
            <w:sz w:val="20"/>
            <w:lang w:val="en-US"/>
          </w:rPr>
          <w:t xml:space="preserve">the ML </w:t>
        </w:r>
      </w:ins>
      <w:ins w:id="130" w:author="Xiangxin Gu" w:date="2021-08-12T16:27:00Z">
        <w:r w:rsidR="00C80F13">
          <w:rPr>
            <w:rFonts w:ascii="TimesNewRomanPSMT" w:hAnsi="TimesNewRomanPSMT"/>
            <w:color w:val="000000"/>
            <w:sz w:val="20"/>
            <w:lang w:val="en-US"/>
          </w:rPr>
          <w:t>p</w:t>
        </w:r>
      </w:ins>
      <w:ins w:id="131" w:author="Xiangxin Gu" w:date="2021-08-11T17:08:00Z">
        <w:r w:rsidR="00C80F13">
          <w:rPr>
            <w:rFonts w:ascii="TimesNewRomanPSMT" w:hAnsi="TimesNewRomanPSMT"/>
            <w:color w:val="000000"/>
            <w:sz w:val="20"/>
            <w:lang w:val="en-US"/>
          </w:rPr>
          <w:t xml:space="preserve">robe </w:t>
        </w:r>
      </w:ins>
      <w:ins w:id="132" w:author="Xiangxin Gu" w:date="2021-08-12T16:27:00Z">
        <w:r w:rsidR="00C80F13">
          <w:rPr>
            <w:rFonts w:ascii="TimesNewRomanPSMT" w:hAnsi="TimesNewRomanPSMT"/>
            <w:color w:val="000000"/>
            <w:sz w:val="20"/>
            <w:lang w:val="en-US"/>
          </w:rPr>
          <w:t>r</w:t>
        </w:r>
      </w:ins>
      <w:ins w:id="133" w:author="Xiangxin Gu" w:date="2021-08-11T17:08:00Z"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 xml:space="preserve">equest </w:t>
        </w:r>
      </w:ins>
      <w:commentRangeStart w:id="134"/>
      <w:ins w:id="135" w:author="Xiangxin Gu" w:date="2021-08-11T17:18:00Z">
        <w:r w:rsidR="001C5966">
          <w:rPr>
            <w:rFonts w:ascii="TimesNewRomanPSMT" w:hAnsi="TimesNewRomanPSMT"/>
            <w:color w:val="000000"/>
            <w:sz w:val="20"/>
            <w:lang w:val="en-US"/>
          </w:rPr>
          <w:t>shall</w:t>
        </w:r>
      </w:ins>
      <w:ins w:id="136" w:author="Xiangxin Gu" w:date="2021-08-11T17:08:00Z"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 xml:space="preserve"> </w:t>
        </w:r>
      </w:ins>
      <w:commentRangeEnd w:id="134"/>
      <w:r w:rsidR="006E55DC">
        <w:rPr>
          <w:rStyle w:val="aa"/>
          <w:rFonts w:ascii="Calibri" w:hAnsi="Calibri"/>
        </w:rPr>
        <w:commentReference w:id="134"/>
      </w:r>
      <w:ins w:id="137" w:author="Xiangxin Gu" w:date="2021-08-11T17:08:00Z">
        <w:r w:rsidR="00152924" w:rsidRPr="00152924">
          <w:rPr>
            <w:rFonts w:ascii="TimesNewRomanPSMT" w:hAnsi="TimesNewRomanPSMT"/>
            <w:color w:val="000000"/>
            <w:sz w:val="20"/>
            <w:lang w:val="en-US"/>
          </w:rPr>
          <w:t>indicate the targeted MLD</w:t>
        </w:r>
      </w:ins>
      <w:ins w:id="138" w:author="Xiangxin Gu" w:date="2021-08-11T17:09:00Z">
        <w:r w:rsidR="00152924">
          <w:rPr>
            <w:rFonts w:ascii="TimesNewRomanPSMT" w:hAnsi="TimesNewRomanPSMT"/>
            <w:color w:val="000000"/>
            <w:sz w:val="20"/>
            <w:lang w:val="en-US"/>
          </w:rPr>
          <w:t xml:space="preserve"> via </w:t>
        </w:r>
      </w:ins>
      <w:ins w:id="139" w:author="Xiangxin Gu" w:date="2021-08-11T17:10:00Z">
        <w:r w:rsidR="00152924">
          <w:rPr>
            <w:rFonts w:ascii="TimesNewRomanPSMT" w:hAnsi="TimesNewRomanPSMT"/>
            <w:color w:val="000000"/>
            <w:sz w:val="20"/>
            <w:lang w:val="en-US"/>
          </w:rPr>
          <w:t>the MLD ID subfield</w:t>
        </w:r>
        <w:r w:rsidR="00152924" w:rsidRPr="000601B6">
          <w:rPr>
            <w:rFonts w:ascii="TimesNewRomanPSMT" w:hAnsi="TimesNewRomanPSMT"/>
            <w:color w:val="000000"/>
            <w:sz w:val="20"/>
            <w:lang w:val="en-US"/>
          </w:rPr>
          <w:t xml:space="preserve"> </w:t>
        </w:r>
        <w:r w:rsidR="00152924">
          <w:rPr>
            <w:rFonts w:ascii="TimesNewRomanPSMT" w:hAnsi="TimesNewRomanPSMT"/>
            <w:color w:val="000000"/>
            <w:sz w:val="20"/>
            <w:lang w:val="en-US"/>
          </w:rPr>
          <w:t>in the Common Info field or the Address field of the frame</w:t>
        </w:r>
      </w:ins>
      <w:ins w:id="140" w:author="Xiangxin Gu" w:date="2021-08-11T17:19:00Z">
        <w:r w:rsidR="00D85DB1">
          <w:rPr>
            <w:rFonts w:ascii="TimesNewRomanPSMT" w:hAnsi="TimesNewRomanPSMT"/>
            <w:color w:val="000000"/>
            <w:sz w:val="20"/>
            <w:lang w:val="en-US"/>
          </w:rPr>
          <w:t xml:space="preserve"> or both</w:t>
        </w:r>
      </w:ins>
      <w:ins w:id="141" w:author="Xiangxin Gu" w:date="2021-08-11T17:10:00Z">
        <w:r w:rsidR="00152924">
          <w:rPr>
            <w:rFonts w:ascii="TimesNewRomanPSMT" w:hAnsi="TimesNewRomanPSMT"/>
            <w:color w:val="000000"/>
            <w:sz w:val="20"/>
            <w:lang w:val="en-US"/>
          </w:rPr>
          <w:t>.</w:t>
        </w:r>
      </w:ins>
    </w:p>
    <w:p w14:paraId="326D61C4" w14:textId="77777777" w:rsidR="00E87FE1" w:rsidRDefault="00E87FE1" w:rsidP="00CD1435">
      <w:pPr>
        <w:widowControl w:val="0"/>
        <w:kinsoku w:val="0"/>
        <w:overflowPunct w:val="0"/>
        <w:autoSpaceDE w:val="0"/>
        <w:autoSpaceDN w:val="0"/>
        <w:adjustRightInd w:val="0"/>
        <w:spacing w:line="249" w:lineRule="auto"/>
        <w:ind w:right="115"/>
        <w:jc w:val="both"/>
        <w:rPr>
          <w:ins w:id="142" w:author="Xiangxin Gu" w:date="2021-08-11T16:58:00Z"/>
          <w:rFonts w:eastAsia="等线"/>
          <w:color w:val="208A20"/>
          <w:sz w:val="20"/>
          <w:u w:val="single"/>
          <w:lang w:val="en-US" w:eastAsia="zh-CN"/>
        </w:rPr>
      </w:pPr>
    </w:p>
    <w:p w14:paraId="4E480E5F" w14:textId="387AF159" w:rsidR="00180856" w:rsidRPr="00681B83" w:rsidRDefault="00180856" w:rsidP="004A4B14">
      <w:pPr>
        <w:pStyle w:val="af3"/>
        <w:kinsoku w:val="0"/>
        <w:overflowPunct w:val="0"/>
      </w:pPr>
    </w:p>
    <w:sectPr w:rsidR="00180856" w:rsidRPr="00681B83" w:rsidSect="00654B3B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jan Chitrakar" w:date="2021-08-12T11:41:00Z" w:initials="RC">
    <w:p w14:paraId="515AB95C" w14:textId="5A9A9E5B" w:rsidR="007C1780" w:rsidRDefault="007C1780">
      <w:pPr>
        <w:pStyle w:val="ab"/>
      </w:pPr>
      <w:r>
        <w:rPr>
          <w:rStyle w:val="aa"/>
        </w:rPr>
        <w:annotationRef/>
      </w:r>
      <w:r>
        <w:t>What is the resolution? Revised? Same comment for the rest of the CIDs.</w:t>
      </w:r>
    </w:p>
  </w:comment>
  <w:comment w:id="2" w:author="Rojan Chitrakar" w:date="2021-08-12T11:40:00Z" w:initials="RC">
    <w:p w14:paraId="31342370" w14:textId="2BF52962" w:rsidR="007C1780" w:rsidRDefault="007C1780">
      <w:pPr>
        <w:pStyle w:val="ab"/>
      </w:pPr>
      <w:r>
        <w:rPr>
          <w:rStyle w:val="aa"/>
        </w:rPr>
        <w:annotationRef/>
      </w:r>
      <w:r>
        <w:t>How does the STA know the target MLD ID?</w:t>
      </w:r>
    </w:p>
    <w:p w14:paraId="77416931" w14:textId="1C33943F" w:rsidR="00CD1435" w:rsidRPr="00CD1435" w:rsidRDefault="00CD1435">
      <w:pPr>
        <w:pStyle w:val="ab"/>
        <w:rPr>
          <w:b/>
        </w:rPr>
      </w:pPr>
      <w:r w:rsidRPr="00CD1435">
        <w:rPr>
          <w:b/>
        </w:rPr>
        <w:t>Xiangxin</w:t>
      </w:r>
    </w:p>
    <w:p w14:paraId="01CAF1F5" w14:textId="2377CC4D" w:rsidR="00CD1435" w:rsidRDefault="00CD1435">
      <w:pPr>
        <w:pStyle w:val="ab"/>
      </w:pPr>
      <w:r>
        <w:t>A note is added</w:t>
      </w:r>
      <w:r w:rsidR="00C80F13">
        <w:t xml:space="preserve"> for information</w:t>
      </w:r>
      <w:r>
        <w:t>.</w:t>
      </w:r>
    </w:p>
  </w:comment>
  <w:comment w:id="134" w:author="Rojan Chitrakar" w:date="2021-08-12T11:36:00Z" w:initials="RC">
    <w:p w14:paraId="23ABDFA9" w14:textId="77777777" w:rsidR="006E55DC" w:rsidRDefault="006E55DC">
      <w:pPr>
        <w:pStyle w:val="ab"/>
      </w:pPr>
      <w:r>
        <w:rPr>
          <w:rStyle w:val="aa"/>
        </w:rPr>
        <w:annotationRef/>
      </w:r>
      <w:r>
        <w:t>Since option 2 is also possible, why “shall”</w:t>
      </w:r>
      <w:r w:rsidR="007C1780">
        <w:t>?</w:t>
      </w:r>
      <w:r>
        <w:t xml:space="preserve"> “</w:t>
      </w:r>
      <w:proofErr w:type="gramStart"/>
      <w:r>
        <w:t>may</w:t>
      </w:r>
      <w:proofErr w:type="gramEnd"/>
      <w:r>
        <w:t>” is not sufficient?</w:t>
      </w:r>
    </w:p>
    <w:p w14:paraId="1978A7DA" w14:textId="77777777" w:rsidR="00C80F13" w:rsidRPr="00C80F13" w:rsidRDefault="00C80F13">
      <w:pPr>
        <w:pStyle w:val="ab"/>
        <w:rPr>
          <w:b/>
        </w:rPr>
      </w:pPr>
      <w:r w:rsidRPr="00C80F13">
        <w:rPr>
          <w:b/>
        </w:rPr>
        <w:t>Xiangxin</w:t>
      </w:r>
    </w:p>
    <w:p w14:paraId="338848CF" w14:textId="68609986" w:rsidR="00C80F13" w:rsidRDefault="00C80F13">
      <w:pPr>
        <w:pStyle w:val="ab"/>
      </w:pPr>
      <w:r>
        <w:t xml:space="preserve">Shall indicate </w:t>
      </w:r>
      <w:r w:rsidRPr="00C80F13">
        <w:rPr>
          <w:highlight w:val="yellow"/>
        </w:rPr>
        <w:t>the targeted MLD</w:t>
      </w:r>
      <w:r>
        <w:t xml:space="preserve"> via … </w:t>
      </w:r>
      <w:proofErr w:type="gramStart"/>
      <w:r>
        <w:t>or ..</w:t>
      </w:r>
      <w:proofErr w:type="gramEnd"/>
      <w:r>
        <w:t xml:space="preserve"> </w:t>
      </w:r>
      <w:proofErr w:type="gramStart"/>
      <w:r>
        <w:t>or</w:t>
      </w:r>
      <w:proofErr w:type="gramEnd"/>
      <w:r>
        <w:t xml:space="preserve"> 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5AB95C" w15:done="0"/>
  <w15:commentEx w15:paraId="01CAF1F5" w15:done="0"/>
  <w15:commentEx w15:paraId="338848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F8768" w16cex:dateUtc="2021-08-12T03:41:00Z"/>
  <w16cex:commentExtensible w16cex:durableId="24BF873A" w16cex:dateUtc="2021-08-12T03:40:00Z"/>
  <w16cex:commentExtensible w16cex:durableId="24BF86C9" w16cex:dateUtc="2021-08-12T03:38:00Z"/>
  <w16cex:commentExtensible w16cex:durableId="24BF862D" w16cex:dateUtc="2021-08-12T03:36:00Z"/>
  <w16cex:commentExtensible w16cex:durableId="24BF86F5" w16cex:dateUtc="2021-08-12T0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5AB95C" w16cid:durableId="24BF8768"/>
  <w16cid:commentId w16cid:paraId="31342370" w16cid:durableId="24BF873A"/>
  <w16cid:commentId w16cid:paraId="45133E3E" w16cid:durableId="24BF86C9"/>
  <w16cid:commentId w16cid:paraId="338848CF" w16cid:durableId="24BF862D"/>
  <w16cid:commentId w16cid:paraId="653A3D3D" w16cid:durableId="24BF86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65003" w14:textId="77777777" w:rsidR="007236D9" w:rsidRDefault="007236D9">
      <w:r>
        <w:separator/>
      </w:r>
    </w:p>
  </w:endnote>
  <w:endnote w:type="continuationSeparator" w:id="0">
    <w:p w14:paraId="5FE82000" w14:textId="77777777" w:rsidR="007236D9" w:rsidRDefault="0072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7AEC6" w14:textId="607CBE8A" w:rsidR="007D5449" w:rsidRDefault="00926885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7D5449">
        <w:t>Submission</w:t>
      </w:r>
    </w:fldSimple>
    <w:r w:rsidR="007D5449">
      <w:tab/>
      <w:t xml:space="preserve">page </w:t>
    </w:r>
    <w:r w:rsidR="007D5449">
      <w:fldChar w:fldCharType="begin"/>
    </w:r>
    <w:r w:rsidR="007D5449">
      <w:instrText xml:space="preserve">page </w:instrText>
    </w:r>
    <w:r w:rsidR="007D5449">
      <w:fldChar w:fldCharType="separate"/>
    </w:r>
    <w:r w:rsidR="009F61BF">
      <w:rPr>
        <w:noProof/>
      </w:rPr>
      <w:t>5</w:t>
    </w:r>
    <w:r w:rsidR="007D5449">
      <w:rPr>
        <w:noProof/>
      </w:rPr>
      <w:fldChar w:fldCharType="end"/>
    </w:r>
    <w:r w:rsidR="007D5449">
      <w:tab/>
    </w:r>
    <w:r w:rsidR="007D5449">
      <w:rPr>
        <w:lang w:eastAsia="ko-KR"/>
      </w:rPr>
      <w:t xml:space="preserve">Xiangxin Gu, </w:t>
    </w:r>
    <w:proofErr w:type="spellStart"/>
    <w:r w:rsidR="007D5449">
      <w:rPr>
        <w:lang w:eastAsia="ko-KR"/>
      </w:rPr>
      <w:t>Unisoc</w:t>
    </w:r>
    <w:proofErr w:type="spellEnd"/>
  </w:p>
  <w:p w14:paraId="6528C5E2" w14:textId="77777777" w:rsidR="007D5449" w:rsidRDefault="007D5449"/>
  <w:p w14:paraId="7C098CBD" w14:textId="77777777" w:rsidR="007D5449" w:rsidRDefault="007D5449"/>
  <w:p w14:paraId="67CC174C" w14:textId="77777777" w:rsidR="007D5449" w:rsidRDefault="007D5449"/>
  <w:p w14:paraId="7499E59E" w14:textId="77777777" w:rsidR="007D5449" w:rsidRDefault="007D54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F76A4" w14:textId="77777777" w:rsidR="007236D9" w:rsidRDefault="007236D9">
      <w:r>
        <w:separator/>
      </w:r>
    </w:p>
  </w:footnote>
  <w:footnote w:type="continuationSeparator" w:id="0">
    <w:p w14:paraId="37AF6E9C" w14:textId="77777777" w:rsidR="007236D9" w:rsidRDefault="0072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6BC7" w14:textId="1AF422B6" w:rsidR="007D5449" w:rsidRDefault="007D5449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 xml:space="preserve">July </w:t>
    </w:r>
    <w:r>
      <w:t>2021</w:t>
    </w:r>
    <w:r>
      <w:tab/>
    </w:r>
    <w:r>
      <w:tab/>
    </w:r>
    <w:fldSimple w:instr=" TITLE  \* MERGEFORMAT ">
      <w:r w:rsidR="008C15F8">
        <w:t>doc.: IEEE 802.11-21/</w:t>
      </w:r>
      <w:r w:rsidR="008C15F8" w:rsidRPr="008C15F8">
        <w:t>1332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3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w w:val="99"/>
      </w:rPr>
    </w:lvl>
    <w:lvl w:ilvl="4">
      <w:numFmt w:val="bullet"/>
      <w:lvlText w:val="—"/>
      <w:lvlJc w:val="left"/>
      <w:pPr>
        <w:ind w:left="720" w:hanging="778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3180" w:hanging="778"/>
      </w:pPr>
    </w:lvl>
    <w:lvl w:ilvl="6">
      <w:numFmt w:val="bullet"/>
      <w:lvlText w:val="•"/>
      <w:lvlJc w:val="left"/>
      <w:pPr>
        <w:ind w:left="4320" w:hanging="778"/>
      </w:pPr>
    </w:lvl>
    <w:lvl w:ilvl="7">
      <w:numFmt w:val="bullet"/>
      <w:lvlText w:val="•"/>
      <w:lvlJc w:val="left"/>
      <w:pPr>
        <w:ind w:left="5460" w:hanging="778"/>
      </w:pPr>
    </w:lvl>
    <w:lvl w:ilvl="8">
      <w:numFmt w:val="bullet"/>
      <w:lvlText w:val="•"/>
      <w:lvlJc w:val="left"/>
      <w:pPr>
        <w:ind w:left="6600" w:hanging="778"/>
      </w:pPr>
    </w:lvl>
  </w:abstractNum>
  <w:abstractNum w:abstractNumId="1" w15:restartNumberingAfterBreak="0">
    <w:nsid w:val="00000408"/>
    <w:multiLevelType w:val="multilevel"/>
    <w:tmpl w:val="0000088B"/>
    <w:lvl w:ilvl="0">
      <w:start w:val="35"/>
      <w:numFmt w:val="decimal"/>
      <w:lvlText w:val="%1"/>
      <w:lvlJc w:val="left"/>
      <w:pPr>
        <w:ind w:left="895" w:hanging="776"/>
      </w:pPr>
    </w:lvl>
    <w:lvl w:ilvl="1">
      <w:start w:val="3"/>
      <w:numFmt w:val="decimal"/>
      <w:lvlText w:val="%1.%2"/>
      <w:lvlJc w:val="left"/>
      <w:pPr>
        <w:ind w:left="895" w:hanging="776"/>
      </w:pPr>
    </w:lvl>
    <w:lvl w:ilvl="2">
      <w:start w:val="4"/>
      <w:numFmt w:val="decimal"/>
      <w:lvlText w:val="%1.%2.%3"/>
      <w:lvlJc w:val="left"/>
      <w:pPr>
        <w:ind w:left="895" w:hanging="776"/>
      </w:pPr>
    </w:lvl>
    <w:lvl w:ilvl="3">
      <w:start w:val="1"/>
      <w:numFmt w:val="decimal"/>
      <w:lvlText w:val="%1.%2.%3.%4"/>
      <w:lvlJc w:val="left"/>
      <w:pPr>
        <w:ind w:left="895" w:hanging="776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446" w:hanging="400"/>
      </w:pPr>
    </w:lvl>
    <w:lvl w:ilvl="6">
      <w:numFmt w:val="bullet"/>
      <w:lvlText w:val="•"/>
      <w:lvlJc w:val="left"/>
      <w:pPr>
        <w:ind w:left="5333" w:hanging="400"/>
      </w:pPr>
    </w:lvl>
    <w:lvl w:ilvl="7">
      <w:numFmt w:val="bullet"/>
      <w:lvlText w:val="•"/>
      <w:lvlJc w:val="left"/>
      <w:pPr>
        <w:ind w:left="6220" w:hanging="400"/>
      </w:pPr>
    </w:lvl>
    <w:lvl w:ilvl="8">
      <w:numFmt w:val="bullet"/>
      <w:lvlText w:val="•"/>
      <w:lvlJc w:val="left"/>
      <w:pPr>
        <w:ind w:left="7106" w:hanging="400"/>
      </w:pPr>
    </w:lvl>
  </w:abstractNum>
  <w:abstractNum w:abstractNumId="2" w15:restartNumberingAfterBreak="0">
    <w:nsid w:val="0000040E"/>
    <w:multiLevelType w:val="multilevel"/>
    <w:tmpl w:val="00000891"/>
    <w:lvl w:ilvl="0">
      <w:start w:val="9"/>
      <w:numFmt w:val="decimal"/>
      <w:lvlText w:val="%1"/>
      <w:lvlJc w:val="left"/>
      <w:pPr>
        <w:ind w:left="820" w:hanging="501"/>
      </w:pPr>
    </w:lvl>
    <w:lvl w:ilvl="1">
      <w:start w:val="4"/>
      <w:numFmt w:val="decimal"/>
      <w:lvlText w:val="%1.%2"/>
      <w:lvlJc w:val="left"/>
      <w:pPr>
        <w:ind w:left="820" w:hanging="501"/>
      </w:pPr>
    </w:lvl>
    <w:lvl w:ilvl="2">
      <w:start w:val="1"/>
      <w:numFmt w:val="decimal"/>
      <w:lvlText w:val="%1.%2.%3"/>
      <w:lvlJc w:val="left"/>
      <w:pPr>
        <w:ind w:left="820" w:hanging="501"/>
      </w:pPr>
      <w:rPr>
        <w:spacing w:val="-1"/>
        <w:w w:val="99"/>
      </w:rPr>
    </w:lvl>
    <w:lvl w:ilvl="3">
      <w:start w:val="1"/>
      <w:numFmt w:val="decimal"/>
      <w:lvlText w:val="%1.%2.%3.%4"/>
      <w:lvlJc w:val="left"/>
      <w:pPr>
        <w:ind w:left="987" w:hanging="668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793" w:hanging="668"/>
      </w:pPr>
    </w:lvl>
    <w:lvl w:ilvl="5">
      <w:numFmt w:val="bullet"/>
      <w:lvlText w:val="•"/>
      <w:lvlJc w:val="left"/>
      <w:pPr>
        <w:ind w:left="4731" w:hanging="668"/>
      </w:pPr>
    </w:lvl>
    <w:lvl w:ilvl="6">
      <w:numFmt w:val="bullet"/>
      <w:lvlText w:val="•"/>
      <w:lvlJc w:val="left"/>
      <w:pPr>
        <w:ind w:left="5668" w:hanging="668"/>
      </w:pPr>
    </w:lvl>
    <w:lvl w:ilvl="7">
      <w:numFmt w:val="bullet"/>
      <w:lvlText w:val="•"/>
      <w:lvlJc w:val="left"/>
      <w:pPr>
        <w:ind w:left="6606" w:hanging="668"/>
      </w:pPr>
    </w:lvl>
    <w:lvl w:ilvl="8">
      <w:numFmt w:val="bullet"/>
      <w:lvlText w:val="•"/>
      <w:lvlJc w:val="left"/>
      <w:pPr>
        <w:ind w:left="7544" w:hanging="668"/>
      </w:pPr>
    </w:lvl>
  </w:abstractNum>
  <w:abstractNum w:abstractNumId="3" w15:restartNumberingAfterBreak="0">
    <w:nsid w:val="00000416"/>
    <w:multiLevelType w:val="multilevel"/>
    <w:tmpl w:val="00000899"/>
    <w:lvl w:ilvl="0">
      <w:start w:val="9"/>
      <w:numFmt w:val="decimal"/>
      <w:lvlText w:val="%1"/>
      <w:lvlJc w:val="left"/>
      <w:pPr>
        <w:ind w:left="931" w:hanging="612"/>
      </w:pPr>
    </w:lvl>
    <w:lvl w:ilvl="1">
      <w:start w:val="6"/>
      <w:numFmt w:val="decimal"/>
      <w:lvlText w:val="%1.%2"/>
      <w:lvlJc w:val="left"/>
      <w:pPr>
        <w:ind w:left="931" w:hanging="612"/>
      </w:pPr>
    </w:lvl>
    <w:lvl w:ilvl="2">
      <w:start w:val="34"/>
      <w:numFmt w:val="decimal"/>
      <w:lvlText w:val="%1.%2.%3"/>
      <w:lvlJc w:val="left"/>
      <w:pPr>
        <w:ind w:left="93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3873" w:hanging="779"/>
      </w:pPr>
    </w:lvl>
    <w:lvl w:ilvl="5">
      <w:numFmt w:val="bullet"/>
      <w:lvlText w:val="•"/>
      <w:lvlJc w:val="left"/>
      <w:pPr>
        <w:ind w:left="4797" w:hanging="779"/>
      </w:pPr>
    </w:lvl>
    <w:lvl w:ilvl="6">
      <w:numFmt w:val="bullet"/>
      <w:lvlText w:val="•"/>
      <w:lvlJc w:val="left"/>
      <w:pPr>
        <w:ind w:left="5722" w:hanging="779"/>
      </w:pPr>
    </w:lvl>
    <w:lvl w:ilvl="7">
      <w:numFmt w:val="bullet"/>
      <w:lvlText w:val="•"/>
      <w:lvlJc w:val="left"/>
      <w:pPr>
        <w:ind w:left="6646" w:hanging="779"/>
      </w:pPr>
    </w:lvl>
    <w:lvl w:ilvl="8">
      <w:numFmt w:val="bullet"/>
      <w:lvlText w:val="•"/>
      <w:lvlJc w:val="left"/>
      <w:pPr>
        <w:ind w:left="7571" w:hanging="779"/>
      </w:pPr>
    </w:lvl>
  </w:abstractNum>
  <w:abstractNum w:abstractNumId="4" w15:restartNumberingAfterBreak="0">
    <w:nsid w:val="17D448D0"/>
    <w:multiLevelType w:val="hybridMultilevel"/>
    <w:tmpl w:val="D2C68B38"/>
    <w:lvl w:ilvl="0" w:tplc="8056D304">
      <w:numFmt w:val="bullet"/>
      <w:lvlText w:val="-"/>
      <w:lvlJc w:val="left"/>
      <w:pPr>
        <w:ind w:left="4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50621792"/>
    <w:multiLevelType w:val="hybridMultilevel"/>
    <w:tmpl w:val="56322538"/>
    <w:lvl w:ilvl="0" w:tplc="5B8459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jan Chitrakar">
    <w15:presenceInfo w15:providerId="AD" w15:userId="S::rojan.chitrakar@sg.panasonic.com::c886c867-fd14-458a-9961-9ccfa6eb855c"/>
  </w15:person>
  <w15:person w15:author="Xiangxin Gu">
    <w15:presenceInfo w15:providerId="None" w15:userId="Xiangxin G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1070"/>
    <w:rsid w:val="0000242B"/>
    <w:rsid w:val="0000267B"/>
    <w:rsid w:val="00002F8C"/>
    <w:rsid w:val="000045FA"/>
    <w:rsid w:val="000061A9"/>
    <w:rsid w:val="00006DBB"/>
    <w:rsid w:val="00006F5B"/>
    <w:rsid w:val="00006FEC"/>
    <w:rsid w:val="0000743C"/>
    <w:rsid w:val="000101D6"/>
    <w:rsid w:val="00010923"/>
    <w:rsid w:val="00010A8B"/>
    <w:rsid w:val="00010BCE"/>
    <w:rsid w:val="00011675"/>
    <w:rsid w:val="00011DDD"/>
    <w:rsid w:val="0001263A"/>
    <w:rsid w:val="00013F87"/>
    <w:rsid w:val="00014E17"/>
    <w:rsid w:val="000157CC"/>
    <w:rsid w:val="0001607B"/>
    <w:rsid w:val="00016862"/>
    <w:rsid w:val="0001733D"/>
    <w:rsid w:val="00017D25"/>
    <w:rsid w:val="0002184C"/>
    <w:rsid w:val="00022A0F"/>
    <w:rsid w:val="000230FB"/>
    <w:rsid w:val="00024344"/>
    <w:rsid w:val="00024487"/>
    <w:rsid w:val="00025718"/>
    <w:rsid w:val="00027D05"/>
    <w:rsid w:val="00027FA8"/>
    <w:rsid w:val="00030CF7"/>
    <w:rsid w:val="00031169"/>
    <w:rsid w:val="000348B1"/>
    <w:rsid w:val="00035702"/>
    <w:rsid w:val="000359F2"/>
    <w:rsid w:val="000368C8"/>
    <w:rsid w:val="00037D1D"/>
    <w:rsid w:val="000405C4"/>
    <w:rsid w:val="00041260"/>
    <w:rsid w:val="00041937"/>
    <w:rsid w:val="00041F7D"/>
    <w:rsid w:val="00042BF7"/>
    <w:rsid w:val="000437A5"/>
    <w:rsid w:val="000442DA"/>
    <w:rsid w:val="00045E13"/>
    <w:rsid w:val="00045EE9"/>
    <w:rsid w:val="00046AD7"/>
    <w:rsid w:val="0004715B"/>
    <w:rsid w:val="00047A89"/>
    <w:rsid w:val="00052123"/>
    <w:rsid w:val="00052DC8"/>
    <w:rsid w:val="00053B52"/>
    <w:rsid w:val="00057329"/>
    <w:rsid w:val="00057F32"/>
    <w:rsid w:val="000601B6"/>
    <w:rsid w:val="0006026B"/>
    <w:rsid w:val="00061480"/>
    <w:rsid w:val="00062280"/>
    <w:rsid w:val="0006245A"/>
    <w:rsid w:val="00062E86"/>
    <w:rsid w:val="00066ADB"/>
    <w:rsid w:val="0006732A"/>
    <w:rsid w:val="000700A8"/>
    <w:rsid w:val="0007025D"/>
    <w:rsid w:val="00072DE0"/>
    <w:rsid w:val="00073BB4"/>
    <w:rsid w:val="00073D08"/>
    <w:rsid w:val="00073E87"/>
    <w:rsid w:val="00074118"/>
    <w:rsid w:val="00075C3C"/>
    <w:rsid w:val="00075E1E"/>
    <w:rsid w:val="00076885"/>
    <w:rsid w:val="00077748"/>
    <w:rsid w:val="00080ACC"/>
    <w:rsid w:val="000812BB"/>
    <w:rsid w:val="000815C7"/>
    <w:rsid w:val="00081C1A"/>
    <w:rsid w:val="00081E62"/>
    <w:rsid w:val="000823C8"/>
    <w:rsid w:val="000824E4"/>
    <w:rsid w:val="00082652"/>
    <w:rsid w:val="000829FF"/>
    <w:rsid w:val="00082C7C"/>
    <w:rsid w:val="0008302D"/>
    <w:rsid w:val="00086564"/>
    <w:rsid w:val="000865AA"/>
    <w:rsid w:val="00086780"/>
    <w:rsid w:val="00090640"/>
    <w:rsid w:val="00092AC6"/>
    <w:rsid w:val="000937D9"/>
    <w:rsid w:val="00094FFA"/>
    <w:rsid w:val="000958C9"/>
    <w:rsid w:val="000975D0"/>
    <w:rsid w:val="000977B2"/>
    <w:rsid w:val="000A0C89"/>
    <w:rsid w:val="000A2C67"/>
    <w:rsid w:val="000A6402"/>
    <w:rsid w:val="000A7F37"/>
    <w:rsid w:val="000B0557"/>
    <w:rsid w:val="000B42C1"/>
    <w:rsid w:val="000B5BCB"/>
    <w:rsid w:val="000C0D91"/>
    <w:rsid w:val="000C4073"/>
    <w:rsid w:val="000D11DB"/>
    <w:rsid w:val="000D1435"/>
    <w:rsid w:val="000D174A"/>
    <w:rsid w:val="000D2025"/>
    <w:rsid w:val="000D229B"/>
    <w:rsid w:val="000D276A"/>
    <w:rsid w:val="000D2F1B"/>
    <w:rsid w:val="000D5187"/>
    <w:rsid w:val="000D5EBD"/>
    <w:rsid w:val="000D674F"/>
    <w:rsid w:val="000D6CF7"/>
    <w:rsid w:val="000D6DF4"/>
    <w:rsid w:val="000E0494"/>
    <w:rsid w:val="000E1C37"/>
    <w:rsid w:val="000E1D7B"/>
    <w:rsid w:val="000E428A"/>
    <w:rsid w:val="000E4B82"/>
    <w:rsid w:val="000E4CDC"/>
    <w:rsid w:val="000E55D0"/>
    <w:rsid w:val="000E650D"/>
    <w:rsid w:val="000E720C"/>
    <w:rsid w:val="000F0096"/>
    <w:rsid w:val="000F0783"/>
    <w:rsid w:val="000F1DF4"/>
    <w:rsid w:val="000F2F7B"/>
    <w:rsid w:val="000F4937"/>
    <w:rsid w:val="000F4CEE"/>
    <w:rsid w:val="000F5088"/>
    <w:rsid w:val="000F59C0"/>
    <w:rsid w:val="000F685B"/>
    <w:rsid w:val="000F7C42"/>
    <w:rsid w:val="00100B30"/>
    <w:rsid w:val="001014FA"/>
    <w:rsid w:val="001015F8"/>
    <w:rsid w:val="00102EFE"/>
    <w:rsid w:val="00103762"/>
    <w:rsid w:val="00104636"/>
    <w:rsid w:val="00105918"/>
    <w:rsid w:val="00106A7F"/>
    <w:rsid w:val="00110181"/>
    <w:rsid w:val="001101C2"/>
    <w:rsid w:val="001109AA"/>
    <w:rsid w:val="00112C6A"/>
    <w:rsid w:val="00114763"/>
    <w:rsid w:val="00115A75"/>
    <w:rsid w:val="00120298"/>
    <w:rsid w:val="001215C0"/>
    <w:rsid w:val="00121AB9"/>
    <w:rsid w:val="00122D51"/>
    <w:rsid w:val="001230AA"/>
    <w:rsid w:val="00123AE2"/>
    <w:rsid w:val="00123B70"/>
    <w:rsid w:val="00124564"/>
    <w:rsid w:val="00124AB7"/>
    <w:rsid w:val="00125757"/>
    <w:rsid w:val="001275D7"/>
    <w:rsid w:val="00131357"/>
    <w:rsid w:val="00132241"/>
    <w:rsid w:val="00134114"/>
    <w:rsid w:val="001343A8"/>
    <w:rsid w:val="0013503D"/>
    <w:rsid w:val="00136A8C"/>
    <w:rsid w:val="001376CD"/>
    <w:rsid w:val="00137ADC"/>
    <w:rsid w:val="001408FE"/>
    <w:rsid w:val="00140EC4"/>
    <w:rsid w:val="00141167"/>
    <w:rsid w:val="0014151B"/>
    <w:rsid w:val="0014295C"/>
    <w:rsid w:val="0014478E"/>
    <w:rsid w:val="001448D8"/>
    <w:rsid w:val="001450BB"/>
    <w:rsid w:val="001459E7"/>
    <w:rsid w:val="001459F3"/>
    <w:rsid w:val="00146708"/>
    <w:rsid w:val="00146902"/>
    <w:rsid w:val="00146F14"/>
    <w:rsid w:val="0015100C"/>
    <w:rsid w:val="00151BBE"/>
    <w:rsid w:val="001523A4"/>
    <w:rsid w:val="00152924"/>
    <w:rsid w:val="0015378F"/>
    <w:rsid w:val="00154B26"/>
    <w:rsid w:val="001559BB"/>
    <w:rsid w:val="001564C6"/>
    <w:rsid w:val="001606C3"/>
    <w:rsid w:val="00160CFE"/>
    <w:rsid w:val="0016120D"/>
    <w:rsid w:val="00161E3C"/>
    <w:rsid w:val="0016434B"/>
    <w:rsid w:val="0016447D"/>
    <w:rsid w:val="001644F3"/>
    <w:rsid w:val="00165BE6"/>
    <w:rsid w:val="001677E3"/>
    <w:rsid w:val="00170E8C"/>
    <w:rsid w:val="00170EAB"/>
    <w:rsid w:val="00172CF4"/>
    <w:rsid w:val="00172DD9"/>
    <w:rsid w:val="00173721"/>
    <w:rsid w:val="001738FD"/>
    <w:rsid w:val="0017425A"/>
    <w:rsid w:val="00175681"/>
    <w:rsid w:val="00175CDF"/>
    <w:rsid w:val="00175DAA"/>
    <w:rsid w:val="001762E3"/>
    <w:rsid w:val="0017659B"/>
    <w:rsid w:val="0017686A"/>
    <w:rsid w:val="001779A5"/>
    <w:rsid w:val="00177F54"/>
    <w:rsid w:val="00180245"/>
    <w:rsid w:val="00180856"/>
    <w:rsid w:val="00180D2B"/>
    <w:rsid w:val="001812B0"/>
    <w:rsid w:val="00181423"/>
    <w:rsid w:val="00181925"/>
    <w:rsid w:val="0018213B"/>
    <w:rsid w:val="00182527"/>
    <w:rsid w:val="0018356B"/>
    <w:rsid w:val="00183F4C"/>
    <w:rsid w:val="0018437B"/>
    <w:rsid w:val="001865B0"/>
    <w:rsid w:val="00186D69"/>
    <w:rsid w:val="00186E94"/>
    <w:rsid w:val="00187129"/>
    <w:rsid w:val="0019164F"/>
    <w:rsid w:val="001916B2"/>
    <w:rsid w:val="00192C6E"/>
    <w:rsid w:val="00193C39"/>
    <w:rsid w:val="001943F7"/>
    <w:rsid w:val="0019561E"/>
    <w:rsid w:val="00197B96"/>
    <w:rsid w:val="001A0EDB"/>
    <w:rsid w:val="001A14ED"/>
    <w:rsid w:val="001A2240"/>
    <w:rsid w:val="001A2AA8"/>
    <w:rsid w:val="001A4621"/>
    <w:rsid w:val="001A5BA0"/>
    <w:rsid w:val="001A5DCB"/>
    <w:rsid w:val="001A67D9"/>
    <w:rsid w:val="001B0087"/>
    <w:rsid w:val="001B059E"/>
    <w:rsid w:val="001B10F5"/>
    <w:rsid w:val="001B2326"/>
    <w:rsid w:val="001B2359"/>
    <w:rsid w:val="001B2483"/>
    <w:rsid w:val="001B252D"/>
    <w:rsid w:val="001B285B"/>
    <w:rsid w:val="001B2904"/>
    <w:rsid w:val="001B4F2B"/>
    <w:rsid w:val="001B559D"/>
    <w:rsid w:val="001B63BC"/>
    <w:rsid w:val="001B656F"/>
    <w:rsid w:val="001B68BE"/>
    <w:rsid w:val="001C063D"/>
    <w:rsid w:val="001C0781"/>
    <w:rsid w:val="001C12BE"/>
    <w:rsid w:val="001C2D5D"/>
    <w:rsid w:val="001C309E"/>
    <w:rsid w:val="001C5966"/>
    <w:rsid w:val="001C7CCE"/>
    <w:rsid w:val="001D15ED"/>
    <w:rsid w:val="001D1A42"/>
    <w:rsid w:val="001D2680"/>
    <w:rsid w:val="001D2CBA"/>
    <w:rsid w:val="001D328B"/>
    <w:rsid w:val="001D4A93"/>
    <w:rsid w:val="001D7492"/>
    <w:rsid w:val="001D76CA"/>
    <w:rsid w:val="001D7948"/>
    <w:rsid w:val="001E07D7"/>
    <w:rsid w:val="001E0946"/>
    <w:rsid w:val="001E0D99"/>
    <w:rsid w:val="001E20C2"/>
    <w:rsid w:val="001E3A40"/>
    <w:rsid w:val="001E43FF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96C"/>
    <w:rsid w:val="001F5C29"/>
    <w:rsid w:val="001F5D16"/>
    <w:rsid w:val="0020013A"/>
    <w:rsid w:val="00200F94"/>
    <w:rsid w:val="00201AAD"/>
    <w:rsid w:val="00202422"/>
    <w:rsid w:val="00202E43"/>
    <w:rsid w:val="00203389"/>
    <w:rsid w:val="0020345F"/>
    <w:rsid w:val="00204122"/>
    <w:rsid w:val="0020462A"/>
    <w:rsid w:val="00205C1E"/>
    <w:rsid w:val="00206D86"/>
    <w:rsid w:val="00210DDD"/>
    <w:rsid w:val="002125EA"/>
    <w:rsid w:val="00212CB2"/>
    <w:rsid w:val="00214B50"/>
    <w:rsid w:val="00215A82"/>
    <w:rsid w:val="00215E32"/>
    <w:rsid w:val="0021605B"/>
    <w:rsid w:val="00220C31"/>
    <w:rsid w:val="0022139A"/>
    <w:rsid w:val="002228F0"/>
    <w:rsid w:val="002237AC"/>
    <w:rsid w:val="002239F2"/>
    <w:rsid w:val="002242C3"/>
    <w:rsid w:val="002246AE"/>
    <w:rsid w:val="00224957"/>
    <w:rsid w:val="00225508"/>
    <w:rsid w:val="00225570"/>
    <w:rsid w:val="0022681D"/>
    <w:rsid w:val="00230D4D"/>
    <w:rsid w:val="002323FE"/>
    <w:rsid w:val="0023242B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37C69"/>
    <w:rsid w:val="00240895"/>
    <w:rsid w:val="00241AD7"/>
    <w:rsid w:val="00241B97"/>
    <w:rsid w:val="00241E5E"/>
    <w:rsid w:val="00242E96"/>
    <w:rsid w:val="00243D60"/>
    <w:rsid w:val="002440B0"/>
    <w:rsid w:val="00246B95"/>
    <w:rsid w:val="002470AC"/>
    <w:rsid w:val="002474B7"/>
    <w:rsid w:val="00251659"/>
    <w:rsid w:val="00252B3D"/>
    <w:rsid w:val="00252D47"/>
    <w:rsid w:val="00253FC5"/>
    <w:rsid w:val="00255378"/>
    <w:rsid w:val="00255A8B"/>
    <w:rsid w:val="002569BF"/>
    <w:rsid w:val="002571BB"/>
    <w:rsid w:val="002617A4"/>
    <w:rsid w:val="00261940"/>
    <w:rsid w:val="00262549"/>
    <w:rsid w:val="0026293A"/>
    <w:rsid w:val="00262C83"/>
    <w:rsid w:val="00263092"/>
    <w:rsid w:val="00263C1F"/>
    <w:rsid w:val="00265210"/>
    <w:rsid w:val="002662A5"/>
    <w:rsid w:val="00267A35"/>
    <w:rsid w:val="00267B57"/>
    <w:rsid w:val="0027263C"/>
    <w:rsid w:val="002731A5"/>
    <w:rsid w:val="00273257"/>
    <w:rsid w:val="002733C3"/>
    <w:rsid w:val="0027438A"/>
    <w:rsid w:val="00274BC1"/>
    <w:rsid w:val="002771CF"/>
    <w:rsid w:val="00277F6F"/>
    <w:rsid w:val="00280909"/>
    <w:rsid w:val="00281A5D"/>
    <w:rsid w:val="00281D56"/>
    <w:rsid w:val="00282053"/>
    <w:rsid w:val="00282521"/>
    <w:rsid w:val="002825B1"/>
    <w:rsid w:val="00283248"/>
    <w:rsid w:val="002840C6"/>
    <w:rsid w:val="00284C5E"/>
    <w:rsid w:val="0028516C"/>
    <w:rsid w:val="0028597E"/>
    <w:rsid w:val="002859BC"/>
    <w:rsid w:val="00287E18"/>
    <w:rsid w:val="00290C06"/>
    <w:rsid w:val="00291A10"/>
    <w:rsid w:val="00293394"/>
    <w:rsid w:val="00294B37"/>
    <w:rsid w:val="00295A3B"/>
    <w:rsid w:val="00295E2A"/>
    <w:rsid w:val="002963A4"/>
    <w:rsid w:val="00296543"/>
    <w:rsid w:val="00297E45"/>
    <w:rsid w:val="002A195C"/>
    <w:rsid w:val="002A40FE"/>
    <w:rsid w:val="002A4A61"/>
    <w:rsid w:val="002A648F"/>
    <w:rsid w:val="002B0585"/>
    <w:rsid w:val="002B144B"/>
    <w:rsid w:val="002B2026"/>
    <w:rsid w:val="002B3A0E"/>
    <w:rsid w:val="002B3C00"/>
    <w:rsid w:val="002B4CFD"/>
    <w:rsid w:val="002B5622"/>
    <w:rsid w:val="002C0375"/>
    <w:rsid w:val="002C3720"/>
    <w:rsid w:val="002C3CD7"/>
    <w:rsid w:val="002C50BC"/>
    <w:rsid w:val="002C61FC"/>
    <w:rsid w:val="002C66AA"/>
    <w:rsid w:val="002C6B4F"/>
    <w:rsid w:val="002C72E1"/>
    <w:rsid w:val="002D1126"/>
    <w:rsid w:val="002D15A2"/>
    <w:rsid w:val="002D174F"/>
    <w:rsid w:val="002D1D40"/>
    <w:rsid w:val="002D36DC"/>
    <w:rsid w:val="002D4629"/>
    <w:rsid w:val="002D518F"/>
    <w:rsid w:val="002D7ED5"/>
    <w:rsid w:val="002E133B"/>
    <w:rsid w:val="002E15A9"/>
    <w:rsid w:val="002E1B18"/>
    <w:rsid w:val="002E39A2"/>
    <w:rsid w:val="002E46D8"/>
    <w:rsid w:val="002E47A9"/>
    <w:rsid w:val="002E49CB"/>
    <w:rsid w:val="002E6FF6"/>
    <w:rsid w:val="002E7894"/>
    <w:rsid w:val="002F12C4"/>
    <w:rsid w:val="002F23EE"/>
    <w:rsid w:val="002F25B2"/>
    <w:rsid w:val="002F2A4B"/>
    <w:rsid w:val="002F2BC5"/>
    <w:rsid w:val="002F2C66"/>
    <w:rsid w:val="002F3658"/>
    <w:rsid w:val="002F376B"/>
    <w:rsid w:val="002F5C8C"/>
    <w:rsid w:val="002F7199"/>
    <w:rsid w:val="002F73D9"/>
    <w:rsid w:val="002F7A8D"/>
    <w:rsid w:val="002F7D11"/>
    <w:rsid w:val="00301183"/>
    <w:rsid w:val="00301785"/>
    <w:rsid w:val="003024ED"/>
    <w:rsid w:val="0030464F"/>
    <w:rsid w:val="00305D6E"/>
    <w:rsid w:val="00307690"/>
    <w:rsid w:val="0030782E"/>
    <w:rsid w:val="00307F5F"/>
    <w:rsid w:val="00311D2E"/>
    <w:rsid w:val="003131B6"/>
    <w:rsid w:val="003143A3"/>
    <w:rsid w:val="0031524B"/>
    <w:rsid w:val="00316708"/>
    <w:rsid w:val="0031763A"/>
    <w:rsid w:val="003214E2"/>
    <w:rsid w:val="00321B2A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46D1"/>
    <w:rsid w:val="00336337"/>
    <w:rsid w:val="0034133D"/>
    <w:rsid w:val="00341734"/>
    <w:rsid w:val="003421D8"/>
    <w:rsid w:val="00343253"/>
    <w:rsid w:val="00344307"/>
    <w:rsid w:val="003449F9"/>
    <w:rsid w:val="00346619"/>
    <w:rsid w:val="00346804"/>
    <w:rsid w:val="003479E4"/>
    <w:rsid w:val="00347C43"/>
    <w:rsid w:val="003541ED"/>
    <w:rsid w:val="003546AD"/>
    <w:rsid w:val="00354A2D"/>
    <w:rsid w:val="00355D12"/>
    <w:rsid w:val="00355F5F"/>
    <w:rsid w:val="00356128"/>
    <w:rsid w:val="00360114"/>
    <w:rsid w:val="00360C87"/>
    <w:rsid w:val="003610E6"/>
    <w:rsid w:val="00365882"/>
    <w:rsid w:val="00365A95"/>
    <w:rsid w:val="00366AF0"/>
    <w:rsid w:val="00367279"/>
    <w:rsid w:val="0037043B"/>
    <w:rsid w:val="00370808"/>
    <w:rsid w:val="003713CA"/>
    <w:rsid w:val="00371475"/>
    <w:rsid w:val="0037199E"/>
    <w:rsid w:val="003729FC"/>
    <w:rsid w:val="00372FCA"/>
    <w:rsid w:val="00373245"/>
    <w:rsid w:val="00374BE2"/>
    <w:rsid w:val="00375AC1"/>
    <w:rsid w:val="00375BDB"/>
    <w:rsid w:val="003766B9"/>
    <w:rsid w:val="00376F16"/>
    <w:rsid w:val="003776AD"/>
    <w:rsid w:val="003803EA"/>
    <w:rsid w:val="003811DB"/>
    <w:rsid w:val="00382C54"/>
    <w:rsid w:val="0038516A"/>
    <w:rsid w:val="00385654"/>
    <w:rsid w:val="00385A9A"/>
    <w:rsid w:val="0038601E"/>
    <w:rsid w:val="003864DE"/>
    <w:rsid w:val="00387300"/>
    <w:rsid w:val="003877D6"/>
    <w:rsid w:val="003906A1"/>
    <w:rsid w:val="00390FB8"/>
    <w:rsid w:val="00391EA2"/>
    <w:rsid w:val="003924F8"/>
    <w:rsid w:val="003929DA"/>
    <w:rsid w:val="003941FC"/>
    <w:rsid w:val="003945E3"/>
    <w:rsid w:val="003956D6"/>
    <w:rsid w:val="00395A50"/>
    <w:rsid w:val="00396DBA"/>
    <w:rsid w:val="0039787F"/>
    <w:rsid w:val="003A10AB"/>
    <w:rsid w:val="003A161F"/>
    <w:rsid w:val="003A1693"/>
    <w:rsid w:val="003A1CC7"/>
    <w:rsid w:val="003A22A6"/>
    <w:rsid w:val="003A3196"/>
    <w:rsid w:val="003A478D"/>
    <w:rsid w:val="003A4FAE"/>
    <w:rsid w:val="003A5BFF"/>
    <w:rsid w:val="003A6155"/>
    <w:rsid w:val="003A65AA"/>
    <w:rsid w:val="003A7FC3"/>
    <w:rsid w:val="003B03CE"/>
    <w:rsid w:val="003B1773"/>
    <w:rsid w:val="003B2999"/>
    <w:rsid w:val="003B31B0"/>
    <w:rsid w:val="003B3B7F"/>
    <w:rsid w:val="003B4DAD"/>
    <w:rsid w:val="003B52F2"/>
    <w:rsid w:val="003B76BD"/>
    <w:rsid w:val="003C0D77"/>
    <w:rsid w:val="003C3C80"/>
    <w:rsid w:val="003C47D1"/>
    <w:rsid w:val="003C58AE"/>
    <w:rsid w:val="003C6058"/>
    <w:rsid w:val="003C6265"/>
    <w:rsid w:val="003C6A70"/>
    <w:rsid w:val="003C6A7F"/>
    <w:rsid w:val="003C6BAC"/>
    <w:rsid w:val="003C74FF"/>
    <w:rsid w:val="003C7C08"/>
    <w:rsid w:val="003C7EC8"/>
    <w:rsid w:val="003D1D90"/>
    <w:rsid w:val="003D26A5"/>
    <w:rsid w:val="003D3623"/>
    <w:rsid w:val="003D37F4"/>
    <w:rsid w:val="003D4734"/>
    <w:rsid w:val="003D4990"/>
    <w:rsid w:val="003D5013"/>
    <w:rsid w:val="003D5D8A"/>
    <w:rsid w:val="003D603F"/>
    <w:rsid w:val="003D78F7"/>
    <w:rsid w:val="003D7973"/>
    <w:rsid w:val="003E04BA"/>
    <w:rsid w:val="003E05BC"/>
    <w:rsid w:val="003E066B"/>
    <w:rsid w:val="003E14E0"/>
    <w:rsid w:val="003E1A2F"/>
    <w:rsid w:val="003E1E6C"/>
    <w:rsid w:val="003E5203"/>
    <w:rsid w:val="003E5916"/>
    <w:rsid w:val="003E5CD9"/>
    <w:rsid w:val="003E5DE7"/>
    <w:rsid w:val="003E65C4"/>
    <w:rsid w:val="003E667C"/>
    <w:rsid w:val="003E7414"/>
    <w:rsid w:val="003E74A6"/>
    <w:rsid w:val="003E7F99"/>
    <w:rsid w:val="003E7FCB"/>
    <w:rsid w:val="003F0DA2"/>
    <w:rsid w:val="003F117E"/>
    <w:rsid w:val="003F2D6C"/>
    <w:rsid w:val="003F3ECD"/>
    <w:rsid w:val="003F496B"/>
    <w:rsid w:val="003F57B6"/>
    <w:rsid w:val="003F5F07"/>
    <w:rsid w:val="003F61A1"/>
    <w:rsid w:val="003F6A6F"/>
    <w:rsid w:val="004012CF"/>
    <w:rsid w:val="004014AE"/>
    <w:rsid w:val="004015E4"/>
    <w:rsid w:val="00403645"/>
    <w:rsid w:val="00404851"/>
    <w:rsid w:val="004051EE"/>
    <w:rsid w:val="00405D4E"/>
    <w:rsid w:val="00407339"/>
    <w:rsid w:val="0040735F"/>
    <w:rsid w:val="00407C5B"/>
    <w:rsid w:val="00413B86"/>
    <w:rsid w:val="00413FF7"/>
    <w:rsid w:val="00417BE5"/>
    <w:rsid w:val="00421159"/>
    <w:rsid w:val="00424CB8"/>
    <w:rsid w:val="00425824"/>
    <w:rsid w:val="00426A36"/>
    <w:rsid w:val="00430648"/>
    <w:rsid w:val="004329CE"/>
    <w:rsid w:val="0043413E"/>
    <w:rsid w:val="0043567D"/>
    <w:rsid w:val="00440FF1"/>
    <w:rsid w:val="004417F2"/>
    <w:rsid w:val="00441874"/>
    <w:rsid w:val="004423A5"/>
    <w:rsid w:val="00442799"/>
    <w:rsid w:val="00443FBF"/>
    <w:rsid w:val="00444677"/>
    <w:rsid w:val="004446E2"/>
    <w:rsid w:val="004452DF"/>
    <w:rsid w:val="00445F4F"/>
    <w:rsid w:val="00446391"/>
    <w:rsid w:val="004465E2"/>
    <w:rsid w:val="0044740D"/>
    <w:rsid w:val="00447E0D"/>
    <w:rsid w:val="004507E7"/>
    <w:rsid w:val="00450CC0"/>
    <w:rsid w:val="004536A9"/>
    <w:rsid w:val="00454226"/>
    <w:rsid w:val="0045469B"/>
    <w:rsid w:val="00456877"/>
    <w:rsid w:val="00457028"/>
    <w:rsid w:val="00457883"/>
    <w:rsid w:val="00457FA3"/>
    <w:rsid w:val="00461707"/>
    <w:rsid w:val="00461DB2"/>
    <w:rsid w:val="00462172"/>
    <w:rsid w:val="004624A3"/>
    <w:rsid w:val="0046570A"/>
    <w:rsid w:val="0047132C"/>
    <w:rsid w:val="0047177D"/>
    <w:rsid w:val="0047267B"/>
    <w:rsid w:val="0047339E"/>
    <w:rsid w:val="00473F40"/>
    <w:rsid w:val="0047444A"/>
    <w:rsid w:val="00475A71"/>
    <w:rsid w:val="004765E7"/>
    <w:rsid w:val="00477453"/>
    <w:rsid w:val="00477655"/>
    <w:rsid w:val="00482344"/>
    <w:rsid w:val="00482AD0"/>
    <w:rsid w:val="00482AF6"/>
    <w:rsid w:val="00482CC3"/>
    <w:rsid w:val="00483022"/>
    <w:rsid w:val="00483429"/>
    <w:rsid w:val="0048495C"/>
    <w:rsid w:val="00484A7A"/>
    <w:rsid w:val="004852CC"/>
    <w:rsid w:val="004866E1"/>
    <w:rsid w:val="00486EB3"/>
    <w:rsid w:val="00486EF8"/>
    <w:rsid w:val="00487A79"/>
    <w:rsid w:val="0049004F"/>
    <w:rsid w:val="0049241A"/>
    <w:rsid w:val="0049468A"/>
    <w:rsid w:val="004950B3"/>
    <w:rsid w:val="004955FF"/>
    <w:rsid w:val="004A0AF4"/>
    <w:rsid w:val="004A2FC2"/>
    <w:rsid w:val="004A3CDA"/>
    <w:rsid w:val="004A3EA8"/>
    <w:rsid w:val="004A43B5"/>
    <w:rsid w:val="004A43EF"/>
    <w:rsid w:val="004A4B14"/>
    <w:rsid w:val="004A50C2"/>
    <w:rsid w:val="004A7E81"/>
    <w:rsid w:val="004B0908"/>
    <w:rsid w:val="004B0E97"/>
    <w:rsid w:val="004B3207"/>
    <w:rsid w:val="004B35E0"/>
    <w:rsid w:val="004B3824"/>
    <w:rsid w:val="004B493F"/>
    <w:rsid w:val="004B50E4"/>
    <w:rsid w:val="004C0F0A"/>
    <w:rsid w:val="004C12FF"/>
    <w:rsid w:val="004C1A49"/>
    <w:rsid w:val="004C1BC7"/>
    <w:rsid w:val="004C3C2A"/>
    <w:rsid w:val="004C3F6B"/>
    <w:rsid w:val="004C630D"/>
    <w:rsid w:val="004C6C43"/>
    <w:rsid w:val="004C6CAE"/>
    <w:rsid w:val="004C7919"/>
    <w:rsid w:val="004C7CE0"/>
    <w:rsid w:val="004D031C"/>
    <w:rsid w:val="004D03A1"/>
    <w:rsid w:val="004D071D"/>
    <w:rsid w:val="004D0F10"/>
    <w:rsid w:val="004D2BE0"/>
    <w:rsid w:val="004D2D75"/>
    <w:rsid w:val="004D34B0"/>
    <w:rsid w:val="004D3A48"/>
    <w:rsid w:val="004D4065"/>
    <w:rsid w:val="004D4077"/>
    <w:rsid w:val="004D44EE"/>
    <w:rsid w:val="004D6BE8"/>
    <w:rsid w:val="004D7188"/>
    <w:rsid w:val="004D7442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6BD9"/>
    <w:rsid w:val="004F6F39"/>
    <w:rsid w:val="004F7BBB"/>
    <w:rsid w:val="00500364"/>
    <w:rsid w:val="00500584"/>
    <w:rsid w:val="0050107D"/>
    <w:rsid w:val="0050128F"/>
    <w:rsid w:val="005016C3"/>
    <w:rsid w:val="00501E52"/>
    <w:rsid w:val="00502852"/>
    <w:rsid w:val="00502FAE"/>
    <w:rsid w:val="0050372C"/>
    <w:rsid w:val="00503A7C"/>
    <w:rsid w:val="00503E5C"/>
    <w:rsid w:val="00504958"/>
    <w:rsid w:val="00504AA2"/>
    <w:rsid w:val="00505327"/>
    <w:rsid w:val="005065EB"/>
    <w:rsid w:val="00506AA3"/>
    <w:rsid w:val="00507F25"/>
    <w:rsid w:val="00510116"/>
    <w:rsid w:val="005104C0"/>
    <w:rsid w:val="00510EDB"/>
    <w:rsid w:val="0051263D"/>
    <w:rsid w:val="00512D7C"/>
    <w:rsid w:val="00515091"/>
    <w:rsid w:val="00515250"/>
    <w:rsid w:val="005167D6"/>
    <w:rsid w:val="00517511"/>
    <w:rsid w:val="00517ED6"/>
    <w:rsid w:val="00520957"/>
    <w:rsid w:val="00520B8C"/>
    <w:rsid w:val="0052151C"/>
    <w:rsid w:val="0052379E"/>
    <w:rsid w:val="005243B4"/>
    <w:rsid w:val="00526EC2"/>
    <w:rsid w:val="00527489"/>
    <w:rsid w:val="00527BB3"/>
    <w:rsid w:val="00530CC8"/>
    <w:rsid w:val="00531734"/>
    <w:rsid w:val="00531B1E"/>
    <w:rsid w:val="0053204C"/>
    <w:rsid w:val="0053254A"/>
    <w:rsid w:val="0053295C"/>
    <w:rsid w:val="00533514"/>
    <w:rsid w:val="00533574"/>
    <w:rsid w:val="0053625B"/>
    <w:rsid w:val="00537DC0"/>
    <w:rsid w:val="005400AC"/>
    <w:rsid w:val="005409C5"/>
    <w:rsid w:val="0054235E"/>
    <w:rsid w:val="0054425D"/>
    <w:rsid w:val="00547295"/>
    <w:rsid w:val="00547569"/>
    <w:rsid w:val="00547CC9"/>
    <w:rsid w:val="005515C8"/>
    <w:rsid w:val="00551DC3"/>
    <w:rsid w:val="0055459B"/>
    <w:rsid w:val="00554995"/>
    <w:rsid w:val="00554EEF"/>
    <w:rsid w:val="00557272"/>
    <w:rsid w:val="00557508"/>
    <w:rsid w:val="005622D6"/>
    <w:rsid w:val="00562D20"/>
    <w:rsid w:val="00563297"/>
    <w:rsid w:val="00563484"/>
    <w:rsid w:val="005639AB"/>
    <w:rsid w:val="00564AE2"/>
    <w:rsid w:val="005653DA"/>
    <w:rsid w:val="005666C2"/>
    <w:rsid w:val="00567600"/>
    <w:rsid w:val="00567934"/>
    <w:rsid w:val="0057000C"/>
    <w:rsid w:val="005702B6"/>
    <w:rsid w:val="005703A1"/>
    <w:rsid w:val="0057078F"/>
    <w:rsid w:val="00571583"/>
    <w:rsid w:val="00572E7A"/>
    <w:rsid w:val="00573310"/>
    <w:rsid w:val="00573AA3"/>
    <w:rsid w:val="0057471B"/>
    <w:rsid w:val="00574AD3"/>
    <w:rsid w:val="00574CD7"/>
    <w:rsid w:val="005751D6"/>
    <w:rsid w:val="00577963"/>
    <w:rsid w:val="005821E8"/>
    <w:rsid w:val="00583212"/>
    <w:rsid w:val="005845F0"/>
    <w:rsid w:val="00585D8F"/>
    <w:rsid w:val="00586072"/>
    <w:rsid w:val="0058644C"/>
    <w:rsid w:val="00587730"/>
    <w:rsid w:val="00587F10"/>
    <w:rsid w:val="00591351"/>
    <w:rsid w:val="00593F3A"/>
    <w:rsid w:val="00595FED"/>
    <w:rsid w:val="00596413"/>
    <w:rsid w:val="00596B6A"/>
    <w:rsid w:val="005A0EAB"/>
    <w:rsid w:val="005A16CF"/>
    <w:rsid w:val="005A2989"/>
    <w:rsid w:val="005A2ECA"/>
    <w:rsid w:val="005A4504"/>
    <w:rsid w:val="005A5733"/>
    <w:rsid w:val="005A5CA8"/>
    <w:rsid w:val="005A6429"/>
    <w:rsid w:val="005A685A"/>
    <w:rsid w:val="005B151D"/>
    <w:rsid w:val="005B1573"/>
    <w:rsid w:val="005B15B5"/>
    <w:rsid w:val="005B1F5F"/>
    <w:rsid w:val="005B31EA"/>
    <w:rsid w:val="005B34A6"/>
    <w:rsid w:val="005B4887"/>
    <w:rsid w:val="005B54AE"/>
    <w:rsid w:val="005B5EF1"/>
    <w:rsid w:val="005B67AD"/>
    <w:rsid w:val="005B6C67"/>
    <w:rsid w:val="005C0CBC"/>
    <w:rsid w:val="005C4204"/>
    <w:rsid w:val="005C47AF"/>
    <w:rsid w:val="005C5478"/>
    <w:rsid w:val="005C6823"/>
    <w:rsid w:val="005C7311"/>
    <w:rsid w:val="005C7933"/>
    <w:rsid w:val="005D0933"/>
    <w:rsid w:val="005D1461"/>
    <w:rsid w:val="005D1F7F"/>
    <w:rsid w:val="005D33B5"/>
    <w:rsid w:val="005D4779"/>
    <w:rsid w:val="005D5C6E"/>
    <w:rsid w:val="005D6090"/>
    <w:rsid w:val="005D7951"/>
    <w:rsid w:val="005E00C9"/>
    <w:rsid w:val="005E04F5"/>
    <w:rsid w:val="005E0886"/>
    <w:rsid w:val="005E1700"/>
    <w:rsid w:val="005E17CB"/>
    <w:rsid w:val="005E2779"/>
    <w:rsid w:val="005E33E2"/>
    <w:rsid w:val="005E3E49"/>
    <w:rsid w:val="005E51BB"/>
    <w:rsid w:val="005E5701"/>
    <w:rsid w:val="005E768D"/>
    <w:rsid w:val="005F0164"/>
    <w:rsid w:val="005F01EE"/>
    <w:rsid w:val="005F19DD"/>
    <w:rsid w:val="005F20DC"/>
    <w:rsid w:val="005F2898"/>
    <w:rsid w:val="005F305B"/>
    <w:rsid w:val="005F4612"/>
    <w:rsid w:val="005F4AD8"/>
    <w:rsid w:val="005F5ADA"/>
    <w:rsid w:val="005F5FA5"/>
    <w:rsid w:val="005F695C"/>
    <w:rsid w:val="00600377"/>
    <w:rsid w:val="00600A10"/>
    <w:rsid w:val="0060105F"/>
    <w:rsid w:val="0060258E"/>
    <w:rsid w:val="00602FE4"/>
    <w:rsid w:val="00604E5C"/>
    <w:rsid w:val="0060558C"/>
    <w:rsid w:val="00605617"/>
    <w:rsid w:val="00605F40"/>
    <w:rsid w:val="00606477"/>
    <w:rsid w:val="00607192"/>
    <w:rsid w:val="0061031D"/>
    <w:rsid w:val="00612E32"/>
    <w:rsid w:val="006131ED"/>
    <w:rsid w:val="00614576"/>
    <w:rsid w:val="00615E8C"/>
    <w:rsid w:val="00620352"/>
    <w:rsid w:val="00621286"/>
    <w:rsid w:val="006216A9"/>
    <w:rsid w:val="0062254C"/>
    <w:rsid w:val="0062298E"/>
    <w:rsid w:val="00622EF8"/>
    <w:rsid w:val="0062350A"/>
    <w:rsid w:val="0062440B"/>
    <w:rsid w:val="006254B0"/>
    <w:rsid w:val="0062605E"/>
    <w:rsid w:val="00626C73"/>
    <w:rsid w:val="00627B11"/>
    <w:rsid w:val="00627EB2"/>
    <w:rsid w:val="006302F7"/>
    <w:rsid w:val="00631056"/>
    <w:rsid w:val="00631EB7"/>
    <w:rsid w:val="0063254C"/>
    <w:rsid w:val="006336D5"/>
    <w:rsid w:val="00633949"/>
    <w:rsid w:val="00634281"/>
    <w:rsid w:val="0063429D"/>
    <w:rsid w:val="00634726"/>
    <w:rsid w:val="00634D26"/>
    <w:rsid w:val="00634F21"/>
    <w:rsid w:val="00635200"/>
    <w:rsid w:val="006362D2"/>
    <w:rsid w:val="00642355"/>
    <w:rsid w:val="00642D02"/>
    <w:rsid w:val="00644E29"/>
    <w:rsid w:val="00645E64"/>
    <w:rsid w:val="00646841"/>
    <w:rsid w:val="006469A1"/>
    <w:rsid w:val="006504A1"/>
    <w:rsid w:val="006511F1"/>
    <w:rsid w:val="00653FEA"/>
    <w:rsid w:val="006548B7"/>
    <w:rsid w:val="00654B3B"/>
    <w:rsid w:val="0065586F"/>
    <w:rsid w:val="00656882"/>
    <w:rsid w:val="00657DBD"/>
    <w:rsid w:val="006607E1"/>
    <w:rsid w:val="006613C9"/>
    <w:rsid w:val="0066149B"/>
    <w:rsid w:val="0066201A"/>
    <w:rsid w:val="00662343"/>
    <w:rsid w:val="0066483B"/>
    <w:rsid w:val="00665927"/>
    <w:rsid w:val="00666709"/>
    <w:rsid w:val="00666ECD"/>
    <w:rsid w:val="0067069C"/>
    <w:rsid w:val="00670D57"/>
    <w:rsid w:val="00671F29"/>
    <w:rsid w:val="006723EF"/>
    <w:rsid w:val="0067299E"/>
    <w:rsid w:val="0067305F"/>
    <w:rsid w:val="00675093"/>
    <w:rsid w:val="006762D5"/>
    <w:rsid w:val="00677427"/>
    <w:rsid w:val="00680308"/>
    <w:rsid w:val="0068167E"/>
    <w:rsid w:val="00681B83"/>
    <w:rsid w:val="006839D9"/>
    <w:rsid w:val="0068429C"/>
    <w:rsid w:val="00684FD1"/>
    <w:rsid w:val="00685379"/>
    <w:rsid w:val="00686866"/>
    <w:rsid w:val="00686A71"/>
    <w:rsid w:val="00687476"/>
    <w:rsid w:val="0069038E"/>
    <w:rsid w:val="006909B2"/>
    <w:rsid w:val="006910BB"/>
    <w:rsid w:val="006926B3"/>
    <w:rsid w:val="00692C95"/>
    <w:rsid w:val="006936F0"/>
    <w:rsid w:val="00695934"/>
    <w:rsid w:val="006962C5"/>
    <w:rsid w:val="006965A4"/>
    <w:rsid w:val="00696F73"/>
    <w:rsid w:val="006976B8"/>
    <w:rsid w:val="006A3A0E"/>
    <w:rsid w:val="006A3D2B"/>
    <w:rsid w:val="006A3EB3"/>
    <w:rsid w:val="006A40D8"/>
    <w:rsid w:val="006A40FB"/>
    <w:rsid w:val="006A46E5"/>
    <w:rsid w:val="006A503E"/>
    <w:rsid w:val="006A59BC"/>
    <w:rsid w:val="006A5C22"/>
    <w:rsid w:val="006A6B80"/>
    <w:rsid w:val="006A7F86"/>
    <w:rsid w:val="006B0B7A"/>
    <w:rsid w:val="006B0F7F"/>
    <w:rsid w:val="006B2EDA"/>
    <w:rsid w:val="006B45AA"/>
    <w:rsid w:val="006B4F65"/>
    <w:rsid w:val="006B6558"/>
    <w:rsid w:val="006C0178"/>
    <w:rsid w:val="006C05D0"/>
    <w:rsid w:val="006C063A"/>
    <w:rsid w:val="006C0E55"/>
    <w:rsid w:val="006C1FA8"/>
    <w:rsid w:val="006C2A4D"/>
    <w:rsid w:val="006C2C97"/>
    <w:rsid w:val="006C4205"/>
    <w:rsid w:val="006C4219"/>
    <w:rsid w:val="006C470E"/>
    <w:rsid w:val="006C49C7"/>
    <w:rsid w:val="006C5467"/>
    <w:rsid w:val="006C593D"/>
    <w:rsid w:val="006C707A"/>
    <w:rsid w:val="006C7B6C"/>
    <w:rsid w:val="006D0507"/>
    <w:rsid w:val="006D0996"/>
    <w:rsid w:val="006D12F8"/>
    <w:rsid w:val="006D1CD8"/>
    <w:rsid w:val="006D279E"/>
    <w:rsid w:val="006D2BF9"/>
    <w:rsid w:val="006D2C0F"/>
    <w:rsid w:val="006D2C38"/>
    <w:rsid w:val="006D3377"/>
    <w:rsid w:val="006D3E5E"/>
    <w:rsid w:val="006D5362"/>
    <w:rsid w:val="006D563D"/>
    <w:rsid w:val="006D6464"/>
    <w:rsid w:val="006D7583"/>
    <w:rsid w:val="006E02DB"/>
    <w:rsid w:val="006E168B"/>
    <w:rsid w:val="006E181A"/>
    <w:rsid w:val="006E21FF"/>
    <w:rsid w:val="006E2D44"/>
    <w:rsid w:val="006E2D48"/>
    <w:rsid w:val="006E48F2"/>
    <w:rsid w:val="006E55DC"/>
    <w:rsid w:val="006E74B1"/>
    <w:rsid w:val="006E79C1"/>
    <w:rsid w:val="006F38AD"/>
    <w:rsid w:val="006F3DD4"/>
    <w:rsid w:val="006F684B"/>
    <w:rsid w:val="006F6897"/>
    <w:rsid w:val="006F73B0"/>
    <w:rsid w:val="006F7981"/>
    <w:rsid w:val="00702926"/>
    <w:rsid w:val="0070331B"/>
    <w:rsid w:val="007038C2"/>
    <w:rsid w:val="007043EB"/>
    <w:rsid w:val="00704B80"/>
    <w:rsid w:val="00705EF0"/>
    <w:rsid w:val="0070629A"/>
    <w:rsid w:val="0070635E"/>
    <w:rsid w:val="00706FBF"/>
    <w:rsid w:val="00707A74"/>
    <w:rsid w:val="00711E05"/>
    <w:rsid w:val="007123BE"/>
    <w:rsid w:val="0071286C"/>
    <w:rsid w:val="00713B33"/>
    <w:rsid w:val="00715DFA"/>
    <w:rsid w:val="007201A3"/>
    <w:rsid w:val="0072062C"/>
    <w:rsid w:val="00720650"/>
    <w:rsid w:val="007208DD"/>
    <w:rsid w:val="007220CF"/>
    <w:rsid w:val="0072210F"/>
    <w:rsid w:val="007221A7"/>
    <w:rsid w:val="00722AA8"/>
    <w:rsid w:val="007236D9"/>
    <w:rsid w:val="007238EF"/>
    <w:rsid w:val="00724942"/>
    <w:rsid w:val="007264C8"/>
    <w:rsid w:val="00727341"/>
    <w:rsid w:val="0072788D"/>
    <w:rsid w:val="00727901"/>
    <w:rsid w:val="00727FD4"/>
    <w:rsid w:val="0073190E"/>
    <w:rsid w:val="007332FE"/>
    <w:rsid w:val="00733A81"/>
    <w:rsid w:val="00734F1A"/>
    <w:rsid w:val="007350F1"/>
    <w:rsid w:val="00735FB8"/>
    <w:rsid w:val="00736065"/>
    <w:rsid w:val="0074006F"/>
    <w:rsid w:val="00740147"/>
    <w:rsid w:val="00741D75"/>
    <w:rsid w:val="0074264B"/>
    <w:rsid w:val="007426AB"/>
    <w:rsid w:val="0074621F"/>
    <w:rsid w:val="007463FB"/>
    <w:rsid w:val="0074707F"/>
    <w:rsid w:val="007513CD"/>
    <w:rsid w:val="00751B50"/>
    <w:rsid w:val="007537F4"/>
    <w:rsid w:val="00754F3E"/>
    <w:rsid w:val="0075603B"/>
    <w:rsid w:val="00760589"/>
    <w:rsid w:val="0076196C"/>
    <w:rsid w:val="00763833"/>
    <w:rsid w:val="00763C2C"/>
    <w:rsid w:val="00764C3A"/>
    <w:rsid w:val="007651B4"/>
    <w:rsid w:val="007652BB"/>
    <w:rsid w:val="00766B1A"/>
    <w:rsid w:val="00766DFE"/>
    <w:rsid w:val="0077121E"/>
    <w:rsid w:val="00773360"/>
    <w:rsid w:val="00773924"/>
    <w:rsid w:val="00773AD5"/>
    <w:rsid w:val="00775DE1"/>
    <w:rsid w:val="007777B2"/>
    <w:rsid w:val="00781F68"/>
    <w:rsid w:val="0078235E"/>
    <w:rsid w:val="00782F0D"/>
    <w:rsid w:val="00783B46"/>
    <w:rsid w:val="00785200"/>
    <w:rsid w:val="00786A15"/>
    <w:rsid w:val="007912D7"/>
    <w:rsid w:val="007914E4"/>
    <w:rsid w:val="007914F3"/>
    <w:rsid w:val="007926D8"/>
    <w:rsid w:val="007928EB"/>
    <w:rsid w:val="00792AA3"/>
    <w:rsid w:val="00792D44"/>
    <w:rsid w:val="00792D92"/>
    <w:rsid w:val="0079446D"/>
    <w:rsid w:val="00794932"/>
    <w:rsid w:val="00794BC4"/>
    <w:rsid w:val="00794DAD"/>
    <w:rsid w:val="00794F1E"/>
    <w:rsid w:val="00795644"/>
    <w:rsid w:val="00795C50"/>
    <w:rsid w:val="00796042"/>
    <w:rsid w:val="007967E8"/>
    <w:rsid w:val="00797C1B"/>
    <w:rsid w:val="00797F9B"/>
    <w:rsid w:val="007A098E"/>
    <w:rsid w:val="007A0B5B"/>
    <w:rsid w:val="007A210F"/>
    <w:rsid w:val="007A3785"/>
    <w:rsid w:val="007A5765"/>
    <w:rsid w:val="007A5B04"/>
    <w:rsid w:val="007A5B89"/>
    <w:rsid w:val="007A5DE6"/>
    <w:rsid w:val="007A63E9"/>
    <w:rsid w:val="007A76AD"/>
    <w:rsid w:val="007A7A79"/>
    <w:rsid w:val="007B020A"/>
    <w:rsid w:val="007B10B9"/>
    <w:rsid w:val="007B4D5D"/>
    <w:rsid w:val="007B71C5"/>
    <w:rsid w:val="007B74B2"/>
    <w:rsid w:val="007C0795"/>
    <w:rsid w:val="007C13E3"/>
    <w:rsid w:val="007C14AD"/>
    <w:rsid w:val="007C1532"/>
    <w:rsid w:val="007C1780"/>
    <w:rsid w:val="007C2E26"/>
    <w:rsid w:val="007C3484"/>
    <w:rsid w:val="007C4FDA"/>
    <w:rsid w:val="007C51C0"/>
    <w:rsid w:val="007C6130"/>
    <w:rsid w:val="007C6C61"/>
    <w:rsid w:val="007C7152"/>
    <w:rsid w:val="007C7F61"/>
    <w:rsid w:val="007D02D4"/>
    <w:rsid w:val="007D1DFD"/>
    <w:rsid w:val="007D2BC5"/>
    <w:rsid w:val="007D3C15"/>
    <w:rsid w:val="007D4405"/>
    <w:rsid w:val="007D4D44"/>
    <w:rsid w:val="007D50FF"/>
    <w:rsid w:val="007D5449"/>
    <w:rsid w:val="007D6B5D"/>
    <w:rsid w:val="007E0717"/>
    <w:rsid w:val="007E0AC3"/>
    <w:rsid w:val="007E0DF7"/>
    <w:rsid w:val="007E21DF"/>
    <w:rsid w:val="007E2A81"/>
    <w:rsid w:val="007E43A0"/>
    <w:rsid w:val="007E43C6"/>
    <w:rsid w:val="007E4E82"/>
    <w:rsid w:val="007E5049"/>
    <w:rsid w:val="007E5479"/>
    <w:rsid w:val="007E58AD"/>
    <w:rsid w:val="007E6389"/>
    <w:rsid w:val="007E6A5A"/>
    <w:rsid w:val="007F0D29"/>
    <w:rsid w:val="007F17A7"/>
    <w:rsid w:val="007F215F"/>
    <w:rsid w:val="007F2243"/>
    <w:rsid w:val="007F2366"/>
    <w:rsid w:val="007F3046"/>
    <w:rsid w:val="007F35A8"/>
    <w:rsid w:val="007F598D"/>
    <w:rsid w:val="007F6EC7"/>
    <w:rsid w:val="007F73C5"/>
    <w:rsid w:val="007F75A8"/>
    <w:rsid w:val="007F7740"/>
    <w:rsid w:val="0080143A"/>
    <w:rsid w:val="00802FC5"/>
    <w:rsid w:val="00803DA8"/>
    <w:rsid w:val="008042F9"/>
    <w:rsid w:val="0080519B"/>
    <w:rsid w:val="00806722"/>
    <w:rsid w:val="008067A2"/>
    <w:rsid w:val="00806EFB"/>
    <w:rsid w:val="0081078F"/>
    <w:rsid w:val="00811119"/>
    <w:rsid w:val="00811BAC"/>
    <w:rsid w:val="008138C1"/>
    <w:rsid w:val="00813D90"/>
    <w:rsid w:val="0081432D"/>
    <w:rsid w:val="008144E0"/>
    <w:rsid w:val="008152B1"/>
    <w:rsid w:val="00815552"/>
    <w:rsid w:val="00816B48"/>
    <w:rsid w:val="00817F41"/>
    <w:rsid w:val="008204A2"/>
    <w:rsid w:val="008208CB"/>
    <w:rsid w:val="00820B60"/>
    <w:rsid w:val="00821344"/>
    <w:rsid w:val="008214AE"/>
    <w:rsid w:val="008216DD"/>
    <w:rsid w:val="00821A02"/>
    <w:rsid w:val="00822070"/>
    <w:rsid w:val="00822142"/>
    <w:rsid w:val="00822EA3"/>
    <w:rsid w:val="008239B4"/>
    <w:rsid w:val="00823AFF"/>
    <w:rsid w:val="0082437A"/>
    <w:rsid w:val="00825735"/>
    <w:rsid w:val="00826557"/>
    <w:rsid w:val="00826D48"/>
    <w:rsid w:val="00827A32"/>
    <w:rsid w:val="00827FBE"/>
    <w:rsid w:val="008307F7"/>
    <w:rsid w:val="008308A8"/>
    <w:rsid w:val="00830936"/>
    <w:rsid w:val="00830ACB"/>
    <w:rsid w:val="008310BF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37BF5"/>
    <w:rsid w:val="00840654"/>
    <w:rsid w:val="00840667"/>
    <w:rsid w:val="00840AF5"/>
    <w:rsid w:val="00842839"/>
    <w:rsid w:val="008428A3"/>
    <w:rsid w:val="008428E1"/>
    <w:rsid w:val="0084563E"/>
    <w:rsid w:val="00847BFE"/>
    <w:rsid w:val="00850566"/>
    <w:rsid w:val="008507F9"/>
    <w:rsid w:val="00852B3C"/>
    <w:rsid w:val="008532E6"/>
    <w:rsid w:val="00856D6F"/>
    <w:rsid w:val="00857748"/>
    <w:rsid w:val="0085795D"/>
    <w:rsid w:val="00857C6B"/>
    <w:rsid w:val="008625B8"/>
    <w:rsid w:val="00862FD9"/>
    <w:rsid w:val="00865DAE"/>
    <w:rsid w:val="00867046"/>
    <w:rsid w:val="0086745D"/>
    <w:rsid w:val="00871315"/>
    <w:rsid w:val="0087266C"/>
    <w:rsid w:val="00872F85"/>
    <w:rsid w:val="008731D0"/>
    <w:rsid w:val="00873215"/>
    <w:rsid w:val="008739D8"/>
    <w:rsid w:val="00875B51"/>
    <w:rsid w:val="00876B7F"/>
    <w:rsid w:val="008776B0"/>
    <w:rsid w:val="00877A5F"/>
    <w:rsid w:val="0088012D"/>
    <w:rsid w:val="00881C47"/>
    <w:rsid w:val="008820C7"/>
    <w:rsid w:val="00883FD4"/>
    <w:rsid w:val="00884237"/>
    <w:rsid w:val="008861D2"/>
    <w:rsid w:val="00887542"/>
    <w:rsid w:val="00887583"/>
    <w:rsid w:val="00891445"/>
    <w:rsid w:val="00892AC4"/>
    <w:rsid w:val="00894A3B"/>
    <w:rsid w:val="0089692A"/>
    <w:rsid w:val="00896E40"/>
    <w:rsid w:val="00897183"/>
    <w:rsid w:val="00897C7F"/>
    <w:rsid w:val="008A1988"/>
    <w:rsid w:val="008A4A77"/>
    <w:rsid w:val="008A5629"/>
    <w:rsid w:val="008A5AFD"/>
    <w:rsid w:val="008A6024"/>
    <w:rsid w:val="008A65A8"/>
    <w:rsid w:val="008A7522"/>
    <w:rsid w:val="008B0153"/>
    <w:rsid w:val="008B05E5"/>
    <w:rsid w:val="008B290E"/>
    <w:rsid w:val="008B3241"/>
    <w:rsid w:val="008B33AC"/>
    <w:rsid w:val="008B44B8"/>
    <w:rsid w:val="008B47B4"/>
    <w:rsid w:val="008B5396"/>
    <w:rsid w:val="008B6C24"/>
    <w:rsid w:val="008B7FF1"/>
    <w:rsid w:val="008C15F8"/>
    <w:rsid w:val="008C268A"/>
    <w:rsid w:val="008C3A93"/>
    <w:rsid w:val="008C3BCE"/>
    <w:rsid w:val="008C4913"/>
    <w:rsid w:val="008C5478"/>
    <w:rsid w:val="008C57E5"/>
    <w:rsid w:val="008C5AD6"/>
    <w:rsid w:val="008C5D4E"/>
    <w:rsid w:val="008C6783"/>
    <w:rsid w:val="008C7A4B"/>
    <w:rsid w:val="008D0A4D"/>
    <w:rsid w:val="008D0C05"/>
    <w:rsid w:val="008D10DC"/>
    <w:rsid w:val="008D246D"/>
    <w:rsid w:val="008D2683"/>
    <w:rsid w:val="008D3EC0"/>
    <w:rsid w:val="008D44BB"/>
    <w:rsid w:val="008D58CE"/>
    <w:rsid w:val="008D6174"/>
    <w:rsid w:val="008D6441"/>
    <w:rsid w:val="008D64E4"/>
    <w:rsid w:val="008D71CE"/>
    <w:rsid w:val="008D75ED"/>
    <w:rsid w:val="008E0C7F"/>
    <w:rsid w:val="008E0E94"/>
    <w:rsid w:val="008E1855"/>
    <w:rsid w:val="008E1A19"/>
    <w:rsid w:val="008E2E81"/>
    <w:rsid w:val="008E4011"/>
    <w:rsid w:val="008E444B"/>
    <w:rsid w:val="008E455C"/>
    <w:rsid w:val="008E5807"/>
    <w:rsid w:val="008F039B"/>
    <w:rsid w:val="008F0CD7"/>
    <w:rsid w:val="008F1493"/>
    <w:rsid w:val="008F1C67"/>
    <w:rsid w:val="008F2102"/>
    <w:rsid w:val="008F238D"/>
    <w:rsid w:val="008F3288"/>
    <w:rsid w:val="008F4E10"/>
    <w:rsid w:val="008F6EA3"/>
    <w:rsid w:val="009010BE"/>
    <w:rsid w:val="009021AC"/>
    <w:rsid w:val="009025C9"/>
    <w:rsid w:val="009045EE"/>
    <w:rsid w:val="00904D94"/>
    <w:rsid w:val="00905A7F"/>
    <w:rsid w:val="00906D42"/>
    <w:rsid w:val="009103DF"/>
    <w:rsid w:val="00910DB4"/>
    <w:rsid w:val="00910F8F"/>
    <w:rsid w:val="0091118D"/>
    <w:rsid w:val="00912C30"/>
    <w:rsid w:val="009136AA"/>
    <w:rsid w:val="00913CB3"/>
    <w:rsid w:val="009145CC"/>
    <w:rsid w:val="00915DAB"/>
    <w:rsid w:val="009160BD"/>
    <w:rsid w:val="00917AB8"/>
    <w:rsid w:val="0092168F"/>
    <w:rsid w:val="00921D22"/>
    <w:rsid w:val="009225A7"/>
    <w:rsid w:val="0092341B"/>
    <w:rsid w:val="0092372A"/>
    <w:rsid w:val="00923FBC"/>
    <w:rsid w:val="00925340"/>
    <w:rsid w:val="00925708"/>
    <w:rsid w:val="00926885"/>
    <w:rsid w:val="00927A9D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44E5C"/>
    <w:rsid w:val="00951CE8"/>
    <w:rsid w:val="00952762"/>
    <w:rsid w:val="0095350F"/>
    <w:rsid w:val="00953565"/>
    <w:rsid w:val="00954346"/>
    <w:rsid w:val="00954C90"/>
    <w:rsid w:val="009559BD"/>
    <w:rsid w:val="00956C8B"/>
    <w:rsid w:val="0095703C"/>
    <w:rsid w:val="00957C5C"/>
    <w:rsid w:val="00957ED2"/>
    <w:rsid w:val="00962886"/>
    <w:rsid w:val="009636F3"/>
    <w:rsid w:val="0096473C"/>
    <w:rsid w:val="00964C12"/>
    <w:rsid w:val="00965464"/>
    <w:rsid w:val="009660F8"/>
    <w:rsid w:val="00966FFC"/>
    <w:rsid w:val="00967966"/>
    <w:rsid w:val="00967C20"/>
    <w:rsid w:val="00970D55"/>
    <w:rsid w:val="00970F7E"/>
    <w:rsid w:val="009723A1"/>
    <w:rsid w:val="009723DF"/>
    <w:rsid w:val="009726AD"/>
    <w:rsid w:val="00973169"/>
    <w:rsid w:val="00973614"/>
    <w:rsid w:val="00973883"/>
    <w:rsid w:val="00974A90"/>
    <w:rsid w:val="0097724C"/>
    <w:rsid w:val="00980866"/>
    <w:rsid w:val="00980D24"/>
    <w:rsid w:val="009810B5"/>
    <w:rsid w:val="00982095"/>
    <w:rsid w:val="00982327"/>
    <w:rsid w:val="009824DF"/>
    <w:rsid w:val="0098272A"/>
    <w:rsid w:val="00982BCE"/>
    <w:rsid w:val="0098405A"/>
    <w:rsid w:val="00984BFE"/>
    <w:rsid w:val="00984CFE"/>
    <w:rsid w:val="009852CA"/>
    <w:rsid w:val="009853AD"/>
    <w:rsid w:val="009856FB"/>
    <w:rsid w:val="00987463"/>
    <w:rsid w:val="00987980"/>
    <w:rsid w:val="00987BED"/>
    <w:rsid w:val="00991637"/>
    <w:rsid w:val="00991A7C"/>
    <w:rsid w:val="00991A93"/>
    <w:rsid w:val="009926D2"/>
    <w:rsid w:val="009928F1"/>
    <w:rsid w:val="00993343"/>
    <w:rsid w:val="009964D4"/>
    <w:rsid w:val="009A0E5E"/>
    <w:rsid w:val="009A2439"/>
    <w:rsid w:val="009A2E6A"/>
    <w:rsid w:val="009A319B"/>
    <w:rsid w:val="009A33D0"/>
    <w:rsid w:val="009A517C"/>
    <w:rsid w:val="009A570C"/>
    <w:rsid w:val="009A59ED"/>
    <w:rsid w:val="009A6FBB"/>
    <w:rsid w:val="009A7177"/>
    <w:rsid w:val="009A7929"/>
    <w:rsid w:val="009B0620"/>
    <w:rsid w:val="009B09CD"/>
    <w:rsid w:val="009B0CB7"/>
    <w:rsid w:val="009B16A7"/>
    <w:rsid w:val="009B2383"/>
    <w:rsid w:val="009B2605"/>
    <w:rsid w:val="009B3246"/>
    <w:rsid w:val="009B425B"/>
    <w:rsid w:val="009B4356"/>
    <w:rsid w:val="009B451C"/>
    <w:rsid w:val="009B4963"/>
    <w:rsid w:val="009B4C02"/>
    <w:rsid w:val="009B52CA"/>
    <w:rsid w:val="009B57C9"/>
    <w:rsid w:val="009B5DEB"/>
    <w:rsid w:val="009B7F79"/>
    <w:rsid w:val="009C00ED"/>
    <w:rsid w:val="009C30AA"/>
    <w:rsid w:val="009C43D1"/>
    <w:rsid w:val="009C59A6"/>
    <w:rsid w:val="009C6A52"/>
    <w:rsid w:val="009D0AB2"/>
    <w:rsid w:val="009D3043"/>
    <w:rsid w:val="009D3276"/>
    <w:rsid w:val="009D444C"/>
    <w:rsid w:val="009D4525"/>
    <w:rsid w:val="009D4529"/>
    <w:rsid w:val="009D64E5"/>
    <w:rsid w:val="009D6A1F"/>
    <w:rsid w:val="009D6E6E"/>
    <w:rsid w:val="009D7682"/>
    <w:rsid w:val="009D7998"/>
    <w:rsid w:val="009E0BF8"/>
    <w:rsid w:val="009E1533"/>
    <w:rsid w:val="009E2496"/>
    <w:rsid w:val="009E2785"/>
    <w:rsid w:val="009E5620"/>
    <w:rsid w:val="009E5CB7"/>
    <w:rsid w:val="009E65D1"/>
    <w:rsid w:val="009F08F6"/>
    <w:rsid w:val="009F1D97"/>
    <w:rsid w:val="009F3D63"/>
    <w:rsid w:val="009F3F07"/>
    <w:rsid w:val="009F4C21"/>
    <w:rsid w:val="009F51D7"/>
    <w:rsid w:val="009F5B8E"/>
    <w:rsid w:val="009F61BF"/>
    <w:rsid w:val="009F6EF3"/>
    <w:rsid w:val="00A002E3"/>
    <w:rsid w:val="00A00483"/>
    <w:rsid w:val="00A00EE5"/>
    <w:rsid w:val="00A00F7D"/>
    <w:rsid w:val="00A0243D"/>
    <w:rsid w:val="00A0313B"/>
    <w:rsid w:val="00A04134"/>
    <w:rsid w:val="00A04397"/>
    <w:rsid w:val="00A04796"/>
    <w:rsid w:val="00A049E2"/>
    <w:rsid w:val="00A04DC3"/>
    <w:rsid w:val="00A070A0"/>
    <w:rsid w:val="00A07221"/>
    <w:rsid w:val="00A07A6E"/>
    <w:rsid w:val="00A1014B"/>
    <w:rsid w:val="00A11029"/>
    <w:rsid w:val="00A124E4"/>
    <w:rsid w:val="00A1344B"/>
    <w:rsid w:val="00A15E41"/>
    <w:rsid w:val="00A219E7"/>
    <w:rsid w:val="00A21B76"/>
    <w:rsid w:val="00A2417A"/>
    <w:rsid w:val="00A26CD5"/>
    <w:rsid w:val="00A26D8D"/>
    <w:rsid w:val="00A26F47"/>
    <w:rsid w:val="00A30466"/>
    <w:rsid w:val="00A323CF"/>
    <w:rsid w:val="00A32AD9"/>
    <w:rsid w:val="00A33AE4"/>
    <w:rsid w:val="00A3437C"/>
    <w:rsid w:val="00A35180"/>
    <w:rsid w:val="00A356E1"/>
    <w:rsid w:val="00A370E8"/>
    <w:rsid w:val="00A40884"/>
    <w:rsid w:val="00A40B42"/>
    <w:rsid w:val="00A41F70"/>
    <w:rsid w:val="00A429DD"/>
    <w:rsid w:val="00A42C28"/>
    <w:rsid w:val="00A43B6B"/>
    <w:rsid w:val="00A44A11"/>
    <w:rsid w:val="00A458E0"/>
    <w:rsid w:val="00A45C7E"/>
    <w:rsid w:val="00A467AC"/>
    <w:rsid w:val="00A46949"/>
    <w:rsid w:val="00A469AF"/>
    <w:rsid w:val="00A4739B"/>
    <w:rsid w:val="00A477E6"/>
    <w:rsid w:val="00A47C1B"/>
    <w:rsid w:val="00A501D9"/>
    <w:rsid w:val="00A510FD"/>
    <w:rsid w:val="00A52E0E"/>
    <w:rsid w:val="00A5337D"/>
    <w:rsid w:val="00A5374C"/>
    <w:rsid w:val="00A54521"/>
    <w:rsid w:val="00A5703D"/>
    <w:rsid w:val="00A57CE8"/>
    <w:rsid w:val="00A614EA"/>
    <w:rsid w:val="00A61754"/>
    <w:rsid w:val="00A634F4"/>
    <w:rsid w:val="00A639BF"/>
    <w:rsid w:val="00A64CB8"/>
    <w:rsid w:val="00A66CBC"/>
    <w:rsid w:val="00A6718F"/>
    <w:rsid w:val="00A70990"/>
    <w:rsid w:val="00A717AE"/>
    <w:rsid w:val="00A74A68"/>
    <w:rsid w:val="00A77AE4"/>
    <w:rsid w:val="00A77C8F"/>
    <w:rsid w:val="00A80624"/>
    <w:rsid w:val="00A80E2F"/>
    <w:rsid w:val="00A81DAA"/>
    <w:rsid w:val="00A81E31"/>
    <w:rsid w:val="00A83380"/>
    <w:rsid w:val="00A84351"/>
    <w:rsid w:val="00A844CE"/>
    <w:rsid w:val="00A84B5A"/>
    <w:rsid w:val="00A86CA0"/>
    <w:rsid w:val="00A8749A"/>
    <w:rsid w:val="00A90385"/>
    <w:rsid w:val="00A907E7"/>
    <w:rsid w:val="00A909A2"/>
    <w:rsid w:val="00A91EAA"/>
    <w:rsid w:val="00A9264B"/>
    <w:rsid w:val="00A96B07"/>
    <w:rsid w:val="00A96B1F"/>
    <w:rsid w:val="00A96DCC"/>
    <w:rsid w:val="00AA090B"/>
    <w:rsid w:val="00AA0ADD"/>
    <w:rsid w:val="00AA0EAB"/>
    <w:rsid w:val="00AA188F"/>
    <w:rsid w:val="00AA2BDA"/>
    <w:rsid w:val="00AA369A"/>
    <w:rsid w:val="00AA3B3A"/>
    <w:rsid w:val="00AA3C3D"/>
    <w:rsid w:val="00AA492A"/>
    <w:rsid w:val="00AA615F"/>
    <w:rsid w:val="00AA63A9"/>
    <w:rsid w:val="00AA64E6"/>
    <w:rsid w:val="00AA6F19"/>
    <w:rsid w:val="00AA7459"/>
    <w:rsid w:val="00AA7E07"/>
    <w:rsid w:val="00AB0D1A"/>
    <w:rsid w:val="00AB120D"/>
    <w:rsid w:val="00AB1334"/>
    <w:rsid w:val="00AB1750"/>
    <w:rsid w:val="00AB17F6"/>
    <w:rsid w:val="00AB2510"/>
    <w:rsid w:val="00AB2979"/>
    <w:rsid w:val="00AB2B6E"/>
    <w:rsid w:val="00AB37A6"/>
    <w:rsid w:val="00AB5566"/>
    <w:rsid w:val="00AC0423"/>
    <w:rsid w:val="00AC0D9B"/>
    <w:rsid w:val="00AC16E2"/>
    <w:rsid w:val="00AC25A6"/>
    <w:rsid w:val="00AC2EDB"/>
    <w:rsid w:val="00AC76C6"/>
    <w:rsid w:val="00AD07A2"/>
    <w:rsid w:val="00AD08F1"/>
    <w:rsid w:val="00AD1D9B"/>
    <w:rsid w:val="00AD2629"/>
    <w:rsid w:val="00AD268D"/>
    <w:rsid w:val="00AD3749"/>
    <w:rsid w:val="00AD4C99"/>
    <w:rsid w:val="00AD54D9"/>
    <w:rsid w:val="00AD6723"/>
    <w:rsid w:val="00AD6AE6"/>
    <w:rsid w:val="00AD7CDA"/>
    <w:rsid w:val="00AD7DFB"/>
    <w:rsid w:val="00AD7E54"/>
    <w:rsid w:val="00AE368F"/>
    <w:rsid w:val="00AE426C"/>
    <w:rsid w:val="00AE4377"/>
    <w:rsid w:val="00AE4F65"/>
    <w:rsid w:val="00AE5002"/>
    <w:rsid w:val="00AE68EB"/>
    <w:rsid w:val="00AE7AE3"/>
    <w:rsid w:val="00AF0872"/>
    <w:rsid w:val="00AF1821"/>
    <w:rsid w:val="00AF2103"/>
    <w:rsid w:val="00AF3A9D"/>
    <w:rsid w:val="00AF430E"/>
    <w:rsid w:val="00AF44DB"/>
    <w:rsid w:val="00AF512D"/>
    <w:rsid w:val="00AF55BC"/>
    <w:rsid w:val="00AF5AD8"/>
    <w:rsid w:val="00AF7730"/>
    <w:rsid w:val="00B0051A"/>
    <w:rsid w:val="00B0185C"/>
    <w:rsid w:val="00B01C7E"/>
    <w:rsid w:val="00B02469"/>
    <w:rsid w:val="00B034CE"/>
    <w:rsid w:val="00B03D25"/>
    <w:rsid w:val="00B03DB7"/>
    <w:rsid w:val="00B045D5"/>
    <w:rsid w:val="00B04957"/>
    <w:rsid w:val="00B04CB8"/>
    <w:rsid w:val="00B05E53"/>
    <w:rsid w:val="00B073A3"/>
    <w:rsid w:val="00B07C45"/>
    <w:rsid w:val="00B07C4A"/>
    <w:rsid w:val="00B07E22"/>
    <w:rsid w:val="00B10588"/>
    <w:rsid w:val="00B1068D"/>
    <w:rsid w:val="00B10E62"/>
    <w:rsid w:val="00B11981"/>
    <w:rsid w:val="00B12037"/>
    <w:rsid w:val="00B14841"/>
    <w:rsid w:val="00B16515"/>
    <w:rsid w:val="00B170D8"/>
    <w:rsid w:val="00B171BF"/>
    <w:rsid w:val="00B171DA"/>
    <w:rsid w:val="00B214A3"/>
    <w:rsid w:val="00B2361F"/>
    <w:rsid w:val="00B24182"/>
    <w:rsid w:val="00B26484"/>
    <w:rsid w:val="00B26972"/>
    <w:rsid w:val="00B26E7E"/>
    <w:rsid w:val="00B271AB"/>
    <w:rsid w:val="00B27B4E"/>
    <w:rsid w:val="00B34D6D"/>
    <w:rsid w:val="00B35091"/>
    <w:rsid w:val="00B3753B"/>
    <w:rsid w:val="00B3769C"/>
    <w:rsid w:val="00B37AE7"/>
    <w:rsid w:val="00B40825"/>
    <w:rsid w:val="00B40D7F"/>
    <w:rsid w:val="00B413C0"/>
    <w:rsid w:val="00B42FF1"/>
    <w:rsid w:val="00B447D8"/>
    <w:rsid w:val="00B4552B"/>
    <w:rsid w:val="00B45A5E"/>
    <w:rsid w:val="00B46A00"/>
    <w:rsid w:val="00B5097C"/>
    <w:rsid w:val="00B50FD2"/>
    <w:rsid w:val="00B51194"/>
    <w:rsid w:val="00B51943"/>
    <w:rsid w:val="00B52374"/>
    <w:rsid w:val="00B5351D"/>
    <w:rsid w:val="00B5414F"/>
    <w:rsid w:val="00B5437E"/>
    <w:rsid w:val="00B5499F"/>
    <w:rsid w:val="00B54A81"/>
    <w:rsid w:val="00B54B3D"/>
    <w:rsid w:val="00B54BCB"/>
    <w:rsid w:val="00B5584B"/>
    <w:rsid w:val="00B56B13"/>
    <w:rsid w:val="00B56E42"/>
    <w:rsid w:val="00B57549"/>
    <w:rsid w:val="00B60DD2"/>
    <w:rsid w:val="00B60FDA"/>
    <w:rsid w:val="00B6166F"/>
    <w:rsid w:val="00B629C9"/>
    <w:rsid w:val="00B634DF"/>
    <w:rsid w:val="00B63C86"/>
    <w:rsid w:val="00B63F1C"/>
    <w:rsid w:val="00B643AC"/>
    <w:rsid w:val="00B64E85"/>
    <w:rsid w:val="00B6607F"/>
    <w:rsid w:val="00B6695B"/>
    <w:rsid w:val="00B6778B"/>
    <w:rsid w:val="00B67ACE"/>
    <w:rsid w:val="00B7006B"/>
    <w:rsid w:val="00B7062A"/>
    <w:rsid w:val="00B70770"/>
    <w:rsid w:val="00B722B7"/>
    <w:rsid w:val="00B72512"/>
    <w:rsid w:val="00B73C63"/>
    <w:rsid w:val="00B7412B"/>
    <w:rsid w:val="00B74E3D"/>
    <w:rsid w:val="00B753D1"/>
    <w:rsid w:val="00B77BB8"/>
    <w:rsid w:val="00B8001F"/>
    <w:rsid w:val="00B80234"/>
    <w:rsid w:val="00B80530"/>
    <w:rsid w:val="00B80B78"/>
    <w:rsid w:val="00B81460"/>
    <w:rsid w:val="00B814CF"/>
    <w:rsid w:val="00B81A67"/>
    <w:rsid w:val="00B82FCA"/>
    <w:rsid w:val="00B83455"/>
    <w:rsid w:val="00B83D97"/>
    <w:rsid w:val="00B83FAD"/>
    <w:rsid w:val="00B8421D"/>
    <w:rsid w:val="00B844E8"/>
    <w:rsid w:val="00B84847"/>
    <w:rsid w:val="00B856F7"/>
    <w:rsid w:val="00B860D0"/>
    <w:rsid w:val="00B86AB4"/>
    <w:rsid w:val="00B879D8"/>
    <w:rsid w:val="00B9032F"/>
    <w:rsid w:val="00B91103"/>
    <w:rsid w:val="00B9272C"/>
    <w:rsid w:val="00B932E2"/>
    <w:rsid w:val="00B93B68"/>
    <w:rsid w:val="00B93CDD"/>
    <w:rsid w:val="00B94B98"/>
    <w:rsid w:val="00B94CAC"/>
    <w:rsid w:val="00B94CB0"/>
    <w:rsid w:val="00BA06B3"/>
    <w:rsid w:val="00BA27B6"/>
    <w:rsid w:val="00BA3938"/>
    <w:rsid w:val="00BA6B2F"/>
    <w:rsid w:val="00BA7375"/>
    <w:rsid w:val="00BA787B"/>
    <w:rsid w:val="00BA7EB3"/>
    <w:rsid w:val="00BB0AA5"/>
    <w:rsid w:val="00BB20F2"/>
    <w:rsid w:val="00BB5274"/>
    <w:rsid w:val="00BB5667"/>
    <w:rsid w:val="00BB5B2B"/>
    <w:rsid w:val="00BB67AE"/>
    <w:rsid w:val="00BC0398"/>
    <w:rsid w:val="00BC13C1"/>
    <w:rsid w:val="00BC49C8"/>
    <w:rsid w:val="00BC5869"/>
    <w:rsid w:val="00BC59E6"/>
    <w:rsid w:val="00BC75E6"/>
    <w:rsid w:val="00BD003A"/>
    <w:rsid w:val="00BD0A26"/>
    <w:rsid w:val="00BD0BB1"/>
    <w:rsid w:val="00BD114E"/>
    <w:rsid w:val="00BD1D45"/>
    <w:rsid w:val="00BD2A72"/>
    <w:rsid w:val="00BD3099"/>
    <w:rsid w:val="00BD31A3"/>
    <w:rsid w:val="00BD35BD"/>
    <w:rsid w:val="00BD3BD5"/>
    <w:rsid w:val="00BD3E62"/>
    <w:rsid w:val="00BD4AF5"/>
    <w:rsid w:val="00BD73E6"/>
    <w:rsid w:val="00BD7D4C"/>
    <w:rsid w:val="00BE011E"/>
    <w:rsid w:val="00BE0818"/>
    <w:rsid w:val="00BE09CD"/>
    <w:rsid w:val="00BE13E6"/>
    <w:rsid w:val="00BE163E"/>
    <w:rsid w:val="00BE25DF"/>
    <w:rsid w:val="00BE4D5A"/>
    <w:rsid w:val="00BE591A"/>
    <w:rsid w:val="00BE733D"/>
    <w:rsid w:val="00BE7E9D"/>
    <w:rsid w:val="00BF0197"/>
    <w:rsid w:val="00BF06DF"/>
    <w:rsid w:val="00BF0CA8"/>
    <w:rsid w:val="00BF1D62"/>
    <w:rsid w:val="00BF321B"/>
    <w:rsid w:val="00BF3769"/>
    <w:rsid w:val="00BF3773"/>
    <w:rsid w:val="00BF3E14"/>
    <w:rsid w:val="00BF3F85"/>
    <w:rsid w:val="00BF4644"/>
    <w:rsid w:val="00BF4972"/>
    <w:rsid w:val="00BF75F3"/>
    <w:rsid w:val="00C00B42"/>
    <w:rsid w:val="00C00D18"/>
    <w:rsid w:val="00C034CF"/>
    <w:rsid w:val="00C03941"/>
    <w:rsid w:val="00C03A58"/>
    <w:rsid w:val="00C03B8D"/>
    <w:rsid w:val="00C04053"/>
    <w:rsid w:val="00C04532"/>
    <w:rsid w:val="00C0456B"/>
    <w:rsid w:val="00C06D1A"/>
    <w:rsid w:val="00C078F3"/>
    <w:rsid w:val="00C07922"/>
    <w:rsid w:val="00C102ED"/>
    <w:rsid w:val="00C1174E"/>
    <w:rsid w:val="00C123AD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17A99"/>
    <w:rsid w:val="00C237F5"/>
    <w:rsid w:val="00C23B21"/>
    <w:rsid w:val="00C24241"/>
    <w:rsid w:val="00C2449A"/>
    <w:rsid w:val="00C247D2"/>
    <w:rsid w:val="00C24A70"/>
    <w:rsid w:val="00C24CC7"/>
    <w:rsid w:val="00C268C1"/>
    <w:rsid w:val="00C31672"/>
    <w:rsid w:val="00C317AA"/>
    <w:rsid w:val="00C31E99"/>
    <w:rsid w:val="00C31F0A"/>
    <w:rsid w:val="00C3239E"/>
    <w:rsid w:val="00C325C5"/>
    <w:rsid w:val="00C33648"/>
    <w:rsid w:val="00C3472E"/>
    <w:rsid w:val="00C34B1A"/>
    <w:rsid w:val="00C34EEE"/>
    <w:rsid w:val="00C35709"/>
    <w:rsid w:val="00C36247"/>
    <w:rsid w:val="00C375F0"/>
    <w:rsid w:val="00C379E9"/>
    <w:rsid w:val="00C4177E"/>
    <w:rsid w:val="00C44226"/>
    <w:rsid w:val="00C45A69"/>
    <w:rsid w:val="00C46AA2"/>
    <w:rsid w:val="00C47480"/>
    <w:rsid w:val="00C520ED"/>
    <w:rsid w:val="00C52C84"/>
    <w:rsid w:val="00C53480"/>
    <w:rsid w:val="00C53B64"/>
    <w:rsid w:val="00C542F0"/>
    <w:rsid w:val="00C54900"/>
    <w:rsid w:val="00C54BAB"/>
    <w:rsid w:val="00C55F0E"/>
    <w:rsid w:val="00C57A97"/>
    <w:rsid w:val="00C57CDB"/>
    <w:rsid w:val="00C60173"/>
    <w:rsid w:val="00C60A9B"/>
    <w:rsid w:val="00C6108B"/>
    <w:rsid w:val="00C61CD1"/>
    <w:rsid w:val="00C62190"/>
    <w:rsid w:val="00C62615"/>
    <w:rsid w:val="00C632E3"/>
    <w:rsid w:val="00C63A6C"/>
    <w:rsid w:val="00C63E8D"/>
    <w:rsid w:val="00C6665A"/>
    <w:rsid w:val="00C67159"/>
    <w:rsid w:val="00C67497"/>
    <w:rsid w:val="00C67D6D"/>
    <w:rsid w:val="00C71866"/>
    <w:rsid w:val="00C723BC"/>
    <w:rsid w:val="00C725B1"/>
    <w:rsid w:val="00C735F9"/>
    <w:rsid w:val="00C74A5C"/>
    <w:rsid w:val="00C76501"/>
    <w:rsid w:val="00C80D03"/>
    <w:rsid w:val="00C80D37"/>
    <w:rsid w:val="00C80F13"/>
    <w:rsid w:val="00C8151A"/>
    <w:rsid w:val="00C81770"/>
    <w:rsid w:val="00C82355"/>
    <w:rsid w:val="00C82609"/>
    <w:rsid w:val="00C83E75"/>
    <w:rsid w:val="00C84320"/>
    <w:rsid w:val="00C8447E"/>
    <w:rsid w:val="00C85C0F"/>
    <w:rsid w:val="00C86024"/>
    <w:rsid w:val="00C8795F"/>
    <w:rsid w:val="00C9004F"/>
    <w:rsid w:val="00C90923"/>
    <w:rsid w:val="00C90B26"/>
    <w:rsid w:val="00C91404"/>
    <w:rsid w:val="00C93421"/>
    <w:rsid w:val="00C9360C"/>
    <w:rsid w:val="00C93F19"/>
    <w:rsid w:val="00C94945"/>
    <w:rsid w:val="00C94B9A"/>
    <w:rsid w:val="00C95FF7"/>
    <w:rsid w:val="00C975ED"/>
    <w:rsid w:val="00CA014A"/>
    <w:rsid w:val="00CA19DD"/>
    <w:rsid w:val="00CA2591"/>
    <w:rsid w:val="00CA4555"/>
    <w:rsid w:val="00CA4BBD"/>
    <w:rsid w:val="00CA54D7"/>
    <w:rsid w:val="00CA5E53"/>
    <w:rsid w:val="00CA5FB3"/>
    <w:rsid w:val="00CA62F8"/>
    <w:rsid w:val="00CB14A1"/>
    <w:rsid w:val="00CB285C"/>
    <w:rsid w:val="00CB32AD"/>
    <w:rsid w:val="00CB44D6"/>
    <w:rsid w:val="00CB7A46"/>
    <w:rsid w:val="00CB7E7E"/>
    <w:rsid w:val="00CC2CD1"/>
    <w:rsid w:val="00CC331E"/>
    <w:rsid w:val="00CC35AD"/>
    <w:rsid w:val="00CC35B4"/>
    <w:rsid w:val="00CC3806"/>
    <w:rsid w:val="00CC513A"/>
    <w:rsid w:val="00CC5DC9"/>
    <w:rsid w:val="00CC65CF"/>
    <w:rsid w:val="00CC76CE"/>
    <w:rsid w:val="00CD0810"/>
    <w:rsid w:val="00CD0ABD"/>
    <w:rsid w:val="00CD1435"/>
    <w:rsid w:val="00CD259C"/>
    <w:rsid w:val="00CD2A6A"/>
    <w:rsid w:val="00CD332C"/>
    <w:rsid w:val="00CD36AC"/>
    <w:rsid w:val="00CD3841"/>
    <w:rsid w:val="00CD4319"/>
    <w:rsid w:val="00CD593A"/>
    <w:rsid w:val="00CD6072"/>
    <w:rsid w:val="00CD78FF"/>
    <w:rsid w:val="00CE102F"/>
    <w:rsid w:val="00CE16B6"/>
    <w:rsid w:val="00CE1B79"/>
    <w:rsid w:val="00CE2128"/>
    <w:rsid w:val="00CE28AE"/>
    <w:rsid w:val="00CE2AC4"/>
    <w:rsid w:val="00CE2C6B"/>
    <w:rsid w:val="00CE3DDC"/>
    <w:rsid w:val="00CE40FF"/>
    <w:rsid w:val="00CE63EE"/>
    <w:rsid w:val="00CE6411"/>
    <w:rsid w:val="00CF014F"/>
    <w:rsid w:val="00CF0C85"/>
    <w:rsid w:val="00CF0F52"/>
    <w:rsid w:val="00CF16FB"/>
    <w:rsid w:val="00CF2295"/>
    <w:rsid w:val="00CF2984"/>
    <w:rsid w:val="00CF3BDE"/>
    <w:rsid w:val="00CF48C9"/>
    <w:rsid w:val="00CF59BF"/>
    <w:rsid w:val="00CF5CDA"/>
    <w:rsid w:val="00CF6DA4"/>
    <w:rsid w:val="00CF6EF6"/>
    <w:rsid w:val="00D03068"/>
    <w:rsid w:val="00D04CBD"/>
    <w:rsid w:val="00D05533"/>
    <w:rsid w:val="00D06106"/>
    <w:rsid w:val="00D07ABE"/>
    <w:rsid w:val="00D112B5"/>
    <w:rsid w:val="00D122CF"/>
    <w:rsid w:val="00D14538"/>
    <w:rsid w:val="00D16C90"/>
    <w:rsid w:val="00D21B6F"/>
    <w:rsid w:val="00D22431"/>
    <w:rsid w:val="00D22E7D"/>
    <w:rsid w:val="00D23043"/>
    <w:rsid w:val="00D23B6F"/>
    <w:rsid w:val="00D24B64"/>
    <w:rsid w:val="00D25E5B"/>
    <w:rsid w:val="00D2775B"/>
    <w:rsid w:val="00D307A6"/>
    <w:rsid w:val="00D30F95"/>
    <w:rsid w:val="00D3257B"/>
    <w:rsid w:val="00D32586"/>
    <w:rsid w:val="00D3379D"/>
    <w:rsid w:val="00D3399A"/>
    <w:rsid w:val="00D36571"/>
    <w:rsid w:val="00D36C35"/>
    <w:rsid w:val="00D409E9"/>
    <w:rsid w:val="00D4197D"/>
    <w:rsid w:val="00D42073"/>
    <w:rsid w:val="00D4400D"/>
    <w:rsid w:val="00D44185"/>
    <w:rsid w:val="00D44851"/>
    <w:rsid w:val="00D471C7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50CF"/>
    <w:rsid w:val="00D55BAE"/>
    <w:rsid w:val="00D5636C"/>
    <w:rsid w:val="00D574CA"/>
    <w:rsid w:val="00D57819"/>
    <w:rsid w:val="00D603CD"/>
    <w:rsid w:val="00D6072C"/>
    <w:rsid w:val="00D60E9B"/>
    <w:rsid w:val="00D61767"/>
    <w:rsid w:val="00D618A3"/>
    <w:rsid w:val="00D62AE0"/>
    <w:rsid w:val="00D642D5"/>
    <w:rsid w:val="00D64B34"/>
    <w:rsid w:val="00D6582C"/>
    <w:rsid w:val="00D72906"/>
    <w:rsid w:val="00D72BC8"/>
    <w:rsid w:val="00D73E07"/>
    <w:rsid w:val="00D7568E"/>
    <w:rsid w:val="00D758DC"/>
    <w:rsid w:val="00D80B8A"/>
    <w:rsid w:val="00D826B4"/>
    <w:rsid w:val="00D83E7F"/>
    <w:rsid w:val="00D84566"/>
    <w:rsid w:val="00D84CBA"/>
    <w:rsid w:val="00D85A7B"/>
    <w:rsid w:val="00D85DB1"/>
    <w:rsid w:val="00D877EE"/>
    <w:rsid w:val="00D87ED5"/>
    <w:rsid w:val="00D925DB"/>
    <w:rsid w:val="00D92951"/>
    <w:rsid w:val="00D9357B"/>
    <w:rsid w:val="00D94B05"/>
    <w:rsid w:val="00D95D3B"/>
    <w:rsid w:val="00D96337"/>
    <w:rsid w:val="00D9667F"/>
    <w:rsid w:val="00D97CF8"/>
    <w:rsid w:val="00DA032F"/>
    <w:rsid w:val="00DA109E"/>
    <w:rsid w:val="00DA19DB"/>
    <w:rsid w:val="00DA236E"/>
    <w:rsid w:val="00DA2872"/>
    <w:rsid w:val="00DA3460"/>
    <w:rsid w:val="00DA3D06"/>
    <w:rsid w:val="00DA4885"/>
    <w:rsid w:val="00DA542B"/>
    <w:rsid w:val="00DA563E"/>
    <w:rsid w:val="00DA57E9"/>
    <w:rsid w:val="00DA6BC4"/>
    <w:rsid w:val="00DA6F00"/>
    <w:rsid w:val="00DB086A"/>
    <w:rsid w:val="00DB17F3"/>
    <w:rsid w:val="00DB189C"/>
    <w:rsid w:val="00DB2364"/>
    <w:rsid w:val="00DB23E7"/>
    <w:rsid w:val="00DB2B10"/>
    <w:rsid w:val="00DB41E1"/>
    <w:rsid w:val="00DB4516"/>
    <w:rsid w:val="00DB4AC8"/>
    <w:rsid w:val="00DB4BC5"/>
    <w:rsid w:val="00DB50F0"/>
    <w:rsid w:val="00DB5418"/>
    <w:rsid w:val="00DB5542"/>
    <w:rsid w:val="00DB5D63"/>
    <w:rsid w:val="00DB690C"/>
    <w:rsid w:val="00DB6B0C"/>
    <w:rsid w:val="00DB723A"/>
    <w:rsid w:val="00DB73DF"/>
    <w:rsid w:val="00DB7D1B"/>
    <w:rsid w:val="00DC040B"/>
    <w:rsid w:val="00DC0CA2"/>
    <w:rsid w:val="00DC176F"/>
    <w:rsid w:val="00DC26D4"/>
    <w:rsid w:val="00DC2B1D"/>
    <w:rsid w:val="00DC2E54"/>
    <w:rsid w:val="00DC37D6"/>
    <w:rsid w:val="00DC6293"/>
    <w:rsid w:val="00DC77AA"/>
    <w:rsid w:val="00DC7C51"/>
    <w:rsid w:val="00DC7C89"/>
    <w:rsid w:val="00DD1EA4"/>
    <w:rsid w:val="00DD28D4"/>
    <w:rsid w:val="00DD333E"/>
    <w:rsid w:val="00DD3BD5"/>
    <w:rsid w:val="00DD5E1B"/>
    <w:rsid w:val="00DD6EB7"/>
    <w:rsid w:val="00DD714B"/>
    <w:rsid w:val="00DD7506"/>
    <w:rsid w:val="00DE06F3"/>
    <w:rsid w:val="00DE0E45"/>
    <w:rsid w:val="00DE14EA"/>
    <w:rsid w:val="00DE2E19"/>
    <w:rsid w:val="00DE385C"/>
    <w:rsid w:val="00DE3FB5"/>
    <w:rsid w:val="00DE54A7"/>
    <w:rsid w:val="00DE674F"/>
    <w:rsid w:val="00DE6B30"/>
    <w:rsid w:val="00DE704E"/>
    <w:rsid w:val="00DE7848"/>
    <w:rsid w:val="00DF03EE"/>
    <w:rsid w:val="00DF15D7"/>
    <w:rsid w:val="00DF4A52"/>
    <w:rsid w:val="00DF4C61"/>
    <w:rsid w:val="00DF595E"/>
    <w:rsid w:val="00DF5DF0"/>
    <w:rsid w:val="00DF6004"/>
    <w:rsid w:val="00DF62B1"/>
    <w:rsid w:val="00DF69BA"/>
    <w:rsid w:val="00DF6CC2"/>
    <w:rsid w:val="00DF6E15"/>
    <w:rsid w:val="00DF79F6"/>
    <w:rsid w:val="00E00186"/>
    <w:rsid w:val="00E00207"/>
    <w:rsid w:val="00E006E4"/>
    <w:rsid w:val="00E0273A"/>
    <w:rsid w:val="00E02AAD"/>
    <w:rsid w:val="00E039A2"/>
    <w:rsid w:val="00E05090"/>
    <w:rsid w:val="00E07193"/>
    <w:rsid w:val="00E0769B"/>
    <w:rsid w:val="00E079CD"/>
    <w:rsid w:val="00E07CCB"/>
    <w:rsid w:val="00E07E4A"/>
    <w:rsid w:val="00E11348"/>
    <w:rsid w:val="00E113FB"/>
    <w:rsid w:val="00E11B62"/>
    <w:rsid w:val="00E126EA"/>
    <w:rsid w:val="00E137B0"/>
    <w:rsid w:val="00E15B45"/>
    <w:rsid w:val="00E17258"/>
    <w:rsid w:val="00E20BFB"/>
    <w:rsid w:val="00E21417"/>
    <w:rsid w:val="00E226A7"/>
    <w:rsid w:val="00E252EC"/>
    <w:rsid w:val="00E2774F"/>
    <w:rsid w:val="00E27B15"/>
    <w:rsid w:val="00E27EF7"/>
    <w:rsid w:val="00E30F6A"/>
    <w:rsid w:val="00E31786"/>
    <w:rsid w:val="00E3185C"/>
    <w:rsid w:val="00E31B63"/>
    <w:rsid w:val="00E31E48"/>
    <w:rsid w:val="00E31F8A"/>
    <w:rsid w:val="00E333D4"/>
    <w:rsid w:val="00E33B8F"/>
    <w:rsid w:val="00E33F40"/>
    <w:rsid w:val="00E3464F"/>
    <w:rsid w:val="00E3465A"/>
    <w:rsid w:val="00E34D55"/>
    <w:rsid w:val="00E3515E"/>
    <w:rsid w:val="00E3654A"/>
    <w:rsid w:val="00E374CF"/>
    <w:rsid w:val="00E37CDA"/>
    <w:rsid w:val="00E4259E"/>
    <w:rsid w:val="00E42D34"/>
    <w:rsid w:val="00E42DC7"/>
    <w:rsid w:val="00E45053"/>
    <w:rsid w:val="00E45C44"/>
    <w:rsid w:val="00E4679F"/>
    <w:rsid w:val="00E47A97"/>
    <w:rsid w:val="00E51072"/>
    <w:rsid w:val="00E51697"/>
    <w:rsid w:val="00E5361C"/>
    <w:rsid w:val="00E53C1B"/>
    <w:rsid w:val="00E546AA"/>
    <w:rsid w:val="00E54D26"/>
    <w:rsid w:val="00E56160"/>
    <w:rsid w:val="00E5708C"/>
    <w:rsid w:val="00E57FDE"/>
    <w:rsid w:val="00E610D6"/>
    <w:rsid w:val="00E62061"/>
    <w:rsid w:val="00E636B8"/>
    <w:rsid w:val="00E64659"/>
    <w:rsid w:val="00E649A8"/>
    <w:rsid w:val="00E64F19"/>
    <w:rsid w:val="00E65013"/>
    <w:rsid w:val="00E65D84"/>
    <w:rsid w:val="00E66484"/>
    <w:rsid w:val="00E67031"/>
    <w:rsid w:val="00E6770C"/>
    <w:rsid w:val="00E7088D"/>
    <w:rsid w:val="00E7186B"/>
    <w:rsid w:val="00E71C91"/>
    <w:rsid w:val="00E726E3"/>
    <w:rsid w:val="00E74BB9"/>
    <w:rsid w:val="00E74E87"/>
    <w:rsid w:val="00E756C3"/>
    <w:rsid w:val="00E80182"/>
    <w:rsid w:val="00E8027B"/>
    <w:rsid w:val="00E81437"/>
    <w:rsid w:val="00E821FC"/>
    <w:rsid w:val="00E82485"/>
    <w:rsid w:val="00E82AF3"/>
    <w:rsid w:val="00E83535"/>
    <w:rsid w:val="00E84389"/>
    <w:rsid w:val="00E85922"/>
    <w:rsid w:val="00E85E24"/>
    <w:rsid w:val="00E86231"/>
    <w:rsid w:val="00E8700F"/>
    <w:rsid w:val="00E873C2"/>
    <w:rsid w:val="00E87FE1"/>
    <w:rsid w:val="00E90A54"/>
    <w:rsid w:val="00E90B51"/>
    <w:rsid w:val="00E914D6"/>
    <w:rsid w:val="00E921D6"/>
    <w:rsid w:val="00E922D0"/>
    <w:rsid w:val="00E94289"/>
    <w:rsid w:val="00E94B2B"/>
    <w:rsid w:val="00E9535F"/>
    <w:rsid w:val="00E96C36"/>
    <w:rsid w:val="00EA018D"/>
    <w:rsid w:val="00EA2271"/>
    <w:rsid w:val="00EA2810"/>
    <w:rsid w:val="00EA2CE4"/>
    <w:rsid w:val="00EA30BF"/>
    <w:rsid w:val="00EA44AC"/>
    <w:rsid w:val="00EA48D0"/>
    <w:rsid w:val="00EA58B8"/>
    <w:rsid w:val="00EA64A3"/>
    <w:rsid w:val="00EA66DF"/>
    <w:rsid w:val="00EA6DCB"/>
    <w:rsid w:val="00EA78F1"/>
    <w:rsid w:val="00EB09CE"/>
    <w:rsid w:val="00EB1458"/>
    <w:rsid w:val="00EB1546"/>
    <w:rsid w:val="00EB158A"/>
    <w:rsid w:val="00EB182E"/>
    <w:rsid w:val="00EB2981"/>
    <w:rsid w:val="00EB2B96"/>
    <w:rsid w:val="00EB4297"/>
    <w:rsid w:val="00EB43AD"/>
    <w:rsid w:val="00EB51AE"/>
    <w:rsid w:val="00EB5ADB"/>
    <w:rsid w:val="00EB6B8E"/>
    <w:rsid w:val="00EC003A"/>
    <w:rsid w:val="00EC032E"/>
    <w:rsid w:val="00EC1DF8"/>
    <w:rsid w:val="00EC2A19"/>
    <w:rsid w:val="00EC2DC9"/>
    <w:rsid w:val="00EC3203"/>
    <w:rsid w:val="00EC41AF"/>
    <w:rsid w:val="00EC4322"/>
    <w:rsid w:val="00EC4A69"/>
    <w:rsid w:val="00EC4AC9"/>
    <w:rsid w:val="00EC6521"/>
    <w:rsid w:val="00EC662D"/>
    <w:rsid w:val="00EC700C"/>
    <w:rsid w:val="00ED1BAF"/>
    <w:rsid w:val="00ED2433"/>
    <w:rsid w:val="00ED3892"/>
    <w:rsid w:val="00ED59EE"/>
    <w:rsid w:val="00ED6FC5"/>
    <w:rsid w:val="00EE0505"/>
    <w:rsid w:val="00EE1625"/>
    <w:rsid w:val="00EE2AF3"/>
    <w:rsid w:val="00EE3B03"/>
    <w:rsid w:val="00EE4B7C"/>
    <w:rsid w:val="00EE55B2"/>
    <w:rsid w:val="00EE62A1"/>
    <w:rsid w:val="00EE7898"/>
    <w:rsid w:val="00EE7DA9"/>
    <w:rsid w:val="00EF0C9D"/>
    <w:rsid w:val="00EF1283"/>
    <w:rsid w:val="00EF1355"/>
    <w:rsid w:val="00EF3309"/>
    <w:rsid w:val="00EF34D3"/>
    <w:rsid w:val="00EF3E19"/>
    <w:rsid w:val="00EF5DC4"/>
    <w:rsid w:val="00EF6B9E"/>
    <w:rsid w:val="00EF71A8"/>
    <w:rsid w:val="00F0309E"/>
    <w:rsid w:val="00F037F8"/>
    <w:rsid w:val="00F03BFD"/>
    <w:rsid w:val="00F04484"/>
    <w:rsid w:val="00F04FF6"/>
    <w:rsid w:val="00F0588D"/>
    <w:rsid w:val="00F10536"/>
    <w:rsid w:val="00F10977"/>
    <w:rsid w:val="00F109FC"/>
    <w:rsid w:val="00F13ED0"/>
    <w:rsid w:val="00F14289"/>
    <w:rsid w:val="00F1450B"/>
    <w:rsid w:val="00F14EC4"/>
    <w:rsid w:val="00F1711A"/>
    <w:rsid w:val="00F2476E"/>
    <w:rsid w:val="00F2561F"/>
    <w:rsid w:val="00F2637D"/>
    <w:rsid w:val="00F27B54"/>
    <w:rsid w:val="00F304AD"/>
    <w:rsid w:val="00F31B8B"/>
    <w:rsid w:val="00F31E31"/>
    <w:rsid w:val="00F33101"/>
    <w:rsid w:val="00F3387F"/>
    <w:rsid w:val="00F33A5A"/>
    <w:rsid w:val="00F342FD"/>
    <w:rsid w:val="00F34E9E"/>
    <w:rsid w:val="00F376B4"/>
    <w:rsid w:val="00F40919"/>
    <w:rsid w:val="00F409EB"/>
    <w:rsid w:val="00F40BB0"/>
    <w:rsid w:val="00F4167F"/>
    <w:rsid w:val="00F41684"/>
    <w:rsid w:val="00F41FB8"/>
    <w:rsid w:val="00F428EE"/>
    <w:rsid w:val="00F42B3F"/>
    <w:rsid w:val="00F42E22"/>
    <w:rsid w:val="00F44755"/>
    <w:rsid w:val="00F4479C"/>
    <w:rsid w:val="00F455E0"/>
    <w:rsid w:val="00F45E7C"/>
    <w:rsid w:val="00F478D0"/>
    <w:rsid w:val="00F47E6A"/>
    <w:rsid w:val="00F524CB"/>
    <w:rsid w:val="00F533DB"/>
    <w:rsid w:val="00F53D60"/>
    <w:rsid w:val="00F5458D"/>
    <w:rsid w:val="00F54F3A"/>
    <w:rsid w:val="00F57BD0"/>
    <w:rsid w:val="00F6012E"/>
    <w:rsid w:val="00F6137E"/>
    <w:rsid w:val="00F61833"/>
    <w:rsid w:val="00F659E1"/>
    <w:rsid w:val="00F6611A"/>
    <w:rsid w:val="00F67EB1"/>
    <w:rsid w:val="00F70630"/>
    <w:rsid w:val="00F70F96"/>
    <w:rsid w:val="00F7179D"/>
    <w:rsid w:val="00F72096"/>
    <w:rsid w:val="00F72B90"/>
    <w:rsid w:val="00F738B7"/>
    <w:rsid w:val="00F7466C"/>
    <w:rsid w:val="00F74DF7"/>
    <w:rsid w:val="00F74EB9"/>
    <w:rsid w:val="00F75FB6"/>
    <w:rsid w:val="00F775E8"/>
    <w:rsid w:val="00F808C5"/>
    <w:rsid w:val="00F81299"/>
    <w:rsid w:val="00F832E1"/>
    <w:rsid w:val="00F84399"/>
    <w:rsid w:val="00F84E8E"/>
    <w:rsid w:val="00F851F5"/>
    <w:rsid w:val="00F85369"/>
    <w:rsid w:val="00F86325"/>
    <w:rsid w:val="00F863CF"/>
    <w:rsid w:val="00F8713D"/>
    <w:rsid w:val="00F92A98"/>
    <w:rsid w:val="00F93CF6"/>
    <w:rsid w:val="00F93DC9"/>
    <w:rsid w:val="00F94872"/>
    <w:rsid w:val="00F9546B"/>
    <w:rsid w:val="00F96316"/>
    <w:rsid w:val="00F967E0"/>
    <w:rsid w:val="00F96A6A"/>
    <w:rsid w:val="00FA0E38"/>
    <w:rsid w:val="00FA17BA"/>
    <w:rsid w:val="00FA453B"/>
    <w:rsid w:val="00FA5D88"/>
    <w:rsid w:val="00FA5DA4"/>
    <w:rsid w:val="00FA6D0A"/>
    <w:rsid w:val="00FA751A"/>
    <w:rsid w:val="00FB0152"/>
    <w:rsid w:val="00FB0B70"/>
    <w:rsid w:val="00FB0C21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C6A29"/>
    <w:rsid w:val="00FD02D2"/>
    <w:rsid w:val="00FD030B"/>
    <w:rsid w:val="00FD0F65"/>
    <w:rsid w:val="00FD168E"/>
    <w:rsid w:val="00FD47CA"/>
    <w:rsid w:val="00FD49D3"/>
    <w:rsid w:val="00FD554D"/>
    <w:rsid w:val="00FD596D"/>
    <w:rsid w:val="00FD5B24"/>
    <w:rsid w:val="00FE0320"/>
    <w:rsid w:val="00FE0B0C"/>
    <w:rsid w:val="00FE22F6"/>
    <w:rsid w:val="00FE2CB4"/>
    <w:rsid w:val="00FE31E9"/>
    <w:rsid w:val="00FE3595"/>
    <w:rsid w:val="00FE362B"/>
    <w:rsid w:val="00FE37EF"/>
    <w:rsid w:val="00FE4726"/>
    <w:rsid w:val="00FE54BD"/>
    <w:rsid w:val="00FE5C16"/>
    <w:rsid w:val="00FF0807"/>
    <w:rsid w:val="00FF0889"/>
    <w:rsid w:val="00FF0E49"/>
    <w:rsid w:val="00FF328C"/>
    <w:rsid w:val="00FF33C1"/>
    <w:rsid w:val="00FF373C"/>
    <w:rsid w:val="00FF3B32"/>
    <w:rsid w:val="00FF3D9A"/>
    <w:rsid w:val="00FF5D7A"/>
    <w:rsid w:val="00FF767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91B3CB21-7F09-4353-AA0E-6FCD5C56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355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rsid w:val="00654B3B"/>
    <w:pPr>
      <w:ind w:left="720" w:hanging="720"/>
    </w:pPr>
  </w:style>
  <w:style w:type="character" w:styleId="a6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a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a"/>
    <w:next w:val="a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a7">
    <w:name w:val="Table Grid"/>
    <w:basedOn w:val="a1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E637E6"/>
    <w:rPr>
      <w:rFonts w:ascii="Tahoma" w:hAnsi="Tahoma"/>
      <w:sz w:val="16"/>
      <w:szCs w:val="16"/>
    </w:rPr>
  </w:style>
  <w:style w:type="character" w:customStyle="1" w:styleId="a9">
    <w:name w:val="批注框文本 字符"/>
    <w:link w:val="a8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a"/>
    <w:next w:val="a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aa">
    <w:name w:val="annotation reference"/>
    <w:uiPriority w:val="99"/>
    <w:unhideWhenUsed/>
    <w:rsid w:val="00DE634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ac">
    <w:name w:val="批注文字 字符"/>
    <w:link w:val="ab"/>
    <w:uiPriority w:val="99"/>
    <w:rsid w:val="00DE6345"/>
    <w:rPr>
      <w:rFonts w:ascii="Calibri" w:hAnsi="Calibri"/>
    </w:rPr>
  </w:style>
  <w:style w:type="paragraph" w:styleId="ad">
    <w:name w:val="Normal (Web)"/>
    <w:basedOn w:val="a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e">
    <w:name w:val="annotation subject"/>
    <w:basedOn w:val="ab"/>
    <w:next w:val="ab"/>
    <w:link w:val="af"/>
    <w:rsid w:val="00FD24D4"/>
    <w:pPr>
      <w:spacing w:after="0"/>
    </w:pPr>
    <w:rPr>
      <w:b/>
      <w:bCs/>
    </w:rPr>
  </w:style>
  <w:style w:type="character" w:customStyle="1" w:styleId="af">
    <w:name w:val="批注主题 字符"/>
    <w:link w:val="ae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af0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a0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a"/>
    <w:next w:val="a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a"/>
    <w:next w:val="a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a"/>
    <w:next w:val="a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af1">
    <w:name w:val="Placeholder Text"/>
    <w:basedOn w:val="a0"/>
    <w:uiPriority w:val="99"/>
    <w:semiHidden/>
    <w:rsid w:val="00FF7EE7"/>
    <w:rPr>
      <w:color w:val="808080"/>
    </w:rPr>
  </w:style>
  <w:style w:type="paragraph" w:styleId="af2">
    <w:name w:val="List Paragraph"/>
    <w:basedOn w:val="a"/>
    <w:uiPriority w:val="1"/>
    <w:qFormat/>
    <w:rsid w:val="00884237"/>
    <w:pPr>
      <w:ind w:leftChars="400" w:left="800"/>
    </w:pPr>
  </w:style>
  <w:style w:type="paragraph" w:customStyle="1" w:styleId="SP9200742">
    <w:name w:val="SP.9.200742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a"/>
    <w:next w:val="a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a"/>
    <w:next w:val="a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a"/>
    <w:next w:val="a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a0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,1.1.1.1.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827A3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H4">
    <w:name w:val="AH4"/>
    <w:aliases w:val="A.1.1.1.1"/>
    <w:next w:val="T"/>
    <w:uiPriority w:val="99"/>
    <w:rsid w:val="00365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character" w:customStyle="1" w:styleId="ddvisible">
    <w:name w:val="dd_visible"/>
    <w:basedOn w:val="a0"/>
    <w:rsid w:val="00D44851"/>
  </w:style>
  <w:style w:type="character" w:customStyle="1" w:styleId="bhide1">
    <w:name w:val="b_hide1"/>
    <w:basedOn w:val="a0"/>
    <w:rsid w:val="00BE09CD"/>
    <w:rPr>
      <w:vanish/>
      <w:webHidden w:val="0"/>
      <w:specVanish w:val="0"/>
    </w:rPr>
  </w:style>
  <w:style w:type="paragraph" w:customStyle="1" w:styleId="Code">
    <w:name w:val="Code"/>
    <w:uiPriority w:val="99"/>
    <w:rsid w:val="008861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zh-TW"/>
    </w:rPr>
  </w:style>
  <w:style w:type="paragraph" w:customStyle="1" w:styleId="AI">
    <w:name w:val="AI"/>
    <w:aliases w:val="Annex"/>
    <w:next w:val="a"/>
    <w:uiPriority w:val="99"/>
    <w:rsid w:val="00FE0320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AT">
    <w:name w:val="AT"/>
    <w:aliases w:val="AnnexTitle"/>
    <w:next w:val="T"/>
    <w:uiPriority w:val="99"/>
    <w:rsid w:val="00FE0320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  <w:lang w:eastAsia="zh-TW"/>
    </w:rPr>
  </w:style>
  <w:style w:type="paragraph" w:customStyle="1" w:styleId="Nor">
    <w:name w:val="Nor"/>
    <w:aliases w:val="Normative"/>
    <w:next w:val="AT"/>
    <w:uiPriority w:val="99"/>
    <w:rsid w:val="00FE0320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  <w:lang w:eastAsia="zh-TW"/>
    </w:rPr>
  </w:style>
  <w:style w:type="character" w:customStyle="1" w:styleId="Underline">
    <w:name w:val="Underline"/>
    <w:uiPriority w:val="99"/>
    <w:rsid w:val="00295A3B"/>
  </w:style>
  <w:style w:type="character" w:customStyle="1" w:styleId="fontstyle31">
    <w:name w:val="fontstyle31"/>
    <w:basedOn w:val="a0"/>
    <w:rsid w:val="007038C2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customStyle="1" w:styleId="EU">
    <w:name w:val="EU"/>
    <w:aliases w:val="EquationUnnumbered"/>
    <w:uiPriority w:val="99"/>
    <w:rsid w:val="00180856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  <w:lang w:eastAsia="zh-TW"/>
    </w:rPr>
  </w:style>
  <w:style w:type="paragraph" w:styleId="af3">
    <w:name w:val="Body Text"/>
    <w:basedOn w:val="a"/>
    <w:link w:val="af4"/>
    <w:semiHidden/>
    <w:unhideWhenUsed/>
    <w:rsid w:val="00E914D6"/>
    <w:pPr>
      <w:spacing w:after="120"/>
    </w:pPr>
  </w:style>
  <w:style w:type="character" w:customStyle="1" w:styleId="af4">
    <w:name w:val="正文文本 字符"/>
    <w:basedOn w:val="a0"/>
    <w:link w:val="af3"/>
    <w:semiHidden/>
    <w:rsid w:val="00E914D6"/>
    <w:rPr>
      <w:sz w:val="22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681B83"/>
    <w:pPr>
      <w:widowControl w:val="0"/>
      <w:autoSpaceDE w:val="0"/>
      <w:autoSpaceDN w:val="0"/>
      <w:adjustRightInd w:val="0"/>
    </w:pPr>
    <w:rPr>
      <w:rFonts w:eastAsia="等线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F5D99-9F67-40F7-8CAE-250AF617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1372</Words>
  <Characters>7823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9177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dc:description/>
  <cp:lastModifiedBy>Xiangxin Gu</cp:lastModifiedBy>
  <cp:revision>9</cp:revision>
  <cp:lastPrinted>2010-05-04T12:47:00Z</cp:lastPrinted>
  <dcterms:created xsi:type="dcterms:W3CDTF">2021-08-12T08:40:00Z</dcterms:created>
  <dcterms:modified xsi:type="dcterms:W3CDTF">2021-08-13T08:40:00Z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e92cbd64-2951-4d45-94a2-c029e7e1e6c1</vt:lpwstr>
  </property>
  <property fmtid="{D5CDD505-2E9C-101B-9397-08002B2CF9AE}" pid="4" name="CTP_BU">
    <vt:lpwstr>TSCG CENTRAL GROUP</vt:lpwstr>
  </property>
  <property fmtid="{D5CDD505-2E9C-101B-9397-08002B2CF9AE}" pid="5" name="CTP_TimeStamp">
    <vt:lpwstr>2020-05-21 16:13:10Z</vt:lpwstr>
  </property>
  <property fmtid="{D5CDD505-2E9C-101B-9397-08002B2CF9AE}" pid="6" name="NSCPROP_SA">
    <vt:lpwstr>C:\Users\mrison\AppData\Local\Temp\11-20-0304-00-00ax-cr-for-nav.docx</vt:lpwstr>
  </property>
  <property fmtid="{D5CDD505-2E9C-101B-9397-08002B2CF9AE}" pid="7" name="CTPClassification">
    <vt:lpwstr>CTP_IC</vt:lpwstr>
  </property>
  <property fmtid="{D5CDD505-2E9C-101B-9397-08002B2CF9AE}" pid="8" name="MSIP_Label_9aa06179-68b3-4e2b-b09b-a2424735516b_Enabled">
    <vt:lpwstr>True</vt:lpwstr>
  </property>
  <property fmtid="{D5CDD505-2E9C-101B-9397-08002B2CF9AE}" pid="9" name="MSIP_Label_9aa06179-68b3-4e2b-b09b-a2424735516b_SiteId">
    <vt:lpwstr>46c98d88-e344-4ed4-8496-4ed7712e255d</vt:lpwstr>
  </property>
  <property fmtid="{D5CDD505-2E9C-101B-9397-08002B2CF9AE}" pid="10" name="MSIP_Label_9aa06179-68b3-4e2b-b09b-a2424735516b_Owner">
    <vt:lpwstr>po-kai.huang@intel.com</vt:lpwstr>
  </property>
  <property fmtid="{D5CDD505-2E9C-101B-9397-08002B2CF9AE}" pid="11" name="MSIP_Label_9aa06179-68b3-4e2b-b09b-a2424735516b_SetDate">
    <vt:lpwstr>2020-09-24T17:03:28.6197997Z</vt:lpwstr>
  </property>
  <property fmtid="{D5CDD505-2E9C-101B-9397-08002B2CF9AE}" pid="12" name="MSIP_Label_9aa06179-68b3-4e2b-b09b-a2424735516b_Name">
    <vt:lpwstr>Intel Confidential</vt:lpwstr>
  </property>
  <property fmtid="{D5CDD505-2E9C-101B-9397-08002B2CF9AE}" pid="13" name="MSIP_Label_9aa06179-68b3-4e2b-b09b-a2424735516b_Application">
    <vt:lpwstr>Microsoft Azure Information Protection</vt:lpwstr>
  </property>
  <property fmtid="{D5CDD505-2E9C-101B-9397-08002B2CF9AE}" pid="14" name="MSIP_Label_9aa06179-68b3-4e2b-b09b-a2424735516b_ActionId">
    <vt:lpwstr>e9a520ca-0582-4924-bfba-a9d8416cf0e9</vt:lpwstr>
  </property>
  <property fmtid="{D5CDD505-2E9C-101B-9397-08002B2CF9AE}" pid="15" name="MSIP_Label_9aa06179-68b3-4e2b-b09b-a2424735516b_Extended_MSFT_Method">
    <vt:lpwstr>Automatic</vt:lpwstr>
  </property>
  <property fmtid="{D5CDD505-2E9C-101B-9397-08002B2CF9AE}" pid="16" name="Sensitivity">
    <vt:lpwstr>Intel Confidential</vt:lpwstr>
  </property>
</Properties>
</file>