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201"/>
        <w:gridCol w:w="2777"/>
      </w:tblGrid>
      <w:tr w:rsidR="00DE584F" w:rsidRPr="00183F4C" w14:paraId="70B368DB" w14:textId="77777777" w:rsidTr="0062452E">
        <w:trPr>
          <w:trHeight w:val="485"/>
          <w:jc w:val="center"/>
        </w:trPr>
        <w:tc>
          <w:tcPr>
            <w:tcW w:w="9576" w:type="dxa"/>
            <w:gridSpan w:val="5"/>
            <w:vAlign w:val="center"/>
          </w:tcPr>
          <w:p w14:paraId="0BDB21FC" w14:textId="5EB622D7" w:rsidR="00DE584F" w:rsidRPr="00183F4C" w:rsidRDefault="0005789D" w:rsidP="00A12A5A">
            <w:pPr>
              <w:pStyle w:val="T2"/>
            </w:pPr>
            <w:r w:rsidRPr="0005789D">
              <w:rPr>
                <w:lang w:eastAsia="ko-KR"/>
              </w:rPr>
              <w:t>CC36-Resolution-for-</w:t>
            </w:r>
            <w:r w:rsidR="0099641E">
              <w:rPr>
                <w:lang w:eastAsia="ko-KR"/>
              </w:rPr>
              <w:t>CID</w:t>
            </w:r>
            <w:r w:rsidR="00D46EF7">
              <w:rPr>
                <w:lang w:eastAsia="ko-KR"/>
              </w:rPr>
              <w:t>-</w:t>
            </w:r>
            <w:r w:rsidR="0099641E">
              <w:rPr>
                <w:lang w:eastAsia="ko-KR"/>
              </w:rPr>
              <w:t>5154</w:t>
            </w:r>
          </w:p>
        </w:tc>
      </w:tr>
      <w:tr w:rsidR="00DE584F" w:rsidRPr="00183F4C" w14:paraId="4EE171F3" w14:textId="77777777" w:rsidTr="0062452E">
        <w:trPr>
          <w:trHeight w:val="359"/>
          <w:jc w:val="center"/>
        </w:trPr>
        <w:tc>
          <w:tcPr>
            <w:tcW w:w="9576" w:type="dxa"/>
            <w:gridSpan w:val="5"/>
            <w:vAlign w:val="center"/>
          </w:tcPr>
          <w:p w14:paraId="2DCA8F1F" w14:textId="005BA930"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D64E2D">
              <w:rPr>
                <w:b w:val="0"/>
                <w:sz w:val="20"/>
                <w:lang w:eastAsia="ko-KR"/>
              </w:rPr>
              <w:t>10</w:t>
            </w:r>
            <w:r>
              <w:rPr>
                <w:rFonts w:hint="eastAsia"/>
                <w:b w:val="0"/>
                <w:sz w:val="20"/>
                <w:lang w:eastAsia="ko-KR"/>
              </w:rPr>
              <w:t>-</w:t>
            </w:r>
            <w:r w:rsidR="00D64E2D">
              <w:rPr>
                <w:b w:val="0"/>
                <w:sz w:val="20"/>
                <w:lang w:eastAsia="ko-KR"/>
              </w:rPr>
              <w:t>03</w:t>
            </w:r>
          </w:p>
        </w:tc>
      </w:tr>
      <w:tr w:rsidR="00DE584F" w:rsidRPr="00183F4C" w14:paraId="7CED8181" w14:textId="77777777" w:rsidTr="0062452E">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D2078A">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201"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777"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D2078A">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201"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777" w:type="dxa"/>
            <w:vAlign w:val="center"/>
          </w:tcPr>
          <w:p w14:paraId="780A9226" w14:textId="1D713792" w:rsidR="00662BE6" w:rsidRDefault="00920368"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2C6F3E" w14:paraId="6BC940EC" w14:textId="77777777" w:rsidTr="00D2078A">
        <w:trPr>
          <w:trHeight w:val="359"/>
          <w:jc w:val="center"/>
        </w:trPr>
        <w:tc>
          <w:tcPr>
            <w:tcW w:w="1548" w:type="dxa"/>
            <w:vAlign w:val="center"/>
          </w:tcPr>
          <w:p w14:paraId="6AD6A63E" w14:textId="240E953A" w:rsidR="002C6F3E" w:rsidRDefault="0062452E" w:rsidP="002C6F3E">
            <w:pPr>
              <w:pStyle w:val="T2"/>
              <w:spacing w:after="0"/>
              <w:ind w:left="0" w:right="0"/>
              <w:jc w:val="left"/>
              <w:rPr>
                <w:b w:val="0"/>
                <w:sz w:val="18"/>
                <w:szCs w:val="18"/>
                <w:lang w:eastAsia="ko-KR"/>
              </w:rPr>
            </w:pPr>
            <w:r>
              <w:rPr>
                <w:b w:val="0"/>
                <w:sz w:val="18"/>
                <w:szCs w:val="18"/>
                <w:lang w:eastAsia="ko-KR"/>
              </w:rPr>
              <w:t>Stephen McCann</w:t>
            </w:r>
          </w:p>
        </w:tc>
        <w:tc>
          <w:tcPr>
            <w:tcW w:w="1440" w:type="dxa"/>
            <w:vAlign w:val="center"/>
          </w:tcPr>
          <w:p w14:paraId="47B4937B" w14:textId="69FA80C0" w:rsidR="002C6F3E" w:rsidRDefault="0062452E"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3CB5AA6" w:rsidR="002C6F3E" w:rsidRPr="00CB4F2F" w:rsidRDefault="002C6F3E" w:rsidP="002C6F3E">
            <w:pPr>
              <w:pStyle w:val="T2"/>
              <w:spacing w:after="0"/>
              <w:ind w:left="0" w:right="0"/>
              <w:jc w:val="left"/>
              <w:rPr>
                <w:b w:val="0"/>
                <w:sz w:val="18"/>
                <w:szCs w:val="18"/>
              </w:rPr>
            </w:pPr>
          </w:p>
        </w:tc>
        <w:tc>
          <w:tcPr>
            <w:tcW w:w="1201"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777" w:type="dxa"/>
            <w:vAlign w:val="center"/>
          </w:tcPr>
          <w:p w14:paraId="74BC02ED" w14:textId="183ACD8F" w:rsidR="0062452E" w:rsidRPr="00AA7997" w:rsidRDefault="00920368" w:rsidP="0062452E">
            <w:pPr>
              <w:pStyle w:val="T2"/>
              <w:spacing w:after="0"/>
              <w:ind w:left="0" w:right="0"/>
              <w:jc w:val="left"/>
              <w:rPr>
                <w:b w:val="0"/>
                <w:sz w:val="18"/>
                <w:szCs w:val="18"/>
              </w:rPr>
            </w:pPr>
            <w:hyperlink r:id="rId9" w:history="1">
              <w:r w:rsidR="0062452E" w:rsidRPr="00022C66">
                <w:rPr>
                  <w:rStyle w:val="Hyperlink"/>
                  <w:b w:val="0"/>
                  <w:sz w:val="18"/>
                  <w:szCs w:val="18"/>
                </w:rPr>
                <w:t>stephen.mccann@huawei.com</w:t>
              </w:r>
            </w:hyperlink>
          </w:p>
        </w:tc>
      </w:tr>
      <w:tr w:rsidR="0062452E" w14:paraId="17F10403" w14:textId="77777777" w:rsidTr="00D2078A">
        <w:trPr>
          <w:trHeight w:val="359"/>
          <w:jc w:val="center"/>
        </w:trPr>
        <w:tc>
          <w:tcPr>
            <w:tcW w:w="1548" w:type="dxa"/>
            <w:vAlign w:val="center"/>
          </w:tcPr>
          <w:p w14:paraId="456D0C0E" w14:textId="7A6436BF" w:rsidR="0062452E" w:rsidRDefault="00D64E2D" w:rsidP="0062452E">
            <w:pPr>
              <w:pStyle w:val="T2"/>
              <w:spacing w:after="0"/>
              <w:ind w:left="0" w:right="0"/>
              <w:jc w:val="left"/>
              <w:rPr>
                <w:b w:val="0"/>
                <w:sz w:val="18"/>
                <w:szCs w:val="18"/>
                <w:lang w:eastAsia="ko-KR"/>
              </w:rPr>
            </w:pPr>
            <w:r>
              <w:rPr>
                <w:b w:val="0"/>
                <w:sz w:val="18"/>
                <w:szCs w:val="18"/>
                <w:lang w:eastAsia="ko-KR"/>
              </w:rPr>
              <w:t>John Wullert</w:t>
            </w:r>
          </w:p>
        </w:tc>
        <w:tc>
          <w:tcPr>
            <w:tcW w:w="1440" w:type="dxa"/>
            <w:vAlign w:val="center"/>
          </w:tcPr>
          <w:p w14:paraId="03743E72" w14:textId="7B033507" w:rsidR="0062452E" w:rsidRDefault="00292E04" w:rsidP="0062452E">
            <w:pPr>
              <w:pStyle w:val="T2"/>
              <w:spacing w:after="0"/>
              <w:ind w:left="0" w:right="0"/>
              <w:jc w:val="left"/>
              <w:rPr>
                <w:b w:val="0"/>
                <w:sz w:val="18"/>
                <w:szCs w:val="18"/>
                <w:lang w:eastAsia="ko-KR"/>
              </w:rPr>
            </w:pPr>
            <w:r>
              <w:rPr>
                <w:b w:val="0"/>
                <w:sz w:val="18"/>
                <w:szCs w:val="18"/>
                <w:lang w:eastAsia="ko-KR"/>
              </w:rPr>
              <w:t>Peraton Labs</w:t>
            </w:r>
          </w:p>
        </w:tc>
        <w:tc>
          <w:tcPr>
            <w:tcW w:w="2610" w:type="dxa"/>
            <w:vAlign w:val="center"/>
          </w:tcPr>
          <w:p w14:paraId="1D8C4839" w14:textId="5A558E1C" w:rsidR="0062452E" w:rsidRPr="00CB4F2F" w:rsidRDefault="0062452E" w:rsidP="0062452E">
            <w:pPr>
              <w:pStyle w:val="T2"/>
              <w:spacing w:after="0"/>
              <w:ind w:left="0" w:right="0"/>
              <w:jc w:val="left"/>
              <w:rPr>
                <w:b w:val="0"/>
                <w:sz w:val="18"/>
                <w:szCs w:val="18"/>
              </w:rPr>
            </w:pPr>
          </w:p>
        </w:tc>
        <w:tc>
          <w:tcPr>
            <w:tcW w:w="1201" w:type="dxa"/>
            <w:vAlign w:val="center"/>
          </w:tcPr>
          <w:p w14:paraId="29BB7E03" w14:textId="77777777" w:rsidR="0062452E" w:rsidRPr="002C60AE" w:rsidRDefault="0062452E" w:rsidP="0062452E">
            <w:pPr>
              <w:pStyle w:val="T2"/>
              <w:spacing w:after="0"/>
              <w:ind w:left="0" w:right="0"/>
              <w:jc w:val="left"/>
              <w:rPr>
                <w:b w:val="0"/>
                <w:sz w:val="18"/>
                <w:szCs w:val="18"/>
                <w:lang w:eastAsia="ko-KR"/>
              </w:rPr>
            </w:pPr>
          </w:p>
        </w:tc>
        <w:tc>
          <w:tcPr>
            <w:tcW w:w="2777" w:type="dxa"/>
            <w:vAlign w:val="center"/>
          </w:tcPr>
          <w:p w14:paraId="18DE01A0" w14:textId="7DF17A42" w:rsidR="00700BE3" w:rsidRDefault="00920368" w:rsidP="00700BE3">
            <w:pPr>
              <w:pStyle w:val="T2"/>
              <w:spacing w:after="0"/>
              <w:ind w:left="0" w:right="0"/>
              <w:jc w:val="left"/>
            </w:pPr>
            <w:hyperlink r:id="rId10" w:history="1">
              <w:r w:rsidR="00700BE3" w:rsidRPr="00A91549">
                <w:rPr>
                  <w:rStyle w:val="Hyperlink"/>
                  <w:b w:val="0"/>
                  <w:sz w:val="18"/>
                  <w:szCs w:val="18"/>
                  <w:lang w:eastAsia="ko-KR"/>
                </w:rPr>
                <w:t>jwullert@peratonlabs.com</w:t>
              </w:r>
            </w:hyperlink>
          </w:p>
        </w:tc>
      </w:tr>
      <w:tr w:rsidR="0062452E" w14:paraId="248ED7D1" w14:textId="77777777" w:rsidTr="00D2078A">
        <w:trPr>
          <w:trHeight w:val="359"/>
          <w:jc w:val="center"/>
        </w:trPr>
        <w:tc>
          <w:tcPr>
            <w:tcW w:w="1548" w:type="dxa"/>
            <w:vAlign w:val="center"/>
          </w:tcPr>
          <w:p w14:paraId="7DB6F900" w14:textId="2AB190F8" w:rsidR="0062452E" w:rsidRPr="009371B3" w:rsidRDefault="00942AD0" w:rsidP="0062452E">
            <w:pPr>
              <w:pStyle w:val="T2"/>
              <w:spacing w:after="0"/>
              <w:ind w:left="0" w:right="0"/>
              <w:jc w:val="left"/>
              <w:rPr>
                <w:b w:val="0"/>
                <w:sz w:val="18"/>
                <w:szCs w:val="18"/>
                <w:lang w:eastAsia="ko-KR"/>
              </w:rPr>
            </w:pPr>
            <w:r>
              <w:rPr>
                <w:b w:val="0"/>
                <w:sz w:val="18"/>
                <w:szCs w:val="18"/>
                <w:lang w:eastAsia="ko-KR"/>
              </w:rPr>
              <w:t>Vishnu Ra</w:t>
            </w:r>
            <w:r w:rsidR="00A665CC">
              <w:rPr>
                <w:b w:val="0"/>
                <w:sz w:val="18"/>
                <w:szCs w:val="18"/>
                <w:lang w:eastAsia="ko-KR"/>
              </w:rPr>
              <w:t>tn</w:t>
            </w:r>
            <w:r>
              <w:rPr>
                <w:b w:val="0"/>
                <w:sz w:val="18"/>
                <w:szCs w:val="18"/>
                <w:lang w:eastAsia="ko-KR"/>
              </w:rPr>
              <w:t>am</w:t>
            </w:r>
          </w:p>
        </w:tc>
        <w:tc>
          <w:tcPr>
            <w:tcW w:w="1440" w:type="dxa"/>
            <w:vAlign w:val="center"/>
          </w:tcPr>
          <w:p w14:paraId="6F7B6A56" w14:textId="7C5981D7" w:rsidR="0062452E" w:rsidRDefault="00942AD0" w:rsidP="0062452E">
            <w:pPr>
              <w:pStyle w:val="T2"/>
              <w:spacing w:after="0"/>
              <w:ind w:left="0" w:right="0"/>
              <w:jc w:val="left"/>
              <w:rPr>
                <w:b w:val="0"/>
                <w:sz w:val="18"/>
                <w:szCs w:val="18"/>
                <w:lang w:eastAsia="ko-KR"/>
              </w:rPr>
            </w:pPr>
            <w:r>
              <w:rPr>
                <w:b w:val="0"/>
                <w:sz w:val="18"/>
                <w:szCs w:val="18"/>
                <w:lang w:eastAsia="ko-KR"/>
              </w:rPr>
              <w:t>Samsung USA</w:t>
            </w:r>
          </w:p>
        </w:tc>
        <w:tc>
          <w:tcPr>
            <w:tcW w:w="2610" w:type="dxa"/>
            <w:vAlign w:val="center"/>
          </w:tcPr>
          <w:p w14:paraId="6CAB5076" w14:textId="77777777" w:rsidR="0062452E" w:rsidRPr="00CB4F2F" w:rsidRDefault="0062452E" w:rsidP="0062452E">
            <w:pPr>
              <w:pStyle w:val="T2"/>
              <w:spacing w:after="0"/>
              <w:ind w:left="0" w:right="0"/>
              <w:jc w:val="left"/>
              <w:rPr>
                <w:b w:val="0"/>
                <w:sz w:val="18"/>
                <w:szCs w:val="18"/>
              </w:rPr>
            </w:pPr>
          </w:p>
        </w:tc>
        <w:tc>
          <w:tcPr>
            <w:tcW w:w="1201" w:type="dxa"/>
            <w:vAlign w:val="center"/>
          </w:tcPr>
          <w:p w14:paraId="033ABC60" w14:textId="77777777" w:rsidR="0062452E" w:rsidRPr="002C60AE" w:rsidRDefault="0062452E" w:rsidP="0062452E">
            <w:pPr>
              <w:pStyle w:val="T2"/>
              <w:spacing w:after="0"/>
              <w:ind w:left="0" w:right="0"/>
              <w:jc w:val="left"/>
              <w:rPr>
                <w:b w:val="0"/>
                <w:sz w:val="18"/>
                <w:szCs w:val="18"/>
                <w:lang w:eastAsia="ko-KR"/>
              </w:rPr>
            </w:pPr>
          </w:p>
        </w:tc>
        <w:tc>
          <w:tcPr>
            <w:tcW w:w="2777" w:type="dxa"/>
            <w:vAlign w:val="center"/>
          </w:tcPr>
          <w:p w14:paraId="7F596BF0" w14:textId="27F26E19" w:rsidR="00700BE3" w:rsidRDefault="00920368" w:rsidP="00700BE3">
            <w:pPr>
              <w:pStyle w:val="T2"/>
              <w:spacing w:after="0"/>
              <w:ind w:left="0" w:right="0"/>
              <w:jc w:val="left"/>
            </w:pPr>
            <w:hyperlink r:id="rId11" w:history="1">
              <w:r w:rsidR="00700BE3" w:rsidRPr="00A91549">
                <w:rPr>
                  <w:rStyle w:val="Hyperlink"/>
                  <w:b w:val="0"/>
                  <w:sz w:val="18"/>
                  <w:szCs w:val="18"/>
                  <w:lang w:eastAsia="ko-KR"/>
                </w:rPr>
                <w:t>vishnu.r@samsung.com</w:t>
              </w:r>
            </w:hyperlink>
          </w:p>
        </w:tc>
      </w:tr>
      <w:tr w:rsidR="0062452E" w14:paraId="5C1E15C6" w14:textId="77777777" w:rsidTr="00D2078A">
        <w:trPr>
          <w:trHeight w:val="359"/>
          <w:jc w:val="center"/>
        </w:trPr>
        <w:tc>
          <w:tcPr>
            <w:tcW w:w="1548" w:type="dxa"/>
            <w:vAlign w:val="center"/>
          </w:tcPr>
          <w:p w14:paraId="44EFF743" w14:textId="170DF5EE" w:rsidR="0062452E" w:rsidRDefault="00EF0FAF" w:rsidP="0062452E">
            <w:pPr>
              <w:pStyle w:val="T2"/>
              <w:spacing w:after="0"/>
              <w:ind w:left="0" w:right="0"/>
              <w:jc w:val="left"/>
              <w:rPr>
                <w:b w:val="0"/>
                <w:sz w:val="18"/>
                <w:szCs w:val="18"/>
                <w:lang w:eastAsia="ko-KR"/>
              </w:rPr>
            </w:pPr>
            <w:r>
              <w:rPr>
                <w:b w:val="0"/>
                <w:sz w:val="18"/>
                <w:szCs w:val="18"/>
                <w:lang w:eastAsia="ko-KR"/>
              </w:rPr>
              <w:t>Kaiying Lu</w:t>
            </w:r>
          </w:p>
        </w:tc>
        <w:tc>
          <w:tcPr>
            <w:tcW w:w="1440" w:type="dxa"/>
            <w:vAlign w:val="center"/>
          </w:tcPr>
          <w:p w14:paraId="44ED90DE" w14:textId="76502E1D" w:rsidR="0062452E" w:rsidRDefault="00EF0FAF" w:rsidP="0062452E">
            <w:pPr>
              <w:pStyle w:val="T2"/>
              <w:spacing w:after="0"/>
              <w:ind w:left="0" w:right="0"/>
              <w:jc w:val="left"/>
              <w:rPr>
                <w:b w:val="0"/>
                <w:sz w:val="18"/>
                <w:szCs w:val="18"/>
                <w:lang w:eastAsia="ko-KR"/>
              </w:rPr>
            </w:pPr>
            <w:r>
              <w:rPr>
                <w:b w:val="0"/>
                <w:sz w:val="18"/>
                <w:szCs w:val="18"/>
                <w:lang w:eastAsia="ko-KR"/>
              </w:rPr>
              <w:t>MediaTek</w:t>
            </w:r>
          </w:p>
        </w:tc>
        <w:tc>
          <w:tcPr>
            <w:tcW w:w="2610" w:type="dxa"/>
            <w:vAlign w:val="center"/>
          </w:tcPr>
          <w:p w14:paraId="68DB7215" w14:textId="77777777" w:rsidR="0062452E" w:rsidRPr="00CB4F2F" w:rsidRDefault="0062452E" w:rsidP="0062452E">
            <w:pPr>
              <w:pStyle w:val="T2"/>
              <w:spacing w:after="0"/>
              <w:ind w:left="0" w:right="0"/>
              <w:jc w:val="left"/>
              <w:rPr>
                <w:b w:val="0"/>
                <w:sz w:val="18"/>
                <w:szCs w:val="18"/>
              </w:rPr>
            </w:pPr>
          </w:p>
        </w:tc>
        <w:tc>
          <w:tcPr>
            <w:tcW w:w="1201" w:type="dxa"/>
            <w:vAlign w:val="center"/>
          </w:tcPr>
          <w:p w14:paraId="45B47CE0" w14:textId="77777777" w:rsidR="0062452E" w:rsidRPr="002C60AE" w:rsidRDefault="0062452E" w:rsidP="0062452E">
            <w:pPr>
              <w:pStyle w:val="T2"/>
              <w:spacing w:after="0"/>
              <w:ind w:left="0" w:right="0"/>
              <w:jc w:val="left"/>
              <w:rPr>
                <w:b w:val="0"/>
                <w:sz w:val="18"/>
                <w:szCs w:val="18"/>
                <w:lang w:eastAsia="ko-KR"/>
              </w:rPr>
            </w:pPr>
          </w:p>
        </w:tc>
        <w:tc>
          <w:tcPr>
            <w:tcW w:w="2777" w:type="dxa"/>
            <w:vAlign w:val="center"/>
          </w:tcPr>
          <w:p w14:paraId="382770C5" w14:textId="6E24E231" w:rsidR="0062452E" w:rsidRDefault="00920368" w:rsidP="0062452E">
            <w:pPr>
              <w:pStyle w:val="T2"/>
              <w:spacing w:after="0"/>
              <w:ind w:left="0" w:right="0"/>
              <w:jc w:val="left"/>
            </w:pPr>
            <w:hyperlink r:id="rId12" w:history="1">
              <w:r w:rsidR="00ED76A1" w:rsidRPr="00F50619">
                <w:rPr>
                  <w:rStyle w:val="Hyperlink"/>
                  <w:b w:val="0"/>
                  <w:sz w:val="18"/>
                  <w:szCs w:val="18"/>
                  <w:lang w:eastAsia="ko-KR"/>
                </w:rPr>
                <w:t>Kaiying.Lu@mediatek.com</w:t>
              </w:r>
            </w:hyperlink>
          </w:p>
        </w:tc>
      </w:tr>
      <w:tr w:rsidR="00ED76A1" w14:paraId="6DC4A3F3" w14:textId="77777777" w:rsidTr="00D2078A">
        <w:trPr>
          <w:trHeight w:val="359"/>
          <w:jc w:val="center"/>
        </w:trPr>
        <w:tc>
          <w:tcPr>
            <w:tcW w:w="1548" w:type="dxa"/>
            <w:vAlign w:val="center"/>
          </w:tcPr>
          <w:p w14:paraId="687116AB" w14:textId="27507351" w:rsidR="00ED76A1" w:rsidRDefault="00D2078A" w:rsidP="0062452E">
            <w:pPr>
              <w:pStyle w:val="T2"/>
              <w:spacing w:after="0"/>
              <w:ind w:left="0" w:right="0"/>
              <w:jc w:val="left"/>
              <w:rPr>
                <w:b w:val="0"/>
                <w:sz w:val="18"/>
                <w:szCs w:val="18"/>
                <w:rtl/>
                <w:lang w:eastAsia="ko-KR"/>
              </w:rPr>
            </w:pPr>
            <w:r w:rsidRPr="00D2078A">
              <w:rPr>
                <w:b w:val="0"/>
                <w:sz w:val="18"/>
                <w:szCs w:val="18"/>
                <w:lang w:eastAsia="ko-KR"/>
              </w:rPr>
              <w:t>Michael Montemurro</w:t>
            </w:r>
          </w:p>
        </w:tc>
        <w:tc>
          <w:tcPr>
            <w:tcW w:w="1440" w:type="dxa"/>
            <w:vAlign w:val="center"/>
          </w:tcPr>
          <w:p w14:paraId="557F99C0" w14:textId="53E00E40" w:rsidR="00ED76A1" w:rsidRDefault="00D2078A" w:rsidP="0062452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B3A4FB7" w14:textId="77777777" w:rsidR="00ED76A1" w:rsidRPr="00CB4F2F" w:rsidRDefault="00ED76A1" w:rsidP="0062452E">
            <w:pPr>
              <w:pStyle w:val="T2"/>
              <w:spacing w:after="0"/>
              <w:ind w:left="0" w:right="0"/>
              <w:jc w:val="left"/>
              <w:rPr>
                <w:b w:val="0"/>
                <w:sz w:val="18"/>
                <w:szCs w:val="18"/>
              </w:rPr>
            </w:pPr>
          </w:p>
        </w:tc>
        <w:tc>
          <w:tcPr>
            <w:tcW w:w="1201" w:type="dxa"/>
            <w:vAlign w:val="center"/>
          </w:tcPr>
          <w:p w14:paraId="2710E7B7" w14:textId="77777777" w:rsidR="00ED76A1" w:rsidRPr="002C60AE" w:rsidRDefault="00ED76A1" w:rsidP="0062452E">
            <w:pPr>
              <w:pStyle w:val="T2"/>
              <w:spacing w:after="0"/>
              <w:ind w:left="0" w:right="0"/>
              <w:jc w:val="left"/>
              <w:rPr>
                <w:b w:val="0"/>
                <w:sz w:val="18"/>
                <w:szCs w:val="18"/>
                <w:lang w:eastAsia="ko-KR"/>
              </w:rPr>
            </w:pPr>
          </w:p>
        </w:tc>
        <w:tc>
          <w:tcPr>
            <w:tcW w:w="2777" w:type="dxa"/>
            <w:vAlign w:val="center"/>
          </w:tcPr>
          <w:p w14:paraId="4E960EDA" w14:textId="16D00CBE" w:rsidR="00D2078A" w:rsidRDefault="00D2078A" w:rsidP="00D2078A">
            <w:pPr>
              <w:pStyle w:val="T2"/>
              <w:spacing w:after="0"/>
              <w:ind w:left="0" w:right="0"/>
              <w:jc w:val="left"/>
              <w:rPr>
                <w:rStyle w:val="Hyperlink"/>
                <w:b w:val="0"/>
                <w:sz w:val="18"/>
                <w:szCs w:val="18"/>
                <w:lang w:eastAsia="ko-KR"/>
              </w:rPr>
            </w:pPr>
            <w:ins w:id="0" w:author="Author">
              <w:r>
                <w:rPr>
                  <w:b w:val="0"/>
                  <w:sz w:val="18"/>
                  <w:szCs w:val="18"/>
                  <w:lang w:eastAsia="ko-KR"/>
                </w:rPr>
                <w:fldChar w:fldCharType="begin"/>
              </w:r>
              <w:r>
                <w:rPr>
                  <w:b w:val="0"/>
                  <w:sz w:val="18"/>
                  <w:szCs w:val="18"/>
                  <w:lang w:eastAsia="ko-KR"/>
                </w:rPr>
                <w:instrText xml:space="preserve"> HYPERLINK "mailto:</w:instrText>
              </w:r>
            </w:ins>
            <w:r w:rsidRPr="00D2078A">
              <w:rPr>
                <w:b w:val="0"/>
                <w:sz w:val="18"/>
                <w:szCs w:val="18"/>
                <w:lang w:eastAsia="ko-KR"/>
              </w:rPr>
              <w:instrText>michael.montemurro@huawei.com</w:instrText>
            </w:r>
            <w:ins w:id="1" w:author="Author">
              <w:r>
                <w:rPr>
                  <w:b w:val="0"/>
                  <w:sz w:val="18"/>
                  <w:szCs w:val="18"/>
                  <w:lang w:eastAsia="ko-KR"/>
                </w:rPr>
                <w:instrText xml:space="preserve">" </w:instrText>
              </w:r>
              <w:r>
                <w:rPr>
                  <w:b w:val="0"/>
                  <w:sz w:val="18"/>
                  <w:szCs w:val="18"/>
                  <w:lang w:eastAsia="ko-KR"/>
                </w:rPr>
                <w:fldChar w:fldCharType="separate"/>
              </w:r>
            </w:ins>
            <w:r w:rsidRPr="007C4E43">
              <w:rPr>
                <w:rStyle w:val="Hyperlink"/>
                <w:b w:val="0"/>
                <w:sz w:val="18"/>
                <w:szCs w:val="18"/>
                <w:lang w:eastAsia="ko-KR"/>
              </w:rPr>
              <w:t>michael.montemurro@huawei.com</w:t>
            </w:r>
            <w:ins w:id="2" w:author="Author">
              <w:r>
                <w:rPr>
                  <w:b w:val="0"/>
                  <w:sz w:val="18"/>
                  <w:szCs w:val="18"/>
                  <w:lang w:eastAsia="ko-KR"/>
                </w:rPr>
                <w:fldChar w:fldCharType="end"/>
              </w:r>
            </w:ins>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BE33AE7"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 CID</w:t>
      </w:r>
      <w:r w:rsidR="00134849">
        <w:rPr>
          <w:lang w:eastAsia="ko-KR"/>
        </w:rPr>
        <w:t>s</w:t>
      </w:r>
      <w:r w:rsidR="00662BE6">
        <w:rPr>
          <w:lang w:eastAsia="ko-KR"/>
        </w:rPr>
        <w:t xml:space="preserve"> </w:t>
      </w:r>
      <w:r w:rsidR="0099641E">
        <w:rPr>
          <w:lang w:eastAsia="ko-KR"/>
        </w:rPr>
        <w:t>5154</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0E2CD49A" w:rsidR="00490D01" w:rsidRDefault="009008D2" w:rsidP="007D6AED">
      <w:pPr>
        <w:pStyle w:val="ListParagraph"/>
        <w:numPr>
          <w:ilvl w:val="0"/>
          <w:numId w:val="1"/>
        </w:numPr>
        <w:rPr>
          <w:ins w:id="3" w:author="Author"/>
          <w:lang w:eastAsia="ko-KR"/>
        </w:rPr>
      </w:pPr>
      <w:r>
        <w:t>Rev 0: Initial version of the document.</w:t>
      </w:r>
    </w:p>
    <w:p w14:paraId="68E4DF5A" w14:textId="7195430E" w:rsidR="00F672DB" w:rsidRDefault="00F672DB" w:rsidP="007D6AED">
      <w:pPr>
        <w:pStyle w:val="ListParagraph"/>
        <w:numPr>
          <w:ilvl w:val="0"/>
          <w:numId w:val="1"/>
        </w:numPr>
        <w:rPr>
          <w:ins w:id="4" w:author="Author"/>
          <w:lang w:eastAsia="ko-KR"/>
        </w:rPr>
      </w:pPr>
      <w:ins w:id="5" w:author="Author">
        <w:r>
          <w:rPr>
            <w:lang w:eastAsia="ko-KR"/>
          </w:rPr>
          <w:t>Rev 1: adding modification based on offline discussions</w:t>
        </w:r>
      </w:ins>
    </w:p>
    <w:p w14:paraId="330FC7D3" w14:textId="40A79EF0" w:rsidR="00357CE0" w:rsidRDefault="00D64E2D" w:rsidP="00357CE0">
      <w:pPr>
        <w:pStyle w:val="ListParagraph"/>
        <w:numPr>
          <w:ilvl w:val="0"/>
          <w:numId w:val="1"/>
        </w:numPr>
        <w:rPr>
          <w:highlight w:val="green"/>
          <w:lang w:eastAsia="ko-KR"/>
        </w:rPr>
      </w:pPr>
      <w:ins w:id="6" w:author="Author">
        <w:r w:rsidRPr="00B55B13">
          <w:rPr>
            <w:highlight w:val="green"/>
            <w:lang w:eastAsia="ko-KR"/>
          </w:rPr>
          <w:t xml:space="preserve">Rev 2: </w:t>
        </w:r>
        <w:r w:rsidR="00B2447E">
          <w:rPr>
            <w:highlight w:val="green"/>
            <w:lang w:eastAsia="ko-KR"/>
          </w:rPr>
          <w:t xml:space="preserve">Align the doc with 802.11be D1.2 baseline, </w:t>
        </w:r>
        <w:r w:rsidR="00BA7599">
          <w:rPr>
            <w:highlight w:val="green"/>
            <w:lang w:eastAsia="ko-KR"/>
          </w:rPr>
          <w:br/>
        </w:r>
        <w:r w:rsidRPr="00B55B13">
          <w:rPr>
            <w:highlight w:val="green"/>
            <w:lang w:eastAsia="ko-KR"/>
          </w:rPr>
          <w:t>Modifying the Enabled Link / Disabled Link definition due to John</w:t>
        </w:r>
        <w:r w:rsidR="00232362">
          <w:rPr>
            <w:highlight w:val="green"/>
            <w:lang w:eastAsia="ko-KR"/>
          </w:rPr>
          <w:t>’s</w:t>
        </w:r>
        <w:r w:rsidRPr="00B55B13">
          <w:rPr>
            <w:highlight w:val="green"/>
            <w:lang w:eastAsia="ko-KR"/>
          </w:rPr>
          <w:t xml:space="preserve"> comment</w:t>
        </w:r>
        <w:r w:rsidR="00232362">
          <w:rPr>
            <w:highlight w:val="green"/>
            <w:lang w:eastAsia="ko-KR"/>
          </w:rPr>
          <w:t xml:space="preserve">, </w:t>
        </w:r>
        <w:r w:rsidR="00BA7599">
          <w:rPr>
            <w:highlight w:val="green"/>
            <w:lang w:eastAsia="ko-KR"/>
          </w:rPr>
          <w:br/>
        </w:r>
        <w:r w:rsidR="00B55B13" w:rsidRPr="00B55B13">
          <w:rPr>
            <w:highlight w:val="green"/>
            <w:lang w:eastAsia="ko-KR"/>
          </w:rPr>
          <w:t>Adding Link disablement Parameters field in the EHT Operation element due to Vishnu’s comments</w:t>
        </w:r>
        <w:r w:rsidR="00BA7599">
          <w:rPr>
            <w:highlight w:val="green"/>
            <w:lang w:eastAsia="ko-KR"/>
          </w:rPr>
          <w:t xml:space="preserve">, </w:t>
        </w:r>
        <w:r w:rsidR="00BA7599">
          <w:rPr>
            <w:highlight w:val="green"/>
            <w:lang w:eastAsia="ko-KR"/>
          </w:rPr>
          <w:br/>
          <w:t>Adding distinction between link disablement (between AP MLD and associated non-AP MLD) and BSS Link disablement (between AP MLD and all associated non-AP MLDs operating on that link)</w:t>
        </w:r>
        <w:r w:rsidR="00C11F49">
          <w:rPr>
            <w:highlight w:val="green"/>
            <w:lang w:eastAsia="ko-KR"/>
          </w:rPr>
          <w:t xml:space="preserve"> both in Description part and text part</w:t>
        </w:r>
        <w:r w:rsidR="00BA7599">
          <w:rPr>
            <w:highlight w:val="green"/>
            <w:lang w:eastAsia="ko-KR"/>
          </w:rPr>
          <w:t xml:space="preserve"> – due to Vishnu’s comments.</w:t>
        </w:r>
      </w:ins>
    </w:p>
    <w:p w14:paraId="3F5B9E49" w14:textId="790227C1" w:rsidR="00357CE0" w:rsidRDefault="00357CE0" w:rsidP="00357CE0">
      <w:pPr>
        <w:pStyle w:val="ListParagraph"/>
        <w:numPr>
          <w:ilvl w:val="0"/>
          <w:numId w:val="1"/>
        </w:numPr>
        <w:rPr>
          <w:highlight w:val="cyan"/>
          <w:lang w:eastAsia="ko-KR"/>
        </w:rPr>
      </w:pPr>
      <w:r>
        <w:rPr>
          <w:highlight w:val="cyan"/>
          <w:lang w:eastAsia="ko-KR"/>
        </w:rPr>
        <w:t xml:space="preserve">Rev 3: </w:t>
      </w:r>
      <w:r w:rsidR="00BA76E4">
        <w:rPr>
          <w:highlight w:val="cyan"/>
          <w:lang w:eastAsia="ko-KR"/>
        </w:rPr>
        <w:t>Align the doc with 802.11be D1.3 and a</w:t>
      </w:r>
      <w:r>
        <w:rPr>
          <w:highlight w:val="cyan"/>
          <w:lang w:eastAsia="ko-KR"/>
        </w:rPr>
        <w:t>dditional modifications based on further offline comments (</w:t>
      </w:r>
      <w:r w:rsidR="00BE4DAE">
        <w:rPr>
          <w:highlight w:val="cyan"/>
          <w:lang w:eastAsia="ko-KR"/>
        </w:rPr>
        <w:t>Laurent,</w:t>
      </w:r>
      <w:r>
        <w:rPr>
          <w:highlight w:val="cyan"/>
          <w:lang w:eastAsia="ko-KR"/>
        </w:rPr>
        <w:t xml:space="preserve"> Abhi</w:t>
      </w:r>
      <w:r w:rsidR="00EF0FAF">
        <w:rPr>
          <w:highlight w:val="cyan"/>
          <w:lang w:eastAsia="ko-KR"/>
        </w:rPr>
        <w:t>, Kaiying</w:t>
      </w:r>
      <w:r>
        <w:rPr>
          <w:highlight w:val="cyan"/>
          <w:lang w:eastAsia="ko-KR"/>
        </w:rPr>
        <w:t>):</w:t>
      </w:r>
      <w:r>
        <w:rPr>
          <w:highlight w:val="cyan"/>
          <w:lang w:eastAsia="ko-KR"/>
        </w:rPr>
        <w:br/>
        <w:t>replacing “BSS Link disablement” with “Link unavailabi</w:t>
      </w:r>
      <w:r w:rsidR="00BE4DAE">
        <w:rPr>
          <w:highlight w:val="cyan"/>
          <w:lang w:eastAsia="ko-KR"/>
        </w:rPr>
        <w:t>li</w:t>
      </w:r>
      <w:r>
        <w:rPr>
          <w:highlight w:val="cyan"/>
          <w:lang w:eastAsia="ko-KR"/>
        </w:rPr>
        <w:t xml:space="preserve">ty” and moving all normative behavior texts to section 35.3.6.3. </w:t>
      </w:r>
      <w:r>
        <w:rPr>
          <w:highlight w:val="cyan"/>
          <w:lang w:eastAsia="ko-KR"/>
        </w:rPr>
        <w:br/>
        <w:t>Removing all changes from section 35.3.6.1 (TID-To-Link mapping)</w:t>
      </w:r>
      <w:r>
        <w:rPr>
          <w:highlight w:val="cyan"/>
          <w:lang w:eastAsia="ko-KR"/>
        </w:rPr>
        <w:br/>
        <w:t>Link unavailability parameters will be included in MLE (instead of EHT Operation)</w:t>
      </w:r>
      <w:r>
        <w:rPr>
          <w:highlight w:val="cyan"/>
          <w:lang w:eastAsia="ko-KR"/>
        </w:rPr>
        <w:br/>
        <w:t>Remove periodicity from Link Unavailability parameters</w:t>
      </w:r>
      <w:r w:rsidR="00D56186">
        <w:rPr>
          <w:highlight w:val="cyan"/>
          <w:lang w:eastAsia="ko-KR"/>
        </w:rPr>
        <w:br/>
        <w:t>Update specific fields in RNR for critical update indication.</w:t>
      </w:r>
      <w:r w:rsidR="00BE4DAE">
        <w:rPr>
          <w:highlight w:val="cyan"/>
          <w:lang w:eastAsia="ko-KR"/>
        </w:rPr>
        <w:br/>
        <w:t>Updating the Discussion part accordingly</w:t>
      </w:r>
    </w:p>
    <w:p w14:paraId="5ACA5CE4" w14:textId="262878C4" w:rsidR="000F16B9" w:rsidRPr="00636F3D" w:rsidDel="00DB2D71" w:rsidRDefault="00A61169" w:rsidP="0009429A">
      <w:pPr>
        <w:pStyle w:val="ListParagraph"/>
        <w:numPr>
          <w:ilvl w:val="0"/>
          <w:numId w:val="1"/>
        </w:numPr>
        <w:rPr>
          <w:del w:id="7" w:author="Author"/>
          <w:sz w:val="32"/>
        </w:rPr>
      </w:pPr>
      <w:r w:rsidRPr="00DB2D71">
        <w:rPr>
          <w:highlight w:val="cyan"/>
          <w:lang w:eastAsia="ko-KR"/>
        </w:rPr>
        <w:t>Rev 4: Additional modifications based on offline comments</w:t>
      </w:r>
      <w:r w:rsidR="002E272E" w:rsidRPr="00DB2D71">
        <w:rPr>
          <w:highlight w:val="cyan"/>
          <w:lang w:eastAsia="ko-KR"/>
        </w:rPr>
        <w:t>:</w:t>
      </w:r>
      <w:r w:rsidR="002E272E" w:rsidRPr="00DB2D71">
        <w:rPr>
          <w:highlight w:val="cyan"/>
          <w:lang w:eastAsia="ko-KR"/>
        </w:rPr>
        <w:br/>
        <w:t>Unavailable Link Indication subfield is included in the BSS Parameters field</w:t>
      </w:r>
      <w:ins w:id="8" w:author="Author">
        <w:r w:rsidR="00725EB8" w:rsidRPr="008C10FF">
          <w:rPr>
            <w:highlight w:val="cyan"/>
            <w:lang w:eastAsia="ko-KR"/>
            <w:rPrChange w:id="9" w:author="Author">
              <w:rPr>
                <w:highlight w:val="cyan"/>
                <w:lang w:eastAsia="ko-KR"/>
              </w:rPr>
            </w:rPrChange>
          </w:rPr>
          <w:br/>
        </w:r>
      </w:ins>
      <w:r w:rsidR="00873B78" w:rsidRPr="008C10FF">
        <w:rPr>
          <w:highlight w:val="cyan"/>
          <w:lang w:eastAsia="ko-KR"/>
          <w:rPrChange w:id="10" w:author="Author">
            <w:rPr>
              <w:highlight w:val="cyan"/>
              <w:lang w:eastAsia="ko-KR"/>
            </w:rPr>
          </w:rPrChange>
        </w:rPr>
        <w:t xml:space="preserve">The event of “Inclusion of the Link Unavailability Parameters subfield in the </w:t>
      </w:r>
      <w:r w:rsidR="00762376" w:rsidRPr="008C10FF">
        <w:rPr>
          <w:highlight w:val="cyan"/>
          <w:lang w:eastAsia="ko-KR"/>
          <w:rPrChange w:id="11" w:author="Author">
            <w:rPr>
              <w:highlight w:val="cyan"/>
              <w:lang w:eastAsia="ko-KR"/>
            </w:rPr>
          </w:rPrChange>
        </w:rPr>
        <w:t xml:space="preserve">Basic </w:t>
      </w:r>
      <w:r w:rsidR="00873B78" w:rsidRPr="008C10FF">
        <w:rPr>
          <w:highlight w:val="cyan"/>
          <w:lang w:eastAsia="ko-KR"/>
          <w:rPrChange w:id="12" w:author="Author">
            <w:rPr>
              <w:highlight w:val="cyan"/>
              <w:lang w:eastAsia="ko-KR"/>
            </w:rPr>
          </w:rPrChange>
        </w:rPr>
        <w:t>Multi link element” is defined as critical update event.</w:t>
      </w:r>
      <w:r w:rsidR="006875F0" w:rsidRPr="008C10FF">
        <w:rPr>
          <w:highlight w:val="cyan"/>
          <w:lang w:eastAsia="ko-KR"/>
          <w:rPrChange w:id="13" w:author="Author">
            <w:rPr>
              <w:highlight w:val="cyan"/>
              <w:lang w:eastAsia="ko-KR"/>
            </w:rPr>
          </w:rPrChange>
        </w:rPr>
        <w:br/>
        <w:t>Adding Individual TWT agreements suspension on unavailable links and resumption on (</w:t>
      </w:r>
      <w:r w:rsidR="00636F3D" w:rsidRPr="008C10FF">
        <w:rPr>
          <w:highlight w:val="cyan"/>
          <w:lang w:eastAsia="ko-KR"/>
          <w:rPrChange w:id="14" w:author="Author">
            <w:rPr>
              <w:highlight w:val="cyan"/>
              <w:lang w:eastAsia="ko-KR"/>
            </w:rPr>
          </w:rPrChange>
        </w:rPr>
        <w:t>becoming</w:t>
      </w:r>
      <w:r w:rsidR="006875F0" w:rsidRPr="008C10FF">
        <w:rPr>
          <w:highlight w:val="cyan"/>
          <w:lang w:eastAsia="ko-KR"/>
          <w:rPrChange w:id="15" w:author="Author">
            <w:rPr>
              <w:highlight w:val="cyan"/>
              <w:lang w:eastAsia="ko-KR"/>
            </w:rPr>
          </w:rPrChange>
        </w:rPr>
        <w:t>) available links</w:t>
      </w:r>
    </w:p>
    <w:p w14:paraId="296CFCA5" w14:textId="18F5DDBF" w:rsidR="00CE4BAA" w:rsidRPr="004F3AF6" w:rsidRDefault="000F16B9" w:rsidP="008C10FF">
      <w:pPr>
        <w:pStyle w:val="ListParagraph"/>
        <w:numPr>
          <w:ilvl w:val="0"/>
          <w:numId w:val="1"/>
        </w:numPr>
        <w:rPr>
          <w:lang w:eastAsia="ko-KR"/>
        </w:rPr>
        <w:pPrChange w:id="16" w:author="Author">
          <w:pPr/>
        </w:pPrChange>
      </w:pPr>
      <w:r>
        <w:br w:type="page"/>
      </w:r>
    </w:p>
    <w:p w14:paraId="449EBF8A" w14:textId="77777777" w:rsidR="00457BD6" w:rsidRPr="00457BD6" w:rsidRDefault="00457BD6" w:rsidP="00457BD6">
      <w:pPr>
        <w:suppressAutoHyphens/>
      </w:pPr>
      <w:proofErr w:type="spellStart"/>
      <w:r w:rsidRPr="00457BD6">
        <w:lastRenderedPageBreak/>
        <w:t>Interpretatio</w:t>
      </w:r>
      <w:proofErr w:type="spellEnd"/>
      <w:r w:rsidRPr="00457BD6">
        <w:t>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2102"/>
        <w:gridCol w:w="2758"/>
      </w:tblGrid>
      <w:tr w:rsidR="002B7C4C" w:rsidRPr="007E587A" w14:paraId="3720AD90" w14:textId="77777777" w:rsidTr="00E330EA">
        <w:trPr>
          <w:trHeight w:val="220"/>
          <w:tblHeader/>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102"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758"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E330EA">
        <w:trPr>
          <w:trHeight w:val="220"/>
          <w:jc w:val="center"/>
        </w:trPr>
        <w:tc>
          <w:tcPr>
            <w:tcW w:w="625" w:type="dxa"/>
            <w:shd w:val="clear" w:color="auto" w:fill="auto"/>
            <w:noWrap/>
          </w:tcPr>
          <w:p w14:paraId="7BAF2CC6" w14:textId="2F5A927C" w:rsidR="002B7C4C" w:rsidRDefault="00934D22" w:rsidP="005322E2">
            <w:pPr>
              <w:suppressAutoHyphens/>
              <w:rPr>
                <w:color w:val="000000" w:themeColor="text1"/>
                <w:sz w:val="16"/>
                <w:szCs w:val="16"/>
              </w:rPr>
            </w:pPr>
            <w:r>
              <w:rPr>
                <w:color w:val="000000" w:themeColor="text1"/>
                <w:sz w:val="16"/>
                <w:szCs w:val="16"/>
              </w:rPr>
              <w:t>5154</w:t>
            </w:r>
          </w:p>
        </w:tc>
        <w:tc>
          <w:tcPr>
            <w:tcW w:w="1080" w:type="dxa"/>
          </w:tcPr>
          <w:p w14:paraId="0A55A25E" w14:textId="0791AF6F" w:rsidR="002B7C4C" w:rsidRDefault="00934D22" w:rsidP="005322E2">
            <w:pPr>
              <w:suppressAutoHyphens/>
              <w:rPr>
                <w:sz w:val="16"/>
                <w:szCs w:val="16"/>
              </w:rPr>
            </w:pPr>
            <w:r>
              <w:rPr>
                <w:sz w:val="16"/>
                <w:szCs w:val="16"/>
              </w:rPr>
              <w:t>George Cherian</w:t>
            </w:r>
          </w:p>
        </w:tc>
        <w:tc>
          <w:tcPr>
            <w:tcW w:w="720" w:type="dxa"/>
            <w:shd w:val="clear" w:color="auto" w:fill="auto"/>
            <w:noWrap/>
          </w:tcPr>
          <w:p w14:paraId="12429C22" w14:textId="7B03E414" w:rsidR="002B7C4C" w:rsidRDefault="002B7C4C" w:rsidP="005322E2">
            <w:pPr>
              <w:suppressAutoHyphens/>
              <w:rPr>
                <w:sz w:val="16"/>
                <w:szCs w:val="16"/>
              </w:rPr>
            </w:pPr>
          </w:p>
        </w:tc>
        <w:tc>
          <w:tcPr>
            <w:tcW w:w="900" w:type="dxa"/>
          </w:tcPr>
          <w:p w14:paraId="206C8FBB" w14:textId="5F51BA4A" w:rsidR="002B7C4C" w:rsidRPr="007516FA" w:rsidRDefault="002B7C4C" w:rsidP="005322E2">
            <w:pPr>
              <w:suppressAutoHyphens/>
              <w:rPr>
                <w:sz w:val="16"/>
                <w:szCs w:val="16"/>
              </w:rPr>
            </w:pPr>
          </w:p>
        </w:tc>
        <w:tc>
          <w:tcPr>
            <w:tcW w:w="2790" w:type="dxa"/>
            <w:shd w:val="clear" w:color="auto" w:fill="auto"/>
            <w:noWrap/>
          </w:tcPr>
          <w:p w14:paraId="7FD2C86E" w14:textId="6764C1C6" w:rsidR="002B7C4C" w:rsidRPr="00A1275F" w:rsidRDefault="00934D22" w:rsidP="005322E2">
            <w:pPr>
              <w:suppressAutoHyphens/>
              <w:rPr>
                <w:sz w:val="16"/>
                <w:szCs w:val="16"/>
              </w:rPr>
            </w:pPr>
            <w:r w:rsidRPr="00934D22">
              <w:rPr>
                <w:sz w:val="16"/>
                <w:szCs w:val="16"/>
              </w:rPr>
              <w:t>The procedure, if an AP MLD chooses to disable a link (for any reason) is missing. Please specify.</w:t>
            </w:r>
          </w:p>
        </w:tc>
        <w:tc>
          <w:tcPr>
            <w:tcW w:w="2102" w:type="dxa"/>
            <w:shd w:val="clear" w:color="auto" w:fill="auto"/>
            <w:noWrap/>
          </w:tcPr>
          <w:p w14:paraId="54601973" w14:textId="139B7EFE" w:rsidR="002B7C4C" w:rsidRDefault="004E380B" w:rsidP="005322E2">
            <w:pPr>
              <w:suppressAutoHyphens/>
              <w:rPr>
                <w:sz w:val="16"/>
                <w:szCs w:val="16"/>
              </w:rPr>
            </w:pPr>
            <w:r w:rsidRPr="004E380B">
              <w:rPr>
                <w:sz w:val="16"/>
                <w:szCs w:val="16"/>
              </w:rPr>
              <w:t>As in comment</w:t>
            </w:r>
          </w:p>
        </w:tc>
        <w:tc>
          <w:tcPr>
            <w:tcW w:w="2758"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32C2FFC1" w14:textId="72362127" w:rsidR="000113FF" w:rsidRDefault="000113FF" w:rsidP="00F27FED">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r w:rsidR="00F27FED">
              <w:rPr>
                <w:bCs/>
                <w:sz w:val="16"/>
                <w:szCs w:val="16"/>
              </w:rPr>
              <w:t xml:space="preserve">. </w:t>
            </w:r>
            <w:r w:rsidR="00F42917">
              <w:rPr>
                <w:bCs/>
                <w:sz w:val="16"/>
                <w:szCs w:val="16"/>
              </w:rPr>
              <w:t>Following the discussion below, n</w:t>
            </w:r>
            <w:r w:rsidR="00C6403E">
              <w:rPr>
                <w:bCs/>
                <w:sz w:val="16"/>
                <w:szCs w:val="16"/>
              </w:rPr>
              <w:t>eed to add</w:t>
            </w:r>
            <w:r w:rsidR="00F42917">
              <w:rPr>
                <w:bCs/>
                <w:sz w:val="16"/>
                <w:szCs w:val="16"/>
              </w:rPr>
              <w:t xml:space="preserve"> a notification-based mechanism to allow the AP MLD to temporarily prohibit the frame exchange on one or more </w:t>
            </w:r>
            <w:r w:rsidR="0036585E">
              <w:rPr>
                <w:bCs/>
                <w:sz w:val="16"/>
                <w:szCs w:val="16"/>
              </w:rPr>
              <w:t xml:space="preserve">setup </w:t>
            </w:r>
            <w:r w:rsidR="00F42917">
              <w:rPr>
                <w:bCs/>
                <w:sz w:val="16"/>
                <w:szCs w:val="16"/>
              </w:rPr>
              <w:t>link</w:t>
            </w:r>
            <w:r w:rsidR="00697578">
              <w:rPr>
                <w:bCs/>
                <w:sz w:val="16"/>
                <w:szCs w:val="16"/>
              </w:rPr>
              <w:t>s</w:t>
            </w:r>
            <w:r w:rsidR="00F42917">
              <w:rPr>
                <w:bCs/>
                <w:sz w:val="16"/>
                <w:szCs w:val="16"/>
              </w:rPr>
              <w:t xml:space="preserve"> (as the normative behavior defined for a disabled link)</w:t>
            </w:r>
            <w:r w:rsidR="0036585E">
              <w:rPr>
                <w:bCs/>
                <w:sz w:val="16"/>
                <w:szCs w:val="16"/>
              </w:rPr>
              <w:t>.</w:t>
            </w:r>
          </w:p>
          <w:p w14:paraId="07C66D39" w14:textId="77777777" w:rsidR="002B7C4C" w:rsidRDefault="002B7C4C" w:rsidP="005322E2">
            <w:pPr>
              <w:suppressAutoHyphens/>
              <w:rPr>
                <w:bCs/>
                <w:sz w:val="16"/>
                <w:szCs w:val="16"/>
              </w:rPr>
            </w:pPr>
          </w:p>
          <w:p w14:paraId="6258E844" w14:textId="69F753AF" w:rsidR="002B7C4C" w:rsidRDefault="002B7C4C" w:rsidP="005322E2">
            <w:pPr>
              <w:suppressAutoHyphens/>
              <w:rPr>
                <w:b/>
                <w:sz w:val="16"/>
                <w:szCs w:val="16"/>
              </w:rPr>
            </w:pPr>
            <w:r>
              <w:rPr>
                <w:b/>
                <w:sz w:val="16"/>
                <w:szCs w:val="16"/>
              </w:rPr>
              <w:t xml:space="preserve">TGbe </w:t>
            </w:r>
            <w:r w:rsidR="00FB15EB">
              <w:rPr>
                <w:b/>
                <w:sz w:val="16"/>
                <w:szCs w:val="16"/>
              </w:rPr>
              <w:t>Editor, please</w:t>
            </w:r>
            <w:r w:rsidR="00734B1C">
              <w:rPr>
                <w:b/>
                <w:sz w:val="16"/>
                <w:szCs w:val="16"/>
              </w:rPr>
              <w:t xml:space="preserve"> </w:t>
            </w:r>
            <w:r>
              <w:rPr>
                <w:b/>
                <w:sz w:val="16"/>
                <w:szCs w:val="16"/>
              </w:rPr>
              <w:t>implement changes as shown in doc 11-21/</w:t>
            </w:r>
            <w:r w:rsidR="00BE6437">
              <w:rPr>
                <w:b/>
                <w:sz w:val="16"/>
                <w:szCs w:val="16"/>
              </w:rPr>
              <w:t>1237</w:t>
            </w:r>
            <w:r>
              <w:rPr>
                <w:b/>
                <w:sz w:val="16"/>
                <w:szCs w:val="16"/>
              </w:rPr>
              <w:t>r</w:t>
            </w:r>
            <w:r w:rsidR="00AE4191">
              <w:rPr>
                <w:b/>
                <w:sz w:val="16"/>
                <w:szCs w:val="16"/>
              </w:rPr>
              <w:t>1</w:t>
            </w:r>
            <w:r>
              <w:rPr>
                <w:b/>
                <w:sz w:val="16"/>
                <w:szCs w:val="16"/>
              </w:rPr>
              <w:t xml:space="preserve"> tagged as </w:t>
            </w:r>
            <w:r w:rsidR="00F42917">
              <w:rPr>
                <w:b/>
                <w:sz w:val="16"/>
                <w:szCs w:val="16"/>
              </w:rPr>
              <w:t>5154</w:t>
            </w:r>
            <w:r>
              <w:rPr>
                <w:b/>
                <w:sz w:val="16"/>
                <w:szCs w:val="16"/>
              </w:rPr>
              <w:t>.</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668C2F7A" w14:textId="0F3B4047" w:rsidR="00347B64" w:rsidRPr="00080AA9" w:rsidDel="00853E40" w:rsidRDefault="00934D22" w:rsidP="00347B64">
      <w:pPr>
        <w:rPr>
          <w:del w:id="17" w:author="Author"/>
          <w:sz w:val="20"/>
          <w:szCs w:val="20"/>
          <w:highlight w:val="cyan"/>
          <w:lang w:val="en-GB"/>
        </w:rPr>
      </w:pPr>
      <w:r w:rsidRPr="00853E40">
        <w:rPr>
          <w:lang w:val="en-GB"/>
        </w:rPr>
        <w:t xml:space="preserve">According to 802.11be D1.1 section </w:t>
      </w:r>
      <w:r w:rsidR="00BA4D3E" w:rsidRPr="00853E40">
        <w:rPr>
          <w:lang w:val="en-GB"/>
        </w:rPr>
        <w:t>35.3.6.1.1</w:t>
      </w:r>
      <w:r w:rsidRPr="00853E40">
        <w:rPr>
          <w:lang w:val="en-GB"/>
        </w:rPr>
        <w:t xml:space="preserve"> </w:t>
      </w:r>
      <w:del w:id="18" w:author="Author">
        <w:r w:rsidRPr="00080AA9" w:rsidDel="00853E40">
          <w:rPr>
            <w:sz w:val="20"/>
            <w:szCs w:val="20"/>
            <w:highlight w:val="cyan"/>
            <w:lang w:val="en-GB"/>
          </w:rPr>
          <w:delText>the definition of a disabled link is</w:delText>
        </w:r>
        <w:r w:rsidR="002A0C40" w:rsidRPr="00080AA9" w:rsidDel="00853E40">
          <w:rPr>
            <w:sz w:val="20"/>
            <w:szCs w:val="20"/>
            <w:highlight w:val="cyan"/>
            <w:lang w:val="en-GB"/>
          </w:rPr>
          <w:delText xml:space="preserve"> “</w:delText>
        </w:r>
        <w:r w:rsidR="001E7309" w:rsidRPr="00080AA9" w:rsidDel="00853E40">
          <w:rPr>
            <w:sz w:val="20"/>
            <w:szCs w:val="20"/>
            <w:highlight w:val="cyan"/>
            <w:lang w:val="en-GB"/>
          </w:rPr>
          <w:delText xml:space="preserve">A setup link </w:delText>
        </w:r>
        <w:r w:rsidR="00347B64" w:rsidRPr="00080AA9" w:rsidDel="00853E40">
          <w:rPr>
            <w:sz w:val="20"/>
            <w:szCs w:val="20"/>
            <w:highlight w:val="cyan"/>
            <w:lang w:val="en-GB"/>
          </w:rPr>
          <w:delText>to which</w:delText>
        </w:r>
        <w:r w:rsidR="001E7309" w:rsidRPr="00080AA9" w:rsidDel="00853E40">
          <w:rPr>
            <w:sz w:val="20"/>
            <w:szCs w:val="20"/>
            <w:highlight w:val="cyan"/>
            <w:lang w:val="en-GB"/>
          </w:rPr>
          <w:delText xml:space="preserve"> no TIDs are mapped</w:delText>
        </w:r>
        <w:r w:rsidR="00347B64" w:rsidRPr="00080AA9" w:rsidDel="00853E40">
          <w:rPr>
            <w:sz w:val="20"/>
            <w:szCs w:val="20"/>
            <w:highlight w:val="cyan"/>
            <w:lang w:val="en-GB"/>
          </w:rPr>
          <w:delText>”. Moreover, the expected behavior of a disabled link is defined as follows:”</w:delText>
        </w:r>
        <w:r w:rsidR="00347B64" w:rsidRPr="00080AA9" w:rsidDel="00853E40">
          <w:rPr>
            <w:highlight w:val="cyan"/>
          </w:rPr>
          <w:delText xml:space="preserve"> </w:delText>
        </w:r>
        <w:r w:rsidR="00347B64" w:rsidRPr="00080AA9" w:rsidDel="00853E40">
          <w:rPr>
            <w:sz w:val="20"/>
            <w:szCs w:val="20"/>
            <w:highlight w:val="cyan"/>
            <w:lang w:val="en-GB"/>
          </w:rPr>
          <w:delText>If a link is disabled, it shall not be used for frame exchange, including Management frames both for DL and UL”.</w:delText>
        </w:r>
      </w:del>
    </w:p>
    <w:p w14:paraId="387287F6" w14:textId="02F078D5" w:rsidR="00124643" w:rsidRPr="00080AA9" w:rsidDel="00853E40" w:rsidRDefault="00347B64" w:rsidP="00347B64">
      <w:pPr>
        <w:rPr>
          <w:del w:id="19" w:author="Author"/>
          <w:highlight w:val="cyan"/>
        </w:rPr>
      </w:pPr>
      <w:del w:id="20" w:author="Author">
        <w:r w:rsidRPr="00080AA9" w:rsidDel="00853E40">
          <w:rPr>
            <w:highlight w:val="cyan"/>
          </w:rPr>
          <w:delText>Formally, the only way for AP MLD and non-AP MLD to disable a link is to use the non-defa</w:delText>
        </w:r>
        <w:r w:rsidR="001F297C" w:rsidRPr="00080AA9" w:rsidDel="00853E40">
          <w:rPr>
            <w:highlight w:val="cyan"/>
          </w:rPr>
          <w:delText>u</w:delText>
        </w:r>
        <w:r w:rsidRPr="00080AA9" w:rsidDel="00853E40">
          <w:rPr>
            <w:highlight w:val="cyan"/>
          </w:rPr>
          <w:delText>lt TID-to-Link Mapping negotiation procedure (as defined in section 35.3.6.1.3 (Negotiation of TID-to-link mapping)), which is very slow (and complicated) process that requires mutual agreement of both side</w:delText>
        </w:r>
        <w:r w:rsidR="00124643" w:rsidRPr="00080AA9" w:rsidDel="00853E40">
          <w:rPr>
            <w:highlight w:val="cyan"/>
          </w:rPr>
          <w:delText xml:space="preserve">s (i.e. non-AP MLD </w:delText>
        </w:r>
        <w:r w:rsidR="00124643" w:rsidRPr="00080AA9" w:rsidDel="00853E40">
          <w:rPr>
            <w:highlight w:val="cyan"/>
            <w:u w:val="single"/>
          </w:rPr>
          <w:delText>and</w:delText>
        </w:r>
        <w:r w:rsidR="00124643" w:rsidRPr="00080AA9" w:rsidDel="00853E40">
          <w:rPr>
            <w:highlight w:val="cyan"/>
          </w:rPr>
          <w:delText xml:space="preserve"> AP MLD)</w:delText>
        </w:r>
        <w:r w:rsidRPr="00080AA9" w:rsidDel="00853E40">
          <w:rPr>
            <w:highlight w:val="cyan"/>
          </w:rPr>
          <w:delText xml:space="preserve"> on any change DL/UL TID-To-Link mapping before</w:delText>
        </w:r>
        <w:r w:rsidR="00124643" w:rsidRPr="00080AA9" w:rsidDel="00853E40">
          <w:rPr>
            <w:highlight w:val="cyan"/>
          </w:rPr>
          <w:delText xml:space="preserve"> taking effect.</w:delText>
        </w:r>
      </w:del>
    </w:p>
    <w:p w14:paraId="0BCA1A07" w14:textId="5CF62784" w:rsidR="00124643" w:rsidRDefault="00124643" w:rsidP="00853E40">
      <w:del w:id="21" w:author="Author">
        <w:r w:rsidRPr="00080AA9" w:rsidDel="00853E40">
          <w:rPr>
            <w:highlight w:val="cyan"/>
          </w:rPr>
          <w:delText xml:space="preserve">On the other hand, the non-AP MLD has an exception that “de-facto” allows it to turn any enabled link into a “disabled link” from the </w:delText>
        </w:r>
        <w:r w:rsidR="00C56A6A" w:rsidRPr="00080AA9" w:rsidDel="00853E40">
          <w:rPr>
            <w:highlight w:val="cyan"/>
          </w:rPr>
          <w:delText xml:space="preserve">AP </w:delText>
        </w:r>
        <w:r w:rsidRPr="00080AA9" w:rsidDel="00853E40">
          <w:rPr>
            <w:highlight w:val="cyan"/>
          </w:rPr>
          <w:delText xml:space="preserve">behavior aspect (i.e. </w:delText>
        </w:r>
        <w:r w:rsidR="00C56A6A" w:rsidRPr="00080AA9" w:rsidDel="00853E40">
          <w:rPr>
            <w:highlight w:val="cyan"/>
          </w:rPr>
          <w:delText xml:space="preserve">it simply </w:delText>
        </w:r>
        <w:r w:rsidRPr="00080AA9" w:rsidDel="00853E40">
          <w:rPr>
            <w:highlight w:val="cyan"/>
          </w:rPr>
          <w:delText>prohibit</w:delText>
        </w:r>
        <w:r w:rsidR="00844AFB" w:rsidRPr="00080AA9" w:rsidDel="00853E40">
          <w:rPr>
            <w:highlight w:val="cyan"/>
          </w:rPr>
          <w:delText>s</w:delText>
        </w:r>
        <w:r w:rsidRPr="00080AA9" w:rsidDel="00853E40">
          <w:rPr>
            <w:highlight w:val="cyan"/>
          </w:rPr>
          <w:delText xml:space="preserve"> the</w:delText>
        </w:r>
        <w:r w:rsidR="00C56A6A" w:rsidRPr="00080AA9" w:rsidDel="00853E40">
          <w:rPr>
            <w:highlight w:val="cyan"/>
          </w:rPr>
          <w:delText xml:space="preserve"> AP from any</w:delText>
        </w:r>
        <w:r w:rsidRPr="00080AA9" w:rsidDel="00853E40">
          <w:rPr>
            <w:highlight w:val="cyan"/>
          </w:rPr>
          <w:delText xml:space="preserve"> frame exchange on that link), by a simple notification manner: utilizing the Power Save mechanism on each of the affiliated non-AP STA. </w:delText>
        </w:r>
        <w:r w:rsidR="009630A5" w:rsidRPr="00080AA9" w:rsidDel="00853E40">
          <w:rPr>
            <w:highlight w:val="cyan"/>
          </w:rPr>
          <w:delText>In t</w:delText>
        </w:r>
        <w:r w:rsidRPr="00080AA9" w:rsidDel="00853E40">
          <w:rPr>
            <w:highlight w:val="cyan"/>
          </w:rPr>
          <w:delText>his way, the non-AP STA does not need any approval of the associated AP to get into Power Save mode and effectively to “disable” the link</w:delText>
        </w:r>
        <w:r w:rsidR="004C59E5" w:rsidRPr="00080AA9" w:rsidDel="00853E40">
          <w:rPr>
            <w:highlight w:val="cyan"/>
          </w:rPr>
          <w:delText xml:space="preserve"> on which</w:delText>
        </w:r>
        <w:r w:rsidRPr="00080AA9" w:rsidDel="00853E40">
          <w:rPr>
            <w:highlight w:val="cyan"/>
          </w:rPr>
          <w:delText xml:space="preserve"> it</w:delText>
        </w:r>
        <w:r w:rsidR="00C56A6A" w:rsidRPr="00080AA9" w:rsidDel="00853E40">
          <w:rPr>
            <w:highlight w:val="cyan"/>
          </w:rPr>
          <w:delText>s peer AP</w:delText>
        </w:r>
        <w:r w:rsidRPr="00080AA9" w:rsidDel="00853E40">
          <w:rPr>
            <w:highlight w:val="cyan"/>
          </w:rPr>
          <w:delText xml:space="preserve"> is operati</w:delText>
        </w:r>
        <w:r w:rsidR="00C56A6A" w:rsidRPr="00080AA9" w:rsidDel="00853E40">
          <w:rPr>
            <w:highlight w:val="cyan"/>
          </w:rPr>
          <w:delText>ng</w:delText>
        </w:r>
        <w:r w:rsidRPr="00080AA9" w:rsidDel="00853E40">
          <w:rPr>
            <w:highlight w:val="cyan"/>
          </w:rPr>
          <w:delText xml:space="preserve"> on.</w:delText>
        </w:r>
      </w:del>
      <w:ins w:id="22" w:author="Author">
        <w:r w:rsidR="00853E40" w:rsidRPr="00080AA9">
          <w:rPr>
            <w:highlight w:val="cyan"/>
            <w:lang w:val="en-GB"/>
          </w:rPr>
          <w:t xml:space="preserve">the non-AP STA affiliated with a non-AP MLD can temporarily prohibit any frame exchange on the enabled link it is operating by a simple notification of </w:t>
        </w:r>
        <w:r w:rsidR="00D82AB4" w:rsidRPr="00080AA9">
          <w:rPr>
            <w:highlight w:val="cyan"/>
            <w:lang w:val="en-GB"/>
          </w:rPr>
          <w:t>entering</w:t>
        </w:r>
        <w:r w:rsidR="00853E40" w:rsidRPr="00080AA9">
          <w:rPr>
            <w:highlight w:val="cyan"/>
            <w:lang w:val="en-GB"/>
          </w:rPr>
          <w:t xml:space="preserve"> into a Power Save mode.</w:t>
        </w:r>
      </w:ins>
    </w:p>
    <w:p w14:paraId="4845EDC8" w14:textId="77777777" w:rsidR="00A74207" w:rsidRDefault="00A74207" w:rsidP="00124643"/>
    <w:p w14:paraId="2EA452FC" w14:textId="515A172F" w:rsidR="001F1ED8" w:rsidRDefault="00124643" w:rsidP="00124643">
      <w:r>
        <w:t xml:space="preserve">The AP MLD also needs a similar notification-based mechanism (as clearly specified in CID5154) that will allow it to temporarily prohibit </w:t>
      </w:r>
      <w:del w:id="23" w:author="Author">
        <w:r w:rsidR="00C56A6A" w:rsidRPr="00080AA9" w:rsidDel="00080AA9">
          <w:rPr>
            <w:highlight w:val="cyan"/>
          </w:rPr>
          <w:delText>the non-AP MLD</w:delText>
        </w:r>
        <w:r w:rsidR="00F9115B" w:rsidRPr="00080AA9" w:rsidDel="00080AA9">
          <w:rPr>
            <w:highlight w:val="cyan"/>
          </w:rPr>
          <w:delText xml:space="preserve"> (and the AP MLD)</w:delText>
        </w:r>
        <w:r w:rsidR="00C56A6A" w:rsidRPr="00080AA9" w:rsidDel="00080AA9">
          <w:rPr>
            <w:highlight w:val="cyan"/>
          </w:rPr>
          <w:delText xml:space="preserve"> from</w:delText>
        </w:r>
        <w:r w:rsidR="00C56A6A" w:rsidDel="00080AA9">
          <w:delText xml:space="preserve"> </w:delText>
        </w:r>
      </w:del>
      <w:r>
        <w:t xml:space="preserve">any frame </w:t>
      </w:r>
      <w:r w:rsidR="00080AA9">
        <w:t>exchange on</w:t>
      </w:r>
      <w:r w:rsidR="00F55E14">
        <w:t xml:space="preserve"> </w:t>
      </w:r>
      <w:del w:id="24" w:author="Author">
        <w:r w:rsidR="00F55E14" w:rsidRPr="00080AA9" w:rsidDel="00080AA9">
          <w:rPr>
            <w:highlight w:val="cyan"/>
          </w:rPr>
          <w:delText xml:space="preserve">that </w:delText>
        </w:r>
      </w:del>
      <w:ins w:id="25" w:author="Author">
        <w:r w:rsidR="00080AA9" w:rsidRPr="00080AA9">
          <w:rPr>
            <w:highlight w:val="cyan"/>
          </w:rPr>
          <w:t>one or more</w:t>
        </w:r>
        <w:r w:rsidR="00080AA9">
          <w:t xml:space="preserve"> </w:t>
        </w:r>
      </w:ins>
      <w:r w:rsidR="00F55E14">
        <w:t>link</w:t>
      </w:r>
      <w:ins w:id="26" w:author="Author">
        <w:r w:rsidR="00080AA9" w:rsidRPr="00080AA9">
          <w:rPr>
            <w:highlight w:val="cyan"/>
          </w:rPr>
          <w:t>s it operating with any of the non-AP STAs affiliated with associated non-AP MLDs that are operation on any of these links</w:t>
        </w:r>
      </w:ins>
      <w:r w:rsidR="00F55E14">
        <w:t xml:space="preserve"> for any reason it has (Reducing AP Power consumption, especially when </w:t>
      </w:r>
      <w:r w:rsidR="00C6403E">
        <w:t>the AP MLD handles multiple TX/RX chains on different bands).</w:t>
      </w:r>
    </w:p>
    <w:p w14:paraId="1C0DA1A4" w14:textId="77777777" w:rsidR="001F1ED8" w:rsidRDefault="001F1ED8" w:rsidP="00124643"/>
    <w:p w14:paraId="54A13948" w14:textId="264D11A8" w:rsidR="001F1ED8" w:rsidRDefault="001F1ED8" w:rsidP="00124643">
      <w:r>
        <w:t xml:space="preserve">This proposal covers the above </w:t>
      </w:r>
      <w:r w:rsidR="009630A5">
        <w:t>issues</w:t>
      </w:r>
      <w:r>
        <w:t xml:space="preserve"> (</w:t>
      </w:r>
      <w:r w:rsidR="0036585E">
        <w:t>from the</w:t>
      </w:r>
      <w:r>
        <w:t xml:space="preserve"> AP MLD </w:t>
      </w:r>
      <w:r w:rsidR="0036585E">
        <w:t>perspective</w:t>
      </w:r>
      <w:r>
        <w:t xml:space="preserve">) and includes a mechanism to notify the </w:t>
      </w:r>
      <w:del w:id="27" w:author="Author">
        <w:r w:rsidRPr="00080AA9" w:rsidDel="00080AA9">
          <w:rPr>
            <w:highlight w:val="cyan"/>
          </w:rPr>
          <w:delText xml:space="preserve">disablement </w:delText>
        </w:r>
      </w:del>
      <w:ins w:id="28" w:author="Author">
        <w:r w:rsidR="00080AA9" w:rsidRPr="00080AA9">
          <w:rPr>
            <w:highlight w:val="cyan"/>
          </w:rPr>
          <w:t>unavailability</w:t>
        </w:r>
        <w:r w:rsidR="00080AA9">
          <w:t xml:space="preserve"> </w:t>
        </w:r>
      </w:ins>
      <w:r>
        <w:t xml:space="preserve">of a link by the AP </w:t>
      </w:r>
      <w:r w:rsidR="00C56A6A">
        <w:t>using</w:t>
      </w:r>
      <w:r>
        <w:t xml:space="preserve"> Beacon and Probe Re</w:t>
      </w:r>
      <w:r w:rsidR="002D4CD8">
        <w:t>sponse frames</w:t>
      </w:r>
      <w:r>
        <w:t xml:space="preserve">. </w:t>
      </w:r>
    </w:p>
    <w:p w14:paraId="795D7580" w14:textId="77777777" w:rsidR="001F1ED8" w:rsidRDefault="001F1ED8" w:rsidP="00124643"/>
    <w:p w14:paraId="68792F77" w14:textId="07C32B17" w:rsidR="00A0013B" w:rsidRDefault="001F1ED8" w:rsidP="00124643">
      <w:r>
        <w:lastRenderedPageBreak/>
        <w:t xml:space="preserve">It should be noted that </w:t>
      </w:r>
      <w:del w:id="29" w:author="Author">
        <w:r w:rsidRPr="00080AA9" w:rsidDel="00080AA9">
          <w:rPr>
            <w:highlight w:val="cyan"/>
          </w:rPr>
          <w:delText xml:space="preserve">Disablement </w:delText>
        </w:r>
      </w:del>
      <w:ins w:id="30" w:author="Author">
        <w:r w:rsidR="006D21B1" w:rsidRPr="00080AA9">
          <w:rPr>
            <w:highlight w:val="cyan"/>
          </w:rPr>
          <w:t>unavailabi</w:t>
        </w:r>
        <w:r w:rsidR="006D21B1">
          <w:rPr>
            <w:highlight w:val="cyan"/>
          </w:rPr>
          <w:t>l</w:t>
        </w:r>
        <w:r w:rsidR="006D21B1" w:rsidRPr="00080AA9">
          <w:rPr>
            <w:highlight w:val="cyan"/>
          </w:rPr>
          <w:t>ity</w:t>
        </w:r>
        <w:r w:rsidR="00080AA9">
          <w:t xml:space="preserve"> </w:t>
        </w:r>
      </w:ins>
      <w:r>
        <w:t>of the link is</w:t>
      </w:r>
      <w:r w:rsidR="003A73D4">
        <w:t xml:space="preserve"> a</w:t>
      </w:r>
      <w:r>
        <w:t xml:space="preserve"> </w:t>
      </w:r>
      <w:r w:rsidRPr="00316E62">
        <w:rPr>
          <w:b/>
          <w:bCs/>
        </w:rPr>
        <w:t>different</w:t>
      </w:r>
      <w:r>
        <w:t xml:space="preserve"> operation than Deleting a link (which is discussed in the 11-21/534r7): When the link </w:t>
      </w:r>
      <w:del w:id="31" w:author="Author">
        <w:r w:rsidRPr="006D21B1" w:rsidDel="006D21B1">
          <w:rPr>
            <w:highlight w:val="cyan"/>
          </w:rPr>
          <w:delText>is disabled</w:delText>
        </w:r>
      </w:del>
      <w:ins w:id="32" w:author="Author">
        <w:r w:rsidR="006D21B1" w:rsidRPr="006D21B1">
          <w:rPr>
            <w:highlight w:val="cyan"/>
          </w:rPr>
          <w:t xml:space="preserve">becomes </w:t>
        </w:r>
        <w:r w:rsidR="00D82AB4" w:rsidRPr="006D21B1">
          <w:rPr>
            <w:highlight w:val="cyan"/>
          </w:rPr>
          <w:t>unavailable</w:t>
        </w:r>
      </w:ins>
      <w:r>
        <w:t xml:space="preserve"> by the AP MLD, all the non-AP MLDs operating on that link are kept associated with all the link parameters, so once the link </w:t>
      </w:r>
      <w:del w:id="33" w:author="Author">
        <w:r w:rsidRPr="006D21B1" w:rsidDel="006D21B1">
          <w:rPr>
            <w:highlight w:val="cyan"/>
          </w:rPr>
          <w:delText>is enabled</w:delText>
        </w:r>
      </w:del>
      <w:ins w:id="34" w:author="Author">
        <w:r w:rsidR="006D21B1" w:rsidRPr="006D21B1">
          <w:rPr>
            <w:highlight w:val="cyan"/>
          </w:rPr>
          <w:t>becomes available</w:t>
        </w:r>
      </w:ins>
      <w:r>
        <w:t xml:space="preserve"> the frame exchange can be immediately initiated on this link, where in case the link is deleted/removed all the related link parameters are erased and this link can’t be used anymore from this point onwards.</w:t>
      </w:r>
    </w:p>
    <w:p w14:paraId="16F610F3" w14:textId="77777777" w:rsidR="00A0013B" w:rsidRDefault="00A0013B" w:rsidP="00124643"/>
    <w:p w14:paraId="78F4FCBC" w14:textId="2DBCCB58" w:rsidR="00A0013B" w:rsidDel="004E3D89" w:rsidRDefault="00A0013B" w:rsidP="00A0013B">
      <w:pPr>
        <w:rPr>
          <w:del w:id="35" w:author="Author"/>
        </w:rPr>
      </w:pPr>
      <w:commentRangeStart w:id="36"/>
      <w:del w:id="37" w:author="Author">
        <w:r w:rsidDel="004E3D89">
          <w:delText xml:space="preserve">In addition, the proposed mechanism suggests an alternative to the “known” CSA mechanism in case of associated non-AP MLDs only (that may be lengthy due to sending the same notification several times ahead so all the STAs will receive it prior to the actual channel switching). </w:delText>
        </w:r>
      </w:del>
    </w:p>
    <w:p w14:paraId="6990BCEB" w14:textId="2F9C3073" w:rsidR="00A0013B" w:rsidDel="004E3D89" w:rsidRDefault="00A0013B" w:rsidP="00A0013B">
      <w:pPr>
        <w:rPr>
          <w:del w:id="38" w:author="Author"/>
        </w:rPr>
      </w:pPr>
      <w:del w:id="39" w:author="Author">
        <w:r w:rsidDel="004E3D89">
          <w:delText xml:space="preserve">Actually, it takes advantage that there is more than a single setup link between the AP MLD and the non-AP MLD, so the indication does not necessarily have to be sent only on the link that is intended </w:delText>
        </w:r>
        <w:bookmarkStart w:id="40" w:name="_GoBack"/>
        <w:bookmarkEnd w:id="40"/>
        <w:r w:rsidDel="004E3D89">
          <w:delText xml:space="preserve">to </w:delText>
        </w:r>
        <w:r w:rsidRPr="006D21B1" w:rsidDel="004E3D89">
          <w:rPr>
            <w:highlight w:val="cyan"/>
          </w:rPr>
          <w:delText>be</w:delText>
        </w:r>
      </w:del>
      <w:ins w:id="41" w:author="Author">
        <w:del w:id="42" w:author="Author">
          <w:r w:rsidR="006D21B1" w:rsidRPr="006D21B1" w:rsidDel="004E3D89">
            <w:rPr>
              <w:highlight w:val="cyan"/>
            </w:rPr>
            <w:delText>come</w:delText>
          </w:r>
        </w:del>
      </w:ins>
      <w:del w:id="43" w:author="Author">
        <w:r w:rsidRPr="006D21B1" w:rsidDel="004E3D89">
          <w:rPr>
            <w:highlight w:val="cyan"/>
          </w:rPr>
          <w:delText xml:space="preserve"> disabled</w:delText>
        </w:r>
      </w:del>
      <w:ins w:id="44" w:author="Author">
        <w:del w:id="45" w:author="Author">
          <w:r w:rsidR="006D21B1" w:rsidRPr="006D21B1" w:rsidDel="004E3D89">
            <w:rPr>
              <w:highlight w:val="cyan"/>
            </w:rPr>
            <w:delText>unavailable</w:delText>
          </w:r>
        </w:del>
      </w:ins>
      <w:del w:id="46" w:author="Author">
        <w:r w:rsidDel="004E3D89">
          <w:delText xml:space="preserve">. </w:delText>
        </w:r>
      </w:del>
    </w:p>
    <w:p w14:paraId="11F97614" w14:textId="0F89211B" w:rsidR="00F9115B" w:rsidRDefault="00A0013B" w:rsidP="00A0013B">
      <w:del w:id="47" w:author="Author">
        <w:r w:rsidDel="004E3D89">
          <w:delText xml:space="preserve">Therefore, the switching time between the notification (for </w:delText>
        </w:r>
        <w:r w:rsidRPr="006D21B1" w:rsidDel="004E3D89">
          <w:rPr>
            <w:highlight w:val="cyan"/>
          </w:rPr>
          <w:delText xml:space="preserve">disabling </w:delText>
        </w:r>
      </w:del>
      <w:ins w:id="48" w:author="Author">
        <w:del w:id="49" w:author="Author">
          <w:r w:rsidR="006D21B1" w:rsidRPr="006D21B1" w:rsidDel="004E3D89">
            <w:rPr>
              <w:highlight w:val="cyan"/>
            </w:rPr>
            <w:delText>the unavailability of</w:delText>
          </w:r>
          <w:r w:rsidR="006D21B1" w:rsidDel="004E3D89">
            <w:delText xml:space="preserve"> </w:delText>
          </w:r>
        </w:del>
      </w:ins>
      <w:del w:id="50" w:author="Author">
        <w:r w:rsidDel="004E3D89">
          <w:delText xml:space="preserve">a link) and the actual </w:delText>
        </w:r>
        <w:r w:rsidRPr="006D21B1" w:rsidDel="004E3D89">
          <w:rPr>
            <w:highlight w:val="cyan"/>
          </w:rPr>
          <w:delText xml:space="preserve">disablement </w:delText>
        </w:r>
      </w:del>
      <w:ins w:id="51" w:author="Author">
        <w:del w:id="52" w:author="Author">
          <w:r w:rsidR="006D21B1" w:rsidRPr="006D21B1" w:rsidDel="004E3D89">
            <w:rPr>
              <w:highlight w:val="cyan"/>
            </w:rPr>
            <w:delText>unavailability</w:delText>
          </w:r>
          <w:r w:rsidR="006D21B1" w:rsidDel="004E3D89">
            <w:delText xml:space="preserve"> </w:delText>
          </w:r>
        </w:del>
      </w:ins>
      <w:del w:id="53" w:author="Author">
        <w:r w:rsidDel="004E3D89">
          <w:delText>of the link is significantly decreased.</w:delText>
        </w:r>
      </w:del>
      <w:commentRangeEnd w:id="36"/>
      <w:r w:rsidR="004E3D89">
        <w:rPr>
          <w:rStyle w:val="CommentReference"/>
          <w:rFonts w:ascii="Calibri" w:hAnsi="Calibri"/>
        </w:rPr>
        <w:commentReference w:id="36"/>
      </w:r>
    </w:p>
    <w:p w14:paraId="1AA2F3E6" w14:textId="77777777" w:rsidR="00F9115B" w:rsidRDefault="00F9115B" w:rsidP="00A0013B"/>
    <w:p w14:paraId="5006ADFB" w14:textId="4AAA7336" w:rsidR="00F9115B" w:rsidRDefault="00F9115B" w:rsidP="00A0013B">
      <w:r>
        <w:t>The proposed solution is based on the following guidelines:</w:t>
      </w:r>
    </w:p>
    <w:p w14:paraId="095FE0FA" w14:textId="509754F7" w:rsidR="00745F45" w:rsidRDefault="00745F45" w:rsidP="00F9115B">
      <w:pPr>
        <w:pStyle w:val="ListParagraph"/>
        <w:numPr>
          <w:ilvl w:val="0"/>
          <w:numId w:val="36"/>
        </w:numPr>
      </w:pPr>
      <w:r>
        <w:t xml:space="preserve">The link(s) can </w:t>
      </w:r>
      <w:r w:rsidRPr="006D21B1">
        <w:rPr>
          <w:highlight w:val="cyan"/>
        </w:rPr>
        <w:t>be</w:t>
      </w:r>
      <w:del w:id="54" w:author="Author">
        <w:r w:rsidRPr="006D21B1" w:rsidDel="006D21B1">
          <w:rPr>
            <w:highlight w:val="cyan"/>
          </w:rPr>
          <w:delText xml:space="preserve"> disabled / enabled</w:delText>
        </w:r>
      </w:del>
      <w:ins w:id="55" w:author="Author">
        <w:r w:rsidR="006D21B1" w:rsidRPr="006D21B1">
          <w:rPr>
            <w:highlight w:val="cyan"/>
          </w:rPr>
          <w:t>come available / unavailable</w:t>
        </w:r>
        <w:r w:rsidR="006D21B1">
          <w:t xml:space="preserve"> </w:t>
        </w:r>
      </w:ins>
      <w:r>
        <w:t>in a resolution of TBTTs.</w:t>
      </w:r>
    </w:p>
    <w:p w14:paraId="0812AE92" w14:textId="20D3DC5B" w:rsidR="00F9115B" w:rsidRDefault="00F9115B" w:rsidP="00745F45">
      <w:pPr>
        <w:pStyle w:val="ListParagraph"/>
        <w:numPr>
          <w:ilvl w:val="0"/>
          <w:numId w:val="36"/>
        </w:numPr>
      </w:pPr>
      <w:r>
        <w:t xml:space="preserve">Adding </w:t>
      </w:r>
      <w:r w:rsidR="00C055DC">
        <w:t xml:space="preserve">an </w:t>
      </w:r>
      <w:r>
        <w:t xml:space="preserve">indication in the RNR element </w:t>
      </w:r>
      <w:r w:rsidR="00745F45">
        <w:t xml:space="preserve">(which includes the information corresponding to the link that becomes </w:t>
      </w:r>
      <w:del w:id="56" w:author="Author">
        <w:r w:rsidR="00745F45" w:rsidRPr="006D21B1" w:rsidDel="006D21B1">
          <w:rPr>
            <w:highlight w:val="cyan"/>
          </w:rPr>
          <w:delText>disabled</w:delText>
        </w:r>
      </w:del>
      <w:ins w:id="57" w:author="Author">
        <w:r w:rsidR="006D21B1" w:rsidRPr="006D21B1">
          <w:rPr>
            <w:highlight w:val="cyan"/>
          </w:rPr>
          <w:t>unavailable</w:t>
        </w:r>
      </w:ins>
      <w:r w:rsidR="00745F45">
        <w:t xml:space="preserve">) </w:t>
      </w:r>
      <w:r>
        <w:t xml:space="preserve">– to avoid any Probe Request / Association Request frames transmission by non-AP MLDs on the </w:t>
      </w:r>
      <w:bookmarkStart w:id="58" w:name="_Hlk87913058"/>
      <w:ins w:id="59" w:author="Author">
        <w:r w:rsidR="006D21B1" w:rsidRPr="006D21B1">
          <w:rPr>
            <w:highlight w:val="cyan"/>
          </w:rPr>
          <w:t>unavailable</w:t>
        </w:r>
      </w:ins>
      <w:bookmarkEnd w:id="58"/>
      <w:del w:id="60" w:author="Author">
        <w:r w:rsidRPr="00C84FF5" w:rsidDel="006D21B1">
          <w:rPr>
            <w:highlight w:val="cyan"/>
          </w:rPr>
          <w:delText>disabled</w:delText>
        </w:r>
      </w:del>
      <w:r>
        <w:t xml:space="preserve"> link</w:t>
      </w:r>
      <w:r w:rsidR="00745F45">
        <w:t>(</w:t>
      </w:r>
      <w:r>
        <w:t>s</w:t>
      </w:r>
      <w:r w:rsidR="00745F45">
        <w:t>)</w:t>
      </w:r>
      <w:r>
        <w:t>.</w:t>
      </w:r>
      <w:r w:rsidR="00745F45">
        <w:t xml:space="preserve"> </w:t>
      </w:r>
      <w:r w:rsidR="00745F45">
        <w:br/>
        <w:t>Please note that these RNRs are included in the Beacon / Probe response frames of the APs affiliated with the same AP MLD (as the</w:t>
      </w:r>
      <w:r w:rsidR="00C055DC">
        <w:t xml:space="preserve"> affiliated</w:t>
      </w:r>
      <w:r w:rsidR="00745F45">
        <w:t xml:space="preserve"> AP operating on the link that becomes </w:t>
      </w:r>
      <w:ins w:id="61" w:author="Author">
        <w:r w:rsidR="00C84FF5" w:rsidRPr="006D21B1">
          <w:rPr>
            <w:highlight w:val="cyan"/>
          </w:rPr>
          <w:t>unavailable</w:t>
        </w:r>
      </w:ins>
      <w:del w:id="62" w:author="Author">
        <w:r w:rsidR="00745F45" w:rsidRPr="00C84FF5" w:rsidDel="00C84FF5">
          <w:rPr>
            <w:highlight w:val="cyan"/>
          </w:rPr>
          <w:delText>disabled</w:delText>
        </w:r>
      </w:del>
      <w:r w:rsidR="00745F45">
        <w:t xml:space="preserve">), as shown in the </w:t>
      </w:r>
      <w:r w:rsidR="00EB7B0B">
        <w:t xml:space="preserve">example illustrated in the </w:t>
      </w:r>
      <w:r w:rsidR="00745F45">
        <w:t>following</w:t>
      </w:r>
      <w:r w:rsidR="00EB7B0B">
        <w:t xml:space="preserve"> </w:t>
      </w:r>
      <w:r w:rsidR="00745F45">
        <w:t>diagram:</w:t>
      </w:r>
      <w:r w:rsidR="00745F45">
        <w:br/>
      </w:r>
      <w:r w:rsidR="000D5184">
        <w:object w:dxaOrig="21621" w:dyaOrig="9721" w14:anchorId="2F958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35pt;height:199pt" o:ole="">
            <v:imagedata r:id="rId16" o:title=""/>
          </v:shape>
          <o:OLEObject Type="Embed" ProgID="Visio.Drawing.15" ShapeID="_x0000_i1025" DrawAspect="Content" ObjectID="_1701115144" r:id="rId17"/>
        </w:object>
      </w:r>
    </w:p>
    <w:p w14:paraId="2ECEB766" w14:textId="77777777" w:rsidR="00EB7B0B" w:rsidRDefault="00EB7B0B" w:rsidP="00EB7B0B">
      <w:pPr>
        <w:ind w:left="360"/>
      </w:pPr>
    </w:p>
    <w:p w14:paraId="30C2B37A" w14:textId="4329158B" w:rsidR="00EB7B0B" w:rsidRDefault="00EB7B0B" w:rsidP="00EB7B0B">
      <w:pPr>
        <w:ind w:left="360"/>
      </w:pPr>
      <w:r w:rsidRPr="00EB7B0B">
        <w:rPr>
          <w:sz w:val="20"/>
          <w:szCs w:val="20"/>
        </w:rPr>
        <w:t xml:space="preserve">In this example, AP MLD is associated with non-AP MLD1 and non-AP MLD2 and on each enabled link, it includes the RNR elements for the affiliated APs (of the same AP MLD). An indication of link </w:t>
      </w:r>
      <w:ins w:id="63" w:author="Author">
        <w:r w:rsidR="00D82AB4" w:rsidRPr="006D21B1">
          <w:rPr>
            <w:highlight w:val="cyan"/>
          </w:rPr>
          <w:t>unavailabi</w:t>
        </w:r>
        <w:r w:rsidR="00D82AB4">
          <w:rPr>
            <w:highlight w:val="cyan"/>
          </w:rPr>
          <w:t>lity</w:t>
        </w:r>
      </w:ins>
      <w:del w:id="64" w:author="Author">
        <w:r w:rsidRPr="00C84FF5" w:rsidDel="00C84FF5">
          <w:rPr>
            <w:sz w:val="20"/>
            <w:szCs w:val="20"/>
            <w:highlight w:val="cyan"/>
          </w:rPr>
          <w:delText>disablement</w:delText>
        </w:r>
      </w:del>
      <w:r w:rsidRPr="00EB7B0B">
        <w:rPr>
          <w:sz w:val="20"/>
          <w:szCs w:val="20"/>
        </w:rPr>
        <w:t xml:space="preserve"> of 5 GHz Link will be included in the RNR elements corresponding to AP2, which are included in the Beacon and Probe response frames transmitted on </w:t>
      </w:r>
      <w:r w:rsidR="00C055DC">
        <w:rPr>
          <w:sz w:val="20"/>
          <w:szCs w:val="20"/>
        </w:rPr>
        <w:t xml:space="preserve">the </w:t>
      </w:r>
      <w:r w:rsidRPr="00EB7B0B">
        <w:rPr>
          <w:sz w:val="20"/>
          <w:szCs w:val="20"/>
        </w:rPr>
        <w:t>2.4G</w:t>
      </w:r>
      <w:r w:rsidR="00C055DC">
        <w:rPr>
          <w:sz w:val="20"/>
          <w:szCs w:val="20"/>
        </w:rPr>
        <w:t>Hz</w:t>
      </w:r>
      <w:r w:rsidRPr="00EB7B0B">
        <w:rPr>
          <w:sz w:val="20"/>
          <w:szCs w:val="20"/>
        </w:rPr>
        <w:t xml:space="preserve"> and 6G</w:t>
      </w:r>
      <w:r w:rsidR="00C055DC">
        <w:rPr>
          <w:sz w:val="20"/>
          <w:szCs w:val="20"/>
        </w:rPr>
        <w:t>Hz</w:t>
      </w:r>
      <w:r w:rsidRPr="00EB7B0B">
        <w:rPr>
          <w:sz w:val="20"/>
          <w:szCs w:val="20"/>
        </w:rPr>
        <w:t xml:space="preserve"> links. </w:t>
      </w:r>
      <w:r w:rsidR="00C055DC">
        <w:rPr>
          <w:sz w:val="20"/>
          <w:szCs w:val="20"/>
        </w:rPr>
        <w:t>In t</w:t>
      </w:r>
      <w:r w:rsidRPr="00EB7B0B">
        <w:rPr>
          <w:sz w:val="20"/>
          <w:szCs w:val="20"/>
        </w:rPr>
        <w:t>his way, a</w:t>
      </w:r>
      <w:r w:rsidR="00C055DC">
        <w:rPr>
          <w:sz w:val="20"/>
          <w:szCs w:val="20"/>
        </w:rPr>
        <w:t>n</w:t>
      </w:r>
      <w:r w:rsidRPr="00EB7B0B">
        <w:rPr>
          <w:sz w:val="20"/>
          <w:szCs w:val="20"/>
        </w:rPr>
        <w:t xml:space="preserve"> </w:t>
      </w:r>
      <w:r w:rsidR="00C055DC">
        <w:rPr>
          <w:sz w:val="20"/>
          <w:szCs w:val="20"/>
        </w:rPr>
        <w:t>un</w:t>
      </w:r>
      <w:r w:rsidRPr="00EB7B0B">
        <w:rPr>
          <w:sz w:val="20"/>
          <w:szCs w:val="20"/>
        </w:rPr>
        <w:t>associated non-AP MLD 3 will avoid in</w:t>
      </w:r>
      <w:r w:rsidR="00C055DC">
        <w:rPr>
          <w:sz w:val="20"/>
          <w:szCs w:val="20"/>
        </w:rPr>
        <w:t>i</w:t>
      </w:r>
      <w:r w:rsidRPr="00EB7B0B">
        <w:rPr>
          <w:sz w:val="20"/>
          <w:szCs w:val="20"/>
        </w:rPr>
        <w:t xml:space="preserve">tiating </w:t>
      </w:r>
      <w:r w:rsidR="00C055DC">
        <w:rPr>
          <w:sz w:val="20"/>
          <w:szCs w:val="20"/>
        </w:rPr>
        <w:t>the</w:t>
      </w:r>
      <w:r w:rsidRPr="00EB7B0B">
        <w:rPr>
          <w:sz w:val="20"/>
          <w:szCs w:val="20"/>
        </w:rPr>
        <w:t xml:space="preserve"> transmission of any Probe Request / Authentication / Association Request frame during the period of the </w:t>
      </w:r>
      <w:ins w:id="65" w:author="Author">
        <w:r w:rsidR="00D82AB4" w:rsidRPr="006D21B1">
          <w:rPr>
            <w:highlight w:val="cyan"/>
          </w:rPr>
          <w:t>unavailabi</w:t>
        </w:r>
        <w:r w:rsidR="00D82AB4">
          <w:rPr>
            <w:highlight w:val="cyan"/>
          </w:rPr>
          <w:t>lity</w:t>
        </w:r>
      </w:ins>
      <w:del w:id="66" w:author="Author">
        <w:r w:rsidRPr="00C84FF5" w:rsidDel="00C84FF5">
          <w:rPr>
            <w:sz w:val="20"/>
            <w:szCs w:val="20"/>
            <w:highlight w:val="cyan"/>
          </w:rPr>
          <w:delText>disablement</w:delText>
        </w:r>
      </w:del>
      <w:r w:rsidRPr="00EB7B0B">
        <w:rPr>
          <w:sz w:val="20"/>
          <w:szCs w:val="20"/>
        </w:rPr>
        <w:t xml:space="preserve"> of Link 2.</w:t>
      </w:r>
    </w:p>
    <w:p w14:paraId="5E305C45" w14:textId="2F21179D" w:rsidR="00F9115B" w:rsidRDefault="00F9115B" w:rsidP="00F9115B">
      <w:pPr>
        <w:pStyle w:val="ListParagraph"/>
        <w:numPr>
          <w:ilvl w:val="0"/>
          <w:numId w:val="36"/>
        </w:numPr>
      </w:pPr>
      <w:r>
        <w:t>Adding</w:t>
      </w:r>
      <w:r w:rsidR="00C055DC">
        <w:t xml:space="preserve"> an</w:t>
      </w:r>
      <w:r>
        <w:t xml:space="preserve"> indication in the </w:t>
      </w:r>
      <w:del w:id="67" w:author="Author">
        <w:r w:rsidRPr="00C84FF5" w:rsidDel="00C84FF5">
          <w:rPr>
            <w:highlight w:val="cyan"/>
          </w:rPr>
          <w:delText>EHT Operation</w:delText>
        </w:r>
      </w:del>
      <w:ins w:id="68" w:author="Author">
        <w:r w:rsidR="00C84FF5" w:rsidRPr="00C84FF5">
          <w:rPr>
            <w:highlight w:val="cyan"/>
          </w:rPr>
          <w:t>Multi link</w:t>
        </w:r>
      </w:ins>
      <w:r>
        <w:t xml:space="preserve"> element – to announce that the</w:t>
      </w:r>
      <w:r w:rsidR="00745F45">
        <w:t xml:space="preserve"> current</w:t>
      </w:r>
      <w:r>
        <w:t xml:space="preserve"> link becomes </w:t>
      </w:r>
      <w:ins w:id="69" w:author="Author">
        <w:r w:rsidR="00C84FF5" w:rsidRPr="006D21B1">
          <w:rPr>
            <w:highlight w:val="cyan"/>
          </w:rPr>
          <w:t>unavailable</w:t>
        </w:r>
      </w:ins>
      <w:del w:id="70" w:author="Author">
        <w:r w:rsidRPr="00C84FF5" w:rsidDel="00C84FF5">
          <w:rPr>
            <w:highlight w:val="cyan"/>
          </w:rPr>
          <w:delText>disabled</w:delText>
        </w:r>
      </w:del>
      <w:r>
        <w:t xml:space="preserve"> for the associated MLDs operating on the link to be</w:t>
      </w:r>
      <w:ins w:id="71" w:author="Author">
        <w:r w:rsidR="00C84FF5">
          <w:t>come</w:t>
        </w:r>
      </w:ins>
      <w:r>
        <w:t xml:space="preserve"> </w:t>
      </w:r>
      <w:ins w:id="72" w:author="Author">
        <w:r w:rsidR="00C84FF5" w:rsidRPr="006D21B1">
          <w:rPr>
            <w:highlight w:val="cyan"/>
          </w:rPr>
          <w:t>unavailable</w:t>
        </w:r>
      </w:ins>
      <w:del w:id="73" w:author="Author">
        <w:r w:rsidRPr="00C84FF5" w:rsidDel="00C84FF5">
          <w:rPr>
            <w:highlight w:val="cyan"/>
          </w:rPr>
          <w:delText>disabled</w:delText>
        </w:r>
      </w:del>
      <w:r>
        <w:t xml:space="preserve">. It is much needed if the </w:t>
      </w:r>
      <w:r w:rsidR="00745F45">
        <w:t xml:space="preserve">associated </w:t>
      </w:r>
      <w:r>
        <w:t xml:space="preserve">non-AP MLD has only one </w:t>
      </w:r>
      <w:r w:rsidRPr="00745F45">
        <w:rPr>
          <w:u w:val="single"/>
        </w:rPr>
        <w:t>enabled</w:t>
      </w:r>
      <w:r>
        <w:t xml:space="preserve"> link with the AP MLD.</w:t>
      </w:r>
    </w:p>
    <w:p w14:paraId="164FB7AC" w14:textId="79AE47B4" w:rsidR="00547E80" w:rsidRDefault="00547E80" w:rsidP="00E46C73">
      <w:pPr>
        <w:pStyle w:val="ListParagraph"/>
        <w:numPr>
          <w:ilvl w:val="0"/>
          <w:numId w:val="36"/>
        </w:numPr>
      </w:pPr>
      <w:r>
        <w:t>T</w:t>
      </w:r>
      <w:r w:rsidR="005A639A">
        <w:t xml:space="preserve">he </w:t>
      </w:r>
      <w:r>
        <w:t xml:space="preserve">indication for the </w:t>
      </w:r>
      <w:ins w:id="74" w:author="Author">
        <w:r w:rsidR="00C84FF5" w:rsidRPr="006D21B1">
          <w:rPr>
            <w:highlight w:val="cyan"/>
          </w:rPr>
          <w:t>unavailable</w:t>
        </w:r>
      </w:ins>
      <w:del w:id="75" w:author="Author">
        <w:r w:rsidR="005A639A" w:rsidRPr="00C84FF5" w:rsidDel="00C84FF5">
          <w:rPr>
            <w:highlight w:val="cyan"/>
          </w:rPr>
          <w:delText>Disable</w:delText>
        </w:r>
        <w:r w:rsidRPr="00C84FF5" w:rsidDel="00C84FF5">
          <w:rPr>
            <w:highlight w:val="cyan"/>
          </w:rPr>
          <w:delText>d</w:delText>
        </w:r>
      </w:del>
      <w:r>
        <w:t xml:space="preserve"> link</w:t>
      </w:r>
      <w:r w:rsidR="005A639A">
        <w:t xml:space="preserve"> </w:t>
      </w:r>
      <w:r>
        <w:t>should be included in the</w:t>
      </w:r>
      <w:r w:rsidRPr="00547E80">
        <w:t xml:space="preserve"> </w:t>
      </w:r>
      <w:r w:rsidRPr="00873C7D">
        <w:t xml:space="preserve">BSS </w:t>
      </w:r>
      <w:r>
        <w:t>par</w:t>
      </w:r>
      <w:r w:rsidR="00C055DC">
        <w:t>a</w:t>
      </w:r>
      <w:r>
        <w:t>meters subfield</w:t>
      </w:r>
      <w:r w:rsidR="005A639A">
        <w:t xml:space="preserve"> </w:t>
      </w:r>
      <w:r>
        <w:t>of</w:t>
      </w:r>
      <w:r w:rsidR="005A639A">
        <w:t xml:space="preserve"> the RNR</w:t>
      </w:r>
      <w:r>
        <w:t>. This will enable future exten</w:t>
      </w:r>
      <w:r w:rsidR="00C055DC">
        <w:t>sions for</w:t>
      </w:r>
      <w:r>
        <w:t xml:space="preserve"> the link </w:t>
      </w:r>
      <w:del w:id="76" w:author="Author">
        <w:r w:rsidRPr="00C84FF5" w:rsidDel="00C84FF5">
          <w:rPr>
            <w:highlight w:val="cyan"/>
          </w:rPr>
          <w:delText xml:space="preserve">disablement </w:delText>
        </w:r>
      </w:del>
      <w:ins w:id="77" w:author="Author">
        <w:r w:rsidR="00D82AB4" w:rsidRPr="00C84FF5">
          <w:rPr>
            <w:highlight w:val="cyan"/>
          </w:rPr>
          <w:t>unavailability</w:t>
        </w:r>
        <w:r w:rsidR="00C84FF5">
          <w:t xml:space="preserve"> </w:t>
        </w:r>
      </w:ins>
      <w:r>
        <w:t xml:space="preserve">for </w:t>
      </w:r>
      <w:r w:rsidR="00C055DC" w:rsidRPr="00D82AB4">
        <w:rPr>
          <w:highlight w:val="cyan"/>
        </w:rPr>
        <w:t>c</w:t>
      </w:r>
      <w:r w:rsidRPr="00D82AB4">
        <w:rPr>
          <w:highlight w:val="cyan"/>
        </w:rPr>
        <w:t>o-located HE AP STA that is operating on 6GHz band (</w:t>
      </w:r>
      <w:r w:rsidR="00C055DC" w:rsidRPr="00D82AB4">
        <w:rPr>
          <w:highlight w:val="cyan"/>
        </w:rPr>
        <w:t xml:space="preserve">possibly </w:t>
      </w:r>
      <w:r w:rsidRPr="00D82AB4">
        <w:rPr>
          <w:highlight w:val="cyan"/>
        </w:rPr>
        <w:t>through updates in REVme)</w:t>
      </w:r>
      <w:ins w:id="78" w:author="Author">
        <w:r w:rsidR="00873C7D">
          <w:rPr>
            <w:highlight w:val="cyan"/>
          </w:rPr>
          <w:t xml:space="preserve"> so it will avoid sending </w:t>
        </w:r>
        <w:r w:rsidR="00873C7D">
          <w:rPr>
            <w:highlight w:val="cyan"/>
          </w:rPr>
          <w:lastRenderedPageBreak/>
          <w:t>Probe Request / Association Request / Reassociation Requests when a 6GHz link is unavailable</w:t>
        </w:r>
      </w:ins>
      <w:r>
        <w:t xml:space="preserve">. </w:t>
      </w:r>
    </w:p>
    <w:p w14:paraId="355A165F" w14:textId="30104987" w:rsidR="00EB7928" w:rsidRDefault="00EB7928" w:rsidP="00E46C73">
      <w:pPr>
        <w:pStyle w:val="ListParagraph"/>
        <w:numPr>
          <w:ilvl w:val="0"/>
          <w:numId w:val="36"/>
        </w:numPr>
      </w:pPr>
      <w:r>
        <w:t xml:space="preserve">The </w:t>
      </w:r>
      <w:ins w:id="79" w:author="Author">
        <w:r w:rsidR="00873C7D">
          <w:t xml:space="preserve">inclusion of </w:t>
        </w:r>
      </w:ins>
      <w:r>
        <w:t xml:space="preserve">link </w:t>
      </w:r>
      <w:del w:id="80" w:author="Author">
        <w:r w:rsidRPr="00D82AB4" w:rsidDel="00C84FF5">
          <w:rPr>
            <w:highlight w:val="cyan"/>
          </w:rPr>
          <w:delText xml:space="preserve">disable </w:delText>
        </w:r>
      </w:del>
      <w:ins w:id="81" w:author="Author">
        <w:r w:rsidR="00C84FF5" w:rsidRPr="00D82AB4">
          <w:rPr>
            <w:highlight w:val="cyan"/>
          </w:rPr>
          <w:t>unavailability</w:t>
        </w:r>
        <w:r w:rsidR="00873C7D">
          <w:rPr>
            <w:highlight w:val="cyan"/>
          </w:rPr>
          <w:t xml:space="preserve"> Parameters</w:t>
        </w:r>
        <w:r w:rsidR="00C84FF5">
          <w:t xml:space="preserve"> </w:t>
        </w:r>
      </w:ins>
      <w:r>
        <w:t xml:space="preserve">in the </w:t>
      </w:r>
      <w:ins w:id="82" w:author="Author">
        <w:r w:rsidR="00873C7D">
          <w:t xml:space="preserve">MLE </w:t>
        </w:r>
      </w:ins>
      <w:r>
        <w:t>will be defined as a Critical Update, so the non-AP MLD will be notified promptly for any change on the link status.</w:t>
      </w:r>
    </w:p>
    <w:p w14:paraId="1AF322D6" w14:textId="77777777" w:rsidR="00F817F1" w:rsidRDefault="00F817F1" w:rsidP="00F817F1"/>
    <w:p w14:paraId="61ACBF4C" w14:textId="276B9B59" w:rsidR="002B7C4C" w:rsidRDefault="00F817F1" w:rsidP="00F817F1">
      <w:r>
        <w:t>**** End of discussion part *****</w:t>
      </w:r>
      <w:r w:rsidR="002B7C4C">
        <w:br w:type="page"/>
      </w:r>
    </w:p>
    <w:p w14:paraId="7DD71916" w14:textId="0654D463" w:rsidR="0086275A" w:rsidRDefault="0086275A" w:rsidP="0086275A">
      <w:pPr>
        <w:pStyle w:val="H2"/>
        <w:rPr>
          <w:rFonts w:ascii="Times New Roman" w:hAnsi="Times New Roman" w:cs="Times New Roman"/>
          <w:bCs w:val="0"/>
          <w:i/>
          <w:iCs/>
          <w:color w:val="auto"/>
          <w:w w:val="100"/>
          <w:sz w:val="20"/>
          <w:highlight w:val="yellow"/>
          <w:lang w:val="en-GB"/>
        </w:rPr>
      </w:pPr>
      <w:r w:rsidRPr="0086275A">
        <w:rPr>
          <w:rFonts w:ascii="Times New Roman" w:hAnsi="Times New Roman" w:cs="Times New Roman"/>
          <w:bCs w:val="0"/>
          <w:i/>
          <w:iCs/>
          <w:color w:val="auto"/>
          <w:w w:val="100"/>
          <w:sz w:val="20"/>
          <w:highlight w:val="yellow"/>
          <w:lang w:val="en-GB"/>
        </w:rPr>
        <w:lastRenderedPageBreak/>
        <w:t xml:space="preserve">TGbe editor: Please note baseline is 11be </w:t>
      </w:r>
      <w:r w:rsidRPr="00E8653D">
        <w:rPr>
          <w:rFonts w:ascii="Times New Roman" w:hAnsi="Times New Roman" w:cs="Times New Roman"/>
          <w:bCs w:val="0"/>
          <w:i/>
          <w:iCs/>
          <w:color w:val="auto"/>
          <w:w w:val="100"/>
          <w:sz w:val="20"/>
          <w:highlight w:val="cyan"/>
          <w:lang w:val="en-GB"/>
        </w:rPr>
        <w:t>D1.</w:t>
      </w:r>
      <w:r w:rsidR="00E8653D" w:rsidRPr="00E8653D">
        <w:rPr>
          <w:rFonts w:ascii="Times New Roman" w:hAnsi="Times New Roman" w:cs="Times New Roman"/>
          <w:bCs w:val="0"/>
          <w:i/>
          <w:iCs/>
          <w:color w:val="auto"/>
          <w:w w:val="100"/>
          <w:sz w:val="20"/>
          <w:highlight w:val="cyan"/>
          <w:lang w:val="en-GB"/>
        </w:rPr>
        <w:t>3</w:t>
      </w:r>
      <w:r w:rsidR="00006448">
        <w:rPr>
          <w:rFonts w:ascii="Times New Roman" w:hAnsi="Times New Roman" w:cs="Times New Roman"/>
          <w:bCs w:val="0"/>
          <w:i/>
          <w:iCs/>
          <w:color w:val="auto"/>
          <w:w w:val="100"/>
          <w:sz w:val="20"/>
          <w:highlight w:val="yellow"/>
          <w:lang w:val="en-GB"/>
        </w:rPr>
        <w:t xml:space="preserve"> and REVme D0.1</w:t>
      </w:r>
    </w:p>
    <w:p w14:paraId="7132C027" w14:textId="483B91F1" w:rsidR="00E46C73" w:rsidRPr="000F7EA9" w:rsidRDefault="000F7EA9" w:rsidP="00F42917">
      <w:pPr>
        <w:pStyle w:val="T"/>
        <w:rPr>
          <w:rFonts w:ascii="Arial" w:hAnsi="Arial" w:cs="Arial"/>
          <w:b/>
        </w:rPr>
      </w:pPr>
      <w:commentRangeStart w:id="83"/>
      <w:r w:rsidRPr="000F7EA9">
        <w:rPr>
          <w:b/>
          <w:i/>
          <w:iCs/>
          <w:color w:val="auto"/>
          <w:w w:val="100"/>
          <w:highlight w:val="yellow"/>
          <w:lang w:val="en-GB"/>
        </w:rPr>
        <w:t>TGbe editor</w:t>
      </w:r>
      <w:commentRangeEnd w:id="83"/>
      <w:r w:rsidR="00525820">
        <w:rPr>
          <w:rStyle w:val="CommentReference"/>
          <w:rFonts w:ascii="Calibri" w:eastAsiaTheme="minorEastAsia" w:hAnsi="Calibri"/>
          <w:color w:val="auto"/>
          <w:w w:val="100"/>
          <w:lang w:eastAsia="en-US" w:bidi="he-IL"/>
        </w:rPr>
        <w:commentReference w:id="83"/>
      </w:r>
      <w:r w:rsidRPr="000F7EA9">
        <w:rPr>
          <w:b/>
          <w:i/>
          <w:iCs/>
          <w:color w:val="auto"/>
          <w:w w:val="100"/>
          <w:highlight w:val="yellow"/>
          <w:lang w:val="en-GB"/>
        </w:rPr>
        <w:t xml:space="preserve">: Please implement the changes showing in the </w:t>
      </w:r>
      <w:r w:rsidRPr="000F7EA9">
        <w:rPr>
          <w:b/>
          <w:i/>
          <w:iCs/>
          <w:color w:val="auto"/>
          <w:w w:val="100"/>
          <w:highlight w:val="cyan"/>
          <w:lang w:val="en-GB"/>
        </w:rPr>
        <w:t>highlighted blue</w:t>
      </w:r>
    </w:p>
    <w:p w14:paraId="0BAD77E4" w14:textId="7C47FFF1" w:rsidR="00E46C73" w:rsidRDefault="00E46C73" w:rsidP="00F42917">
      <w:pPr>
        <w:pStyle w:val="T"/>
        <w:rPr>
          <w:rFonts w:ascii="Arial" w:hAnsi="Arial" w:cs="Arial"/>
          <w:b/>
          <w:bCs/>
        </w:rPr>
      </w:pPr>
      <w:r>
        <w:rPr>
          <w:rFonts w:ascii="Arial" w:hAnsi="Arial" w:cs="Arial"/>
          <w:b/>
          <w:bCs/>
        </w:rPr>
        <w:t>9.4.2.170</w:t>
      </w:r>
      <w:r>
        <w:rPr>
          <w:rFonts w:ascii="Arial" w:hAnsi="Arial" w:cs="Arial"/>
          <w:b/>
          <w:bCs/>
          <w:spacing w:val="-6"/>
        </w:rPr>
        <w:t xml:space="preserve"> </w:t>
      </w:r>
      <w:r>
        <w:rPr>
          <w:rFonts w:ascii="Arial" w:hAnsi="Arial" w:cs="Arial"/>
          <w:b/>
          <w:bCs/>
        </w:rPr>
        <w:t>Reduced</w:t>
      </w:r>
      <w:r>
        <w:rPr>
          <w:rFonts w:ascii="Arial" w:hAnsi="Arial" w:cs="Arial"/>
          <w:b/>
          <w:bCs/>
          <w:spacing w:val="-6"/>
        </w:rPr>
        <w:t xml:space="preserve"> </w:t>
      </w:r>
      <w:r>
        <w:rPr>
          <w:rFonts w:ascii="Arial" w:hAnsi="Arial" w:cs="Arial"/>
          <w:b/>
          <w:bCs/>
        </w:rPr>
        <w:t>Neighbor</w:t>
      </w:r>
      <w:r>
        <w:rPr>
          <w:rFonts w:ascii="Arial" w:hAnsi="Arial" w:cs="Arial"/>
          <w:b/>
          <w:bCs/>
          <w:spacing w:val="-6"/>
        </w:rPr>
        <w:t xml:space="preserve"> </w:t>
      </w:r>
      <w:r>
        <w:rPr>
          <w:rFonts w:ascii="Arial" w:hAnsi="Arial" w:cs="Arial"/>
          <w:b/>
          <w:bCs/>
        </w:rPr>
        <w:t>Report</w:t>
      </w:r>
      <w:r>
        <w:rPr>
          <w:rFonts w:ascii="Arial" w:hAnsi="Arial" w:cs="Arial"/>
          <w:b/>
          <w:bCs/>
          <w:spacing w:val="-6"/>
        </w:rPr>
        <w:t xml:space="preserve"> </w:t>
      </w:r>
      <w:r>
        <w:rPr>
          <w:rFonts w:ascii="Arial" w:hAnsi="Arial" w:cs="Arial"/>
          <w:b/>
          <w:bCs/>
        </w:rPr>
        <w:t>element</w:t>
      </w:r>
    </w:p>
    <w:p w14:paraId="2EFB7778" w14:textId="334F7E4F" w:rsidR="00E46C73" w:rsidRDefault="00E46C73" w:rsidP="00F42917">
      <w:pPr>
        <w:pStyle w:val="T"/>
        <w:rPr>
          <w:sz w:val="18"/>
          <w:szCs w:val="18"/>
        </w:rPr>
      </w:pPr>
      <w:r>
        <w:rPr>
          <w:rFonts w:ascii="Arial" w:hAnsi="Arial" w:cs="Arial"/>
          <w:b/>
          <w:bCs/>
          <w:spacing w:val="-52"/>
        </w:rPr>
        <w:t xml:space="preserve"> </w:t>
      </w:r>
      <w:bookmarkStart w:id="84" w:name="9.4.2.170.2_Neighbor_AP_Information_fiel"/>
      <w:bookmarkEnd w:id="84"/>
      <w:r>
        <w:rPr>
          <w:rFonts w:ascii="Arial" w:hAnsi="Arial" w:cs="Arial"/>
          <w:b/>
          <w:bCs/>
        </w:rPr>
        <w:t>9.4.2.170.2</w:t>
      </w:r>
      <w:r>
        <w:rPr>
          <w:rFonts w:ascii="Arial" w:hAnsi="Arial" w:cs="Arial"/>
          <w:b/>
          <w:bCs/>
          <w:spacing w:val="-3"/>
        </w:rPr>
        <w:t xml:space="preserve"> </w:t>
      </w:r>
      <w:r>
        <w:rPr>
          <w:rFonts w:ascii="Arial" w:hAnsi="Arial" w:cs="Arial"/>
          <w:b/>
          <w:bCs/>
        </w:rPr>
        <w:t>Neighbor</w:t>
      </w:r>
      <w:r>
        <w:rPr>
          <w:rFonts w:ascii="Arial" w:hAnsi="Arial" w:cs="Arial"/>
          <w:b/>
          <w:bCs/>
          <w:spacing w:val="-3"/>
        </w:rPr>
        <w:t xml:space="preserve"> </w:t>
      </w:r>
      <w:r>
        <w:rPr>
          <w:rFonts w:ascii="Arial" w:hAnsi="Arial" w:cs="Arial"/>
          <w:b/>
          <w:bCs/>
        </w:rPr>
        <w:t>AP</w:t>
      </w:r>
      <w:r>
        <w:rPr>
          <w:rFonts w:ascii="Arial" w:hAnsi="Arial" w:cs="Arial"/>
          <w:b/>
          <w:bCs/>
          <w:spacing w:val="-2"/>
        </w:rPr>
        <w:t xml:space="preserve"> </w:t>
      </w:r>
      <w:r>
        <w:rPr>
          <w:rFonts w:ascii="Arial" w:hAnsi="Arial" w:cs="Arial"/>
          <w:b/>
          <w:bCs/>
        </w:rPr>
        <w:t>Information</w:t>
      </w:r>
      <w:r>
        <w:rPr>
          <w:rFonts w:ascii="Arial" w:hAnsi="Arial" w:cs="Arial"/>
          <w:b/>
          <w:bCs/>
          <w:spacing w:val="-3"/>
        </w:rPr>
        <w:t xml:space="preserve"> </w:t>
      </w:r>
      <w:r>
        <w:rPr>
          <w:rFonts w:ascii="Arial" w:hAnsi="Arial" w:cs="Arial"/>
          <w:b/>
          <w:bCs/>
        </w:rPr>
        <w:t>field</w:t>
      </w:r>
    </w:p>
    <w:p w14:paraId="590708DA" w14:textId="39CF3414" w:rsidR="00E46C73" w:rsidRDefault="00E46C73" w:rsidP="00F42917">
      <w:pPr>
        <w:pStyle w:val="T"/>
        <w:rPr>
          <w:sz w:val="18"/>
          <w:szCs w:val="18"/>
        </w:rPr>
      </w:pPr>
      <w:r w:rsidRPr="00D820CA">
        <w:rPr>
          <w:sz w:val="18"/>
          <w:szCs w:val="18"/>
        </w:rPr>
        <w:t xml:space="preserve">[CID </w:t>
      </w:r>
      <w:r>
        <w:rPr>
          <w:sz w:val="18"/>
          <w:szCs w:val="18"/>
        </w:rPr>
        <w:t>5154</w:t>
      </w:r>
      <w:r w:rsidRPr="00D820CA">
        <w:rPr>
          <w:sz w:val="18"/>
          <w:szCs w:val="18"/>
        </w:rPr>
        <w:t>]</w:t>
      </w:r>
    </w:p>
    <w:p w14:paraId="4F3B0A5E" w14:textId="2B73EEBB" w:rsidR="00E46C73" w:rsidRDefault="00E46C73" w:rsidP="00F42917">
      <w:pPr>
        <w:pStyle w:val="T"/>
        <w:rPr>
          <w:b/>
          <w:bCs/>
          <w:i/>
          <w:iCs/>
          <w:w w:val="100"/>
          <w:highlight w:val="yellow"/>
        </w:rPr>
      </w:pPr>
      <w:r w:rsidRPr="00E46C73">
        <w:rPr>
          <w:b/>
          <w:bCs/>
          <w:i/>
          <w:iCs/>
          <w:w w:val="100"/>
          <w:highlight w:val="yellow"/>
        </w:rPr>
        <w:t xml:space="preserve">TGbe editor: </w:t>
      </w:r>
      <w:r w:rsidR="004F2C0E">
        <w:rPr>
          <w:b/>
          <w:bCs/>
          <w:i/>
          <w:iCs/>
          <w:w w:val="100"/>
          <w:highlight w:val="yellow"/>
        </w:rPr>
        <w:t>Update</w:t>
      </w:r>
      <w:r w:rsidRPr="00E46C73">
        <w:rPr>
          <w:b/>
          <w:bCs/>
          <w:i/>
          <w:iCs/>
          <w:w w:val="100"/>
          <w:highlight w:val="yellow"/>
        </w:rPr>
        <w:t xml:space="preserve"> the </w:t>
      </w:r>
      <w:r w:rsidRPr="00E11DB0">
        <w:rPr>
          <w:b/>
          <w:bCs/>
          <w:i/>
          <w:iCs/>
          <w:w w:val="100"/>
          <w:highlight w:val="yellow"/>
        </w:rPr>
        <w:t xml:space="preserve">following </w:t>
      </w:r>
      <w:r w:rsidR="00E11DB0" w:rsidRPr="00E11DB0">
        <w:rPr>
          <w:b/>
          <w:bCs/>
          <w:i/>
          <w:iCs/>
          <w:w w:val="100"/>
          <w:highlight w:val="yellow"/>
        </w:rPr>
        <w:t>Figure 9-664a (BSS Parameters subfield format)</w:t>
      </w:r>
      <w:r w:rsidRPr="00E11DB0">
        <w:rPr>
          <w:b/>
          <w:bCs/>
          <w:i/>
          <w:iCs/>
          <w:w w:val="100"/>
          <w:highlight w:val="yellow"/>
        </w:rPr>
        <w:t xml:space="preserve"> as </w:t>
      </w:r>
      <w:r w:rsidRPr="00E46C73">
        <w:rPr>
          <w:b/>
          <w:bCs/>
          <w:i/>
          <w:iCs/>
          <w:w w:val="100"/>
          <w:highlight w:val="yellow"/>
        </w:rPr>
        <w:t>follows:</w:t>
      </w:r>
    </w:p>
    <w:p w14:paraId="70CB1C71" w14:textId="199A400C" w:rsidR="00E46C73" w:rsidRDefault="00E46C73" w:rsidP="00E46C73">
      <w:pPr>
        <w:pStyle w:val="BodyText"/>
      </w:pPr>
    </w:p>
    <w:tbl>
      <w:tblPr>
        <w:tblW w:w="0" w:type="auto"/>
        <w:jc w:val="center"/>
        <w:tblLayout w:type="fixed"/>
        <w:tblCellMar>
          <w:top w:w="120" w:type="dxa"/>
          <w:left w:w="40" w:type="dxa"/>
          <w:bottom w:w="80" w:type="dxa"/>
          <w:right w:w="40" w:type="dxa"/>
        </w:tblCellMar>
        <w:tblLook w:val="0000" w:firstRow="0" w:lastRow="0" w:firstColumn="0" w:lastColumn="0" w:noHBand="0" w:noVBand="0"/>
      </w:tblPr>
      <w:tblGrid>
        <w:gridCol w:w="500"/>
        <w:gridCol w:w="1220"/>
        <w:gridCol w:w="680"/>
        <w:gridCol w:w="720"/>
        <w:gridCol w:w="1020"/>
        <w:gridCol w:w="1580"/>
        <w:gridCol w:w="1120"/>
        <w:gridCol w:w="920"/>
        <w:gridCol w:w="940"/>
      </w:tblGrid>
      <w:tr w:rsidR="004F2C0E" w14:paraId="015C6756" w14:textId="37B40825" w:rsidTr="002A59DE">
        <w:trPr>
          <w:trHeight w:val="420"/>
          <w:jc w:val="center"/>
        </w:trPr>
        <w:tc>
          <w:tcPr>
            <w:tcW w:w="500" w:type="dxa"/>
            <w:tcBorders>
              <w:top w:val="nil"/>
              <w:left w:val="nil"/>
              <w:bottom w:val="nil"/>
              <w:right w:val="nil"/>
            </w:tcBorders>
            <w:tcMar>
              <w:top w:w="160" w:type="dxa"/>
              <w:left w:w="40" w:type="dxa"/>
              <w:bottom w:w="120" w:type="dxa"/>
              <w:right w:w="40" w:type="dxa"/>
            </w:tcMar>
            <w:vAlign w:val="center"/>
          </w:tcPr>
          <w:p w14:paraId="3EDC6456" w14:textId="4D97C41B" w:rsidR="004F2C0E" w:rsidRDefault="004F2C0E" w:rsidP="002A59DE">
            <w:pPr>
              <w:pStyle w:val="figuretext"/>
            </w:pPr>
          </w:p>
        </w:tc>
        <w:tc>
          <w:tcPr>
            <w:tcW w:w="1220" w:type="dxa"/>
            <w:tcBorders>
              <w:top w:val="nil"/>
              <w:left w:val="nil"/>
              <w:bottom w:val="single" w:sz="10" w:space="0" w:color="000000"/>
              <w:right w:val="nil"/>
            </w:tcBorders>
            <w:tcMar>
              <w:top w:w="160" w:type="dxa"/>
              <w:left w:w="40" w:type="dxa"/>
              <w:bottom w:w="120" w:type="dxa"/>
              <w:right w:w="40" w:type="dxa"/>
            </w:tcMar>
            <w:vAlign w:val="center"/>
          </w:tcPr>
          <w:p w14:paraId="2801FC07" w14:textId="26F2BDAB" w:rsidR="004F2C0E" w:rsidRDefault="004F2C0E" w:rsidP="002A59DE">
            <w:pPr>
              <w:pStyle w:val="figuretext"/>
            </w:pPr>
            <w:r>
              <w:rPr>
                <w:w w:val="100"/>
              </w:rPr>
              <w:t>B0</w:t>
            </w:r>
          </w:p>
        </w:tc>
        <w:tc>
          <w:tcPr>
            <w:tcW w:w="680" w:type="dxa"/>
            <w:tcBorders>
              <w:top w:val="nil"/>
              <w:left w:val="nil"/>
              <w:bottom w:val="single" w:sz="10" w:space="0" w:color="000000"/>
              <w:right w:val="nil"/>
            </w:tcBorders>
            <w:tcMar>
              <w:top w:w="160" w:type="dxa"/>
              <w:left w:w="40" w:type="dxa"/>
              <w:bottom w:w="120" w:type="dxa"/>
              <w:right w:w="40" w:type="dxa"/>
            </w:tcMar>
            <w:vAlign w:val="center"/>
          </w:tcPr>
          <w:p w14:paraId="6F2E68A4" w14:textId="76F6FA70" w:rsidR="004F2C0E" w:rsidRDefault="004F2C0E" w:rsidP="002A59DE">
            <w:pPr>
              <w:pStyle w:val="figuretext"/>
              <w:tabs>
                <w:tab w:val="right" w:pos="780"/>
              </w:tabs>
            </w:pPr>
            <w:r>
              <w:rPr>
                <w:w w:val="100"/>
              </w:rPr>
              <w:t>B1</w:t>
            </w:r>
          </w:p>
        </w:tc>
        <w:tc>
          <w:tcPr>
            <w:tcW w:w="720" w:type="dxa"/>
            <w:tcBorders>
              <w:top w:val="nil"/>
              <w:left w:val="nil"/>
              <w:bottom w:val="single" w:sz="10" w:space="0" w:color="000000"/>
              <w:right w:val="nil"/>
            </w:tcBorders>
            <w:tcMar>
              <w:top w:w="160" w:type="dxa"/>
              <w:left w:w="40" w:type="dxa"/>
              <w:bottom w:w="120" w:type="dxa"/>
              <w:right w:w="40" w:type="dxa"/>
            </w:tcMar>
            <w:vAlign w:val="center"/>
          </w:tcPr>
          <w:p w14:paraId="62713C16" w14:textId="254F6D06" w:rsidR="004F2C0E" w:rsidRDefault="004F2C0E" w:rsidP="002A59DE">
            <w:pPr>
              <w:pStyle w:val="figuretext"/>
            </w:pPr>
            <w:r>
              <w:rPr>
                <w:w w:val="100"/>
              </w:rPr>
              <w:t>B2</w:t>
            </w:r>
          </w:p>
        </w:tc>
        <w:tc>
          <w:tcPr>
            <w:tcW w:w="1020" w:type="dxa"/>
            <w:tcBorders>
              <w:top w:val="nil"/>
              <w:left w:val="nil"/>
              <w:bottom w:val="single" w:sz="10" w:space="0" w:color="000000"/>
              <w:right w:val="nil"/>
            </w:tcBorders>
            <w:tcMar>
              <w:top w:w="160" w:type="dxa"/>
              <w:left w:w="40" w:type="dxa"/>
              <w:bottom w:w="120" w:type="dxa"/>
              <w:right w:w="40" w:type="dxa"/>
            </w:tcMar>
            <w:vAlign w:val="center"/>
          </w:tcPr>
          <w:p w14:paraId="2D1AF009" w14:textId="3AB56E40" w:rsidR="004F2C0E" w:rsidRDefault="004F2C0E" w:rsidP="002A59DE">
            <w:pPr>
              <w:pStyle w:val="figuretext"/>
              <w:tabs>
                <w:tab w:val="right" w:pos="660"/>
              </w:tabs>
            </w:pPr>
            <w:r>
              <w:rPr>
                <w:w w:val="100"/>
              </w:rPr>
              <w:t>B3</w:t>
            </w:r>
          </w:p>
        </w:tc>
        <w:tc>
          <w:tcPr>
            <w:tcW w:w="1580" w:type="dxa"/>
            <w:tcBorders>
              <w:top w:val="nil"/>
              <w:left w:val="nil"/>
              <w:bottom w:val="single" w:sz="10" w:space="0" w:color="000000"/>
              <w:right w:val="nil"/>
            </w:tcBorders>
            <w:tcMar>
              <w:top w:w="160" w:type="dxa"/>
              <w:left w:w="40" w:type="dxa"/>
              <w:bottom w:w="120" w:type="dxa"/>
              <w:right w:w="40" w:type="dxa"/>
            </w:tcMar>
            <w:vAlign w:val="center"/>
          </w:tcPr>
          <w:p w14:paraId="7D774D27" w14:textId="606AD446" w:rsidR="004F2C0E" w:rsidRDefault="004F2C0E" w:rsidP="002A59DE">
            <w:pPr>
              <w:pStyle w:val="figuretext"/>
              <w:tabs>
                <w:tab w:val="right" w:pos="660"/>
              </w:tabs>
            </w:pPr>
            <w:r>
              <w:rPr>
                <w:w w:val="100"/>
              </w:rPr>
              <w:t>B4</w:t>
            </w:r>
          </w:p>
        </w:tc>
        <w:tc>
          <w:tcPr>
            <w:tcW w:w="1120" w:type="dxa"/>
            <w:tcBorders>
              <w:top w:val="nil"/>
              <w:left w:val="nil"/>
              <w:bottom w:val="single" w:sz="10" w:space="0" w:color="000000"/>
              <w:right w:val="nil"/>
            </w:tcBorders>
            <w:tcMar>
              <w:top w:w="160" w:type="dxa"/>
              <w:left w:w="40" w:type="dxa"/>
              <w:bottom w:w="120" w:type="dxa"/>
              <w:right w:w="40" w:type="dxa"/>
            </w:tcMar>
            <w:vAlign w:val="center"/>
          </w:tcPr>
          <w:p w14:paraId="64D7C0BC" w14:textId="2772FCA8" w:rsidR="004F2C0E" w:rsidRDefault="004F2C0E" w:rsidP="002A59DE">
            <w:pPr>
              <w:pStyle w:val="figuretext"/>
              <w:tabs>
                <w:tab w:val="right" w:pos="660"/>
              </w:tabs>
            </w:pPr>
            <w:r>
              <w:rPr>
                <w:w w:val="100"/>
              </w:rPr>
              <w:t>B5</w:t>
            </w:r>
          </w:p>
        </w:tc>
        <w:tc>
          <w:tcPr>
            <w:tcW w:w="920" w:type="dxa"/>
            <w:tcBorders>
              <w:top w:val="nil"/>
              <w:left w:val="nil"/>
              <w:bottom w:val="single" w:sz="10" w:space="0" w:color="000000"/>
              <w:right w:val="nil"/>
            </w:tcBorders>
            <w:tcMar>
              <w:top w:w="160" w:type="dxa"/>
              <w:left w:w="40" w:type="dxa"/>
              <w:bottom w:w="120" w:type="dxa"/>
              <w:right w:w="40" w:type="dxa"/>
            </w:tcMar>
            <w:vAlign w:val="center"/>
          </w:tcPr>
          <w:p w14:paraId="4409D7F8" w14:textId="78DE043D" w:rsidR="004F2C0E" w:rsidRDefault="004F2C0E" w:rsidP="002A59DE">
            <w:pPr>
              <w:pStyle w:val="figuretext"/>
              <w:tabs>
                <w:tab w:val="right" w:pos="660"/>
              </w:tabs>
            </w:pPr>
            <w:r>
              <w:rPr>
                <w:w w:val="100"/>
              </w:rPr>
              <w:t>B6</w:t>
            </w:r>
          </w:p>
        </w:tc>
        <w:tc>
          <w:tcPr>
            <w:tcW w:w="940" w:type="dxa"/>
            <w:tcBorders>
              <w:top w:val="nil"/>
              <w:left w:val="nil"/>
              <w:bottom w:val="single" w:sz="10" w:space="0" w:color="000000"/>
              <w:right w:val="nil"/>
            </w:tcBorders>
            <w:tcMar>
              <w:top w:w="160" w:type="dxa"/>
              <w:left w:w="40" w:type="dxa"/>
              <w:bottom w:w="120" w:type="dxa"/>
              <w:right w:w="40" w:type="dxa"/>
            </w:tcMar>
            <w:vAlign w:val="center"/>
          </w:tcPr>
          <w:p w14:paraId="48AF1F9B" w14:textId="07753D0E" w:rsidR="004F2C0E" w:rsidRDefault="004F2C0E" w:rsidP="002A59DE">
            <w:pPr>
              <w:pStyle w:val="figuretext"/>
              <w:tabs>
                <w:tab w:val="right" w:pos="660"/>
              </w:tabs>
            </w:pPr>
            <w:r>
              <w:rPr>
                <w:w w:val="100"/>
              </w:rPr>
              <w:t>B7</w:t>
            </w:r>
          </w:p>
        </w:tc>
      </w:tr>
      <w:tr w:rsidR="004F2C0E" w14:paraId="6A7D8E0E" w14:textId="209C818A" w:rsidTr="002A59DE">
        <w:trPr>
          <w:trHeight w:val="900"/>
          <w:jc w:val="center"/>
        </w:trPr>
        <w:tc>
          <w:tcPr>
            <w:tcW w:w="500" w:type="dxa"/>
            <w:tcBorders>
              <w:top w:val="nil"/>
              <w:left w:val="nil"/>
              <w:bottom w:val="nil"/>
              <w:right w:val="single" w:sz="10" w:space="0" w:color="000000"/>
            </w:tcBorders>
            <w:tcMar>
              <w:top w:w="160" w:type="dxa"/>
              <w:left w:w="40" w:type="dxa"/>
              <w:bottom w:w="120" w:type="dxa"/>
              <w:right w:w="40" w:type="dxa"/>
            </w:tcMar>
            <w:vAlign w:val="center"/>
          </w:tcPr>
          <w:p w14:paraId="50F5028B" w14:textId="10A946EA" w:rsidR="004F2C0E" w:rsidRDefault="004F2C0E" w:rsidP="002A59DE">
            <w:pPr>
              <w:pStyle w:val="figuretext"/>
            </w:pPr>
          </w:p>
        </w:tc>
        <w:tc>
          <w:tcPr>
            <w:tcW w:w="1220"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26F6018" w14:textId="5C2739B3" w:rsidR="004F2C0E" w:rsidRDefault="004F2C0E" w:rsidP="002A59DE">
            <w:pPr>
              <w:pStyle w:val="figuretext"/>
            </w:pPr>
            <w:r>
              <w:rPr>
                <w:w w:val="100"/>
              </w:rPr>
              <w:t>OCT Recommended</w:t>
            </w:r>
          </w:p>
        </w:tc>
        <w:tc>
          <w:tcPr>
            <w:tcW w:w="68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5C6569A" w14:textId="323CDC1E" w:rsidR="004F2C0E" w:rsidRDefault="004F2C0E" w:rsidP="002A59DE">
            <w:pPr>
              <w:pStyle w:val="figuretext"/>
            </w:pPr>
            <w:r>
              <w:rPr>
                <w:w w:val="100"/>
              </w:rPr>
              <w:t>Same SSID</w:t>
            </w:r>
          </w:p>
        </w:tc>
        <w:tc>
          <w:tcPr>
            <w:tcW w:w="7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04F542A4" w14:textId="03AA4727" w:rsidR="004F2C0E" w:rsidRDefault="004F2C0E" w:rsidP="002A59DE">
            <w:pPr>
              <w:pStyle w:val="figuretext"/>
            </w:pPr>
            <w:r>
              <w:rPr>
                <w:w w:val="100"/>
              </w:rPr>
              <w:t>Multiple BSSID</w:t>
            </w:r>
          </w:p>
        </w:tc>
        <w:tc>
          <w:tcPr>
            <w:tcW w:w="10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500A483F" w14:textId="40E8D1E4" w:rsidR="004F2C0E" w:rsidRDefault="004F2C0E" w:rsidP="002A59DE">
            <w:pPr>
              <w:pStyle w:val="figuretext"/>
            </w:pPr>
            <w:r>
              <w:rPr>
                <w:w w:val="100"/>
              </w:rPr>
              <w:t>Transmitted BSSID</w:t>
            </w:r>
          </w:p>
        </w:tc>
        <w:tc>
          <w:tcPr>
            <w:tcW w:w="158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35827B58" w14:textId="3D22C7D9" w:rsidR="004F2C0E" w:rsidRDefault="004F2C0E" w:rsidP="002A59DE">
            <w:pPr>
              <w:pStyle w:val="figuretext"/>
            </w:pPr>
            <w:r>
              <w:rPr>
                <w:w w:val="100"/>
              </w:rPr>
              <w:t>Member Of ESS With 2.4/5 GHz Co-Located AP</w:t>
            </w:r>
          </w:p>
        </w:tc>
        <w:tc>
          <w:tcPr>
            <w:tcW w:w="11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9C2AC5E" w14:textId="59FA9DBF" w:rsidR="004F2C0E" w:rsidRDefault="004F2C0E" w:rsidP="002A59DE">
            <w:pPr>
              <w:pStyle w:val="figuretext"/>
            </w:pPr>
            <w:r>
              <w:rPr>
                <w:w w:val="100"/>
              </w:rPr>
              <w:t>Unsolicited Probe Responses Active</w:t>
            </w:r>
          </w:p>
        </w:tc>
        <w:tc>
          <w:tcPr>
            <w:tcW w:w="9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C5B8456" w14:textId="7026B89A" w:rsidR="004F2C0E" w:rsidRDefault="004F2C0E" w:rsidP="002A59DE">
            <w:pPr>
              <w:pStyle w:val="figuretext"/>
            </w:pPr>
            <w:r>
              <w:rPr>
                <w:w w:val="100"/>
              </w:rPr>
              <w:t>Co-Located AP</w:t>
            </w:r>
          </w:p>
        </w:tc>
        <w:tc>
          <w:tcPr>
            <w:tcW w:w="940" w:type="dxa"/>
            <w:tcBorders>
              <w:top w:val="single" w:sz="10" w:space="0" w:color="000000"/>
              <w:left w:val="single" w:sz="2" w:space="0" w:color="000000"/>
              <w:bottom w:val="single" w:sz="10" w:space="0" w:color="000000"/>
              <w:right w:val="single" w:sz="10" w:space="0" w:color="000000"/>
            </w:tcBorders>
            <w:tcMar>
              <w:top w:w="160" w:type="dxa"/>
              <w:left w:w="40" w:type="dxa"/>
              <w:bottom w:w="120" w:type="dxa"/>
              <w:right w:w="40" w:type="dxa"/>
            </w:tcMar>
            <w:vAlign w:val="center"/>
          </w:tcPr>
          <w:p w14:paraId="11E6A9B1" w14:textId="0E8736DD" w:rsidR="003E2F7B" w:rsidRDefault="004F2C0E" w:rsidP="002A59DE">
            <w:pPr>
              <w:pStyle w:val="figuretext"/>
              <w:rPr>
                <w:ins w:id="85" w:author="Author"/>
                <w:w w:val="100"/>
              </w:rPr>
            </w:pPr>
            <w:del w:id="86" w:author="Author">
              <w:r w:rsidDel="00FC5E49">
                <w:rPr>
                  <w:w w:val="100"/>
                </w:rPr>
                <w:delText>Reserved</w:delText>
              </w:r>
            </w:del>
          </w:p>
          <w:p w14:paraId="0DF0D08E" w14:textId="49313DF1" w:rsidR="004F2C0E" w:rsidRDefault="00FC5E49" w:rsidP="002A59DE">
            <w:pPr>
              <w:pStyle w:val="figuretext"/>
            </w:pPr>
            <w:ins w:id="87" w:author="Author">
              <w:r w:rsidRPr="00096CAB">
                <w:rPr>
                  <w:color w:val="FF0000"/>
                  <w:spacing w:val="-2"/>
                  <w:highlight w:val="cyan"/>
                </w:rPr>
                <w:t>Unavailable Link Indication</w:t>
              </w:r>
            </w:ins>
          </w:p>
        </w:tc>
      </w:tr>
      <w:tr w:rsidR="004F2C0E" w14:paraId="201829ED" w14:textId="5FB71C3A" w:rsidTr="002A59DE">
        <w:trPr>
          <w:trHeight w:val="420"/>
          <w:jc w:val="center"/>
        </w:trPr>
        <w:tc>
          <w:tcPr>
            <w:tcW w:w="500" w:type="dxa"/>
            <w:tcBorders>
              <w:top w:val="nil"/>
              <w:left w:val="nil"/>
              <w:bottom w:val="nil"/>
              <w:right w:val="nil"/>
            </w:tcBorders>
            <w:tcMar>
              <w:top w:w="160" w:type="dxa"/>
              <w:left w:w="40" w:type="dxa"/>
              <w:bottom w:w="120" w:type="dxa"/>
              <w:right w:w="40" w:type="dxa"/>
            </w:tcMar>
            <w:vAlign w:val="center"/>
          </w:tcPr>
          <w:p w14:paraId="6DBFB14F" w14:textId="530D32B6" w:rsidR="004F2C0E" w:rsidRDefault="004F2C0E" w:rsidP="002A59DE">
            <w:pPr>
              <w:pStyle w:val="figuretext"/>
            </w:pPr>
            <w:r>
              <w:rPr>
                <w:w w:val="100"/>
              </w:rPr>
              <w:t xml:space="preserve">Bits: </w:t>
            </w:r>
          </w:p>
        </w:tc>
        <w:tc>
          <w:tcPr>
            <w:tcW w:w="1220" w:type="dxa"/>
            <w:tcBorders>
              <w:top w:val="single" w:sz="10" w:space="0" w:color="000000"/>
              <w:left w:val="nil"/>
              <w:bottom w:val="nil"/>
              <w:right w:val="nil"/>
            </w:tcBorders>
            <w:tcMar>
              <w:top w:w="160" w:type="dxa"/>
              <w:left w:w="40" w:type="dxa"/>
              <w:bottom w:w="120" w:type="dxa"/>
              <w:right w:w="40" w:type="dxa"/>
            </w:tcMar>
            <w:vAlign w:val="center"/>
          </w:tcPr>
          <w:p w14:paraId="6E02180F" w14:textId="2D157FA7" w:rsidR="004F2C0E" w:rsidRDefault="004F2C0E" w:rsidP="002A59DE">
            <w:pPr>
              <w:pStyle w:val="figuretext"/>
            </w:pPr>
            <w:r>
              <w:rPr>
                <w:w w:val="100"/>
              </w:rPr>
              <w:t>1</w:t>
            </w:r>
          </w:p>
        </w:tc>
        <w:tc>
          <w:tcPr>
            <w:tcW w:w="680" w:type="dxa"/>
            <w:tcBorders>
              <w:top w:val="single" w:sz="10" w:space="0" w:color="000000"/>
              <w:left w:val="nil"/>
              <w:bottom w:val="nil"/>
              <w:right w:val="nil"/>
            </w:tcBorders>
            <w:tcMar>
              <w:top w:w="160" w:type="dxa"/>
              <w:left w:w="40" w:type="dxa"/>
              <w:bottom w:w="120" w:type="dxa"/>
              <w:right w:w="40" w:type="dxa"/>
            </w:tcMar>
            <w:vAlign w:val="center"/>
          </w:tcPr>
          <w:p w14:paraId="6161FB19" w14:textId="1C508934" w:rsidR="004F2C0E" w:rsidRDefault="004F2C0E" w:rsidP="002A59DE">
            <w:pPr>
              <w:pStyle w:val="figuretext"/>
            </w:pPr>
            <w:r>
              <w:rPr>
                <w:w w:val="100"/>
              </w:rPr>
              <w:t>1</w:t>
            </w:r>
          </w:p>
        </w:tc>
        <w:tc>
          <w:tcPr>
            <w:tcW w:w="720" w:type="dxa"/>
            <w:tcBorders>
              <w:top w:val="single" w:sz="10" w:space="0" w:color="000000"/>
              <w:left w:val="nil"/>
              <w:bottom w:val="nil"/>
              <w:right w:val="nil"/>
            </w:tcBorders>
            <w:tcMar>
              <w:top w:w="160" w:type="dxa"/>
              <w:left w:w="40" w:type="dxa"/>
              <w:bottom w:w="120" w:type="dxa"/>
              <w:right w:w="40" w:type="dxa"/>
            </w:tcMar>
            <w:vAlign w:val="center"/>
          </w:tcPr>
          <w:p w14:paraId="06EACD78" w14:textId="65E304D3" w:rsidR="004F2C0E" w:rsidRDefault="004F2C0E" w:rsidP="002A59DE">
            <w:pPr>
              <w:pStyle w:val="figuretext"/>
            </w:pPr>
            <w:r>
              <w:rPr>
                <w:w w:val="100"/>
              </w:rPr>
              <w:t>1</w:t>
            </w:r>
          </w:p>
        </w:tc>
        <w:tc>
          <w:tcPr>
            <w:tcW w:w="1020" w:type="dxa"/>
            <w:tcBorders>
              <w:top w:val="single" w:sz="10" w:space="0" w:color="000000"/>
              <w:left w:val="nil"/>
              <w:bottom w:val="nil"/>
              <w:right w:val="nil"/>
            </w:tcBorders>
            <w:tcMar>
              <w:top w:w="160" w:type="dxa"/>
              <w:left w:w="40" w:type="dxa"/>
              <w:bottom w:w="120" w:type="dxa"/>
              <w:right w:w="40" w:type="dxa"/>
            </w:tcMar>
            <w:vAlign w:val="center"/>
          </w:tcPr>
          <w:p w14:paraId="78D930D5" w14:textId="2B90F532" w:rsidR="004F2C0E" w:rsidRDefault="004F2C0E" w:rsidP="002A59DE">
            <w:pPr>
              <w:pStyle w:val="figuretext"/>
            </w:pPr>
            <w:r>
              <w:rPr>
                <w:w w:val="100"/>
              </w:rPr>
              <w:t>1</w:t>
            </w:r>
          </w:p>
        </w:tc>
        <w:tc>
          <w:tcPr>
            <w:tcW w:w="1580" w:type="dxa"/>
            <w:tcBorders>
              <w:top w:val="single" w:sz="10" w:space="0" w:color="000000"/>
              <w:left w:val="nil"/>
              <w:bottom w:val="nil"/>
              <w:right w:val="nil"/>
            </w:tcBorders>
            <w:tcMar>
              <w:top w:w="160" w:type="dxa"/>
              <w:left w:w="40" w:type="dxa"/>
              <w:bottom w:w="120" w:type="dxa"/>
              <w:right w:w="40" w:type="dxa"/>
            </w:tcMar>
            <w:vAlign w:val="center"/>
          </w:tcPr>
          <w:p w14:paraId="3F335D15" w14:textId="767DE338" w:rsidR="004F2C0E" w:rsidRDefault="004F2C0E" w:rsidP="002A59DE">
            <w:pPr>
              <w:pStyle w:val="figuretext"/>
            </w:pPr>
            <w:r>
              <w:rPr>
                <w:w w:val="100"/>
              </w:rPr>
              <w:t>1</w:t>
            </w:r>
          </w:p>
        </w:tc>
        <w:tc>
          <w:tcPr>
            <w:tcW w:w="1120" w:type="dxa"/>
            <w:tcBorders>
              <w:top w:val="single" w:sz="10" w:space="0" w:color="000000"/>
              <w:left w:val="nil"/>
              <w:bottom w:val="nil"/>
              <w:right w:val="nil"/>
            </w:tcBorders>
            <w:tcMar>
              <w:top w:w="160" w:type="dxa"/>
              <w:left w:w="40" w:type="dxa"/>
              <w:bottom w:w="120" w:type="dxa"/>
              <w:right w:w="40" w:type="dxa"/>
            </w:tcMar>
            <w:vAlign w:val="center"/>
          </w:tcPr>
          <w:p w14:paraId="3086B24A" w14:textId="752D5B9A" w:rsidR="004F2C0E" w:rsidRDefault="004F2C0E" w:rsidP="002A59DE">
            <w:pPr>
              <w:pStyle w:val="figuretext"/>
            </w:pPr>
            <w:r>
              <w:rPr>
                <w:w w:val="100"/>
              </w:rPr>
              <w:t>1</w:t>
            </w:r>
          </w:p>
        </w:tc>
        <w:tc>
          <w:tcPr>
            <w:tcW w:w="920" w:type="dxa"/>
            <w:tcBorders>
              <w:top w:val="single" w:sz="10" w:space="0" w:color="000000"/>
              <w:left w:val="nil"/>
              <w:bottom w:val="nil"/>
              <w:right w:val="nil"/>
            </w:tcBorders>
            <w:tcMar>
              <w:top w:w="160" w:type="dxa"/>
              <w:left w:w="40" w:type="dxa"/>
              <w:bottom w:w="120" w:type="dxa"/>
              <w:right w:w="40" w:type="dxa"/>
            </w:tcMar>
            <w:vAlign w:val="center"/>
          </w:tcPr>
          <w:p w14:paraId="3A729B8C" w14:textId="34EB4F60" w:rsidR="004F2C0E" w:rsidRDefault="004F2C0E" w:rsidP="002A59DE">
            <w:pPr>
              <w:pStyle w:val="figuretext"/>
            </w:pPr>
            <w:r>
              <w:rPr>
                <w:w w:val="100"/>
              </w:rPr>
              <w:t>1</w:t>
            </w:r>
          </w:p>
        </w:tc>
        <w:tc>
          <w:tcPr>
            <w:tcW w:w="940" w:type="dxa"/>
            <w:tcBorders>
              <w:top w:val="single" w:sz="10" w:space="0" w:color="000000"/>
              <w:left w:val="nil"/>
              <w:bottom w:val="nil"/>
              <w:right w:val="nil"/>
            </w:tcBorders>
            <w:tcMar>
              <w:top w:w="160" w:type="dxa"/>
              <w:left w:w="40" w:type="dxa"/>
              <w:bottom w:w="120" w:type="dxa"/>
              <w:right w:w="40" w:type="dxa"/>
            </w:tcMar>
            <w:vAlign w:val="center"/>
          </w:tcPr>
          <w:p w14:paraId="59C61B74" w14:textId="3611B0C4" w:rsidR="004F2C0E" w:rsidRDefault="004F2C0E" w:rsidP="002A59DE">
            <w:pPr>
              <w:pStyle w:val="figuretext"/>
            </w:pPr>
            <w:r>
              <w:rPr>
                <w:w w:val="100"/>
              </w:rPr>
              <w:t>1</w:t>
            </w:r>
          </w:p>
        </w:tc>
      </w:tr>
      <w:tr w:rsidR="004F2C0E" w14:paraId="48AE4FCB" w14:textId="7EA25CE9" w:rsidTr="002A59DE">
        <w:trPr>
          <w:jc w:val="center"/>
        </w:trPr>
        <w:tc>
          <w:tcPr>
            <w:tcW w:w="8700" w:type="dxa"/>
            <w:gridSpan w:val="9"/>
            <w:tcBorders>
              <w:top w:val="nil"/>
              <w:left w:val="nil"/>
              <w:bottom w:val="nil"/>
              <w:right w:val="nil"/>
            </w:tcBorders>
            <w:tcMar>
              <w:top w:w="120" w:type="dxa"/>
              <w:left w:w="40" w:type="dxa"/>
              <w:bottom w:w="80" w:type="dxa"/>
              <w:right w:w="40" w:type="dxa"/>
            </w:tcMar>
            <w:vAlign w:val="center"/>
          </w:tcPr>
          <w:p w14:paraId="5A0D3B71" w14:textId="5EA86E75" w:rsidR="004F2C0E" w:rsidRDefault="004F2C0E" w:rsidP="004F2C0E">
            <w:pPr>
              <w:pStyle w:val="FigTitle"/>
              <w:numPr>
                <w:ilvl w:val="0"/>
                <w:numId w:val="37"/>
              </w:numPr>
            </w:pPr>
            <w:bookmarkStart w:id="88" w:name="RTF35383936323a204669675469"/>
            <w:r>
              <w:rPr>
                <w:w w:val="100"/>
              </w:rPr>
              <w:t>BSS Parameters subfield format</w:t>
            </w:r>
            <w:bookmarkEnd w:id="88"/>
          </w:p>
        </w:tc>
      </w:tr>
    </w:tbl>
    <w:p w14:paraId="27CE852B" w14:textId="35D351C1" w:rsidR="004F2C0E" w:rsidRDefault="004F2C0E" w:rsidP="00E46C73">
      <w:pPr>
        <w:pStyle w:val="BodyText"/>
      </w:pPr>
    </w:p>
    <w:p w14:paraId="4BD1E572" w14:textId="12B5B10B" w:rsidR="00E46C73" w:rsidRPr="00B116F3" w:rsidRDefault="003E2F7B" w:rsidP="00B116F3">
      <w:pPr>
        <w:pStyle w:val="BodyText"/>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sidR="00E64907">
        <w:rPr>
          <w:b/>
          <w:bCs/>
          <w:i/>
          <w:iCs/>
          <w:highlight w:val="yellow"/>
        </w:rPr>
        <w:t>after</w:t>
      </w:r>
      <w:r>
        <w:rPr>
          <w:b/>
          <w:bCs/>
          <w:i/>
          <w:iCs/>
          <w:highlight w:val="yellow"/>
        </w:rPr>
        <w:t xml:space="preserve"> the </w:t>
      </w:r>
      <w:r w:rsidR="00E64907">
        <w:rPr>
          <w:b/>
          <w:bCs/>
          <w:i/>
          <w:iCs/>
          <w:highlight w:val="yellow"/>
        </w:rPr>
        <w:t>24</w:t>
      </w:r>
      <w:r w:rsidR="00E64907" w:rsidRPr="00E64907">
        <w:rPr>
          <w:b/>
          <w:bCs/>
          <w:i/>
          <w:iCs/>
          <w:highlight w:val="yellow"/>
          <w:vertAlign w:val="superscript"/>
        </w:rPr>
        <w:t>th</w:t>
      </w:r>
      <w:r w:rsidR="00E64907">
        <w:rPr>
          <w:b/>
          <w:bCs/>
          <w:i/>
          <w:iCs/>
          <w:highlight w:val="yellow"/>
        </w:rPr>
        <w:t xml:space="preserve"> </w:t>
      </w:r>
      <w:r>
        <w:rPr>
          <w:b/>
          <w:bCs/>
          <w:i/>
          <w:iCs/>
          <w:highlight w:val="yellow"/>
        </w:rPr>
        <w:t xml:space="preserve">paragraph of this </w:t>
      </w:r>
      <w:r w:rsidRPr="00E64907">
        <w:rPr>
          <w:b/>
          <w:bCs/>
          <w:i/>
          <w:iCs/>
          <w:highlight w:val="yellow"/>
        </w:rPr>
        <w:t>subclause</w:t>
      </w:r>
      <w:r w:rsidR="00E64907" w:rsidRPr="00E64907">
        <w:rPr>
          <w:b/>
          <w:bCs/>
          <w:i/>
          <w:iCs/>
          <w:highlight w:val="yellow"/>
        </w:rPr>
        <w:t xml:space="preserve"> (“The Co-Located AP subfield is set to </w:t>
      </w:r>
      <w:proofErr w:type="gramStart"/>
      <w:r w:rsidR="00E64907" w:rsidRPr="00E64907">
        <w:rPr>
          <w:b/>
          <w:bCs/>
          <w:i/>
          <w:iCs/>
          <w:highlight w:val="yellow"/>
        </w:rPr>
        <w:t>1..</w:t>
      </w:r>
      <w:proofErr w:type="gramEnd"/>
      <w:r w:rsidR="00E64907" w:rsidRPr="00E64907">
        <w:rPr>
          <w:b/>
          <w:bCs/>
          <w:i/>
          <w:iCs/>
          <w:highlight w:val="yellow"/>
        </w:rPr>
        <w:t>”)</w:t>
      </w:r>
      <w:r w:rsidRPr="00E11DB0">
        <w:rPr>
          <w:b/>
          <w:bCs/>
          <w:i/>
          <w:iCs/>
          <w:highlight w:val="yellow"/>
        </w:rPr>
        <w:t xml:space="preserve"> as </w:t>
      </w:r>
      <w:r w:rsidRPr="00E46C73">
        <w:rPr>
          <w:b/>
          <w:bCs/>
          <w:i/>
          <w:iCs/>
          <w:highlight w:val="yellow"/>
        </w:rPr>
        <w:t>follows:</w:t>
      </w:r>
    </w:p>
    <w:p w14:paraId="1B13040E" w14:textId="5F55B801" w:rsidR="00B0735F" w:rsidRDefault="00B0735F" w:rsidP="00B116F3">
      <w:pPr>
        <w:pStyle w:val="BodyText"/>
        <w:rPr>
          <w:ins w:id="89" w:author="Author"/>
        </w:rPr>
      </w:pPr>
    </w:p>
    <w:p w14:paraId="7A9B198B" w14:textId="77777777" w:rsidR="00FC5E49" w:rsidRPr="00FC5E49" w:rsidRDefault="00FC5E49" w:rsidP="00FC5E49">
      <w:pPr>
        <w:pStyle w:val="BodyText"/>
        <w:rPr>
          <w:ins w:id="90" w:author="Author"/>
          <w:sz w:val="22"/>
          <w:szCs w:val="22"/>
          <w:highlight w:val="cyan"/>
        </w:rPr>
      </w:pPr>
      <w:ins w:id="91" w:author="Author">
        <w:r w:rsidRPr="00FC5E49">
          <w:rPr>
            <w:sz w:val="22"/>
            <w:szCs w:val="22"/>
            <w:highlight w:val="cyan"/>
          </w:rPr>
          <w:t>The Unavailable Link Indication subfield is set to 1 if the operating link of the AP described in this Neighbor AP Information field is not available, as defined in 35.3.6.3. Otherwise, it is set to 0.</w:t>
        </w:r>
      </w:ins>
    </w:p>
    <w:p w14:paraId="04E4A91A" w14:textId="21CEF16B" w:rsidR="003E2F7B" w:rsidRDefault="003E2F7B" w:rsidP="00B116F3">
      <w:pPr>
        <w:pStyle w:val="BodyText"/>
      </w:pPr>
    </w:p>
    <w:p w14:paraId="6EBAD3FC" w14:textId="77777777" w:rsidR="002A1F74" w:rsidRPr="00B116F3" w:rsidRDefault="002A1F74" w:rsidP="00B116F3">
      <w:pPr>
        <w:pStyle w:val="BodyText"/>
      </w:pPr>
    </w:p>
    <w:p w14:paraId="3DDC49F2" w14:textId="3BA1952C" w:rsidR="00E46C73" w:rsidDel="00486BFF" w:rsidRDefault="00E46C73" w:rsidP="00F42917">
      <w:pPr>
        <w:pStyle w:val="T"/>
        <w:rPr>
          <w:del w:id="92" w:author="Author"/>
          <w:b/>
          <w:bCs/>
          <w:sz w:val="18"/>
          <w:szCs w:val="18"/>
        </w:rPr>
      </w:pPr>
      <w:del w:id="93" w:author="Author">
        <w:r w:rsidDel="00486BFF">
          <w:rPr>
            <w:rFonts w:ascii="Arial" w:hAnsi="Arial" w:cs="Arial"/>
            <w:b/>
            <w:bCs/>
          </w:rPr>
          <w:delText>9.4.2.295aEHT</w:delText>
        </w:r>
        <w:r w:rsidDel="00486BFF">
          <w:rPr>
            <w:rFonts w:ascii="Arial" w:hAnsi="Arial" w:cs="Arial"/>
            <w:b/>
            <w:bCs/>
            <w:spacing w:val="-10"/>
          </w:rPr>
          <w:delText xml:space="preserve"> </w:delText>
        </w:r>
        <w:r w:rsidDel="00486BFF">
          <w:rPr>
            <w:rFonts w:ascii="Arial" w:hAnsi="Arial" w:cs="Arial"/>
            <w:b/>
            <w:bCs/>
          </w:rPr>
          <w:delText>Operation</w:delText>
        </w:r>
        <w:r w:rsidDel="00486BFF">
          <w:rPr>
            <w:rFonts w:ascii="Arial" w:hAnsi="Arial" w:cs="Arial"/>
            <w:b/>
            <w:bCs/>
            <w:spacing w:val="-10"/>
          </w:rPr>
          <w:delText xml:space="preserve"> </w:delText>
        </w:r>
        <w:r w:rsidDel="00486BFF">
          <w:rPr>
            <w:rFonts w:ascii="Arial" w:hAnsi="Arial" w:cs="Arial"/>
            <w:b/>
            <w:bCs/>
          </w:rPr>
          <w:delText>element</w:delText>
        </w:r>
      </w:del>
    </w:p>
    <w:p w14:paraId="39392E16" w14:textId="37A8BC3B" w:rsidR="00E46C73" w:rsidDel="00486BFF" w:rsidRDefault="00E46C73" w:rsidP="00E46C73">
      <w:pPr>
        <w:pStyle w:val="T"/>
        <w:rPr>
          <w:del w:id="94" w:author="Author"/>
          <w:sz w:val="18"/>
          <w:szCs w:val="18"/>
        </w:rPr>
      </w:pPr>
      <w:del w:id="95" w:author="Author">
        <w:r w:rsidRPr="00D820CA" w:rsidDel="00486BFF">
          <w:rPr>
            <w:sz w:val="18"/>
            <w:szCs w:val="18"/>
          </w:rPr>
          <w:delText xml:space="preserve">[CID </w:delText>
        </w:r>
        <w:r w:rsidDel="00486BFF">
          <w:rPr>
            <w:sz w:val="18"/>
            <w:szCs w:val="18"/>
          </w:rPr>
          <w:delText>5154</w:delText>
        </w:r>
        <w:r w:rsidRPr="00D820CA" w:rsidDel="00486BFF">
          <w:rPr>
            <w:sz w:val="18"/>
            <w:szCs w:val="18"/>
          </w:rPr>
          <w:delText>]</w:delText>
        </w:r>
      </w:del>
    </w:p>
    <w:p w14:paraId="4C3450E0" w14:textId="2D92468C" w:rsidR="00E53064" w:rsidDel="00486BFF" w:rsidRDefault="00E81C9B" w:rsidP="003848D4">
      <w:pPr>
        <w:pStyle w:val="T"/>
        <w:tabs>
          <w:tab w:val="clear" w:pos="720"/>
          <w:tab w:val="clear" w:pos="2160"/>
          <w:tab w:val="clear" w:pos="2880"/>
          <w:tab w:val="clear" w:pos="3600"/>
          <w:tab w:val="clear" w:pos="4320"/>
          <w:tab w:val="clear" w:pos="5040"/>
          <w:tab w:val="clear" w:pos="5760"/>
          <w:tab w:val="clear" w:pos="6480"/>
          <w:tab w:val="clear" w:pos="7200"/>
          <w:tab w:val="clear" w:pos="7920"/>
        </w:tabs>
        <w:rPr>
          <w:ins w:id="96" w:author="Author"/>
          <w:del w:id="97" w:author="Author"/>
          <w:b/>
          <w:bCs/>
          <w:i/>
          <w:iCs/>
          <w:w w:val="100"/>
          <w:highlight w:val="yellow"/>
        </w:rPr>
      </w:pPr>
      <w:del w:id="98" w:author="Author">
        <w:r w:rsidRPr="00E46C73" w:rsidDel="00486BFF">
          <w:rPr>
            <w:b/>
            <w:bCs/>
            <w:i/>
            <w:iCs/>
            <w:w w:val="100"/>
            <w:highlight w:val="yellow"/>
          </w:rPr>
          <w:delText xml:space="preserve">TGbe editor: </w:delText>
        </w:r>
        <w:r w:rsidDel="00486BFF">
          <w:rPr>
            <w:b/>
            <w:bCs/>
            <w:i/>
            <w:iCs/>
            <w:w w:val="100"/>
            <w:highlight w:val="yellow"/>
          </w:rPr>
          <w:delText>Update</w:delText>
        </w:r>
        <w:r w:rsidRPr="00E46C73" w:rsidDel="00486BFF">
          <w:rPr>
            <w:b/>
            <w:bCs/>
            <w:i/>
            <w:iCs/>
            <w:w w:val="100"/>
            <w:highlight w:val="yellow"/>
          </w:rPr>
          <w:delText xml:space="preserve"> the </w:delText>
        </w:r>
        <w:r w:rsidRPr="00E11DB0" w:rsidDel="00486BFF">
          <w:rPr>
            <w:b/>
            <w:bCs/>
            <w:i/>
            <w:iCs/>
            <w:w w:val="100"/>
            <w:highlight w:val="yellow"/>
          </w:rPr>
          <w:delText>following Figure 9-</w:delText>
        </w:r>
        <w:r w:rsidR="00E53064" w:rsidDel="00486BFF">
          <w:rPr>
            <w:b/>
            <w:bCs/>
            <w:i/>
            <w:iCs/>
            <w:w w:val="100"/>
            <w:highlight w:val="yellow"/>
          </w:rPr>
          <w:delText>788ee</w:delText>
        </w:r>
        <w:r w:rsidR="00E53064" w:rsidRPr="00E11DB0" w:rsidDel="00486BFF">
          <w:rPr>
            <w:b/>
            <w:bCs/>
            <w:i/>
            <w:iCs/>
            <w:w w:val="100"/>
            <w:highlight w:val="yellow"/>
          </w:rPr>
          <w:delText xml:space="preserve"> </w:delText>
        </w:r>
        <w:r w:rsidRPr="00E11DB0" w:rsidDel="00486BFF">
          <w:rPr>
            <w:b/>
            <w:bCs/>
            <w:i/>
            <w:iCs/>
            <w:w w:val="100"/>
            <w:highlight w:val="yellow"/>
          </w:rPr>
          <w:delText>(</w:delText>
        </w:r>
        <w:r w:rsidR="00E53064" w:rsidDel="00486BFF">
          <w:rPr>
            <w:b/>
            <w:bCs/>
            <w:i/>
            <w:iCs/>
            <w:w w:val="100"/>
            <w:highlight w:val="yellow"/>
          </w:rPr>
          <w:delText>EHT Operation element</w:delText>
        </w:r>
        <w:r w:rsidRPr="00E11DB0" w:rsidDel="00486BFF">
          <w:rPr>
            <w:b/>
            <w:bCs/>
            <w:i/>
            <w:iCs/>
            <w:w w:val="100"/>
            <w:highlight w:val="yellow"/>
          </w:rPr>
          <w:delText xml:space="preserve"> format) as </w:delText>
        </w:r>
        <w:r w:rsidRPr="00E46C73" w:rsidDel="00486BFF">
          <w:rPr>
            <w:b/>
            <w:bCs/>
            <w:i/>
            <w:iCs/>
            <w:w w:val="100"/>
            <w:highlight w:val="yellow"/>
          </w:rPr>
          <w:delText>follows:</w:delText>
        </w:r>
      </w:del>
    </w:p>
    <w:p w14:paraId="0168C3B2" w14:textId="5FA93309" w:rsidR="003848D4" w:rsidDel="00486BFF" w:rsidRDefault="003848D4" w:rsidP="003848D4">
      <w:pPr>
        <w:pStyle w:val="T"/>
        <w:tabs>
          <w:tab w:val="clear" w:pos="720"/>
          <w:tab w:val="clear" w:pos="2160"/>
          <w:tab w:val="clear" w:pos="2880"/>
          <w:tab w:val="clear" w:pos="3600"/>
          <w:tab w:val="clear" w:pos="4320"/>
          <w:tab w:val="clear" w:pos="5040"/>
          <w:tab w:val="clear" w:pos="5760"/>
          <w:tab w:val="clear" w:pos="6480"/>
          <w:tab w:val="clear" w:pos="7200"/>
          <w:tab w:val="clear" w:pos="7920"/>
        </w:tabs>
        <w:rPr>
          <w:del w:id="99" w:author="Author"/>
          <w:sz w:val="18"/>
          <w:szCs w:val="18"/>
        </w:rPr>
      </w:pPr>
      <w:del w:id="100" w:author="Author">
        <w:r w:rsidDel="00486BFF">
          <w:rPr>
            <w:sz w:val="18"/>
            <w:szCs w:val="18"/>
          </w:rPr>
          <w:tab/>
        </w:r>
      </w:del>
    </w:p>
    <w:tbl>
      <w:tblPr>
        <w:tblW w:w="9081" w:type="dxa"/>
        <w:tblInd w:w="450" w:type="dxa"/>
        <w:tblLayout w:type="fixed"/>
        <w:tblCellMar>
          <w:left w:w="0" w:type="dxa"/>
          <w:right w:w="0" w:type="dxa"/>
        </w:tblCellMar>
        <w:tblLook w:val="0000" w:firstRow="0" w:lastRow="0" w:firstColumn="0" w:lastColumn="0" w:noHBand="0" w:noVBand="0"/>
      </w:tblPr>
      <w:tblGrid>
        <w:gridCol w:w="684"/>
        <w:gridCol w:w="1400"/>
        <w:gridCol w:w="1399"/>
        <w:gridCol w:w="1400"/>
        <w:gridCol w:w="1400"/>
        <w:gridCol w:w="1399"/>
        <w:gridCol w:w="1399"/>
      </w:tblGrid>
      <w:tr w:rsidR="003848D4" w:rsidDel="00486BFF" w14:paraId="1506F69B" w14:textId="4153BFD7" w:rsidTr="00C831EE">
        <w:trPr>
          <w:trHeight w:val="710"/>
          <w:del w:id="101" w:author="Author"/>
        </w:trPr>
        <w:tc>
          <w:tcPr>
            <w:tcW w:w="684" w:type="dxa"/>
            <w:tcBorders>
              <w:right w:val="single" w:sz="12" w:space="0" w:color="auto"/>
            </w:tcBorders>
          </w:tcPr>
          <w:p w14:paraId="5D0104FA" w14:textId="7917D9BA" w:rsidR="003848D4" w:rsidDel="00486BFF" w:rsidRDefault="003848D4" w:rsidP="002A59DE">
            <w:pPr>
              <w:pStyle w:val="TableParagraph"/>
              <w:kinsoku w:val="0"/>
              <w:overflowPunct w:val="0"/>
              <w:spacing w:before="8"/>
              <w:rPr>
                <w:del w:id="102" w:author="Author"/>
                <w:sz w:val="22"/>
                <w:szCs w:val="22"/>
              </w:rPr>
            </w:pPr>
          </w:p>
        </w:tc>
        <w:tc>
          <w:tcPr>
            <w:tcW w:w="1400" w:type="dxa"/>
            <w:tcBorders>
              <w:top w:val="single" w:sz="12" w:space="0" w:color="auto"/>
              <w:left w:val="single" w:sz="12" w:space="0" w:color="auto"/>
              <w:bottom w:val="single" w:sz="12" w:space="0" w:color="auto"/>
              <w:right w:val="single" w:sz="12" w:space="0" w:color="000000"/>
            </w:tcBorders>
          </w:tcPr>
          <w:p w14:paraId="2B2844A1" w14:textId="23089F45" w:rsidR="003848D4" w:rsidDel="00486BFF" w:rsidRDefault="003848D4" w:rsidP="002A59DE">
            <w:pPr>
              <w:pStyle w:val="TableParagraph"/>
              <w:kinsoku w:val="0"/>
              <w:overflowPunct w:val="0"/>
              <w:spacing w:before="8"/>
              <w:rPr>
                <w:del w:id="103" w:author="Author"/>
                <w:sz w:val="22"/>
                <w:szCs w:val="22"/>
              </w:rPr>
            </w:pPr>
          </w:p>
          <w:p w14:paraId="42DD9A79" w14:textId="1CD2E6B8" w:rsidR="003848D4" w:rsidDel="00486BFF" w:rsidRDefault="003848D4" w:rsidP="002A59DE">
            <w:pPr>
              <w:pStyle w:val="TableParagraph"/>
              <w:kinsoku w:val="0"/>
              <w:overflowPunct w:val="0"/>
              <w:ind w:left="301"/>
              <w:rPr>
                <w:del w:id="104" w:author="Author"/>
                <w:rFonts w:ascii="Arial" w:hAnsi="Arial" w:cs="Arial"/>
                <w:sz w:val="16"/>
                <w:szCs w:val="16"/>
              </w:rPr>
            </w:pPr>
            <w:del w:id="105" w:author="Author">
              <w:r w:rsidDel="00486BFF">
                <w:rPr>
                  <w:rFonts w:ascii="Arial" w:hAnsi="Arial" w:cs="Arial"/>
                  <w:sz w:val="16"/>
                  <w:szCs w:val="16"/>
                </w:rPr>
                <w:delText>Element ID</w:delText>
              </w:r>
            </w:del>
          </w:p>
        </w:tc>
        <w:tc>
          <w:tcPr>
            <w:tcW w:w="1399" w:type="dxa"/>
            <w:tcBorders>
              <w:top w:val="single" w:sz="12" w:space="0" w:color="auto"/>
              <w:left w:val="single" w:sz="12" w:space="0" w:color="000000"/>
              <w:bottom w:val="single" w:sz="12" w:space="0" w:color="auto"/>
              <w:right w:val="single" w:sz="12" w:space="0" w:color="000000"/>
            </w:tcBorders>
          </w:tcPr>
          <w:p w14:paraId="4A7BEBF6" w14:textId="61E9F3B6" w:rsidR="003848D4" w:rsidDel="00486BFF" w:rsidRDefault="003848D4" w:rsidP="002A59DE">
            <w:pPr>
              <w:pStyle w:val="TableParagraph"/>
              <w:kinsoku w:val="0"/>
              <w:overflowPunct w:val="0"/>
              <w:spacing w:before="8"/>
              <w:rPr>
                <w:del w:id="106" w:author="Author"/>
                <w:sz w:val="22"/>
                <w:szCs w:val="22"/>
              </w:rPr>
            </w:pPr>
          </w:p>
          <w:p w14:paraId="0F180FFE" w14:textId="67378945" w:rsidR="003848D4" w:rsidDel="00486BFF" w:rsidRDefault="003848D4" w:rsidP="002A59DE">
            <w:pPr>
              <w:pStyle w:val="TableParagraph"/>
              <w:kinsoku w:val="0"/>
              <w:overflowPunct w:val="0"/>
              <w:ind w:left="452"/>
              <w:rPr>
                <w:del w:id="107" w:author="Author"/>
                <w:rFonts w:ascii="Arial" w:hAnsi="Arial" w:cs="Arial"/>
                <w:sz w:val="16"/>
                <w:szCs w:val="16"/>
              </w:rPr>
            </w:pPr>
            <w:del w:id="108" w:author="Author">
              <w:r w:rsidDel="00486BFF">
                <w:rPr>
                  <w:rFonts w:ascii="Arial" w:hAnsi="Arial" w:cs="Arial"/>
                  <w:sz w:val="16"/>
                  <w:szCs w:val="16"/>
                </w:rPr>
                <w:delText>Length</w:delText>
              </w:r>
            </w:del>
          </w:p>
        </w:tc>
        <w:tc>
          <w:tcPr>
            <w:tcW w:w="1400" w:type="dxa"/>
            <w:tcBorders>
              <w:top w:val="single" w:sz="12" w:space="0" w:color="auto"/>
              <w:left w:val="single" w:sz="12" w:space="0" w:color="000000"/>
              <w:bottom w:val="single" w:sz="12" w:space="0" w:color="auto"/>
              <w:right w:val="single" w:sz="12" w:space="0" w:color="000000"/>
            </w:tcBorders>
          </w:tcPr>
          <w:p w14:paraId="292A2BA9" w14:textId="589A1B71" w:rsidR="003848D4" w:rsidDel="00486BFF" w:rsidRDefault="003848D4" w:rsidP="002A59DE">
            <w:pPr>
              <w:pStyle w:val="TableParagraph"/>
              <w:kinsoku w:val="0"/>
              <w:overflowPunct w:val="0"/>
              <w:spacing w:before="5"/>
              <w:rPr>
                <w:del w:id="109" w:author="Author"/>
                <w:sz w:val="17"/>
                <w:szCs w:val="17"/>
              </w:rPr>
            </w:pPr>
          </w:p>
          <w:p w14:paraId="51D9C890" w14:textId="51BBE4F8" w:rsidR="003848D4" w:rsidDel="00486BFF" w:rsidRDefault="003848D4" w:rsidP="002A59DE">
            <w:pPr>
              <w:pStyle w:val="TableParagraph"/>
              <w:kinsoku w:val="0"/>
              <w:overflowPunct w:val="0"/>
              <w:spacing w:line="208" w:lineRule="auto"/>
              <w:ind w:left="346" w:right="265" w:hanging="45"/>
              <w:rPr>
                <w:del w:id="110" w:author="Author"/>
                <w:rFonts w:ascii="Arial" w:hAnsi="Arial" w:cs="Arial"/>
                <w:sz w:val="16"/>
                <w:szCs w:val="16"/>
              </w:rPr>
            </w:pPr>
            <w:del w:id="111" w:author="Author">
              <w:r w:rsidDel="00486BFF">
                <w:rPr>
                  <w:rFonts w:ascii="Arial" w:hAnsi="Arial" w:cs="Arial"/>
                  <w:spacing w:val="-1"/>
                  <w:sz w:val="16"/>
                  <w:szCs w:val="16"/>
                </w:rPr>
                <w:delText xml:space="preserve">Element </w:delText>
              </w:r>
              <w:r w:rsidDel="00486BFF">
                <w:rPr>
                  <w:rFonts w:ascii="Arial" w:hAnsi="Arial" w:cs="Arial"/>
                  <w:sz w:val="16"/>
                  <w:szCs w:val="16"/>
                </w:rPr>
                <w:delText>ID</w:delText>
              </w:r>
              <w:r w:rsidDel="00486BFF">
                <w:rPr>
                  <w:rFonts w:ascii="Arial" w:hAnsi="Arial" w:cs="Arial"/>
                  <w:spacing w:val="-42"/>
                  <w:sz w:val="16"/>
                  <w:szCs w:val="16"/>
                </w:rPr>
                <w:delText xml:space="preserve"> </w:delText>
              </w:r>
              <w:r w:rsidDel="00486BFF">
                <w:rPr>
                  <w:rFonts w:ascii="Arial" w:hAnsi="Arial" w:cs="Arial"/>
                  <w:sz w:val="16"/>
                  <w:szCs w:val="16"/>
                </w:rPr>
                <w:delText>Extension</w:delText>
              </w:r>
            </w:del>
          </w:p>
        </w:tc>
        <w:tc>
          <w:tcPr>
            <w:tcW w:w="1400" w:type="dxa"/>
            <w:tcBorders>
              <w:top w:val="single" w:sz="12" w:space="0" w:color="auto"/>
              <w:left w:val="single" w:sz="12" w:space="0" w:color="000000"/>
              <w:bottom w:val="single" w:sz="12" w:space="0" w:color="auto"/>
              <w:right w:val="single" w:sz="18" w:space="0" w:color="000000"/>
            </w:tcBorders>
          </w:tcPr>
          <w:p w14:paraId="2AF011CF" w14:textId="304BECEA" w:rsidR="003848D4" w:rsidDel="00486BFF" w:rsidRDefault="003848D4" w:rsidP="002A59DE">
            <w:pPr>
              <w:pStyle w:val="TableParagraph"/>
              <w:kinsoku w:val="0"/>
              <w:overflowPunct w:val="0"/>
              <w:spacing w:before="5"/>
              <w:rPr>
                <w:del w:id="112" w:author="Author"/>
                <w:sz w:val="17"/>
                <w:szCs w:val="17"/>
              </w:rPr>
            </w:pPr>
          </w:p>
          <w:p w14:paraId="56E7EF57" w14:textId="51CFE41E" w:rsidR="003848D4" w:rsidDel="00486BFF" w:rsidRDefault="003848D4" w:rsidP="002A59DE">
            <w:pPr>
              <w:pStyle w:val="TableParagraph"/>
              <w:kinsoku w:val="0"/>
              <w:overflowPunct w:val="0"/>
              <w:spacing w:line="208" w:lineRule="auto"/>
              <w:ind w:left="290" w:right="119" w:hanging="134"/>
              <w:rPr>
                <w:del w:id="113" w:author="Author"/>
                <w:rFonts w:ascii="Arial" w:hAnsi="Arial" w:cs="Arial"/>
                <w:sz w:val="16"/>
                <w:szCs w:val="16"/>
              </w:rPr>
            </w:pPr>
            <w:del w:id="114" w:author="Author">
              <w:r w:rsidDel="00486BFF">
                <w:rPr>
                  <w:rFonts w:ascii="Arial" w:hAnsi="Arial" w:cs="Arial"/>
                  <w:sz w:val="16"/>
                  <w:szCs w:val="16"/>
                </w:rPr>
                <w:delText>EHT Operation</w:delText>
              </w:r>
              <w:r w:rsidDel="00486BFF">
                <w:rPr>
                  <w:rFonts w:ascii="Arial" w:hAnsi="Arial" w:cs="Arial"/>
                  <w:spacing w:val="-42"/>
                  <w:sz w:val="16"/>
                  <w:szCs w:val="16"/>
                </w:rPr>
                <w:delText xml:space="preserve"> </w:delText>
              </w:r>
              <w:r w:rsidDel="00486BFF">
                <w:rPr>
                  <w:rFonts w:ascii="Arial" w:hAnsi="Arial" w:cs="Arial"/>
                  <w:sz w:val="16"/>
                  <w:szCs w:val="16"/>
                </w:rPr>
                <w:delText>Information</w:delText>
              </w:r>
            </w:del>
          </w:p>
        </w:tc>
        <w:tc>
          <w:tcPr>
            <w:tcW w:w="1399" w:type="dxa"/>
            <w:tcBorders>
              <w:top w:val="single" w:sz="12" w:space="0" w:color="auto"/>
              <w:left w:val="single" w:sz="18" w:space="0" w:color="000000"/>
              <w:bottom w:val="single" w:sz="12" w:space="0" w:color="auto"/>
              <w:right w:val="single" w:sz="18" w:space="0" w:color="000000"/>
            </w:tcBorders>
          </w:tcPr>
          <w:p w14:paraId="1AD5BED7" w14:textId="3D07D408" w:rsidR="003848D4" w:rsidDel="00486BFF" w:rsidRDefault="003848D4" w:rsidP="002A59DE">
            <w:pPr>
              <w:pStyle w:val="TableParagraph"/>
              <w:kinsoku w:val="0"/>
              <w:overflowPunct w:val="0"/>
              <w:spacing w:before="121" w:line="208" w:lineRule="auto"/>
              <w:ind w:left="268" w:right="238" w:hanging="1"/>
              <w:jc w:val="center"/>
              <w:rPr>
                <w:del w:id="115" w:author="Author"/>
                <w:rFonts w:ascii="Arial" w:hAnsi="Arial" w:cs="Arial"/>
                <w:sz w:val="16"/>
                <w:szCs w:val="16"/>
              </w:rPr>
            </w:pPr>
            <w:del w:id="116" w:author="Author">
              <w:r w:rsidDel="00486BFF">
                <w:rPr>
                  <w:rFonts w:ascii="Arial" w:hAnsi="Arial" w:cs="Arial"/>
                  <w:sz w:val="16"/>
                  <w:szCs w:val="16"/>
                </w:rPr>
                <w:delText>Disabled</w:delText>
              </w:r>
              <w:r w:rsidDel="00486BFF">
                <w:rPr>
                  <w:rFonts w:ascii="Arial" w:hAnsi="Arial" w:cs="Arial"/>
                  <w:spacing w:val="1"/>
                  <w:sz w:val="16"/>
                  <w:szCs w:val="16"/>
                </w:rPr>
                <w:delText xml:space="preserve"> </w:delText>
              </w:r>
              <w:r w:rsidDel="00486BFF">
                <w:rPr>
                  <w:rFonts w:ascii="Arial" w:hAnsi="Arial" w:cs="Arial"/>
                  <w:sz w:val="16"/>
                  <w:szCs w:val="16"/>
                </w:rPr>
                <w:delText>Subchannel</w:delText>
              </w:r>
              <w:r w:rsidDel="00486BFF">
                <w:rPr>
                  <w:rFonts w:ascii="Arial" w:hAnsi="Arial" w:cs="Arial"/>
                  <w:spacing w:val="-43"/>
                  <w:sz w:val="16"/>
                  <w:szCs w:val="16"/>
                </w:rPr>
                <w:delText xml:space="preserve"> </w:delText>
              </w:r>
              <w:r w:rsidDel="00486BFF">
                <w:rPr>
                  <w:rFonts w:ascii="Arial" w:hAnsi="Arial" w:cs="Arial"/>
                  <w:sz w:val="16"/>
                  <w:szCs w:val="16"/>
                </w:rPr>
                <w:delText>Bitmap</w:delText>
              </w:r>
            </w:del>
          </w:p>
        </w:tc>
        <w:tc>
          <w:tcPr>
            <w:tcW w:w="1399" w:type="dxa"/>
            <w:tcBorders>
              <w:top w:val="single" w:sz="12" w:space="0" w:color="auto"/>
              <w:left w:val="single" w:sz="18" w:space="0" w:color="000000"/>
              <w:bottom w:val="single" w:sz="12" w:space="0" w:color="auto"/>
              <w:right w:val="single" w:sz="12" w:space="0" w:color="auto"/>
            </w:tcBorders>
          </w:tcPr>
          <w:p w14:paraId="2C6C8FD9" w14:textId="6E1F4981" w:rsidR="003848D4" w:rsidRPr="00B55B13" w:rsidDel="00486BFF" w:rsidRDefault="00F61665" w:rsidP="00C831EE">
            <w:pPr>
              <w:pStyle w:val="TableParagraph"/>
              <w:kinsoku w:val="0"/>
              <w:overflowPunct w:val="0"/>
              <w:spacing w:before="121" w:line="209" w:lineRule="auto"/>
              <w:ind w:left="0"/>
              <w:jc w:val="center"/>
              <w:rPr>
                <w:del w:id="117" w:author="Author"/>
                <w:rFonts w:ascii="Arial" w:hAnsi="Arial" w:cs="Arial"/>
                <w:sz w:val="16"/>
                <w:szCs w:val="16"/>
                <w:highlight w:val="green"/>
              </w:rPr>
            </w:pPr>
            <w:ins w:id="118" w:author="Author">
              <w:del w:id="119" w:author="Author">
                <w:r w:rsidDel="00486BFF">
                  <w:rPr>
                    <w:rFonts w:ascii="Arial" w:hAnsi="Arial" w:cs="Arial"/>
                    <w:sz w:val="16"/>
                    <w:szCs w:val="16"/>
                    <w:highlight w:val="green"/>
                  </w:rPr>
                  <w:delText xml:space="preserve">BSS </w:delText>
                </w:r>
                <w:r w:rsidR="00C831EE" w:rsidRPr="00B55B13" w:rsidDel="00486BFF">
                  <w:rPr>
                    <w:rFonts w:ascii="Arial" w:hAnsi="Arial" w:cs="Arial"/>
                    <w:sz w:val="16"/>
                    <w:szCs w:val="16"/>
                    <w:highlight w:val="green"/>
                  </w:rPr>
                  <w:delText xml:space="preserve">Link </w:delText>
                </w:r>
                <w:r w:rsidR="00C831EE" w:rsidRPr="00B55B13" w:rsidDel="00486BFF">
                  <w:rPr>
                    <w:rFonts w:ascii="Arial" w:hAnsi="Arial" w:cs="Arial"/>
                    <w:sz w:val="16"/>
                    <w:szCs w:val="16"/>
                    <w:highlight w:val="green"/>
                  </w:rPr>
                  <w:br/>
                  <w:delText>Disablement Parameters</w:delText>
                </w:r>
              </w:del>
            </w:ins>
          </w:p>
        </w:tc>
      </w:tr>
      <w:tr w:rsidR="003848D4" w:rsidDel="00486BFF" w14:paraId="03B7BAFC" w14:textId="2B2B6D16" w:rsidTr="00C831EE">
        <w:trPr>
          <w:trHeight w:val="283"/>
          <w:del w:id="120" w:author="Author"/>
        </w:trPr>
        <w:tc>
          <w:tcPr>
            <w:tcW w:w="684" w:type="dxa"/>
          </w:tcPr>
          <w:p w14:paraId="37D384A2" w14:textId="4C166B5C" w:rsidR="003848D4" w:rsidDel="00486BFF" w:rsidRDefault="003848D4" w:rsidP="002A59DE">
            <w:pPr>
              <w:pStyle w:val="TableParagraph"/>
              <w:kinsoku w:val="0"/>
              <w:overflowPunct w:val="0"/>
              <w:spacing w:before="8"/>
              <w:rPr>
                <w:del w:id="121" w:author="Author"/>
                <w:sz w:val="22"/>
                <w:szCs w:val="22"/>
              </w:rPr>
            </w:pPr>
            <w:del w:id="122" w:author="Author">
              <w:r w:rsidDel="00486BFF">
                <w:rPr>
                  <w:rFonts w:ascii="Arial" w:hAnsi="Arial" w:cs="Arial"/>
                  <w:sz w:val="16"/>
                  <w:szCs w:val="16"/>
                </w:rPr>
                <w:delText>Octets:</w:delText>
              </w:r>
            </w:del>
          </w:p>
        </w:tc>
        <w:tc>
          <w:tcPr>
            <w:tcW w:w="1400" w:type="dxa"/>
            <w:tcBorders>
              <w:top w:val="single" w:sz="12" w:space="0" w:color="auto"/>
            </w:tcBorders>
          </w:tcPr>
          <w:p w14:paraId="2BC219A9" w14:textId="088C0AA2" w:rsidR="003848D4" w:rsidRPr="00C831EE" w:rsidDel="00486BFF" w:rsidRDefault="00C831EE" w:rsidP="00C831EE">
            <w:pPr>
              <w:pStyle w:val="TableParagraph"/>
              <w:kinsoku w:val="0"/>
              <w:overflowPunct w:val="0"/>
              <w:spacing w:before="8"/>
              <w:jc w:val="center"/>
              <w:rPr>
                <w:del w:id="123" w:author="Author"/>
                <w:rFonts w:ascii="Arial" w:hAnsi="Arial" w:cs="Arial"/>
                <w:sz w:val="16"/>
                <w:szCs w:val="16"/>
              </w:rPr>
            </w:pPr>
            <w:del w:id="124" w:author="Author">
              <w:r w:rsidRPr="00C831EE" w:rsidDel="00486BFF">
                <w:rPr>
                  <w:rFonts w:ascii="Arial" w:hAnsi="Arial" w:cs="Arial"/>
                  <w:sz w:val="16"/>
                  <w:szCs w:val="16"/>
                </w:rPr>
                <w:delText>1</w:delText>
              </w:r>
            </w:del>
          </w:p>
        </w:tc>
        <w:tc>
          <w:tcPr>
            <w:tcW w:w="1399" w:type="dxa"/>
            <w:tcBorders>
              <w:top w:val="single" w:sz="12" w:space="0" w:color="auto"/>
            </w:tcBorders>
          </w:tcPr>
          <w:p w14:paraId="505F3831" w14:textId="070DB0C2" w:rsidR="003848D4" w:rsidRPr="00C831EE" w:rsidDel="00486BFF" w:rsidRDefault="00C831EE" w:rsidP="00C831EE">
            <w:pPr>
              <w:pStyle w:val="TableParagraph"/>
              <w:kinsoku w:val="0"/>
              <w:overflowPunct w:val="0"/>
              <w:spacing w:before="8"/>
              <w:jc w:val="center"/>
              <w:rPr>
                <w:del w:id="125" w:author="Author"/>
                <w:rFonts w:ascii="Arial" w:hAnsi="Arial" w:cs="Arial"/>
                <w:sz w:val="16"/>
                <w:szCs w:val="16"/>
              </w:rPr>
            </w:pPr>
            <w:del w:id="126" w:author="Author">
              <w:r w:rsidRPr="00C831EE" w:rsidDel="00486BFF">
                <w:rPr>
                  <w:rFonts w:ascii="Arial" w:hAnsi="Arial" w:cs="Arial"/>
                  <w:sz w:val="16"/>
                  <w:szCs w:val="16"/>
                </w:rPr>
                <w:delText>1</w:delText>
              </w:r>
            </w:del>
          </w:p>
        </w:tc>
        <w:tc>
          <w:tcPr>
            <w:tcW w:w="1400" w:type="dxa"/>
            <w:tcBorders>
              <w:top w:val="single" w:sz="12" w:space="0" w:color="auto"/>
            </w:tcBorders>
          </w:tcPr>
          <w:p w14:paraId="6FFB9ACC" w14:textId="1EBBC0CD" w:rsidR="003848D4" w:rsidRPr="00C831EE" w:rsidDel="00486BFF" w:rsidRDefault="00C831EE" w:rsidP="00C831EE">
            <w:pPr>
              <w:pStyle w:val="TableParagraph"/>
              <w:kinsoku w:val="0"/>
              <w:overflowPunct w:val="0"/>
              <w:spacing w:before="5"/>
              <w:jc w:val="center"/>
              <w:rPr>
                <w:del w:id="127" w:author="Author"/>
                <w:rFonts w:ascii="Arial" w:hAnsi="Arial" w:cs="Arial"/>
                <w:sz w:val="16"/>
                <w:szCs w:val="16"/>
              </w:rPr>
            </w:pPr>
            <w:del w:id="128" w:author="Author">
              <w:r w:rsidRPr="00C831EE" w:rsidDel="00486BFF">
                <w:rPr>
                  <w:rFonts w:ascii="Arial" w:hAnsi="Arial" w:cs="Arial"/>
                  <w:sz w:val="16"/>
                  <w:szCs w:val="16"/>
                </w:rPr>
                <w:delText>1</w:delText>
              </w:r>
            </w:del>
          </w:p>
        </w:tc>
        <w:tc>
          <w:tcPr>
            <w:tcW w:w="1400" w:type="dxa"/>
            <w:tcBorders>
              <w:top w:val="single" w:sz="12" w:space="0" w:color="auto"/>
            </w:tcBorders>
          </w:tcPr>
          <w:p w14:paraId="226E6CA3" w14:textId="23E03E62" w:rsidR="003848D4" w:rsidRPr="00C831EE" w:rsidDel="00486BFF" w:rsidRDefault="003848D4" w:rsidP="00C831EE">
            <w:pPr>
              <w:pStyle w:val="TableParagraph"/>
              <w:kinsoku w:val="0"/>
              <w:overflowPunct w:val="0"/>
              <w:spacing w:before="5"/>
              <w:jc w:val="center"/>
              <w:rPr>
                <w:del w:id="129" w:author="Author"/>
                <w:rFonts w:ascii="Arial" w:hAnsi="Arial" w:cs="Arial"/>
                <w:sz w:val="16"/>
                <w:szCs w:val="16"/>
              </w:rPr>
            </w:pPr>
          </w:p>
        </w:tc>
        <w:tc>
          <w:tcPr>
            <w:tcW w:w="1399" w:type="dxa"/>
            <w:tcBorders>
              <w:top w:val="single" w:sz="12" w:space="0" w:color="auto"/>
            </w:tcBorders>
          </w:tcPr>
          <w:p w14:paraId="014A6BAE" w14:textId="165E1159" w:rsidR="003848D4" w:rsidDel="00486BFF" w:rsidRDefault="00C831EE" w:rsidP="00C831EE">
            <w:pPr>
              <w:pStyle w:val="TableParagraph"/>
              <w:kinsoku w:val="0"/>
              <w:overflowPunct w:val="0"/>
              <w:spacing w:before="121" w:line="208" w:lineRule="auto"/>
              <w:ind w:left="0" w:right="238"/>
              <w:jc w:val="center"/>
              <w:rPr>
                <w:del w:id="130" w:author="Author"/>
                <w:rFonts w:ascii="Arial" w:hAnsi="Arial" w:cs="Arial"/>
                <w:sz w:val="16"/>
                <w:szCs w:val="16"/>
              </w:rPr>
            </w:pPr>
            <w:del w:id="131" w:author="Author">
              <w:r w:rsidDel="00486BFF">
                <w:rPr>
                  <w:rFonts w:ascii="Arial" w:hAnsi="Arial" w:cs="Arial"/>
                  <w:sz w:val="16"/>
                  <w:szCs w:val="16"/>
                </w:rPr>
                <w:delText>0</w:delText>
              </w:r>
              <w:r w:rsidRPr="00C831EE" w:rsidDel="00486BFF">
                <w:rPr>
                  <w:rFonts w:ascii="Arial" w:hAnsi="Arial" w:cs="Arial"/>
                  <w:sz w:val="16"/>
                  <w:szCs w:val="16"/>
                </w:rPr>
                <w:delText xml:space="preserve"> </w:delText>
              </w:r>
              <w:r w:rsidDel="00486BFF">
                <w:rPr>
                  <w:rFonts w:ascii="Arial" w:hAnsi="Arial" w:cs="Arial"/>
                  <w:sz w:val="16"/>
                  <w:szCs w:val="16"/>
                </w:rPr>
                <w:delText>or</w:delText>
              </w:r>
              <w:r w:rsidRPr="00C831EE" w:rsidDel="00486BFF">
                <w:rPr>
                  <w:rFonts w:ascii="Arial" w:hAnsi="Arial" w:cs="Arial"/>
                  <w:sz w:val="16"/>
                  <w:szCs w:val="16"/>
                </w:rPr>
                <w:delText xml:space="preserve"> </w:delText>
              </w:r>
              <w:r w:rsidDel="00486BFF">
                <w:rPr>
                  <w:rFonts w:ascii="Arial" w:hAnsi="Arial" w:cs="Arial"/>
                  <w:sz w:val="16"/>
                  <w:szCs w:val="16"/>
                </w:rPr>
                <w:delText>2</w:delText>
              </w:r>
            </w:del>
          </w:p>
        </w:tc>
        <w:tc>
          <w:tcPr>
            <w:tcW w:w="1399" w:type="dxa"/>
            <w:tcBorders>
              <w:top w:val="single" w:sz="12" w:space="0" w:color="auto"/>
            </w:tcBorders>
          </w:tcPr>
          <w:p w14:paraId="1F11AA1C" w14:textId="011203E1" w:rsidR="003848D4" w:rsidRPr="00B55B13" w:rsidDel="00486BFF" w:rsidRDefault="00C831EE" w:rsidP="00C831EE">
            <w:pPr>
              <w:pStyle w:val="TableParagraph"/>
              <w:kinsoku w:val="0"/>
              <w:overflowPunct w:val="0"/>
              <w:spacing w:before="121" w:line="209" w:lineRule="auto"/>
              <w:ind w:left="0"/>
              <w:jc w:val="center"/>
              <w:rPr>
                <w:del w:id="132" w:author="Author"/>
                <w:rFonts w:ascii="Arial" w:hAnsi="Arial" w:cs="Arial"/>
                <w:sz w:val="16"/>
                <w:szCs w:val="16"/>
                <w:highlight w:val="green"/>
              </w:rPr>
            </w:pPr>
            <w:ins w:id="133" w:author="Author">
              <w:del w:id="134" w:author="Author">
                <w:r w:rsidRPr="00B55B13" w:rsidDel="00486BFF">
                  <w:rPr>
                    <w:rFonts w:ascii="Arial" w:hAnsi="Arial" w:cs="Arial"/>
                    <w:sz w:val="16"/>
                    <w:szCs w:val="16"/>
                    <w:highlight w:val="green"/>
                  </w:rPr>
                  <w:delText>0 or 4</w:delText>
                </w:r>
              </w:del>
            </w:ins>
          </w:p>
        </w:tc>
      </w:tr>
    </w:tbl>
    <w:p w14:paraId="18D83EE0" w14:textId="1ACFC000" w:rsidR="003848D4" w:rsidDel="00486BFF" w:rsidRDefault="003848D4" w:rsidP="00E53064">
      <w:pPr>
        <w:pStyle w:val="Heading3"/>
        <w:tabs>
          <w:tab w:val="left" w:pos="1418"/>
        </w:tabs>
        <w:kinsoku w:val="0"/>
        <w:overflowPunct w:val="0"/>
        <w:spacing w:line="220" w:lineRule="exact"/>
        <w:jc w:val="center"/>
        <w:rPr>
          <w:del w:id="135" w:author="Author"/>
          <w:color w:val="208A20"/>
          <w:position w:val="2"/>
        </w:rPr>
      </w:pPr>
      <w:del w:id="136" w:author="Author">
        <w:r w:rsidDel="00486BFF">
          <w:rPr>
            <w:position w:val="2"/>
          </w:rPr>
          <w:delText>Figure</w:delText>
        </w:r>
        <w:r w:rsidDel="00486BFF">
          <w:rPr>
            <w:spacing w:val="-10"/>
            <w:position w:val="2"/>
          </w:rPr>
          <w:delText xml:space="preserve"> </w:delText>
        </w:r>
        <w:r w:rsidDel="00486BFF">
          <w:rPr>
            <w:position w:val="2"/>
          </w:rPr>
          <w:delText>9-788ee—EHT</w:delText>
        </w:r>
        <w:r w:rsidDel="00486BFF">
          <w:rPr>
            <w:spacing w:val="-9"/>
            <w:position w:val="2"/>
          </w:rPr>
          <w:delText xml:space="preserve"> </w:delText>
        </w:r>
        <w:r w:rsidDel="00486BFF">
          <w:rPr>
            <w:position w:val="2"/>
          </w:rPr>
          <w:delText>Operation</w:delText>
        </w:r>
        <w:r w:rsidDel="00486BFF">
          <w:rPr>
            <w:spacing w:val="-9"/>
            <w:position w:val="2"/>
          </w:rPr>
          <w:delText xml:space="preserve"> </w:delText>
        </w:r>
        <w:r w:rsidDel="00486BFF">
          <w:rPr>
            <w:position w:val="2"/>
          </w:rPr>
          <w:delText>element</w:delText>
        </w:r>
        <w:r w:rsidDel="00486BFF">
          <w:rPr>
            <w:spacing w:val="-10"/>
            <w:position w:val="2"/>
          </w:rPr>
          <w:delText xml:space="preserve"> </w:delText>
        </w:r>
        <w:r w:rsidDel="00486BFF">
          <w:rPr>
            <w:position w:val="2"/>
          </w:rPr>
          <w:delText>format</w:delText>
        </w:r>
      </w:del>
    </w:p>
    <w:p w14:paraId="0EFCF1E3" w14:textId="2F0584DC" w:rsidR="003848D4" w:rsidDel="00486BFF" w:rsidRDefault="003848D4" w:rsidP="003848D4">
      <w:pPr>
        <w:pStyle w:val="T"/>
        <w:tabs>
          <w:tab w:val="clear" w:pos="720"/>
          <w:tab w:val="clear" w:pos="2160"/>
          <w:tab w:val="clear" w:pos="2880"/>
          <w:tab w:val="clear" w:pos="3600"/>
          <w:tab w:val="clear" w:pos="4320"/>
          <w:tab w:val="clear" w:pos="5040"/>
          <w:tab w:val="clear" w:pos="5760"/>
          <w:tab w:val="clear" w:pos="6480"/>
          <w:tab w:val="clear" w:pos="7200"/>
          <w:tab w:val="clear" w:pos="7920"/>
        </w:tabs>
        <w:rPr>
          <w:del w:id="137" w:author="Author"/>
          <w:sz w:val="18"/>
          <w:szCs w:val="18"/>
        </w:rPr>
      </w:pPr>
    </w:p>
    <w:p w14:paraId="70C21C70" w14:textId="5340EFE9" w:rsidR="00E46C73" w:rsidDel="00486BFF" w:rsidRDefault="00E46C73" w:rsidP="00E46C73">
      <w:pPr>
        <w:pStyle w:val="T"/>
        <w:rPr>
          <w:del w:id="138" w:author="Author"/>
          <w:b/>
          <w:bCs/>
          <w:i/>
          <w:iCs/>
          <w:w w:val="100"/>
          <w:highlight w:val="yellow"/>
        </w:rPr>
      </w:pPr>
      <w:del w:id="139" w:author="Author">
        <w:r w:rsidRPr="00E46C73" w:rsidDel="00486BFF">
          <w:rPr>
            <w:b/>
            <w:bCs/>
            <w:i/>
            <w:iCs/>
            <w:w w:val="100"/>
            <w:highlight w:val="yellow"/>
          </w:rPr>
          <w:delText xml:space="preserve">TGbe editor: Add the following </w:delText>
        </w:r>
        <w:r w:rsidR="0077233C" w:rsidDel="00486BFF">
          <w:rPr>
            <w:b/>
            <w:bCs/>
            <w:i/>
            <w:iCs/>
            <w:w w:val="100"/>
            <w:highlight w:val="yellow"/>
          </w:rPr>
          <w:delText>subfields in Table 9-322al</w:delText>
        </w:r>
        <w:r w:rsidRPr="00E46C73" w:rsidDel="00486BFF">
          <w:rPr>
            <w:b/>
            <w:bCs/>
            <w:i/>
            <w:iCs/>
            <w:w w:val="100"/>
            <w:highlight w:val="yellow"/>
          </w:rPr>
          <w:delText xml:space="preserve"> as follows:</w:delText>
        </w:r>
      </w:del>
    </w:p>
    <w:p w14:paraId="68E56EF5" w14:textId="12F10193" w:rsidR="0077233C" w:rsidDel="00486BFF" w:rsidRDefault="0077233C" w:rsidP="0077233C">
      <w:pPr>
        <w:pStyle w:val="BodyText"/>
        <w:kinsoku w:val="0"/>
        <w:overflowPunct w:val="0"/>
        <w:spacing w:before="187"/>
        <w:ind w:left="790"/>
        <w:rPr>
          <w:del w:id="140" w:author="Author"/>
          <w:rFonts w:ascii="Arial" w:hAnsi="Arial" w:cs="Arial"/>
          <w:b/>
          <w:bCs/>
          <w:color w:val="208A20"/>
        </w:rPr>
      </w:pPr>
      <w:del w:id="141" w:author="Author">
        <w:r w:rsidDel="00486BFF">
          <w:rPr>
            <w:rFonts w:ascii="Arial" w:hAnsi="Arial" w:cs="Arial"/>
            <w:b/>
            <w:bCs/>
          </w:rPr>
          <w:delText>Table</w:delText>
        </w:r>
        <w:r w:rsidDel="00486BFF">
          <w:rPr>
            <w:rFonts w:ascii="Arial" w:hAnsi="Arial" w:cs="Arial"/>
            <w:b/>
            <w:bCs/>
            <w:spacing w:val="-12"/>
          </w:rPr>
          <w:delText xml:space="preserve"> </w:delText>
        </w:r>
        <w:r w:rsidDel="00486BFF">
          <w:rPr>
            <w:rFonts w:ascii="Arial" w:hAnsi="Arial" w:cs="Arial"/>
            <w:b/>
            <w:bCs/>
          </w:rPr>
          <w:delText>9-322al—EHT</w:delText>
        </w:r>
        <w:r w:rsidDel="00486BFF">
          <w:rPr>
            <w:rFonts w:ascii="Arial" w:hAnsi="Arial" w:cs="Arial"/>
            <w:b/>
            <w:bCs/>
            <w:spacing w:val="-11"/>
          </w:rPr>
          <w:delText xml:space="preserve"> </w:delText>
        </w:r>
        <w:r w:rsidDel="00486BFF">
          <w:rPr>
            <w:rFonts w:ascii="Arial" w:hAnsi="Arial" w:cs="Arial"/>
            <w:b/>
            <w:bCs/>
          </w:rPr>
          <w:delText>Operation</w:delText>
        </w:r>
        <w:r w:rsidDel="00486BFF">
          <w:rPr>
            <w:rFonts w:ascii="Arial" w:hAnsi="Arial" w:cs="Arial"/>
            <w:b/>
            <w:bCs/>
            <w:spacing w:val="-10"/>
          </w:rPr>
          <w:delText xml:space="preserve"> </w:delText>
        </w:r>
        <w:r w:rsidDel="00486BFF">
          <w:rPr>
            <w:rFonts w:ascii="Arial" w:hAnsi="Arial" w:cs="Arial"/>
            <w:b/>
            <w:bCs/>
          </w:rPr>
          <w:delText>Information</w:delText>
        </w:r>
        <w:r w:rsidDel="00486BFF">
          <w:rPr>
            <w:rFonts w:ascii="Arial" w:hAnsi="Arial" w:cs="Arial"/>
            <w:b/>
            <w:bCs/>
            <w:spacing w:val="-12"/>
          </w:rPr>
          <w:delText xml:space="preserve"> </w:delText>
        </w:r>
        <w:r w:rsidDel="00486BFF">
          <w:rPr>
            <w:rFonts w:ascii="Arial" w:hAnsi="Arial" w:cs="Arial"/>
            <w:b/>
            <w:bCs/>
          </w:rPr>
          <w:delText>subfields</w:delText>
        </w:r>
      </w:del>
    </w:p>
    <w:p w14:paraId="44DE91EF" w14:textId="42D619D4" w:rsidR="0077233C" w:rsidDel="00486BFF" w:rsidRDefault="0077233C" w:rsidP="0077233C">
      <w:pPr>
        <w:pStyle w:val="BodyText"/>
        <w:kinsoku w:val="0"/>
        <w:overflowPunct w:val="0"/>
        <w:rPr>
          <w:del w:id="142" w:author="Author"/>
          <w:rFonts w:ascii="Arial" w:hAnsi="Arial" w:cs="Arial"/>
          <w:b/>
          <w:bCs/>
          <w:sz w:val="22"/>
          <w:szCs w:val="22"/>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77233C" w:rsidDel="00486BFF" w14:paraId="3E3DCFA7" w14:textId="05AF33FD" w:rsidTr="0077233C">
        <w:trPr>
          <w:trHeight w:val="380"/>
          <w:tblHeader/>
          <w:del w:id="143" w:author="Author"/>
        </w:trPr>
        <w:tc>
          <w:tcPr>
            <w:tcW w:w="1823" w:type="dxa"/>
            <w:tcBorders>
              <w:top w:val="single" w:sz="12" w:space="0" w:color="000000"/>
              <w:left w:val="single" w:sz="12" w:space="0" w:color="000000"/>
              <w:bottom w:val="single" w:sz="12" w:space="0" w:color="000000"/>
              <w:right w:val="single" w:sz="2" w:space="0" w:color="000000"/>
            </w:tcBorders>
          </w:tcPr>
          <w:p w14:paraId="29914B01" w14:textId="2AA9A10D" w:rsidR="0077233C" w:rsidDel="00486BFF" w:rsidRDefault="0077233C" w:rsidP="002A59DE">
            <w:pPr>
              <w:pStyle w:val="TableParagraph"/>
              <w:kinsoku w:val="0"/>
              <w:overflowPunct w:val="0"/>
              <w:spacing w:before="76"/>
              <w:ind w:left="588"/>
              <w:rPr>
                <w:del w:id="144" w:author="Author"/>
                <w:b/>
                <w:bCs/>
                <w:sz w:val="18"/>
                <w:szCs w:val="18"/>
              </w:rPr>
            </w:pPr>
            <w:del w:id="145" w:author="Author">
              <w:r w:rsidDel="00486BFF">
                <w:rPr>
                  <w:b/>
                  <w:bCs/>
                  <w:sz w:val="18"/>
                  <w:szCs w:val="18"/>
                </w:rPr>
                <w:lastRenderedPageBreak/>
                <w:delText>Subfield</w:delText>
              </w:r>
            </w:del>
          </w:p>
        </w:tc>
        <w:tc>
          <w:tcPr>
            <w:tcW w:w="3000" w:type="dxa"/>
            <w:tcBorders>
              <w:top w:val="single" w:sz="12" w:space="0" w:color="000000"/>
              <w:left w:val="single" w:sz="2" w:space="0" w:color="000000"/>
              <w:bottom w:val="single" w:sz="12" w:space="0" w:color="000000"/>
              <w:right w:val="single" w:sz="2" w:space="0" w:color="000000"/>
            </w:tcBorders>
          </w:tcPr>
          <w:p w14:paraId="45F71C49" w14:textId="48942AB1" w:rsidR="0077233C" w:rsidDel="00486BFF" w:rsidRDefault="0077233C" w:rsidP="002A59DE">
            <w:pPr>
              <w:pStyle w:val="TableParagraph"/>
              <w:kinsoku w:val="0"/>
              <w:overflowPunct w:val="0"/>
              <w:spacing w:before="76"/>
              <w:ind w:left="1104" w:right="1078"/>
              <w:jc w:val="center"/>
              <w:rPr>
                <w:del w:id="146" w:author="Author"/>
                <w:b/>
                <w:bCs/>
                <w:sz w:val="18"/>
                <w:szCs w:val="18"/>
              </w:rPr>
            </w:pPr>
            <w:del w:id="147" w:author="Author">
              <w:r w:rsidDel="00486BFF">
                <w:rPr>
                  <w:b/>
                  <w:bCs/>
                  <w:sz w:val="18"/>
                  <w:szCs w:val="18"/>
                </w:rPr>
                <w:delText>Definition</w:delText>
              </w:r>
            </w:del>
          </w:p>
        </w:tc>
        <w:tc>
          <w:tcPr>
            <w:tcW w:w="3001" w:type="dxa"/>
            <w:tcBorders>
              <w:top w:val="single" w:sz="12" w:space="0" w:color="000000"/>
              <w:left w:val="single" w:sz="2" w:space="0" w:color="000000"/>
              <w:bottom w:val="single" w:sz="12" w:space="0" w:color="000000"/>
              <w:right w:val="single" w:sz="12" w:space="0" w:color="000000"/>
            </w:tcBorders>
          </w:tcPr>
          <w:p w14:paraId="3404FBD4" w14:textId="7736A043" w:rsidR="0077233C" w:rsidDel="00486BFF" w:rsidRDefault="0077233C" w:rsidP="002A59DE">
            <w:pPr>
              <w:pStyle w:val="TableParagraph"/>
              <w:kinsoku w:val="0"/>
              <w:overflowPunct w:val="0"/>
              <w:spacing w:before="76"/>
              <w:ind w:left="1124" w:right="1088"/>
              <w:jc w:val="center"/>
              <w:rPr>
                <w:del w:id="148" w:author="Author"/>
                <w:b/>
                <w:bCs/>
                <w:sz w:val="18"/>
                <w:szCs w:val="18"/>
              </w:rPr>
            </w:pPr>
            <w:del w:id="149" w:author="Author">
              <w:r w:rsidDel="00486BFF">
                <w:rPr>
                  <w:b/>
                  <w:bCs/>
                  <w:sz w:val="18"/>
                  <w:szCs w:val="18"/>
                </w:rPr>
                <w:delText>Encoding</w:delText>
              </w:r>
            </w:del>
          </w:p>
        </w:tc>
      </w:tr>
      <w:tr w:rsidR="0077233C" w:rsidDel="00486BFF" w14:paraId="20CA0C05" w14:textId="2C33AD9C" w:rsidTr="002A59DE">
        <w:trPr>
          <w:trHeight w:val="2311"/>
          <w:del w:id="150" w:author="Author"/>
        </w:trPr>
        <w:tc>
          <w:tcPr>
            <w:tcW w:w="1823" w:type="dxa"/>
            <w:tcBorders>
              <w:top w:val="single" w:sz="12" w:space="0" w:color="000000"/>
              <w:left w:val="single" w:sz="12" w:space="0" w:color="000000"/>
              <w:bottom w:val="single" w:sz="2" w:space="0" w:color="000000"/>
              <w:right w:val="single" w:sz="2" w:space="0" w:color="000000"/>
            </w:tcBorders>
          </w:tcPr>
          <w:p w14:paraId="64541920" w14:textId="6E3C8BC0" w:rsidR="0077233C" w:rsidDel="00486BFF" w:rsidRDefault="0077233C" w:rsidP="002A59DE">
            <w:pPr>
              <w:pStyle w:val="TableParagraph"/>
              <w:kinsoku w:val="0"/>
              <w:overflowPunct w:val="0"/>
              <w:spacing w:before="36"/>
              <w:ind w:left="117"/>
              <w:rPr>
                <w:del w:id="151" w:author="Author"/>
                <w:sz w:val="18"/>
                <w:szCs w:val="18"/>
              </w:rPr>
            </w:pPr>
            <w:del w:id="152" w:author="Author">
              <w:r w:rsidDel="00486BFF">
                <w:rPr>
                  <w:sz w:val="18"/>
                  <w:szCs w:val="18"/>
                </w:rPr>
                <w:delText>Channel</w:delText>
              </w:r>
              <w:r w:rsidDel="00486BFF">
                <w:rPr>
                  <w:spacing w:val="-8"/>
                  <w:sz w:val="18"/>
                  <w:szCs w:val="18"/>
                </w:rPr>
                <w:delText xml:space="preserve"> </w:delText>
              </w:r>
              <w:r w:rsidDel="00486BFF">
                <w:rPr>
                  <w:sz w:val="18"/>
                  <w:szCs w:val="18"/>
                </w:rPr>
                <w:delText>Width</w:delText>
              </w:r>
            </w:del>
          </w:p>
        </w:tc>
        <w:tc>
          <w:tcPr>
            <w:tcW w:w="3000" w:type="dxa"/>
            <w:tcBorders>
              <w:top w:val="single" w:sz="12" w:space="0" w:color="000000"/>
              <w:left w:val="single" w:sz="2" w:space="0" w:color="000000"/>
              <w:bottom w:val="single" w:sz="2" w:space="0" w:color="000000"/>
              <w:right w:val="single" w:sz="2" w:space="0" w:color="000000"/>
            </w:tcBorders>
          </w:tcPr>
          <w:p w14:paraId="0954CA34" w14:textId="7195E9B2" w:rsidR="0077233C" w:rsidDel="00486BFF" w:rsidRDefault="0077233C" w:rsidP="002A59DE">
            <w:pPr>
              <w:pStyle w:val="TableParagraph"/>
              <w:kinsoku w:val="0"/>
              <w:overflowPunct w:val="0"/>
              <w:spacing w:before="41" w:line="232" w:lineRule="auto"/>
              <w:ind w:left="130"/>
              <w:rPr>
                <w:del w:id="153" w:author="Author"/>
                <w:sz w:val="18"/>
                <w:szCs w:val="18"/>
              </w:rPr>
            </w:pPr>
            <w:del w:id="154" w:author="Author">
              <w:r w:rsidDel="00486BFF">
                <w:rPr>
                  <w:sz w:val="18"/>
                  <w:szCs w:val="18"/>
                </w:rPr>
                <w:delText>This</w:delText>
              </w:r>
              <w:r w:rsidDel="00486BFF">
                <w:rPr>
                  <w:spacing w:val="-5"/>
                  <w:sz w:val="18"/>
                  <w:szCs w:val="18"/>
                </w:rPr>
                <w:delText xml:space="preserve"> </w:delText>
              </w:r>
              <w:r w:rsidDel="00486BFF">
                <w:rPr>
                  <w:sz w:val="18"/>
                  <w:szCs w:val="18"/>
                </w:rPr>
                <w:delText>subfield</w:delText>
              </w:r>
              <w:r w:rsidDel="00486BFF">
                <w:rPr>
                  <w:spacing w:val="-4"/>
                  <w:sz w:val="18"/>
                  <w:szCs w:val="18"/>
                </w:rPr>
                <w:delText xml:space="preserve"> </w:delText>
              </w:r>
              <w:r w:rsidDel="00486BFF">
                <w:rPr>
                  <w:sz w:val="18"/>
                  <w:szCs w:val="18"/>
                </w:rPr>
                <w:delText>defines</w:delText>
              </w:r>
              <w:r w:rsidDel="00486BFF">
                <w:rPr>
                  <w:spacing w:val="-4"/>
                  <w:sz w:val="18"/>
                  <w:szCs w:val="18"/>
                </w:rPr>
                <w:delText xml:space="preserve"> </w:delText>
              </w:r>
              <w:r w:rsidDel="00486BFF">
                <w:rPr>
                  <w:sz w:val="18"/>
                  <w:szCs w:val="18"/>
                </w:rPr>
                <w:delText>the</w:delText>
              </w:r>
              <w:r w:rsidDel="00486BFF">
                <w:rPr>
                  <w:spacing w:val="-5"/>
                  <w:sz w:val="18"/>
                  <w:szCs w:val="18"/>
                </w:rPr>
                <w:delText xml:space="preserve"> </w:delText>
              </w:r>
              <w:r w:rsidDel="00486BFF">
                <w:rPr>
                  <w:sz w:val="18"/>
                  <w:szCs w:val="18"/>
                </w:rPr>
                <w:delText>EHT</w:delText>
              </w:r>
              <w:r w:rsidDel="00486BFF">
                <w:rPr>
                  <w:spacing w:val="-5"/>
                  <w:sz w:val="18"/>
                  <w:szCs w:val="18"/>
                </w:rPr>
                <w:delText xml:space="preserve"> </w:delText>
              </w:r>
              <w:r w:rsidDel="00486BFF">
                <w:rPr>
                  <w:sz w:val="18"/>
                  <w:szCs w:val="18"/>
                </w:rPr>
                <w:delText>BSS</w:delText>
              </w:r>
              <w:r w:rsidDel="00486BFF">
                <w:rPr>
                  <w:spacing w:val="-42"/>
                  <w:sz w:val="18"/>
                  <w:szCs w:val="18"/>
                </w:rPr>
                <w:delText xml:space="preserve"> </w:delText>
              </w:r>
              <w:r w:rsidDel="00486BFF">
                <w:rPr>
                  <w:sz w:val="18"/>
                  <w:szCs w:val="18"/>
                </w:rPr>
                <w:delText>bandwidth.</w:delText>
              </w:r>
            </w:del>
          </w:p>
        </w:tc>
        <w:tc>
          <w:tcPr>
            <w:tcW w:w="3001" w:type="dxa"/>
            <w:tcBorders>
              <w:top w:val="single" w:sz="12" w:space="0" w:color="000000"/>
              <w:left w:val="single" w:sz="2" w:space="0" w:color="000000"/>
              <w:bottom w:val="single" w:sz="2" w:space="0" w:color="000000"/>
              <w:right w:val="single" w:sz="12" w:space="0" w:color="000000"/>
            </w:tcBorders>
          </w:tcPr>
          <w:p w14:paraId="14DDDDBF" w14:textId="4AD6C596" w:rsidR="0077233C" w:rsidDel="00486BFF" w:rsidRDefault="0077233C" w:rsidP="002A59DE">
            <w:pPr>
              <w:pStyle w:val="TableParagraph"/>
              <w:kinsoku w:val="0"/>
              <w:overflowPunct w:val="0"/>
              <w:spacing w:before="41" w:line="232" w:lineRule="auto"/>
              <w:ind w:left="130" w:right="174" w:hanging="1"/>
              <w:rPr>
                <w:del w:id="155" w:author="Author"/>
                <w:sz w:val="18"/>
                <w:szCs w:val="18"/>
              </w:rPr>
            </w:pPr>
            <w:del w:id="156" w:author="Author">
              <w:r w:rsidDel="00486BFF">
                <w:rPr>
                  <w:sz w:val="18"/>
                  <w:szCs w:val="18"/>
                </w:rPr>
                <w:delText>Set to 0 for 20 MHz EHT BSS band-</w:delText>
              </w:r>
              <w:r w:rsidDel="00486BFF">
                <w:rPr>
                  <w:spacing w:val="-42"/>
                  <w:sz w:val="18"/>
                  <w:szCs w:val="18"/>
                </w:rPr>
                <w:delText xml:space="preserve"> </w:delText>
              </w:r>
              <w:r w:rsidDel="00486BFF">
                <w:rPr>
                  <w:sz w:val="18"/>
                  <w:szCs w:val="18"/>
                </w:rPr>
                <w:delText>width.</w:delText>
              </w:r>
            </w:del>
          </w:p>
          <w:p w14:paraId="1E90AC59" w14:textId="2634CAF6" w:rsidR="0077233C" w:rsidDel="00486BFF" w:rsidRDefault="0077233C" w:rsidP="002A59DE">
            <w:pPr>
              <w:pStyle w:val="TableParagraph"/>
              <w:kinsoku w:val="0"/>
              <w:overflowPunct w:val="0"/>
              <w:spacing w:line="232" w:lineRule="auto"/>
              <w:ind w:left="130" w:right="173"/>
              <w:rPr>
                <w:del w:id="157" w:author="Author"/>
                <w:sz w:val="18"/>
                <w:szCs w:val="18"/>
              </w:rPr>
            </w:pPr>
            <w:del w:id="158" w:author="Author">
              <w:r w:rsidDel="00486BFF">
                <w:rPr>
                  <w:sz w:val="18"/>
                  <w:szCs w:val="18"/>
                </w:rPr>
                <w:delText>Set to 1 for 40 MHz EHT BSS band-</w:delText>
              </w:r>
              <w:r w:rsidDel="00486BFF">
                <w:rPr>
                  <w:spacing w:val="-42"/>
                  <w:sz w:val="18"/>
                  <w:szCs w:val="18"/>
                </w:rPr>
                <w:delText xml:space="preserve"> </w:delText>
              </w:r>
              <w:r w:rsidDel="00486BFF">
                <w:rPr>
                  <w:sz w:val="18"/>
                  <w:szCs w:val="18"/>
                </w:rPr>
                <w:delText>width.</w:delText>
              </w:r>
            </w:del>
          </w:p>
          <w:p w14:paraId="2F30A282" w14:textId="6355B628" w:rsidR="0077233C" w:rsidDel="00486BFF" w:rsidRDefault="0077233C" w:rsidP="002A59DE">
            <w:pPr>
              <w:pStyle w:val="TableParagraph"/>
              <w:kinsoku w:val="0"/>
              <w:overflowPunct w:val="0"/>
              <w:spacing w:line="230" w:lineRule="auto"/>
              <w:ind w:left="130" w:right="173"/>
              <w:rPr>
                <w:del w:id="159" w:author="Author"/>
                <w:sz w:val="18"/>
                <w:szCs w:val="18"/>
              </w:rPr>
            </w:pPr>
            <w:del w:id="160" w:author="Author">
              <w:r w:rsidDel="00486BFF">
                <w:rPr>
                  <w:sz w:val="18"/>
                  <w:szCs w:val="18"/>
                </w:rPr>
                <w:delText>Set to 2 for 80 MHz EHT BSS band-</w:delText>
              </w:r>
              <w:r w:rsidDel="00486BFF">
                <w:rPr>
                  <w:spacing w:val="-42"/>
                  <w:sz w:val="18"/>
                  <w:szCs w:val="18"/>
                </w:rPr>
                <w:delText xml:space="preserve"> </w:delText>
              </w:r>
              <w:r w:rsidDel="00486BFF">
                <w:rPr>
                  <w:sz w:val="18"/>
                  <w:szCs w:val="18"/>
                </w:rPr>
                <w:delText>width.</w:delText>
              </w:r>
            </w:del>
          </w:p>
          <w:p w14:paraId="77D71656" w14:textId="726DFFCA" w:rsidR="0077233C" w:rsidDel="00486BFF" w:rsidRDefault="0077233C" w:rsidP="002A59DE">
            <w:pPr>
              <w:pStyle w:val="TableParagraph"/>
              <w:kinsoku w:val="0"/>
              <w:overflowPunct w:val="0"/>
              <w:spacing w:line="232" w:lineRule="auto"/>
              <w:ind w:left="130" w:right="83"/>
              <w:rPr>
                <w:del w:id="161" w:author="Author"/>
                <w:sz w:val="18"/>
                <w:szCs w:val="18"/>
              </w:rPr>
            </w:pPr>
            <w:del w:id="162" w:author="Author">
              <w:r w:rsidDel="00486BFF">
                <w:rPr>
                  <w:sz w:val="18"/>
                  <w:szCs w:val="18"/>
                </w:rPr>
                <w:delText>Set to 3 for 160 MHz EHT BSS band-</w:delText>
              </w:r>
              <w:r w:rsidDel="00486BFF">
                <w:rPr>
                  <w:spacing w:val="-42"/>
                  <w:sz w:val="18"/>
                  <w:szCs w:val="18"/>
                </w:rPr>
                <w:delText xml:space="preserve"> </w:delText>
              </w:r>
              <w:r w:rsidDel="00486BFF">
                <w:rPr>
                  <w:sz w:val="18"/>
                  <w:szCs w:val="18"/>
                </w:rPr>
                <w:delText>width.</w:delText>
              </w:r>
            </w:del>
          </w:p>
          <w:p w14:paraId="1180DB87" w14:textId="312B8C7C" w:rsidR="0077233C" w:rsidDel="00486BFF" w:rsidRDefault="0077233C" w:rsidP="002A59DE">
            <w:pPr>
              <w:pStyle w:val="TableParagraph"/>
              <w:kinsoku w:val="0"/>
              <w:overflowPunct w:val="0"/>
              <w:spacing w:line="232" w:lineRule="auto"/>
              <w:ind w:left="130" w:right="83"/>
              <w:rPr>
                <w:del w:id="163" w:author="Author"/>
                <w:sz w:val="18"/>
                <w:szCs w:val="18"/>
              </w:rPr>
            </w:pPr>
            <w:del w:id="164" w:author="Author">
              <w:r w:rsidDel="00486BFF">
                <w:rPr>
                  <w:sz w:val="18"/>
                  <w:szCs w:val="18"/>
                </w:rPr>
                <w:delText>Set to 4 for 320 MHz EHT BSS band-</w:delText>
              </w:r>
              <w:r w:rsidDel="00486BFF">
                <w:rPr>
                  <w:spacing w:val="-42"/>
                  <w:sz w:val="18"/>
                  <w:szCs w:val="18"/>
                </w:rPr>
                <w:delText xml:space="preserve"> </w:delText>
              </w:r>
              <w:r w:rsidDel="00486BFF">
                <w:rPr>
                  <w:sz w:val="18"/>
                  <w:szCs w:val="18"/>
                </w:rPr>
                <w:delText>width.</w:delText>
              </w:r>
            </w:del>
          </w:p>
          <w:p w14:paraId="17728E4E" w14:textId="076E4402" w:rsidR="0077233C" w:rsidDel="00486BFF" w:rsidRDefault="0077233C" w:rsidP="002A59DE">
            <w:pPr>
              <w:pStyle w:val="TableParagraph"/>
              <w:kinsoku w:val="0"/>
              <w:overflowPunct w:val="0"/>
              <w:spacing w:line="201" w:lineRule="exact"/>
              <w:ind w:left="130"/>
              <w:rPr>
                <w:del w:id="165" w:author="Author"/>
                <w:sz w:val="18"/>
                <w:szCs w:val="18"/>
              </w:rPr>
            </w:pPr>
            <w:del w:id="166" w:author="Author">
              <w:r w:rsidDel="00486BFF">
                <w:rPr>
                  <w:sz w:val="18"/>
                  <w:szCs w:val="18"/>
                </w:rPr>
                <w:delText>Other</w:delText>
              </w:r>
              <w:r w:rsidDel="00486BFF">
                <w:rPr>
                  <w:spacing w:val="-2"/>
                  <w:sz w:val="18"/>
                  <w:szCs w:val="18"/>
                </w:rPr>
                <w:delText xml:space="preserve"> </w:delText>
              </w:r>
              <w:r w:rsidDel="00486BFF">
                <w:rPr>
                  <w:sz w:val="18"/>
                  <w:szCs w:val="18"/>
                </w:rPr>
                <w:delText>values</w:delText>
              </w:r>
              <w:r w:rsidDel="00486BFF">
                <w:rPr>
                  <w:spacing w:val="-1"/>
                  <w:sz w:val="18"/>
                  <w:szCs w:val="18"/>
                </w:rPr>
                <w:delText xml:space="preserve"> </w:delText>
              </w:r>
              <w:r w:rsidDel="00486BFF">
                <w:rPr>
                  <w:sz w:val="18"/>
                  <w:szCs w:val="18"/>
                </w:rPr>
                <w:delText>are</w:delText>
              </w:r>
              <w:r w:rsidDel="00486BFF">
                <w:rPr>
                  <w:spacing w:val="-3"/>
                  <w:sz w:val="18"/>
                  <w:szCs w:val="18"/>
                </w:rPr>
                <w:delText xml:space="preserve"> </w:delText>
              </w:r>
              <w:r w:rsidDel="00486BFF">
                <w:rPr>
                  <w:sz w:val="18"/>
                  <w:szCs w:val="18"/>
                </w:rPr>
                <w:delText>reserved.</w:delText>
              </w:r>
            </w:del>
          </w:p>
        </w:tc>
      </w:tr>
      <w:tr w:rsidR="0077233C" w:rsidDel="00486BFF" w14:paraId="1568772F" w14:textId="6A8376AD" w:rsidTr="002A59DE">
        <w:trPr>
          <w:trHeight w:val="922"/>
          <w:del w:id="167" w:author="Author"/>
        </w:trPr>
        <w:tc>
          <w:tcPr>
            <w:tcW w:w="1823" w:type="dxa"/>
            <w:tcBorders>
              <w:top w:val="single" w:sz="2" w:space="0" w:color="000000"/>
              <w:left w:val="single" w:sz="12" w:space="0" w:color="000000"/>
              <w:bottom w:val="single" w:sz="4" w:space="0" w:color="000000"/>
              <w:right w:val="single" w:sz="2" w:space="0" w:color="000000"/>
            </w:tcBorders>
          </w:tcPr>
          <w:p w14:paraId="023BF2D0" w14:textId="55980BF1" w:rsidR="0077233C" w:rsidDel="00486BFF" w:rsidRDefault="0077233C" w:rsidP="002A59DE">
            <w:pPr>
              <w:pStyle w:val="TableParagraph"/>
              <w:kinsoku w:val="0"/>
              <w:overflowPunct w:val="0"/>
              <w:ind w:left="117"/>
              <w:rPr>
                <w:del w:id="168" w:author="Author"/>
                <w:sz w:val="18"/>
                <w:szCs w:val="18"/>
              </w:rPr>
            </w:pPr>
            <w:del w:id="169" w:author="Author">
              <w:r w:rsidDel="00486BFF">
                <w:rPr>
                  <w:sz w:val="18"/>
                  <w:szCs w:val="18"/>
                </w:rPr>
                <w:delText>CCFS</w:delText>
              </w:r>
            </w:del>
          </w:p>
        </w:tc>
        <w:tc>
          <w:tcPr>
            <w:tcW w:w="3000" w:type="dxa"/>
            <w:tcBorders>
              <w:top w:val="single" w:sz="2" w:space="0" w:color="000000"/>
              <w:left w:val="single" w:sz="2" w:space="0" w:color="000000"/>
              <w:bottom w:val="single" w:sz="4" w:space="0" w:color="000000"/>
              <w:right w:val="single" w:sz="2" w:space="0" w:color="000000"/>
            </w:tcBorders>
          </w:tcPr>
          <w:p w14:paraId="50DEC49E" w14:textId="71EA0E27" w:rsidR="0077233C" w:rsidDel="00486BFF" w:rsidRDefault="0077233C" w:rsidP="002A59DE">
            <w:pPr>
              <w:pStyle w:val="TableParagraph"/>
              <w:kinsoku w:val="0"/>
              <w:overflowPunct w:val="0"/>
              <w:spacing w:before="55" w:line="232" w:lineRule="auto"/>
              <w:ind w:left="130" w:right="156"/>
              <w:rPr>
                <w:del w:id="170" w:author="Author"/>
                <w:sz w:val="18"/>
                <w:szCs w:val="18"/>
              </w:rPr>
            </w:pPr>
            <w:del w:id="171" w:author="Author">
              <w:r w:rsidDel="00486BFF">
                <w:rPr>
                  <w:sz w:val="18"/>
                  <w:szCs w:val="18"/>
                </w:rPr>
                <w:delText>This</w:delText>
              </w:r>
              <w:r w:rsidDel="00486BFF">
                <w:rPr>
                  <w:spacing w:val="-3"/>
                  <w:sz w:val="18"/>
                  <w:szCs w:val="18"/>
                </w:rPr>
                <w:delText xml:space="preserve"> </w:delText>
              </w:r>
              <w:r w:rsidDel="00486BFF">
                <w:rPr>
                  <w:sz w:val="18"/>
                  <w:szCs w:val="18"/>
                </w:rPr>
                <w:delText>subfield</w:delText>
              </w:r>
              <w:r w:rsidDel="00486BFF">
                <w:rPr>
                  <w:spacing w:val="-2"/>
                  <w:sz w:val="18"/>
                  <w:szCs w:val="18"/>
                </w:rPr>
                <w:delText xml:space="preserve"> </w:delText>
              </w:r>
              <w:r w:rsidDel="00486BFF">
                <w:rPr>
                  <w:sz w:val="18"/>
                  <w:szCs w:val="18"/>
                </w:rPr>
                <w:delText>provides</w:delText>
              </w:r>
              <w:r w:rsidDel="00486BFF">
                <w:rPr>
                  <w:spacing w:val="-3"/>
                  <w:sz w:val="18"/>
                  <w:szCs w:val="18"/>
                </w:rPr>
                <w:delText xml:space="preserve"> </w:delText>
              </w:r>
              <w:r w:rsidDel="00486BFF">
                <w:rPr>
                  <w:sz w:val="18"/>
                  <w:szCs w:val="18"/>
                </w:rPr>
                <w:delText>channel</w:delText>
              </w:r>
              <w:r w:rsidDel="00486BFF">
                <w:rPr>
                  <w:spacing w:val="-3"/>
                  <w:sz w:val="18"/>
                  <w:szCs w:val="18"/>
                </w:rPr>
                <w:delText xml:space="preserve"> </w:delText>
              </w:r>
              <w:r w:rsidDel="00486BFF">
                <w:rPr>
                  <w:sz w:val="18"/>
                  <w:szCs w:val="18"/>
                </w:rPr>
                <w:delText>center</w:delText>
              </w:r>
              <w:r w:rsidDel="00486BFF">
                <w:rPr>
                  <w:spacing w:val="-42"/>
                  <w:sz w:val="18"/>
                  <w:szCs w:val="18"/>
                </w:rPr>
                <w:delText xml:space="preserve"> </w:delText>
              </w:r>
              <w:r w:rsidDel="00486BFF">
                <w:rPr>
                  <w:sz w:val="18"/>
                  <w:szCs w:val="18"/>
                </w:rPr>
                <w:delText>frequency segment information for a</w:delText>
              </w:r>
              <w:r w:rsidDel="00486BFF">
                <w:rPr>
                  <w:spacing w:val="1"/>
                  <w:sz w:val="18"/>
                  <w:szCs w:val="18"/>
                </w:rPr>
                <w:delText xml:space="preserve"> </w:delText>
              </w:r>
              <w:r w:rsidDel="00486BFF">
                <w:rPr>
                  <w:sz w:val="18"/>
                  <w:szCs w:val="18"/>
                </w:rPr>
                <w:delText>20, 40, 80, 160, or 320 MHz EHT</w:delText>
              </w:r>
              <w:r w:rsidDel="00486BFF">
                <w:rPr>
                  <w:spacing w:val="1"/>
                  <w:sz w:val="18"/>
                  <w:szCs w:val="18"/>
                </w:rPr>
                <w:delText xml:space="preserve"> </w:delText>
              </w:r>
              <w:r w:rsidDel="00486BFF">
                <w:rPr>
                  <w:sz w:val="18"/>
                  <w:szCs w:val="18"/>
                </w:rPr>
                <w:delText>BBS.</w:delText>
              </w:r>
            </w:del>
          </w:p>
        </w:tc>
        <w:tc>
          <w:tcPr>
            <w:tcW w:w="3001" w:type="dxa"/>
            <w:tcBorders>
              <w:top w:val="single" w:sz="2" w:space="0" w:color="000000"/>
              <w:left w:val="single" w:sz="2" w:space="0" w:color="000000"/>
              <w:bottom w:val="single" w:sz="4" w:space="0" w:color="000000"/>
              <w:right w:val="single" w:sz="12" w:space="0" w:color="000000"/>
            </w:tcBorders>
          </w:tcPr>
          <w:p w14:paraId="0D29BDF1" w14:textId="3B2DE3A8" w:rsidR="0077233C" w:rsidDel="00486BFF" w:rsidRDefault="0077233C" w:rsidP="002A59DE">
            <w:pPr>
              <w:pStyle w:val="TableParagraph"/>
              <w:kinsoku w:val="0"/>
              <w:overflowPunct w:val="0"/>
              <w:rPr>
                <w:del w:id="172" w:author="Author"/>
                <w:sz w:val="18"/>
                <w:szCs w:val="18"/>
              </w:rPr>
            </w:pPr>
          </w:p>
        </w:tc>
      </w:tr>
      <w:tr w:rsidR="0077233C" w:rsidDel="00486BFF" w14:paraId="1438C765" w14:textId="01CC50EA" w:rsidTr="0077233C">
        <w:trPr>
          <w:trHeight w:val="711"/>
          <w:del w:id="173" w:author="Author"/>
        </w:trPr>
        <w:tc>
          <w:tcPr>
            <w:tcW w:w="1823" w:type="dxa"/>
            <w:tcBorders>
              <w:top w:val="single" w:sz="4" w:space="0" w:color="000000"/>
              <w:left w:val="single" w:sz="12" w:space="0" w:color="000000"/>
              <w:bottom w:val="single" w:sz="4" w:space="0" w:color="000000"/>
              <w:right w:val="single" w:sz="2" w:space="0" w:color="000000"/>
            </w:tcBorders>
          </w:tcPr>
          <w:p w14:paraId="63B0F521" w14:textId="5A027432" w:rsidR="0077233C" w:rsidDel="00486BFF" w:rsidRDefault="0077233C" w:rsidP="002A59DE">
            <w:pPr>
              <w:pStyle w:val="TableParagraph"/>
              <w:kinsoku w:val="0"/>
              <w:overflowPunct w:val="0"/>
              <w:spacing w:before="54" w:line="230" w:lineRule="auto"/>
              <w:ind w:left="117" w:right="152"/>
              <w:rPr>
                <w:del w:id="174" w:author="Author"/>
                <w:sz w:val="18"/>
                <w:szCs w:val="18"/>
              </w:rPr>
            </w:pPr>
            <w:del w:id="175" w:author="Author">
              <w:r w:rsidDel="00486BFF">
                <w:rPr>
                  <w:spacing w:val="-1"/>
                  <w:sz w:val="18"/>
                  <w:szCs w:val="18"/>
                </w:rPr>
                <w:delText xml:space="preserve">Disabled </w:delText>
              </w:r>
              <w:r w:rsidDel="00486BFF">
                <w:rPr>
                  <w:sz w:val="18"/>
                  <w:szCs w:val="18"/>
                </w:rPr>
                <w:delText>Subchannel</w:delText>
              </w:r>
              <w:r w:rsidDel="00486BFF">
                <w:rPr>
                  <w:spacing w:val="-42"/>
                  <w:sz w:val="18"/>
                  <w:szCs w:val="18"/>
                </w:rPr>
                <w:delText xml:space="preserve"> </w:delText>
              </w:r>
              <w:r w:rsidDel="00486BFF">
                <w:rPr>
                  <w:sz w:val="18"/>
                  <w:szCs w:val="18"/>
                </w:rPr>
                <w:delText>Bitmap</w:delText>
              </w:r>
              <w:r w:rsidDel="00486BFF">
                <w:rPr>
                  <w:spacing w:val="-2"/>
                  <w:sz w:val="18"/>
                  <w:szCs w:val="18"/>
                </w:rPr>
                <w:delText xml:space="preserve"> </w:delText>
              </w:r>
              <w:r w:rsidDel="00486BFF">
                <w:rPr>
                  <w:sz w:val="18"/>
                  <w:szCs w:val="18"/>
                </w:rPr>
                <w:delText>Present</w:delText>
              </w:r>
            </w:del>
          </w:p>
        </w:tc>
        <w:tc>
          <w:tcPr>
            <w:tcW w:w="3000" w:type="dxa"/>
            <w:tcBorders>
              <w:top w:val="single" w:sz="4" w:space="0" w:color="000000"/>
              <w:left w:val="single" w:sz="2" w:space="0" w:color="000000"/>
              <w:bottom w:val="single" w:sz="4" w:space="0" w:color="000000"/>
              <w:right w:val="single" w:sz="2" w:space="0" w:color="000000"/>
            </w:tcBorders>
          </w:tcPr>
          <w:p w14:paraId="16B8CF87" w14:textId="73A0200A" w:rsidR="0077233C" w:rsidDel="00486BFF" w:rsidRDefault="0077233C" w:rsidP="002A59DE">
            <w:pPr>
              <w:pStyle w:val="TableParagraph"/>
              <w:kinsoku w:val="0"/>
              <w:overflowPunct w:val="0"/>
              <w:spacing w:before="52" w:line="232" w:lineRule="auto"/>
              <w:ind w:left="130"/>
              <w:rPr>
                <w:del w:id="176" w:author="Author"/>
                <w:sz w:val="18"/>
                <w:szCs w:val="18"/>
              </w:rPr>
            </w:pPr>
            <w:del w:id="177" w:author="Author">
              <w:r w:rsidDel="00486BFF">
                <w:rPr>
                  <w:sz w:val="18"/>
                  <w:szCs w:val="18"/>
                </w:rPr>
                <w:delText>This subfield indicates whether the</w:delText>
              </w:r>
              <w:r w:rsidDel="00486BFF">
                <w:rPr>
                  <w:spacing w:val="1"/>
                  <w:sz w:val="18"/>
                  <w:szCs w:val="18"/>
                </w:rPr>
                <w:delText xml:space="preserve"> </w:delText>
              </w:r>
              <w:r w:rsidDel="00486BFF">
                <w:rPr>
                  <w:sz w:val="18"/>
                  <w:szCs w:val="18"/>
                </w:rPr>
                <w:delText>Disabled</w:delText>
              </w:r>
              <w:r w:rsidDel="00486BFF">
                <w:rPr>
                  <w:spacing w:val="-5"/>
                  <w:sz w:val="18"/>
                  <w:szCs w:val="18"/>
                </w:rPr>
                <w:delText xml:space="preserve"> </w:delText>
              </w:r>
              <w:r w:rsidDel="00486BFF">
                <w:rPr>
                  <w:sz w:val="18"/>
                  <w:szCs w:val="18"/>
                </w:rPr>
                <w:delText>Subchannel</w:delText>
              </w:r>
              <w:r w:rsidDel="00486BFF">
                <w:rPr>
                  <w:spacing w:val="-6"/>
                  <w:sz w:val="18"/>
                  <w:szCs w:val="18"/>
                </w:rPr>
                <w:delText xml:space="preserve"> </w:delText>
              </w:r>
              <w:r w:rsidDel="00486BFF">
                <w:rPr>
                  <w:sz w:val="18"/>
                  <w:szCs w:val="18"/>
                </w:rPr>
                <w:delText>Bitmap</w:delText>
              </w:r>
              <w:r w:rsidDel="00486BFF">
                <w:rPr>
                  <w:spacing w:val="-5"/>
                  <w:sz w:val="18"/>
                  <w:szCs w:val="18"/>
                </w:rPr>
                <w:delText xml:space="preserve"> </w:delText>
              </w:r>
              <w:r w:rsidDel="00486BFF">
                <w:rPr>
                  <w:sz w:val="18"/>
                  <w:szCs w:val="18"/>
                </w:rPr>
                <w:delText>field</w:delText>
              </w:r>
              <w:r w:rsidDel="00486BFF">
                <w:rPr>
                  <w:spacing w:val="-5"/>
                  <w:sz w:val="18"/>
                  <w:szCs w:val="18"/>
                </w:rPr>
                <w:delText xml:space="preserve"> </w:delText>
              </w:r>
              <w:r w:rsidDel="00486BFF">
                <w:rPr>
                  <w:sz w:val="18"/>
                  <w:szCs w:val="18"/>
                </w:rPr>
                <w:delText>is</w:delText>
              </w:r>
              <w:r w:rsidDel="00486BFF">
                <w:rPr>
                  <w:spacing w:val="-42"/>
                  <w:sz w:val="18"/>
                  <w:szCs w:val="18"/>
                </w:rPr>
                <w:delText xml:space="preserve"> </w:delText>
              </w:r>
              <w:r w:rsidDel="00486BFF">
                <w:rPr>
                  <w:sz w:val="18"/>
                  <w:szCs w:val="18"/>
                </w:rPr>
                <w:delText>present</w:delText>
              </w:r>
              <w:r w:rsidDel="00486BFF">
                <w:rPr>
                  <w:spacing w:val="-1"/>
                  <w:sz w:val="18"/>
                  <w:szCs w:val="18"/>
                </w:rPr>
                <w:delText xml:space="preserve"> </w:delText>
              </w:r>
              <w:r w:rsidDel="00486BFF">
                <w:rPr>
                  <w:sz w:val="18"/>
                  <w:szCs w:val="18"/>
                </w:rPr>
                <w:delText>or</w:delText>
              </w:r>
              <w:r w:rsidDel="00486BFF">
                <w:rPr>
                  <w:spacing w:val="-1"/>
                  <w:sz w:val="18"/>
                  <w:szCs w:val="18"/>
                </w:rPr>
                <w:delText xml:space="preserve"> </w:delText>
              </w:r>
              <w:r w:rsidDel="00486BFF">
                <w:rPr>
                  <w:sz w:val="18"/>
                  <w:szCs w:val="18"/>
                </w:rPr>
                <w:delText>not.</w:delText>
              </w:r>
            </w:del>
          </w:p>
        </w:tc>
        <w:tc>
          <w:tcPr>
            <w:tcW w:w="3001" w:type="dxa"/>
            <w:tcBorders>
              <w:top w:val="single" w:sz="4" w:space="0" w:color="000000"/>
              <w:left w:val="single" w:sz="2" w:space="0" w:color="000000"/>
              <w:bottom w:val="single" w:sz="4" w:space="0" w:color="000000"/>
              <w:right w:val="single" w:sz="12" w:space="0" w:color="000000"/>
            </w:tcBorders>
          </w:tcPr>
          <w:p w14:paraId="4AFE2E08" w14:textId="17C87F67" w:rsidR="0077233C" w:rsidDel="00486BFF" w:rsidRDefault="0077233C" w:rsidP="002A59DE">
            <w:pPr>
              <w:pStyle w:val="TableParagraph"/>
              <w:kinsoku w:val="0"/>
              <w:overflowPunct w:val="0"/>
              <w:spacing w:before="52" w:line="232" w:lineRule="auto"/>
              <w:ind w:left="130"/>
              <w:rPr>
                <w:del w:id="178" w:author="Author"/>
                <w:sz w:val="18"/>
                <w:szCs w:val="18"/>
              </w:rPr>
            </w:pPr>
            <w:del w:id="179" w:author="Author">
              <w:r w:rsidDel="00486BFF">
                <w:rPr>
                  <w:sz w:val="18"/>
                  <w:szCs w:val="18"/>
                </w:rPr>
                <w:delText>Set to 1 if the Disabled Subchannel</w:delText>
              </w:r>
              <w:r w:rsidDel="00486BFF">
                <w:rPr>
                  <w:spacing w:val="1"/>
                  <w:sz w:val="18"/>
                  <w:szCs w:val="18"/>
                </w:rPr>
                <w:delText xml:space="preserve"> </w:delText>
              </w:r>
              <w:r w:rsidDel="00486BFF">
                <w:rPr>
                  <w:sz w:val="18"/>
                  <w:szCs w:val="18"/>
                </w:rPr>
                <w:delText>Bitmap</w:delText>
              </w:r>
              <w:r w:rsidDel="00486BFF">
                <w:rPr>
                  <w:spacing w:val="-4"/>
                  <w:sz w:val="18"/>
                  <w:szCs w:val="18"/>
                </w:rPr>
                <w:delText xml:space="preserve"> </w:delText>
              </w:r>
              <w:r w:rsidDel="00486BFF">
                <w:rPr>
                  <w:sz w:val="18"/>
                  <w:szCs w:val="18"/>
                </w:rPr>
                <w:delText>field</w:delText>
              </w:r>
              <w:r w:rsidDel="00486BFF">
                <w:rPr>
                  <w:spacing w:val="-4"/>
                  <w:sz w:val="18"/>
                  <w:szCs w:val="18"/>
                </w:rPr>
                <w:delText xml:space="preserve"> </w:delText>
              </w:r>
              <w:r w:rsidDel="00486BFF">
                <w:rPr>
                  <w:sz w:val="18"/>
                  <w:szCs w:val="18"/>
                </w:rPr>
                <w:delText>is</w:delText>
              </w:r>
              <w:r w:rsidDel="00486BFF">
                <w:rPr>
                  <w:spacing w:val="-4"/>
                  <w:sz w:val="18"/>
                  <w:szCs w:val="18"/>
                </w:rPr>
                <w:delText xml:space="preserve"> </w:delText>
              </w:r>
              <w:r w:rsidDel="00486BFF">
                <w:rPr>
                  <w:sz w:val="18"/>
                  <w:szCs w:val="18"/>
                </w:rPr>
                <w:delText>present;</w:delText>
              </w:r>
              <w:r w:rsidDel="00486BFF">
                <w:rPr>
                  <w:spacing w:val="-4"/>
                  <w:sz w:val="18"/>
                  <w:szCs w:val="18"/>
                </w:rPr>
                <w:delText xml:space="preserve"> </w:delText>
              </w:r>
              <w:r w:rsidDel="00486BFF">
                <w:rPr>
                  <w:sz w:val="18"/>
                  <w:szCs w:val="18"/>
                </w:rPr>
                <w:delText>set</w:delText>
              </w:r>
              <w:r w:rsidDel="00486BFF">
                <w:rPr>
                  <w:spacing w:val="-3"/>
                  <w:sz w:val="18"/>
                  <w:szCs w:val="18"/>
                </w:rPr>
                <w:delText xml:space="preserve"> </w:delText>
              </w:r>
              <w:r w:rsidDel="00486BFF">
                <w:rPr>
                  <w:sz w:val="18"/>
                  <w:szCs w:val="18"/>
                </w:rPr>
                <w:delText>to</w:delText>
              </w:r>
              <w:r w:rsidDel="00486BFF">
                <w:rPr>
                  <w:spacing w:val="-4"/>
                  <w:sz w:val="18"/>
                  <w:szCs w:val="18"/>
                </w:rPr>
                <w:delText xml:space="preserve"> </w:delText>
              </w:r>
              <w:r w:rsidDel="00486BFF">
                <w:rPr>
                  <w:sz w:val="18"/>
                  <w:szCs w:val="18"/>
                </w:rPr>
                <w:delText>0</w:delText>
              </w:r>
              <w:r w:rsidDel="00486BFF">
                <w:rPr>
                  <w:spacing w:val="-4"/>
                  <w:sz w:val="18"/>
                  <w:szCs w:val="18"/>
                </w:rPr>
                <w:delText xml:space="preserve"> </w:delText>
              </w:r>
              <w:r w:rsidDel="00486BFF">
                <w:rPr>
                  <w:sz w:val="18"/>
                  <w:szCs w:val="18"/>
                </w:rPr>
                <w:delText>other-</w:delText>
              </w:r>
              <w:r w:rsidDel="00486BFF">
                <w:rPr>
                  <w:spacing w:val="-42"/>
                  <w:sz w:val="18"/>
                  <w:szCs w:val="18"/>
                </w:rPr>
                <w:delText xml:space="preserve"> </w:delText>
              </w:r>
              <w:r w:rsidDel="00486BFF">
                <w:rPr>
                  <w:sz w:val="18"/>
                  <w:szCs w:val="18"/>
                </w:rPr>
                <w:delText>wise.</w:delText>
              </w:r>
            </w:del>
          </w:p>
        </w:tc>
      </w:tr>
      <w:tr w:rsidR="0077233C" w:rsidDel="00486BFF" w14:paraId="2AFCF94F" w14:textId="535730AB" w:rsidTr="0077233C">
        <w:trPr>
          <w:trHeight w:val="711"/>
          <w:del w:id="180" w:author="Author"/>
        </w:trPr>
        <w:tc>
          <w:tcPr>
            <w:tcW w:w="1823" w:type="dxa"/>
            <w:tcBorders>
              <w:top w:val="single" w:sz="4" w:space="0" w:color="000000"/>
              <w:left w:val="single" w:sz="12" w:space="0" w:color="000000"/>
              <w:bottom w:val="single" w:sz="4" w:space="0" w:color="000000"/>
              <w:right w:val="single" w:sz="2" w:space="0" w:color="000000"/>
            </w:tcBorders>
          </w:tcPr>
          <w:p w14:paraId="335A4E83" w14:textId="029C4C14" w:rsidR="0077233C" w:rsidDel="00486BFF" w:rsidRDefault="00F61665" w:rsidP="002A59DE">
            <w:pPr>
              <w:pStyle w:val="TableParagraph"/>
              <w:kinsoku w:val="0"/>
              <w:overflowPunct w:val="0"/>
              <w:spacing w:before="54" w:line="230" w:lineRule="auto"/>
              <w:ind w:left="117" w:right="152"/>
              <w:rPr>
                <w:del w:id="181" w:author="Author"/>
                <w:spacing w:val="-1"/>
                <w:sz w:val="18"/>
                <w:szCs w:val="18"/>
              </w:rPr>
            </w:pPr>
            <w:ins w:id="182" w:author="Author">
              <w:del w:id="183" w:author="Author">
                <w:r w:rsidRPr="00F61665" w:rsidDel="00486BFF">
                  <w:rPr>
                    <w:spacing w:val="-1"/>
                    <w:sz w:val="18"/>
                    <w:szCs w:val="18"/>
                    <w:highlight w:val="green"/>
                  </w:rPr>
                  <w:delText>BSS</w:delText>
                </w:r>
                <w:r w:rsidDel="00486BFF">
                  <w:rPr>
                    <w:spacing w:val="-1"/>
                    <w:sz w:val="18"/>
                    <w:szCs w:val="18"/>
                  </w:rPr>
                  <w:delText xml:space="preserve"> </w:delText>
                </w:r>
                <w:r w:rsidR="0077233C" w:rsidDel="00486BFF">
                  <w:rPr>
                    <w:spacing w:val="-1"/>
                    <w:sz w:val="18"/>
                    <w:szCs w:val="18"/>
                  </w:rPr>
                  <w:delText>Link Disable</w:delText>
                </w:r>
                <w:r w:rsidR="00377DC8" w:rsidDel="00486BFF">
                  <w:rPr>
                    <w:spacing w:val="-1"/>
                    <w:sz w:val="18"/>
                    <w:szCs w:val="18"/>
                  </w:rPr>
                  <w:delText>ment indication</w:delText>
                </w:r>
              </w:del>
            </w:ins>
          </w:p>
        </w:tc>
        <w:tc>
          <w:tcPr>
            <w:tcW w:w="3000" w:type="dxa"/>
            <w:tcBorders>
              <w:top w:val="single" w:sz="4" w:space="0" w:color="000000"/>
              <w:left w:val="single" w:sz="2" w:space="0" w:color="000000"/>
              <w:bottom w:val="single" w:sz="4" w:space="0" w:color="000000"/>
              <w:right w:val="single" w:sz="2" w:space="0" w:color="000000"/>
            </w:tcBorders>
          </w:tcPr>
          <w:p w14:paraId="2A82B808" w14:textId="1AAE8C16" w:rsidR="0077233C" w:rsidDel="00486BFF" w:rsidRDefault="00377DC8" w:rsidP="002A59DE">
            <w:pPr>
              <w:pStyle w:val="TableParagraph"/>
              <w:kinsoku w:val="0"/>
              <w:overflowPunct w:val="0"/>
              <w:spacing w:before="52" w:line="232" w:lineRule="auto"/>
              <w:ind w:left="130"/>
              <w:rPr>
                <w:del w:id="184" w:author="Author"/>
                <w:sz w:val="18"/>
                <w:szCs w:val="18"/>
              </w:rPr>
            </w:pPr>
            <w:ins w:id="185" w:author="Author">
              <w:del w:id="186" w:author="Author">
                <w:r w:rsidDel="00486BFF">
                  <w:rPr>
                    <w:sz w:val="18"/>
                    <w:szCs w:val="18"/>
                  </w:rPr>
                  <w:delText xml:space="preserve">This subfield indicates whether the current link is </w:delText>
                </w:r>
                <w:r w:rsidR="00C3032B" w:rsidDel="00486BFF">
                  <w:rPr>
                    <w:sz w:val="18"/>
                    <w:szCs w:val="18"/>
                  </w:rPr>
                  <w:delText xml:space="preserve">going to be disabled or </w:delText>
                </w:r>
                <w:r w:rsidR="007B3908" w:rsidDel="00486BFF">
                  <w:rPr>
                    <w:sz w:val="18"/>
                    <w:szCs w:val="18"/>
                  </w:rPr>
                  <w:delText>is (</w:delText>
                </w:r>
                <w:r w:rsidR="00C3032B" w:rsidDel="00486BFF">
                  <w:rPr>
                    <w:sz w:val="18"/>
                    <w:szCs w:val="18"/>
                  </w:rPr>
                  <w:delText>already</w:delText>
                </w:r>
                <w:r w:rsidR="007B3908" w:rsidDel="00486BFF">
                  <w:rPr>
                    <w:sz w:val="18"/>
                    <w:szCs w:val="18"/>
                  </w:rPr>
                  <w:delText>)</w:delText>
                </w:r>
                <w:r w:rsidR="00C3032B" w:rsidDel="00486BFF">
                  <w:rPr>
                    <w:sz w:val="18"/>
                    <w:szCs w:val="18"/>
                  </w:rPr>
                  <w:delText xml:space="preserve"> </w:delText>
                </w:r>
                <w:r w:rsidDel="00486BFF">
                  <w:rPr>
                    <w:sz w:val="18"/>
                    <w:szCs w:val="18"/>
                  </w:rPr>
                  <w:delText xml:space="preserve">disabled or </w:delText>
                </w:r>
                <w:r w:rsidR="00C3032B" w:rsidDel="00486BFF">
                  <w:rPr>
                    <w:sz w:val="18"/>
                    <w:szCs w:val="18"/>
                  </w:rPr>
                  <w:delText xml:space="preserve">is </w:delText>
                </w:r>
                <w:r w:rsidDel="00486BFF">
                  <w:rPr>
                    <w:sz w:val="18"/>
                    <w:szCs w:val="18"/>
                  </w:rPr>
                  <w:delText>enabled</w:delText>
                </w:r>
                <w:r w:rsidR="00F61665" w:rsidDel="00486BFF">
                  <w:rPr>
                    <w:sz w:val="18"/>
                    <w:szCs w:val="18"/>
                  </w:rPr>
                  <w:delText xml:space="preserve"> </w:delText>
                </w:r>
                <w:r w:rsidR="00464777" w:rsidDel="00486BFF">
                  <w:rPr>
                    <w:sz w:val="18"/>
                    <w:szCs w:val="18"/>
                    <w:highlight w:val="green"/>
                  </w:rPr>
                  <w:delText>within the BSS</w:delText>
                </w:r>
              </w:del>
            </w:ins>
          </w:p>
        </w:tc>
        <w:tc>
          <w:tcPr>
            <w:tcW w:w="3001" w:type="dxa"/>
            <w:tcBorders>
              <w:top w:val="single" w:sz="4" w:space="0" w:color="000000"/>
              <w:left w:val="single" w:sz="2" w:space="0" w:color="000000"/>
              <w:bottom w:val="single" w:sz="4" w:space="0" w:color="000000"/>
              <w:right w:val="single" w:sz="12" w:space="0" w:color="000000"/>
            </w:tcBorders>
          </w:tcPr>
          <w:p w14:paraId="0DB858FF" w14:textId="760A6CAD" w:rsidR="0077233C" w:rsidDel="00486BFF" w:rsidRDefault="00377DC8" w:rsidP="002A59DE">
            <w:pPr>
              <w:pStyle w:val="TableParagraph"/>
              <w:kinsoku w:val="0"/>
              <w:overflowPunct w:val="0"/>
              <w:spacing w:before="52" w:line="232" w:lineRule="auto"/>
              <w:ind w:left="130"/>
              <w:rPr>
                <w:ins w:id="187" w:author="Author"/>
                <w:del w:id="188" w:author="Author"/>
                <w:sz w:val="18"/>
                <w:szCs w:val="18"/>
              </w:rPr>
            </w:pPr>
            <w:ins w:id="189" w:author="Author">
              <w:del w:id="190" w:author="Author">
                <w:r w:rsidDel="00486BFF">
                  <w:rPr>
                    <w:sz w:val="18"/>
                    <w:szCs w:val="18"/>
                  </w:rPr>
                  <w:delText xml:space="preserve">Set to 1 if the current operating link is </w:delText>
                </w:r>
                <w:r w:rsidR="00C3032B" w:rsidDel="00486BFF">
                  <w:rPr>
                    <w:sz w:val="18"/>
                    <w:szCs w:val="18"/>
                  </w:rPr>
                  <w:delText xml:space="preserve">going to be </w:delText>
                </w:r>
                <w:r w:rsidDel="00486BFF">
                  <w:rPr>
                    <w:sz w:val="18"/>
                    <w:szCs w:val="18"/>
                  </w:rPr>
                  <w:delText>disabled</w:delText>
                </w:r>
                <w:r w:rsidR="00C3032B" w:rsidDel="00486BFF">
                  <w:rPr>
                    <w:sz w:val="18"/>
                    <w:szCs w:val="18"/>
                  </w:rPr>
                  <w:delText xml:space="preserve"> or is disabled </w:delText>
                </w:r>
                <w:r w:rsidR="00464777" w:rsidDel="00486BFF">
                  <w:rPr>
                    <w:sz w:val="18"/>
                    <w:szCs w:val="18"/>
                    <w:highlight w:val="green"/>
                  </w:rPr>
                  <w:delText>within the BSS</w:delText>
                </w:r>
                <w:r w:rsidR="00154959" w:rsidDel="00486BFF">
                  <w:rPr>
                    <w:sz w:val="18"/>
                    <w:szCs w:val="18"/>
                  </w:rPr>
                  <w:delText xml:space="preserve"> </w:delText>
                </w:r>
                <w:r w:rsidR="00C3032B" w:rsidDel="00486BFF">
                  <w:rPr>
                    <w:sz w:val="18"/>
                    <w:szCs w:val="18"/>
                  </w:rPr>
                  <w:delText xml:space="preserve">(based on the value in </w:delText>
                </w:r>
                <w:r w:rsidR="00154959" w:rsidRPr="00154959" w:rsidDel="00486BFF">
                  <w:rPr>
                    <w:sz w:val="18"/>
                    <w:szCs w:val="18"/>
                    <w:highlight w:val="green"/>
                  </w:rPr>
                  <w:delText>BSS</w:delText>
                </w:r>
                <w:r w:rsidR="00154959" w:rsidDel="00486BFF">
                  <w:rPr>
                    <w:sz w:val="18"/>
                    <w:szCs w:val="18"/>
                  </w:rPr>
                  <w:delText xml:space="preserve"> </w:delText>
                </w:r>
                <w:r w:rsidR="00C3032B" w:rsidDel="00486BFF">
                  <w:rPr>
                    <w:sz w:val="18"/>
                    <w:szCs w:val="18"/>
                  </w:rPr>
                  <w:delText>Link disablement count subfield).</w:delText>
                </w:r>
              </w:del>
            </w:ins>
          </w:p>
          <w:p w14:paraId="73DAC679" w14:textId="32E9EDDE" w:rsidR="00C3032B" w:rsidDel="00486BFF" w:rsidRDefault="00C3032B" w:rsidP="002A59DE">
            <w:pPr>
              <w:pStyle w:val="TableParagraph"/>
              <w:kinsoku w:val="0"/>
              <w:overflowPunct w:val="0"/>
              <w:spacing w:before="52" w:line="232" w:lineRule="auto"/>
              <w:ind w:left="130"/>
              <w:rPr>
                <w:del w:id="191" w:author="Author"/>
                <w:sz w:val="18"/>
                <w:szCs w:val="18"/>
              </w:rPr>
            </w:pPr>
            <w:ins w:id="192" w:author="Author">
              <w:del w:id="193" w:author="Author">
                <w:r w:rsidDel="00486BFF">
                  <w:rPr>
                    <w:sz w:val="18"/>
                    <w:szCs w:val="18"/>
                  </w:rPr>
                  <w:delText>Set to 0 if the current oprating link is enabled.</w:delText>
                </w:r>
              </w:del>
            </w:ins>
          </w:p>
        </w:tc>
      </w:tr>
    </w:tbl>
    <w:p w14:paraId="0178ADEA" w14:textId="4976573E" w:rsidR="002E5A04" w:rsidDel="00486BFF" w:rsidRDefault="002E5A04" w:rsidP="00E46C73">
      <w:pPr>
        <w:pStyle w:val="T"/>
        <w:rPr>
          <w:del w:id="194" w:author="Author"/>
          <w:rFonts w:eastAsiaTheme="minorEastAsia"/>
          <w:color w:val="auto"/>
          <w:w w:val="100"/>
          <w:lang w:eastAsia="en-US" w:bidi="he-IL"/>
        </w:rPr>
      </w:pPr>
      <w:bookmarkStart w:id="195" w:name="_Hlk78917143"/>
      <w:del w:id="196" w:author="Author">
        <w:r w:rsidRPr="00E46C73" w:rsidDel="00486BFF">
          <w:rPr>
            <w:b/>
            <w:bCs/>
            <w:i/>
            <w:iCs/>
            <w:w w:val="100"/>
            <w:highlight w:val="yellow"/>
          </w:rPr>
          <w:delText xml:space="preserve">TGbe editor: Add the following </w:delText>
        </w:r>
        <w:r w:rsidDel="00486BFF">
          <w:rPr>
            <w:b/>
            <w:bCs/>
            <w:i/>
            <w:iCs/>
            <w:w w:val="100"/>
            <w:highlight w:val="yellow"/>
          </w:rPr>
          <w:delText xml:space="preserve">paragraphs before the last paragraph of this subclause </w:delText>
        </w:r>
        <w:r w:rsidRPr="00E46C73" w:rsidDel="00486BFF">
          <w:rPr>
            <w:b/>
            <w:bCs/>
            <w:i/>
            <w:iCs/>
            <w:w w:val="100"/>
            <w:highlight w:val="yellow"/>
          </w:rPr>
          <w:delText>as follows:</w:delText>
        </w:r>
      </w:del>
    </w:p>
    <w:p w14:paraId="2549CA97" w14:textId="689F73C8" w:rsidR="00E53064" w:rsidRPr="00B55B13" w:rsidDel="00486BFF" w:rsidRDefault="00E53064" w:rsidP="00E46C73">
      <w:pPr>
        <w:pStyle w:val="T"/>
        <w:rPr>
          <w:ins w:id="197" w:author="Author"/>
          <w:del w:id="198" w:author="Author"/>
          <w:rFonts w:eastAsiaTheme="minorEastAsia"/>
          <w:color w:val="auto"/>
          <w:w w:val="100"/>
          <w:sz w:val="22"/>
          <w:szCs w:val="22"/>
          <w:highlight w:val="green"/>
          <w:lang w:eastAsia="en-US" w:bidi="he-IL"/>
        </w:rPr>
      </w:pPr>
      <w:ins w:id="199" w:author="Author">
        <w:del w:id="200" w:author="Author">
          <w:r w:rsidRPr="00B55B13" w:rsidDel="00486BFF">
            <w:rPr>
              <w:rFonts w:eastAsiaTheme="minorEastAsia"/>
              <w:color w:val="auto"/>
              <w:w w:val="100"/>
              <w:sz w:val="22"/>
              <w:szCs w:val="22"/>
              <w:highlight w:val="green"/>
              <w:lang w:eastAsia="en-US" w:bidi="he-IL"/>
            </w:rPr>
            <w:delText xml:space="preserve">The </w:delText>
          </w:r>
          <w:r w:rsidR="00154959" w:rsidDel="00486BFF">
            <w:rPr>
              <w:rFonts w:eastAsiaTheme="minorEastAsia"/>
              <w:color w:val="auto"/>
              <w:w w:val="100"/>
              <w:sz w:val="22"/>
              <w:szCs w:val="22"/>
              <w:highlight w:val="green"/>
              <w:lang w:eastAsia="en-US" w:bidi="he-IL"/>
            </w:rPr>
            <w:delText xml:space="preserve">BSS </w:delText>
          </w:r>
          <w:r w:rsidRPr="00B55B13" w:rsidDel="00486BFF">
            <w:rPr>
              <w:rFonts w:eastAsiaTheme="minorEastAsia"/>
              <w:color w:val="auto"/>
              <w:w w:val="100"/>
              <w:sz w:val="22"/>
              <w:szCs w:val="22"/>
              <w:highlight w:val="green"/>
              <w:lang w:eastAsia="en-US" w:bidi="he-IL"/>
            </w:rPr>
            <w:delText xml:space="preserve">Link Disablemt Parameters field is present only if the </w:delText>
          </w:r>
          <w:r w:rsidR="00154959" w:rsidDel="00486BFF">
            <w:rPr>
              <w:rFonts w:eastAsiaTheme="minorEastAsia"/>
              <w:color w:val="auto"/>
              <w:w w:val="100"/>
              <w:sz w:val="22"/>
              <w:szCs w:val="22"/>
              <w:highlight w:val="green"/>
              <w:lang w:eastAsia="en-US" w:bidi="he-IL"/>
            </w:rPr>
            <w:delText xml:space="preserve">BSS </w:delText>
          </w:r>
          <w:r w:rsidRPr="00B55B13" w:rsidDel="00486BFF">
            <w:rPr>
              <w:rFonts w:eastAsiaTheme="minorEastAsia"/>
              <w:color w:val="auto"/>
              <w:w w:val="100"/>
              <w:sz w:val="22"/>
              <w:szCs w:val="22"/>
              <w:highlight w:val="green"/>
              <w:lang w:eastAsia="en-US" w:bidi="he-IL"/>
            </w:rPr>
            <w:delText xml:space="preserve">Link disablement indication </w:delText>
          </w:r>
          <w:r w:rsidR="000A34E2" w:rsidRPr="00B55B13" w:rsidDel="00486BFF">
            <w:rPr>
              <w:rFonts w:eastAsiaTheme="minorEastAsia"/>
              <w:color w:val="auto"/>
              <w:w w:val="100"/>
              <w:sz w:val="22"/>
              <w:szCs w:val="22"/>
              <w:highlight w:val="green"/>
              <w:lang w:eastAsia="en-US" w:bidi="he-IL"/>
            </w:rPr>
            <w:delText>sub</w:delText>
          </w:r>
          <w:r w:rsidRPr="00B55B13" w:rsidDel="00486BFF">
            <w:rPr>
              <w:rFonts w:eastAsiaTheme="minorEastAsia"/>
              <w:color w:val="auto"/>
              <w:w w:val="100"/>
              <w:sz w:val="22"/>
              <w:szCs w:val="22"/>
              <w:highlight w:val="green"/>
              <w:lang w:eastAsia="en-US" w:bidi="he-IL"/>
            </w:rPr>
            <w:delText>field is set to 1.</w:delText>
          </w:r>
        </w:del>
      </w:ins>
    </w:p>
    <w:p w14:paraId="75C98BEA" w14:textId="3EA16225" w:rsidR="00E53064" w:rsidRPr="00B55B13" w:rsidDel="00486BFF" w:rsidRDefault="00E53064" w:rsidP="00E46C73">
      <w:pPr>
        <w:pStyle w:val="T"/>
        <w:rPr>
          <w:ins w:id="201" w:author="Author"/>
          <w:del w:id="202" w:author="Author"/>
          <w:rFonts w:eastAsiaTheme="minorEastAsia"/>
          <w:color w:val="auto"/>
          <w:w w:val="100"/>
          <w:sz w:val="22"/>
          <w:szCs w:val="22"/>
          <w:highlight w:val="green"/>
          <w:lang w:eastAsia="en-US" w:bidi="he-IL"/>
        </w:rPr>
      </w:pPr>
      <w:ins w:id="203" w:author="Author">
        <w:del w:id="204" w:author="Author">
          <w:r w:rsidRPr="00B55B13" w:rsidDel="00486BFF">
            <w:rPr>
              <w:rFonts w:eastAsiaTheme="minorEastAsia"/>
              <w:color w:val="auto"/>
              <w:w w:val="100"/>
              <w:sz w:val="22"/>
              <w:szCs w:val="22"/>
              <w:highlight w:val="green"/>
              <w:lang w:eastAsia="en-US" w:bidi="he-IL"/>
            </w:rPr>
            <w:delText xml:space="preserve">The format of the </w:delText>
          </w:r>
          <w:r w:rsidR="00154959" w:rsidDel="00486BFF">
            <w:rPr>
              <w:rFonts w:eastAsiaTheme="minorEastAsia"/>
              <w:color w:val="auto"/>
              <w:w w:val="100"/>
              <w:sz w:val="22"/>
              <w:szCs w:val="22"/>
              <w:highlight w:val="green"/>
              <w:lang w:eastAsia="en-US" w:bidi="he-IL"/>
            </w:rPr>
            <w:delText xml:space="preserve">BSS </w:delText>
          </w:r>
          <w:r w:rsidRPr="00B55B13" w:rsidDel="00486BFF">
            <w:rPr>
              <w:rFonts w:eastAsiaTheme="minorEastAsia"/>
              <w:color w:val="auto"/>
              <w:w w:val="100"/>
              <w:sz w:val="22"/>
              <w:szCs w:val="22"/>
              <w:highlight w:val="green"/>
              <w:lang w:eastAsia="en-US" w:bidi="he-IL"/>
            </w:rPr>
            <w:delText>Link Disablement Parameters field is shown in Figure 9-788ef (</w:delText>
          </w:r>
          <w:bookmarkStart w:id="205" w:name="_Hlk86950847"/>
          <w:r w:rsidR="00154959" w:rsidDel="00486BFF">
            <w:rPr>
              <w:rFonts w:eastAsiaTheme="minorEastAsia"/>
              <w:color w:val="auto"/>
              <w:w w:val="100"/>
              <w:sz w:val="22"/>
              <w:szCs w:val="22"/>
              <w:highlight w:val="green"/>
              <w:lang w:eastAsia="en-US" w:bidi="he-IL"/>
            </w:rPr>
            <w:delText xml:space="preserve">BSS </w:delText>
          </w:r>
          <w:r w:rsidRPr="00B55B13" w:rsidDel="00486BFF">
            <w:rPr>
              <w:rFonts w:eastAsiaTheme="minorEastAsia"/>
              <w:color w:val="auto"/>
              <w:w w:val="100"/>
              <w:sz w:val="22"/>
              <w:szCs w:val="22"/>
              <w:highlight w:val="green"/>
              <w:lang w:eastAsia="en-US" w:bidi="he-IL"/>
            </w:rPr>
            <w:delText xml:space="preserve">Link Disablement Parmeters </w:delText>
          </w:r>
          <w:r w:rsidR="000A34E2" w:rsidRPr="00B55B13" w:rsidDel="00486BFF">
            <w:rPr>
              <w:rFonts w:eastAsiaTheme="minorEastAsia"/>
              <w:color w:val="auto"/>
              <w:w w:val="100"/>
              <w:sz w:val="22"/>
              <w:szCs w:val="22"/>
              <w:highlight w:val="green"/>
              <w:lang w:eastAsia="en-US" w:bidi="he-IL"/>
            </w:rPr>
            <w:delText>field format</w:delText>
          </w:r>
          <w:bookmarkEnd w:id="205"/>
          <w:r w:rsidR="000A34E2" w:rsidRPr="00B55B13" w:rsidDel="00486BFF">
            <w:rPr>
              <w:rFonts w:eastAsiaTheme="minorEastAsia"/>
              <w:color w:val="auto"/>
              <w:w w:val="100"/>
              <w:sz w:val="22"/>
              <w:szCs w:val="22"/>
              <w:highlight w:val="green"/>
              <w:lang w:eastAsia="en-US" w:bidi="he-IL"/>
            </w:rPr>
            <w:delText>).</w:delText>
          </w:r>
        </w:del>
      </w:ins>
    </w:p>
    <w:p w14:paraId="5C5488F7" w14:textId="503EF77D" w:rsidR="000A34E2" w:rsidRPr="00B55B13" w:rsidDel="00486BFF" w:rsidRDefault="000A34E2" w:rsidP="00E46C73">
      <w:pPr>
        <w:pStyle w:val="T"/>
        <w:rPr>
          <w:ins w:id="206" w:author="Author"/>
          <w:del w:id="207" w:author="Author"/>
          <w:rFonts w:eastAsiaTheme="minorEastAsia"/>
          <w:color w:val="auto"/>
          <w:w w:val="100"/>
          <w:sz w:val="22"/>
          <w:szCs w:val="22"/>
          <w:highlight w:val="green"/>
          <w:lang w:eastAsia="en-US" w:bidi="he-IL"/>
        </w:rPr>
      </w:pPr>
    </w:p>
    <w:tbl>
      <w:tblPr>
        <w:tblW w:w="4883" w:type="dxa"/>
        <w:tblInd w:w="1770" w:type="dxa"/>
        <w:tblLayout w:type="fixed"/>
        <w:tblCellMar>
          <w:left w:w="0" w:type="dxa"/>
          <w:right w:w="0" w:type="dxa"/>
        </w:tblCellMar>
        <w:tblLook w:val="0000" w:firstRow="0" w:lastRow="0" w:firstColumn="0" w:lastColumn="0" w:noHBand="0" w:noVBand="0"/>
      </w:tblPr>
      <w:tblGrid>
        <w:gridCol w:w="684"/>
        <w:gridCol w:w="1400"/>
        <w:gridCol w:w="1399"/>
        <w:gridCol w:w="1400"/>
      </w:tblGrid>
      <w:tr w:rsidR="000A34E2" w:rsidRPr="00B55B13" w:rsidDel="00486BFF" w14:paraId="11E88468" w14:textId="1F58B5BC" w:rsidTr="000A34E2">
        <w:trPr>
          <w:trHeight w:val="710"/>
          <w:ins w:id="208" w:author="Author"/>
          <w:del w:id="209" w:author="Author"/>
        </w:trPr>
        <w:tc>
          <w:tcPr>
            <w:tcW w:w="684" w:type="dxa"/>
            <w:tcBorders>
              <w:right w:val="single" w:sz="12" w:space="0" w:color="auto"/>
            </w:tcBorders>
          </w:tcPr>
          <w:p w14:paraId="161D1EE4" w14:textId="1AA94C48" w:rsidR="000A34E2" w:rsidRPr="00B55B13" w:rsidDel="00486BFF" w:rsidRDefault="000A34E2" w:rsidP="002A59DE">
            <w:pPr>
              <w:pStyle w:val="TableParagraph"/>
              <w:kinsoku w:val="0"/>
              <w:overflowPunct w:val="0"/>
              <w:spacing w:before="8"/>
              <w:rPr>
                <w:ins w:id="210" w:author="Author"/>
                <w:del w:id="211" w:author="Author"/>
                <w:sz w:val="22"/>
                <w:szCs w:val="22"/>
                <w:highlight w:val="green"/>
              </w:rPr>
            </w:pPr>
          </w:p>
        </w:tc>
        <w:tc>
          <w:tcPr>
            <w:tcW w:w="1400" w:type="dxa"/>
            <w:tcBorders>
              <w:top w:val="single" w:sz="12" w:space="0" w:color="auto"/>
              <w:left w:val="single" w:sz="12" w:space="0" w:color="auto"/>
              <w:bottom w:val="single" w:sz="12" w:space="0" w:color="auto"/>
              <w:right w:val="single" w:sz="12" w:space="0" w:color="000000"/>
            </w:tcBorders>
          </w:tcPr>
          <w:p w14:paraId="2F7A25F9" w14:textId="102FE2EC" w:rsidR="000A34E2" w:rsidRPr="00B55B13" w:rsidDel="00486BFF" w:rsidRDefault="00154959" w:rsidP="000A34E2">
            <w:pPr>
              <w:pStyle w:val="TableParagraph"/>
              <w:kinsoku w:val="0"/>
              <w:overflowPunct w:val="0"/>
              <w:ind w:left="227"/>
              <w:rPr>
                <w:ins w:id="212" w:author="Author"/>
                <w:del w:id="213" w:author="Author"/>
                <w:rFonts w:ascii="Arial" w:hAnsi="Arial" w:cs="Arial"/>
                <w:sz w:val="16"/>
                <w:szCs w:val="16"/>
                <w:highlight w:val="green"/>
              </w:rPr>
            </w:pPr>
            <w:ins w:id="214" w:author="Author">
              <w:del w:id="215" w:author="Author">
                <w:r w:rsidDel="00486BFF">
                  <w:rPr>
                    <w:rFonts w:ascii="Arial" w:hAnsi="Arial" w:cs="Arial"/>
                    <w:sz w:val="16"/>
                    <w:szCs w:val="16"/>
                    <w:highlight w:val="green"/>
                  </w:rPr>
                  <w:delText xml:space="preserve">BSS </w:delText>
                </w:r>
                <w:r w:rsidR="000A34E2" w:rsidRPr="00B55B13" w:rsidDel="00486BFF">
                  <w:rPr>
                    <w:rFonts w:ascii="Arial" w:hAnsi="Arial" w:cs="Arial"/>
                    <w:sz w:val="16"/>
                    <w:szCs w:val="16"/>
                    <w:highlight w:val="green"/>
                  </w:rPr>
                  <w:delText>Link Disablement Count</w:delText>
                </w:r>
              </w:del>
            </w:ins>
          </w:p>
        </w:tc>
        <w:tc>
          <w:tcPr>
            <w:tcW w:w="1399" w:type="dxa"/>
            <w:tcBorders>
              <w:top w:val="single" w:sz="12" w:space="0" w:color="auto"/>
              <w:left w:val="single" w:sz="12" w:space="0" w:color="000000"/>
              <w:bottom w:val="single" w:sz="12" w:space="0" w:color="auto"/>
              <w:right w:val="single" w:sz="12" w:space="0" w:color="000000"/>
            </w:tcBorders>
          </w:tcPr>
          <w:p w14:paraId="7BE29A01" w14:textId="4C8BFC64" w:rsidR="000A34E2" w:rsidRPr="00B55B13" w:rsidDel="00486BFF" w:rsidRDefault="00154959" w:rsidP="000A34E2">
            <w:pPr>
              <w:pStyle w:val="TableParagraph"/>
              <w:kinsoku w:val="0"/>
              <w:overflowPunct w:val="0"/>
              <w:ind w:left="227"/>
              <w:rPr>
                <w:ins w:id="216" w:author="Author"/>
                <w:del w:id="217" w:author="Author"/>
                <w:rFonts w:ascii="Arial" w:hAnsi="Arial" w:cs="Arial"/>
                <w:sz w:val="16"/>
                <w:szCs w:val="16"/>
                <w:highlight w:val="green"/>
              </w:rPr>
            </w:pPr>
            <w:ins w:id="218" w:author="Author">
              <w:del w:id="219" w:author="Author">
                <w:r w:rsidDel="00486BFF">
                  <w:rPr>
                    <w:rFonts w:ascii="Arial" w:hAnsi="Arial" w:cs="Arial"/>
                    <w:sz w:val="16"/>
                    <w:szCs w:val="16"/>
                    <w:highlight w:val="green"/>
                  </w:rPr>
                  <w:delText xml:space="preserve">BSS </w:delText>
                </w:r>
                <w:r w:rsidR="000A34E2" w:rsidRPr="00B55B13" w:rsidDel="00486BFF">
                  <w:rPr>
                    <w:rFonts w:ascii="Arial" w:hAnsi="Arial" w:cs="Arial"/>
                    <w:sz w:val="16"/>
                    <w:szCs w:val="16"/>
                    <w:highlight w:val="green"/>
                  </w:rPr>
                  <w:delText>Link Disablement Period</w:delText>
                </w:r>
              </w:del>
            </w:ins>
          </w:p>
        </w:tc>
        <w:tc>
          <w:tcPr>
            <w:tcW w:w="1400" w:type="dxa"/>
            <w:tcBorders>
              <w:top w:val="single" w:sz="12" w:space="0" w:color="auto"/>
              <w:left w:val="single" w:sz="12" w:space="0" w:color="000000"/>
              <w:bottom w:val="single" w:sz="12" w:space="0" w:color="auto"/>
              <w:right w:val="single" w:sz="12" w:space="0" w:color="000000"/>
            </w:tcBorders>
          </w:tcPr>
          <w:p w14:paraId="5963C1D6" w14:textId="0D841650" w:rsidR="000A34E2" w:rsidRPr="00B55B13" w:rsidDel="00486BFF" w:rsidRDefault="00154959" w:rsidP="000A34E2">
            <w:pPr>
              <w:pStyle w:val="TableParagraph"/>
              <w:kinsoku w:val="0"/>
              <w:overflowPunct w:val="0"/>
              <w:ind w:left="227"/>
              <w:rPr>
                <w:ins w:id="220" w:author="Author"/>
                <w:del w:id="221" w:author="Author"/>
                <w:rFonts w:ascii="Arial" w:hAnsi="Arial" w:cs="Arial"/>
                <w:sz w:val="16"/>
                <w:szCs w:val="16"/>
                <w:highlight w:val="green"/>
              </w:rPr>
            </w:pPr>
            <w:ins w:id="222" w:author="Author">
              <w:del w:id="223" w:author="Author">
                <w:r w:rsidDel="00486BFF">
                  <w:rPr>
                    <w:rFonts w:ascii="Arial" w:hAnsi="Arial" w:cs="Arial"/>
                    <w:sz w:val="16"/>
                    <w:szCs w:val="16"/>
                    <w:highlight w:val="green"/>
                  </w:rPr>
                  <w:delText xml:space="preserve">BSS </w:delText>
                </w:r>
                <w:r w:rsidR="000A34E2" w:rsidRPr="00B55B13" w:rsidDel="00486BFF">
                  <w:rPr>
                    <w:rFonts w:ascii="Arial" w:hAnsi="Arial" w:cs="Arial"/>
                    <w:sz w:val="16"/>
                    <w:szCs w:val="16"/>
                    <w:highlight w:val="green"/>
                  </w:rPr>
                  <w:delText>Link Disablement Duration</w:delText>
                </w:r>
              </w:del>
            </w:ins>
          </w:p>
        </w:tc>
      </w:tr>
      <w:tr w:rsidR="000A34E2" w:rsidRPr="00B55B13" w:rsidDel="00486BFF" w14:paraId="08736098" w14:textId="16C6428E" w:rsidTr="000A34E2">
        <w:trPr>
          <w:trHeight w:val="283"/>
          <w:ins w:id="224" w:author="Author"/>
          <w:del w:id="225" w:author="Author"/>
        </w:trPr>
        <w:tc>
          <w:tcPr>
            <w:tcW w:w="684" w:type="dxa"/>
          </w:tcPr>
          <w:p w14:paraId="202C3E75" w14:textId="30AF2EBB" w:rsidR="000A34E2" w:rsidRPr="00B55B13" w:rsidDel="00486BFF" w:rsidRDefault="000A34E2" w:rsidP="002A59DE">
            <w:pPr>
              <w:pStyle w:val="TableParagraph"/>
              <w:kinsoku w:val="0"/>
              <w:overflowPunct w:val="0"/>
              <w:spacing w:before="8"/>
              <w:rPr>
                <w:ins w:id="226" w:author="Author"/>
                <w:del w:id="227" w:author="Author"/>
                <w:sz w:val="22"/>
                <w:szCs w:val="22"/>
                <w:highlight w:val="green"/>
              </w:rPr>
            </w:pPr>
            <w:ins w:id="228" w:author="Author">
              <w:del w:id="229" w:author="Author">
                <w:r w:rsidRPr="00B55B13" w:rsidDel="00486BFF">
                  <w:rPr>
                    <w:rFonts w:ascii="Arial" w:hAnsi="Arial" w:cs="Arial"/>
                    <w:sz w:val="16"/>
                    <w:szCs w:val="16"/>
                    <w:highlight w:val="green"/>
                  </w:rPr>
                  <w:delText>Octets:</w:delText>
                </w:r>
              </w:del>
            </w:ins>
          </w:p>
        </w:tc>
        <w:tc>
          <w:tcPr>
            <w:tcW w:w="1400" w:type="dxa"/>
            <w:tcBorders>
              <w:top w:val="single" w:sz="12" w:space="0" w:color="auto"/>
            </w:tcBorders>
          </w:tcPr>
          <w:p w14:paraId="5C64DC94" w14:textId="4BA087C3" w:rsidR="000A34E2" w:rsidRPr="00B55B13" w:rsidDel="00486BFF" w:rsidRDefault="000A34E2" w:rsidP="002A59DE">
            <w:pPr>
              <w:pStyle w:val="TableParagraph"/>
              <w:kinsoku w:val="0"/>
              <w:overflowPunct w:val="0"/>
              <w:spacing w:before="8"/>
              <w:jc w:val="center"/>
              <w:rPr>
                <w:ins w:id="230" w:author="Author"/>
                <w:del w:id="231" w:author="Author"/>
                <w:rFonts w:ascii="Arial" w:hAnsi="Arial" w:cs="Arial"/>
                <w:sz w:val="16"/>
                <w:szCs w:val="16"/>
                <w:highlight w:val="green"/>
              </w:rPr>
            </w:pPr>
            <w:ins w:id="232" w:author="Author">
              <w:del w:id="233" w:author="Author">
                <w:r w:rsidRPr="00B55B13" w:rsidDel="00486BFF">
                  <w:rPr>
                    <w:rFonts w:ascii="Arial" w:hAnsi="Arial" w:cs="Arial"/>
                    <w:sz w:val="16"/>
                    <w:szCs w:val="16"/>
                    <w:highlight w:val="green"/>
                  </w:rPr>
                  <w:delText>1</w:delText>
                </w:r>
              </w:del>
            </w:ins>
          </w:p>
        </w:tc>
        <w:tc>
          <w:tcPr>
            <w:tcW w:w="1399" w:type="dxa"/>
            <w:tcBorders>
              <w:top w:val="single" w:sz="12" w:space="0" w:color="auto"/>
            </w:tcBorders>
          </w:tcPr>
          <w:p w14:paraId="246EFDF2" w14:textId="688516C9" w:rsidR="000A34E2" w:rsidRPr="00B55B13" w:rsidDel="00486BFF" w:rsidRDefault="000A34E2" w:rsidP="002A59DE">
            <w:pPr>
              <w:pStyle w:val="TableParagraph"/>
              <w:kinsoku w:val="0"/>
              <w:overflowPunct w:val="0"/>
              <w:spacing w:before="8"/>
              <w:jc w:val="center"/>
              <w:rPr>
                <w:ins w:id="234" w:author="Author"/>
                <w:del w:id="235" w:author="Author"/>
                <w:rFonts w:ascii="Arial" w:hAnsi="Arial" w:cs="Arial"/>
                <w:sz w:val="16"/>
                <w:szCs w:val="16"/>
                <w:highlight w:val="green"/>
              </w:rPr>
            </w:pPr>
            <w:ins w:id="236" w:author="Author">
              <w:del w:id="237" w:author="Author">
                <w:r w:rsidRPr="00B55B13" w:rsidDel="00486BFF">
                  <w:rPr>
                    <w:rFonts w:ascii="Arial" w:hAnsi="Arial" w:cs="Arial"/>
                    <w:sz w:val="16"/>
                    <w:szCs w:val="16"/>
                    <w:highlight w:val="green"/>
                  </w:rPr>
                  <w:delText>1</w:delText>
                </w:r>
              </w:del>
            </w:ins>
          </w:p>
        </w:tc>
        <w:tc>
          <w:tcPr>
            <w:tcW w:w="1400" w:type="dxa"/>
            <w:tcBorders>
              <w:top w:val="single" w:sz="12" w:space="0" w:color="auto"/>
            </w:tcBorders>
          </w:tcPr>
          <w:p w14:paraId="51110122" w14:textId="54C7F9C8" w:rsidR="000A34E2" w:rsidRPr="00B55B13" w:rsidDel="00486BFF" w:rsidRDefault="000A34E2" w:rsidP="002A59DE">
            <w:pPr>
              <w:pStyle w:val="TableParagraph"/>
              <w:kinsoku w:val="0"/>
              <w:overflowPunct w:val="0"/>
              <w:spacing w:before="5"/>
              <w:jc w:val="center"/>
              <w:rPr>
                <w:ins w:id="238" w:author="Author"/>
                <w:del w:id="239" w:author="Author"/>
                <w:rFonts w:ascii="Arial" w:hAnsi="Arial" w:cs="Arial"/>
                <w:sz w:val="16"/>
                <w:szCs w:val="16"/>
                <w:highlight w:val="green"/>
              </w:rPr>
            </w:pPr>
            <w:ins w:id="240" w:author="Author">
              <w:del w:id="241" w:author="Author">
                <w:r w:rsidRPr="00B55B13" w:rsidDel="00486BFF">
                  <w:rPr>
                    <w:rFonts w:ascii="Arial" w:hAnsi="Arial" w:cs="Arial"/>
                    <w:sz w:val="16"/>
                    <w:szCs w:val="16"/>
                    <w:highlight w:val="green"/>
                  </w:rPr>
                  <w:delText>2</w:delText>
                </w:r>
              </w:del>
            </w:ins>
          </w:p>
        </w:tc>
      </w:tr>
    </w:tbl>
    <w:p w14:paraId="4D4D57B2" w14:textId="2B52474E" w:rsidR="000A34E2" w:rsidRPr="00B55B13" w:rsidDel="00486BFF" w:rsidRDefault="000A34E2" w:rsidP="000A34E2">
      <w:pPr>
        <w:pStyle w:val="Heading3"/>
        <w:tabs>
          <w:tab w:val="left" w:pos="1418"/>
        </w:tabs>
        <w:kinsoku w:val="0"/>
        <w:overflowPunct w:val="0"/>
        <w:spacing w:line="220" w:lineRule="exact"/>
        <w:jc w:val="center"/>
        <w:rPr>
          <w:ins w:id="242" w:author="Author"/>
          <w:del w:id="243" w:author="Author"/>
          <w:color w:val="208A20"/>
          <w:position w:val="2"/>
          <w:highlight w:val="green"/>
        </w:rPr>
      </w:pPr>
      <w:ins w:id="244" w:author="Author">
        <w:del w:id="245" w:author="Author">
          <w:r w:rsidRPr="00B55B13" w:rsidDel="00486BFF">
            <w:rPr>
              <w:position w:val="2"/>
              <w:highlight w:val="green"/>
            </w:rPr>
            <w:delText>Figure</w:delText>
          </w:r>
          <w:r w:rsidRPr="00B55B13" w:rsidDel="00486BFF">
            <w:rPr>
              <w:spacing w:val="-10"/>
              <w:position w:val="2"/>
              <w:highlight w:val="green"/>
            </w:rPr>
            <w:delText xml:space="preserve"> </w:delText>
          </w:r>
          <w:r w:rsidRPr="00B55B13" w:rsidDel="00486BFF">
            <w:rPr>
              <w:position w:val="2"/>
              <w:highlight w:val="green"/>
            </w:rPr>
            <w:delText>9-788ef—</w:delText>
          </w:r>
          <w:r w:rsidRPr="00B55B13" w:rsidDel="00486BFF">
            <w:rPr>
              <w:highlight w:val="green"/>
            </w:rPr>
            <w:delText xml:space="preserve"> </w:delText>
          </w:r>
          <w:r w:rsidR="00154959" w:rsidDel="00486BFF">
            <w:rPr>
              <w:highlight w:val="green"/>
            </w:rPr>
            <w:delText xml:space="preserve">BSS </w:delText>
          </w:r>
          <w:r w:rsidRPr="00B55B13" w:rsidDel="00486BFF">
            <w:rPr>
              <w:position w:val="2"/>
              <w:highlight w:val="green"/>
            </w:rPr>
            <w:delText>Link Disablement Parmeters field format</w:delText>
          </w:r>
        </w:del>
      </w:ins>
    </w:p>
    <w:p w14:paraId="3B40CF68" w14:textId="0E865361" w:rsidR="000A34E2" w:rsidRPr="00B55B13" w:rsidDel="00486BFF" w:rsidRDefault="000A34E2" w:rsidP="00E46C73">
      <w:pPr>
        <w:pStyle w:val="T"/>
        <w:rPr>
          <w:del w:id="246" w:author="Author"/>
          <w:rFonts w:eastAsiaTheme="minorEastAsia"/>
          <w:color w:val="auto"/>
          <w:w w:val="100"/>
          <w:sz w:val="22"/>
          <w:szCs w:val="22"/>
          <w:highlight w:val="green"/>
          <w:lang w:eastAsia="en-US" w:bidi="he-IL"/>
        </w:rPr>
      </w:pPr>
    </w:p>
    <w:p w14:paraId="4E2C9BF8" w14:textId="5239741F" w:rsidR="000A34E2" w:rsidRPr="00B55B13" w:rsidDel="00486BFF" w:rsidRDefault="000A34E2" w:rsidP="00E46C73">
      <w:pPr>
        <w:pStyle w:val="T"/>
        <w:rPr>
          <w:del w:id="247" w:author="Author"/>
          <w:rFonts w:eastAsiaTheme="minorEastAsia"/>
          <w:color w:val="auto"/>
          <w:w w:val="100"/>
          <w:sz w:val="22"/>
          <w:szCs w:val="22"/>
          <w:highlight w:val="green"/>
          <w:lang w:eastAsia="en-US" w:bidi="he-IL"/>
        </w:rPr>
      </w:pPr>
    </w:p>
    <w:p w14:paraId="5EEBD95B" w14:textId="73277346" w:rsidR="000A34E2" w:rsidRPr="00B55B13" w:rsidDel="00486BFF" w:rsidRDefault="000A34E2" w:rsidP="00E46C73">
      <w:pPr>
        <w:pStyle w:val="T"/>
        <w:rPr>
          <w:del w:id="248" w:author="Author"/>
          <w:rFonts w:eastAsiaTheme="minorEastAsia"/>
          <w:color w:val="auto"/>
          <w:w w:val="100"/>
          <w:sz w:val="22"/>
          <w:szCs w:val="22"/>
          <w:highlight w:val="green"/>
          <w:lang w:eastAsia="en-US" w:bidi="he-IL"/>
        </w:rPr>
      </w:pPr>
      <w:del w:id="249" w:author="Author">
        <w:r w:rsidRPr="00B55B13" w:rsidDel="00486BFF">
          <w:rPr>
            <w:rFonts w:eastAsiaTheme="minorEastAsia"/>
            <w:color w:val="auto"/>
            <w:w w:val="100"/>
            <w:sz w:val="22"/>
            <w:szCs w:val="22"/>
            <w:highlight w:val="green"/>
            <w:lang w:eastAsia="en-US" w:bidi="he-IL"/>
          </w:rPr>
          <w:delText xml:space="preserve">The subfields of the </w:delText>
        </w:r>
        <w:r w:rsidR="00154959" w:rsidDel="00486BFF">
          <w:rPr>
            <w:rFonts w:eastAsiaTheme="minorEastAsia"/>
            <w:color w:val="auto"/>
            <w:w w:val="100"/>
            <w:sz w:val="22"/>
            <w:szCs w:val="22"/>
            <w:highlight w:val="green"/>
            <w:lang w:eastAsia="en-US" w:bidi="he-IL"/>
          </w:rPr>
          <w:delText xml:space="preserve">BSS </w:delText>
        </w:r>
        <w:r w:rsidRPr="00B55B13" w:rsidDel="00486BFF">
          <w:rPr>
            <w:rFonts w:eastAsiaTheme="minorEastAsia"/>
            <w:color w:val="auto"/>
            <w:w w:val="100"/>
            <w:sz w:val="22"/>
            <w:szCs w:val="22"/>
            <w:highlight w:val="green"/>
            <w:lang w:eastAsia="en-US" w:bidi="he-IL"/>
          </w:rPr>
          <w:delText>Link Disablement Parameters are defined in Table</w:delText>
        </w:r>
        <w:r w:rsidR="00AE6C1C" w:rsidRPr="00B55B13" w:rsidDel="00486BFF">
          <w:rPr>
            <w:rFonts w:eastAsiaTheme="minorEastAsia"/>
            <w:color w:val="auto"/>
            <w:w w:val="100"/>
            <w:sz w:val="22"/>
            <w:szCs w:val="22"/>
            <w:highlight w:val="green"/>
            <w:lang w:eastAsia="en-US" w:bidi="he-IL"/>
          </w:rPr>
          <w:delText xml:space="preserve"> 9-322am (</w:delText>
        </w:r>
        <w:bookmarkStart w:id="250" w:name="_Hlk86951488"/>
        <w:r w:rsidR="00154959" w:rsidDel="00486BFF">
          <w:rPr>
            <w:rFonts w:eastAsiaTheme="minorEastAsia"/>
            <w:color w:val="auto"/>
            <w:w w:val="100"/>
            <w:sz w:val="22"/>
            <w:szCs w:val="22"/>
            <w:highlight w:val="green"/>
            <w:lang w:eastAsia="en-US" w:bidi="he-IL"/>
          </w:rPr>
          <w:delText xml:space="preserve">BSS </w:delText>
        </w:r>
        <w:r w:rsidR="00AE6C1C" w:rsidRPr="00B55B13" w:rsidDel="00486BFF">
          <w:rPr>
            <w:rFonts w:eastAsiaTheme="minorEastAsia"/>
            <w:color w:val="auto"/>
            <w:w w:val="100"/>
            <w:sz w:val="22"/>
            <w:szCs w:val="22"/>
            <w:highlight w:val="green"/>
            <w:lang w:eastAsia="en-US" w:bidi="he-IL"/>
          </w:rPr>
          <w:delText>Link Disablement Parameters subfields</w:delText>
        </w:r>
        <w:bookmarkEnd w:id="250"/>
        <w:r w:rsidR="00AE6C1C" w:rsidRPr="00B55B13" w:rsidDel="00486BFF">
          <w:rPr>
            <w:rFonts w:eastAsiaTheme="minorEastAsia"/>
            <w:color w:val="auto"/>
            <w:w w:val="100"/>
            <w:sz w:val="22"/>
            <w:szCs w:val="22"/>
            <w:highlight w:val="green"/>
            <w:lang w:eastAsia="en-US" w:bidi="he-IL"/>
          </w:rPr>
          <w:delText>).</w:delText>
        </w:r>
      </w:del>
    </w:p>
    <w:p w14:paraId="307FC725" w14:textId="199F2A6F" w:rsidR="00AE6C1C" w:rsidRPr="00B55B13" w:rsidDel="00486BFF" w:rsidRDefault="00AE6C1C" w:rsidP="00AE6C1C">
      <w:pPr>
        <w:pStyle w:val="BodyText"/>
        <w:kinsoku w:val="0"/>
        <w:overflowPunct w:val="0"/>
        <w:spacing w:before="187"/>
        <w:ind w:left="790"/>
        <w:rPr>
          <w:del w:id="251" w:author="Author"/>
          <w:rFonts w:ascii="Arial" w:hAnsi="Arial" w:cs="Arial"/>
          <w:b/>
          <w:bCs/>
          <w:color w:val="208A20"/>
          <w:highlight w:val="green"/>
        </w:rPr>
      </w:pPr>
      <w:del w:id="252" w:author="Author">
        <w:r w:rsidRPr="00B55B13" w:rsidDel="00486BFF">
          <w:rPr>
            <w:rFonts w:ascii="Arial" w:hAnsi="Arial" w:cs="Arial"/>
            <w:b/>
            <w:bCs/>
            <w:highlight w:val="green"/>
          </w:rPr>
          <w:delText>Table</w:delText>
        </w:r>
        <w:r w:rsidRPr="00B55B13" w:rsidDel="00486BFF">
          <w:rPr>
            <w:rFonts w:ascii="Arial" w:hAnsi="Arial" w:cs="Arial"/>
            <w:b/>
            <w:bCs/>
            <w:spacing w:val="-12"/>
            <w:highlight w:val="green"/>
          </w:rPr>
          <w:delText xml:space="preserve"> </w:delText>
        </w:r>
        <w:r w:rsidRPr="00B55B13" w:rsidDel="00486BFF">
          <w:rPr>
            <w:rFonts w:ascii="Arial" w:hAnsi="Arial" w:cs="Arial"/>
            <w:b/>
            <w:bCs/>
            <w:highlight w:val="green"/>
          </w:rPr>
          <w:delText>9-322am—</w:delText>
        </w:r>
        <w:r w:rsidRPr="00B55B13" w:rsidDel="00486BFF">
          <w:rPr>
            <w:highlight w:val="green"/>
          </w:rPr>
          <w:delText xml:space="preserve"> </w:delText>
        </w:r>
        <w:r w:rsidR="00154959" w:rsidDel="00486BFF">
          <w:rPr>
            <w:highlight w:val="green"/>
          </w:rPr>
          <w:delText xml:space="preserve">BSS </w:delText>
        </w:r>
        <w:r w:rsidRPr="00B55B13" w:rsidDel="00486BFF">
          <w:rPr>
            <w:rFonts w:ascii="Arial" w:hAnsi="Arial" w:cs="Arial"/>
            <w:b/>
            <w:bCs/>
            <w:highlight w:val="green"/>
          </w:rPr>
          <w:delText>Link Disablement Parameters subfields</w:delText>
        </w:r>
      </w:del>
    </w:p>
    <w:p w14:paraId="3107B2AE" w14:textId="0A2B9E8C" w:rsidR="00AE6C1C" w:rsidRPr="00B55B13" w:rsidDel="00486BFF" w:rsidRDefault="00AE6C1C" w:rsidP="00AE6C1C">
      <w:pPr>
        <w:pStyle w:val="BodyText"/>
        <w:kinsoku w:val="0"/>
        <w:overflowPunct w:val="0"/>
        <w:rPr>
          <w:del w:id="253" w:author="Author"/>
          <w:rFonts w:ascii="Arial" w:hAnsi="Arial" w:cs="Arial"/>
          <w:b/>
          <w:bCs/>
          <w:sz w:val="22"/>
          <w:szCs w:val="22"/>
          <w:highlight w:val="green"/>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AE6C1C" w:rsidRPr="00B55B13" w:rsidDel="00486BFF" w14:paraId="00A31D4B" w14:textId="64AA6F45" w:rsidTr="002A59DE">
        <w:trPr>
          <w:trHeight w:val="380"/>
          <w:tblHeader/>
          <w:del w:id="254" w:author="Author"/>
        </w:trPr>
        <w:tc>
          <w:tcPr>
            <w:tcW w:w="1823" w:type="dxa"/>
            <w:tcBorders>
              <w:top w:val="single" w:sz="12" w:space="0" w:color="000000"/>
              <w:left w:val="single" w:sz="12" w:space="0" w:color="000000"/>
              <w:bottom w:val="single" w:sz="12" w:space="0" w:color="000000"/>
              <w:right w:val="single" w:sz="2" w:space="0" w:color="000000"/>
            </w:tcBorders>
          </w:tcPr>
          <w:p w14:paraId="0F5E87B1" w14:textId="466E1981" w:rsidR="00AE6C1C" w:rsidRPr="00B55B13" w:rsidDel="00486BFF" w:rsidRDefault="00AE6C1C" w:rsidP="002A59DE">
            <w:pPr>
              <w:pStyle w:val="TableParagraph"/>
              <w:kinsoku w:val="0"/>
              <w:overflowPunct w:val="0"/>
              <w:spacing w:before="76"/>
              <w:ind w:left="588"/>
              <w:rPr>
                <w:del w:id="255" w:author="Author"/>
                <w:b/>
                <w:bCs/>
                <w:sz w:val="18"/>
                <w:szCs w:val="18"/>
                <w:highlight w:val="green"/>
              </w:rPr>
            </w:pPr>
            <w:del w:id="256" w:author="Author">
              <w:r w:rsidRPr="00B55B13" w:rsidDel="00486BFF">
                <w:rPr>
                  <w:b/>
                  <w:bCs/>
                  <w:sz w:val="18"/>
                  <w:szCs w:val="18"/>
                  <w:highlight w:val="green"/>
                </w:rPr>
                <w:delText>Subfield</w:delText>
              </w:r>
            </w:del>
          </w:p>
        </w:tc>
        <w:tc>
          <w:tcPr>
            <w:tcW w:w="3000" w:type="dxa"/>
            <w:tcBorders>
              <w:top w:val="single" w:sz="12" w:space="0" w:color="000000"/>
              <w:left w:val="single" w:sz="2" w:space="0" w:color="000000"/>
              <w:bottom w:val="single" w:sz="12" w:space="0" w:color="000000"/>
              <w:right w:val="single" w:sz="2" w:space="0" w:color="000000"/>
            </w:tcBorders>
          </w:tcPr>
          <w:p w14:paraId="388859E8" w14:textId="08D54FFF" w:rsidR="00AE6C1C" w:rsidRPr="00B55B13" w:rsidDel="00486BFF" w:rsidRDefault="00AE6C1C" w:rsidP="002A59DE">
            <w:pPr>
              <w:pStyle w:val="TableParagraph"/>
              <w:kinsoku w:val="0"/>
              <w:overflowPunct w:val="0"/>
              <w:spacing w:before="76"/>
              <w:ind w:left="1104" w:right="1078"/>
              <w:jc w:val="center"/>
              <w:rPr>
                <w:del w:id="257" w:author="Author"/>
                <w:b/>
                <w:bCs/>
                <w:sz w:val="18"/>
                <w:szCs w:val="18"/>
                <w:highlight w:val="green"/>
              </w:rPr>
            </w:pPr>
            <w:del w:id="258" w:author="Author">
              <w:r w:rsidRPr="00B55B13" w:rsidDel="00486BFF">
                <w:rPr>
                  <w:b/>
                  <w:bCs/>
                  <w:sz w:val="18"/>
                  <w:szCs w:val="18"/>
                  <w:highlight w:val="green"/>
                </w:rPr>
                <w:delText>Definition</w:delText>
              </w:r>
            </w:del>
          </w:p>
        </w:tc>
        <w:tc>
          <w:tcPr>
            <w:tcW w:w="3001" w:type="dxa"/>
            <w:tcBorders>
              <w:top w:val="single" w:sz="12" w:space="0" w:color="000000"/>
              <w:left w:val="single" w:sz="2" w:space="0" w:color="000000"/>
              <w:bottom w:val="single" w:sz="12" w:space="0" w:color="000000"/>
              <w:right w:val="single" w:sz="12" w:space="0" w:color="000000"/>
            </w:tcBorders>
          </w:tcPr>
          <w:p w14:paraId="61EDF37E" w14:textId="7A6A8CDA" w:rsidR="00AE6C1C" w:rsidRPr="00B55B13" w:rsidDel="00486BFF" w:rsidRDefault="00AE6C1C" w:rsidP="002A59DE">
            <w:pPr>
              <w:pStyle w:val="TableParagraph"/>
              <w:kinsoku w:val="0"/>
              <w:overflowPunct w:val="0"/>
              <w:spacing w:before="76"/>
              <w:ind w:left="1124" w:right="1088"/>
              <w:jc w:val="center"/>
              <w:rPr>
                <w:del w:id="259" w:author="Author"/>
                <w:b/>
                <w:bCs/>
                <w:sz w:val="18"/>
                <w:szCs w:val="18"/>
                <w:highlight w:val="green"/>
              </w:rPr>
            </w:pPr>
            <w:del w:id="260" w:author="Author">
              <w:r w:rsidRPr="00B55B13" w:rsidDel="00486BFF">
                <w:rPr>
                  <w:b/>
                  <w:bCs/>
                  <w:sz w:val="18"/>
                  <w:szCs w:val="18"/>
                  <w:highlight w:val="green"/>
                </w:rPr>
                <w:delText>Encoding</w:delText>
              </w:r>
            </w:del>
          </w:p>
        </w:tc>
      </w:tr>
      <w:tr w:rsidR="00AE6C1C" w:rsidRPr="00B55B13" w:rsidDel="00486BFF" w14:paraId="1E85BC11" w14:textId="010D06FD" w:rsidTr="00B55B13">
        <w:trPr>
          <w:trHeight w:val="711"/>
          <w:del w:id="261" w:author="Author"/>
        </w:trPr>
        <w:tc>
          <w:tcPr>
            <w:tcW w:w="1823" w:type="dxa"/>
            <w:tcBorders>
              <w:top w:val="single" w:sz="4" w:space="0" w:color="000000"/>
              <w:left w:val="single" w:sz="12" w:space="0" w:color="000000"/>
              <w:bottom w:val="single" w:sz="4" w:space="0" w:color="000000"/>
              <w:right w:val="single" w:sz="2" w:space="0" w:color="000000"/>
            </w:tcBorders>
          </w:tcPr>
          <w:p w14:paraId="1EBDD361" w14:textId="143AD90A" w:rsidR="00AE6C1C" w:rsidRPr="00B55B13" w:rsidDel="00486BFF" w:rsidRDefault="00154959" w:rsidP="002A59DE">
            <w:pPr>
              <w:pStyle w:val="TableParagraph"/>
              <w:kinsoku w:val="0"/>
              <w:overflowPunct w:val="0"/>
              <w:spacing w:before="54" w:line="230" w:lineRule="auto"/>
              <w:ind w:left="117" w:right="152"/>
              <w:rPr>
                <w:del w:id="262" w:author="Author"/>
                <w:spacing w:val="-1"/>
                <w:sz w:val="18"/>
                <w:szCs w:val="18"/>
                <w:highlight w:val="green"/>
              </w:rPr>
            </w:pPr>
            <w:del w:id="263" w:author="Author">
              <w:r w:rsidDel="00486BFF">
                <w:rPr>
                  <w:spacing w:val="-1"/>
                  <w:sz w:val="18"/>
                  <w:szCs w:val="18"/>
                  <w:highlight w:val="green"/>
                </w:rPr>
                <w:delText xml:space="preserve">BSS </w:delText>
              </w:r>
              <w:r w:rsidR="00AE6C1C" w:rsidRPr="00B55B13" w:rsidDel="00486BFF">
                <w:rPr>
                  <w:spacing w:val="-1"/>
                  <w:sz w:val="18"/>
                  <w:szCs w:val="18"/>
                  <w:highlight w:val="green"/>
                </w:rPr>
                <w:delText>Link Disablement Count</w:delText>
              </w:r>
            </w:del>
          </w:p>
        </w:tc>
        <w:tc>
          <w:tcPr>
            <w:tcW w:w="3000" w:type="dxa"/>
            <w:tcBorders>
              <w:top w:val="single" w:sz="4" w:space="0" w:color="000000"/>
              <w:left w:val="single" w:sz="2" w:space="0" w:color="000000"/>
              <w:bottom w:val="single" w:sz="4" w:space="0" w:color="000000"/>
              <w:right w:val="single" w:sz="2" w:space="0" w:color="000000"/>
            </w:tcBorders>
          </w:tcPr>
          <w:p w14:paraId="7362F0F9" w14:textId="561301B0" w:rsidR="00AE6C1C" w:rsidRPr="00B55B13" w:rsidDel="00486BFF" w:rsidRDefault="00AE6C1C" w:rsidP="002A59DE">
            <w:pPr>
              <w:pStyle w:val="TableParagraph"/>
              <w:kinsoku w:val="0"/>
              <w:overflowPunct w:val="0"/>
              <w:spacing w:before="52" w:line="232" w:lineRule="auto"/>
              <w:ind w:left="130"/>
              <w:rPr>
                <w:del w:id="264" w:author="Author"/>
                <w:sz w:val="18"/>
                <w:szCs w:val="18"/>
                <w:highlight w:val="green"/>
              </w:rPr>
            </w:pPr>
            <w:del w:id="265" w:author="Author">
              <w:r w:rsidRPr="00B55B13" w:rsidDel="00486BFF">
                <w:rPr>
                  <w:sz w:val="18"/>
                  <w:szCs w:val="18"/>
                  <w:highlight w:val="green"/>
                </w:rPr>
                <w:delText>This subfield indicates the number of TBTTs (in the range of [0,255]) until the link is disabled</w:delText>
              </w:r>
              <w:r w:rsidR="00154959" w:rsidDel="00486BFF">
                <w:rPr>
                  <w:sz w:val="18"/>
                  <w:szCs w:val="18"/>
                  <w:highlight w:val="green"/>
                </w:rPr>
                <w:delText xml:space="preserve"> </w:delText>
              </w:r>
            </w:del>
            <w:ins w:id="266" w:author="Author">
              <w:del w:id="267" w:author="Author">
                <w:r w:rsidR="00464777" w:rsidDel="00486BFF">
                  <w:rPr>
                    <w:sz w:val="18"/>
                    <w:szCs w:val="18"/>
                    <w:highlight w:val="green"/>
                  </w:rPr>
                  <w:delText>within the BSS</w:delText>
                </w:r>
              </w:del>
            </w:ins>
          </w:p>
        </w:tc>
        <w:tc>
          <w:tcPr>
            <w:tcW w:w="3001" w:type="dxa"/>
            <w:tcBorders>
              <w:top w:val="single" w:sz="4" w:space="0" w:color="000000"/>
              <w:left w:val="single" w:sz="2" w:space="0" w:color="000000"/>
              <w:bottom w:val="single" w:sz="4" w:space="0" w:color="000000"/>
              <w:right w:val="single" w:sz="12" w:space="0" w:color="000000"/>
            </w:tcBorders>
          </w:tcPr>
          <w:p w14:paraId="35C37E43" w14:textId="2D2527F1" w:rsidR="00AE6C1C" w:rsidRPr="00B55B13" w:rsidDel="00486BFF" w:rsidRDefault="00AE6C1C" w:rsidP="002A59DE">
            <w:pPr>
              <w:pStyle w:val="TableParagraph"/>
              <w:kinsoku w:val="0"/>
              <w:overflowPunct w:val="0"/>
              <w:spacing w:before="52" w:line="232" w:lineRule="auto"/>
              <w:ind w:left="130"/>
              <w:rPr>
                <w:del w:id="268" w:author="Author"/>
                <w:sz w:val="18"/>
                <w:szCs w:val="18"/>
                <w:highlight w:val="green"/>
              </w:rPr>
            </w:pPr>
            <w:del w:id="269" w:author="Author">
              <w:r w:rsidRPr="00B55B13" w:rsidDel="00486BFF">
                <w:rPr>
                  <w:sz w:val="18"/>
                  <w:szCs w:val="18"/>
                  <w:highlight w:val="green"/>
                </w:rPr>
                <w:delText xml:space="preserve">A non-zero value indicates that the link becomes disabled </w:delText>
              </w:r>
            </w:del>
            <w:ins w:id="270" w:author="Author">
              <w:del w:id="271" w:author="Author">
                <w:r w:rsidR="00464777" w:rsidDel="00486BFF">
                  <w:rPr>
                    <w:sz w:val="18"/>
                    <w:szCs w:val="18"/>
                    <w:highlight w:val="green"/>
                  </w:rPr>
                  <w:delText>within the BSS</w:delText>
                </w:r>
              </w:del>
            </w:ins>
            <w:del w:id="272" w:author="Author">
              <w:r w:rsidR="00154959" w:rsidDel="00486BFF">
                <w:rPr>
                  <w:sz w:val="18"/>
                  <w:szCs w:val="18"/>
                  <w:highlight w:val="green"/>
                </w:rPr>
                <w:delText xml:space="preserve"> </w:delText>
              </w:r>
              <w:r w:rsidRPr="00B55B13" w:rsidDel="00486BFF">
                <w:rPr>
                  <w:sz w:val="18"/>
                  <w:szCs w:val="18"/>
                  <w:highlight w:val="green"/>
                </w:rPr>
                <w:delText>after an amount of TBTTs indicated by this value.</w:delText>
              </w:r>
            </w:del>
          </w:p>
          <w:p w14:paraId="5C50FE99" w14:textId="057A06BF" w:rsidR="00AE6C1C" w:rsidRPr="00B55B13" w:rsidDel="00486BFF" w:rsidRDefault="00AE6C1C" w:rsidP="002A59DE">
            <w:pPr>
              <w:pStyle w:val="TableParagraph"/>
              <w:kinsoku w:val="0"/>
              <w:overflowPunct w:val="0"/>
              <w:spacing w:before="52" w:line="232" w:lineRule="auto"/>
              <w:ind w:left="130"/>
              <w:rPr>
                <w:del w:id="273" w:author="Author"/>
                <w:sz w:val="18"/>
                <w:szCs w:val="18"/>
                <w:highlight w:val="green"/>
              </w:rPr>
            </w:pPr>
          </w:p>
          <w:p w14:paraId="27CFA948" w14:textId="0545EB31" w:rsidR="00AE6C1C" w:rsidRPr="00B55B13" w:rsidDel="00486BFF" w:rsidRDefault="00AE6C1C" w:rsidP="002A59DE">
            <w:pPr>
              <w:pStyle w:val="TableParagraph"/>
              <w:kinsoku w:val="0"/>
              <w:overflowPunct w:val="0"/>
              <w:spacing w:before="52" w:line="232" w:lineRule="auto"/>
              <w:ind w:left="130"/>
              <w:rPr>
                <w:del w:id="274" w:author="Author"/>
                <w:sz w:val="18"/>
                <w:szCs w:val="18"/>
                <w:highlight w:val="green"/>
              </w:rPr>
            </w:pPr>
            <w:del w:id="275" w:author="Author">
              <w:r w:rsidRPr="00B55B13" w:rsidDel="00486BFF">
                <w:rPr>
                  <w:sz w:val="18"/>
                  <w:szCs w:val="18"/>
                  <w:highlight w:val="green"/>
                </w:rPr>
                <w:lastRenderedPageBreak/>
                <w:delText xml:space="preserve">The value 0 indicates that the </w:delText>
              </w:r>
              <w:r w:rsidR="00154959" w:rsidDel="00486BFF">
                <w:rPr>
                  <w:sz w:val="18"/>
                  <w:szCs w:val="18"/>
                  <w:highlight w:val="green"/>
                </w:rPr>
                <w:delText xml:space="preserve">BSS </w:delText>
              </w:r>
              <w:r w:rsidRPr="00B55B13" w:rsidDel="00486BFF">
                <w:rPr>
                  <w:sz w:val="18"/>
                  <w:szCs w:val="18"/>
                  <w:highlight w:val="green"/>
                </w:rPr>
                <w:delText>link disablement occurs at any time after the Beacon frame is transmitted or that the link is already disabled</w:delText>
              </w:r>
              <w:r w:rsidR="00154959" w:rsidDel="00486BFF">
                <w:rPr>
                  <w:sz w:val="18"/>
                  <w:szCs w:val="18"/>
                  <w:highlight w:val="green"/>
                </w:rPr>
                <w:delText xml:space="preserve"> </w:delText>
              </w:r>
            </w:del>
            <w:ins w:id="276" w:author="Author">
              <w:del w:id="277" w:author="Author">
                <w:r w:rsidR="00464777" w:rsidDel="00486BFF">
                  <w:rPr>
                    <w:sz w:val="18"/>
                    <w:szCs w:val="18"/>
                    <w:highlight w:val="green"/>
                  </w:rPr>
                  <w:delText>within the BSS</w:delText>
                </w:r>
              </w:del>
            </w:ins>
            <w:del w:id="278" w:author="Author">
              <w:r w:rsidRPr="00B55B13" w:rsidDel="00486BFF">
                <w:rPr>
                  <w:sz w:val="18"/>
                  <w:szCs w:val="18"/>
                  <w:highlight w:val="green"/>
                </w:rPr>
                <w:delText>.</w:delText>
              </w:r>
            </w:del>
          </w:p>
          <w:p w14:paraId="1B8A2A4E" w14:textId="665C6148" w:rsidR="00AE6C1C" w:rsidRPr="00B55B13" w:rsidDel="00486BFF" w:rsidRDefault="00AE6C1C" w:rsidP="002A59DE">
            <w:pPr>
              <w:pStyle w:val="TableParagraph"/>
              <w:kinsoku w:val="0"/>
              <w:overflowPunct w:val="0"/>
              <w:spacing w:before="52" w:line="232" w:lineRule="auto"/>
              <w:ind w:left="130"/>
              <w:rPr>
                <w:del w:id="279" w:author="Author"/>
                <w:sz w:val="18"/>
                <w:szCs w:val="18"/>
                <w:highlight w:val="green"/>
              </w:rPr>
            </w:pPr>
          </w:p>
        </w:tc>
      </w:tr>
      <w:tr w:rsidR="00AE6C1C" w:rsidRPr="00B55B13" w:rsidDel="00486BFF" w14:paraId="45AA450E" w14:textId="258D6525" w:rsidTr="00B55B13">
        <w:trPr>
          <w:trHeight w:val="711"/>
          <w:del w:id="280" w:author="Author"/>
        </w:trPr>
        <w:tc>
          <w:tcPr>
            <w:tcW w:w="1823" w:type="dxa"/>
            <w:tcBorders>
              <w:top w:val="single" w:sz="4" w:space="0" w:color="000000"/>
              <w:left w:val="single" w:sz="12" w:space="0" w:color="000000"/>
              <w:bottom w:val="single" w:sz="4" w:space="0" w:color="000000"/>
              <w:right w:val="single" w:sz="2" w:space="0" w:color="000000"/>
            </w:tcBorders>
          </w:tcPr>
          <w:p w14:paraId="12EFCDB7" w14:textId="69C22EA7" w:rsidR="00AE6C1C" w:rsidRPr="00B55B13" w:rsidDel="00486BFF" w:rsidRDefault="00154959" w:rsidP="002A59DE">
            <w:pPr>
              <w:pStyle w:val="TableParagraph"/>
              <w:kinsoku w:val="0"/>
              <w:overflowPunct w:val="0"/>
              <w:spacing w:before="54" w:line="230" w:lineRule="auto"/>
              <w:ind w:left="117" w:right="152"/>
              <w:rPr>
                <w:del w:id="281" w:author="Author"/>
                <w:spacing w:val="-1"/>
                <w:sz w:val="18"/>
                <w:szCs w:val="18"/>
                <w:highlight w:val="green"/>
              </w:rPr>
            </w:pPr>
            <w:del w:id="282" w:author="Author">
              <w:r w:rsidDel="00486BFF">
                <w:rPr>
                  <w:spacing w:val="-1"/>
                  <w:sz w:val="18"/>
                  <w:szCs w:val="18"/>
                  <w:highlight w:val="green"/>
                </w:rPr>
                <w:delText xml:space="preserve">BSS </w:delText>
              </w:r>
              <w:r w:rsidR="00AE6C1C" w:rsidRPr="00B55B13" w:rsidDel="00486BFF">
                <w:rPr>
                  <w:spacing w:val="-1"/>
                  <w:sz w:val="18"/>
                  <w:szCs w:val="18"/>
                  <w:highlight w:val="green"/>
                </w:rPr>
                <w:delText>Link disablement Period</w:delText>
              </w:r>
            </w:del>
          </w:p>
        </w:tc>
        <w:tc>
          <w:tcPr>
            <w:tcW w:w="3000" w:type="dxa"/>
            <w:tcBorders>
              <w:top w:val="single" w:sz="4" w:space="0" w:color="000000"/>
              <w:left w:val="single" w:sz="2" w:space="0" w:color="000000"/>
              <w:bottom w:val="single" w:sz="4" w:space="0" w:color="000000"/>
              <w:right w:val="single" w:sz="2" w:space="0" w:color="000000"/>
            </w:tcBorders>
          </w:tcPr>
          <w:p w14:paraId="14B39F41" w14:textId="64BA5A29" w:rsidR="00AE6C1C" w:rsidRPr="00B55B13" w:rsidDel="00486BFF" w:rsidRDefault="00AE6C1C" w:rsidP="002A59DE">
            <w:pPr>
              <w:pStyle w:val="TableParagraph"/>
              <w:kinsoku w:val="0"/>
              <w:overflowPunct w:val="0"/>
              <w:spacing w:before="52" w:line="232" w:lineRule="auto"/>
              <w:ind w:left="130"/>
              <w:rPr>
                <w:del w:id="283" w:author="Author"/>
                <w:sz w:val="18"/>
                <w:szCs w:val="18"/>
                <w:highlight w:val="green"/>
              </w:rPr>
            </w:pPr>
            <w:del w:id="284" w:author="Author">
              <w:r w:rsidRPr="00B55B13" w:rsidDel="00486BFF">
                <w:rPr>
                  <w:sz w:val="18"/>
                  <w:szCs w:val="18"/>
                  <w:highlight w:val="green"/>
                </w:rPr>
                <w:delText xml:space="preserve">This subfield indicates the </w:delText>
              </w:r>
              <w:r w:rsidRPr="00B55B13" w:rsidDel="00486BFF">
                <w:rPr>
                  <w:rFonts w:ascii="TimesNewRoman" w:hAnsi="TimesNewRoman"/>
                  <w:color w:val="000000"/>
                  <w:sz w:val="20"/>
                  <w:szCs w:val="20"/>
                  <w:highlight w:val="green"/>
                </w:rPr>
                <w:delText>number of beacon intervals between the start of regularly scheduled disablements for this link</w:delText>
              </w:r>
              <w:r w:rsidR="00515736" w:rsidDel="00486BFF">
                <w:rPr>
                  <w:rFonts w:ascii="TimesNewRoman" w:hAnsi="TimesNewRoman"/>
                  <w:color w:val="000000"/>
                  <w:sz w:val="20"/>
                  <w:szCs w:val="20"/>
                  <w:highlight w:val="green"/>
                </w:rPr>
                <w:delText xml:space="preserve"> </w:delText>
              </w:r>
            </w:del>
            <w:ins w:id="285" w:author="Author">
              <w:del w:id="286" w:author="Author">
                <w:r w:rsidR="00464777" w:rsidDel="00486BFF">
                  <w:rPr>
                    <w:rFonts w:ascii="TimesNewRoman" w:hAnsi="TimesNewRoman"/>
                    <w:color w:val="000000"/>
                    <w:sz w:val="20"/>
                    <w:szCs w:val="20"/>
                    <w:highlight w:val="green"/>
                  </w:rPr>
                  <w:delText>within the BSS</w:delText>
                </w:r>
              </w:del>
            </w:ins>
          </w:p>
        </w:tc>
        <w:tc>
          <w:tcPr>
            <w:tcW w:w="3001" w:type="dxa"/>
            <w:tcBorders>
              <w:top w:val="single" w:sz="4" w:space="0" w:color="000000"/>
              <w:left w:val="single" w:sz="2" w:space="0" w:color="000000"/>
              <w:bottom w:val="single" w:sz="4" w:space="0" w:color="000000"/>
              <w:right w:val="single" w:sz="12" w:space="0" w:color="000000"/>
            </w:tcBorders>
          </w:tcPr>
          <w:p w14:paraId="49F135D0" w14:textId="7B953133" w:rsidR="00AE6C1C" w:rsidRPr="00B55B13" w:rsidDel="00486BFF" w:rsidRDefault="00AE6C1C" w:rsidP="00AE6C1C">
            <w:pPr>
              <w:pStyle w:val="TableParagraph"/>
              <w:kinsoku w:val="0"/>
              <w:overflowPunct w:val="0"/>
              <w:spacing w:before="52" w:line="232" w:lineRule="auto"/>
              <w:ind w:left="130"/>
              <w:rPr>
                <w:del w:id="287" w:author="Author"/>
                <w:sz w:val="18"/>
                <w:szCs w:val="18"/>
                <w:highlight w:val="green"/>
              </w:rPr>
            </w:pPr>
            <w:del w:id="288" w:author="Author">
              <w:r w:rsidRPr="00B55B13" w:rsidDel="00486BFF">
                <w:rPr>
                  <w:sz w:val="18"/>
                  <w:szCs w:val="18"/>
                  <w:highlight w:val="green"/>
                </w:rPr>
                <w:delText xml:space="preserve">The value 0 indicates that no periodic disablement for this link </w:delText>
              </w:r>
            </w:del>
            <w:ins w:id="289" w:author="Author">
              <w:del w:id="290" w:author="Author">
                <w:r w:rsidR="00464777" w:rsidDel="00486BFF">
                  <w:rPr>
                    <w:sz w:val="18"/>
                    <w:szCs w:val="18"/>
                    <w:highlight w:val="green"/>
                  </w:rPr>
                  <w:delText>within the BSS</w:delText>
                </w:r>
              </w:del>
            </w:ins>
            <w:del w:id="291" w:author="Author">
              <w:r w:rsidR="00515736" w:rsidDel="00486BFF">
                <w:rPr>
                  <w:sz w:val="18"/>
                  <w:szCs w:val="18"/>
                  <w:highlight w:val="green"/>
                </w:rPr>
                <w:delText xml:space="preserve"> </w:delText>
              </w:r>
              <w:r w:rsidRPr="00B55B13" w:rsidDel="00486BFF">
                <w:rPr>
                  <w:sz w:val="18"/>
                  <w:szCs w:val="18"/>
                  <w:highlight w:val="green"/>
                </w:rPr>
                <w:delText>is defined</w:delText>
              </w:r>
            </w:del>
          </w:p>
        </w:tc>
      </w:tr>
      <w:tr w:rsidR="00AE6C1C" w:rsidDel="00486BFF" w14:paraId="0807943E" w14:textId="079C2134" w:rsidTr="002A59DE">
        <w:trPr>
          <w:trHeight w:val="711"/>
          <w:del w:id="292" w:author="Author"/>
        </w:trPr>
        <w:tc>
          <w:tcPr>
            <w:tcW w:w="1823" w:type="dxa"/>
            <w:tcBorders>
              <w:top w:val="single" w:sz="4" w:space="0" w:color="000000"/>
              <w:left w:val="single" w:sz="12" w:space="0" w:color="000000"/>
              <w:bottom w:val="single" w:sz="12" w:space="0" w:color="000000"/>
              <w:right w:val="single" w:sz="2" w:space="0" w:color="000000"/>
            </w:tcBorders>
          </w:tcPr>
          <w:p w14:paraId="33BC1526" w14:textId="622C49F0" w:rsidR="00AE6C1C" w:rsidRPr="00B55B13" w:rsidDel="00486BFF" w:rsidRDefault="00515736" w:rsidP="002A59DE">
            <w:pPr>
              <w:pStyle w:val="TableParagraph"/>
              <w:kinsoku w:val="0"/>
              <w:overflowPunct w:val="0"/>
              <w:spacing w:before="54" w:line="230" w:lineRule="auto"/>
              <w:ind w:left="117" w:right="152"/>
              <w:rPr>
                <w:del w:id="293" w:author="Author"/>
                <w:spacing w:val="-1"/>
                <w:sz w:val="18"/>
                <w:szCs w:val="18"/>
                <w:highlight w:val="green"/>
              </w:rPr>
            </w:pPr>
            <w:del w:id="294" w:author="Author">
              <w:r w:rsidDel="00486BFF">
                <w:rPr>
                  <w:spacing w:val="-1"/>
                  <w:sz w:val="18"/>
                  <w:szCs w:val="18"/>
                  <w:highlight w:val="green"/>
                </w:rPr>
                <w:delText xml:space="preserve">BSS </w:delText>
              </w:r>
              <w:r w:rsidR="00AE6C1C" w:rsidRPr="00B55B13" w:rsidDel="00486BFF">
                <w:rPr>
                  <w:spacing w:val="-1"/>
                  <w:sz w:val="18"/>
                  <w:szCs w:val="18"/>
                  <w:highlight w:val="green"/>
                </w:rPr>
                <w:delText>Link disablement Duration</w:delText>
              </w:r>
            </w:del>
          </w:p>
        </w:tc>
        <w:tc>
          <w:tcPr>
            <w:tcW w:w="3000" w:type="dxa"/>
            <w:tcBorders>
              <w:top w:val="single" w:sz="4" w:space="0" w:color="000000"/>
              <w:left w:val="single" w:sz="2" w:space="0" w:color="000000"/>
              <w:bottom w:val="single" w:sz="12" w:space="0" w:color="000000"/>
              <w:right w:val="single" w:sz="2" w:space="0" w:color="000000"/>
            </w:tcBorders>
          </w:tcPr>
          <w:p w14:paraId="5184120B" w14:textId="1DF15BB1" w:rsidR="00AE6C1C" w:rsidRPr="00B55B13" w:rsidDel="00486BFF" w:rsidRDefault="00F55E09" w:rsidP="002A59DE">
            <w:pPr>
              <w:pStyle w:val="TableParagraph"/>
              <w:kinsoku w:val="0"/>
              <w:overflowPunct w:val="0"/>
              <w:spacing w:before="52" w:line="232" w:lineRule="auto"/>
              <w:ind w:left="130"/>
              <w:rPr>
                <w:del w:id="295" w:author="Author"/>
                <w:sz w:val="18"/>
                <w:szCs w:val="18"/>
                <w:highlight w:val="green"/>
              </w:rPr>
            </w:pPr>
            <w:del w:id="296" w:author="Author">
              <w:r w:rsidRPr="00B55B13" w:rsidDel="00486BFF">
                <w:rPr>
                  <w:sz w:val="18"/>
                  <w:szCs w:val="18"/>
                  <w:highlight w:val="green"/>
                </w:rPr>
                <w:delText>This subfield indicates the duration in which the link will be disabled</w:delText>
              </w:r>
              <w:r w:rsidR="00515736" w:rsidDel="00486BFF">
                <w:rPr>
                  <w:sz w:val="18"/>
                  <w:szCs w:val="18"/>
                  <w:highlight w:val="green"/>
                </w:rPr>
                <w:delText xml:space="preserve"> </w:delText>
              </w:r>
            </w:del>
            <w:ins w:id="297" w:author="Author">
              <w:del w:id="298" w:author="Author">
                <w:r w:rsidR="00464777" w:rsidDel="00486BFF">
                  <w:rPr>
                    <w:sz w:val="18"/>
                    <w:szCs w:val="18"/>
                    <w:highlight w:val="green"/>
                  </w:rPr>
                  <w:delText>within the BSS</w:delText>
                </w:r>
              </w:del>
            </w:ins>
            <w:del w:id="299" w:author="Author">
              <w:r w:rsidRPr="00B55B13" w:rsidDel="00486BFF">
                <w:rPr>
                  <w:sz w:val="18"/>
                  <w:szCs w:val="18"/>
                  <w:highlight w:val="green"/>
                </w:rPr>
                <w:delText>.</w:delText>
              </w:r>
            </w:del>
          </w:p>
        </w:tc>
        <w:tc>
          <w:tcPr>
            <w:tcW w:w="3001" w:type="dxa"/>
            <w:tcBorders>
              <w:top w:val="single" w:sz="4" w:space="0" w:color="000000"/>
              <w:left w:val="single" w:sz="2" w:space="0" w:color="000000"/>
              <w:bottom w:val="single" w:sz="12" w:space="0" w:color="000000"/>
              <w:right w:val="single" w:sz="12" w:space="0" w:color="000000"/>
            </w:tcBorders>
          </w:tcPr>
          <w:p w14:paraId="3BA5AF35" w14:textId="2979B2FE" w:rsidR="00AE6C1C" w:rsidRPr="00B55B13" w:rsidDel="00486BFF" w:rsidRDefault="00F55E09" w:rsidP="002A59DE">
            <w:pPr>
              <w:pStyle w:val="TableParagraph"/>
              <w:kinsoku w:val="0"/>
              <w:overflowPunct w:val="0"/>
              <w:spacing w:before="52" w:line="232" w:lineRule="auto"/>
              <w:ind w:left="130"/>
              <w:rPr>
                <w:del w:id="300" w:author="Author"/>
                <w:sz w:val="18"/>
                <w:szCs w:val="18"/>
                <w:highlight w:val="green"/>
              </w:rPr>
            </w:pPr>
            <w:del w:id="301" w:author="Author">
              <w:r w:rsidRPr="00B55B13" w:rsidDel="00486BFF">
                <w:rPr>
                  <w:sz w:val="18"/>
                  <w:szCs w:val="18"/>
                  <w:highlight w:val="green"/>
                </w:rPr>
                <w:delText>The value is expressed in T</w:delText>
              </w:r>
              <w:r w:rsidR="00515736" w:rsidDel="00486BFF">
                <w:rPr>
                  <w:sz w:val="18"/>
                  <w:szCs w:val="18"/>
                  <w:highlight w:val="green"/>
                </w:rPr>
                <w:delText>U</w:delText>
              </w:r>
              <w:r w:rsidRPr="00B55B13" w:rsidDel="00486BFF">
                <w:rPr>
                  <w:sz w:val="18"/>
                  <w:szCs w:val="18"/>
                  <w:highlight w:val="green"/>
                </w:rPr>
                <w:delText>s</w:delText>
              </w:r>
            </w:del>
          </w:p>
          <w:p w14:paraId="52B51586" w14:textId="58747AE9" w:rsidR="00F55E09" w:rsidDel="00486BFF" w:rsidRDefault="00F55E09" w:rsidP="002A59DE">
            <w:pPr>
              <w:pStyle w:val="TableParagraph"/>
              <w:kinsoku w:val="0"/>
              <w:overflowPunct w:val="0"/>
              <w:spacing w:before="52" w:line="232" w:lineRule="auto"/>
              <w:ind w:left="130"/>
              <w:rPr>
                <w:del w:id="302" w:author="Author"/>
                <w:sz w:val="18"/>
                <w:szCs w:val="18"/>
              </w:rPr>
            </w:pPr>
            <w:del w:id="303" w:author="Author">
              <w:r w:rsidRPr="00B55B13" w:rsidDel="00486BFF">
                <w:rPr>
                  <w:sz w:val="18"/>
                  <w:szCs w:val="18"/>
                  <w:highlight w:val="green"/>
                </w:rPr>
                <w:delText>A value of 65535 indicates unkown duration</w:delText>
              </w:r>
            </w:del>
          </w:p>
        </w:tc>
      </w:tr>
    </w:tbl>
    <w:bookmarkEnd w:id="195"/>
    <w:p w14:paraId="15D71833" w14:textId="3EC7356C" w:rsidR="007B3908" w:rsidRPr="007B3908" w:rsidDel="00486BFF" w:rsidRDefault="007B3908" w:rsidP="00E46C73">
      <w:pPr>
        <w:pStyle w:val="T"/>
        <w:rPr>
          <w:del w:id="304" w:author="Author"/>
          <w:rFonts w:eastAsiaTheme="minorEastAsia"/>
          <w:color w:val="auto"/>
          <w:w w:val="100"/>
          <w:lang w:eastAsia="en-US" w:bidi="he-IL"/>
        </w:rPr>
      </w:pPr>
      <w:del w:id="305" w:author="Author">
        <w:r w:rsidRPr="004517DB" w:rsidDel="00486BFF">
          <w:delText>Note: when a link is indicated as disabled, no frame exchange is allowed on this link, as defined in section 35.3.6.1.1</w:delText>
        </w:r>
        <w:r w:rsidRPr="004517DB" w:rsidDel="00486BFF">
          <w:rPr>
            <w:rFonts w:eastAsiaTheme="minorEastAsia"/>
            <w:color w:val="auto"/>
            <w:w w:val="100"/>
            <w:sz w:val="18"/>
            <w:szCs w:val="18"/>
            <w:lang w:eastAsia="en-US" w:bidi="he-IL"/>
          </w:rPr>
          <w:delText xml:space="preserve"> </w:delText>
        </w:r>
      </w:del>
    </w:p>
    <w:p w14:paraId="1AEFEA26" w14:textId="7FA4E72A" w:rsidR="00E46C73" w:rsidRDefault="00E46C73" w:rsidP="00B116F3">
      <w:pPr>
        <w:pStyle w:val="BodyText"/>
      </w:pPr>
    </w:p>
    <w:p w14:paraId="5EEF419A" w14:textId="77777777" w:rsidR="007D2B64" w:rsidRDefault="007D2B64" w:rsidP="00B116F3">
      <w:pPr>
        <w:pStyle w:val="BodyText"/>
      </w:pPr>
    </w:p>
    <w:p w14:paraId="5199529B" w14:textId="6CD64D2A" w:rsidR="002A59DE" w:rsidRDefault="002A59DE" w:rsidP="002A59DE">
      <w:pPr>
        <w:pStyle w:val="T"/>
        <w:rPr>
          <w:rFonts w:ascii="Arial" w:hAnsi="Arial" w:cs="Arial"/>
          <w:b/>
          <w:bCs/>
        </w:rPr>
      </w:pPr>
      <w:r>
        <w:rPr>
          <w:rFonts w:ascii="Arial" w:hAnsi="Arial" w:cs="Arial"/>
          <w:b/>
          <w:bCs/>
        </w:rPr>
        <w:t>9.4.2.</w:t>
      </w:r>
      <w:r w:rsidRPr="002A59DE">
        <w:t xml:space="preserve"> </w:t>
      </w:r>
      <w:r w:rsidR="00D02174">
        <w:rPr>
          <w:rFonts w:ascii="Arial" w:hAnsi="Arial" w:cs="Arial"/>
          <w:b/>
          <w:bCs/>
        </w:rPr>
        <w:t>312</w:t>
      </w:r>
      <w:r>
        <w:rPr>
          <w:rFonts w:ascii="Arial" w:hAnsi="Arial" w:cs="Arial"/>
          <w:b/>
          <w:bCs/>
        </w:rPr>
        <w:t xml:space="preserve"> </w:t>
      </w:r>
      <w:r w:rsidRPr="002A59DE">
        <w:rPr>
          <w:rFonts w:ascii="Arial" w:hAnsi="Arial" w:cs="Arial"/>
          <w:b/>
          <w:bCs/>
        </w:rPr>
        <w:t>Multi-Link element</w:t>
      </w:r>
    </w:p>
    <w:p w14:paraId="427A9769" w14:textId="14A65C5C" w:rsidR="002A59DE" w:rsidRDefault="002A59DE" w:rsidP="002A59DE">
      <w:pPr>
        <w:pStyle w:val="T"/>
        <w:rPr>
          <w:color w:val="208A20"/>
          <w:u w:val="thick"/>
        </w:rPr>
      </w:pPr>
      <w:r w:rsidRPr="002A59DE">
        <w:rPr>
          <w:rFonts w:ascii="Arial" w:hAnsi="Arial" w:cs="Arial"/>
          <w:b/>
          <w:bCs/>
        </w:rPr>
        <w:t>9.4.2.</w:t>
      </w:r>
      <w:r w:rsidR="00D02174">
        <w:rPr>
          <w:rFonts w:ascii="Arial" w:hAnsi="Arial" w:cs="Arial"/>
          <w:b/>
          <w:bCs/>
        </w:rPr>
        <w:t>312</w:t>
      </w:r>
      <w:r w:rsidRPr="002A59DE">
        <w:rPr>
          <w:rFonts w:ascii="Arial" w:hAnsi="Arial" w:cs="Arial"/>
          <w:b/>
          <w:bCs/>
        </w:rPr>
        <w:t>.2 Basic Multi-Link element</w:t>
      </w:r>
      <w:r w:rsidRPr="002A59DE">
        <w:rPr>
          <w:rFonts w:asciiTheme="minorBidi" w:hAnsiTheme="minorBidi" w:cstheme="minorBidi"/>
          <w:b/>
          <w:bCs/>
          <w:color w:val="208A20"/>
          <w:u w:val="thick"/>
        </w:rPr>
        <w:t>(#6700)</w:t>
      </w:r>
    </w:p>
    <w:p w14:paraId="2821E604" w14:textId="1C9ABF78" w:rsidR="002A59DE" w:rsidRDefault="002A59DE" w:rsidP="002A59DE">
      <w:pPr>
        <w:pStyle w:val="T"/>
        <w:rPr>
          <w:b/>
          <w:bCs/>
          <w:sz w:val="18"/>
          <w:szCs w:val="18"/>
        </w:rPr>
      </w:pPr>
      <w:r w:rsidRPr="002A59DE">
        <w:rPr>
          <w:rFonts w:ascii="Arial" w:hAnsi="Arial" w:cs="Arial"/>
          <w:b/>
          <w:bCs/>
        </w:rPr>
        <w:t>9.4.2.</w:t>
      </w:r>
      <w:r w:rsidR="00D02174">
        <w:rPr>
          <w:rFonts w:ascii="Arial" w:hAnsi="Arial" w:cs="Arial"/>
          <w:b/>
          <w:bCs/>
        </w:rPr>
        <w:t>312</w:t>
      </w:r>
      <w:r w:rsidRPr="002A59DE">
        <w:rPr>
          <w:rFonts w:ascii="Arial" w:hAnsi="Arial" w:cs="Arial"/>
          <w:b/>
          <w:bCs/>
        </w:rPr>
        <w:t>.2.1 Common Info field of the Basic Multi-Link element</w:t>
      </w:r>
      <w:r w:rsidRPr="002A59DE">
        <w:rPr>
          <w:rFonts w:asciiTheme="minorBidi" w:hAnsiTheme="minorBidi" w:cstheme="minorBidi"/>
          <w:b/>
          <w:bCs/>
          <w:color w:val="208A20"/>
          <w:u w:val="thick"/>
        </w:rPr>
        <w:t>(#7567)</w:t>
      </w:r>
    </w:p>
    <w:p w14:paraId="0202E472" w14:textId="77777777" w:rsidR="002A59DE" w:rsidRDefault="002A59DE" w:rsidP="002A59DE">
      <w:pPr>
        <w:pStyle w:val="T"/>
        <w:rPr>
          <w:sz w:val="18"/>
          <w:szCs w:val="18"/>
        </w:rPr>
      </w:pPr>
      <w:r w:rsidRPr="00D820CA">
        <w:rPr>
          <w:sz w:val="18"/>
          <w:szCs w:val="18"/>
        </w:rPr>
        <w:t xml:space="preserve">[CID </w:t>
      </w:r>
      <w:r>
        <w:rPr>
          <w:sz w:val="18"/>
          <w:szCs w:val="18"/>
        </w:rPr>
        <w:t>5154</w:t>
      </w:r>
      <w:r w:rsidRPr="00D820CA">
        <w:rPr>
          <w:sz w:val="18"/>
          <w:szCs w:val="18"/>
        </w:rPr>
        <w:t>]</w:t>
      </w:r>
    </w:p>
    <w:p w14:paraId="2B936BBF" w14:textId="02C7B304" w:rsidR="002A59DE" w:rsidRDefault="002A59DE" w:rsidP="00B116F3">
      <w:pPr>
        <w:pStyle w:val="BodyText"/>
      </w:pPr>
    </w:p>
    <w:p w14:paraId="422B45B1" w14:textId="3AF964BB" w:rsidR="002A59DE" w:rsidRDefault="002A59DE" w:rsidP="00B116F3">
      <w:pPr>
        <w:pStyle w:val="BodyText"/>
        <w:rPr>
          <w:ins w:id="306" w:author="Author"/>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sidR="00D02174">
        <w:rPr>
          <w:b/>
          <w:bCs/>
          <w:i/>
          <w:iCs/>
          <w:highlight w:val="yellow"/>
        </w:rPr>
        <w:t>1002d</w:t>
      </w:r>
      <w:r w:rsidRPr="002A1F74">
        <w:rPr>
          <w:b/>
          <w:bCs/>
          <w:i/>
          <w:iCs/>
          <w:highlight w:val="yellow"/>
        </w:rPr>
        <w:t xml:space="preserve"> (</w:t>
      </w:r>
      <w:r w:rsidRPr="002A59DE">
        <w:rPr>
          <w:b/>
          <w:bCs/>
          <w:i/>
          <w:iCs/>
          <w:highlight w:val="yellow"/>
        </w:rPr>
        <w:t>Presence Bitmap subfield of the Basic Multi-Link element format</w:t>
      </w:r>
      <w:r w:rsidRPr="00E11DB0">
        <w:rPr>
          <w:b/>
          <w:bCs/>
          <w:i/>
          <w:iCs/>
          <w:highlight w:val="yellow"/>
        </w:rPr>
        <w:t xml:space="preserve">) as </w:t>
      </w:r>
      <w:r w:rsidRPr="00E46C73">
        <w:rPr>
          <w:b/>
          <w:bCs/>
          <w:i/>
          <w:iCs/>
          <w:highlight w:val="yellow"/>
        </w:rPr>
        <w:t>follows:</w:t>
      </w:r>
    </w:p>
    <w:p w14:paraId="4197B230" w14:textId="739BB93F" w:rsidR="00D00723" w:rsidRDefault="00D00723" w:rsidP="00B116F3">
      <w:pPr>
        <w:pStyle w:val="BodyText"/>
        <w:rPr>
          <w:ins w:id="307" w:author="Author"/>
        </w:rPr>
      </w:pPr>
    </w:p>
    <w:tbl>
      <w:tblPr>
        <w:tblW w:w="9288" w:type="dxa"/>
        <w:tblInd w:w="15" w:type="dxa"/>
        <w:tblLayout w:type="fixed"/>
        <w:tblCellMar>
          <w:left w:w="0" w:type="dxa"/>
          <w:right w:w="0" w:type="dxa"/>
        </w:tblCellMar>
        <w:tblLook w:val="0000" w:firstRow="0" w:lastRow="0" w:firstColumn="0" w:lastColumn="0" w:noHBand="0" w:noVBand="0"/>
      </w:tblPr>
      <w:tblGrid>
        <w:gridCol w:w="1099"/>
        <w:gridCol w:w="1099"/>
        <w:gridCol w:w="1200"/>
        <w:gridCol w:w="1400"/>
        <w:gridCol w:w="1100"/>
        <w:gridCol w:w="1099"/>
        <w:gridCol w:w="1191"/>
        <w:gridCol w:w="1100"/>
      </w:tblGrid>
      <w:tr w:rsidR="002A59DE" w14:paraId="28C92378" w14:textId="77777777" w:rsidTr="00D421A1">
        <w:trPr>
          <w:trHeight w:val="113"/>
        </w:trPr>
        <w:tc>
          <w:tcPr>
            <w:tcW w:w="1099" w:type="dxa"/>
          </w:tcPr>
          <w:p w14:paraId="4204EB88" w14:textId="77777777" w:rsidR="002A59DE" w:rsidRDefault="002A59DE" w:rsidP="002A59DE">
            <w:pPr>
              <w:pStyle w:val="TableParagraph"/>
              <w:kinsoku w:val="0"/>
              <w:overflowPunct w:val="0"/>
              <w:rPr>
                <w:sz w:val="18"/>
                <w:szCs w:val="18"/>
              </w:rPr>
            </w:pPr>
          </w:p>
        </w:tc>
        <w:tc>
          <w:tcPr>
            <w:tcW w:w="1099" w:type="dxa"/>
            <w:tcBorders>
              <w:bottom w:val="single" w:sz="12" w:space="0" w:color="auto"/>
            </w:tcBorders>
            <w:vAlign w:val="bottom"/>
          </w:tcPr>
          <w:p w14:paraId="09123B13" w14:textId="2AD8FD4A" w:rsidR="002A59DE" w:rsidRPr="00D421A1" w:rsidRDefault="002A59DE" w:rsidP="00D421A1">
            <w:pPr>
              <w:pStyle w:val="TableParagraph"/>
              <w:kinsoku w:val="0"/>
              <w:overflowPunct w:val="0"/>
              <w:spacing w:before="0" w:after="60"/>
              <w:jc w:val="center"/>
              <w:rPr>
                <w:rFonts w:asciiTheme="minorBidi" w:hAnsiTheme="minorBidi" w:cstheme="minorBidi"/>
                <w:sz w:val="16"/>
                <w:szCs w:val="16"/>
              </w:rPr>
            </w:pPr>
            <w:r w:rsidRPr="00D421A1">
              <w:rPr>
                <w:rFonts w:asciiTheme="minorBidi" w:hAnsiTheme="minorBidi" w:cstheme="minorBidi"/>
                <w:sz w:val="16"/>
                <w:szCs w:val="16"/>
              </w:rPr>
              <w:t>B0</w:t>
            </w:r>
          </w:p>
        </w:tc>
        <w:tc>
          <w:tcPr>
            <w:tcW w:w="1200" w:type="dxa"/>
            <w:tcBorders>
              <w:bottom w:val="single" w:sz="12" w:space="0" w:color="auto"/>
            </w:tcBorders>
            <w:vAlign w:val="bottom"/>
          </w:tcPr>
          <w:p w14:paraId="1B710A11" w14:textId="15E55675" w:rsidR="002A59DE" w:rsidRPr="00D421A1" w:rsidRDefault="002A59DE" w:rsidP="00D421A1">
            <w:pPr>
              <w:pStyle w:val="TableParagraph"/>
              <w:kinsoku w:val="0"/>
              <w:overflowPunct w:val="0"/>
              <w:spacing w:before="0" w:after="60" w:line="172" w:lineRule="exact"/>
              <w:ind w:left="139" w:right="114"/>
              <w:jc w:val="center"/>
              <w:rPr>
                <w:rFonts w:asciiTheme="minorBidi" w:hAnsiTheme="minorBidi" w:cstheme="minorBidi"/>
                <w:sz w:val="16"/>
                <w:szCs w:val="16"/>
              </w:rPr>
            </w:pPr>
            <w:r w:rsidRPr="00D421A1">
              <w:rPr>
                <w:rFonts w:asciiTheme="minorBidi" w:hAnsiTheme="minorBidi" w:cstheme="minorBidi"/>
                <w:sz w:val="16"/>
                <w:szCs w:val="16"/>
              </w:rPr>
              <w:t>B1</w:t>
            </w:r>
          </w:p>
        </w:tc>
        <w:tc>
          <w:tcPr>
            <w:tcW w:w="1400" w:type="dxa"/>
            <w:tcBorders>
              <w:bottom w:val="single" w:sz="12" w:space="0" w:color="auto"/>
            </w:tcBorders>
            <w:vAlign w:val="bottom"/>
          </w:tcPr>
          <w:p w14:paraId="5A9BF090" w14:textId="1F55CEA6" w:rsidR="002A59DE" w:rsidRPr="00D421A1" w:rsidRDefault="002A59DE" w:rsidP="00D421A1">
            <w:pPr>
              <w:pStyle w:val="TableParagraph"/>
              <w:kinsoku w:val="0"/>
              <w:overflowPunct w:val="0"/>
              <w:spacing w:before="0" w:after="60" w:line="208" w:lineRule="auto"/>
              <w:ind w:left="129" w:right="101"/>
              <w:jc w:val="center"/>
              <w:rPr>
                <w:rFonts w:asciiTheme="minorBidi" w:hAnsiTheme="minorBidi" w:cstheme="minorBidi"/>
                <w:sz w:val="16"/>
                <w:szCs w:val="16"/>
              </w:rPr>
            </w:pPr>
            <w:r w:rsidRPr="00D421A1">
              <w:rPr>
                <w:rFonts w:asciiTheme="minorBidi" w:hAnsiTheme="minorBidi" w:cstheme="minorBidi"/>
                <w:sz w:val="16"/>
                <w:szCs w:val="16"/>
              </w:rPr>
              <w:t>B2</w:t>
            </w:r>
          </w:p>
        </w:tc>
        <w:tc>
          <w:tcPr>
            <w:tcW w:w="1100" w:type="dxa"/>
            <w:tcBorders>
              <w:bottom w:val="single" w:sz="12" w:space="0" w:color="auto"/>
            </w:tcBorders>
            <w:vAlign w:val="bottom"/>
          </w:tcPr>
          <w:p w14:paraId="2B689B9B" w14:textId="34C81308" w:rsidR="002A59DE" w:rsidRPr="00D421A1" w:rsidRDefault="002A59DE" w:rsidP="00D421A1">
            <w:pPr>
              <w:pStyle w:val="TableParagraph"/>
              <w:kinsoku w:val="0"/>
              <w:overflowPunct w:val="0"/>
              <w:spacing w:before="0" w:after="60"/>
              <w:jc w:val="center"/>
              <w:rPr>
                <w:rFonts w:asciiTheme="minorBidi" w:hAnsiTheme="minorBidi" w:cstheme="minorBidi"/>
                <w:sz w:val="16"/>
                <w:szCs w:val="16"/>
              </w:rPr>
            </w:pPr>
            <w:r w:rsidRPr="00D421A1">
              <w:rPr>
                <w:rFonts w:asciiTheme="minorBidi" w:hAnsiTheme="minorBidi" w:cstheme="minorBidi"/>
                <w:sz w:val="16"/>
                <w:szCs w:val="16"/>
              </w:rPr>
              <w:t>B3</w:t>
            </w:r>
          </w:p>
        </w:tc>
        <w:tc>
          <w:tcPr>
            <w:tcW w:w="1099" w:type="dxa"/>
            <w:tcBorders>
              <w:bottom w:val="single" w:sz="12" w:space="0" w:color="auto"/>
            </w:tcBorders>
            <w:vAlign w:val="bottom"/>
          </w:tcPr>
          <w:p w14:paraId="6726543C" w14:textId="0708EA35" w:rsidR="002A59DE" w:rsidRPr="00D421A1" w:rsidRDefault="002A59DE" w:rsidP="00D421A1">
            <w:pPr>
              <w:pStyle w:val="TableParagraph"/>
              <w:kinsoku w:val="0"/>
              <w:overflowPunct w:val="0"/>
              <w:spacing w:before="0" w:after="60"/>
              <w:jc w:val="center"/>
              <w:rPr>
                <w:rFonts w:asciiTheme="minorBidi" w:hAnsiTheme="minorBidi" w:cstheme="minorBidi"/>
                <w:sz w:val="16"/>
                <w:szCs w:val="16"/>
              </w:rPr>
            </w:pPr>
            <w:r w:rsidRPr="00D421A1">
              <w:rPr>
                <w:rFonts w:asciiTheme="minorBidi" w:hAnsiTheme="minorBidi" w:cstheme="minorBidi"/>
                <w:sz w:val="16"/>
                <w:szCs w:val="16"/>
              </w:rPr>
              <w:t>B4</w:t>
            </w:r>
          </w:p>
        </w:tc>
        <w:tc>
          <w:tcPr>
            <w:tcW w:w="1191" w:type="dxa"/>
            <w:tcBorders>
              <w:bottom w:val="single" w:sz="12" w:space="0" w:color="auto"/>
            </w:tcBorders>
            <w:vAlign w:val="bottom"/>
          </w:tcPr>
          <w:p w14:paraId="0246E91B" w14:textId="7208B8D6" w:rsidR="002A59DE" w:rsidRPr="00D421A1" w:rsidRDefault="00D421A1" w:rsidP="00D421A1">
            <w:pPr>
              <w:pStyle w:val="TableParagraph"/>
              <w:kinsoku w:val="0"/>
              <w:overflowPunct w:val="0"/>
              <w:spacing w:before="0" w:after="60"/>
              <w:jc w:val="center"/>
              <w:rPr>
                <w:rFonts w:asciiTheme="minorBidi" w:hAnsiTheme="minorBidi" w:cstheme="minorBidi"/>
                <w:sz w:val="16"/>
                <w:szCs w:val="16"/>
              </w:rPr>
            </w:pPr>
            <w:ins w:id="308" w:author="Author">
              <w:r>
                <w:rPr>
                  <w:rFonts w:asciiTheme="minorBidi" w:hAnsiTheme="minorBidi" w:cstheme="minorBidi"/>
                  <w:sz w:val="16"/>
                  <w:szCs w:val="16"/>
                </w:rPr>
                <w:t>B5</w:t>
              </w:r>
            </w:ins>
          </w:p>
        </w:tc>
        <w:tc>
          <w:tcPr>
            <w:tcW w:w="1100" w:type="dxa"/>
            <w:tcBorders>
              <w:bottom w:val="single" w:sz="12" w:space="0" w:color="auto"/>
            </w:tcBorders>
            <w:vAlign w:val="bottom"/>
          </w:tcPr>
          <w:p w14:paraId="447A7436" w14:textId="301B5398" w:rsidR="002A59DE" w:rsidRPr="00D421A1" w:rsidRDefault="00D421A1" w:rsidP="00D421A1">
            <w:pPr>
              <w:pStyle w:val="TableParagraph"/>
              <w:kinsoku w:val="0"/>
              <w:overflowPunct w:val="0"/>
              <w:spacing w:before="0" w:after="60"/>
              <w:ind w:left="0"/>
              <w:rPr>
                <w:rFonts w:asciiTheme="minorBidi" w:hAnsiTheme="minorBidi" w:cstheme="minorBidi"/>
                <w:sz w:val="16"/>
                <w:szCs w:val="16"/>
              </w:rPr>
            </w:pPr>
            <w:r>
              <w:rPr>
                <w:rFonts w:asciiTheme="minorBidi" w:hAnsiTheme="minorBidi" w:cstheme="minorBidi"/>
                <w:sz w:val="16"/>
                <w:szCs w:val="16"/>
              </w:rPr>
              <w:t xml:space="preserve"> </w:t>
            </w:r>
            <w:ins w:id="309" w:author="Author">
              <w:r w:rsidRPr="00D421A1">
                <w:rPr>
                  <w:rFonts w:asciiTheme="minorBidi" w:hAnsiTheme="minorBidi" w:cstheme="minorBidi"/>
                  <w:sz w:val="16"/>
                  <w:szCs w:val="16"/>
                </w:rPr>
                <w:t>B6</w:t>
              </w:r>
              <w:r>
                <w:rPr>
                  <w:rFonts w:asciiTheme="minorBidi" w:hAnsiTheme="minorBidi" w:cstheme="minorBidi"/>
                  <w:sz w:val="16"/>
                  <w:szCs w:val="16"/>
                </w:rPr>
                <w:t xml:space="preserve">        </w:t>
              </w:r>
              <w:r w:rsidRPr="00D421A1">
                <w:rPr>
                  <w:rFonts w:asciiTheme="minorBidi" w:hAnsiTheme="minorBidi" w:cstheme="minorBidi"/>
                  <w:sz w:val="16"/>
                  <w:szCs w:val="16"/>
                </w:rPr>
                <w:t xml:space="preserve">   B11</w:t>
              </w:r>
            </w:ins>
          </w:p>
        </w:tc>
      </w:tr>
      <w:tr w:rsidR="00D421A1" w14:paraId="21096164" w14:textId="77777777" w:rsidTr="00D421A1">
        <w:trPr>
          <w:trHeight w:val="1030"/>
        </w:trPr>
        <w:tc>
          <w:tcPr>
            <w:tcW w:w="1099" w:type="dxa"/>
            <w:tcBorders>
              <w:right w:val="single" w:sz="12" w:space="0" w:color="auto"/>
            </w:tcBorders>
          </w:tcPr>
          <w:p w14:paraId="30B39B28" w14:textId="77777777" w:rsidR="00D421A1" w:rsidRDefault="00D421A1" w:rsidP="00D421A1">
            <w:pPr>
              <w:pStyle w:val="TableParagraph"/>
              <w:kinsoku w:val="0"/>
              <w:overflowPunct w:val="0"/>
              <w:rPr>
                <w:sz w:val="18"/>
                <w:szCs w:val="18"/>
              </w:rPr>
            </w:pPr>
          </w:p>
        </w:tc>
        <w:tc>
          <w:tcPr>
            <w:tcW w:w="1099" w:type="dxa"/>
            <w:tcBorders>
              <w:top w:val="single" w:sz="12" w:space="0" w:color="auto"/>
              <w:left w:val="single" w:sz="12" w:space="0" w:color="auto"/>
              <w:bottom w:val="single" w:sz="12" w:space="0" w:color="auto"/>
              <w:right w:val="single" w:sz="12" w:space="0" w:color="auto"/>
            </w:tcBorders>
          </w:tcPr>
          <w:p w14:paraId="0668AFD5" w14:textId="51CC966C" w:rsidR="00D421A1" w:rsidRDefault="00D421A1" w:rsidP="00D421A1">
            <w:pPr>
              <w:pStyle w:val="TableParagraph"/>
              <w:kinsoku w:val="0"/>
              <w:overflowPunct w:val="0"/>
              <w:rPr>
                <w:sz w:val="18"/>
                <w:szCs w:val="18"/>
              </w:rPr>
            </w:pPr>
          </w:p>
          <w:p w14:paraId="792E33BA" w14:textId="77777777" w:rsidR="00D421A1" w:rsidRDefault="00D421A1" w:rsidP="00D421A1">
            <w:pPr>
              <w:pStyle w:val="TableParagraph"/>
              <w:kinsoku w:val="0"/>
              <w:overflowPunct w:val="0"/>
              <w:spacing w:before="154" w:line="208" w:lineRule="auto"/>
              <w:ind w:left="270" w:right="127" w:hanging="129"/>
              <w:rPr>
                <w:rFonts w:ascii="Arial" w:hAnsi="Arial" w:cs="Arial"/>
                <w:sz w:val="16"/>
                <w:szCs w:val="16"/>
              </w:rPr>
            </w:pPr>
            <w:r>
              <w:rPr>
                <w:rFonts w:ascii="Arial" w:hAnsi="Arial" w:cs="Arial"/>
                <w:spacing w:val="-1"/>
                <w:sz w:val="16"/>
                <w:szCs w:val="16"/>
              </w:rPr>
              <w:t>Link</w:t>
            </w:r>
            <w:r>
              <w:rPr>
                <w:rFonts w:ascii="Arial" w:hAnsi="Arial" w:cs="Arial"/>
                <w:spacing w:val="-10"/>
                <w:sz w:val="16"/>
                <w:szCs w:val="16"/>
              </w:rPr>
              <w:t xml:space="preserve"> </w:t>
            </w:r>
            <w:r>
              <w:rPr>
                <w:rFonts w:ascii="Arial" w:hAnsi="Arial" w:cs="Arial"/>
                <w:spacing w:val="-1"/>
                <w:sz w:val="16"/>
                <w:szCs w:val="16"/>
              </w:rPr>
              <w:t>ID</w:t>
            </w:r>
            <w:r>
              <w:rPr>
                <w:rFonts w:ascii="Arial" w:hAnsi="Arial" w:cs="Arial"/>
                <w:spacing w:val="-9"/>
                <w:sz w:val="16"/>
                <w:szCs w:val="16"/>
              </w:rPr>
              <w:t xml:space="preserve"> </w:t>
            </w:r>
            <w:r>
              <w:rPr>
                <w:rFonts w:ascii="Arial" w:hAnsi="Arial" w:cs="Arial"/>
                <w:spacing w:val="-1"/>
                <w:sz w:val="16"/>
                <w:szCs w:val="16"/>
              </w:rPr>
              <w:t>Info</w:t>
            </w:r>
            <w:r>
              <w:rPr>
                <w:rFonts w:ascii="Arial" w:hAnsi="Arial" w:cs="Arial"/>
                <w:spacing w:val="-42"/>
                <w:sz w:val="16"/>
                <w:szCs w:val="16"/>
              </w:rPr>
              <w:t xml:space="preserve"> </w:t>
            </w:r>
            <w:r>
              <w:rPr>
                <w:rFonts w:ascii="Arial" w:hAnsi="Arial" w:cs="Arial"/>
                <w:sz w:val="16"/>
                <w:szCs w:val="16"/>
              </w:rPr>
              <w:t>Present</w:t>
            </w:r>
          </w:p>
        </w:tc>
        <w:tc>
          <w:tcPr>
            <w:tcW w:w="1200" w:type="dxa"/>
            <w:tcBorders>
              <w:top w:val="single" w:sz="12" w:space="0" w:color="auto"/>
              <w:left w:val="single" w:sz="12" w:space="0" w:color="auto"/>
              <w:bottom w:val="single" w:sz="12" w:space="0" w:color="auto"/>
              <w:right w:val="single" w:sz="12" w:space="0" w:color="auto"/>
            </w:tcBorders>
          </w:tcPr>
          <w:p w14:paraId="7C834CFE" w14:textId="77777777" w:rsidR="00D421A1" w:rsidRDefault="00D421A1" w:rsidP="00D421A1">
            <w:pPr>
              <w:pStyle w:val="TableParagraph"/>
              <w:kinsoku w:val="0"/>
              <w:overflowPunct w:val="0"/>
              <w:spacing w:before="102" w:line="172" w:lineRule="exact"/>
              <w:ind w:left="139" w:right="114"/>
              <w:jc w:val="center"/>
              <w:rPr>
                <w:rFonts w:ascii="Arial" w:hAnsi="Arial" w:cs="Arial"/>
                <w:sz w:val="16"/>
                <w:szCs w:val="16"/>
              </w:rPr>
            </w:pPr>
            <w:r>
              <w:rPr>
                <w:rFonts w:ascii="Arial" w:hAnsi="Arial" w:cs="Arial"/>
                <w:sz w:val="16"/>
                <w:szCs w:val="16"/>
              </w:rPr>
              <w:t>BSS</w:t>
            </w:r>
          </w:p>
          <w:p w14:paraId="542DB82A" w14:textId="77777777" w:rsidR="00D421A1" w:rsidRDefault="00D421A1" w:rsidP="00D421A1">
            <w:pPr>
              <w:pStyle w:val="TableParagraph"/>
              <w:kinsoku w:val="0"/>
              <w:overflowPunct w:val="0"/>
              <w:spacing w:before="7" w:line="208" w:lineRule="auto"/>
              <w:ind w:left="141" w:right="114"/>
              <w:jc w:val="center"/>
              <w:rPr>
                <w:rFonts w:ascii="Arial" w:hAnsi="Arial" w:cs="Arial"/>
                <w:sz w:val="16"/>
                <w:szCs w:val="16"/>
              </w:rPr>
            </w:pPr>
            <w:r>
              <w:rPr>
                <w:rFonts w:ascii="Arial" w:hAnsi="Arial" w:cs="Arial"/>
                <w:spacing w:val="-1"/>
                <w:sz w:val="16"/>
                <w:szCs w:val="16"/>
              </w:rPr>
              <w:t>Parameters</w:t>
            </w:r>
            <w:r>
              <w:rPr>
                <w:rFonts w:ascii="Arial" w:hAnsi="Arial" w:cs="Arial"/>
                <w:spacing w:val="-42"/>
                <w:sz w:val="16"/>
                <w:szCs w:val="16"/>
              </w:rPr>
              <w:t xml:space="preserve"> </w:t>
            </w:r>
            <w:r>
              <w:rPr>
                <w:rFonts w:ascii="Arial" w:hAnsi="Arial" w:cs="Arial"/>
                <w:sz w:val="16"/>
                <w:szCs w:val="16"/>
              </w:rPr>
              <w:t>Change</w:t>
            </w:r>
            <w:r>
              <w:rPr>
                <w:rFonts w:ascii="Arial" w:hAnsi="Arial" w:cs="Arial"/>
                <w:spacing w:val="1"/>
                <w:sz w:val="16"/>
                <w:szCs w:val="16"/>
              </w:rPr>
              <w:t xml:space="preserve"> </w:t>
            </w:r>
            <w:r>
              <w:rPr>
                <w:rFonts w:ascii="Arial" w:hAnsi="Arial" w:cs="Arial"/>
                <w:sz w:val="16"/>
                <w:szCs w:val="16"/>
              </w:rPr>
              <w:t>Count</w:t>
            </w:r>
            <w:r>
              <w:rPr>
                <w:rFonts w:ascii="Arial" w:hAnsi="Arial" w:cs="Arial"/>
                <w:spacing w:val="1"/>
                <w:sz w:val="16"/>
                <w:szCs w:val="16"/>
              </w:rPr>
              <w:t xml:space="preserve"> </w:t>
            </w:r>
            <w:r>
              <w:rPr>
                <w:rFonts w:ascii="Arial" w:hAnsi="Arial" w:cs="Arial"/>
                <w:sz w:val="16"/>
                <w:szCs w:val="16"/>
              </w:rPr>
              <w:t>Present</w:t>
            </w:r>
          </w:p>
        </w:tc>
        <w:tc>
          <w:tcPr>
            <w:tcW w:w="1400" w:type="dxa"/>
            <w:tcBorders>
              <w:top w:val="single" w:sz="12" w:space="0" w:color="auto"/>
              <w:left w:val="single" w:sz="12" w:space="0" w:color="auto"/>
              <w:bottom w:val="single" w:sz="12" w:space="0" w:color="auto"/>
              <w:right w:val="single" w:sz="12" w:space="0" w:color="auto"/>
            </w:tcBorders>
          </w:tcPr>
          <w:p w14:paraId="78FF01E4" w14:textId="77777777" w:rsidR="00D421A1" w:rsidRDefault="00D421A1" w:rsidP="00D421A1">
            <w:pPr>
              <w:pStyle w:val="TableParagraph"/>
              <w:kinsoku w:val="0"/>
              <w:overflowPunct w:val="0"/>
              <w:spacing w:before="121" w:line="208" w:lineRule="auto"/>
              <w:ind w:left="129" w:right="101"/>
              <w:jc w:val="center"/>
              <w:rPr>
                <w:rFonts w:ascii="Arial" w:hAnsi="Arial" w:cs="Arial"/>
                <w:sz w:val="16"/>
                <w:szCs w:val="16"/>
              </w:rPr>
            </w:pPr>
            <w:r>
              <w:rPr>
                <w:rFonts w:ascii="Arial" w:hAnsi="Arial" w:cs="Arial"/>
                <w:sz w:val="16"/>
                <w:szCs w:val="16"/>
              </w:rPr>
              <w:t>Medium</w:t>
            </w:r>
            <w:r>
              <w:rPr>
                <w:rFonts w:ascii="Arial" w:hAnsi="Arial" w:cs="Arial"/>
                <w:spacing w:val="1"/>
                <w:sz w:val="16"/>
                <w:szCs w:val="16"/>
              </w:rPr>
              <w:t xml:space="preserve"> </w:t>
            </w:r>
            <w:r>
              <w:rPr>
                <w:rFonts w:ascii="Arial" w:hAnsi="Arial" w:cs="Arial"/>
                <w:spacing w:val="-1"/>
                <w:sz w:val="16"/>
                <w:szCs w:val="16"/>
              </w:rPr>
              <w:t>Synchronization</w:t>
            </w:r>
            <w:r>
              <w:rPr>
                <w:rFonts w:ascii="Arial" w:hAnsi="Arial" w:cs="Arial"/>
                <w:spacing w:val="-42"/>
                <w:sz w:val="16"/>
                <w:szCs w:val="16"/>
              </w:rPr>
              <w:t xml:space="preserve"> </w:t>
            </w:r>
            <w:r>
              <w:rPr>
                <w:rFonts w:ascii="Arial" w:hAnsi="Arial" w:cs="Arial"/>
                <w:sz w:val="16"/>
                <w:szCs w:val="16"/>
              </w:rPr>
              <w:t>Delay</w:t>
            </w:r>
            <w:r>
              <w:rPr>
                <w:rFonts w:ascii="Arial" w:hAnsi="Arial" w:cs="Arial"/>
                <w:spacing w:val="1"/>
                <w:sz w:val="16"/>
                <w:szCs w:val="16"/>
              </w:rPr>
              <w:t xml:space="preserve"> </w:t>
            </w:r>
            <w:r>
              <w:rPr>
                <w:rFonts w:ascii="Arial" w:hAnsi="Arial" w:cs="Arial"/>
                <w:sz w:val="16"/>
                <w:szCs w:val="16"/>
              </w:rPr>
              <w:t>Information</w:t>
            </w:r>
            <w:r>
              <w:rPr>
                <w:rFonts w:ascii="Arial" w:hAnsi="Arial" w:cs="Arial"/>
                <w:spacing w:val="1"/>
                <w:sz w:val="16"/>
                <w:szCs w:val="16"/>
              </w:rPr>
              <w:t xml:space="preserve"> </w:t>
            </w:r>
            <w:r>
              <w:rPr>
                <w:rFonts w:ascii="Arial" w:hAnsi="Arial" w:cs="Arial"/>
                <w:sz w:val="16"/>
                <w:szCs w:val="16"/>
              </w:rPr>
              <w:t>Present</w:t>
            </w:r>
          </w:p>
        </w:tc>
        <w:tc>
          <w:tcPr>
            <w:tcW w:w="1100" w:type="dxa"/>
            <w:tcBorders>
              <w:top w:val="single" w:sz="12" w:space="0" w:color="auto"/>
              <w:left w:val="single" w:sz="12" w:space="0" w:color="auto"/>
              <w:bottom w:val="single" w:sz="12" w:space="0" w:color="auto"/>
              <w:right w:val="single" w:sz="12" w:space="0" w:color="auto"/>
            </w:tcBorders>
          </w:tcPr>
          <w:p w14:paraId="69F8717A" w14:textId="77777777" w:rsidR="00D421A1" w:rsidRDefault="00D421A1" w:rsidP="00D421A1">
            <w:pPr>
              <w:pStyle w:val="TableParagraph"/>
              <w:kinsoku w:val="0"/>
              <w:overflowPunct w:val="0"/>
              <w:spacing w:before="8"/>
              <w:rPr>
                <w:sz w:val="22"/>
                <w:szCs w:val="22"/>
              </w:rPr>
            </w:pPr>
          </w:p>
          <w:p w14:paraId="7B2633A7" w14:textId="77777777" w:rsidR="00D421A1" w:rsidRDefault="00D421A1" w:rsidP="00D421A1">
            <w:pPr>
              <w:pStyle w:val="TableParagraph"/>
              <w:kinsoku w:val="0"/>
              <w:overflowPunct w:val="0"/>
              <w:spacing w:line="172" w:lineRule="exact"/>
              <w:ind w:left="110" w:right="86"/>
              <w:jc w:val="center"/>
              <w:rPr>
                <w:rFonts w:ascii="Arial" w:hAnsi="Arial" w:cs="Arial"/>
                <w:sz w:val="16"/>
                <w:szCs w:val="16"/>
              </w:rPr>
            </w:pPr>
            <w:r>
              <w:rPr>
                <w:rFonts w:ascii="Arial" w:hAnsi="Arial" w:cs="Arial"/>
                <w:sz w:val="16"/>
                <w:szCs w:val="16"/>
              </w:rPr>
              <w:t>EML</w:t>
            </w:r>
          </w:p>
          <w:p w14:paraId="039881D0" w14:textId="77777777" w:rsidR="00D421A1" w:rsidRDefault="00D421A1" w:rsidP="00D421A1">
            <w:pPr>
              <w:pStyle w:val="TableParagraph"/>
              <w:kinsoku w:val="0"/>
              <w:overflowPunct w:val="0"/>
              <w:spacing w:before="7" w:line="208" w:lineRule="auto"/>
              <w:ind w:left="110" w:right="83"/>
              <w:jc w:val="center"/>
              <w:rPr>
                <w:rFonts w:ascii="Arial" w:hAnsi="Arial" w:cs="Arial"/>
                <w:sz w:val="16"/>
                <w:szCs w:val="16"/>
              </w:rPr>
            </w:pPr>
            <w:r>
              <w:rPr>
                <w:rFonts w:ascii="Arial" w:hAnsi="Arial" w:cs="Arial"/>
                <w:spacing w:val="-1"/>
                <w:sz w:val="16"/>
                <w:szCs w:val="16"/>
              </w:rPr>
              <w:t>Capabilities</w:t>
            </w:r>
            <w:r>
              <w:rPr>
                <w:rFonts w:ascii="Arial" w:hAnsi="Arial" w:cs="Arial"/>
                <w:spacing w:val="-42"/>
                <w:sz w:val="16"/>
                <w:szCs w:val="16"/>
              </w:rPr>
              <w:t xml:space="preserve"> </w:t>
            </w:r>
            <w:r>
              <w:rPr>
                <w:rFonts w:ascii="Arial" w:hAnsi="Arial" w:cs="Arial"/>
                <w:sz w:val="16"/>
                <w:szCs w:val="16"/>
              </w:rPr>
              <w:t>Present</w:t>
            </w:r>
          </w:p>
        </w:tc>
        <w:tc>
          <w:tcPr>
            <w:tcW w:w="1099" w:type="dxa"/>
            <w:tcBorders>
              <w:top w:val="single" w:sz="12" w:space="0" w:color="auto"/>
              <w:left w:val="single" w:sz="12" w:space="0" w:color="auto"/>
              <w:bottom w:val="single" w:sz="12" w:space="0" w:color="auto"/>
              <w:right w:val="single" w:sz="12" w:space="0" w:color="auto"/>
            </w:tcBorders>
          </w:tcPr>
          <w:p w14:paraId="0CB8AAA9" w14:textId="77777777" w:rsidR="00D421A1" w:rsidRDefault="00D421A1" w:rsidP="00D421A1">
            <w:pPr>
              <w:pStyle w:val="TableParagraph"/>
              <w:kinsoku w:val="0"/>
              <w:overflowPunct w:val="0"/>
              <w:spacing w:before="8"/>
              <w:rPr>
                <w:sz w:val="22"/>
                <w:szCs w:val="22"/>
              </w:rPr>
            </w:pPr>
          </w:p>
          <w:p w14:paraId="2377BB4F" w14:textId="77777777" w:rsidR="00D421A1" w:rsidRDefault="00D421A1" w:rsidP="00D421A1">
            <w:pPr>
              <w:pStyle w:val="TableParagraph"/>
              <w:kinsoku w:val="0"/>
              <w:overflowPunct w:val="0"/>
              <w:spacing w:line="172" w:lineRule="exact"/>
              <w:ind w:left="118" w:right="94"/>
              <w:jc w:val="center"/>
              <w:rPr>
                <w:rFonts w:ascii="Arial" w:hAnsi="Arial" w:cs="Arial"/>
                <w:sz w:val="16"/>
                <w:szCs w:val="16"/>
              </w:rPr>
            </w:pPr>
            <w:r>
              <w:rPr>
                <w:rFonts w:ascii="Arial" w:hAnsi="Arial" w:cs="Arial"/>
                <w:sz w:val="16"/>
                <w:szCs w:val="16"/>
              </w:rPr>
              <w:t>MLD</w:t>
            </w:r>
          </w:p>
          <w:p w14:paraId="43599C17" w14:textId="77777777" w:rsidR="00D421A1" w:rsidRDefault="00D421A1" w:rsidP="00D421A1">
            <w:pPr>
              <w:pStyle w:val="TableParagraph"/>
              <w:kinsoku w:val="0"/>
              <w:overflowPunct w:val="0"/>
              <w:spacing w:before="7" w:line="208" w:lineRule="auto"/>
              <w:ind w:left="118" w:right="91"/>
              <w:jc w:val="center"/>
              <w:rPr>
                <w:rFonts w:ascii="Arial" w:hAnsi="Arial" w:cs="Arial"/>
                <w:sz w:val="16"/>
                <w:szCs w:val="16"/>
              </w:rPr>
            </w:pPr>
            <w:r>
              <w:rPr>
                <w:rFonts w:ascii="Arial" w:hAnsi="Arial" w:cs="Arial"/>
                <w:spacing w:val="-1"/>
                <w:sz w:val="16"/>
                <w:szCs w:val="16"/>
              </w:rPr>
              <w:t>Capabilities</w:t>
            </w:r>
            <w:r>
              <w:rPr>
                <w:rFonts w:ascii="Arial" w:hAnsi="Arial" w:cs="Arial"/>
                <w:spacing w:val="-42"/>
                <w:sz w:val="16"/>
                <w:szCs w:val="16"/>
              </w:rPr>
              <w:t xml:space="preserve"> </w:t>
            </w:r>
            <w:r>
              <w:rPr>
                <w:rFonts w:ascii="Arial" w:hAnsi="Arial" w:cs="Arial"/>
                <w:sz w:val="16"/>
                <w:szCs w:val="16"/>
              </w:rPr>
              <w:t>Present</w:t>
            </w:r>
          </w:p>
        </w:tc>
        <w:tc>
          <w:tcPr>
            <w:tcW w:w="1191" w:type="dxa"/>
            <w:tcBorders>
              <w:top w:val="single" w:sz="12" w:space="0" w:color="auto"/>
              <w:left w:val="single" w:sz="12" w:space="0" w:color="auto"/>
              <w:bottom w:val="single" w:sz="12" w:space="0" w:color="auto"/>
              <w:right w:val="single" w:sz="12" w:space="0" w:color="auto"/>
            </w:tcBorders>
            <w:vAlign w:val="center"/>
          </w:tcPr>
          <w:p w14:paraId="65FA048C" w14:textId="0D590FCB" w:rsidR="00D421A1" w:rsidRDefault="00D421A1" w:rsidP="00D421A1">
            <w:pPr>
              <w:pStyle w:val="TableParagraph"/>
              <w:kinsoku w:val="0"/>
              <w:overflowPunct w:val="0"/>
              <w:spacing w:line="172" w:lineRule="exact"/>
              <w:ind w:left="118" w:right="94"/>
              <w:jc w:val="center"/>
              <w:rPr>
                <w:sz w:val="18"/>
                <w:szCs w:val="18"/>
              </w:rPr>
            </w:pPr>
            <w:ins w:id="310" w:author="Author">
              <w:r w:rsidRPr="00BA76E4">
                <w:rPr>
                  <w:rFonts w:ascii="Arial" w:hAnsi="Arial" w:cs="Arial"/>
                  <w:sz w:val="16"/>
                  <w:szCs w:val="16"/>
                  <w:highlight w:val="cyan"/>
                </w:rPr>
                <w:t xml:space="preserve">Link </w:t>
              </w:r>
              <w:r w:rsidR="007C4720" w:rsidRPr="00BA76E4">
                <w:rPr>
                  <w:rFonts w:ascii="Arial" w:hAnsi="Arial" w:cs="Arial"/>
                  <w:sz w:val="16"/>
                  <w:szCs w:val="16"/>
                  <w:highlight w:val="cyan"/>
                </w:rPr>
                <w:t>Unavailability</w:t>
              </w:r>
              <w:r w:rsidRPr="00BA76E4">
                <w:rPr>
                  <w:rFonts w:ascii="Arial" w:hAnsi="Arial" w:cs="Arial"/>
                  <w:sz w:val="16"/>
                  <w:szCs w:val="16"/>
                  <w:highlight w:val="cyan"/>
                </w:rPr>
                <w:t xml:space="preserve"> Parameters Present</w:t>
              </w:r>
            </w:ins>
          </w:p>
        </w:tc>
        <w:tc>
          <w:tcPr>
            <w:tcW w:w="1100" w:type="dxa"/>
            <w:tcBorders>
              <w:top w:val="single" w:sz="12" w:space="0" w:color="auto"/>
              <w:left w:val="single" w:sz="12" w:space="0" w:color="auto"/>
              <w:bottom w:val="single" w:sz="12" w:space="0" w:color="auto"/>
              <w:right w:val="single" w:sz="12" w:space="0" w:color="auto"/>
            </w:tcBorders>
          </w:tcPr>
          <w:p w14:paraId="23A03AD0" w14:textId="77777777" w:rsidR="00D421A1" w:rsidRDefault="00D421A1" w:rsidP="00D421A1">
            <w:pPr>
              <w:pStyle w:val="TableParagraph"/>
              <w:kinsoku w:val="0"/>
              <w:overflowPunct w:val="0"/>
              <w:rPr>
                <w:ins w:id="311" w:author="Author"/>
                <w:sz w:val="18"/>
                <w:szCs w:val="18"/>
              </w:rPr>
            </w:pPr>
          </w:p>
          <w:p w14:paraId="54FCF229" w14:textId="77777777" w:rsidR="00D421A1" w:rsidRDefault="00D421A1" w:rsidP="00D421A1">
            <w:pPr>
              <w:pStyle w:val="TableParagraph"/>
              <w:kinsoku w:val="0"/>
              <w:overflowPunct w:val="0"/>
              <w:spacing w:before="7"/>
              <w:rPr>
                <w:ins w:id="312" w:author="Author"/>
                <w:sz w:val="18"/>
                <w:szCs w:val="18"/>
              </w:rPr>
            </w:pPr>
          </w:p>
          <w:p w14:paraId="0A98BFF9" w14:textId="417CBC66" w:rsidR="00D421A1" w:rsidRDefault="00D421A1" w:rsidP="00D421A1">
            <w:pPr>
              <w:pStyle w:val="TableParagraph"/>
              <w:kinsoku w:val="0"/>
              <w:overflowPunct w:val="0"/>
              <w:ind w:left="206"/>
              <w:rPr>
                <w:rFonts w:ascii="Arial" w:hAnsi="Arial" w:cs="Arial"/>
                <w:sz w:val="16"/>
                <w:szCs w:val="16"/>
              </w:rPr>
            </w:pPr>
            <w:ins w:id="313" w:author="Author">
              <w:r>
                <w:rPr>
                  <w:rFonts w:ascii="Arial" w:hAnsi="Arial" w:cs="Arial"/>
                  <w:sz w:val="16"/>
                  <w:szCs w:val="16"/>
                </w:rPr>
                <w:t>Reserved</w:t>
              </w:r>
            </w:ins>
          </w:p>
        </w:tc>
      </w:tr>
      <w:tr w:rsidR="002A59DE" w14:paraId="795D4F3B" w14:textId="77777777" w:rsidTr="00D421A1">
        <w:trPr>
          <w:trHeight w:val="113"/>
        </w:trPr>
        <w:tc>
          <w:tcPr>
            <w:tcW w:w="1099" w:type="dxa"/>
          </w:tcPr>
          <w:p w14:paraId="35667C7E" w14:textId="6EE2FDB9" w:rsidR="002A59DE" w:rsidRDefault="002A59DE" w:rsidP="002A59DE">
            <w:pPr>
              <w:pStyle w:val="TableParagraph"/>
              <w:kinsoku w:val="0"/>
              <w:overflowPunct w:val="0"/>
              <w:rPr>
                <w:sz w:val="18"/>
                <w:szCs w:val="18"/>
              </w:rPr>
            </w:pPr>
            <w:r>
              <w:rPr>
                <w:sz w:val="18"/>
                <w:szCs w:val="18"/>
              </w:rPr>
              <w:t>Bits:</w:t>
            </w:r>
          </w:p>
        </w:tc>
        <w:tc>
          <w:tcPr>
            <w:tcW w:w="1099" w:type="dxa"/>
            <w:tcBorders>
              <w:top w:val="single" w:sz="12" w:space="0" w:color="auto"/>
            </w:tcBorders>
          </w:tcPr>
          <w:p w14:paraId="0C015BA1" w14:textId="152C942D" w:rsidR="002A59DE" w:rsidRDefault="002A59DE" w:rsidP="002A59DE">
            <w:pPr>
              <w:pStyle w:val="TableParagraph"/>
              <w:kinsoku w:val="0"/>
              <w:overflowPunct w:val="0"/>
              <w:jc w:val="center"/>
              <w:rPr>
                <w:sz w:val="18"/>
                <w:szCs w:val="18"/>
              </w:rPr>
            </w:pPr>
            <w:r>
              <w:rPr>
                <w:sz w:val="18"/>
                <w:szCs w:val="18"/>
              </w:rPr>
              <w:t>1</w:t>
            </w:r>
          </w:p>
        </w:tc>
        <w:tc>
          <w:tcPr>
            <w:tcW w:w="1200" w:type="dxa"/>
            <w:tcBorders>
              <w:top w:val="single" w:sz="12" w:space="0" w:color="auto"/>
            </w:tcBorders>
          </w:tcPr>
          <w:p w14:paraId="2B24D734" w14:textId="6A3D4076"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400" w:type="dxa"/>
            <w:tcBorders>
              <w:top w:val="single" w:sz="12" w:space="0" w:color="auto"/>
            </w:tcBorders>
          </w:tcPr>
          <w:p w14:paraId="3F60A3B5" w14:textId="4ADEDEF6"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100" w:type="dxa"/>
            <w:tcBorders>
              <w:top w:val="single" w:sz="12" w:space="0" w:color="auto"/>
            </w:tcBorders>
          </w:tcPr>
          <w:p w14:paraId="79752AF8" w14:textId="631C5304"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099" w:type="dxa"/>
            <w:tcBorders>
              <w:top w:val="single" w:sz="12" w:space="0" w:color="auto"/>
            </w:tcBorders>
          </w:tcPr>
          <w:p w14:paraId="1EFE7298" w14:textId="50A99D83"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191" w:type="dxa"/>
            <w:tcBorders>
              <w:top w:val="single" w:sz="12" w:space="0" w:color="auto"/>
            </w:tcBorders>
          </w:tcPr>
          <w:p w14:paraId="211BEAD1" w14:textId="4302E316" w:rsidR="002A59DE" w:rsidRDefault="00D421A1" w:rsidP="002A59DE">
            <w:pPr>
              <w:pStyle w:val="TableParagraph"/>
              <w:kinsoku w:val="0"/>
              <w:overflowPunct w:val="0"/>
              <w:jc w:val="center"/>
              <w:rPr>
                <w:sz w:val="18"/>
                <w:szCs w:val="18"/>
              </w:rPr>
            </w:pPr>
            <w:ins w:id="314" w:author="Author">
              <w:r>
                <w:rPr>
                  <w:sz w:val="18"/>
                  <w:szCs w:val="18"/>
                </w:rPr>
                <w:t>1</w:t>
              </w:r>
            </w:ins>
          </w:p>
        </w:tc>
        <w:tc>
          <w:tcPr>
            <w:tcW w:w="1100" w:type="dxa"/>
            <w:tcBorders>
              <w:top w:val="single" w:sz="12" w:space="0" w:color="auto"/>
            </w:tcBorders>
          </w:tcPr>
          <w:p w14:paraId="227EE67F" w14:textId="05674D2E" w:rsidR="002A59DE" w:rsidRDefault="00D421A1" w:rsidP="002A59DE">
            <w:pPr>
              <w:pStyle w:val="TableParagraph"/>
              <w:kinsoku w:val="0"/>
              <w:overflowPunct w:val="0"/>
              <w:jc w:val="center"/>
              <w:rPr>
                <w:sz w:val="18"/>
                <w:szCs w:val="18"/>
              </w:rPr>
            </w:pPr>
            <w:ins w:id="315" w:author="Author">
              <w:r>
                <w:rPr>
                  <w:sz w:val="18"/>
                  <w:szCs w:val="18"/>
                </w:rPr>
                <w:t>6</w:t>
              </w:r>
            </w:ins>
          </w:p>
        </w:tc>
      </w:tr>
    </w:tbl>
    <w:p w14:paraId="381E9B13" w14:textId="143F5280" w:rsidR="00D00723" w:rsidRDefault="00D421A1" w:rsidP="00D421A1">
      <w:pPr>
        <w:pStyle w:val="BodyText"/>
        <w:jc w:val="center"/>
      </w:pPr>
      <w:r w:rsidRPr="00D421A1">
        <w:rPr>
          <w:rFonts w:asciiTheme="minorBidi" w:hAnsiTheme="minorBidi" w:cstheme="minorBidi"/>
          <w:b/>
          <w:bCs/>
        </w:rPr>
        <w:t>Figure 9-</w:t>
      </w:r>
      <w:r w:rsidR="00BA76E4">
        <w:rPr>
          <w:rFonts w:asciiTheme="minorBidi" w:hAnsiTheme="minorBidi" w:cstheme="minorBidi"/>
          <w:b/>
          <w:bCs/>
        </w:rPr>
        <w:t>1002d</w:t>
      </w:r>
      <w:r w:rsidRPr="00D421A1">
        <w:rPr>
          <w:rFonts w:asciiTheme="minorBidi" w:hAnsiTheme="minorBidi" w:cstheme="minorBidi"/>
          <w:b/>
          <w:bCs/>
        </w:rPr>
        <w:t>—</w:t>
      </w:r>
      <w:bookmarkStart w:id="316" w:name="_Hlk88054454"/>
      <w:r w:rsidRPr="00D421A1">
        <w:rPr>
          <w:rFonts w:asciiTheme="minorBidi" w:hAnsiTheme="minorBidi" w:cstheme="minorBidi"/>
          <w:b/>
          <w:bCs/>
        </w:rPr>
        <w:t>Presence Bitmap subfield of the Basic Multi-Link element</w:t>
      </w:r>
      <w:bookmarkEnd w:id="316"/>
      <w:r w:rsidRPr="00D421A1">
        <w:rPr>
          <w:rFonts w:asciiTheme="minorBidi" w:hAnsiTheme="minorBidi" w:cstheme="minorBidi"/>
          <w:b/>
          <w:bCs/>
        </w:rPr>
        <w:t xml:space="preserve"> format</w:t>
      </w:r>
    </w:p>
    <w:p w14:paraId="31B1CEE6" w14:textId="77777777" w:rsidR="00D421A1" w:rsidRDefault="00D421A1" w:rsidP="00B116F3">
      <w:pPr>
        <w:pStyle w:val="BodyText"/>
      </w:pPr>
    </w:p>
    <w:p w14:paraId="7FD492D3" w14:textId="5739B7DA" w:rsidR="00D421A1" w:rsidRDefault="00D421A1" w:rsidP="00B116F3">
      <w:pPr>
        <w:pStyle w:val="BodyText"/>
        <w:rPr>
          <w:b/>
          <w:bCs/>
          <w:i/>
          <w:iCs/>
          <w:highlight w:val="yellow"/>
        </w:rPr>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Pr>
          <w:b/>
          <w:bCs/>
          <w:i/>
          <w:iCs/>
          <w:highlight w:val="yellow"/>
        </w:rPr>
        <w:t xml:space="preserve">at the end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5C4F050E" w14:textId="5E81C246" w:rsidR="00D421A1" w:rsidRDefault="00D421A1" w:rsidP="00B116F3">
      <w:pPr>
        <w:pStyle w:val="BodyText"/>
      </w:pPr>
    </w:p>
    <w:p w14:paraId="3306EF9E" w14:textId="558498D1" w:rsidR="00D421A1" w:rsidRDefault="008977DA" w:rsidP="00B116F3">
      <w:pPr>
        <w:pStyle w:val="BodyText"/>
      </w:pPr>
      <w:ins w:id="317" w:author="Author">
        <w:r w:rsidRPr="00BA76E4">
          <w:rPr>
            <w:highlight w:val="cyan"/>
          </w:rPr>
          <w:t xml:space="preserve">The </w:t>
        </w:r>
        <w:r w:rsidR="00EE3D0E" w:rsidRPr="00BA76E4">
          <w:rPr>
            <w:highlight w:val="cyan"/>
          </w:rPr>
          <w:t>Link Unavailability Parameters Present subfield is set to 1 if the Link Unavailability Parameters subfield is present in the Common Info field. Otherwise, the Link Unavailability Parameters Present subfield is set to 0.</w:t>
        </w:r>
      </w:ins>
    </w:p>
    <w:p w14:paraId="5F8F52C4" w14:textId="18671C12" w:rsidR="00D421A1" w:rsidRDefault="00D421A1" w:rsidP="00B116F3">
      <w:pPr>
        <w:pStyle w:val="BodyText"/>
      </w:pPr>
    </w:p>
    <w:p w14:paraId="46ACA379" w14:textId="0F062F48" w:rsidR="00D421A1" w:rsidRDefault="00F5005F" w:rsidP="00B116F3">
      <w:pPr>
        <w:pStyle w:val="BodyText"/>
        <w:rPr>
          <w:rFonts w:asciiTheme="minorBidi" w:hAnsiTheme="minorBidi" w:cstheme="minorBidi"/>
          <w:b/>
          <w:bCs/>
          <w:color w:val="208A20"/>
          <w:u w:val="thick"/>
        </w:rPr>
      </w:pPr>
      <w:r w:rsidRPr="00F5005F">
        <w:rPr>
          <w:rFonts w:ascii="Arial" w:eastAsia="MS Mincho" w:hAnsi="Arial" w:cs="Arial"/>
          <w:b/>
          <w:bCs/>
          <w:color w:val="000000"/>
          <w:w w:val="0"/>
          <w:lang w:eastAsia="ja-JP" w:bidi="ar-SA"/>
        </w:rPr>
        <w:t>9.4.2.</w:t>
      </w:r>
      <w:r w:rsidR="00D02174">
        <w:rPr>
          <w:rFonts w:ascii="Arial" w:eastAsia="MS Mincho" w:hAnsi="Arial" w:cs="Arial"/>
          <w:b/>
          <w:bCs/>
          <w:color w:val="000000"/>
          <w:w w:val="0"/>
          <w:lang w:eastAsia="ja-JP" w:bidi="ar-SA"/>
        </w:rPr>
        <w:t>312</w:t>
      </w:r>
      <w:r w:rsidRPr="00F5005F">
        <w:rPr>
          <w:rFonts w:ascii="Arial" w:eastAsia="MS Mincho" w:hAnsi="Arial" w:cs="Arial"/>
          <w:b/>
          <w:bCs/>
          <w:color w:val="000000"/>
          <w:w w:val="0"/>
          <w:lang w:eastAsia="ja-JP" w:bidi="ar-SA"/>
        </w:rPr>
        <w:t>.2.2 Multi-Link Control field of the Basic Multi-Link element</w:t>
      </w:r>
      <w:r w:rsidRPr="002A59DE">
        <w:rPr>
          <w:rFonts w:asciiTheme="minorBidi" w:hAnsiTheme="minorBidi" w:cstheme="minorBidi"/>
          <w:b/>
          <w:bCs/>
          <w:color w:val="208A20"/>
          <w:u w:val="thick"/>
        </w:rPr>
        <w:t>(#7567)</w:t>
      </w:r>
    </w:p>
    <w:p w14:paraId="4407F98B" w14:textId="77777777" w:rsidR="00F5005F" w:rsidRDefault="00F5005F" w:rsidP="00B116F3">
      <w:pPr>
        <w:pStyle w:val="BodyText"/>
        <w:rPr>
          <w:sz w:val="18"/>
          <w:szCs w:val="18"/>
        </w:rPr>
      </w:pPr>
    </w:p>
    <w:p w14:paraId="7329DB51" w14:textId="02244216" w:rsidR="00F5005F" w:rsidRDefault="00F5005F" w:rsidP="00B116F3">
      <w:pPr>
        <w:pStyle w:val="BodyText"/>
      </w:pPr>
      <w:r w:rsidRPr="00D820CA">
        <w:rPr>
          <w:sz w:val="18"/>
          <w:szCs w:val="18"/>
        </w:rPr>
        <w:t xml:space="preserve">[CID </w:t>
      </w:r>
      <w:r>
        <w:rPr>
          <w:sz w:val="18"/>
          <w:szCs w:val="18"/>
        </w:rPr>
        <w:t>5154</w:t>
      </w:r>
      <w:r w:rsidRPr="00D820CA">
        <w:rPr>
          <w:sz w:val="18"/>
          <w:szCs w:val="18"/>
        </w:rPr>
        <w:t>]</w:t>
      </w:r>
    </w:p>
    <w:p w14:paraId="1E32868B" w14:textId="30863CCA" w:rsidR="00D421A1" w:rsidRDefault="00D421A1" w:rsidP="00B116F3">
      <w:pPr>
        <w:pStyle w:val="BodyText"/>
      </w:pPr>
    </w:p>
    <w:p w14:paraId="28D6EC0C" w14:textId="6BE72BE8" w:rsidR="00F5005F" w:rsidRDefault="00F5005F" w:rsidP="00B116F3">
      <w:pPr>
        <w:pStyle w:val="BodyText"/>
        <w:rPr>
          <w:b/>
          <w:bCs/>
          <w:i/>
          <w:iCs/>
          <w:highlight w:val="yellow"/>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sidR="00B94824">
        <w:rPr>
          <w:b/>
          <w:bCs/>
          <w:i/>
          <w:iCs/>
          <w:highlight w:val="yellow"/>
        </w:rPr>
        <w:t>1002</w:t>
      </w:r>
      <w:r>
        <w:rPr>
          <w:b/>
          <w:bCs/>
          <w:i/>
          <w:iCs/>
          <w:highlight w:val="yellow"/>
        </w:rPr>
        <w:t>h</w:t>
      </w:r>
      <w:r w:rsidRPr="002A1F74">
        <w:rPr>
          <w:b/>
          <w:bCs/>
          <w:i/>
          <w:iCs/>
          <w:highlight w:val="yellow"/>
        </w:rPr>
        <w:t xml:space="preserve"> </w:t>
      </w:r>
      <w:r w:rsidRPr="00B94824">
        <w:rPr>
          <w:b/>
          <w:bCs/>
          <w:i/>
          <w:iCs/>
          <w:highlight w:val="yellow"/>
        </w:rPr>
        <w:t>(</w:t>
      </w:r>
      <w:r w:rsidR="00B94824" w:rsidRPr="00B94824">
        <w:rPr>
          <w:b/>
          <w:bCs/>
          <w:i/>
          <w:iCs/>
          <w:highlight w:val="yellow"/>
        </w:rPr>
        <w:t>Common Info field of the Basic Multi-Link element</w:t>
      </w:r>
      <w:r w:rsidRPr="00B94824">
        <w:rPr>
          <w:b/>
          <w:bCs/>
          <w:i/>
          <w:iCs/>
          <w:highlight w:val="yellow"/>
        </w:rPr>
        <w:t xml:space="preserve"> </w:t>
      </w:r>
      <w:r w:rsidRPr="002A59DE">
        <w:rPr>
          <w:b/>
          <w:bCs/>
          <w:i/>
          <w:iCs/>
          <w:highlight w:val="yellow"/>
        </w:rPr>
        <w:t>format</w:t>
      </w:r>
      <w:r w:rsidRPr="00E11DB0">
        <w:rPr>
          <w:b/>
          <w:bCs/>
          <w:i/>
          <w:iCs/>
          <w:highlight w:val="yellow"/>
        </w:rPr>
        <w:t xml:space="preserve">) as </w:t>
      </w:r>
      <w:r w:rsidRPr="00E46C73">
        <w:rPr>
          <w:b/>
          <w:bCs/>
          <w:i/>
          <w:iCs/>
          <w:highlight w:val="yellow"/>
        </w:rPr>
        <w:t>follows:</w:t>
      </w:r>
    </w:p>
    <w:p w14:paraId="3A66CDF2" w14:textId="14F7885F" w:rsidR="00F5005F" w:rsidRDefault="00F5005F" w:rsidP="00B116F3">
      <w:pPr>
        <w:pStyle w:val="BodyText"/>
      </w:pPr>
    </w:p>
    <w:tbl>
      <w:tblPr>
        <w:tblW w:w="9896" w:type="dxa"/>
        <w:tblInd w:w="-15" w:type="dxa"/>
        <w:tblLayout w:type="fixed"/>
        <w:tblCellMar>
          <w:left w:w="0" w:type="dxa"/>
          <w:right w:w="0" w:type="dxa"/>
        </w:tblCellMar>
        <w:tblLook w:val="0000" w:firstRow="0" w:lastRow="0" w:firstColumn="0" w:lastColumn="0" w:noHBand="0" w:noVBand="0"/>
      </w:tblPr>
      <w:tblGrid>
        <w:gridCol w:w="1001"/>
        <w:gridCol w:w="1001"/>
        <w:gridCol w:w="1000"/>
        <w:gridCol w:w="1000"/>
        <w:gridCol w:w="1101"/>
        <w:gridCol w:w="1401"/>
        <w:gridCol w:w="1100"/>
        <w:gridCol w:w="1101"/>
        <w:gridCol w:w="1191"/>
      </w:tblGrid>
      <w:tr w:rsidR="000068BE" w14:paraId="28DA68BC" w14:textId="39B5CE40" w:rsidTr="000068BE">
        <w:trPr>
          <w:trHeight w:val="870"/>
        </w:trPr>
        <w:tc>
          <w:tcPr>
            <w:tcW w:w="1001" w:type="dxa"/>
            <w:tcBorders>
              <w:right w:val="single" w:sz="12" w:space="0" w:color="auto"/>
            </w:tcBorders>
          </w:tcPr>
          <w:p w14:paraId="0DD8F24E" w14:textId="77777777" w:rsidR="000068BE" w:rsidRDefault="000068BE" w:rsidP="002C0FDB">
            <w:pPr>
              <w:pStyle w:val="TableParagraph"/>
              <w:kinsoku w:val="0"/>
              <w:overflowPunct w:val="0"/>
              <w:spacing w:before="5"/>
              <w:rPr>
                <w:sz w:val="17"/>
                <w:szCs w:val="17"/>
              </w:rPr>
            </w:pPr>
          </w:p>
        </w:tc>
        <w:tc>
          <w:tcPr>
            <w:tcW w:w="1001" w:type="dxa"/>
            <w:tcBorders>
              <w:top w:val="single" w:sz="12" w:space="0" w:color="auto"/>
              <w:left w:val="single" w:sz="12" w:space="0" w:color="auto"/>
              <w:bottom w:val="single" w:sz="12" w:space="0" w:color="auto"/>
              <w:right w:val="single" w:sz="12" w:space="0" w:color="auto"/>
            </w:tcBorders>
          </w:tcPr>
          <w:p w14:paraId="46AF6A68" w14:textId="1D8837FF" w:rsidR="000068BE" w:rsidRDefault="000068BE" w:rsidP="002C0FDB">
            <w:pPr>
              <w:pStyle w:val="TableParagraph"/>
              <w:kinsoku w:val="0"/>
              <w:overflowPunct w:val="0"/>
              <w:spacing w:before="5"/>
              <w:rPr>
                <w:sz w:val="17"/>
                <w:szCs w:val="17"/>
              </w:rPr>
            </w:pPr>
          </w:p>
          <w:p w14:paraId="5291EA94" w14:textId="77777777" w:rsidR="000068BE" w:rsidRDefault="000068BE" w:rsidP="002C0FDB">
            <w:pPr>
              <w:pStyle w:val="TableParagraph"/>
              <w:kinsoku w:val="0"/>
              <w:overflowPunct w:val="0"/>
              <w:spacing w:line="208" w:lineRule="auto"/>
              <w:ind w:left="146" w:right="121"/>
              <w:jc w:val="center"/>
              <w:rPr>
                <w:rFonts w:ascii="Arial" w:hAnsi="Arial" w:cs="Arial"/>
                <w:sz w:val="16"/>
                <w:szCs w:val="16"/>
              </w:rPr>
            </w:pPr>
            <w:r>
              <w:rPr>
                <w:rFonts w:ascii="Arial" w:hAnsi="Arial" w:cs="Arial"/>
                <w:sz w:val="16"/>
                <w:szCs w:val="16"/>
              </w:rPr>
              <w:t>Common</w:t>
            </w:r>
            <w:r>
              <w:rPr>
                <w:rFonts w:ascii="Arial" w:hAnsi="Arial" w:cs="Arial"/>
                <w:w w:val="99"/>
                <w:sz w:val="16"/>
                <w:szCs w:val="16"/>
              </w:rPr>
              <w:t xml:space="preserve"> </w:t>
            </w:r>
            <w:r>
              <w:rPr>
                <w:rFonts w:ascii="Arial" w:hAnsi="Arial" w:cs="Arial"/>
                <w:sz w:val="16"/>
                <w:szCs w:val="16"/>
              </w:rPr>
              <w:t>Info</w:t>
            </w:r>
            <w:r>
              <w:rPr>
                <w:rFonts w:ascii="Arial" w:hAnsi="Arial" w:cs="Arial"/>
                <w:spacing w:val="1"/>
                <w:sz w:val="16"/>
                <w:szCs w:val="16"/>
              </w:rPr>
              <w:t xml:space="preserve"> </w:t>
            </w:r>
            <w:r>
              <w:rPr>
                <w:rFonts w:ascii="Arial" w:hAnsi="Arial" w:cs="Arial"/>
                <w:sz w:val="16"/>
                <w:szCs w:val="16"/>
              </w:rPr>
              <w:t>Length</w:t>
            </w:r>
          </w:p>
        </w:tc>
        <w:tc>
          <w:tcPr>
            <w:tcW w:w="1000" w:type="dxa"/>
            <w:tcBorders>
              <w:top w:val="single" w:sz="12" w:space="0" w:color="auto"/>
              <w:left w:val="single" w:sz="12" w:space="0" w:color="auto"/>
              <w:bottom w:val="single" w:sz="12" w:space="0" w:color="auto"/>
              <w:right w:val="single" w:sz="12" w:space="0" w:color="auto"/>
            </w:tcBorders>
          </w:tcPr>
          <w:p w14:paraId="42E0FE97" w14:textId="77777777" w:rsidR="000068BE" w:rsidRDefault="000068BE" w:rsidP="002C0FDB">
            <w:pPr>
              <w:pStyle w:val="TableParagraph"/>
              <w:kinsoku w:val="0"/>
              <w:overflowPunct w:val="0"/>
              <w:spacing w:before="8"/>
              <w:rPr>
                <w:sz w:val="22"/>
                <w:szCs w:val="22"/>
              </w:rPr>
            </w:pPr>
          </w:p>
          <w:p w14:paraId="4C93C3FE" w14:textId="77777777" w:rsidR="000068BE" w:rsidRDefault="000068BE" w:rsidP="002C0FDB">
            <w:pPr>
              <w:pStyle w:val="TableParagraph"/>
              <w:kinsoku w:val="0"/>
              <w:overflowPunct w:val="0"/>
              <w:spacing w:line="172" w:lineRule="exact"/>
              <w:ind w:left="127"/>
              <w:rPr>
                <w:rFonts w:ascii="Arial" w:hAnsi="Arial" w:cs="Arial"/>
                <w:sz w:val="16"/>
                <w:szCs w:val="16"/>
              </w:rPr>
            </w:pPr>
            <w:r>
              <w:rPr>
                <w:rFonts w:ascii="Arial" w:hAnsi="Arial" w:cs="Arial"/>
                <w:spacing w:val="-1"/>
                <w:sz w:val="16"/>
                <w:szCs w:val="16"/>
              </w:rPr>
              <w:t>MLD</w:t>
            </w:r>
            <w:r>
              <w:rPr>
                <w:rFonts w:ascii="Arial" w:hAnsi="Arial" w:cs="Arial"/>
                <w:spacing w:val="-16"/>
                <w:sz w:val="16"/>
                <w:szCs w:val="16"/>
              </w:rPr>
              <w:t xml:space="preserve"> </w:t>
            </w:r>
            <w:r>
              <w:rPr>
                <w:rFonts w:ascii="Arial" w:hAnsi="Arial" w:cs="Arial"/>
                <w:sz w:val="16"/>
                <w:szCs w:val="16"/>
              </w:rPr>
              <w:t>MAC</w:t>
            </w:r>
          </w:p>
          <w:p w14:paraId="5BD2B8A5" w14:textId="77777777" w:rsidR="000068BE" w:rsidRDefault="000068BE" w:rsidP="002C0FDB">
            <w:pPr>
              <w:pStyle w:val="TableParagraph"/>
              <w:kinsoku w:val="0"/>
              <w:overflowPunct w:val="0"/>
              <w:spacing w:line="172" w:lineRule="exact"/>
              <w:ind w:left="203"/>
              <w:rPr>
                <w:rFonts w:ascii="Arial" w:hAnsi="Arial" w:cs="Arial"/>
                <w:sz w:val="16"/>
                <w:szCs w:val="16"/>
              </w:rPr>
            </w:pPr>
            <w:r>
              <w:rPr>
                <w:rFonts w:ascii="Arial" w:hAnsi="Arial" w:cs="Arial"/>
                <w:sz w:val="16"/>
                <w:szCs w:val="16"/>
              </w:rPr>
              <w:t>Address</w:t>
            </w:r>
          </w:p>
        </w:tc>
        <w:tc>
          <w:tcPr>
            <w:tcW w:w="1000" w:type="dxa"/>
            <w:tcBorders>
              <w:top w:val="single" w:sz="12" w:space="0" w:color="auto"/>
              <w:left w:val="single" w:sz="12" w:space="0" w:color="auto"/>
              <w:bottom w:val="single" w:sz="12" w:space="0" w:color="auto"/>
              <w:right w:val="single" w:sz="12" w:space="0" w:color="auto"/>
            </w:tcBorders>
          </w:tcPr>
          <w:p w14:paraId="3E0275D2" w14:textId="77777777" w:rsidR="000068BE" w:rsidRDefault="000068BE" w:rsidP="002C0FDB">
            <w:pPr>
              <w:pStyle w:val="TableParagraph"/>
              <w:kinsoku w:val="0"/>
              <w:overflowPunct w:val="0"/>
              <w:spacing w:before="5"/>
            </w:pPr>
          </w:p>
          <w:p w14:paraId="7F6ED7FF" w14:textId="77777777" w:rsidR="000068BE" w:rsidRDefault="000068BE" w:rsidP="002C0FDB">
            <w:pPr>
              <w:pStyle w:val="TableParagraph"/>
              <w:kinsoku w:val="0"/>
              <w:overflowPunct w:val="0"/>
              <w:spacing w:line="208" w:lineRule="auto"/>
              <w:ind w:left="362" w:right="211" w:hanging="116"/>
              <w:rPr>
                <w:rFonts w:ascii="Arial" w:hAnsi="Arial" w:cs="Arial"/>
                <w:sz w:val="16"/>
                <w:szCs w:val="16"/>
              </w:rPr>
            </w:pPr>
            <w:r>
              <w:rPr>
                <w:rFonts w:ascii="Arial" w:hAnsi="Arial" w:cs="Arial"/>
                <w:spacing w:val="-1"/>
                <w:sz w:val="16"/>
                <w:szCs w:val="16"/>
              </w:rPr>
              <w:t xml:space="preserve">Link </w:t>
            </w:r>
            <w:r>
              <w:rPr>
                <w:rFonts w:ascii="Arial" w:hAnsi="Arial" w:cs="Arial"/>
                <w:sz w:val="16"/>
                <w:szCs w:val="16"/>
              </w:rPr>
              <w:t>ID</w:t>
            </w:r>
            <w:r>
              <w:rPr>
                <w:rFonts w:ascii="Arial" w:hAnsi="Arial" w:cs="Arial"/>
                <w:spacing w:val="-42"/>
                <w:sz w:val="16"/>
                <w:szCs w:val="16"/>
              </w:rPr>
              <w:t xml:space="preserve"> </w:t>
            </w:r>
            <w:r>
              <w:rPr>
                <w:rFonts w:ascii="Arial" w:hAnsi="Arial" w:cs="Arial"/>
                <w:sz w:val="16"/>
                <w:szCs w:val="16"/>
              </w:rPr>
              <w:t>Info</w:t>
            </w:r>
          </w:p>
        </w:tc>
        <w:tc>
          <w:tcPr>
            <w:tcW w:w="1101" w:type="dxa"/>
            <w:tcBorders>
              <w:top w:val="single" w:sz="12" w:space="0" w:color="auto"/>
              <w:left w:val="single" w:sz="12" w:space="0" w:color="auto"/>
              <w:bottom w:val="single" w:sz="12" w:space="0" w:color="auto"/>
              <w:right w:val="single" w:sz="12" w:space="0" w:color="auto"/>
            </w:tcBorders>
          </w:tcPr>
          <w:p w14:paraId="5A614241" w14:textId="77777777" w:rsidR="000068BE" w:rsidRDefault="000068BE" w:rsidP="002C0FDB">
            <w:pPr>
              <w:pStyle w:val="TableParagraph"/>
              <w:kinsoku w:val="0"/>
              <w:overflowPunct w:val="0"/>
              <w:spacing w:before="100" w:line="172" w:lineRule="exact"/>
              <w:ind w:left="110" w:right="89"/>
              <w:jc w:val="center"/>
              <w:rPr>
                <w:rFonts w:ascii="Arial" w:hAnsi="Arial" w:cs="Arial"/>
                <w:sz w:val="16"/>
                <w:szCs w:val="16"/>
              </w:rPr>
            </w:pPr>
            <w:r>
              <w:rPr>
                <w:rFonts w:ascii="Arial" w:hAnsi="Arial" w:cs="Arial"/>
                <w:sz w:val="16"/>
                <w:szCs w:val="16"/>
              </w:rPr>
              <w:t>BSS</w:t>
            </w:r>
          </w:p>
          <w:p w14:paraId="603791C0" w14:textId="77777777" w:rsidR="000068BE" w:rsidRDefault="000068BE" w:rsidP="002C0FDB">
            <w:pPr>
              <w:pStyle w:val="TableParagraph"/>
              <w:kinsoku w:val="0"/>
              <w:overflowPunct w:val="0"/>
              <w:spacing w:before="8" w:line="208" w:lineRule="auto"/>
              <w:ind w:left="110" w:right="87"/>
              <w:jc w:val="center"/>
              <w:rPr>
                <w:rFonts w:ascii="Arial" w:hAnsi="Arial" w:cs="Arial"/>
                <w:sz w:val="16"/>
                <w:szCs w:val="16"/>
              </w:rPr>
            </w:pPr>
            <w:r>
              <w:rPr>
                <w:rFonts w:ascii="Arial" w:hAnsi="Arial" w:cs="Arial"/>
                <w:sz w:val="16"/>
                <w:szCs w:val="16"/>
              </w:rPr>
              <w:t>Parameters</w:t>
            </w:r>
            <w:r>
              <w:rPr>
                <w:rFonts w:ascii="Arial" w:hAnsi="Arial" w:cs="Arial"/>
                <w:spacing w:val="-42"/>
                <w:sz w:val="16"/>
                <w:szCs w:val="16"/>
              </w:rPr>
              <w:t xml:space="preserve"> </w:t>
            </w:r>
            <w:r>
              <w:rPr>
                <w:rFonts w:ascii="Arial" w:hAnsi="Arial" w:cs="Arial"/>
                <w:sz w:val="16"/>
                <w:szCs w:val="16"/>
              </w:rPr>
              <w:t>Change</w:t>
            </w:r>
            <w:r>
              <w:rPr>
                <w:rFonts w:ascii="Arial" w:hAnsi="Arial" w:cs="Arial"/>
                <w:spacing w:val="1"/>
                <w:sz w:val="16"/>
                <w:szCs w:val="16"/>
              </w:rPr>
              <w:t xml:space="preserve"> </w:t>
            </w:r>
            <w:r>
              <w:rPr>
                <w:rFonts w:ascii="Arial" w:hAnsi="Arial" w:cs="Arial"/>
                <w:sz w:val="16"/>
                <w:szCs w:val="16"/>
              </w:rPr>
              <w:t>Count</w:t>
            </w:r>
          </w:p>
        </w:tc>
        <w:tc>
          <w:tcPr>
            <w:tcW w:w="1401" w:type="dxa"/>
            <w:tcBorders>
              <w:top w:val="single" w:sz="12" w:space="0" w:color="auto"/>
              <w:left w:val="single" w:sz="12" w:space="0" w:color="auto"/>
              <w:bottom w:val="single" w:sz="12" w:space="0" w:color="auto"/>
              <w:right w:val="single" w:sz="12" w:space="0" w:color="auto"/>
            </w:tcBorders>
          </w:tcPr>
          <w:p w14:paraId="4EDF604B" w14:textId="77777777" w:rsidR="000068BE" w:rsidRDefault="000068BE" w:rsidP="002C0FDB">
            <w:pPr>
              <w:pStyle w:val="TableParagraph"/>
              <w:kinsoku w:val="0"/>
              <w:overflowPunct w:val="0"/>
              <w:spacing w:before="120" w:line="208" w:lineRule="auto"/>
              <w:ind w:left="126" w:right="105"/>
              <w:jc w:val="center"/>
              <w:rPr>
                <w:rFonts w:ascii="Arial" w:hAnsi="Arial" w:cs="Arial"/>
                <w:sz w:val="16"/>
                <w:szCs w:val="16"/>
              </w:rPr>
            </w:pPr>
            <w:r>
              <w:rPr>
                <w:rFonts w:ascii="Arial" w:hAnsi="Arial" w:cs="Arial"/>
                <w:sz w:val="16"/>
                <w:szCs w:val="16"/>
              </w:rPr>
              <w:t>Medium</w:t>
            </w:r>
            <w:r>
              <w:rPr>
                <w:rFonts w:ascii="Arial" w:hAnsi="Arial" w:cs="Arial"/>
                <w:spacing w:val="1"/>
                <w:sz w:val="16"/>
                <w:szCs w:val="16"/>
              </w:rPr>
              <w:t xml:space="preserve"> </w:t>
            </w:r>
            <w:r>
              <w:rPr>
                <w:rFonts w:ascii="Arial" w:hAnsi="Arial" w:cs="Arial"/>
                <w:sz w:val="16"/>
                <w:szCs w:val="16"/>
              </w:rPr>
              <w:t>Synchronization</w:t>
            </w:r>
            <w:r>
              <w:rPr>
                <w:rFonts w:ascii="Arial" w:hAnsi="Arial" w:cs="Arial"/>
                <w:w w:val="99"/>
                <w:sz w:val="16"/>
                <w:szCs w:val="16"/>
              </w:rPr>
              <w:t xml:space="preserve"> </w:t>
            </w:r>
            <w:r>
              <w:rPr>
                <w:rFonts w:ascii="Arial" w:hAnsi="Arial" w:cs="Arial"/>
                <w:sz w:val="16"/>
                <w:szCs w:val="16"/>
              </w:rPr>
              <w:t>Delay</w:t>
            </w:r>
            <w:r>
              <w:rPr>
                <w:rFonts w:ascii="Arial" w:hAnsi="Arial" w:cs="Arial"/>
                <w:spacing w:val="1"/>
                <w:sz w:val="16"/>
                <w:szCs w:val="16"/>
              </w:rPr>
              <w:t xml:space="preserve"> </w:t>
            </w:r>
            <w:r>
              <w:rPr>
                <w:rFonts w:ascii="Arial" w:hAnsi="Arial" w:cs="Arial"/>
                <w:sz w:val="16"/>
                <w:szCs w:val="16"/>
              </w:rPr>
              <w:t>Information</w:t>
            </w:r>
          </w:p>
        </w:tc>
        <w:tc>
          <w:tcPr>
            <w:tcW w:w="1100" w:type="dxa"/>
            <w:tcBorders>
              <w:top w:val="single" w:sz="12" w:space="0" w:color="auto"/>
              <w:left w:val="single" w:sz="12" w:space="0" w:color="auto"/>
              <w:bottom w:val="single" w:sz="12" w:space="0" w:color="auto"/>
              <w:right w:val="single" w:sz="12" w:space="0" w:color="auto"/>
            </w:tcBorders>
          </w:tcPr>
          <w:p w14:paraId="6A7E0C83" w14:textId="77777777" w:rsidR="000068BE" w:rsidRDefault="000068BE" w:rsidP="002C0FDB">
            <w:pPr>
              <w:pStyle w:val="TableParagraph"/>
              <w:kinsoku w:val="0"/>
              <w:overflowPunct w:val="0"/>
              <w:spacing w:before="8"/>
              <w:rPr>
                <w:sz w:val="22"/>
                <w:szCs w:val="22"/>
              </w:rPr>
            </w:pPr>
          </w:p>
          <w:p w14:paraId="00B2F3AE" w14:textId="77777777" w:rsidR="000068BE" w:rsidRDefault="000068BE" w:rsidP="002C0FDB">
            <w:pPr>
              <w:pStyle w:val="TableParagraph"/>
              <w:kinsoku w:val="0"/>
              <w:overflowPunct w:val="0"/>
              <w:spacing w:line="172" w:lineRule="exact"/>
              <w:ind w:left="110" w:right="92"/>
              <w:jc w:val="center"/>
              <w:rPr>
                <w:rFonts w:ascii="Arial" w:hAnsi="Arial" w:cs="Arial"/>
                <w:sz w:val="16"/>
                <w:szCs w:val="16"/>
              </w:rPr>
            </w:pPr>
            <w:r>
              <w:rPr>
                <w:rFonts w:ascii="Arial" w:hAnsi="Arial" w:cs="Arial"/>
                <w:sz w:val="16"/>
                <w:szCs w:val="16"/>
              </w:rPr>
              <w:t>EML</w:t>
            </w:r>
          </w:p>
          <w:p w14:paraId="6C3B17E0" w14:textId="77777777" w:rsidR="000068BE" w:rsidRDefault="000068BE" w:rsidP="002C0FDB">
            <w:pPr>
              <w:pStyle w:val="TableParagraph"/>
              <w:kinsoku w:val="0"/>
              <w:overflowPunct w:val="0"/>
              <w:spacing w:line="172" w:lineRule="exact"/>
              <w:ind w:left="110" w:right="92"/>
              <w:jc w:val="center"/>
              <w:rPr>
                <w:rFonts w:ascii="Arial" w:hAnsi="Arial" w:cs="Arial"/>
                <w:sz w:val="16"/>
                <w:szCs w:val="16"/>
              </w:rPr>
            </w:pPr>
            <w:r>
              <w:rPr>
                <w:rFonts w:ascii="Arial" w:hAnsi="Arial" w:cs="Arial"/>
                <w:sz w:val="16"/>
                <w:szCs w:val="16"/>
              </w:rPr>
              <w:t>Capabilities</w:t>
            </w:r>
          </w:p>
        </w:tc>
        <w:tc>
          <w:tcPr>
            <w:tcW w:w="1101" w:type="dxa"/>
            <w:tcBorders>
              <w:top w:val="single" w:sz="12" w:space="0" w:color="auto"/>
              <w:left w:val="single" w:sz="12" w:space="0" w:color="auto"/>
              <w:bottom w:val="single" w:sz="12" w:space="0" w:color="auto"/>
              <w:right w:val="single" w:sz="12" w:space="0" w:color="auto"/>
            </w:tcBorders>
          </w:tcPr>
          <w:p w14:paraId="320FD906" w14:textId="77777777" w:rsidR="000068BE" w:rsidRDefault="000068BE" w:rsidP="002C0FDB">
            <w:pPr>
              <w:pStyle w:val="TableParagraph"/>
              <w:kinsoku w:val="0"/>
              <w:overflowPunct w:val="0"/>
              <w:spacing w:before="8"/>
              <w:rPr>
                <w:sz w:val="22"/>
                <w:szCs w:val="22"/>
              </w:rPr>
            </w:pPr>
          </w:p>
          <w:p w14:paraId="250588BC" w14:textId="77777777" w:rsidR="000068BE" w:rsidRDefault="000068BE" w:rsidP="002C0FDB">
            <w:pPr>
              <w:pStyle w:val="TableParagraph"/>
              <w:kinsoku w:val="0"/>
              <w:overflowPunct w:val="0"/>
              <w:spacing w:line="172" w:lineRule="exact"/>
              <w:ind w:left="110" w:right="93"/>
              <w:jc w:val="center"/>
              <w:rPr>
                <w:rFonts w:ascii="Arial" w:hAnsi="Arial" w:cs="Arial"/>
                <w:sz w:val="16"/>
                <w:szCs w:val="16"/>
              </w:rPr>
            </w:pPr>
            <w:r>
              <w:rPr>
                <w:rFonts w:ascii="Arial" w:hAnsi="Arial" w:cs="Arial"/>
                <w:sz w:val="16"/>
                <w:szCs w:val="16"/>
              </w:rPr>
              <w:t>MLD</w:t>
            </w:r>
          </w:p>
          <w:p w14:paraId="605B47B2" w14:textId="77777777" w:rsidR="000068BE" w:rsidRDefault="000068BE" w:rsidP="002C0FDB">
            <w:pPr>
              <w:pStyle w:val="TableParagraph"/>
              <w:kinsoku w:val="0"/>
              <w:overflowPunct w:val="0"/>
              <w:spacing w:line="172" w:lineRule="exact"/>
              <w:ind w:left="110" w:right="93"/>
              <w:jc w:val="center"/>
              <w:rPr>
                <w:rFonts w:ascii="Arial" w:hAnsi="Arial" w:cs="Arial"/>
                <w:sz w:val="16"/>
                <w:szCs w:val="16"/>
              </w:rPr>
            </w:pPr>
            <w:r>
              <w:rPr>
                <w:rFonts w:ascii="Arial" w:hAnsi="Arial" w:cs="Arial"/>
                <w:sz w:val="16"/>
                <w:szCs w:val="16"/>
              </w:rPr>
              <w:t>Capabilities</w:t>
            </w:r>
          </w:p>
        </w:tc>
        <w:tc>
          <w:tcPr>
            <w:tcW w:w="1191" w:type="dxa"/>
            <w:tcBorders>
              <w:top w:val="single" w:sz="12" w:space="0" w:color="auto"/>
              <w:left w:val="single" w:sz="12" w:space="0" w:color="auto"/>
              <w:bottom w:val="single" w:sz="12" w:space="0" w:color="auto"/>
              <w:right w:val="single" w:sz="12" w:space="0" w:color="auto"/>
            </w:tcBorders>
            <w:vAlign w:val="center"/>
          </w:tcPr>
          <w:p w14:paraId="0EB65016" w14:textId="6F106C71" w:rsidR="000068BE" w:rsidRDefault="000068BE" w:rsidP="000068BE">
            <w:pPr>
              <w:pStyle w:val="TableParagraph"/>
              <w:kinsoku w:val="0"/>
              <w:overflowPunct w:val="0"/>
              <w:spacing w:line="172" w:lineRule="exact"/>
              <w:ind w:left="110" w:right="93"/>
              <w:jc w:val="center"/>
              <w:rPr>
                <w:sz w:val="22"/>
                <w:szCs w:val="22"/>
              </w:rPr>
            </w:pPr>
            <w:bookmarkStart w:id="318" w:name="_Hlk88142637"/>
            <w:ins w:id="319" w:author="Author">
              <w:r w:rsidRPr="006F6A36">
                <w:rPr>
                  <w:rFonts w:ascii="Arial" w:hAnsi="Arial" w:cs="Arial"/>
                  <w:sz w:val="16"/>
                  <w:szCs w:val="16"/>
                  <w:highlight w:val="cyan"/>
                </w:rPr>
                <w:t>Link Unavailability Parameters</w:t>
              </w:r>
            </w:ins>
            <w:bookmarkEnd w:id="318"/>
          </w:p>
        </w:tc>
      </w:tr>
      <w:tr w:rsidR="000068BE" w14:paraId="5829916C" w14:textId="032B1684" w:rsidTr="000068BE">
        <w:trPr>
          <w:trHeight w:val="340"/>
        </w:trPr>
        <w:tc>
          <w:tcPr>
            <w:tcW w:w="1001" w:type="dxa"/>
          </w:tcPr>
          <w:p w14:paraId="2852A667" w14:textId="75443388"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sidRPr="000068BE">
              <w:rPr>
                <w:rFonts w:asciiTheme="minorBidi" w:hAnsiTheme="minorBidi" w:cstheme="minorBidi"/>
                <w:sz w:val="16"/>
                <w:szCs w:val="16"/>
              </w:rPr>
              <w:t>Octets:</w:t>
            </w:r>
          </w:p>
        </w:tc>
        <w:tc>
          <w:tcPr>
            <w:tcW w:w="1001" w:type="dxa"/>
            <w:tcBorders>
              <w:top w:val="single" w:sz="12" w:space="0" w:color="auto"/>
            </w:tcBorders>
          </w:tcPr>
          <w:p w14:paraId="56F42FE1" w14:textId="7BCD3562"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sidRPr="000068BE">
              <w:rPr>
                <w:rFonts w:asciiTheme="minorBidi" w:hAnsiTheme="minorBidi" w:cstheme="minorBidi"/>
                <w:sz w:val="16"/>
                <w:szCs w:val="16"/>
              </w:rPr>
              <w:t>1</w:t>
            </w:r>
          </w:p>
        </w:tc>
        <w:tc>
          <w:tcPr>
            <w:tcW w:w="1000" w:type="dxa"/>
            <w:tcBorders>
              <w:top w:val="single" w:sz="12" w:space="0" w:color="auto"/>
            </w:tcBorders>
          </w:tcPr>
          <w:p w14:paraId="70DDB3C9" w14:textId="0A85EBB6"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sidRPr="000068BE">
              <w:rPr>
                <w:rFonts w:asciiTheme="minorBidi" w:hAnsiTheme="minorBidi" w:cstheme="minorBidi"/>
                <w:sz w:val="16"/>
                <w:szCs w:val="16"/>
              </w:rPr>
              <w:t>6</w:t>
            </w:r>
          </w:p>
        </w:tc>
        <w:tc>
          <w:tcPr>
            <w:tcW w:w="1000" w:type="dxa"/>
            <w:tcBorders>
              <w:top w:val="single" w:sz="12" w:space="0" w:color="auto"/>
            </w:tcBorders>
          </w:tcPr>
          <w:p w14:paraId="04471930" w14:textId="0B75A8A7"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0 or 1</w:t>
            </w:r>
          </w:p>
        </w:tc>
        <w:tc>
          <w:tcPr>
            <w:tcW w:w="1101" w:type="dxa"/>
            <w:tcBorders>
              <w:top w:val="single" w:sz="12" w:space="0" w:color="auto"/>
            </w:tcBorders>
          </w:tcPr>
          <w:p w14:paraId="369E00F5" w14:textId="47AEC163" w:rsidR="000068BE" w:rsidRPr="000068BE" w:rsidRDefault="000068BE" w:rsidP="000068BE">
            <w:pPr>
              <w:pStyle w:val="TableParagraph"/>
              <w:kinsoku w:val="0"/>
              <w:overflowPunct w:val="0"/>
              <w:spacing w:before="0"/>
              <w:ind w:left="110" w:right="89"/>
              <w:jc w:val="center"/>
              <w:rPr>
                <w:rFonts w:asciiTheme="minorBidi" w:hAnsiTheme="minorBidi" w:cstheme="minorBidi"/>
                <w:sz w:val="16"/>
                <w:szCs w:val="16"/>
              </w:rPr>
            </w:pPr>
            <w:r>
              <w:rPr>
                <w:rFonts w:asciiTheme="minorBidi" w:hAnsiTheme="minorBidi" w:cstheme="minorBidi"/>
                <w:sz w:val="16"/>
                <w:szCs w:val="16"/>
              </w:rPr>
              <w:t>0 or 1</w:t>
            </w:r>
          </w:p>
        </w:tc>
        <w:tc>
          <w:tcPr>
            <w:tcW w:w="1401" w:type="dxa"/>
            <w:tcBorders>
              <w:top w:val="single" w:sz="12" w:space="0" w:color="auto"/>
            </w:tcBorders>
          </w:tcPr>
          <w:p w14:paraId="66978B85" w14:textId="159348D7" w:rsidR="000068BE" w:rsidRPr="000068BE" w:rsidRDefault="000068BE" w:rsidP="000068BE">
            <w:pPr>
              <w:pStyle w:val="TableParagraph"/>
              <w:kinsoku w:val="0"/>
              <w:overflowPunct w:val="0"/>
              <w:spacing w:before="0"/>
              <w:ind w:left="126" w:right="105"/>
              <w:jc w:val="center"/>
              <w:rPr>
                <w:rFonts w:asciiTheme="minorBidi" w:hAnsiTheme="minorBidi" w:cstheme="minorBidi"/>
                <w:sz w:val="16"/>
                <w:szCs w:val="16"/>
              </w:rPr>
            </w:pPr>
            <w:r>
              <w:rPr>
                <w:rFonts w:asciiTheme="minorBidi" w:hAnsiTheme="minorBidi" w:cstheme="minorBidi"/>
                <w:sz w:val="16"/>
                <w:szCs w:val="16"/>
              </w:rPr>
              <w:t>0 or 2</w:t>
            </w:r>
          </w:p>
        </w:tc>
        <w:tc>
          <w:tcPr>
            <w:tcW w:w="1100" w:type="dxa"/>
            <w:tcBorders>
              <w:top w:val="single" w:sz="12" w:space="0" w:color="auto"/>
            </w:tcBorders>
          </w:tcPr>
          <w:p w14:paraId="5ED06952" w14:textId="203BC58B"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0 or 2</w:t>
            </w:r>
          </w:p>
        </w:tc>
        <w:tc>
          <w:tcPr>
            <w:tcW w:w="1101" w:type="dxa"/>
            <w:tcBorders>
              <w:top w:val="single" w:sz="12" w:space="0" w:color="auto"/>
            </w:tcBorders>
          </w:tcPr>
          <w:p w14:paraId="7C65603A" w14:textId="30DAE3BB"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0 or 2</w:t>
            </w:r>
          </w:p>
        </w:tc>
        <w:tc>
          <w:tcPr>
            <w:tcW w:w="1191" w:type="dxa"/>
            <w:tcBorders>
              <w:top w:val="single" w:sz="12" w:space="0" w:color="auto"/>
            </w:tcBorders>
          </w:tcPr>
          <w:p w14:paraId="270B741C" w14:textId="3BF463BD" w:rsidR="000068BE" w:rsidRPr="000068BE" w:rsidRDefault="000068BE" w:rsidP="000068BE">
            <w:pPr>
              <w:pStyle w:val="TableParagraph"/>
              <w:kinsoku w:val="0"/>
              <w:overflowPunct w:val="0"/>
              <w:spacing w:before="0"/>
              <w:jc w:val="center"/>
              <w:rPr>
                <w:rFonts w:asciiTheme="minorBidi" w:hAnsiTheme="minorBidi" w:cstheme="minorBidi"/>
                <w:sz w:val="16"/>
                <w:szCs w:val="16"/>
              </w:rPr>
            </w:pPr>
            <w:ins w:id="320" w:author="Author">
              <w:r w:rsidRPr="006F6A36">
                <w:rPr>
                  <w:rFonts w:asciiTheme="minorBidi" w:hAnsiTheme="minorBidi" w:cstheme="minorBidi"/>
                  <w:sz w:val="16"/>
                  <w:szCs w:val="16"/>
                  <w:highlight w:val="cyan"/>
                </w:rPr>
                <w:t xml:space="preserve">0 or </w:t>
              </w:r>
              <w:r w:rsidR="00486BFF" w:rsidRPr="006F6A36">
                <w:rPr>
                  <w:rFonts w:asciiTheme="minorBidi" w:hAnsiTheme="minorBidi" w:cstheme="minorBidi"/>
                  <w:sz w:val="16"/>
                  <w:szCs w:val="16"/>
                  <w:highlight w:val="cyan"/>
                </w:rPr>
                <w:t>3</w:t>
              </w:r>
            </w:ins>
          </w:p>
        </w:tc>
      </w:tr>
    </w:tbl>
    <w:p w14:paraId="6EFED3BE" w14:textId="77777777" w:rsidR="00F5005F" w:rsidRPr="00AB4529" w:rsidRDefault="00F5005F" w:rsidP="00B116F3">
      <w:pPr>
        <w:pStyle w:val="BodyText"/>
        <w:rPr>
          <w:highlight w:val="yellow"/>
        </w:rPr>
      </w:pPr>
    </w:p>
    <w:p w14:paraId="20691AA0" w14:textId="51976314" w:rsidR="00B94824" w:rsidRDefault="00B94824" w:rsidP="00B94824">
      <w:pPr>
        <w:pStyle w:val="BodyText"/>
        <w:jc w:val="center"/>
      </w:pPr>
      <w:r w:rsidRPr="00D421A1">
        <w:rPr>
          <w:rFonts w:asciiTheme="minorBidi" w:hAnsiTheme="minorBidi" w:cstheme="minorBidi"/>
          <w:b/>
          <w:bCs/>
        </w:rPr>
        <w:t>Figure 9-</w:t>
      </w:r>
      <w:r>
        <w:rPr>
          <w:rFonts w:asciiTheme="minorBidi" w:hAnsiTheme="minorBidi" w:cstheme="minorBidi"/>
          <w:b/>
          <w:bCs/>
        </w:rPr>
        <w:t>1002e</w:t>
      </w:r>
      <w:r w:rsidRPr="00D421A1">
        <w:rPr>
          <w:rFonts w:asciiTheme="minorBidi" w:hAnsiTheme="minorBidi" w:cstheme="minorBidi"/>
          <w:b/>
          <w:bCs/>
        </w:rPr>
        <w:t>—</w:t>
      </w:r>
      <w:r w:rsidRPr="00B94824">
        <w:rPr>
          <w:rFonts w:ascii="Arial" w:hAnsi="Arial" w:cs="Arial"/>
          <w:b/>
          <w:bCs/>
        </w:rPr>
        <w:t xml:space="preserve"> </w:t>
      </w:r>
      <w:r>
        <w:rPr>
          <w:rFonts w:ascii="Arial" w:hAnsi="Arial" w:cs="Arial"/>
          <w:b/>
          <w:bCs/>
        </w:rPr>
        <w:t xml:space="preserve">Common Info field of the Basic Multi-Link element </w:t>
      </w:r>
      <w:r w:rsidRPr="00D421A1">
        <w:rPr>
          <w:rFonts w:asciiTheme="minorBidi" w:hAnsiTheme="minorBidi" w:cstheme="minorBidi"/>
          <w:b/>
          <w:bCs/>
        </w:rPr>
        <w:t>format</w:t>
      </w:r>
    </w:p>
    <w:p w14:paraId="3162E341" w14:textId="77777777" w:rsidR="00F5005F" w:rsidRDefault="00F5005F" w:rsidP="00B116F3">
      <w:pPr>
        <w:pStyle w:val="BodyText"/>
        <w:rPr>
          <w:b/>
          <w:bCs/>
          <w:i/>
          <w:iCs/>
          <w:highlight w:val="yellow"/>
        </w:rPr>
      </w:pPr>
    </w:p>
    <w:p w14:paraId="7737549D" w14:textId="734ECEDD" w:rsidR="00F5005F" w:rsidRDefault="00F5005F" w:rsidP="00B116F3">
      <w:pPr>
        <w:pStyle w:val="BodyText"/>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Pr>
          <w:b/>
          <w:bCs/>
          <w:i/>
          <w:iCs/>
          <w:highlight w:val="yellow"/>
        </w:rPr>
        <w:t xml:space="preserve">at the end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00A0CE85" w14:textId="77777777" w:rsidR="00F5005F" w:rsidRDefault="00F5005F" w:rsidP="00B116F3">
      <w:pPr>
        <w:pStyle w:val="BodyText"/>
      </w:pPr>
    </w:p>
    <w:p w14:paraId="0A1384FD" w14:textId="3E475742" w:rsidR="00F5005F" w:rsidRDefault="00B94824" w:rsidP="00B116F3">
      <w:pPr>
        <w:pStyle w:val="BodyText"/>
      </w:pPr>
      <w:ins w:id="321" w:author="Author">
        <w:r w:rsidRPr="00486BFF">
          <w:rPr>
            <w:color w:val="000000"/>
            <w:highlight w:val="cyan"/>
          </w:rPr>
          <w:t>The format of the Link Unavailability Parameters subfield is defined in figure 9-1002</w:t>
        </w:r>
        <w:r w:rsidR="007D2B64">
          <w:rPr>
            <w:color w:val="000000"/>
            <w:highlight w:val="cyan"/>
          </w:rPr>
          <w:t>ha</w:t>
        </w:r>
        <w:r w:rsidRPr="00486BFF">
          <w:rPr>
            <w:color w:val="000000"/>
            <w:highlight w:val="cyan"/>
          </w:rPr>
          <w:t xml:space="preserve"> (Link Unavailability Parameters subfield format)</w:t>
        </w:r>
      </w:ins>
    </w:p>
    <w:p w14:paraId="504820F8" w14:textId="77777777" w:rsidR="00F5005F" w:rsidRDefault="00F5005F" w:rsidP="00B116F3">
      <w:pPr>
        <w:pStyle w:val="BodyText"/>
      </w:pPr>
    </w:p>
    <w:tbl>
      <w:tblPr>
        <w:tblW w:w="3484" w:type="dxa"/>
        <w:tblInd w:w="1770" w:type="dxa"/>
        <w:tblLayout w:type="fixed"/>
        <w:tblCellMar>
          <w:left w:w="0" w:type="dxa"/>
          <w:right w:w="0" w:type="dxa"/>
        </w:tblCellMar>
        <w:tblLook w:val="0000" w:firstRow="0" w:lastRow="0" w:firstColumn="0" w:lastColumn="0" w:noHBand="0" w:noVBand="0"/>
      </w:tblPr>
      <w:tblGrid>
        <w:gridCol w:w="684"/>
        <w:gridCol w:w="1400"/>
        <w:gridCol w:w="1400"/>
      </w:tblGrid>
      <w:tr w:rsidR="00486BFF" w:rsidRPr="00B55B13" w14:paraId="37767ABD" w14:textId="77777777" w:rsidTr="00486BFF">
        <w:trPr>
          <w:trHeight w:val="710"/>
          <w:ins w:id="322" w:author="Author"/>
        </w:trPr>
        <w:tc>
          <w:tcPr>
            <w:tcW w:w="684" w:type="dxa"/>
            <w:tcBorders>
              <w:right w:val="single" w:sz="12" w:space="0" w:color="auto"/>
            </w:tcBorders>
          </w:tcPr>
          <w:p w14:paraId="28F09834" w14:textId="4C37B0BE" w:rsidR="00486BFF" w:rsidRPr="00B55B13" w:rsidRDefault="00486BFF" w:rsidP="002C0FDB">
            <w:pPr>
              <w:pStyle w:val="TableParagraph"/>
              <w:kinsoku w:val="0"/>
              <w:overflowPunct w:val="0"/>
              <w:spacing w:before="8"/>
              <w:rPr>
                <w:ins w:id="323" w:author="Author"/>
                <w:sz w:val="22"/>
                <w:szCs w:val="22"/>
                <w:highlight w:val="green"/>
              </w:rPr>
            </w:pPr>
          </w:p>
        </w:tc>
        <w:tc>
          <w:tcPr>
            <w:tcW w:w="1400" w:type="dxa"/>
            <w:tcBorders>
              <w:top w:val="single" w:sz="12" w:space="0" w:color="auto"/>
              <w:left w:val="single" w:sz="12" w:space="0" w:color="auto"/>
              <w:bottom w:val="single" w:sz="12" w:space="0" w:color="auto"/>
              <w:right w:val="single" w:sz="12" w:space="0" w:color="000000"/>
            </w:tcBorders>
          </w:tcPr>
          <w:p w14:paraId="310BD995" w14:textId="661DB813" w:rsidR="00486BFF" w:rsidRPr="00486BFF" w:rsidRDefault="00486BFF" w:rsidP="002C0FDB">
            <w:pPr>
              <w:pStyle w:val="TableParagraph"/>
              <w:kinsoku w:val="0"/>
              <w:overflowPunct w:val="0"/>
              <w:ind w:left="227"/>
              <w:rPr>
                <w:ins w:id="324" w:author="Author"/>
                <w:rFonts w:ascii="Arial" w:hAnsi="Arial" w:cs="Arial"/>
                <w:sz w:val="16"/>
                <w:szCs w:val="16"/>
                <w:highlight w:val="cyan"/>
              </w:rPr>
            </w:pPr>
            <w:ins w:id="325" w:author="Author">
              <w:r w:rsidRPr="00486BFF">
                <w:rPr>
                  <w:rFonts w:ascii="Arial" w:hAnsi="Arial" w:cs="Arial"/>
                  <w:sz w:val="16"/>
                  <w:szCs w:val="16"/>
                  <w:highlight w:val="cyan"/>
                </w:rPr>
                <w:t xml:space="preserve">Link </w:t>
              </w:r>
              <w:r w:rsidR="00380EBE">
                <w:rPr>
                  <w:rFonts w:ascii="Arial" w:hAnsi="Arial" w:cs="Arial"/>
                  <w:sz w:val="16"/>
                  <w:szCs w:val="16"/>
                  <w:highlight w:val="cyan"/>
                </w:rPr>
                <w:t>Unavailability</w:t>
              </w:r>
              <w:r w:rsidRPr="00486BFF">
                <w:rPr>
                  <w:rFonts w:ascii="Arial" w:hAnsi="Arial" w:cs="Arial"/>
                  <w:sz w:val="16"/>
                  <w:szCs w:val="16"/>
                  <w:highlight w:val="cyan"/>
                </w:rPr>
                <w:t xml:space="preserve"> Count</w:t>
              </w:r>
            </w:ins>
          </w:p>
        </w:tc>
        <w:tc>
          <w:tcPr>
            <w:tcW w:w="1400" w:type="dxa"/>
            <w:tcBorders>
              <w:top w:val="single" w:sz="12" w:space="0" w:color="auto"/>
              <w:left w:val="single" w:sz="12" w:space="0" w:color="000000"/>
              <w:bottom w:val="single" w:sz="12" w:space="0" w:color="auto"/>
              <w:right w:val="single" w:sz="12" w:space="0" w:color="000000"/>
            </w:tcBorders>
          </w:tcPr>
          <w:p w14:paraId="59128B4A" w14:textId="1089B107" w:rsidR="00486BFF" w:rsidRPr="00486BFF" w:rsidRDefault="00486BFF" w:rsidP="002C0FDB">
            <w:pPr>
              <w:pStyle w:val="TableParagraph"/>
              <w:kinsoku w:val="0"/>
              <w:overflowPunct w:val="0"/>
              <w:ind w:left="227"/>
              <w:rPr>
                <w:ins w:id="326" w:author="Author"/>
                <w:rFonts w:ascii="Arial" w:hAnsi="Arial" w:cs="Arial"/>
                <w:sz w:val="16"/>
                <w:szCs w:val="16"/>
                <w:highlight w:val="cyan"/>
              </w:rPr>
            </w:pPr>
            <w:ins w:id="327" w:author="Author">
              <w:r w:rsidRPr="00486BFF">
                <w:rPr>
                  <w:rFonts w:ascii="Arial" w:hAnsi="Arial" w:cs="Arial"/>
                  <w:sz w:val="16"/>
                  <w:szCs w:val="16"/>
                  <w:highlight w:val="cyan"/>
                </w:rPr>
                <w:t xml:space="preserve">Link </w:t>
              </w:r>
              <w:r w:rsidR="007C4720">
                <w:rPr>
                  <w:rFonts w:ascii="Arial" w:hAnsi="Arial" w:cs="Arial"/>
                  <w:sz w:val="16"/>
                  <w:szCs w:val="16"/>
                  <w:highlight w:val="cyan"/>
                </w:rPr>
                <w:t>Unavailability</w:t>
              </w:r>
              <w:r w:rsidRPr="00486BFF">
                <w:rPr>
                  <w:rFonts w:ascii="Arial" w:hAnsi="Arial" w:cs="Arial"/>
                  <w:sz w:val="16"/>
                  <w:szCs w:val="16"/>
                  <w:highlight w:val="cyan"/>
                </w:rPr>
                <w:t xml:space="preserve"> Duration</w:t>
              </w:r>
            </w:ins>
          </w:p>
        </w:tc>
      </w:tr>
      <w:tr w:rsidR="00486BFF" w:rsidRPr="00B55B13" w14:paraId="2B83AA86" w14:textId="77777777" w:rsidTr="00486BFF">
        <w:trPr>
          <w:trHeight w:val="283"/>
          <w:ins w:id="328" w:author="Author"/>
        </w:trPr>
        <w:tc>
          <w:tcPr>
            <w:tcW w:w="684" w:type="dxa"/>
          </w:tcPr>
          <w:p w14:paraId="574F6ADE" w14:textId="77777777" w:rsidR="00486BFF" w:rsidRPr="00486BFF" w:rsidRDefault="00486BFF" w:rsidP="002C0FDB">
            <w:pPr>
              <w:pStyle w:val="TableParagraph"/>
              <w:kinsoku w:val="0"/>
              <w:overflowPunct w:val="0"/>
              <w:spacing w:before="8"/>
              <w:rPr>
                <w:ins w:id="329" w:author="Author"/>
                <w:sz w:val="22"/>
                <w:szCs w:val="22"/>
                <w:highlight w:val="cyan"/>
              </w:rPr>
            </w:pPr>
            <w:ins w:id="330" w:author="Author">
              <w:r w:rsidRPr="00486BFF">
                <w:rPr>
                  <w:rFonts w:ascii="Arial" w:hAnsi="Arial" w:cs="Arial"/>
                  <w:sz w:val="16"/>
                  <w:szCs w:val="16"/>
                  <w:highlight w:val="cyan"/>
                </w:rPr>
                <w:t>Octets:</w:t>
              </w:r>
            </w:ins>
          </w:p>
        </w:tc>
        <w:tc>
          <w:tcPr>
            <w:tcW w:w="1400" w:type="dxa"/>
            <w:tcBorders>
              <w:top w:val="single" w:sz="12" w:space="0" w:color="auto"/>
            </w:tcBorders>
          </w:tcPr>
          <w:p w14:paraId="1CC3A80F" w14:textId="77777777" w:rsidR="00486BFF" w:rsidRPr="00486BFF" w:rsidRDefault="00486BFF" w:rsidP="002C0FDB">
            <w:pPr>
              <w:pStyle w:val="TableParagraph"/>
              <w:kinsoku w:val="0"/>
              <w:overflowPunct w:val="0"/>
              <w:spacing w:before="8"/>
              <w:jc w:val="center"/>
              <w:rPr>
                <w:ins w:id="331" w:author="Author"/>
                <w:rFonts w:ascii="Arial" w:hAnsi="Arial" w:cs="Arial"/>
                <w:sz w:val="16"/>
                <w:szCs w:val="16"/>
                <w:highlight w:val="cyan"/>
              </w:rPr>
            </w:pPr>
            <w:ins w:id="332" w:author="Author">
              <w:r w:rsidRPr="00486BFF">
                <w:rPr>
                  <w:rFonts w:ascii="Arial" w:hAnsi="Arial" w:cs="Arial"/>
                  <w:sz w:val="16"/>
                  <w:szCs w:val="16"/>
                  <w:highlight w:val="cyan"/>
                </w:rPr>
                <w:t>1</w:t>
              </w:r>
            </w:ins>
          </w:p>
        </w:tc>
        <w:tc>
          <w:tcPr>
            <w:tcW w:w="1400" w:type="dxa"/>
            <w:tcBorders>
              <w:top w:val="single" w:sz="12" w:space="0" w:color="auto"/>
            </w:tcBorders>
          </w:tcPr>
          <w:p w14:paraId="08F49EFB" w14:textId="77777777" w:rsidR="00486BFF" w:rsidRPr="00486BFF" w:rsidRDefault="00486BFF" w:rsidP="002C0FDB">
            <w:pPr>
              <w:pStyle w:val="TableParagraph"/>
              <w:kinsoku w:val="0"/>
              <w:overflowPunct w:val="0"/>
              <w:spacing w:before="5"/>
              <w:jc w:val="center"/>
              <w:rPr>
                <w:ins w:id="333" w:author="Author"/>
                <w:rFonts w:ascii="Arial" w:hAnsi="Arial" w:cs="Arial"/>
                <w:sz w:val="16"/>
                <w:szCs w:val="16"/>
                <w:highlight w:val="cyan"/>
              </w:rPr>
            </w:pPr>
            <w:ins w:id="334" w:author="Author">
              <w:r w:rsidRPr="00486BFF">
                <w:rPr>
                  <w:rFonts w:ascii="Arial" w:hAnsi="Arial" w:cs="Arial"/>
                  <w:sz w:val="16"/>
                  <w:szCs w:val="16"/>
                  <w:highlight w:val="cyan"/>
                </w:rPr>
                <w:t>2</w:t>
              </w:r>
            </w:ins>
          </w:p>
        </w:tc>
      </w:tr>
    </w:tbl>
    <w:p w14:paraId="08945EF1" w14:textId="67E1E1F0" w:rsidR="00E46C73" w:rsidRDefault="00E46C73" w:rsidP="00B116F3">
      <w:pPr>
        <w:pStyle w:val="BodyText"/>
        <w:rPr>
          <w:ins w:id="335" w:author="Author"/>
        </w:rPr>
      </w:pPr>
    </w:p>
    <w:p w14:paraId="2AD596CC" w14:textId="2C19883B" w:rsidR="00486BFF" w:rsidRDefault="00486BFF" w:rsidP="00486BFF">
      <w:pPr>
        <w:pStyle w:val="BodyText"/>
        <w:jc w:val="center"/>
        <w:rPr>
          <w:ins w:id="336" w:author="Author"/>
        </w:rPr>
      </w:pPr>
      <w:ins w:id="337" w:author="Author">
        <w:r w:rsidRPr="00D421A1">
          <w:rPr>
            <w:rFonts w:asciiTheme="minorBidi" w:hAnsiTheme="minorBidi" w:cstheme="minorBidi"/>
            <w:b/>
            <w:bCs/>
          </w:rPr>
          <w:t>Figure 9-</w:t>
        </w:r>
        <w:r>
          <w:rPr>
            <w:rFonts w:asciiTheme="minorBidi" w:hAnsiTheme="minorBidi" w:cstheme="minorBidi"/>
            <w:b/>
            <w:bCs/>
          </w:rPr>
          <w:t>1002</w:t>
        </w:r>
        <w:r w:rsidR="007D2B64">
          <w:rPr>
            <w:rFonts w:asciiTheme="minorBidi" w:hAnsiTheme="minorBidi" w:cstheme="minorBidi"/>
            <w:b/>
            <w:bCs/>
          </w:rPr>
          <w:t>ha</w:t>
        </w:r>
        <w:r w:rsidRPr="00D421A1">
          <w:rPr>
            <w:rFonts w:asciiTheme="minorBidi" w:hAnsiTheme="minorBidi" w:cstheme="minorBidi"/>
            <w:b/>
            <w:bCs/>
          </w:rPr>
          <w:t>—</w:t>
        </w:r>
        <w:r w:rsidRPr="00B94824">
          <w:rPr>
            <w:rFonts w:ascii="Arial" w:hAnsi="Arial" w:cs="Arial"/>
            <w:b/>
            <w:bCs/>
          </w:rPr>
          <w:t xml:space="preserve"> </w:t>
        </w:r>
        <w:r w:rsidRPr="00486BFF">
          <w:rPr>
            <w:rFonts w:ascii="Arial" w:hAnsi="Arial" w:cs="Arial"/>
            <w:b/>
            <w:bCs/>
          </w:rPr>
          <w:t>Link Unavailability Parameters subfield</w:t>
        </w:r>
        <w:r>
          <w:rPr>
            <w:rFonts w:ascii="Arial" w:hAnsi="Arial" w:cs="Arial"/>
            <w:b/>
            <w:bCs/>
          </w:rPr>
          <w:t xml:space="preserve"> </w:t>
        </w:r>
        <w:r w:rsidRPr="00D421A1">
          <w:rPr>
            <w:rFonts w:asciiTheme="minorBidi" w:hAnsiTheme="minorBidi" w:cstheme="minorBidi"/>
            <w:b/>
            <w:bCs/>
          </w:rPr>
          <w:t>format</w:t>
        </w:r>
      </w:ins>
    </w:p>
    <w:p w14:paraId="5FA5A09B" w14:textId="1874DDAB" w:rsidR="00486BFF" w:rsidRDefault="00486BFF" w:rsidP="00B116F3">
      <w:pPr>
        <w:pStyle w:val="BodyText"/>
        <w:rPr>
          <w:ins w:id="338" w:author="Author"/>
        </w:rPr>
      </w:pPr>
    </w:p>
    <w:p w14:paraId="0AC197EA" w14:textId="1203D729" w:rsidR="00486BFF" w:rsidRPr="00486BFF" w:rsidRDefault="00486BFF" w:rsidP="00486BFF">
      <w:pPr>
        <w:pStyle w:val="T"/>
        <w:rPr>
          <w:ins w:id="339" w:author="Author"/>
          <w:rFonts w:eastAsiaTheme="minorEastAsia"/>
          <w:color w:val="auto"/>
          <w:w w:val="100"/>
          <w:sz w:val="22"/>
          <w:szCs w:val="22"/>
          <w:highlight w:val="cyan"/>
          <w:lang w:eastAsia="en-US" w:bidi="he-IL"/>
        </w:rPr>
      </w:pPr>
      <w:ins w:id="340" w:author="Author">
        <w:r w:rsidRPr="00486BFF">
          <w:rPr>
            <w:rFonts w:eastAsiaTheme="minorEastAsia"/>
            <w:color w:val="auto"/>
            <w:w w:val="100"/>
            <w:sz w:val="22"/>
            <w:szCs w:val="22"/>
            <w:highlight w:val="cyan"/>
            <w:lang w:eastAsia="en-US" w:bidi="he-IL"/>
          </w:rPr>
          <w:t xml:space="preserve">The subfields of the </w:t>
        </w:r>
        <w:bookmarkStart w:id="341" w:name="_Hlk88084457"/>
        <w:r w:rsidRPr="00486BFF">
          <w:rPr>
            <w:rFonts w:eastAsiaTheme="minorEastAsia"/>
            <w:color w:val="auto"/>
            <w:w w:val="100"/>
            <w:sz w:val="22"/>
            <w:szCs w:val="22"/>
            <w:highlight w:val="cyan"/>
            <w:lang w:eastAsia="en-US" w:bidi="he-IL"/>
          </w:rPr>
          <w:t>Link Unavailability Parameters</w:t>
        </w:r>
        <w:bookmarkEnd w:id="341"/>
        <w:r w:rsidRPr="00486BFF">
          <w:rPr>
            <w:rFonts w:eastAsiaTheme="minorEastAsia"/>
            <w:color w:val="auto"/>
            <w:w w:val="100"/>
            <w:sz w:val="22"/>
            <w:szCs w:val="22"/>
            <w:highlight w:val="cyan"/>
            <w:lang w:eastAsia="en-US" w:bidi="he-IL"/>
          </w:rPr>
          <w:t xml:space="preserve"> are defined in Table 9-401</w:t>
        </w:r>
        <w:r w:rsidR="007D2B64">
          <w:rPr>
            <w:rFonts w:eastAsiaTheme="minorEastAsia"/>
            <w:color w:val="auto"/>
            <w:w w:val="100"/>
            <w:sz w:val="22"/>
            <w:szCs w:val="22"/>
            <w:highlight w:val="cyan"/>
            <w:lang w:eastAsia="en-US" w:bidi="he-IL"/>
          </w:rPr>
          <w:t>ha</w:t>
        </w:r>
        <w:r w:rsidRPr="00486BFF">
          <w:rPr>
            <w:rFonts w:eastAsiaTheme="minorEastAsia"/>
            <w:color w:val="auto"/>
            <w:w w:val="100"/>
            <w:sz w:val="22"/>
            <w:szCs w:val="22"/>
            <w:highlight w:val="cyan"/>
            <w:lang w:eastAsia="en-US" w:bidi="he-IL"/>
          </w:rPr>
          <w:t xml:space="preserve"> (Subfields of Link Unavailability Parameters subfield).</w:t>
        </w:r>
      </w:ins>
    </w:p>
    <w:p w14:paraId="3FEDAC99" w14:textId="36F6B65A" w:rsidR="00486BFF" w:rsidRPr="00486BFF" w:rsidRDefault="00486BFF" w:rsidP="00486BFF">
      <w:pPr>
        <w:pStyle w:val="BodyText"/>
        <w:kinsoku w:val="0"/>
        <w:overflowPunct w:val="0"/>
        <w:spacing w:before="187"/>
        <w:ind w:left="790"/>
        <w:rPr>
          <w:ins w:id="342" w:author="Author"/>
          <w:rFonts w:ascii="Arial" w:hAnsi="Arial" w:cs="Arial"/>
          <w:b/>
          <w:bCs/>
          <w:color w:val="208A20"/>
          <w:highlight w:val="cyan"/>
        </w:rPr>
      </w:pPr>
      <w:ins w:id="343" w:author="Author">
        <w:r w:rsidRPr="00486BFF">
          <w:rPr>
            <w:rFonts w:ascii="Arial" w:hAnsi="Arial" w:cs="Arial"/>
            <w:b/>
            <w:bCs/>
            <w:highlight w:val="cyan"/>
          </w:rPr>
          <w:t>Table</w:t>
        </w:r>
        <w:r w:rsidRPr="00486BFF">
          <w:rPr>
            <w:rFonts w:ascii="Arial" w:hAnsi="Arial" w:cs="Arial"/>
            <w:b/>
            <w:bCs/>
            <w:spacing w:val="-12"/>
            <w:highlight w:val="cyan"/>
          </w:rPr>
          <w:t xml:space="preserve"> </w:t>
        </w:r>
        <w:r w:rsidRPr="00486BFF">
          <w:rPr>
            <w:rFonts w:ascii="Arial" w:hAnsi="Arial" w:cs="Arial"/>
            <w:b/>
            <w:bCs/>
            <w:highlight w:val="cyan"/>
          </w:rPr>
          <w:t>9-401</w:t>
        </w:r>
        <w:r w:rsidR="007D2B64">
          <w:rPr>
            <w:rFonts w:ascii="Arial" w:hAnsi="Arial" w:cs="Arial"/>
            <w:b/>
            <w:bCs/>
            <w:highlight w:val="cyan"/>
          </w:rPr>
          <w:t>ha</w:t>
        </w:r>
        <w:r w:rsidRPr="00486BFF">
          <w:rPr>
            <w:rFonts w:ascii="Arial" w:hAnsi="Arial" w:cs="Arial"/>
            <w:b/>
            <w:bCs/>
            <w:highlight w:val="cyan"/>
          </w:rPr>
          <w:t>—</w:t>
        </w:r>
        <w:r w:rsidRPr="00486BFF">
          <w:rPr>
            <w:highlight w:val="cyan"/>
          </w:rPr>
          <w:t xml:space="preserve"> </w:t>
        </w:r>
        <w:r w:rsidRPr="00486BFF">
          <w:rPr>
            <w:rFonts w:ascii="Arial" w:hAnsi="Arial" w:cs="Arial"/>
            <w:b/>
            <w:bCs/>
            <w:highlight w:val="cyan"/>
          </w:rPr>
          <w:t>Subfields of</w:t>
        </w:r>
        <w:r w:rsidRPr="00486BFF">
          <w:rPr>
            <w:highlight w:val="cyan"/>
          </w:rPr>
          <w:t xml:space="preserve"> </w:t>
        </w:r>
        <w:r w:rsidRPr="00486BFF">
          <w:rPr>
            <w:rFonts w:ascii="Arial" w:hAnsi="Arial" w:cs="Arial"/>
            <w:b/>
            <w:bCs/>
            <w:highlight w:val="cyan"/>
          </w:rPr>
          <w:t>Link Unavailability Parameters subfield</w:t>
        </w:r>
      </w:ins>
    </w:p>
    <w:p w14:paraId="1C033317" w14:textId="77777777" w:rsidR="00486BFF" w:rsidRPr="00486BFF" w:rsidRDefault="00486BFF" w:rsidP="00486BFF">
      <w:pPr>
        <w:pStyle w:val="BodyText"/>
        <w:kinsoku w:val="0"/>
        <w:overflowPunct w:val="0"/>
        <w:rPr>
          <w:ins w:id="344" w:author="Author"/>
          <w:rFonts w:ascii="Arial" w:hAnsi="Arial" w:cs="Arial"/>
          <w:b/>
          <w:bCs/>
          <w:sz w:val="22"/>
          <w:szCs w:val="22"/>
          <w:highlight w:val="cyan"/>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486BFF" w:rsidRPr="00486BFF" w14:paraId="6DA7676D" w14:textId="77777777" w:rsidTr="002C0FDB">
        <w:trPr>
          <w:trHeight w:val="380"/>
          <w:tblHeader/>
          <w:ins w:id="345" w:author="Author"/>
        </w:trPr>
        <w:tc>
          <w:tcPr>
            <w:tcW w:w="1823" w:type="dxa"/>
            <w:tcBorders>
              <w:top w:val="single" w:sz="12" w:space="0" w:color="000000"/>
              <w:left w:val="single" w:sz="12" w:space="0" w:color="000000"/>
              <w:bottom w:val="single" w:sz="12" w:space="0" w:color="000000"/>
              <w:right w:val="single" w:sz="2" w:space="0" w:color="000000"/>
            </w:tcBorders>
          </w:tcPr>
          <w:p w14:paraId="41CBB419" w14:textId="77777777" w:rsidR="00486BFF" w:rsidRPr="00486BFF" w:rsidRDefault="00486BFF" w:rsidP="002C0FDB">
            <w:pPr>
              <w:pStyle w:val="TableParagraph"/>
              <w:kinsoku w:val="0"/>
              <w:overflowPunct w:val="0"/>
              <w:spacing w:before="76"/>
              <w:ind w:left="588"/>
              <w:rPr>
                <w:ins w:id="346" w:author="Author"/>
                <w:b/>
                <w:bCs/>
                <w:sz w:val="18"/>
                <w:szCs w:val="18"/>
                <w:highlight w:val="cyan"/>
              </w:rPr>
            </w:pPr>
            <w:ins w:id="347" w:author="Author">
              <w:r w:rsidRPr="00486BFF">
                <w:rPr>
                  <w:b/>
                  <w:bCs/>
                  <w:sz w:val="18"/>
                  <w:szCs w:val="18"/>
                  <w:highlight w:val="cyan"/>
                </w:rPr>
                <w:t>Subfield</w:t>
              </w:r>
            </w:ins>
          </w:p>
        </w:tc>
        <w:tc>
          <w:tcPr>
            <w:tcW w:w="3000" w:type="dxa"/>
            <w:tcBorders>
              <w:top w:val="single" w:sz="12" w:space="0" w:color="000000"/>
              <w:left w:val="single" w:sz="2" w:space="0" w:color="000000"/>
              <w:bottom w:val="single" w:sz="12" w:space="0" w:color="000000"/>
              <w:right w:val="single" w:sz="2" w:space="0" w:color="000000"/>
            </w:tcBorders>
          </w:tcPr>
          <w:p w14:paraId="3EC90C82" w14:textId="77777777" w:rsidR="00486BFF" w:rsidRPr="00486BFF" w:rsidRDefault="00486BFF" w:rsidP="002C0FDB">
            <w:pPr>
              <w:pStyle w:val="TableParagraph"/>
              <w:kinsoku w:val="0"/>
              <w:overflowPunct w:val="0"/>
              <w:spacing w:before="76"/>
              <w:ind w:left="1104" w:right="1078"/>
              <w:jc w:val="center"/>
              <w:rPr>
                <w:ins w:id="348" w:author="Author"/>
                <w:b/>
                <w:bCs/>
                <w:sz w:val="18"/>
                <w:szCs w:val="18"/>
                <w:highlight w:val="cyan"/>
              </w:rPr>
            </w:pPr>
            <w:ins w:id="349" w:author="Author">
              <w:r w:rsidRPr="00486BFF">
                <w:rPr>
                  <w:b/>
                  <w:bCs/>
                  <w:sz w:val="18"/>
                  <w:szCs w:val="18"/>
                  <w:highlight w:val="cyan"/>
                </w:rPr>
                <w:t>Definition</w:t>
              </w:r>
            </w:ins>
          </w:p>
        </w:tc>
        <w:tc>
          <w:tcPr>
            <w:tcW w:w="3001" w:type="dxa"/>
            <w:tcBorders>
              <w:top w:val="single" w:sz="12" w:space="0" w:color="000000"/>
              <w:left w:val="single" w:sz="2" w:space="0" w:color="000000"/>
              <w:bottom w:val="single" w:sz="12" w:space="0" w:color="000000"/>
              <w:right w:val="single" w:sz="12" w:space="0" w:color="000000"/>
            </w:tcBorders>
          </w:tcPr>
          <w:p w14:paraId="41F1A082" w14:textId="77777777" w:rsidR="00486BFF" w:rsidRPr="00486BFF" w:rsidRDefault="00486BFF" w:rsidP="002C0FDB">
            <w:pPr>
              <w:pStyle w:val="TableParagraph"/>
              <w:kinsoku w:val="0"/>
              <w:overflowPunct w:val="0"/>
              <w:spacing w:before="76"/>
              <w:ind w:left="1124" w:right="1088"/>
              <w:jc w:val="center"/>
              <w:rPr>
                <w:ins w:id="350" w:author="Author"/>
                <w:b/>
                <w:bCs/>
                <w:sz w:val="18"/>
                <w:szCs w:val="18"/>
                <w:highlight w:val="cyan"/>
              </w:rPr>
            </w:pPr>
            <w:ins w:id="351" w:author="Author">
              <w:r w:rsidRPr="00486BFF">
                <w:rPr>
                  <w:b/>
                  <w:bCs/>
                  <w:sz w:val="18"/>
                  <w:szCs w:val="18"/>
                  <w:highlight w:val="cyan"/>
                </w:rPr>
                <w:t>Encoding</w:t>
              </w:r>
            </w:ins>
          </w:p>
        </w:tc>
      </w:tr>
      <w:tr w:rsidR="00486BFF" w:rsidRPr="00486BFF" w14:paraId="6A2816CB" w14:textId="77777777" w:rsidTr="00E80465">
        <w:trPr>
          <w:trHeight w:val="711"/>
          <w:ins w:id="352" w:author="Author"/>
        </w:trPr>
        <w:tc>
          <w:tcPr>
            <w:tcW w:w="1823" w:type="dxa"/>
            <w:tcBorders>
              <w:top w:val="single" w:sz="4" w:space="0" w:color="000000"/>
              <w:left w:val="single" w:sz="12" w:space="0" w:color="000000"/>
              <w:bottom w:val="single" w:sz="4" w:space="0" w:color="000000"/>
              <w:right w:val="single" w:sz="2" w:space="0" w:color="000000"/>
            </w:tcBorders>
          </w:tcPr>
          <w:p w14:paraId="4A37B662" w14:textId="62A5CEDE" w:rsidR="00486BFF" w:rsidRPr="00486BFF" w:rsidRDefault="00486BFF" w:rsidP="002C0FDB">
            <w:pPr>
              <w:pStyle w:val="TableParagraph"/>
              <w:kinsoku w:val="0"/>
              <w:overflowPunct w:val="0"/>
              <w:spacing w:before="54" w:line="230" w:lineRule="auto"/>
              <w:ind w:left="117" w:right="152"/>
              <w:rPr>
                <w:ins w:id="353" w:author="Author"/>
                <w:spacing w:val="-1"/>
                <w:sz w:val="18"/>
                <w:szCs w:val="18"/>
                <w:highlight w:val="cyan"/>
              </w:rPr>
            </w:pPr>
            <w:ins w:id="354" w:author="Author">
              <w:r w:rsidRPr="00486BFF">
                <w:rPr>
                  <w:spacing w:val="-1"/>
                  <w:sz w:val="18"/>
                  <w:szCs w:val="18"/>
                  <w:highlight w:val="cyan"/>
                </w:rPr>
                <w:t xml:space="preserve"> Link </w:t>
              </w:r>
              <w:r w:rsidR="0052307E">
                <w:rPr>
                  <w:spacing w:val="-1"/>
                  <w:sz w:val="18"/>
                  <w:szCs w:val="18"/>
                  <w:highlight w:val="cyan"/>
                </w:rPr>
                <w:t>Unavailability</w:t>
              </w:r>
              <w:r w:rsidRPr="00486BFF">
                <w:rPr>
                  <w:spacing w:val="-1"/>
                  <w:sz w:val="18"/>
                  <w:szCs w:val="18"/>
                  <w:highlight w:val="cyan"/>
                </w:rPr>
                <w:t xml:space="preserve"> Count</w:t>
              </w:r>
            </w:ins>
          </w:p>
        </w:tc>
        <w:tc>
          <w:tcPr>
            <w:tcW w:w="3000" w:type="dxa"/>
            <w:tcBorders>
              <w:top w:val="single" w:sz="4" w:space="0" w:color="000000"/>
              <w:left w:val="single" w:sz="2" w:space="0" w:color="000000"/>
              <w:bottom w:val="single" w:sz="4" w:space="0" w:color="000000"/>
              <w:right w:val="single" w:sz="2" w:space="0" w:color="000000"/>
            </w:tcBorders>
          </w:tcPr>
          <w:p w14:paraId="565CBC1F" w14:textId="61A5B787" w:rsidR="00486BFF" w:rsidRPr="00486BFF" w:rsidRDefault="00486BFF" w:rsidP="00E80465">
            <w:pPr>
              <w:pStyle w:val="TableParagraph"/>
              <w:kinsoku w:val="0"/>
              <w:overflowPunct w:val="0"/>
              <w:spacing w:before="52" w:line="232" w:lineRule="auto"/>
              <w:ind w:left="130"/>
              <w:jc w:val="center"/>
              <w:rPr>
                <w:ins w:id="355" w:author="Author"/>
                <w:sz w:val="18"/>
                <w:szCs w:val="18"/>
                <w:highlight w:val="cyan"/>
              </w:rPr>
            </w:pPr>
            <w:ins w:id="356" w:author="Author">
              <w:r w:rsidRPr="00486BFF">
                <w:rPr>
                  <w:sz w:val="18"/>
                  <w:szCs w:val="18"/>
                  <w:highlight w:val="cyan"/>
                </w:rPr>
                <w:t xml:space="preserve">This subfield indicates the number of TBTTs (in the range of [0,255]) </w:t>
              </w:r>
              <w:r w:rsidR="00ED76A1">
                <w:rPr>
                  <w:sz w:val="18"/>
                  <w:szCs w:val="18"/>
                  <w:highlight w:val="cyan"/>
                </w:rPr>
                <w:t>after which</w:t>
              </w:r>
              <w:r w:rsidRPr="00486BFF">
                <w:rPr>
                  <w:sz w:val="18"/>
                  <w:szCs w:val="18"/>
                  <w:highlight w:val="cyan"/>
                </w:rPr>
                <w:t xml:space="preserve"> the link </w:t>
              </w:r>
              <w:r w:rsidR="0052307E">
                <w:rPr>
                  <w:sz w:val="18"/>
                  <w:szCs w:val="18"/>
                  <w:highlight w:val="cyan"/>
                </w:rPr>
                <w:t>becomes unavailable</w:t>
              </w:r>
            </w:ins>
          </w:p>
        </w:tc>
        <w:tc>
          <w:tcPr>
            <w:tcW w:w="3001" w:type="dxa"/>
            <w:tcBorders>
              <w:top w:val="single" w:sz="4" w:space="0" w:color="000000"/>
              <w:left w:val="single" w:sz="2" w:space="0" w:color="000000"/>
              <w:bottom w:val="single" w:sz="4" w:space="0" w:color="000000"/>
              <w:right w:val="single" w:sz="12" w:space="0" w:color="000000"/>
            </w:tcBorders>
          </w:tcPr>
          <w:p w14:paraId="3EA9C807" w14:textId="516EFBC2" w:rsidR="00486BFF" w:rsidRPr="00486BFF" w:rsidRDefault="00486BFF" w:rsidP="002C0FDB">
            <w:pPr>
              <w:pStyle w:val="TableParagraph"/>
              <w:kinsoku w:val="0"/>
              <w:overflowPunct w:val="0"/>
              <w:spacing w:before="52" w:line="232" w:lineRule="auto"/>
              <w:ind w:left="130"/>
              <w:rPr>
                <w:ins w:id="357" w:author="Author"/>
                <w:sz w:val="18"/>
                <w:szCs w:val="18"/>
                <w:highlight w:val="cyan"/>
              </w:rPr>
            </w:pPr>
            <w:ins w:id="358" w:author="Author">
              <w:r w:rsidRPr="00486BFF">
                <w:rPr>
                  <w:sz w:val="18"/>
                  <w:szCs w:val="18"/>
                  <w:highlight w:val="cyan"/>
                </w:rPr>
                <w:t xml:space="preserve">A non-zero value indicates that the link becomes </w:t>
              </w:r>
              <w:r w:rsidR="0052307E">
                <w:rPr>
                  <w:sz w:val="18"/>
                  <w:szCs w:val="18"/>
                  <w:highlight w:val="cyan"/>
                </w:rPr>
                <w:t>unavailable</w:t>
              </w:r>
              <w:r w:rsidR="00713AB7">
                <w:rPr>
                  <w:sz w:val="18"/>
                  <w:szCs w:val="18"/>
                  <w:highlight w:val="cyan"/>
                </w:rPr>
                <w:t xml:space="preserve"> (as defined in 35.3.6.3)</w:t>
              </w:r>
              <w:r w:rsidRPr="00486BFF">
                <w:rPr>
                  <w:sz w:val="18"/>
                  <w:szCs w:val="18"/>
                  <w:highlight w:val="cyan"/>
                </w:rPr>
                <w:t xml:space="preserve"> after an amount of TBTTs indicated by this value.</w:t>
              </w:r>
            </w:ins>
          </w:p>
          <w:p w14:paraId="126B9B6C" w14:textId="77777777" w:rsidR="00486BFF" w:rsidRPr="00486BFF" w:rsidRDefault="00486BFF" w:rsidP="002C0FDB">
            <w:pPr>
              <w:pStyle w:val="TableParagraph"/>
              <w:kinsoku w:val="0"/>
              <w:overflowPunct w:val="0"/>
              <w:spacing w:before="52" w:line="232" w:lineRule="auto"/>
              <w:ind w:left="130"/>
              <w:rPr>
                <w:ins w:id="359" w:author="Author"/>
                <w:sz w:val="18"/>
                <w:szCs w:val="18"/>
                <w:highlight w:val="cyan"/>
              </w:rPr>
            </w:pPr>
          </w:p>
          <w:p w14:paraId="4D5FAACB" w14:textId="2177EB46" w:rsidR="00486BFF" w:rsidRPr="00486BFF" w:rsidRDefault="00486BFF" w:rsidP="00486BFF">
            <w:pPr>
              <w:pStyle w:val="TableParagraph"/>
              <w:kinsoku w:val="0"/>
              <w:overflowPunct w:val="0"/>
              <w:spacing w:before="52" w:line="232" w:lineRule="auto"/>
              <w:ind w:left="130"/>
              <w:rPr>
                <w:ins w:id="360" w:author="Author"/>
                <w:sz w:val="18"/>
                <w:szCs w:val="18"/>
                <w:highlight w:val="cyan"/>
              </w:rPr>
            </w:pPr>
            <w:ins w:id="361" w:author="Author">
              <w:r w:rsidRPr="00486BFF">
                <w:rPr>
                  <w:sz w:val="18"/>
                  <w:szCs w:val="18"/>
                  <w:highlight w:val="cyan"/>
                </w:rPr>
                <w:t xml:space="preserve">The value 0 indicates that the </w:t>
              </w:r>
              <w:r w:rsidR="0052307E">
                <w:rPr>
                  <w:sz w:val="18"/>
                  <w:szCs w:val="18"/>
                  <w:highlight w:val="cyan"/>
                </w:rPr>
                <w:t xml:space="preserve">link </w:t>
              </w:r>
              <w:r w:rsidR="007C4720">
                <w:rPr>
                  <w:sz w:val="18"/>
                  <w:szCs w:val="18"/>
                  <w:highlight w:val="cyan"/>
                </w:rPr>
                <w:t>unavailability</w:t>
              </w:r>
              <w:r w:rsidRPr="00486BFF">
                <w:rPr>
                  <w:sz w:val="18"/>
                  <w:szCs w:val="18"/>
                  <w:highlight w:val="cyan"/>
                </w:rPr>
                <w:t xml:space="preserve"> occurs at any time after the Beacon frame is transmitted </w:t>
              </w:r>
            </w:ins>
          </w:p>
        </w:tc>
      </w:tr>
      <w:tr w:rsidR="00486BFF" w14:paraId="24B48DA2" w14:textId="77777777" w:rsidTr="0052307E">
        <w:trPr>
          <w:trHeight w:val="711"/>
          <w:ins w:id="362" w:author="Author"/>
        </w:trPr>
        <w:tc>
          <w:tcPr>
            <w:tcW w:w="1823" w:type="dxa"/>
            <w:tcBorders>
              <w:top w:val="single" w:sz="4" w:space="0" w:color="000000"/>
              <w:left w:val="single" w:sz="12" w:space="0" w:color="000000"/>
              <w:bottom w:val="single" w:sz="12" w:space="0" w:color="000000"/>
              <w:right w:val="single" w:sz="2" w:space="0" w:color="000000"/>
            </w:tcBorders>
          </w:tcPr>
          <w:p w14:paraId="310830E1" w14:textId="262B1AB6" w:rsidR="00486BFF" w:rsidRPr="00486BFF" w:rsidRDefault="00486BFF" w:rsidP="002C0FDB">
            <w:pPr>
              <w:pStyle w:val="TableParagraph"/>
              <w:kinsoku w:val="0"/>
              <w:overflowPunct w:val="0"/>
              <w:spacing w:before="54" w:line="230" w:lineRule="auto"/>
              <w:ind w:left="117" w:right="152"/>
              <w:rPr>
                <w:ins w:id="363" w:author="Author"/>
                <w:spacing w:val="-1"/>
                <w:sz w:val="18"/>
                <w:szCs w:val="18"/>
                <w:highlight w:val="cyan"/>
              </w:rPr>
            </w:pPr>
            <w:ins w:id="364" w:author="Author">
              <w:r w:rsidRPr="00486BFF">
                <w:rPr>
                  <w:spacing w:val="-1"/>
                  <w:sz w:val="18"/>
                  <w:szCs w:val="18"/>
                  <w:highlight w:val="cyan"/>
                </w:rPr>
                <w:t xml:space="preserve">Link </w:t>
              </w:r>
              <w:r w:rsidR="0052307E">
                <w:rPr>
                  <w:spacing w:val="-1"/>
                  <w:sz w:val="18"/>
                  <w:szCs w:val="18"/>
                  <w:highlight w:val="cyan"/>
                </w:rPr>
                <w:t>Unavailability</w:t>
              </w:r>
              <w:r w:rsidRPr="00486BFF">
                <w:rPr>
                  <w:spacing w:val="-1"/>
                  <w:sz w:val="18"/>
                  <w:szCs w:val="18"/>
                  <w:highlight w:val="cyan"/>
                </w:rPr>
                <w:t xml:space="preserve"> Duration</w:t>
              </w:r>
            </w:ins>
          </w:p>
        </w:tc>
        <w:tc>
          <w:tcPr>
            <w:tcW w:w="3000" w:type="dxa"/>
            <w:tcBorders>
              <w:top w:val="single" w:sz="4" w:space="0" w:color="000000"/>
              <w:left w:val="single" w:sz="2" w:space="0" w:color="000000"/>
              <w:bottom w:val="single" w:sz="12" w:space="0" w:color="000000"/>
              <w:right w:val="single" w:sz="2" w:space="0" w:color="000000"/>
            </w:tcBorders>
          </w:tcPr>
          <w:p w14:paraId="22480553" w14:textId="1A243E7C" w:rsidR="00486BFF" w:rsidRPr="00486BFF" w:rsidRDefault="00486BFF" w:rsidP="0052307E">
            <w:pPr>
              <w:pStyle w:val="TableParagraph"/>
              <w:kinsoku w:val="0"/>
              <w:overflowPunct w:val="0"/>
              <w:spacing w:before="52" w:line="232" w:lineRule="auto"/>
              <w:ind w:left="130"/>
              <w:jc w:val="center"/>
              <w:rPr>
                <w:ins w:id="365" w:author="Author"/>
                <w:sz w:val="18"/>
                <w:szCs w:val="18"/>
                <w:highlight w:val="cyan"/>
              </w:rPr>
            </w:pPr>
            <w:ins w:id="366" w:author="Author">
              <w:r w:rsidRPr="00486BFF">
                <w:rPr>
                  <w:sz w:val="18"/>
                  <w:szCs w:val="18"/>
                  <w:highlight w:val="cyan"/>
                </w:rPr>
                <w:t xml:space="preserve">This subfield indicates the duration </w:t>
              </w:r>
              <w:r w:rsidR="00713AB7">
                <w:rPr>
                  <w:sz w:val="18"/>
                  <w:szCs w:val="18"/>
                  <w:highlight w:val="cyan"/>
                </w:rPr>
                <w:t>for</w:t>
              </w:r>
              <w:r w:rsidRPr="00486BFF">
                <w:rPr>
                  <w:sz w:val="18"/>
                  <w:szCs w:val="18"/>
                  <w:highlight w:val="cyan"/>
                </w:rPr>
                <w:t xml:space="preserve"> which the link will be </w:t>
              </w:r>
              <w:r w:rsidR="007C4720">
                <w:rPr>
                  <w:sz w:val="18"/>
                  <w:szCs w:val="18"/>
                  <w:highlight w:val="cyan"/>
                </w:rPr>
                <w:t>unavailable</w:t>
              </w:r>
            </w:ins>
          </w:p>
        </w:tc>
        <w:tc>
          <w:tcPr>
            <w:tcW w:w="3001" w:type="dxa"/>
            <w:tcBorders>
              <w:top w:val="single" w:sz="4" w:space="0" w:color="000000"/>
              <w:left w:val="single" w:sz="2" w:space="0" w:color="000000"/>
              <w:bottom w:val="single" w:sz="12" w:space="0" w:color="000000"/>
              <w:right w:val="single" w:sz="12" w:space="0" w:color="000000"/>
            </w:tcBorders>
            <w:vAlign w:val="bottom"/>
          </w:tcPr>
          <w:p w14:paraId="400115F9" w14:textId="77777777" w:rsidR="00486BFF" w:rsidRPr="00486BFF" w:rsidRDefault="00486BFF" w:rsidP="004A315E">
            <w:pPr>
              <w:pStyle w:val="TableParagraph"/>
              <w:kinsoku w:val="0"/>
              <w:overflowPunct w:val="0"/>
              <w:spacing w:before="52" w:line="232" w:lineRule="auto"/>
              <w:ind w:left="130"/>
              <w:jc w:val="center"/>
              <w:rPr>
                <w:ins w:id="367" w:author="Author"/>
                <w:sz w:val="18"/>
                <w:szCs w:val="18"/>
                <w:highlight w:val="cyan"/>
              </w:rPr>
            </w:pPr>
            <w:ins w:id="368" w:author="Author">
              <w:r w:rsidRPr="00486BFF">
                <w:rPr>
                  <w:sz w:val="18"/>
                  <w:szCs w:val="18"/>
                  <w:highlight w:val="cyan"/>
                </w:rPr>
                <w:t>The value is expressed in TUs</w:t>
              </w:r>
            </w:ins>
          </w:p>
          <w:p w14:paraId="04B4BC9D" w14:textId="54A79E78" w:rsidR="00486BFF" w:rsidRDefault="00486BFF" w:rsidP="004A315E">
            <w:pPr>
              <w:pStyle w:val="TableParagraph"/>
              <w:kinsoku w:val="0"/>
              <w:overflowPunct w:val="0"/>
              <w:spacing w:before="52" w:line="232" w:lineRule="auto"/>
              <w:ind w:left="130"/>
              <w:jc w:val="center"/>
              <w:rPr>
                <w:ins w:id="369" w:author="Author"/>
                <w:sz w:val="18"/>
                <w:szCs w:val="18"/>
              </w:rPr>
            </w:pPr>
            <w:ins w:id="370" w:author="Author">
              <w:r w:rsidRPr="00486BFF">
                <w:rPr>
                  <w:sz w:val="18"/>
                  <w:szCs w:val="18"/>
                  <w:highlight w:val="cyan"/>
                </w:rPr>
                <w:t xml:space="preserve">A value of 65535 indicates </w:t>
              </w:r>
              <w:r w:rsidR="007C4720" w:rsidRPr="00486BFF">
                <w:rPr>
                  <w:sz w:val="18"/>
                  <w:szCs w:val="18"/>
                  <w:highlight w:val="cyan"/>
                </w:rPr>
                <w:t>unknown</w:t>
              </w:r>
              <w:r w:rsidRPr="00486BFF">
                <w:rPr>
                  <w:sz w:val="18"/>
                  <w:szCs w:val="18"/>
                  <w:highlight w:val="cyan"/>
                </w:rPr>
                <w:t xml:space="preserve"> duration</w:t>
              </w:r>
            </w:ins>
          </w:p>
        </w:tc>
      </w:tr>
    </w:tbl>
    <w:p w14:paraId="5668BA58" w14:textId="557B65F9" w:rsidR="00486BFF" w:rsidRDefault="00486BFF" w:rsidP="00B116F3">
      <w:pPr>
        <w:pStyle w:val="BodyText"/>
        <w:rPr>
          <w:ins w:id="371" w:author="Author"/>
        </w:rPr>
      </w:pPr>
    </w:p>
    <w:p w14:paraId="7A03DDFE" w14:textId="691918D0" w:rsidR="00486BFF" w:rsidRPr="001F4224" w:rsidRDefault="001F4224" w:rsidP="00B116F3">
      <w:pPr>
        <w:pStyle w:val="BodyText"/>
        <w:rPr>
          <w:highlight w:val="cyan"/>
        </w:rPr>
      </w:pPr>
      <w:ins w:id="372" w:author="Author">
        <w:r w:rsidRPr="001F4224">
          <w:rPr>
            <w:highlight w:val="cyan"/>
          </w:rPr>
          <w:t>NOTE: The Link Unavailability Parameters</w:t>
        </w:r>
        <w:r>
          <w:rPr>
            <w:highlight w:val="cyan"/>
          </w:rPr>
          <w:t xml:space="preserve"> subfield included in the Common Info field applies to the reporting AP.</w:t>
        </w:r>
      </w:ins>
    </w:p>
    <w:p w14:paraId="7CCEFE0D" w14:textId="2BF54331" w:rsidR="007D2B64" w:rsidRDefault="007D2B64" w:rsidP="00B116F3">
      <w:pPr>
        <w:pStyle w:val="BodyText"/>
      </w:pPr>
    </w:p>
    <w:p w14:paraId="72488229" w14:textId="721005D4" w:rsidR="007D2B64" w:rsidRDefault="007D2B64" w:rsidP="007D2B64">
      <w:pPr>
        <w:pStyle w:val="T"/>
        <w:rPr>
          <w:b/>
          <w:bCs/>
          <w:sz w:val="18"/>
          <w:szCs w:val="18"/>
        </w:rPr>
      </w:pPr>
      <w:r w:rsidRPr="002A59DE">
        <w:rPr>
          <w:rFonts w:ascii="Arial" w:hAnsi="Arial" w:cs="Arial"/>
          <w:b/>
          <w:bCs/>
        </w:rPr>
        <w:t>9.4.2.</w:t>
      </w:r>
      <w:r>
        <w:rPr>
          <w:rFonts w:ascii="Arial" w:hAnsi="Arial" w:cs="Arial"/>
          <w:b/>
          <w:bCs/>
        </w:rPr>
        <w:t>312</w:t>
      </w:r>
      <w:r w:rsidRPr="002A59DE">
        <w:rPr>
          <w:rFonts w:ascii="Arial" w:hAnsi="Arial" w:cs="Arial"/>
          <w:b/>
          <w:bCs/>
        </w:rPr>
        <w:t>.2.</w:t>
      </w:r>
      <w:r>
        <w:rPr>
          <w:rFonts w:ascii="Arial" w:hAnsi="Arial" w:cs="Arial"/>
          <w:b/>
          <w:bCs/>
        </w:rPr>
        <w:t>3</w:t>
      </w:r>
      <w:r w:rsidRPr="002A59DE">
        <w:rPr>
          <w:rFonts w:ascii="Arial" w:hAnsi="Arial" w:cs="Arial"/>
          <w:b/>
          <w:bCs/>
        </w:rPr>
        <w:t xml:space="preserve"> </w:t>
      </w:r>
      <w:r>
        <w:rPr>
          <w:rFonts w:ascii="Arial" w:hAnsi="Arial" w:cs="Arial"/>
          <w:b/>
          <w:bCs/>
        </w:rPr>
        <w:t>Link</w:t>
      </w:r>
      <w:r>
        <w:rPr>
          <w:rFonts w:ascii="Arial" w:hAnsi="Arial" w:cs="Arial"/>
          <w:b/>
          <w:bCs/>
          <w:spacing w:val="-5"/>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5"/>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Basic</w:t>
      </w:r>
      <w:r>
        <w:rPr>
          <w:rFonts w:ascii="Arial" w:hAnsi="Arial" w:cs="Arial"/>
          <w:b/>
          <w:bCs/>
          <w:spacing w:val="-4"/>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sidRPr="002A59DE">
        <w:rPr>
          <w:rFonts w:asciiTheme="minorBidi" w:hAnsiTheme="minorBidi" w:cstheme="minorBidi"/>
          <w:b/>
          <w:bCs/>
          <w:color w:val="208A20"/>
          <w:u w:val="thick"/>
        </w:rPr>
        <w:t xml:space="preserve"> (#7567)</w:t>
      </w:r>
    </w:p>
    <w:p w14:paraId="62B66204" w14:textId="77777777" w:rsidR="007D2B64" w:rsidRDefault="007D2B64" w:rsidP="007D2B64">
      <w:pPr>
        <w:pStyle w:val="T"/>
        <w:rPr>
          <w:sz w:val="18"/>
          <w:szCs w:val="18"/>
        </w:rPr>
      </w:pPr>
      <w:r w:rsidRPr="00D820CA">
        <w:rPr>
          <w:sz w:val="18"/>
          <w:szCs w:val="18"/>
        </w:rPr>
        <w:t xml:space="preserve">[CID </w:t>
      </w:r>
      <w:r>
        <w:rPr>
          <w:sz w:val="18"/>
          <w:szCs w:val="18"/>
        </w:rPr>
        <w:t>5154</w:t>
      </w:r>
      <w:r w:rsidRPr="00D820CA">
        <w:rPr>
          <w:sz w:val="18"/>
          <w:szCs w:val="18"/>
        </w:rPr>
        <w:t>]</w:t>
      </w:r>
    </w:p>
    <w:p w14:paraId="09DB2EDD" w14:textId="77777777" w:rsidR="007D2B64" w:rsidRDefault="007D2B64" w:rsidP="007D2B64">
      <w:pPr>
        <w:pStyle w:val="BodyText"/>
      </w:pPr>
    </w:p>
    <w:p w14:paraId="38A18DFB" w14:textId="015122B8" w:rsidR="007D2B64" w:rsidRDefault="007D2B64" w:rsidP="007D2B64">
      <w:pPr>
        <w:pStyle w:val="BodyText"/>
        <w:rPr>
          <w:ins w:id="373" w:author="Author"/>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Pr>
          <w:b/>
          <w:bCs/>
          <w:i/>
          <w:iCs/>
          <w:highlight w:val="yellow"/>
        </w:rPr>
        <w:t>1002</w:t>
      </w:r>
      <w:r w:rsidR="00DC3BD5">
        <w:rPr>
          <w:b/>
          <w:bCs/>
          <w:i/>
          <w:iCs/>
          <w:highlight w:val="yellow"/>
        </w:rPr>
        <w:t>k</w:t>
      </w:r>
      <w:r w:rsidRPr="002A1F74">
        <w:rPr>
          <w:b/>
          <w:bCs/>
          <w:i/>
          <w:iCs/>
          <w:highlight w:val="yellow"/>
        </w:rPr>
        <w:t xml:space="preserve"> (</w:t>
      </w:r>
      <w:r w:rsidR="006F6A36">
        <w:rPr>
          <w:b/>
          <w:bCs/>
          <w:i/>
          <w:iCs/>
          <w:highlight w:val="yellow"/>
        </w:rPr>
        <w:t xml:space="preserve">STA control </w:t>
      </w:r>
      <w:del w:id="374" w:author="Author">
        <w:r w:rsidR="006F6A36" w:rsidDel="007C4720">
          <w:rPr>
            <w:b/>
            <w:bCs/>
            <w:i/>
            <w:iCs/>
            <w:highlight w:val="yellow"/>
          </w:rPr>
          <w:delText xml:space="preserve">field </w:delText>
        </w:r>
        <w:r w:rsidRPr="002A59DE" w:rsidDel="007C4720">
          <w:rPr>
            <w:b/>
            <w:bCs/>
            <w:i/>
            <w:iCs/>
            <w:highlight w:val="yellow"/>
          </w:rPr>
          <w:delText xml:space="preserve"> format</w:delText>
        </w:r>
      </w:del>
      <w:ins w:id="375" w:author="Author">
        <w:r w:rsidR="007C4720">
          <w:rPr>
            <w:b/>
            <w:bCs/>
            <w:i/>
            <w:iCs/>
            <w:highlight w:val="yellow"/>
          </w:rPr>
          <w:t xml:space="preserve">field </w:t>
        </w:r>
        <w:r w:rsidR="007C4720" w:rsidRPr="002A59DE">
          <w:rPr>
            <w:b/>
            <w:bCs/>
            <w:i/>
            <w:iCs/>
            <w:highlight w:val="yellow"/>
          </w:rPr>
          <w:t>format</w:t>
        </w:r>
      </w:ins>
      <w:r w:rsidRPr="00E11DB0">
        <w:rPr>
          <w:b/>
          <w:bCs/>
          <w:i/>
          <w:iCs/>
          <w:highlight w:val="yellow"/>
        </w:rPr>
        <w:t xml:space="preserve">) as </w:t>
      </w:r>
      <w:r w:rsidRPr="00E46C73">
        <w:rPr>
          <w:b/>
          <w:bCs/>
          <w:i/>
          <w:iCs/>
          <w:highlight w:val="yellow"/>
        </w:rPr>
        <w:t>follows:</w:t>
      </w:r>
    </w:p>
    <w:p w14:paraId="28D0AAC8" w14:textId="77777777" w:rsidR="007D2B64" w:rsidRDefault="007D2B64" w:rsidP="007D2B64">
      <w:pPr>
        <w:pStyle w:val="BodyText"/>
        <w:rPr>
          <w:ins w:id="376" w:author="Author"/>
        </w:rPr>
      </w:pPr>
    </w:p>
    <w:tbl>
      <w:tblPr>
        <w:tblW w:w="10137" w:type="dxa"/>
        <w:tblInd w:w="15" w:type="dxa"/>
        <w:tblLayout w:type="fixed"/>
        <w:tblCellMar>
          <w:left w:w="0" w:type="dxa"/>
          <w:right w:w="0" w:type="dxa"/>
        </w:tblCellMar>
        <w:tblLook w:val="0000" w:firstRow="0" w:lastRow="0" w:firstColumn="0" w:lastColumn="0" w:noHBand="0" w:noVBand="0"/>
      </w:tblPr>
      <w:tblGrid>
        <w:gridCol w:w="1000"/>
        <w:gridCol w:w="1000"/>
        <w:gridCol w:w="1001"/>
        <w:gridCol w:w="1000"/>
        <w:gridCol w:w="1000"/>
        <w:gridCol w:w="1001"/>
        <w:gridCol w:w="1000"/>
        <w:gridCol w:w="1000"/>
        <w:gridCol w:w="1134"/>
        <w:gridCol w:w="1001"/>
      </w:tblGrid>
      <w:tr w:rsidR="007D2B64" w14:paraId="1D6E8BCE" w14:textId="77777777" w:rsidTr="004A315E">
        <w:trPr>
          <w:trHeight w:val="227"/>
        </w:trPr>
        <w:tc>
          <w:tcPr>
            <w:tcW w:w="1000" w:type="dxa"/>
          </w:tcPr>
          <w:p w14:paraId="3F53A045" w14:textId="77777777" w:rsidR="007D2B64" w:rsidRDefault="007D2B64" w:rsidP="007D2B64">
            <w:pPr>
              <w:pStyle w:val="TableParagraph"/>
              <w:kinsoku w:val="0"/>
              <w:overflowPunct w:val="0"/>
              <w:spacing w:before="8"/>
              <w:rPr>
                <w:sz w:val="22"/>
                <w:szCs w:val="22"/>
              </w:rPr>
            </w:pPr>
          </w:p>
        </w:tc>
        <w:tc>
          <w:tcPr>
            <w:tcW w:w="1000" w:type="dxa"/>
            <w:tcBorders>
              <w:bottom w:val="single" w:sz="12" w:space="0" w:color="auto"/>
            </w:tcBorders>
            <w:vAlign w:val="bottom"/>
          </w:tcPr>
          <w:p w14:paraId="684D3CAB" w14:textId="7E06FAF2" w:rsidR="007D2B64" w:rsidRDefault="007D2B64" w:rsidP="004A315E">
            <w:pPr>
              <w:pStyle w:val="TableParagraph"/>
              <w:kinsoku w:val="0"/>
              <w:overflowPunct w:val="0"/>
              <w:spacing w:before="0" w:after="60"/>
              <w:rPr>
                <w:sz w:val="22"/>
                <w:szCs w:val="22"/>
              </w:rPr>
            </w:pPr>
            <w:r w:rsidRPr="00D421A1">
              <w:rPr>
                <w:rFonts w:asciiTheme="minorBidi" w:hAnsiTheme="minorBidi" w:cstheme="minorBidi"/>
                <w:sz w:val="16"/>
                <w:szCs w:val="16"/>
              </w:rPr>
              <w:t>B0</w:t>
            </w:r>
            <w:r>
              <w:rPr>
                <w:rFonts w:asciiTheme="minorBidi" w:hAnsiTheme="minorBidi" w:cstheme="minorBidi"/>
                <w:sz w:val="16"/>
                <w:szCs w:val="16"/>
              </w:rPr>
              <w:t xml:space="preserve">         B3</w:t>
            </w:r>
          </w:p>
        </w:tc>
        <w:tc>
          <w:tcPr>
            <w:tcW w:w="1001" w:type="dxa"/>
            <w:tcBorders>
              <w:bottom w:val="single" w:sz="12" w:space="0" w:color="auto"/>
            </w:tcBorders>
            <w:vAlign w:val="bottom"/>
          </w:tcPr>
          <w:p w14:paraId="761D5252" w14:textId="6B29D982" w:rsidR="007D2B64" w:rsidRDefault="007D2B64" w:rsidP="004A315E">
            <w:pPr>
              <w:pStyle w:val="TableParagraph"/>
              <w:kinsoku w:val="0"/>
              <w:overflowPunct w:val="0"/>
              <w:spacing w:before="0" w:after="60"/>
              <w:jc w:val="center"/>
              <w:rPr>
                <w:sz w:val="17"/>
                <w:szCs w:val="17"/>
              </w:rPr>
            </w:pPr>
            <w:r w:rsidRPr="00D421A1">
              <w:rPr>
                <w:rFonts w:asciiTheme="minorBidi" w:hAnsiTheme="minorBidi" w:cstheme="minorBidi"/>
                <w:sz w:val="16"/>
                <w:szCs w:val="16"/>
              </w:rPr>
              <w:t>B</w:t>
            </w:r>
            <w:r>
              <w:rPr>
                <w:rFonts w:asciiTheme="minorBidi" w:hAnsiTheme="minorBidi" w:cstheme="minorBidi"/>
                <w:sz w:val="16"/>
                <w:szCs w:val="16"/>
              </w:rPr>
              <w:t>4</w:t>
            </w:r>
          </w:p>
        </w:tc>
        <w:tc>
          <w:tcPr>
            <w:tcW w:w="1000" w:type="dxa"/>
            <w:tcBorders>
              <w:bottom w:val="single" w:sz="12" w:space="0" w:color="auto"/>
            </w:tcBorders>
            <w:vAlign w:val="bottom"/>
          </w:tcPr>
          <w:p w14:paraId="5DEC0AB3" w14:textId="339C12FE" w:rsidR="007D2B64" w:rsidRDefault="007D2B64" w:rsidP="004A315E">
            <w:pPr>
              <w:pStyle w:val="TableParagraph"/>
              <w:kinsoku w:val="0"/>
              <w:overflowPunct w:val="0"/>
              <w:spacing w:before="0" w:after="60"/>
              <w:ind w:left="96" w:right="75"/>
              <w:jc w:val="center"/>
              <w:rPr>
                <w:rFonts w:ascii="Arial" w:hAnsi="Arial" w:cs="Arial"/>
                <w:sz w:val="16"/>
                <w:szCs w:val="16"/>
              </w:rPr>
            </w:pPr>
            <w:r w:rsidRPr="00D421A1">
              <w:rPr>
                <w:rFonts w:asciiTheme="minorBidi" w:hAnsiTheme="minorBidi" w:cstheme="minorBidi"/>
                <w:sz w:val="16"/>
                <w:szCs w:val="16"/>
              </w:rPr>
              <w:t>B</w:t>
            </w:r>
            <w:r>
              <w:rPr>
                <w:rFonts w:asciiTheme="minorBidi" w:hAnsiTheme="minorBidi" w:cstheme="minorBidi"/>
                <w:sz w:val="16"/>
                <w:szCs w:val="16"/>
              </w:rPr>
              <w:t>5</w:t>
            </w:r>
          </w:p>
        </w:tc>
        <w:tc>
          <w:tcPr>
            <w:tcW w:w="1000" w:type="dxa"/>
            <w:tcBorders>
              <w:bottom w:val="single" w:sz="12" w:space="0" w:color="auto"/>
            </w:tcBorders>
            <w:vAlign w:val="bottom"/>
          </w:tcPr>
          <w:p w14:paraId="4363590F" w14:textId="34D6141A" w:rsidR="007D2B64" w:rsidRDefault="007D2B64" w:rsidP="004A315E">
            <w:pPr>
              <w:pStyle w:val="TableParagraph"/>
              <w:kinsoku w:val="0"/>
              <w:overflowPunct w:val="0"/>
              <w:spacing w:before="0" w:after="60"/>
              <w:ind w:left="220" w:right="196" w:firstLine="4"/>
              <w:jc w:val="center"/>
              <w:rPr>
                <w:rFonts w:ascii="Arial" w:hAnsi="Arial" w:cs="Arial"/>
                <w:sz w:val="16"/>
                <w:szCs w:val="16"/>
              </w:rPr>
            </w:pPr>
            <w:r w:rsidRPr="00D421A1">
              <w:rPr>
                <w:rFonts w:asciiTheme="minorBidi" w:hAnsiTheme="minorBidi" w:cstheme="minorBidi"/>
                <w:sz w:val="16"/>
                <w:szCs w:val="16"/>
              </w:rPr>
              <w:t>B</w:t>
            </w:r>
            <w:r>
              <w:rPr>
                <w:rFonts w:asciiTheme="minorBidi" w:hAnsiTheme="minorBidi" w:cstheme="minorBidi"/>
                <w:sz w:val="16"/>
                <w:szCs w:val="16"/>
              </w:rPr>
              <w:t>6</w:t>
            </w:r>
          </w:p>
        </w:tc>
        <w:tc>
          <w:tcPr>
            <w:tcW w:w="1001" w:type="dxa"/>
            <w:tcBorders>
              <w:bottom w:val="single" w:sz="12" w:space="0" w:color="auto"/>
            </w:tcBorders>
            <w:vAlign w:val="bottom"/>
          </w:tcPr>
          <w:p w14:paraId="555C5ABB" w14:textId="64C998EB" w:rsidR="007D2B64" w:rsidRDefault="007D2B64" w:rsidP="004A315E">
            <w:pPr>
              <w:pStyle w:val="TableParagraph"/>
              <w:kinsoku w:val="0"/>
              <w:overflowPunct w:val="0"/>
              <w:spacing w:before="0" w:after="60"/>
              <w:ind w:left="0"/>
              <w:jc w:val="center"/>
              <w:rPr>
                <w:sz w:val="17"/>
                <w:szCs w:val="17"/>
              </w:rPr>
            </w:pPr>
            <w:r w:rsidRPr="00D421A1">
              <w:rPr>
                <w:rFonts w:asciiTheme="minorBidi" w:hAnsiTheme="minorBidi" w:cstheme="minorBidi"/>
                <w:sz w:val="16"/>
                <w:szCs w:val="16"/>
              </w:rPr>
              <w:t>B</w:t>
            </w:r>
            <w:r w:rsidR="004A315E">
              <w:rPr>
                <w:rFonts w:asciiTheme="minorBidi" w:hAnsiTheme="minorBidi" w:cstheme="minorBidi"/>
                <w:sz w:val="16"/>
                <w:szCs w:val="16"/>
              </w:rPr>
              <w:t>7</w:t>
            </w:r>
          </w:p>
        </w:tc>
        <w:tc>
          <w:tcPr>
            <w:tcW w:w="1000" w:type="dxa"/>
            <w:tcBorders>
              <w:bottom w:val="single" w:sz="12" w:space="0" w:color="auto"/>
            </w:tcBorders>
            <w:vAlign w:val="bottom"/>
          </w:tcPr>
          <w:p w14:paraId="5311A04F" w14:textId="025CD712" w:rsidR="007D2B64" w:rsidRDefault="007D2B64" w:rsidP="004A315E">
            <w:pPr>
              <w:pStyle w:val="TableParagraph"/>
              <w:kinsoku w:val="0"/>
              <w:overflowPunct w:val="0"/>
              <w:spacing w:before="0" w:after="60"/>
              <w:ind w:left="0"/>
              <w:jc w:val="center"/>
              <w:rPr>
                <w:rFonts w:ascii="Arial" w:hAnsi="Arial" w:cs="Arial"/>
                <w:sz w:val="16"/>
                <w:szCs w:val="16"/>
              </w:rPr>
            </w:pPr>
            <w:r w:rsidRPr="00D421A1">
              <w:rPr>
                <w:rFonts w:asciiTheme="minorBidi" w:hAnsiTheme="minorBidi" w:cstheme="minorBidi"/>
                <w:sz w:val="16"/>
                <w:szCs w:val="16"/>
              </w:rPr>
              <w:t>B</w:t>
            </w:r>
            <w:r w:rsidR="004A315E">
              <w:rPr>
                <w:rFonts w:asciiTheme="minorBidi" w:hAnsiTheme="minorBidi" w:cstheme="minorBidi"/>
                <w:sz w:val="16"/>
                <w:szCs w:val="16"/>
              </w:rPr>
              <w:t>8</w:t>
            </w:r>
          </w:p>
        </w:tc>
        <w:tc>
          <w:tcPr>
            <w:tcW w:w="1000" w:type="dxa"/>
            <w:tcBorders>
              <w:bottom w:val="single" w:sz="12" w:space="0" w:color="auto"/>
            </w:tcBorders>
            <w:vAlign w:val="bottom"/>
          </w:tcPr>
          <w:p w14:paraId="663FD183" w14:textId="0818A03E" w:rsidR="007D2B64" w:rsidRDefault="007D2B64" w:rsidP="004A315E">
            <w:pPr>
              <w:pStyle w:val="TableParagraph"/>
              <w:kinsoku w:val="0"/>
              <w:overflowPunct w:val="0"/>
              <w:spacing w:before="0" w:after="60"/>
              <w:ind w:left="0"/>
              <w:jc w:val="center"/>
              <w:rPr>
                <w:rFonts w:ascii="Arial" w:hAnsi="Arial" w:cs="Arial"/>
                <w:sz w:val="16"/>
                <w:szCs w:val="16"/>
              </w:rPr>
            </w:pPr>
            <w:r w:rsidRPr="00D421A1">
              <w:rPr>
                <w:rFonts w:asciiTheme="minorBidi" w:hAnsiTheme="minorBidi" w:cstheme="minorBidi"/>
                <w:sz w:val="16"/>
                <w:szCs w:val="16"/>
              </w:rPr>
              <w:t>B</w:t>
            </w:r>
            <w:r w:rsidR="004A315E">
              <w:rPr>
                <w:rFonts w:asciiTheme="minorBidi" w:hAnsiTheme="minorBidi" w:cstheme="minorBidi"/>
                <w:sz w:val="16"/>
                <w:szCs w:val="16"/>
              </w:rPr>
              <w:t>9</w:t>
            </w:r>
          </w:p>
        </w:tc>
        <w:tc>
          <w:tcPr>
            <w:tcW w:w="1134" w:type="dxa"/>
            <w:tcBorders>
              <w:bottom w:val="single" w:sz="12" w:space="0" w:color="auto"/>
            </w:tcBorders>
            <w:vAlign w:val="bottom"/>
          </w:tcPr>
          <w:p w14:paraId="7EF890B0" w14:textId="4FFF28FA" w:rsidR="007D2B64" w:rsidRPr="004A315E" w:rsidRDefault="004A315E" w:rsidP="004A315E">
            <w:pPr>
              <w:pStyle w:val="TableParagraph"/>
              <w:kinsoku w:val="0"/>
              <w:overflowPunct w:val="0"/>
              <w:spacing w:before="0" w:after="60"/>
              <w:ind w:left="0"/>
              <w:jc w:val="center"/>
              <w:rPr>
                <w:sz w:val="22"/>
                <w:szCs w:val="22"/>
                <w:highlight w:val="cyan"/>
              </w:rPr>
            </w:pPr>
            <w:ins w:id="377" w:author="Author">
              <w:r w:rsidRPr="004A315E">
                <w:rPr>
                  <w:rFonts w:asciiTheme="minorBidi" w:hAnsiTheme="minorBidi" w:cstheme="minorBidi"/>
                  <w:sz w:val="16"/>
                  <w:szCs w:val="16"/>
                  <w:highlight w:val="cyan"/>
                </w:rPr>
                <w:t>B10</w:t>
              </w:r>
            </w:ins>
          </w:p>
        </w:tc>
        <w:tc>
          <w:tcPr>
            <w:tcW w:w="1001" w:type="dxa"/>
            <w:tcBorders>
              <w:bottom w:val="single" w:sz="12" w:space="0" w:color="auto"/>
            </w:tcBorders>
            <w:vAlign w:val="bottom"/>
          </w:tcPr>
          <w:p w14:paraId="39556E20" w14:textId="70783894" w:rsidR="007D2B64" w:rsidRDefault="004A315E" w:rsidP="004A315E">
            <w:pPr>
              <w:pStyle w:val="TableParagraph"/>
              <w:kinsoku w:val="0"/>
              <w:overflowPunct w:val="0"/>
              <w:spacing w:before="0" w:after="60"/>
              <w:ind w:left="0"/>
              <w:rPr>
                <w:sz w:val="22"/>
                <w:szCs w:val="22"/>
              </w:rPr>
            </w:pPr>
            <w:r>
              <w:rPr>
                <w:rFonts w:asciiTheme="minorBidi" w:hAnsiTheme="minorBidi" w:cstheme="minorBidi"/>
                <w:sz w:val="16"/>
                <w:szCs w:val="16"/>
              </w:rPr>
              <w:t xml:space="preserve"> </w:t>
            </w:r>
            <w:ins w:id="378" w:author="Author">
              <w:r w:rsidRPr="00D421A1">
                <w:rPr>
                  <w:rFonts w:asciiTheme="minorBidi" w:hAnsiTheme="minorBidi" w:cstheme="minorBidi"/>
                  <w:sz w:val="16"/>
                  <w:szCs w:val="16"/>
                </w:rPr>
                <w:t>B</w:t>
              </w:r>
              <w:r>
                <w:rPr>
                  <w:rFonts w:asciiTheme="minorBidi" w:hAnsiTheme="minorBidi" w:cstheme="minorBidi"/>
                  <w:sz w:val="16"/>
                  <w:szCs w:val="16"/>
                </w:rPr>
                <w:t>11       B15</w:t>
              </w:r>
            </w:ins>
          </w:p>
        </w:tc>
      </w:tr>
      <w:tr w:rsidR="007D2B64" w14:paraId="3E439D6B" w14:textId="77777777" w:rsidTr="004A315E">
        <w:trPr>
          <w:trHeight w:val="710"/>
        </w:trPr>
        <w:tc>
          <w:tcPr>
            <w:tcW w:w="1000" w:type="dxa"/>
            <w:tcBorders>
              <w:right w:val="single" w:sz="12" w:space="0" w:color="auto"/>
            </w:tcBorders>
          </w:tcPr>
          <w:p w14:paraId="3726213E" w14:textId="77777777" w:rsidR="007D2B64" w:rsidRDefault="007D2B64" w:rsidP="002C0FDB">
            <w:pPr>
              <w:pStyle w:val="TableParagraph"/>
              <w:kinsoku w:val="0"/>
              <w:overflowPunct w:val="0"/>
              <w:spacing w:before="8"/>
              <w:rPr>
                <w:sz w:val="22"/>
                <w:szCs w:val="22"/>
              </w:rPr>
            </w:pPr>
          </w:p>
        </w:tc>
        <w:tc>
          <w:tcPr>
            <w:tcW w:w="1000" w:type="dxa"/>
            <w:tcBorders>
              <w:top w:val="single" w:sz="12" w:space="0" w:color="auto"/>
              <w:left w:val="single" w:sz="12" w:space="0" w:color="auto"/>
              <w:bottom w:val="single" w:sz="12" w:space="0" w:color="auto"/>
              <w:right w:val="single" w:sz="12" w:space="0" w:color="auto"/>
            </w:tcBorders>
          </w:tcPr>
          <w:p w14:paraId="122ACFC4" w14:textId="06384119" w:rsidR="007D2B64" w:rsidRDefault="007D2B64" w:rsidP="002C0FDB">
            <w:pPr>
              <w:pStyle w:val="TableParagraph"/>
              <w:kinsoku w:val="0"/>
              <w:overflowPunct w:val="0"/>
              <w:spacing w:before="8"/>
              <w:rPr>
                <w:sz w:val="22"/>
                <w:szCs w:val="22"/>
              </w:rPr>
            </w:pPr>
          </w:p>
          <w:p w14:paraId="0F714A1A" w14:textId="77777777" w:rsidR="007D2B64" w:rsidRDefault="007D2B64" w:rsidP="002C0FDB">
            <w:pPr>
              <w:pStyle w:val="TableParagraph"/>
              <w:kinsoku w:val="0"/>
              <w:overflowPunct w:val="0"/>
              <w:ind w:left="247"/>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001" w:type="dxa"/>
            <w:tcBorders>
              <w:top w:val="single" w:sz="12" w:space="0" w:color="auto"/>
              <w:left w:val="single" w:sz="12" w:space="0" w:color="auto"/>
              <w:bottom w:val="single" w:sz="12" w:space="0" w:color="auto"/>
              <w:right w:val="single" w:sz="12" w:space="0" w:color="auto"/>
            </w:tcBorders>
          </w:tcPr>
          <w:p w14:paraId="08348E42" w14:textId="77777777" w:rsidR="007D2B64" w:rsidRDefault="007D2B64" w:rsidP="002C0FDB">
            <w:pPr>
              <w:pStyle w:val="TableParagraph"/>
              <w:kinsoku w:val="0"/>
              <w:overflowPunct w:val="0"/>
              <w:spacing w:before="5"/>
              <w:rPr>
                <w:sz w:val="17"/>
                <w:szCs w:val="17"/>
              </w:rPr>
            </w:pPr>
          </w:p>
          <w:p w14:paraId="6342200A" w14:textId="77777777" w:rsidR="007D2B64" w:rsidRDefault="007D2B64" w:rsidP="002C0FDB">
            <w:pPr>
              <w:pStyle w:val="TableParagraph"/>
              <w:kinsoku w:val="0"/>
              <w:overflowPunct w:val="0"/>
              <w:spacing w:line="208" w:lineRule="auto"/>
              <w:ind w:left="270" w:right="112" w:hanging="116"/>
              <w:rPr>
                <w:rFonts w:ascii="Arial" w:hAnsi="Arial" w:cs="Arial"/>
                <w:sz w:val="16"/>
                <w:szCs w:val="16"/>
              </w:rPr>
            </w:pPr>
            <w:r>
              <w:rPr>
                <w:rFonts w:ascii="Arial" w:hAnsi="Arial" w:cs="Arial"/>
                <w:sz w:val="16"/>
                <w:szCs w:val="16"/>
              </w:rPr>
              <w:t>Complete</w:t>
            </w:r>
            <w:r>
              <w:rPr>
                <w:rFonts w:ascii="Arial" w:hAnsi="Arial" w:cs="Arial"/>
                <w:spacing w:val="-43"/>
                <w:sz w:val="16"/>
                <w:szCs w:val="16"/>
              </w:rPr>
              <w:t xml:space="preserve"> </w:t>
            </w:r>
            <w:r>
              <w:rPr>
                <w:rFonts w:ascii="Arial" w:hAnsi="Arial" w:cs="Arial"/>
                <w:sz w:val="16"/>
                <w:szCs w:val="16"/>
              </w:rPr>
              <w:t>Profile</w:t>
            </w:r>
          </w:p>
        </w:tc>
        <w:tc>
          <w:tcPr>
            <w:tcW w:w="1000" w:type="dxa"/>
            <w:tcBorders>
              <w:top w:val="single" w:sz="12" w:space="0" w:color="auto"/>
              <w:left w:val="single" w:sz="12" w:space="0" w:color="auto"/>
              <w:bottom w:val="single" w:sz="12" w:space="0" w:color="auto"/>
              <w:right w:val="single" w:sz="12" w:space="0" w:color="auto"/>
            </w:tcBorders>
          </w:tcPr>
          <w:p w14:paraId="7AD403F5" w14:textId="77777777" w:rsidR="007D2B64" w:rsidRDefault="007D2B64" w:rsidP="002C0FDB">
            <w:pPr>
              <w:pStyle w:val="TableParagraph"/>
              <w:kinsoku w:val="0"/>
              <w:overflowPunct w:val="0"/>
              <w:spacing w:before="102" w:line="172" w:lineRule="exact"/>
              <w:ind w:left="96" w:right="75"/>
              <w:jc w:val="center"/>
              <w:rPr>
                <w:rFonts w:ascii="Arial" w:hAnsi="Arial" w:cs="Arial"/>
                <w:sz w:val="16"/>
                <w:szCs w:val="16"/>
              </w:rPr>
            </w:pPr>
            <w:r>
              <w:rPr>
                <w:rFonts w:ascii="Arial" w:hAnsi="Arial" w:cs="Arial"/>
                <w:sz w:val="16"/>
                <w:szCs w:val="16"/>
              </w:rPr>
              <w:t>MAC</w:t>
            </w:r>
          </w:p>
          <w:p w14:paraId="32A8D686" w14:textId="77777777" w:rsidR="007D2B64" w:rsidRDefault="007D2B64" w:rsidP="002C0FDB">
            <w:pPr>
              <w:pStyle w:val="TableParagraph"/>
              <w:kinsoku w:val="0"/>
              <w:overflowPunct w:val="0"/>
              <w:spacing w:before="7" w:line="208" w:lineRule="auto"/>
              <w:ind w:left="98" w:right="74"/>
              <w:jc w:val="center"/>
              <w:rPr>
                <w:rFonts w:ascii="Arial" w:hAnsi="Arial" w:cs="Arial"/>
                <w:sz w:val="16"/>
                <w:szCs w:val="16"/>
              </w:rPr>
            </w:pPr>
            <w:r>
              <w:rPr>
                <w:rFonts w:ascii="Arial" w:hAnsi="Arial" w:cs="Arial"/>
                <w:sz w:val="16"/>
                <w:szCs w:val="16"/>
              </w:rPr>
              <w:t>Address</w:t>
            </w:r>
            <w:r>
              <w:rPr>
                <w:rFonts w:ascii="Arial" w:hAnsi="Arial" w:cs="Arial"/>
                <w:spacing w:val="-42"/>
                <w:sz w:val="16"/>
                <w:szCs w:val="16"/>
              </w:rPr>
              <w:t xml:space="preserve"> </w:t>
            </w:r>
            <w:r>
              <w:rPr>
                <w:rFonts w:ascii="Arial" w:hAnsi="Arial" w:cs="Arial"/>
                <w:sz w:val="16"/>
                <w:szCs w:val="16"/>
              </w:rPr>
              <w:t>Present</w:t>
            </w:r>
          </w:p>
        </w:tc>
        <w:tc>
          <w:tcPr>
            <w:tcW w:w="1000" w:type="dxa"/>
            <w:tcBorders>
              <w:top w:val="single" w:sz="12" w:space="0" w:color="auto"/>
              <w:left w:val="single" w:sz="12" w:space="0" w:color="auto"/>
              <w:bottom w:val="single" w:sz="12" w:space="0" w:color="auto"/>
              <w:right w:val="single" w:sz="12" w:space="0" w:color="auto"/>
            </w:tcBorders>
          </w:tcPr>
          <w:p w14:paraId="123AAAB9" w14:textId="77777777" w:rsidR="007D2B64" w:rsidRDefault="007D2B64" w:rsidP="002C0FDB">
            <w:pPr>
              <w:pStyle w:val="TableParagraph"/>
              <w:kinsoku w:val="0"/>
              <w:overflowPunct w:val="0"/>
              <w:spacing w:before="121" w:line="208" w:lineRule="auto"/>
              <w:ind w:left="220" w:right="196" w:firstLine="4"/>
              <w:jc w:val="both"/>
              <w:rPr>
                <w:rFonts w:ascii="Arial" w:hAnsi="Arial" w:cs="Arial"/>
                <w:sz w:val="16"/>
                <w:szCs w:val="16"/>
              </w:rPr>
            </w:pPr>
            <w:r>
              <w:rPr>
                <w:rFonts w:ascii="Arial" w:hAnsi="Arial" w:cs="Arial"/>
                <w:sz w:val="16"/>
                <w:szCs w:val="16"/>
              </w:rPr>
              <w:t>Beacon</w:t>
            </w:r>
            <w:r>
              <w:rPr>
                <w:rFonts w:ascii="Arial" w:hAnsi="Arial" w:cs="Arial"/>
                <w:spacing w:val="-43"/>
                <w:sz w:val="16"/>
                <w:szCs w:val="16"/>
              </w:rPr>
              <w:t xml:space="preserve"> </w:t>
            </w:r>
            <w:r>
              <w:rPr>
                <w:rFonts w:ascii="Arial" w:hAnsi="Arial" w:cs="Arial"/>
                <w:sz w:val="16"/>
                <w:szCs w:val="16"/>
              </w:rPr>
              <w:t>Interval</w:t>
            </w:r>
            <w:r>
              <w:rPr>
                <w:rFonts w:ascii="Arial" w:hAnsi="Arial" w:cs="Arial"/>
                <w:spacing w:val="-43"/>
                <w:sz w:val="16"/>
                <w:szCs w:val="16"/>
              </w:rPr>
              <w:t xml:space="preserve"> </w:t>
            </w:r>
            <w:r>
              <w:rPr>
                <w:rFonts w:ascii="Arial" w:hAnsi="Arial" w:cs="Arial"/>
                <w:sz w:val="16"/>
                <w:szCs w:val="16"/>
              </w:rPr>
              <w:t>Present</w:t>
            </w:r>
          </w:p>
        </w:tc>
        <w:tc>
          <w:tcPr>
            <w:tcW w:w="1001" w:type="dxa"/>
            <w:tcBorders>
              <w:top w:val="single" w:sz="12" w:space="0" w:color="auto"/>
              <w:left w:val="single" w:sz="12" w:space="0" w:color="auto"/>
              <w:bottom w:val="single" w:sz="12" w:space="0" w:color="auto"/>
              <w:right w:val="single" w:sz="12" w:space="0" w:color="auto"/>
            </w:tcBorders>
          </w:tcPr>
          <w:p w14:paraId="6FB43F17" w14:textId="77777777" w:rsidR="007D2B64" w:rsidRDefault="007D2B64" w:rsidP="002C0FDB">
            <w:pPr>
              <w:pStyle w:val="TableParagraph"/>
              <w:kinsoku w:val="0"/>
              <w:overflowPunct w:val="0"/>
              <w:spacing w:before="5"/>
              <w:rPr>
                <w:sz w:val="17"/>
                <w:szCs w:val="17"/>
              </w:rPr>
            </w:pPr>
          </w:p>
          <w:p w14:paraId="70E544EC" w14:textId="77777777" w:rsidR="007D2B64" w:rsidRDefault="007D2B64" w:rsidP="002C0FDB">
            <w:pPr>
              <w:pStyle w:val="TableParagraph"/>
              <w:kinsoku w:val="0"/>
              <w:overflowPunct w:val="0"/>
              <w:spacing w:line="208" w:lineRule="auto"/>
              <w:ind w:left="219" w:right="122" w:hanging="75"/>
              <w:rPr>
                <w:rFonts w:ascii="Arial" w:hAnsi="Arial" w:cs="Arial"/>
                <w:sz w:val="16"/>
                <w:szCs w:val="16"/>
              </w:rPr>
            </w:pPr>
            <w:r>
              <w:rPr>
                <w:rFonts w:ascii="Arial" w:hAnsi="Arial" w:cs="Arial"/>
                <w:spacing w:val="-2"/>
                <w:sz w:val="16"/>
                <w:szCs w:val="16"/>
              </w:rPr>
              <w:t>DTIM Info</w:t>
            </w:r>
            <w:r>
              <w:rPr>
                <w:rFonts w:ascii="Arial" w:hAnsi="Arial" w:cs="Arial"/>
                <w:spacing w:val="-42"/>
                <w:sz w:val="16"/>
                <w:szCs w:val="16"/>
              </w:rPr>
              <w:t xml:space="preserve"> </w:t>
            </w:r>
            <w:r>
              <w:rPr>
                <w:rFonts w:ascii="Arial" w:hAnsi="Arial" w:cs="Arial"/>
                <w:sz w:val="16"/>
                <w:szCs w:val="16"/>
              </w:rPr>
              <w:t>Present</w:t>
            </w:r>
          </w:p>
        </w:tc>
        <w:tc>
          <w:tcPr>
            <w:tcW w:w="1000" w:type="dxa"/>
            <w:tcBorders>
              <w:top w:val="single" w:sz="12" w:space="0" w:color="auto"/>
              <w:left w:val="single" w:sz="12" w:space="0" w:color="auto"/>
              <w:bottom w:val="single" w:sz="12" w:space="0" w:color="auto"/>
              <w:right w:val="single" w:sz="12" w:space="0" w:color="auto"/>
            </w:tcBorders>
          </w:tcPr>
          <w:p w14:paraId="2691FD69" w14:textId="77777777" w:rsidR="007D2B64" w:rsidRDefault="007D2B64" w:rsidP="002C0FDB">
            <w:pPr>
              <w:pStyle w:val="TableParagraph"/>
              <w:kinsoku w:val="0"/>
              <w:overflowPunct w:val="0"/>
              <w:spacing w:before="102" w:line="172" w:lineRule="exact"/>
              <w:ind w:left="277"/>
              <w:rPr>
                <w:rFonts w:ascii="Arial" w:hAnsi="Arial" w:cs="Arial"/>
                <w:sz w:val="16"/>
                <w:szCs w:val="16"/>
              </w:rPr>
            </w:pPr>
            <w:r>
              <w:rPr>
                <w:rFonts w:ascii="Arial" w:hAnsi="Arial" w:cs="Arial"/>
                <w:sz w:val="16"/>
                <w:szCs w:val="16"/>
              </w:rPr>
              <w:t>NSTR</w:t>
            </w:r>
          </w:p>
          <w:p w14:paraId="49B3595F" w14:textId="77777777" w:rsidR="007D2B64" w:rsidRDefault="007D2B64" w:rsidP="002C0FDB">
            <w:pPr>
              <w:pStyle w:val="TableParagraph"/>
              <w:kinsoku w:val="0"/>
              <w:overflowPunct w:val="0"/>
              <w:spacing w:before="7" w:line="208" w:lineRule="auto"/>
              <w:ind w:left="219" w:right="145" w:hanging="37"/>
              <w:rPr>
                <w:rFonts w:ascii="Arial" w:hAnsi="Arial" w:cs="Arial"/>
                <w:sz w:val="16"/>
                <w:szCs w:val="16"/>
              </w:rPr>
            </w:pPr>
            <w:r>
              <w:rPr>
                <w:rFonts w:ascii="Arial" w:hAnsi="Arial" w:cs="Arial"/>
                <w:sz w:val="16"/>
                <w:szCs w:val="16"/>
              </w:rPr>
              <w:t>Link Pair</w:t>
            </w:r>
            <w:r>
              <w:rPr>
                <w:rFonts w:ascii="Arial" w:hAnsi="Arial" w:cs="Arial"/>
                <w:spacing w:val="-42"/>
                <w:sz w:val="16"/>
                <w:szCs w:val="16"/>
              </w:rPr>
              <w:t xml:space="preserve"> </w:t>
            </w:r>
            <w:r>
              <w:rPr>
                <w:rFonts w:ascii="Arial" w:hAnsi="Arial" w:cs="Arial"/>
                <w:sz w:val="16"/>
                <w:szCs w:val="16"/>
              </w:rPr>
              <w:t>Present</w:t>
            </w:r>
          </w:p>
        </w:tc>
        <w:tc>
          <w:tcPr>
            <w:tcW w:w="1000" w:type="dxa"/>
            <w:tcBorders>
              <w:top w:val="single" w:sz="12" w:space="0" w:color="auto"/>
              <w:left w:val="single" w:sz="12" w:space="0" w:color="auto"/>
              <w:bottom w:val="single" w:sz="12" w:space="0" w:color="auto"/>
              <w:right w:val="single" w:sz="12" w:space="0" w:color="auto"/>
            </w:tcBorders>
          </w:tcPr>
          <w:p w14:paraId="00785C25" w14:textId="77777777" w:rsidR="007D2B64" w:rsidRDefault="007D2B64" w:rsidP="002C0FDB">
            <w:pPr>
              <w:pStyle w:val="TableParagraph"/>
              <w:kinsoku w:val="0"/>
              <w:overflowPunct w:val="0"/>
              <w:spacing w:before="102" w:line="172" w:lineRule="exact"/>
              <w:ind w:left="277"/>
              <w:rPr>
                <w:rFonts w:ascii="Arial" w:hAnsi="Arial" w:cs="Arial"/>
                <w:sz w:val="16"/>
                <w:szCs w:val="16"/>
              </w:rPr>
            </w:pPr>
            <w:r>
              <w:rPr>
                <w:rFonts w:ascii="Arial" w:hAnsi="Arial" w:cs="Arial"/>
                <w:sz w:val="16"/>
                <w:szCs w:val="16"/>
              </w:rPr>
              <w:t>NSTR</w:t>
            </w:r>
          </w:p>
          <w:p w14:paraId="2473A79F" w14:textId="77777777" w:rsidR="007D2B64" w:rsidRDefault="007D2B64" w:rsidP="002C0FDB">
            <w:pPr>
              <w:pStyle w:val="TableParagraph"/>
              <w:kinsoku w:val="0"/>
              <w:overflowPunct w:val="0"/>
              <w:spacing w:before="7" w:line="208" w:lineRule="auto"/>
              <w:ind w:left="339" w:right="207" w:hanging="94"/>
              <w:rPr>
                <w:rFonts w:ascii="Arial" w:hAnsi="Arial" w:cs="Arial"/>
                <w:sz w:val="16"/>
                <w:szCs w:val="16"/>
              </w:rPr>
            </w:pPr>
            <w:r>
              <w:rPr>
                <w:rFonts w:ascii="Arial" w:hAnsi="Arial" w:cs="Arial"/>
                <w:sz w:val="16"/>
                <w:szCs w:val="16"/>
              </w:rPr>
              <w:t>Bitmap</w:t>
            </w:r>
            <w:r>
              <w:rPr>
                <w:rFonts w:ascii="Arial" w:hAnsi="Arial" w:cs="Arial"/>
                <w:spacing w:val="-42"/>
                <w:sz w:val="16"/>
                <w:szCs w:val="16"/>
              </w:rPr>
              <w:t xml:space="preserve"> </w:t>
            </w:r>
            <w:r>
              <w:rPr>
                <w:rFonts w:ascii="Arial" w:hAnsi="Arial" w:cs="Arial"/>
                <w:sz w:val="16"/>
                <w:szCs w:val="16"/>
              </w:rPr>
              <w:t>Size</w:t>
            </w:r>
          </w:p>
        </w:tc>
        <w:tc>
          <w:tcPr>
            <w:tcW w:w="1134" w:type="dxa"/>
            <w:tcBorders>
              <w:top w:val="single" w:sz="12" w:space="0" w:color="auto"/>
              <w:left w:val="single" w:sz="12" w:space="0" w:color="auto"/>
              <w:bottom w:val="single" w:sz="12" w:space="0" w:color="auto"/>
              <w:right w:val="single" w:sz="12" w:space="0" w:color="auto"/>
            </w:tcBorders>
          </w:tcPr>
          <w:p w14:paraId="7324D1E4" w14:textId="6FBD8516" w:rsidR="007D2B64" w:rsidRPr="004A315E" w:rsidRDefault="004A315E" w:rsidP="004A315E">
            <w:pPr>
              <w:pStyle w:val="TableParagraph"/>
              <w:kinsoku w:val="0"/>
              <w:overflowPunct w:val="0"/>
              <w:spacing w:before="8"/>
              <w:jc w:val="center"/>
              <w:rPr>
                <w:sz w:val="22"/>
                <w:szCs w:val="22"/>
                <w:highlight w:val="cyan"/>
              </w:rPr>
            </w:pPr>
            <w:ins w:id="379" w:author="Author">
              <w:r w:rsidRPr="004A315E">
                <w:rPr>
                  <w:rFonts w:ascii="Arial" w:hAnsi="Arial" w:cs="Arial"/>
                  <w:sz w:val="16"/>
                  <w:szCs w:val="16"/>
                  <w:highlight w:val="cyan"/>
                </w:rPr>
                <w:t xml:space="preserve">Link </w:t>
              </w:r>
              <w:r w:rsidR="007C4720" w:rsidRPr="004A315E">
                <w:rPr>
                  <w:rFonts w:ascii="Arial" w:hAnsi="Arial" w:cs="Arial"/>
                  <w:sz w:val="16"/>
                  <w:szCs w:val="16"/>
                  <w:highlight w:val="cyan"/>
                </w:rPr>
                <w:t>Unavailability</w:t>
              </w:r>
              <w:r w:rsidRPr="004A315E">
                <w:rPr>
                  <w:rFonts w:ascii="Arial" w:hAnsi="Arial" w:cs="Arial"/>
                  <w:sz w:val="16"/>
                  <w:szCs w:val="16"/>
                  <w:highlight w:val="cyan"/>
                </w:rPr>
                <w:t xml:space="preserve"> Parameters Present</w:t>
              </w:r>
            </w:ins>
          </w:p>
        </w:tc>
        <w:tc>
          <w:tcPr>
            <w:tcW w:w="1001" w:type="dxa"/>
            <w:tcBorders>
              <w:top w:val="single" w:sz="12" w:space="0" w:color="auto"/>
              <w:left w:val="single" w:sz="12" w:space="0" w:color="auto"/>
              <w:bottom w:val="single" w:sz="12" w:space="0" w:color="auto"/>
              <w:right w:val="single" w:sz="12" w:space="0" w:color="auto"/>
            </w:tcBorders>
          </w:tcPr>
          <w:p w14:paraId="03F250BD" w14:textId="20D3A9C6" w:rsidR="007D2B64" w:rsidRDefault="007D2B64" w:rsidP="002C0FDB">
            <w:pPr>
              <w:pStyle w:val="TableParagraph"/>
              <w:kinsoku w:val="0"/>
              <w:overflowPunct w:val="0"/>
              <w:spacing w:before="8"/>
              <w:rPr>
                <w:sz w:val="22"/>
                <w:szCs w:val="22"/>
              </w:rPr>
            </w:pPr>
          </w:p>
          <w:p w14:paraId="021016B4" w14:textId="77777777" w:rsidR="007D2B64" w:rsidRDefault="007D2B64" w:rsidP="002C0FDB">
            <w:pPr>
              <w:pStyle w:val="TableParagraph"/>
              <w:kinsoku w:val="0"/>
              <w:overflowPunct w:val="0"/>
              <w:ind w:left="153"/>
              <w:rPr>
                <w:rFonts w:ascii="Arial" w:hAnsi="Arial" w:cs="Arial"/>
                <w:sz w:val="16"/>
                <w:szCs w:val="16"/>
              </w:rPr>
            </w:pPr>
            <w:r>
              <w:rPr>
                <w:rFonts w:ascii="Arial" w:hAnsi="Arial" w:cs="Arial"/>
                <w:sz w:val="16"/>
                <w:szCs w:val="16"/>
              </w:rPr>
              <w:t>Reserved</w:t>
            </w:r>
          </w:p>
        </w:tc>
      </w:tr>
      <w:tr w:rsidR="007D2B64" w14:paraId="748DE209" w14:textId="77777777" w:rsidTr="004A315E">
        <w:trPr>
          <w:trHeight w:val="227"/>
        </w:trPr>
        <w:tc>
          <w:tcPr>
            <w:tcW w:w="1000" w:type="dxa"/>
          </w:tcPr>
          <w:p w14:paraId="4BCDF559" w14:textId="3A42846B"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sidRPr="004A315E">
              <w:rPr>
                <w:rFonts w:asciiTheme="minorBidi" w:hAnsiTheme="minorBidi" w:cstheme="minorBidi"/>
                <w:sz w:val="16"/>
                <w:szCs w:val="16"/>
              </w:rPr>
              <w:t>Bits:</w:t>
            </w:r>
          </w:p>
        </w:tc>
        <w:tc>
          <w:tcPr>
            <w:tcW w:w="1000" w:type="dxa"/>
            <w:tcBorders>
              <w:top w:val="single" w:sz="12" w:space="0" w:color="auto"/>
            </w:tcBorders>
          </w:tcPr>
          <w:p w14:paraId="3959F66C" w14:textId="5D5BAC45"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4</w:t>
            </w:r>
          </w:p>
        </w:tc>
        <w:tc>
          <w:tcPr>
            <w:tcW w:w="1001" w:type="dxa"/>
            <w:tcBorders>
              <w:top w:val="single" w:sz="12" w:space="0" w:color="auto"/>
            </w:tcBorders>
          </w:tcPr>
          <w:p w14:paraId="4B4F595C" w14:textId="20ECBDEB"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3E240D3E" w14:textId="353E9499" w:rsidR="007D2B64" w:rsidRPr="004A315E" w:rsidRDefault="004A315E" w:rsidP="004A315E">
            <w:pPr>
              <w:pStyle w:val="TableParagraph"/>
              <w:kinsoku w:val="0"/>
              <w:overflowPunct w:val="0"/>
              <w:spacing w:before="0"/>
              <w:ind w:left="96" w:right="75"/>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081CCFCE" w14:textId="3CD77C36" w:rsidR="007D2B64" w:rsidRPr="004A315E" w:rsidRDefault="004A315E" w:rsidP="004A315E">
            <w:pPr>
              <w:pStyle w:val="TableParagraph"/>
              <w:kinsoku w:val="0"/>
              <w:overflowPunct w:val="0"/>
              <w:spacing w:before="0"/>
              <w:ind w:left="220" w:right="196" w:firstLine="4"/>
              <w:jc w:val="center"/>
              <w:rPr>
                <w:rFonts w:asciiTheme="minorBidi" w:hAnsiTheme="minorBidi" w:cstheme="minorBidi"/>
                <w:sz w:val="16"/>
                <w:szCs w:val="16"/>
              </w:rPr>
            </w:pPr>
            <w:r>
              <w:rPr>
                <w:rFonts w:asciiTheme="minorBidi" w:hAnsiTheme="minorBidi" w:cstheme="minorBidi"/>
                <w:sz w:val="16"/>
                <w:szCs w:val="16"/>
              </w:rPr>
              <w:t>1</w:t>
            </w:r>
          </w:p>
        </w:tc>
        <w:tc>
          <w:tcPr>
            <w:tcW w:w="1001" w:type="dxa"/>
            <w:tcBorders>
              <w:top w:val="single" w:sz="12" w:space="0" w:color="auto"/>
            </w:tcBorders>
          </w:tcPr>
          <w:p w14:paraId="545CC1DD" w14:textId="31C4FA29"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058625B0" w14:textId="6CBDC8DD" w:rsidR="007D2B64" w:rsidRPr="004A315E" w:rsidRDefault="004A315E" w:rsidP="004A315E">
            <w:pPr>
              <w:pStyle w:val="TableParagraph"/>
              <w:kinsoku w:val="0"/>
              <w:overflowPunct w:val="0"/>
              <w:spacing w:before="0"/>
              <w:ind w:left="277"/>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066081B8" w14:textId="47CFBB8C" w:rsidR="007D2B64" w:rsidRPr="004A315E" w:rsidRDefault="004A315E" w:rsidP="004A315E">
            <w:pPr>
              <w:pStyle w:val="TableParagraph"/>
              <w:kinsoku w:val="0"/>
              <w:overflowPunct w:val="0"/>
              <w:spacing w:before="0"/>
              <w:ind w:left="277"/>
              <w:jc w:val="center"/>
              <w:rPr>
                <w:rFonts w:asciiTheme="minorBidi" w:hAnsiTheme="minorBidi" w:cstheme="minorBidi"/>
                <w:sz w:val="16"/>
                <w:szCs w:val="16"/>
              </w:rPr>
            </w:pPr>
            <w:r>
              <w:rPr>
                <w:rFonts w:asciiTheme="minorBidi" w:hAnsiTheme="minorBidi" w:cstheme="minorBidi"/>
                <w:sz w:val="16"/>
                <w:szCs w:val="16"/>
              </w:rPr>
              <w:t>1</w:t>
            </w:r>
          </w:p>
        </w:tc>
        <w:tc>
          <w:tcPr>
            <w:tcW w:w="1134" w:type="dxa"/>
            <w:tcBorders>
              <w:top w:val="single" w:sz="12" w:space="0" w:color="auto"/>
            </w:tcBorders>
          </w:tcPr>
          <w:p w14:paraId="7DCDFEFF" w14:textId="232FDBDF" w:rsidR="007D2B64" w:rsidRPr="004A315E" w:rsidRDefault="004A315E" w:rsidP="004A315E">
            <w:pPr>
              <w:pStyle w:val="TableParagraph"/>
              <w:kinsoku w:val="0"/>
              <w:overflowPunct w:val="0"/>
              <w:spacing w:before="0"/>
              <w:jc w:val="center"/>
              <w:rPr>
                <w:rFonts w:asciiTheme="minorBidi" w:hAnsiTheme="minorBidi" w:cstheme="minorBidi"/>
                <w:sz w:val="16"/>
                <w:szCs w:val="16"/>
                <w:highlight w:val="cyan"/>
              </w:rPr>
            </w:pPr>
            <w:ins w:id="380" w:author="Author">
              <w:r w:rsidRPr="004A315E">
                <w:rPr>
                  <w:rFonts w:asciiTheme="minorBidi" w:hAnsiTheme="minorBidi" w:cstheme="minorBidi"/>
                  <w:sz w:val="16"/>
                  <w:szCs w:val="16"/>
                  <w:highlight w:val="cyan"/>
                </w:rPr>
                <w:t>1</w:t>
              </w:r>
            </w:ins>
          </w:p>
        </w:tc>
        <w:tc>
          <w:tcPr>
            <w:tcW w:w="1001" w:type="dxa"/>
            <w:tcBorders>
              <w:top w:val="single" w:sz="12" w:space="0" w:color="auto"/>
            </w:tcBorders>
          </w:tcPr>
          <w:p w14:paraId="3F5D2CD6" w14:textId="6828FC56" w:rsidR="007D2B64" w:rsidRPr="004A315E" w:rsidRDefault="004A315E" w:rsidP="004A315E">
            <w:pPr>
              <w:pStyle w:val="TableParagraph"/>
              <w:kinsoku w:val="0"/>
              <w:overflowPunct w:val="0"/>
              <w:spacing w:before="0"/>
              <w:jc w:val="center"/>
              <w:rPr>
                <w:rFonts w:asciiTheme="minorBidi" w:hAnsiTheme="minorBidi" w:cstheme="minorBidi"/>
                <w:sz w:val="16"/>
                <w:szCs w:val="16"/>
              </w:rPr>
            </w:pPr>
            <w:ins w:id="381" w:author="Author">
              <w:r>
                <w:rPr>
                  <w:rFonts w:asciiTheme="minorBidi" w:hAnsiTheme="minorBidi" w:cstheme="minorBidi"/>
                  <w:sz w:val="16"/>
                  <w:szCs w:val="16"/>
                </w:rPr>
                <w:t>5</w:t>
              </w:r>
            </w:ins>
          </w:p>
        </w:tc>
      </w:tr>
    </w:tbl>
    <w:p w14:paraId="73023802" w14:textId="77777777" w:rsidR="007D2B64" w:rsidRDefault="007D2B64" w:rsidP="007D2B64">
      <w:pPr>
        <w:pStyle w:val="BodyText"/>
        <w:jc w:val="center"/>
        <w:rPr>
          <w:rFonts w:asciiTheme="minorBidi" w:hAnsiTheme="minorBidi" w:cstheme="minorBidi"/>
          <w:b/>
          <w:bCs/>
        </w:rPr>
      </w:pPr>
    </w:p>
    <w:p w14:paraId="2EDB7F18" w14:textId="428A2085" w:rsidR="007D2B64" w:rsidRDefault="007D2B64" w:rsidP="007D2B64">
      <w:pPr>
        <w:pStyle w:val="BodyText"/>
        <w:jc w:val="center"/>
      </w:pPr>
      <w:r w:rsidRPr="00D421A1">
        <w:rPr>
          <w:rFonts w:asciiTheme="minorBidi" w:hAnsiTheme="minorBidi" w:cstheme="minorBidi"/>
          <w:b/>
          <w:bCs/>
        </w:rPr>
        <w:t>Figure 9-</w:t>
      </w:r>
      <w:r>
        <w:rPr>
          <w:rFonts w:asciiTheme="minorBidi" w:hAnsiTheme="minorBidi" w:cstheme="minorBidi"/>
          <w:b/>
          <w:bCs/>
        </w:rPr>
        <w:t>1002</w:t>
      </w:r>
      <w:r w:rsidR="004A315E">
        <w:rPr>
          <w:rFonts w:asciiTheme="minorBidi" w:hAnsiTheme="minorBidi" w:cstheme="minorBidi"/>
          <w:b/>
          <w:bCs/>
        </w:rPr>
        <w:t>k</w:t>
      </w:r>
      <w:r w:rsidRPr="00D421A1">
        <w:rPr>
          <w:rFonts w:asciiTheme="minorBidi" w:hAnsiTheme="minorBidi" w:cstheme="minorBidi"/>
          <w:b/>
          <w:bCs/>
        </w:rPr>
        <w:t>—</w:t>
      </w:r>
      <w:r w:rsidR="004A315E" w:rsidRPr="004A315E">
        <w:rPr>
          <w:rFonts w:ascii="Arial" w:hAnsi="Arial" w:cs="Arial"/>
          <w:b/>
          <w:bCs/>
        </w:rPr>
        <w:t xml:space="preserve"> </w:t>
      </w:r>
      <w:r w:rsidR="004A315E">
        <w:rPr>
          <w:rFonts w:ascii="Arial" w:hAnsi="Arial" w:cs="Arial"/>
          <w:b/>
          <w:bCs/>
        </w:rPr>
        <w:t>STA</w:t>
      </w:r>
      <w:r w:rsidR="004A315E">
        <w:rPr>
          <w:rFonts w:ascii="Arial" w:hAnsi="Arial" w:cs="Arial"/>
          <w:b/>
          <w:bCs/>
          <w:spacing w:val="-12"/>
        </w:rPr>
        <w:t xml:space="preserve"> </w:t>
      </w:r>
      <w:r w:rsidR="004A315E">
        <w:rPr>
          <w:rFonts w:ascii="Arial" w:hAnsi="Arial" w:cs="Arial"/>
          <w:b/>
          <w:bCs/>
        </w:rPr>
        <w:t>Control</w:t>
      </w:r>
      <w:r w:rsidR="004A315E">
        <w:rPr>
          <w:rFonts w:ascii="Arial" w:hAnsi="Arial" w:cs="Arial"/>
          <w:b/>
          <w:bCs/>
          <w:spacing w:val="-13"/>
        </w:rPr>
        <w:t xml:space="preserve"> </w:t>
      </w:r>
      <w:r w:rsidR="004A315E">
        <w:rPr>
          <w:rFonts w:ascii="Arial" w:hAnsi="Arial" w:cs="Arial"/>
          <w:b/>
          <w:bCs/>
        </w:rPr>
        <w:t>field</w:t>
      </w:r>
      <w:r w:rsidR="004A315E">
        <w:rPr>
          <w:rFonts w:ascii="Arial" w:hAnsi="Arial" w:cs="Arial"/>
          <w:b/>
          <w:bCs/>
          <w:spacing w:val="-12"/>
        </w:rPr>
        <w:t xml:space="preserve"> </w:t>
      </w:r>
      <w:r w:rsidRPr="00D421A1">
        <w:rPr>
          <w:rFonts w:asciiTheme="minorBidi" w:hAnsiTheme="minorBidi" w:cstheme="minorBidi"/>
          <w:b/>
          <w:bCs/>
        </w:rPr>
        <w:t>format</w:t>
      </w:r>
    </w:p>
    <w:p w14:paraId="35A77617" w14:textId="77777777" w:rsidR="007D2B64" w:rsidRDefault="007D2B64" w:rsidP="007D2B64">
      <w:pPr>
        <w:pStyle w:val="BodyText"/>
      </w:pPr>
    </w:p>
    <w:p w14:paraId="746A16EF" w14:textId="3275DD44" w:rsidR="007D2B64" w:rsidRDefault="007D2B64" w:rsidP="007D2B64">
      <w:pPr>
        <w:pStyle w:val="BodyText"/>
        <w:rPr>
          <w:b/>
          <w:bCs/>
          <w:i/>
          <w:iCs/>
          <w:highlight w:val="yellow"/>
        </w:rPr>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sidR="006F6A36">
        <w:rPr>
          <w:b/>
          <w:bCs/>
          <w:i/>
          <w:iCs/>
          <w:highlight w:val="yellow"/>
        </w:rPr>
        <w:t>after the 11</w:t>
      </w:r>
      <w:r w:rsidR="006F6A36" w:rsidRPr="006F6A36">
        <w:rPr>
          <w:b/>
          <w:bCs/>
          <w:i/>
          <w:iCs/>
          <w:highlight w:val="yellow"/>
          <w:vertAlign w:val="superscript"/>
        </w:rPr>
        <w:t>th</w:t>
      </w:r>
      <w:r w:rsidR="006F6A36">
        <w:rPr>
          <w:b/>
          <w:bCs/>
          <w:i/>
          <w:iCs/>
          <w:highlight w:val="yellow"/>
        </w:rPr>
        <w:t xml:space="preserve"> paragraph</w:t>
      </w:r>
      <w:r>
        <w:rPr>
          <w:b/>
          <w:bCs/>
          <w:i/>
          <w:iCs/>
          <w:highlight w:val="yellow"/>
        </w:rPr>
        <w:t xml:space="preserve">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24FED313" w14:textId="77777777" w:rsidR="007D2B64" w:rsidRDefault="007D2B64" w:rsidP="007D2B64">
      <w:pPr>
        <w:pStyle w:val="BodyText"/>
      </w:pPr>
    </w:p>
    <w:p w14:paraId="7B1F7C0C" w14:textId="22CEB9E0" w:rsidR="007D2B64" w:rsidRDefault="007D2B64" w:rsidP="007D2B64">
      <w:pPr>
        <w:pStyle w:val="BodyText"/>
      </w:pPr>
      <w:ins w:id="382" w:author="Author">
        <w:r w:rsidRPr="00BA76E4">
          <w:rPr>
            <w:highlight w:val="cyan"/>
          </w:rPr>
          <w:t xml:space="preserve">The Link Unavailability Parameters Present subfield is set to 1 if the Link Unavailability Parameters subfield is present in the </w:t>
        </w:r>
        <w:r w:rsidR="002C0FDB">
          <w:rPr>
            <w:highlight w:val="cyan"/>
          </w:rPr>
          <w:t xml:space="preserve">STA </w:t>
        </w:r>
        <w:r w:rsidR="007C4720">
          <w:rPr>
            <w:highlight w:val="cyan"/>
          </w:rPr>
          <w:t xml:space="preserve">Control </w:t>
        </w:r>
        <w:r w:rsidR="007C4720" w:rsidRPr="00BA76E4">
          <w:rPr>
            <w:highlight w:val="cyan"/>
          </w:rPr>
          <w:t>field</w:t>
        </w:r>
        <w:r w:rsidRPr="00BA76E4">
          <w:rPr>
            <w:highlight w:val="cyan"/>
          </w:rPr>
          <w:t>. Otherwise, the Link Unavailability Parameters Present subfield is set to 0.</w:t>
        </w:r>
      </w:ins>
    </w:p>
    <w:p w14:paraId="119E6C29" w14:textId="05A8247C" w:rsidR="007D2B64" w:rsidRDefault="007D2B64" w:rsidP="00B116F3">
      <w:pPr>
        <w:pStyle w:val="BodyText"/>
      </w:pPr>
    </w:p>
    <w:p w14:paraId="1E8C6D62" w14:textId="0C4D1542" w:rsidR="007D2B64" w:rsidRDefault="007D2B64" w:rsidP="00B116F3">
      <w:pPr>
        <w:pStyle w:val="BodyText"/>
      </w:pPr>
    </w:p>
    <w:p w14:paraId="0435317D" w14:textId="0485CD12" w:rsidR="007D2B64" w:rsidRDefault="006F6A36" w:rsidP="00B116F3">
      <w:pPr>
        <w:pStyle w:val="BodyText"/>
        <w:rPr>
          <w:b/>
          <w:bCs/>
          <w:i/>
          <w:iCs/>
          <w:highlight w:val="yellow"/>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Pr>
          <w:b/>
          <w:bCs/>
          <w:i/>
          <w:iCs/>
          <w:highlight w:val="yellow"/>
        </w:rPr>
        <w:t>1002l</w:t>
      </w:r>
      <w:r w:rsidRPr="002A1F74">
        <w:rPr>
          <w:b/>
          <w:bCs/>
          <w:i/>
          <w:iCs/>
          <w:highlight w:val="yellow"/>
        </w:rPr>
        <w:t xml:space="preserve"> (</w:t>
      </w:r>
      <w:r>
        <w:rPr>
          <w:b/>
          <w:bCs/>
          <w:i/>
          <w:iCs/>
          <w:highlight w:val="yellow"/>
        </w:rPr>
        <w:t xml:space="preserve">STA Info field </w:t>
      </w:r>
      <w:r w:rsidRPr="002A59DE">
        <w:rPr>
          <w:b/>
          <w:bCs/>
          <w:i/>
          <w:iCs/>
          <w:highlight w:val="yellow"/>
        </w:rPr>
        <w:t>format</w:t>
      </w:r>
      <w:r w:rsidRPr="00E11DB0">
        <w:rPr>
          <w:b/>
          <w:bCs/>
          <w:i/>
          <w:iCs/>
          <w:highlight w:val="yellow"/>
        </w:rPr>
        <w:t xml:space="preserve">) as </w:t>
      </w:r>
      <w:r w:rsidRPr="00E46C73">
        <w:rPr>
          <w:b/>
          <w:bCs/>
          <w:i/>
          <w:iCs/>
          <w:highlight w:val="yellow"/>
        </w:rPr>
        <w:t>follows:</w:t>
      </w:r>
    </w:p>
    <w:tbl>
      <w:tblPr>
        <w:tblpPr w:leftFromText="180" w:rightFromText="180" w:vertAnchor="text" w:horzAnchor="margin" w:tblpY="149"/>
        <w:tblW w:w="8504"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304"/>
      </w:tblGrid>
      <w:tr w:rsidR="006F6A36" w14:paraId="02FD26EC" w14:textId="77777777" w:rsidTr="006F6A36">
        <w:trPr>
          <w:trHeight w:val="710"/>
        </w:trPr>
        <w:tc>
          <w:tcPr>
            <w:tcW w:w="1200" w:type="dxa"/>
            <w:tcBorders>
              <w:right w:val="single" w:sz="12" w:space="0" w:color="auto"/>
            </w:tcBorders>
          </w:tcPr>
          <w:p w14:paraId="792A7DFA" w14:textId="77777777" w:rsidR="006F6A36" w:rsidRDefault="006F6A36" w:rsidP="006F6A36">
            <w:pPr>
              <w:pStyle w:val="TableParagraph"/>
              <w:kinsoku w:val="0"/>
              <w:overflowPunct w:val="0"/>
              <w:spacing w:before="5"/>
              <w:rPr>
                <w:sz w:val="17"/>
                <w:szCs w:val="17"/>
              </w:rPr>
            </w:pPr>
          </w:p>
        </w:tc>
        <w:tc>
          <w:tcPr>
            <w:tcW w:w="1200" w:type="dxa"/>
            <w:tcBorders>
              <w:top w:val="single" w:sz="12" w:space="0" w:color="auto"/>
              <w:left w:val="single" w:sz="12" w:space="0" w:color="auto"/>
              <w:bottom w:val="single" w:sz="12" w:space="0" w:color="auto"/>
              <w:right w:val="single" w:sz="12" w:space="0" w:color="auto"/>
            </w:tcBorders>
          </w:tcPr>
          <w:p w14:paraId="6E2FE737" w14:textId="77777777" w:rsidR="006F6A36" w:rsidRDefault="006F6A36" w:rsidP="006F6A36">
            <w:pPr>
              <w:pStyle w:val="TableParagraph"/>
              <w:kinsoku w:val="0"/>
              <w:overflowPunct w:val="0"/>
              <w:spacing w:before="0"/>
              <w:rPr>
                <w:sz w:val="17"/>
                <w:szCs w:val="17"/>
              </w:rPr>
            </w:pPr>
          </w:p>
          <w:p w14:paraId="3EC60B83" w14:textId="77777777" w:rsidR="006F6A36" w:rsidRDefault="006F6A36" w:rsidP="006F6A36">
            <w:pPr>
              <w:pStyle w:val="TableParagraph"/>
              <w:kinsoku w:val="0"/>
              <w:overflowPunct w:val="0"/>
              <w:spacing w:before="0"/>
              <w:ind w:left="352" w:right="259" w:hanging="60"/>
              <w:rPr>
                <w:rFonts w:ascii="Arial" w:hAnsi="Arial" w:cs="Arial"/>
                <w:sz w:val="16"/>
                <w:szCs w:val="16"/>
              </w:rPr>
            </w:pPr>
            <w:r>
              <w:rPr>
                <w:rFonts w:ascii="Arial" w:hAnsi="Arial" w:cs="Arial"/>
                <w:spacing w:val="-3"/>
                <w:sz w:val="16"/>
                <w:szCs w:val="16"/>
              </w:rPr>
              <w:t>STA Info</w:t>
            </w:r>
            <w:r>
              <w:rPr>
                <w:rFonts w:ascii="Arial" w:hAnsi="Arial" w:cs="Arial"/>
                <w:spacing w:val="-42"/>
                <w:sz w:val="16"/>
                <w:szCs w:val="16"/>
              </w:rPr>
              <w:t xml:space="preserve"> </w:t>
            </w:r>
            <w:r>
              <w:rPr>
                <w:rFonts w:ascii="Arial" w:hAnsi="Arial" w:cs="Arial"/>
                <w:sz w:val="16"/>
                <w:szCs w:val="16"/>
              </w:rPr>
              <w:t>Length</w:t>
            </w:r>
          </w:p>
        </w:tc>
        <w:tc>
          <w:tcPr>
            <w:tcW w:w="1200" w:type="dxa"/>
            <w:tcBorders>
              <w:top w:val="single" w:sz="12" w:space="0" w:color="auto"/>
              <w:left w:val="single" w:sz="12" w:space="0" w:color="auto"/>
              <w:bottom w:val="single" w:sz="12" w:space="0" w:color="auto"/>
              <w:right w:val="single" w:sz="12" w:space="0" w:color="auto"/>
            </w:tcBorders>
          </w:tcPr>
          <w:p w14:paraId="4EB47509" w14:textId="77777777" w:rsidR="006F6A36" w:rsidRDefault="006F6A36" w:rsidP="006F6A36">
            <w:pPr>
              <w:pStyle w:val="TableParagraph"/>
              <w:kinsoku w:val="0"/>
              <w:overflowPunct w:val="0"/>
              <w:spacing w:before="0"/>
              <w:rPr>
                <w:sz w:val="15"/>
                <w:szCs w:val="15"/>
              </w:rPr>
            </w:pPr>
          </w:p>
          <w:p w14:paraId="7BFAA8F1" w14:textId="77777777" w:rsidR="006F6A36" w:rsidRDefault="006F6A36" w:rsidP="006F6A36">
            <w:pPr>
              <w:pStyle w:val="TableParagraph"/>
              <w:kinsoku w:val="0"/>
              <w:overflowPunct w:val="0"/>
              <w:spacing w:before="0"/>
              <w:ind w:left="247"/>
              <w:rPr>
                <w:rFonts w:ascii="Arial" w:hAnsi="Arial" w:cs="Arial"/>
                <w:sz w:val="16"/>
                <w:szCs w:val="16"/>
              </w:rPr>
            </w:pPr>
            <w:r>
              <w:rPr>
                <w:rFonts w:ascii="Arial" w:hAnsi="Arial" w:cs="Arial"/>
                <w:sz w:val="16"/>
                <w:szCs w:val="16"/>
              </w:rPr>
              <w:t>STA</w:t>
            </w:r>
            <w:r>
              <w:rPr>
                <w:rFonts w:ascii="Arial" w:hAnsi="Arial" w:cs="Arial"/>
                <w:spacing w:val="-7"/>
                <w:sz w:val="16"/>
                <w:szCs w:val="16"/>
              </w:rPr>
              <w:t xml:space="preserve"> </w:t>
            </w:r>
            <w:r>
              <w:rPr>
                <w:rFonts w:ascii="Arial" w:hAnsi="Arial" w:cs="Arial"/>
                <w:sz w:val="16"/>
                <w:szCs w:val="16"/>
              </w:rPr>
              <w:t>MAC</w:t>
            </w:r>
          </w:p>
          <w:p w14:paraId="5A301B1D" w14:textId="77777777" w:rsidR="006F6A36" w:rsidRDefault="006F6A36" w:rsidP="006F6A36">
            <w:pPr>
              <w:pStyle w:val="TableParagraph"/>
              <w:kinsoku w:val="0"/>
              <w:overflowPunct w:val="0"/>
              <w:spacing w:before="0"/>
              <w:ind w:left="304"/>
              <w:rPr>
                <w:rFonts w:ascii="Arial" w:hAnsi="Arial" w:cs="Arial"/>
                <w:sz w:val="16"/>
                <w:szCs w:val="16"/>
              </w:rPr>
            </w:pPr>
            <w:r>
              <w:rPr>
                <w:rFonts w:ascii="Arial" w:hAnsi="Arial" w:cs="Arial"/>
                <w:sz w:val="16"/>
                <w:szCs w:val="16"/>
              </w:rPr>
              <w:t>Address</w:t>
            </w:r>
          </w:p>
        </w:tc>
        <w:tc>
          <w:tcPr>
            <w:tcW w:w="1200" w:type="dxa"/>
            <w:tcBorders>
              <w:top w:val="single" w:sz="12" w:space="0" w:color="auto"/>
              <w:left w:val="single" w:sz="12" w:space="0" w:color="auto"/>
              <w:bottom w:val="single" w:sz="12" w:space="0" w:color="auto"/>
              <w:right w:val="single" w:sz="12" w:space="0" w:color="auto"/>
            </w:tcBorders>
          </w:tcPr>
          <w:p w14:paraId="028D013A" w14:textId="77777777" w:rsidR="006F6A36" w:rsidRDefault="006F6A36" w:rsidP="006F6A36">
            <w:pPr>
              <w:pStyle w:val="TableParagraph"/>
              <w:kinsoku w:val="0"/>
              <w:overflowPunct w:val="0"/>
              <w:spacing w:before="0"/>
              <w:rPr>
                <w:sz w:val="17"/>
                <w:szCs w:val="17"/>
              </w:rPr>
            </w:pPr>
          </w:p>
          <w:p w14:paraId="7674D1CD" w14:textId="77777777" w:rsidR="006F6A36" w:rsidRDefault="006F6A36" w:rsidP="006F6A36">
            <w:pPr>
              <w:pStyle w:val="TableParagraph"/>
              <w:kinsoku w:val="0"/>
              <w:overflowPunct w:val="0"/>
              <w:spacing w:before="0"/>
              <w:ind w:left="335" w:right="282" w:hanging="10"/>
              <w:rPr>
                <w:rFonts w:ascii="Arial" w:hAnsi="Arial" w:cs="Arial"/>
                <w:sz w:val="16"/>
                <w:szCs w:val="16"/>
              </w:rPr>
            </w:pPr>
            <w:r>
              <w:rPr>
                <w:rFonts w:ascii="Arial" w:hAnsi="Arial" w:cs="Arial"/>
                <w:sz w:val="16"/>
                <w:szCs w:val="16"/>
              </w:rPr>
              <w:t>Beacon</w:t>
            </w:r>
            <w:r>
              <w:rPr>
                <w:rFonts w:ascii="Arial" w:hAnsi="Arial" w:cs="Arial"/>
                <w:spacing w:val="-42"/>
                <w:sz w:val="16"/>
                <w:szCs w:val="16"/>
              </w:rPr>
              <w:t xml:space="preserve"> </w:t>
            </w:r>
            <w:r>
              <w:rPr>
                <w:rFonts w:ascii="Arial" w:hAnsi="Arial" w:cs="Arial"/>
                <w:sz w:val="16"/>
                <w:szCs w:val="16"/>
              </w:rPr>
              <w:t>Interval</w:t>
            </w:r>
          </w:p>
        </w:tc>
        <w:tc>
          <w:tcPr>
            <w:tcW w:w="1200" w:type="dxa"/>
            <w:tcBorders>
              <w:top w:val="single" w:sz="12" w:space="0" w:color="auto"/>
              <w:left w:val="single" w:sz="12" w:space="0" w:color="auto"/>
              <w:bottom w:val="single" w:sz="12" w:space="0" w:color="auto"/>
              <w:right w:val="single" w:sz="12" w:space="0" w:color="auto"/>
            </w:tcBorders>
          </w:tcPr>
          <w:p w14:paraId="7AA1AD77" w14:textId="77777777" w:rsidR="006F6A36" w:rsidRDefault="006F6A36" w:rsidP="006F6A36">
            <w:pPr>
              <w:pStyle w:val="TableParagraph"/>
              <w:kinsoku w:val="0"/>
              <w:overflowPunct w:val="0"/>
              <w:spacing w:before="0"/>
              <w:rPr>
                <w:sz w:val="22"/>
                <w:szCs w:val="22"/>
              </w:rPr>
            </w:pPr>
          </w:p>
          <w:p w14:paraId="2788B913" w14:textId="77777777" w:rsidR="006F6A36" w:rsidRDefault="006F6A36" w:rsidP="006F6A36">
            <w:pPr>
              <w:pStyle w:val="TableParagraph"/>
              <w:kinsoku w:val="0"/>
              <w:overflowPunct w:val="0"/>
              <w:spacing w:before="0"/>
              <w:ind w:left="246"/>
              <w:rPr>
                <w:rFonts w:ascii="Arial" w:hAnsi="Arial" w:cs="Arial"/>
                <w:sz w:val="16"/>
                <w:szCs w:val="16"/>
              </w:rPr>
            </w:pPr>
            <w:r>
              <w:rPr>
                <w:rFonts w:ascii="Arial" w:hAnsi="Arial" w:cs="Arial"/>
                <w:sz w:val="16"/>
                <w:szCs w:val="16"/>
              </w:rPr>
              <w:t>DTIM</w:t>
            </w:r>
            <w:r>
              <w:rPr>
                <w:rFonts w:ascii="Arial" w:hAnsi="Arial" w:cs="Arial"/>
                <w:spacing w:val="-2"/>
                <w:sz w:val="16"/>
                <w:szCs w:val="16"/>
              </w:rPr>
              <w:t xml:space="preserve"> </w:t>
            </w:r>
            <w:r>
              <w:rPr>
                <w:rFonts w:ascii="Arial" w:hAnsi="Arial" w:cs="Arial"/>
                <w:sz w:val="16"/>
                <w:szCs w:val="16"/>
              </w:rPr>
              <w:t>Info</w:t>
            </w:r>
          </w:p>
        </w:tc>
        <w:tc>
          <w:tcPr>
            <w:tcW w:w="1200" w:type="dxa"/>
            <w:tcBorders>
              <w:top w:val="single" w:sz="12" w:space="0" w:color="auto"/>
              <w:left w:val="single" w:sz="12" w:space="0" w:color="auto"/>
              <w:bottom w:val="single" w:sz="12" w:space="0" w:color="auto"/>
              <w:right w:val="single" w:sz="12" w:space="0" w:color="auto"/>
            </w:tcBorders>
          </w:tcPr>
          <w:p w14:paraId="4330D7B5" w14:textId="77777777" w:rsidR="006F6A36" w:rsidRDefault="006F6A36" w:rsidP="006F6A36">
            <w:pPr>
              <w:pStyle w:val="TableParagraph"/>
              <w:kinsoku w:val="0"/>
              <w:overflowPunct w:val="0"/>
              <w:spacing w:before="0"/>
              <w:ind w:left="138" w:right="114"/>
              <w:jc w:val="center"/>
              <w:rPr>
                <w:rFonts w:ascii="Arial" w:hAnsi="Arial" w:cs="Arial"/>
                <w:sz w:val="16"/>
                <w:szCs w:val="16"/>
              </w:rPr>
            </w:pPr>
            <w:r>
              <w:rPr>
                <w:rFonts w:ascii="Arial" w:hAnsi="Arial" w:cs="Arial"/>
                <w:sz w:val="16"/>
                <w:szCs w:val="16"/>
              </w:rPr>
              <w:t>NSTR</w:t>
            </w:r>
          </w:p>
          <w:p w14:paraId="43D0115F" w14:textId="77777777" w:rsidR="006F6A36" w:rsidRDefault="006F6A36" w:rsidP="006F6A36">
            <w:pPr>
              <w:pStyle w:val="TableParagraph"/>
              <w:kinsoku w:val="0"/>
              <w:overflowPunct w:val="0"/>
              <w:spacing w:before="0"/>
              <w:ind w:left="140" w:right="114"/>
              <w:jc w:val="center"/>
              <w:rPr>
                <w:rFonts w:ascii="Arial" w:hAnsi="Arial" w:cs="Arial"/>
                <w:sz w:val="16"/>
                <w:szCs w:val="16"/>
              </w:rPr>
            </w:pPr>
            <w:r>
              <w:rPr>
                <w:rFonts w:ascii="Arial" w:hAnsi="Arial" w:cs="Arial"/>
                <w:sz w:val="16"/>
                <w:szCs w:val="16"/>
              </w:rPr>
              <w:t>Indication</w:t>
            </w:r>
            <w:r>
              <w:rPr>
                <w:rFonts w:ascii="Arial" w:hAnsi="Arial" w:cs="Arial"/>
                <w:spacing w:val="-42"/>
                <w:sz w:val="16"/>
                <w:szCs w:val="16"/>
              </w:rPr>
              <w:t xml:space="preserve"> </w:t>
            </w:r>
            <w:r>
              <w:rPr>
                <w:rFonts w:ascii="Arial" w:hAnsi="Arial" w:cs="Arial"/>
                <w:sz w:val="16"/>
                <w:szCs w:val="16"/>
              </w:rPr>
              <w:t>Bitmap</w:t>
            </w:r>
          </w:p>
        </w:tc>
        <w:tc>
          <w:tcPr>
            <w:tcW w:w="1304" w:type="dxa"/>
            <w:tcBorders>
              <w:top w:val="single" w:sz="12" w:space="0" w:color="auto"/>
              <w:left w:val="single" w:sz="12" w:space="0" w:color="auto"/>
              <w:bottom w:val="single" w:sz="12" w:space="0" w:color="auto"/>
              <w:right w:val="single" w:sz="12" w:space="0" w:color="auto"/>
            </w:tcBorders>
            <w:vAlign w:val="center"/>
          </w:tcPr>
          <w:p w14:paraId="20374274" w14:textId="77777777" w:rsidR="006F6A36" w:rsidRDefault="006F6A36" w:rsidP="006F6A36">
            <w:pPr>
              <w:pStyle w:val="TableParagraph"/>
              <w:kinsoku w:val="0"/>
              <w:overflowPunct w:val="0"/>
              <w:spacing w:before="0"/>
              <w:ind w:left="138" w:right="114"/>
              <w:jc w:val="center"/>
              <w:rPr>
                <w:rFonts w:ascii="Arial" w:hAnsi="Arial" w:cs="Arial"/>
                <w:sz w:val="16"/>
                <w:szCs w:val="16"/>
              </w:rPr>
            </w:pPr>
            <w:ins w:id="383" w:author="Author">
              <w:r w:rsidRPr="006F6A36">
                <w:rPr>
                  <w:rFonts w:ascii="Arial" w:hAnsi="Arial" w:cs="Arial"/>
                  <w:sz w:val="16"/>
                  <w:szCs w:val="16"/>
                  <w:highlight w:val="cyan"/>
                </w:rPr>
                <w:t>Link Unavailability Parameters</w:t>
              </w:r>
            </w:ins>
          </w:p>
        </w:tc>
      </w:tr>
      <w:tr w:rsidR="006F6A36" w14:paraId="4FCA4E31" w14:textId="77777777" w:rsidTr="006F6A36">
        <w:trPr>
          <w:trHeight w:val="113"/>
        </w:trPr>
        <w:tc>
          <w:tcPr>
            <w:tcW w:w="1200" w:type="dxa"/>
          </w:tcPr>
          <w:p w14:paraId="44CAE9DA" w14:textId="77777777" w:rsidR="006F6A36" w:rsidRDefault="006F6A36" w:rsidP="006F6A36">
            <w:pPr>
              <w:pStyle w:val="TableParagraph"/>
              <w:kinsoku w:val="0"/>
              <w:overflowPunct w:val="0"/>
              <w:spacing w:beforeLines="60" w:before="144"/>
              <w:jc w:val="center"/>
              <w:rPr>
                <w:sz w:val="17"/>
                <w:szCs w:val="17"/>
              </w:rPr>
            </w:pPr>
            <w:r w:rsidRPr="000068BE">
              <w:rPr>
                <w:rFonts w:asciiTheme="minorBidi" w:hAnsiTheme="minorBidi" w:cstheme="minorBidi"/>
                <w:sz w:val="16"/>
                <w:szCs w:val="16"/>
              </w:rPr>
              <w:t>Octets:</w:t>
            </w:r>
          </w:p>
        </w:tc>
        <w:tc>
          <w:tcPr>
            <w:tcW w:w="1200" w:type="dxa"/>
            <w:tcBorders>
              <w:top w:val="single" w:sz="12" w:space="0" w:color="auto"/>
            </w:tcBorders>
          </w:tcPr>
          <w:p w14:paraId="377A19EE" w14:textId="77777777" w:rsidR="006F6A36" w:rsidRDefault="006F6A36" w:rsidP="006F6A36">
            <w:pPr>
              <w:pStyle w:val="TableParagraph"/>
              <w:kinsoku w:val="0"/>
              <w:overflowPunct w:val="0"/>
              <w:spacing w:beforeLines="60" w:before="144"/>
              <w:jc w:val="center"/>
              <w:rPr>
                <w:sz w:val="17"/>
                <w:szCs w:val="17"/>
              </w:rPr>
            </w:pPr>
            <w:r w:rsidRPr="000068BE">
              <w:rPr>
                <w:rFonts w:asciiTheme="minorBidi" w:hAnsiTheme="minorBidi" w:cstheme="minorBidi"/>
                <w:sz w:val="16"/>
                <w:szCs w:val="16"/>
              </w:rPr>
              <w:t>1</w:t>
            </w:r>
          </w:p>
        </w:tc>
        <w:tc>
          <w:tcPr>
            <w:tcW w:w="1200" w:type="dxa"/>
            <w:tcBorders>
              <w:top w:val="single" w:sz="12" w:space="0" w:color="auto"/>
            </w:tcBorders>
          </w:tcPr>
          <w:p w14:paraId="62417FBF" w14:textId="77777777" w:rsidR="006F6A36" w:rsidRDefault="006F6A36" w:rsidP="006F6A36">
            <w:pPr>
              <w:pStyle w:val="TableParagraph"/>
              <w:kinsoku w:val="0"/>
              <w:overflowPunct w:val="0"/>
              <w:spacing w:beforeLines="60" w:before="144"/>
              <w:jc w:val="center"/>
              <w:rPr>
                <w:sz w:val="15"/>
                <w:szCs w:val="15"/>
              </w:rPr>
            </w:pPr>
            <w:r>
              <w:rPr>
                <w:rFonts w:asciiTheme="minorBidi" w:hAnsiTheme="minorBidi" w:cstheme="minorBidi"/>
                <w:sz w:val="16"/>
                <w:szCs w:val="16"/>
              </w:rPr>
              <w:t xml:space="preserve">0 or </w:t>
            </w:r>
            <w:r w:rsidRPr="000068BE">
              <w:rPr>
                <w:rFonts w:asciiTheme="minorBidi" w:hAnsiTheme="minorBidi" w:cstheme="minorBidi"/>
                <w:sz w:val="16"/>
                <w:szCs w:val="16"/>
              </w:rPr>
              <w:t>6</w:t>
            </w:r>
          </w:p>
        </w:tc>
        <w:tc>
          <w:tcPr>
            <w:tcW w:w="1200" w:type="dxa"/>
            <w:tcBorders>
              <w:top w:val="single" w:sz="12" w:space="0" w:color="auto"/>
            </w:tcBorders>
          </w:tcPr>
          <w:p w14:paraId="05CEBCC0" w14:textId="77777777" w:rsidR="006F6A36" w:rsidRDefault="006F6A36" w:rsidP="006F6A36">
            <w:pPr>
              <w:pStyle w:val="TableParagraph"/>
              <w:kinsoku w:val="0"/>
              <w:overflowPunct w:val="0"/>
              <w:spacing w:beforeLines="60" w:before="144"/>
              <w:jc w:val="center"/>
              <w:rPr>
                <w:sz w:val="17"/>
                <w:szCs w:val="17"/>
              </w:rPr>
            </w:pPr>
            <w:r>
              <w:rPr>
                <w:rFonts w:asciiTheme="minorBidi" w:hAnsiTheme="minorBidi" w:cstheme="minorBidi"/>
                <w:sz w:val="16"/>
                <w:szCs w:val="16"/>
              </w:rPr>
              <w:t>0 or 2</w:t>
            </w:r>
          </w:p>
        </w:tc>
        <w:tc>
          <w:tcPr>
            <w:tcW w:w="1200" w:type="dxa"/>
            <w:tcBorders>
              <w:top w:val="single" w:sz="12" w:space="0" w:color="auto"/>
            </w:tcBorders>
          </w:tcPr>
          <w:p w14:paraId="672BB69D" w14:textId="77777777" w:rsidR="006F6A36" w:rsidRDefault="006F6A36" w:rsidP="006F6A36">
            <w:pPr>
              <w:pStyle w:val="TableParagraph"/>
              <w:kinsoku w:val="0"/>
              <w:overflowPunct w:val="0"/>
              <w:spacing w:beforeLines="60" w:before="144"/>
              <w:jc w:val="center"/>
              <w:rPr>
                <w:sz w:val="22"/>
                <w:szCs w:val="22"/>
              </w:rPr>
            </w:pPr>
            <w:r>
              <w:rPr>
                <w:rFonts w:asciiTheme="minorBidi" w:hAnsiTheme="minorBidi" w:cstheme="minorBidi"/>
                <w:sz w:val="16"/>
                <w:szCs w:val="16"/>
              </w:rPr>
              <w:t>0 or 2</w:t>
            </w:r>
          </w:p>
        </w:tc>
        <w:tc>
          <w:tcPr>
            <w:tcW w:w="1200" w:type="dxa"/>
            <w:tcBorders>
              <w:top w:val="single" w:sz="12" w:space="0" w:color="auto"/>
            </w:tcBorders>
          </w:tcPr>
          <w:p w14:paraId="13098CF7" w14:textId="77777777" w:rsidR="006F6A36" w:rsidRDefault="006F6A36" w:rsidP="006F6A36">
            <w:pPr>
              <w:pStyle w:val="TableParagraph"/>
              <w:kinsoku w:val="0"/>
              <w:overflowPunct w:val="0"/>
              <w:spacing w:beforeLines="60" w:before="144"/>
              <w:ind w:left="138" w:right="114"/>
              <w:jc w:val="center"/>
              <w:rPr>
                <w:rFonts w:ascii="Arial" w:hAnsi="Arial" w:cs="Arial"/>
                <w:sz w:val="16"/>
                <w:szCs w:val="16"/>
              </w:rPr>
            </w:pPr>
            <w:r>
              <w:rPr>
                <w:rFonts w:asciiTheme="minorBidi" w:hAnsiTheme="minorBidi" w:cstheme="minorBidi"/>
                <w:sz w:val="16"/>
                <w:szCs w:val="16"/>
              </w:rPr>
              <w:t>0 or 1 or 2</w:t>
            </w:r>
          </w:p>
        </w:tc>
        <w:tc>
          <w:tcPr>
            <w:tcW w:w="1304" w:type="dxa"/>
            <w:tcBorders>
              <w:top w:val="single" w:sz="12" w:space="0" w:color="auto"/>
            </w:tcBorders>
          </w:tcPr>
          <w:p w14:paraId="707190BB" w14:textId="77777777" w:rsidR="006F6A36" w:rsidRDefault="006F6A36" w:rsidP="006F6A36">
            <w:pPr>
              <w:pStyle w:val="TableParagraph"/>
              <w:kinsoku w:val="0"/>
              <w:overflowPunct w:val="0"/>
              <w:spacing w:beforeLines="60" w:before="144"/>
              <w:ind w:left="138" w:right="114"/>
              <w:jc w:val="center"/>
              <w:rPr>
                <w:rFonts w:ascii="Arial" w:hAnsi="Arial" w:cs="Arial"/>
                <w:sz w:val="16"/>
                <w:szCs w:val="16"/>
              </w:rPr>
            </w:pPr>
            <w:ins w:id="384" w:author="Author">
              <w:r w:rsidRPr="006F6A36">
                <w:rPr>
                  <w:rFonts w:asciiTheme="minorBidi" w:hAnsiTheme="minorBidi" w:cstheme="minorBidi"/>
                  <w:sz w:val="16"/>
                  <w:szCs w:val="16"/>
                  <w:highlight w:val="cyan"/>
                </w:rPr>
                <w:t>0 or 3</w:t>
              </w:r>
            </w:ins>
          </w:p>
        </w:tc>
      </w:tr>
    </w:tbl>
    <w:p w14:paraId="20EFE03E" w14:textId="2D7A61AC" w:rsidR="006F6A36" w:rsidRDefault="006F6A36" w:rsidP="00B116F3">
      <w:pPr>
        <w:pStyle w:val="BodyText"/>
      </w:pPr>
    </w:p>
    <w:p w14:paraId="4B01D156" w14:textId="1FC89F85" w:rsidR="006F6A36" w:rsidRDefault="006F6A36" w:rsidP="00B116F3">
      <w:pPr>
        <w:pStyle w:val="BodyText"/>
      </w:pPr>
    </w:p>
    <w:p w14:paraId="6E9C6B88" w14:textId="0EB8ECDC" w:rsidR="006F6A36" w:rsidRDefault="006F6A36" w:rsidP="006F6A36">
      <w:pPr>
        <w:pStyle w:val="BodyText"/>
        <w:jc w:val="center"/>
        <w:rPr>
          <w:rFonts w:asciiTheme="minorBidi" w:hAnsiTheme="minorBidi" w:cstheme="minorBidi"/>
          <w:b/>
          <w:bCs/>
        </w:rPr>
      </w:pPr>
      <w:r w:rsidRPr="00D421A1">
        <w:rPr>
          <w:rFonts w:asciiTheme="minorBidi" w:hAnsiTheme="minorBidi" w:cstheme="minorBidi"/>
          <w:b/>
          <w:bCs/>
        </w:rPr>
        <w:t>Figure 9-</w:t>
      </w:r>
      <w:r>
        <w:rPr>
          <w:rFonts w:asciiTheme="minorBidi" w:hAnsiTheme="minorBidi" w:cstheme="minorBidi"/>
          <w:b/>
          <w:bCs/>
        </w:rPr>
        <w:t>1002l</w:t>
      </w:r>
      <w:r w:rsidRPr="00D421A1">
        <w:rPr>
          <w:rFonts w:asciiTheme="minorBidi" w:hAnsiTheme="minorBidi" w:cstheme="minorBidi"/>
          <w:b/>
          <w:bCs/>
        </w:rPr>
        <w:t>—</w:t>
      </w:r>
      <w:r w:rsidRPr="004A315E">
        <w:rPr>
          <w:rFonts w:ascii="Arial" w:hAnsi="Arial" w:cs="Arial"/>
          <w:b/>
          <w:bCs/>
        </w:rPr>
        <w:t xml:space="preserve"> </w:t>
      </w:r>
      <w:r>
        <w:rPr>
          <w:rFonts w:ascii="Arial" w:hAnsi="Arial" w:cs="Arial"/>
          <w:b/>
          <w:bCs/>
        </w:rPr>
        <w:t>STA</w:t>
      </w:r>
      <w:r>
        <w:rPr>
          <w:rFonts w:ascii="Arial" w:hAnsi="Arial" w:cs="Arial"/>
          <w:b/>
          <w:bCs/>
          <w:spacing w:val="-12"/>
        </w:rPr>
        <w:t xml:space="preserve"> </w:t>
      </w:r>
      <w:r>
        <w:rPr>
          <w:rFonts w:ascii="Arial" w:hAnsi="Arial" w:cs="Arial"/>
          <w:b/>
          <w:bCs/>
        </w:rPr>
        <w:t>Info field</w:t>
      </w:r>
      <w:r>
        <w:rPr>
          <w:rFonts w:ascii="Arial" w:hAnsi="Arial" w:cs="Arial"/>
          <w:b/>
          <w:bCs/>
          <w:spacing w:val="-12"/>
        </w:rPr>
        <w:t xml:space="preserve"> </w:t>
      </w:r>
      <w:r w:rsidRPr="00D421A1">
        <w:rPr>
          <w:rFonts w:asciiTheme="minorBidi" w:hAnsiTheme="minorBidi" w:cstheme="minorBidi"/>
          <w:b/>
          <w:bCs/>
        </w:rPr>
        <w:t>format</w:t>
      </w:r>
    </w:p>
    <w:p w14:paraId="3DDA101A" w14:textId="77777777" w:rsidR="006F6A36" w:rsidRDefault="006F6A36" w:rsidP="006F6A36">
      <w:pPr>
        <w:pStyle w:val="BodyText"/>
        <w:jc w:val="left"/>
      </w:pPr>
    </w:p>
    <w:p w14:paraId="143FC96C" w14:textId="4E028AB1" w:rsidR="006F6A36" w:rsidRDefault="006F6A36" w:rsidP="00B116F3">
      <w:pPr>
        <w:pStyle w:val="BodyText"/>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Pr>
          <w:b/>
          <w:bCs/>
          <w:i/>
          <w:iCs/>
          <w:highlight w:val="yellow"/>
        </w:rPr>
        <w:t>after the 18</w:t>
      </w:r>
      <w:r w:rsidRPr="006F6A36">
        <w:rPr>
          <w:b/>
          <w:bCs/>
          <w:i/>
          <w:iCs/>
          <w:highlight w:val="yellow"/>
          <w:vertAlign w:val="superscript"/>
        </w:rPr>
        <w:t>th</w:t>
      </w:r>
      <w:r>
        <w:rPr>
          <w:b/>
          <w:bCs/>
          <w:i/>
          <w:iCs/>
          <w:highlight w:val="yellow"/>
        </w:rPr>
        <w:t xml:space="preserve"> paragraph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35FC13A4" w14:textId="228A56D1" w:rsidR="006F6A36" w:rsidRDefault="006F6A36" w:rsidP="00B116F3">
      <w:pPr>
        <w:pStyle w:val="BodyText"/>
      </w:pPr>
    </w:p>
    <w:p w14:paraId="30315A68" w14:textId="51482CEF" w:rsidR="006F6A36" w:rsidRDefault="006F6A36" w:rsidP="00B116F3">
      <w:pPr>
        <w:pStyle w:val="BodyText"/>
        <w:rPr>
          <w:ins w:id="385" w:author="Author"/>
        </w:rPr>
      </w:pPr>
      <w:ins w:id="386" w:author="Author">
        <w:r w:rsidRPr="00486BFF">
          <w:rPr>
            <w:color w:val="000000"/>
            <w:highlight w:val="cyan"/>
          </w:rPr>
          <w:t xml:space="preserve">The format of the Link Unavailability Parameters subfield is defined in </w:t>
        </w:r>
        <w:r w:rsidR="00BF601D" w:rsidRPr="00BF601D">
          <w:rPr>
            <w:color w:val="000000"/>
            <w:highlight w:val="cyan"/>
          </w:rPr>
          <w:t>section 9.4.2.312.2.2</w:t>
        </w:r>
        <w:r w:rsidR="00BF601D">
          <w:rPr>
            <w:color w:val="000000"/>
            <w:highlight w:val="cyan"/>
          </w:rPr>
          <w:t>,</w:t>
        </w:r>
        <w:r w:rsidR="00BF601D" w:rsidRPr="00BF601D">
          <w:rPr>
            <w:color w:val="000000"/>
            <w:highlight w:val="cyan"/>
          </w:rPr>
          <w:t xml:space="preserve"> </w:t>
        </w:r>
        <w:r w:rsidRPr="00486BFF">
          <w:rPr>
            <w:color w:val="000000"/>
            <w:highlight w:val="cyan"/>
          </w:rPr>
          <w:t>figure 9-1002</w:t>
        </w:r>
        <w:r>
          <w:rPr>
            <w:color w:val="000000"/>
            <w:highlight w:val="cyan"/>
          </w:rPr>
          <w:t>ha</w:t>
        </w:r>
        <w:r w:rsidRPr="00486BFF">
          <w:rPr>
            <w:color w:val="000000"/>
            <w:highlight w:val="cyan"/>
          </w:rPr>
          <w:t xml:space="preserve"> (Link Unavailability Parameters subfield format)</w:t>
        </w:r>
        <w:r w:rsidR="00713AB7">
          <w:rPr>
            <w:color w:val="000000"/>
            <w:highlight w:val="cyan"/>
          </w:rPr>
          <w:t xml:space="preserve"> and applies to the reported AP.</w:t>
        </w:r>
      </w:ins>
    </w:p>
    <w:p w14:paraId="171BD042" w14:textId="77777777" w:rsidR="00486BFF" w:rsidRDefault="00486BFF" w:rsidP="00B116F3">
      <w:pPr>
        <w:pStyle w:val="BodyText"/>
      </w:pPr>
    </w:p>
    <w:p w14:paraId="425613BE" w14:textId="688D8ED7" w:rsidR="00B116F3" w:rsidRDefault="0077233C" w:rsidP="002A59DE">
      <w:pPr>
        <w:pStyle w:val="ListParagraph"/>
        <w:numPr>
          <w:ilvl w:val="3"/>
          <w:numId w:val="38"/>
        </w:numPr>
        <w:tabs>
          <w:tab w:val="left" w:pos="1010"/>
        </w:tabs>
        <w:kinsoku w:val="0"/>
        <w:overflowPunct w:val="0"/>
        <w:spacing w:before="1" w:line="240" w:lineRule="auto"/>
        <w:ind w:right="0"/>
      </w:pPr>
      <w:r w:rsidRPr="008B0619">
        <w:rPr>
          <w:rFonts w:ascii="Arial" w:hAnsi="Arial" w:cs="Arial"/>
          <w:b/>
          <w:bCs/>
          <w:szCs w:val="20"/>
        </w:rPr>
        <w:t>TIM</w:t>
      </w:r>
      <w:r w:rsidRPr="008B0619">
        <w:rPr>
          <w:rFonts w:ascii="Arial" w:hAnsi="Arial" w:cs="Arial"/>
          <w:b/>
          <w:bCs/>
          <w:spacing w:val="-6"/>
          <w:szCs w:val="20"/>
        </w:rPr>
        <w:t xml:space="preserve"> </w:t>
      </w:r>
      <w:r w:rsidRPr="008B0619">
        <w:rPr>
          <w:rFonts w:ascii="Arial" w:hAnsi="Arial" w:cs="Arial"/>
          <w:b/>
          <w:bCs/>
          <w:szCs w:val="20"/>
        </w:rPr>
        <w:t>Broadcast</w:t>
      </w:r>
    </w:p>
    <w:p w14:paraId="0A1FFAB1" w14:textId="62C97DB8" w:rsidR="0077233C" w:rsidRDefault="0077233C" w:rsidP="0077233C">
      <w:pPr>
        <w:pStyle w:val="T"/>
        <w:rPr>
          <w:sz w:val="18"/>
          <w:szCs w:val="18"/>
        </w:rPr>
      </w:pPr>
      <w:r w:rsidRPr="00D820CA">
        <w:rPr>
          <w:sz w:val="18"/>
          <w:szCs w:val="18"/>
        </w:rPr>
        <w:t xml:space="preserve">[CID </w:t>
      </w:r>
      <w:r>
        <w:rPr>
          <w:sz w:val="18"/>
          <w:szCs w:val="18"/>
        </w:rPr>
        <w:t>5154</w:t>
      </w:r>
      <w:r w:rsidRPr="00D820CA">
        <w:rPr>
          <w:sz w:val="18"/>
          <w:szCs w:val="18"/>
        </w:rPr>
        <w:t>]</w:t>
      </w:r>
    </w:p>
    <w:p w14:paraId="6F437658" w14:textId="7CD9414B" w:rsidR="0077233C" w:rsidRDefault="0077233C" w:rsidP="0077233C">
      <w:pPr>
        <w:pStyle w:val="BodyText"/>
      </w:pPr>
      <w:r w:rsidRPr="00A0013B">
        <w:rPr>
          <w:b/>
          <w:bCs/>
          <w:i/>
          <w:iCs/>
          <w:highlight w:val="yellow"/>
          <w:lang w:val="en-GB"/>
        </w:rPr>
        <w:t xml:space="preserve">TGbe editor: Please </w:t>
      </w:r>
      <w:r w:rsidR="008B0619">
        <w:rPr>
          <w:b/>
          <w:bCs/>
          <w:i/>
          <w:iCs/>
          <w:highlight w:val="yellow"/>
          <w:lang w:val="en-GB"/>
        </w:rPr>
        <w:t>update</w:t>
      </w:r>
      <w:r>
        <w:rPr>
          <w:b/>
          <w:bCs/>
          <w:i/>
          <w:iCs/>
          <w:highlight w:val="yellow"/>
          <w:lang w:val="en-GB"/>
        </w:rPr>
        <w:t xml:space="preserve"> the subclause</w:t>
      </w:r>
      <w:r w:rsidR="008B0619">
        <w:rPr>
          <w:b/>
          <w:bCs/>
          <w:i/>
          <w:iCs/>
          <w:highlight w:val="yellow"/>
          <w:lang w:val="en-GB"/>
        </w:rPr>
        <w:t xml:space="preserve"> as follows:</w:t>
      </w:r>
    </w:p>
    <w:p w14:paraId="288758C0" w14:textId="6B648CDF" w:rsidR="0077233C" w:rsidRDefault="0077233C" w:rsidP="00B116F3">
      <w:pPr>
        <w:pStyle w:val="BodyText"/>
      </w:pPr>
    </w:p>
    <w:p w14:paraId="025B1BEA" w14:textId="77777777" w:rsidR="008B0619" w:rsidRPr="00BE6437" w:rsidRDefault="008B0619" w:rsidP="008B0619">
      <w:pPr>
        <w:pStyle w:val="BodyText"/>
        <w:kinsoku w:val="0"/>
        <w:overflowPunct w:val="0"/>
        <w:ind w:left="120"/>
        <w:rPr>
          <w:color w:val="000000"/>
          <w:sz w:val="22"/>
          <w:szCs w:val="22"/>
        </w:rPr>
      </w:pPr>
      <w:r w:rsidRPr="00BE6437">
        <w:rPr>
          <w:color w:val="000000"/>
          <w:sz w:val="22"/>
          <w:szCs w:val="22"/>
        </w:rPr>
        <w:t>The</w:t>
      </w:r>
      <w:r w:rsidRPr="00BE6437">
        <w:rPr>
          <w:color w:val="000000"/>
          <w:spacing w:val="-4"/>
          <w:sz w:val="22"/>
          <w:szCs w:val="22"/>
        </w:rPr>
        <w:t xml:space="preserve"> </w:t>
      </w:r>
      <w:r w:rsidRPr="00BE6437">
        <w:rPr>
          <w:color w:val="000000"/>
          <w:sz w:val="22"/>
          <w:szCs w:val="22"/>
        </w:rPr>
        <w:t>following</w:t>
      </w:r>
      <w:r w:rsidRPr="00BE6437">
        <w:rPr>
          <w:color w:val="000000"/>
          <w:spacing w:val="-3"/>
          <w:sz w:val="22"/>
          <w:szCs w:val="22"/>
        </w:rPr>
        <w:t xml:space="preserve"> </w:t>
      </w:r>
      <w:r w:rsidRPr="00BE6437">
        <w:rPr>
          <w:color w:val="000000"/>
          <w:sz w:val="22"/>
          <w:szCs w:val="22"/>
        </w:rPr>
        <w:t>events</w:t>
      </w:r>
      <w:r w:rsidRPr="00BE6437">
        <w:rPr>
          <w:color w:val="000000"/>
          <w:spacing w:val="-3"/>
          <w:sz w:val="22"/>
          <w:szCs w:val="22"/>
          <w:u w:val="single"/>
        </w:rPr>
        <w:t xml:space="preserve"> </w:t>
      </w:r>
      <w:r w:rsidRPr="00BE6437">
        <w:rPr>
          <w:color w:val="000000"/>
          <w:sz w:val="22"/>
          <w:szCs w:val="22"/>
          <w:u w:val="single"/>
        </w:rPr>
        <w:t>about</w:t>
      </w:r>
      <w:r w:rsidRPr="00BE6437">
        <w:rPr>
          <w:color w:val="000000"/>
          <w:spacing w:val="-3"/>
          <w:sz w:val="22"/>
          <w:szCs w:val="22"/>
          <w:u w:val="single"/>
        </w:rPr>
        <w:t xml:space="preserve"> </w:t>
      </w:r>
      <w:r w:rsidRPr="00BE6437">
        <w:rPr>
          <w:color w:val="000000"/>
          <w:sz w:val="22"/>
          <w:szCs w:val="22"/>
          <w:u w:val="single"/>
        </w:rPr>
        <w:t>the</w:t>
      </w:r>
      <w:r w:rsidRPr="00BE6437">
        <w:rPr>
          <w:color w:val="000000"/>
          <w:spacing w:val="-2"/>
          <w:sz w:val="22"/>
          <w:szCs w:val="22"/>
          <w:u w:val="single"/>
        </w:rPr>
        <w:t xml:space="preserve"> </w:t>
      </w:r>
      <w:r w:rsidRPr="00BE6437">
        <w:rPr>
          <w:color w:val="000000"/>
          <w:sz w:val="22"/>
          <w:szCs w:val="22"/>
          <w:u w:val="single"/>
        </w:rPr>
        <w:t>operational</w:t>
      </w:r>
      <w:r w:rsidRPr="00BE6437">
        <w:rPr>
          <w:color w:val="000000"/>
          <w:spacing w:val="-3"/>
          <w:sz w:val="22"/>
          <w:szCs w:val="22"/>
          <w:u w:val="single"/>
        </w:rPr>
        <w:t xml:space="preserve"> </w:t>
      </w:r>
      <w:r w:rsidRPr="00BE6437">
        <w:rPr>
          <w:color w:val="000000"/>
          <w:sz w:val="22"/>
          <w:szCs w:val="22"/>
          <w:u w:val="single"/>
        </w:rPr>
        <w:t>parameters</w:t>
      </w:r>
      <w:r w:rsidRPr="00BE6437">
        <w:rPr>
          <w:color w:val="000000"/>
          <w:spacing w:val="-3"/>
          <w:sz w:val="22"/>
          <w:szCs w:val="22"/>
          <w:u w:val="single"/>
        </w:rPr>
        <w:t xml:space="preserve"> </w:t>
      </w:r>
      <w:r w:rsidRPr="00BE6437">
        <w:rPr>
          <w:color w:val="000000"/>
          <w:sz w:val="22"/>
          <w:szCs w:val="22"/>
          <w:u w:val="single"/>
        </w:rPr>
        <w:t>of</w:t>
      </w:r>
      <w:r w:rsidRPr="00BE6437">
        <w:rPr>
          <w:color w:val="000000"/>
          <w:spacing w:val="-3"/>
          <w:sz w:val="22"/>
          <w:szCs w:val="22"/>
          <w:u w:val="single"/>
        </w:rPr>
        <w:t xml:space="preserve"> </w:t>
      </w:r>
      <w:r w:rsidRPr="00BE6437">
        <w:rPr>
          <w:color w:val="000000"/>
          <w:sz w:val="22"/>
          <w:szCs w:val="22"/>
          <w:u w:val="single"/>
        </w:rPr>
        <w:t>the</w:t>
      </w:r>
      <w:r w:rsidRPr="00BE6437">
        <w:rPr>
          <w:color w:val="000000"/>
          <w:spacing w:val="-2"/>
          <w:sz w:val="22"/>
          <w:szCs w:val="22"/>
          <w:u w:val="single"/>
        </w:rPr>
        <w:t xml:space="preserve"> </w:t>
      </w:r>
      <w:r w:rsidRPr="00BE6437">
        <w:rPr>
          <w:color w:val="000000"/>
          <w:sz w:val="22"/>
          <w:szCs w:val="22"/>
          <w:u w:val="single"/>
        </w:rPr>
        <w:t>AP</w:t>
      </w:r>
      <w:r w:rsidRPr="00BE6437">
        <w:rPr>
          <w:color w:val="000000"/>
          <w:spacing w:val="-3"/>
          <w:sz w:val="22"/>
          <w:szCs w:val="22"/>
        </w:rPr>
        <w:t xml:space="preserve"> </w:t>
      </w:r>
      <w:r w:rsidRPr="00BE6437">
        <w:rPr>
          <w:color w:val="000000"/>
          <w:sz w:val="22"/>
          <w:szCs w:val="22"/>
        </w:rPr>
        <w:t>shall</w:t>
      </w:r>
      <w:r w:rsidRPr="00BE6437">
        <w:rPr>
          <w:color w:val="000000"/>
          <w:spacing w:val="-3"/>
          <w:sz w:val="22"/>
          <w:szCs w:val="22"/>
        </w:rPr>
        <w:t xml:space="preserve"> </w:t>
      </w:r>
      <w:r w:rsidRPr="00BE6437">
        <w:rPr>
          <w:color w:val="000000"/>
          <w:sz w:val="22"/>
          <w:szCs w:val="22"/>
        </w:rPr>
        <w:t>classify</w:t>
      </w:r>
      <w:r w:rsidRPr="00BE6437">
        <w:rPr>
          <w:color w:val="000000"/>
          <w:spacing w:val="-3"/>
          <w:sz w:val="22"/>
          <w:szCs w:val="22"/>
        </w:rPr>
        <w:t xml:space="preserve"> </w:t>
      </w:r>
      <w:r w:rsidRPr="00BE6437">
        <w:rPr>
          <w:color w:val="000000"/>
          <w:sz w:val="22"/>
          <w:szCs w:val="22"/>
        </w:rPr>
        <w:t>as</w:t>
      </w:r>
      <w:r w:rsidRPr="00BE6437">
        <w:rPr>
          <w:color w:val="000000"/>
          <w:spacing w:val="-3"/>
          <w:sz w:val="22"/>
          <w:szCs w:val="22"/>
        </w:rPr>
        <w:t xml:space="preserve"> </w:t>
      </w:r>
      <w:r w:rsidRPr="00BE6437">
        <w:rPr>
          <w:color w:val="000000"/>
          <w:sz w:val="22"/>
          <w:szCs w:val="22"/>
        </w:rPr>
        <w:t>a</w:t>
      </w:r>
      <w:r w:rsidRPr="00BE6437">
        <w:rPr>
          <w:color w:val="000000"/>
          <w:spacing w:val="-2"/>
          <w:sz w:val="22"/>
          <w:szCs w:val="22"/>
        </w:rPr>
        <w:t xml:space="preserve"> </w:t>
      </w:r>
      <w:r w:rsidRPr="00BE6437">
        <w:rPr>
          <w:color w:val="000000"/>
          <w:sz w:val="22"/>
          <w:szCs w:val="22"/>
        </w:rPr>
        <w:t>critical</w:t>
      </w:r>
      <w:r w:rsidRPr="00BE6437">
        <w:rPr>
          <w:color w:val="000000"/>
          <w:spacing w:val="-3"/>
          <w:sz w:val="22"/>
          <w:szCs w:val="22"/>
        </w:rPr>
        <w:t xml:space="preserve"> </w:t>
      </w:r>
      <w:r w:rsidRPr="00BE6437">
        <w:rPr>
          <w:color w:val="000000"/>
          <w:sz w:val="22"/>
          <w:szCs w:val="22"/>
        </w:rPr>
        <w:t>update:</w:t>
      </w:r>
    </w:p>
    <w:p w14:paraId="7C4A9AF9"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Channel</w:t>
      </w:r>
      <w:r w:rsidRPr="00BE6437">
        <w:rPr>
          <w:spacing w:val="-1"/>
          <w:sz w:val="22"/>
          <w:szCs w:val="22"/>
        </w:rPr>
        <w:t xml:space="preserve"> </w:t>
      </w:r>
      <w:r w:rsidRPr="00BE6437">
        <w:rPr>
          <w:sz w:val="22"/>
          <w:szCs w:val="22"/>
        </w:rPr>
        <w:t>Switch</w:t>
      </w:r>
      <w:r w:rsidRPr="00BE6437">
        <w:rPr>
          <w:spacing w:val="-2"/>
          <w:sz w:val="22"/>
          <w:szCs w:val="22"/>
        </w:rPr>
        <w:t xml:space="preserve"> </w:t>
      </w:r>
      <w:r w:rsidRPr="00BE6437">
        <w:rPr>
          <w:sz w:val="22"/>
          <w:szCs w:val="22"/>
        </w:rPr>
        <w:t>Announcement</w:t>
      </w:r>
      <w:r w:rsidRPr="00BE6437">
        <w:rPr>
          <w:spacing w:val="-2"/>
          <w:sz w:val="22"/>
          <w:szCs w:val="22"/>
        </w:rPr>
        <w:t xml:space="preserve"> </w:t>
      </w:r>
      <w:r w:rsidRPr="00BE6437">
        <w:rPr>
          <w:sz w:val="22"/>
          <w:szCs w:val="22"/>
        </w:rPr>
        <w:t>element</w:t>
      </w:r>
    </w:p>
    <w:p w14:paraId="552840CA"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an</w:t>
      </w:r>
      <w:r w:rsidRPr="00BE6437">
        <w:rPr>
          <w:spacing w:val="-1"/>
          <w:sz w:val="22"/>
          <w:szCs w:val="22"/>
        </w:rPr>
        <w:t xml:space="preserve"> </w:t>
      </w:r>
      <w:r w:rsidRPr="00BE6437">
        <w:rPr>
          <w:sz w:val="22"/>
          <w:szCs w:val="22"/>
        </w:rPr>
        <w:t>Extended</w:t>
      </w:r>
      <w:r w:rsidRPr="00BE6437">
        <w:rPr>
          <w:spacing w:val="-2"/>
          <w:sz w:val="22"/>
          <w:szCs w:val="22"/>
        </w:rPr>
        <w:t xml:space="preserve"> </w:t>
      </w:r>
      <w:r w:rsidRPr="00BE6437">
        <w:rPr>
          <w:sz w:val="22"/>
          <w:szCs w:val="22"/>
        </w:rPr>
        <w:t>Channel</w:t>
      </w:r>
      <w:r w:rsidRPr="00BE6437">
        <w:rPr>
          <w:spacing w:val="-1"/>
          <w:sz w:val="22"/>
          <w:szCs w:val="22"/>
        </w:rPr>
        <w:t xml:space="preserve"> </w:t>
      </w:r>
      <w:r w:rsidRPr="00BE6437">
        <w:rPr>
          <w:sz w:val="22"/>
          <w:szCs w:val="22"/>
        </w:rPr>
        <w:t>Switch</w:t>
      </w:r>
      <w:r w:rsidRPr="00BE6437">
        <w:rPr>
          <w:spacing w:val="-1"/>
          <w:sz w:val="22"/>
          <w:szCs w:val="22"/>
        </w:rPr>
        <w:t xml:space="preserve"> </w:t>
      </w:r>
      <w:r w:rsidRPr="00BE6437">
        <w:rPr>
          <w:sz w:val="22"/>
          <w:szCs w:val="22"/>
        </w:rPr>
        <w:t>Announcement</w:t>
      </w:r>
      <w:r w:rsidRPr="00BE6437">
        <w:rPr>
          <w:spacing w:val="-1"/>
          <w:sz w:val="22"/>
          <w:szCs w:val="22"/>
        </w:rPr>
        <w:t xml:space="preserve"> </w:t>
      </w:r>
      <w:r w:rsidRPr="00BE6437">
        <w:rPr>
          <w:sz w:val="22"/>
          <w:szCs w:val="22"/>
        </w:rPr>
        <w:t>element</w:t>
      </w:r>
    </w:p>
    <w:p w14:paraId="044A5962"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EDCA</w:t>
      </w:r>
      <w:r w:rsidRPr="00BE6437">
        <w:rPr>
          <w:spacing w:val="-3"/>
          <w:sz w:val="22"/>
          <w:szCs w:val="22"/>
        </w:rPr>
        <w:t xml:space="preserve"> </w:t>
      </w:r>
      <w:r w:rsidRPr="00BE6437">
        <w:rPr>
          <w:sz w:val="22"/>
          <w:szCs w:val="22"/>
        </w:rPr>
        <w:t>parameters</w:t>
      </w:r>
      <w:r w:rsidRPr="00BE6437">
        <w:rPr>
          <w:spacing w:val="-2"/>
          <w:sz w:val="22"/>
          <w:szCs w:val="22"/>
        </w:rPr>
        <w:t xml:space="preserve"> </w:t>
      </w:r>
      <w:r w:rsidRPr="00BE6437">
        <w:rPr>
          <w:sz w:val="22"/>
          <w:szCs w:val="22"/>
        </w:rPr>
        <w:t>element</w:t>
      </w:r>
    </w:p>
    <w:p w14:paraId="3353A978"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1"/>
          <w:sz w:val="22"/>
          <w:szCs w:val="22"/>
        </w:rPr>
        <w:t xml:space="preserve"> </w:t>
      </w:r>
      <w:r w:rsidRPr="00BE6437">
        <w:rPr>
          <w:sz w:val="22"/>
          <w:szCs w:val="22"/>
        </w:rPr>
        <w:t>Quiet</w:t>
      </w:r>
      <w:r w:rsidRPr="00BE6437">
        <w:rPr>
          <w:spacing w:val="-2"/>
          <w:sz w:val="22"/>
          <w:szCs w:val="22"/>
        </w:rPr>
        <w:t xml:space="preserve"> </w:t>
      </w:r>
      <w:r w:rsidRPr="00BE6437">
        <w:rPr>
          <w:sz w:val="22"/>
          <w:szCs w:val="22"/>
        </w:rPr>
        <w:t>element</w:t>
      </w:r>
    </w:p>
    <w:p w14:paraId="2B992228"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1"/>
          <w:sz w:val="22"/>
          <w:szCs w:val="22"/>
        </w:rPr>
        <w:t xml:space="preserve"> </w:t>
      </w:r>
      <w:r w:rsidRPr="00BE6437">
        <w:rPr>
          <w:sz w:val="22"/>
          <w:szCs w:val="22"/>
        </w:rPr>
        <w:t>the</w:t>
      </w:r>
      <w:r w:rsidRPr="00BE6437">
        <w:rPr>
          <w:spacing w:val="-2"/>
          <w:sz w:val="22"/>
          <w:szCs w:val="22"/>
        </w:rPr>
        <w:t xml:space="preserve"> </w:t>
      </w:r>
      <w:r w:rsidRPr="00BE6437">
        <w:rPr>
          <w:sz w:val="22"/>
          <w:szCs w:val="22"/>
        </w:rPr>
        <w:t>DSSS</w:t>
      </w:r>
      <w:r w:rsidRPr="00BE6437">
        <w:rPr>
          <w:spacing w:val="-2"/>
          <w:sz w:val="22"/>
          <w:szCs w:val="22"/>
        </w:rPr>
        <w:t xml:space="preserve"> </w:t>
      </w:r>
      <w:r w:rsidRPr="00BE6437">
        <w:rPr>
          <w:sz w:val="22"/>
          <w:szCs w:val="22"/>
        </w:rPr>
        <w:t>Parameter</w:t>
      </w:r>
      <w:r w:rsidRPr="00BE6437">
        <w:rPr>
          <w:spacing w:val="-1"/>
          <w:sz w:val="22"/>
          <w:szCs w:val="22"/>
        </w:rPr>
        <w:t xml:space="preserve"> </w:t>
      </w:r>
      <w:r w:rsidRPr="00BE6437">
        <w:rPr>
          <w:sz w:val="22"/>
          <w:szCs w:val="22"/>
        </w:rPr>
        <w:t>Set</w:t>
      </w:r>
    </w:p>
    <w:p w14:paraId="2CC02FE6"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HT</w:t>
      </w:r>
      <w:r w:rsidRPr="00BE6437">
        <w:rPr>
          <w:spacing w:val="-2"/>
          <w:sz w:val="22"/>
          <w:szCs w:val="22"/>
        </w:rPr>
        <w:t xml:space="preserve"> </w:t>
      </w:r>
      <w:r w:rsidRPr="00BE6437">
        <w:rPr>
          <w:sz w:val="22"/>
          <w:szCs w:val="22"/>
        </w:rPr>
        <w:t>Operation</w:t>
      </w:r>
      <w:r w:rsidRPr="00BE6437">
        <w:rPr>
          <w:spacing w:val="-1"/>
          <w:sz w:val="22"/>
          <w:szCs w:val="22"/>
        </w:rPr>
        <w:t xml:space="preserve"> </w:t>
      </w:r>
      <w:r w:rsidRPr="00BE6437">
        <w:rPr>
          <w:sz w:val="22"/>
          <w:szCs w:val="22"/>
        </w:rPr>
        <w:t>element</w:t>
      </w:r>
    </w:p>
    <w:p w14:paraId="63FA5C73" w14:textId="1D647254" w:rsidR="008B0619" w:rsidRPr="00BE6437" w:rsidDel="00777428" w:rsidRDefault="008B0619" w:rsidP="008B0619">
      <w:pPr>
        <w:pStyle w:val="ListParagraph"/>
        <w:numPr>
          <w:ilvl w:val="0"/>
          <w:numId w:val="39"/>
        </w:numPr>
        <w:tabs>
          <w:tab w:val="left" w:pos="759"/>
        </w:tabs>
        <w:kinsoku w:val="0"/>
        <w:overflowPunct w:val="0"/>
        <w:spacing w:before="70" w:line="240" w:lineRule="auto"/>
        <w:ind w:left="758" w:right="0" w:hanging="439"/>
        <w:rPr>
          <w:del w:id="387" w:author="Author"/>
          <w:sz w:val="22"/>
          <w:szCs w:val="22"/>
        </w:rPr>
        <w:sectPr w:rsidR="008B0619" w:rsidRPr="00BE6437" w:rsidDel="00777428">
          <w:headerReference w:type="default" r:id="rId18"/>
          <w:pgSz w:w="12240" w:h="15840"/>
          <w:pgMar w:top="1280" w:right="1680" w:bottom="880" w:left="1680" w:header="661" w:footer="681" w:gutter="0"/>
          <w:cols w:space="720"/>
          <w:noEndnote/>
        </w:sectPr>
      </w:pPr>
    </w:p>
    <w:p w14:paraId="16B99613" w14:textId="77777777" w:rsidR="008B0619" w:rsidRPr="00BE6437" w:rsidRDefault="008B0619" w:rsidP="008B0619">
      <w:pPr>
        <w:pStyle w:val="ListParagraph"/>
        <w:numPr>
          <w:ilvl w:val="0"/>
          <w:numId w:val="39"/>
        </w:numPr>
        <w:tabs>
          <w:tab w:val="left" w:pos="759"/>
        </w:tabs>
        <w:kinsoku w:val="0"/>
        <w:overflowPunct w:val="0"/>
        <w:spacing w:before="94" w:line="240" w:lineRule="auto"/>
        <w:ind w:left="758" w:right="0" w:hanging="439"/>
        <w:rPr>
          <w:sz w:val="22"/>
          <w:szCs w:val="22"/>
        </w:rPr>
      </w:pPr>
      <w:r w:rsidRPr="00BE6437">
        <w:rPr>
          <w:sz w:val="22"/>
          <w:szCs w:val="22"/>
        </w:rPr>
        <w:lastRenderedPageBreak/>
        <w:t>Inclusion</w:t>
      </w:r>
      <w:r w:rsidRPr="00BE6437">
        <w:rPr>
          <w:spacing w:val="-3"/>
          <w:sz w:val="22"/>
          <w:szCs w:val="22"/>
        </w:rPr>
        <w:t xml:space="preserve"> </w:t>
      </w:r>
      <w:r w:rsidRPr="00BE6437">
        <w:rPr>
          <w:sz w:val="22"/>
          <w:szCs w:val="22"/>
        </w:rPr>
        <w:t>of</w:t>
      </w:r>
      <w:r w:rsidRPr="00BE6437">
        <w:rPr>
          <w:spacing w:val="-2"/>
          <w:sz w:val="22"/>
          <w:szCs w:val="22"/>
        </w:rPr>
        <w:t xml:space="preserve"> </w:t>
      </w:r>
      <w:r w:rsidRPr="00BE6437">
        <w:rPr>
          <w:sz w:val="22"/>
          <w:szCs w:val="22"/>
        </w:rPr>
        <w:t>a</w:t>
      </w:r>
      <w:r w:rsidRPr="00BE6437">
        <w:rPr>
          <w:spacing w:val="-2"/>
          <w:sz w:val="22"/>
          <w:szCs w:val="22"/>
        </w:rPr>
        <w:t xml:space="preserve"> </w:t>
      </w:r>
      <w:r w:rsidRPr="00BE6437">
        <w:rPr>
          <w:sz w:val="22"/>
          <w:szCs w:val="22"/>
        </w:rPr>
        <w:t>Wide</w:t>
      </w:r>
      <w:r w:rsidRPr="00BE6437">
        <w:rPr>
          <w:spacing w:val="-3"/>
          <w:sz w:val="22"/>
          <w:szCs w:val="22"/>
        </w:rPr>
        <w:t xml:space="preserve"> </w:t>
      </w:r>
      <w:r w:rsidRPr="00BE6437">
        <w:rPr>
          <w:sz w:val="22"/>
          <w:szCs w:val="22"/>
        </w:rPr>
        <w:t>Bandwidth</w:t>
      </w:r>
      <w:r w:rsidRPr="00BE6437">
        <w:rPr>
          <w:spacing w:val="-2"/>
          <w:sz w:val="22"/>
          <w:szCs w:val="22"/>
        </w:rPr>
        <w:t xml:space="preserve"> </w:t>
      </w:r>
      <w:r w:rsidRPr="00BE6437">
        <w:rPr>
          <w:sz w:val="22"/>
          <w:szCs w:val="22"/>
        </w:rPr>
        <w:t>Channel</w:t>
      </w:r>
      <w:r w:rsidRPr="00BE6437">
        <w:rPr>
          <w:spacing w:val="-2"/>
          <w:sz w:val="22"/>
          <w:szCs w:val="22"/>
        </w:rPr>
        <w:t xml:space="preserve"> </w:t>
      </w:r>
      <w:r w:rsidRPr="00BE6437">
        <w:rPr>
          <w:sz w:val="22"/>
          <w:szCs w:val="22"/>
        </w:rPr>
        <w:t>Switch</w:t>
      </w:r>
      <w:r w:rsidRPr="00BE6437">
        <w:rPr>
          <w:spacing w:val="-3"/>
          <w:sz w:val="22"/>
          <w:szCs w:val="22"/>
        </w:rPr>
        <w:t xml:space="preserve"> </w:t>
      </w:r>
      <w:r w:rsidRPr="00BE6437">
        <w:rPr>
          <w:sz w:val="22"/>
          <w:szCs w:val="22"/>
        </w:rPr>
        <w:t>element</w:t>
      </w:r>
    </w:p>
    <w:p w14:paraId="68BF18C3"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1"/>
          <w:sz w:val="22"/>
          <w:szCs w:val="22"/>
        </w:rPr>
        <w:t xml:space="preserve"> </w:t>
      </w:r>
      <w:r w:rsidRPr="00BE6437">
        <w:rPr>
          <w:sz w:val="22"/>
          <w:szCs w:val="22"/>
        </w:rPr>
        <w:t>Channel</w:t>
      </w:r>
      <w:r w:rsidRPr="00BE6437">
        <w:rPr>
          <w:spacing w:val="-2"/>
          <w:sz w:val="22"/>
          <w:szCs w:val="22"/>
        </w:rPr>
        <w:t xml:space="preserve"> </w:t>
      </w:r>
      <w:r w:rsidRPr="00BE6437">
        <w:rPr>
          <w:sz w:val="22"/>
          <w:szCs w:val="22"/>
        </w:rPr>
        <w:t>Switch</w:t>
      </w:r>
      <w:r w:rsidRPr="00BE6437">
        <w:rPr>
          <w:spacing w:val="-1"/>
          <w:sz w:val="22"/>
          <w:szCs w:val="22"/>
        </w:rPr>
        <w:t xml:space="preserve"> </w:t>
      </w:r>
      <w:r w:rsidRPr="00BE6437">
        <w:rPr>
          <w:sz w:val="22"/>
          <w:szCs w:val="22"/>
        </w:rPr>
        <w:t>Wrapper</w:t>
      </w:r>
      <w:r w:rsidRPr="00BE6437">
        <w:rPr>
          <w:spacing w:val="-3"/>
          <w:sz w:val="22"/>
          <w:szCs w:val="22"/>
        </w:rPr>
        <w:t xml:space="preserve"> </w:t>
      </w:r>
      <w:r w:rsidRPr="00BE6437">
        <w:rPr>
          <w:sz w:val="22"/>
          <w:szCs w:val="22"/>
        </w:rPr>
        <w:t>element</w:t>
      </w:r>
    </w:p>
    <w:p w14:paraId="0625E415"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3"/>
          <w:sz w:val="22"/>
          <w:szCs w:val="22"/>
        </w:rPr>
        <w:t xml:space="preserve"> </w:t>
      </w:r>
      <w:r w:rsidRPr="00BE6437">
        <w:rPr>
          <w:sz w:val="22"/>
          <w:szCs w:val="22"/>
        </w:rPr>
        <w:t>of</w:t>
      </w:r>
      <w:r w:rsidRPr="00BE6437">
        <w:rPr>
          <w:spacing w:val="-3"/>
          <w:sz w:val="22"/>
          <w:szCs w:val="22"/>
        </w:rPr>
        <w:t xml:space="preserve"> </w:t>
      </w:r>
      <w:r w:rsidRPr="00BE6437">
        <w:rPr>
          <w:sz w:val="22"/>
          <w:szCs w:val="22"/>
        </w:rPr>
        <w:t>an</w:t>
      </w:r>
      <w:r w:rsidRPr="00BE6437">
        <w:rPr>
          <w:spacing w:val="-2"/>
          <w:sz w:val="22"/>
          <w:szCs w:val="22"/>
        </w:rPr>
        <w:t xml:space="preserve"> </w:t>
      </w:r>
      <w:r w:rsidRPr="00BE6437">
        <w:rPr>
          <w:sz w:val="22"/>
          <w:szCs w:val="22"/>
        </w:rPr>
        <w:t>Operating</w:t>
      </w:r>
      <w:r w:rsidRPr="00BE6437">
        <w:rPr>
          <w:spacing w:val="-2"/>
          <w:sz w:val="22"/>
          <w:szCs w:val="22"/>
        </w:rPr>
        <w:t xml:space="preserve"> </w:t>
      </w:r>
      <w:r w:rsidRPr="00BE6437">
        <w:rPr>
          <w:sz w:val="22"/>
          <w:szCs w:val="22"/>
        </w:rPr>
        <w:t>Mode</w:t>
      </w:r>
      <w:r w:rsidRPr="00BE6437">
        <w:rPr>
          <w:spacing w:val="-3"/>
          <w:sz w:val="22"/>
          <w:szCs w:val="22"/>
        </w:rPr>
        <w:t xml:space="preserve"> </w:t>
      </w:r>
      <w:r w:rsidRPr="00BE6437">
        <w:rPr>
          <w:sz w:val="22"/>
          <w:szCs w:val="22"/>
        </w:rPr>
        <w:t>Notification</w:t>
      </w:r>
      <w:r w:rsidRPr="00BE6437">
        <w:rPr>
          <w:spacing w:val="-2"/>
          <w:sz w:val="22"/>
          <w:szCs w:val="22"/>
        </w:rPr>
        <w:t xml:space="preserve"> </w:t>
      </w:r>
      <w:r w:rsidRPr="00BE6437">
        <w:rPr>
          <w:sz w:val="22"/>
          <w:szCs w:val="22"/>
        </w:rPr>
        <w:t>element</w:t>
      </w:r>
    </w:p>
    <w:p w14:paraId="76ABBB0A"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Quiet</w:t>
      </w:r>
      <w:r w:rsidRPr="00BE6437">
        <w:rPr>
          <w:spacing w:val="-1"/>
          <w:sz w:val="22"/>
          <w:szCs w:val="22"/>
        </w:rPr>
        <w:t xml:space="preserve"> </w:t>
      </w:r>
      <w:r w:rsidRPr="00BE6437">
        <w:rPr>
          <w:sz w:val="22"/>
          <w:szCs w:val="22"/>
        </w:rPr>
        <w:t>Channel</w:t>
      </w:r>
      <w:r w:rsidRPr="00BE6437">
        <w:rPr>
          <w:spacing w:val="-3"/>
          <w:sz w:val="22"/>
          <w:szCs w:val="22"/>
        </w:rPr>
        <w:t xml:space="preserve"> </w:t>
      </w:r>
      <w:r w:rsidRPr="00BE6437">
        <w:rPr>
          <w:sz w:val="22"/>
          <w:szCs w:val="22"/>
        </w:rPr>
        <w:t>element</w:t>
      </w:r>
    </w:p>
    <w:p w14:paraId="35335E6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VHT</w:t>
      </w:r>
      <w:r w:rsidRPr="00BE6437">
        <w:rPr>
          <w:spacing w:val="-3"/>
          <w:sz w:val="22"/>
          <w:szCs w:val="22"/>
        </w:rPr>
        <w:t xml:space="preserve"> </w:t>
      </w:r>
      <w:r w:rsidRPr="00BE6437">
        <w:rPr>
          <w:sz w:val="22"/>
          <w:szCs w:val="22"/>
        </w:rPr>
        <w:t>Operation</w:t>
      </w:r>
      <w:r w:rsidRPr="00BE6437">
        <w:rPr>
          <w:spacing w:val="-2"/>
          <w:sz w:val="22"/>
          <w:szCs w:val="22"/>
        </w:rPr>
        <w:t xml:space="preserve"> </w:t>
      </w:r>
      <w:r w:rsidRPr="00BE6437">
        <w:rPr>
          <w:sz w:val="22"/>
          <w:szCs w:val="22"/>
        </w:rPr>
        <w:t>element</w:t>
      </w:r>
    </w:p>
    <w:p w14:paraId="0EBA55B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HE</w:t>
      </w:r>
      <w:r w:rsidRPr="00BE6437">
        <w:rPr>
          <w:spacing w:val="-2"/>
          <w:sz w:val="22"/>
          <w:szCs w:val="22"/>
        </w:rPr>
        <w:t xml:space="preserve"> </w:t>
      </w:r>
      <w:r w:rsidRPr="00BE6437">
        <w:rPr>
          <w:sz w:val="22"/>
          <w:szCs w:val="22"/>
        </w:rPr>
        <w:t>Operation</w:t>
      </w:r>
      <w:r w:rsidRPr="00BE6437">
        <w:rPr>
          <w:spacing w:val="-1"/>
          <w:sz w:val="22"/>
          <w:szCs w:val="22"/>
        </w:rPr>
        <w:t xml:space="preserve"> </w:t>
      </w:r>
      <w:r w:rsidRPr="00BE6437">
        <w:rPr>
          <w:sz w:val="22"/>
          <w:szCs w:val="22"/>
        </w:rPr>
        <w:t>element</w:t>
      </w:r>
    </w:p>
    <w:p w14:paraId="1D77FAD8"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Insertion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Broadcast</w:t>
      </w:r>
      <w:r w:rsidRPr="00BE6437">
        <w:rPr>
          <w:spacing w:val="-2"/>
          <w:sz w:val="22"/>
          <w:szCs w:val="22"/>
        </w:rPr>
        <w:t xml:space="preserve"> </w:t>
      </w:r>
      <w:r w:rsidRPr="00BE6437">
        <w:rPr>
          <w:sz w:val="22"/>
          <w:szCs w:val="22"/>
        </w:rPr>
        <w:t>TWT</w:t>
      </w:r>
      <w:r w:rsidRPr="00BE6437">
        <w:rPr>
          <w:spacing w:val="-2"/>
          <w:sz w:val="22"/>
          <w:szCs w:val="22"/>
        </w:rPr>
        <w:t xml:space="preserve"> </w:t>
      </w:r>
      <w:r w:rsidRPr="00BE6437">
        <w:rPr>
          <w:sz w:val="22"/>
          <w:szCs w:val="22"/>
        </w:rPr>
        <w:t>element</w:t>
      </w:r>
    </w:p>
    <w:p w14:paraId="1EDEF960"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the</w:t>
      </w:r>
      <w:r w:rsidRPr="00BE6437">
        <w:rPr>
          <w:spacing w:val="-3"/>
          <w:sz w:val="22"/>
          <w:szCs w:val="22"/>
        </w:rPr>
        <w:t xml:space="preserve"> </w:t>
      </w:r>
      <w:r w:rsidRPr="00BE6437">
        <w:rPr>
          <w:sz w:val="22"/>
          <w:szCs w:val="22"/>
        </w:rPr>
        <w:t>BSS</w:t>
      </w:r>
      <w:r w:rsidRPr="00BE6437">
        <w:rPr>
          <w:spacing w:val="-3"/>
          <w:sz w:val="22"/>
          <w:szCs w:val="22"/>
        </w:rPr>
        <w:t xml:space="preserve"> </w:t>
      </w:r>
      <w:r w:rsidRPr="00BE6437">
        <w:rPr>
          <w:sz w:val="22"/>
          <w:szCs w:val="22"/>
        </w:rPr>
        <w:t>Color</w:t>
      </w:r>
      <w:r w:rsidRPr="00BE6437">
        <w:rPr>
          <w:spacing w:val="-1"/>
          <w:sz w:val="22"/>
          <w:szCs w:val="22"/>
        </w:rPr>
        <w:t xml:space="preserve"> </w:t>
      </w:r>
      <w:r w:rsidRPr="00BE6437">
        <w:rPr>
          <w:sz w:val="22"/>
          <w:szCs w:val="22"/>
        </w:rPr>
        <w:t>Change</w:t>
      </w:r>
      <w:r w:rsidRPr="00BE6437">
        <w:rPr>
          <w:spacing w:val="-3"/>
          <w:sz w:val="22"/>
          <w:szCs w:val="22"/>
        </w:rPr>
        <w:t xml:space="preserve"> </w:t>
      </w:r>
      <w:r w:rsidRPr="00BE6437">
        <w:rPr>
          <w:sz w:val="22"/>
          <w:szCs w:val="22"/>
        </w:rPr>
        <w:t>Announcement</w:t>
      </w:r>
      <w:r w:rsidRPr="00BE6437">
        <w:rPr>
          <w:spacing w:val="-2"/>
          <w:sz w:val="22"/>
          <w:szCs w:val="22"/>
        </w:rPr>
        <w:t xml:space="preserve"> </w:t>
      </w:r>
      <w:r w:rsidRPr="00BE6437">
        <w:rPr>
          <w:sz w:val="22"/>
          <w:szCs w:val="22"/>
        </w:rPr>
        <w:t>element</w:t>
      </w:r>
    </w:p>
    <w:p w14:paraId="6B11A799"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MU</w:t>
      </w:r>
      <w:r w:rsidRPr="00BE6437">
        <w:rPr>
          <w:spacing w:val="-1"/>
          <w:sz w:val="22"/>
          <w:szCs w:val="22"/>
        </w:rPr>
        <w:t xml:space="preserve"> </w:t>
      </w:r>
      <w:r w:rsidRPr="00BE6437">
        <w:rPr>
          <w:sz w:val="22"/>
          <w:szCs w:val="22"/>
        </w:rPr>
        <w:t>EDCA</w:t>
      </w:r>
      <w:r w:rsidRPr="00BE6437">
        <w:rPr>
          <w:spacing w:val="-3"/>
          <w:sz w:val="22"/>
          <w:szCs w:val="22"/>
        </w:rPr>
        <w:t xml:space="preserve"> </w:t>
      </w:r>
      <w:r w:rsidRPr="00BE6437">
        <w:rPr>
          <w:sz w:val="22"/>
          <w:szCs w:val="22"/>
        </w:rPr>
        <w:t>Parameter</w:t>
      </w:r>
      <w:r w:rsidRPr="00BE6437">
        <w:rPr>
          <w:spacing w:val="-3"/>
          <w:sz w:val="22"/>
          <w:szCs w:val="22"/>
        </w:rPr>
        <w:t xml:space="preserve"> </w:t>
      </w:r>
      <w:r w:rsidRPr="00BE6437">
        <w:rPr>
          <w:sz w:val="22"/>
          <w:szCs w:val="22"/>
        </w:rPr>
        <w:t>Set</w:t>
      </w:r>
      <w:r w:rsidRPr="00BE6437">
        <w:rPr>
          <w:spacing w:val="-1"/>
          <w:sz w:val="22"/>
          <w:szCs w:val="22"/>
        </w:rPr>
        <w:t xml:space="preserve"> </w:t>
      </w:r>
      <w:r w:rsidRPr="00BE6437">
        <w:rPr>
          <w:sz w:val="22"/>
          <w:szCs w:val="22"/>
        </w:rPr>
        <w:t>element</w:t>
      </w:r>
    </w:p>
    <w:p w14:paraId="1F577C9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1"/>
          <w:sz w:val="22"/>
          <w:szCs w:val="22"/>
        </w:rPr>
        <w:t xml:space="preserve"> </w:t>
      </w:r>
      <w:r w:rsidRPr="00BE6437">
        <w:rPr>
          <w:sz w:val="22"/>
          <w:szCs w:val="22"/>
        </w:rPr>
        <w:t>the</w:t>
      </w:r>
      <w:r w:rsidRPr="00BE6437">
        <w:rPr>
          <w:spacing w:val="-3"/>
          <w:sz w:val="22"/>
          <w:szCs w:val="22"/>
        </w:rPr>
        <w:t xml:space="preserve"> </w:t>
      </w:r>
      <w:r w:rsidRPr="00BE6437">
        <w:rPr>
          <w:sz w:val="22"/>
          <w:szCs w:val="22"/>
        </w:rPr>
        <w:t>Spatial</w:t>
      </w:r>
      <w:r w:rsidRPr="00BE6437">
        <w:rPr>
          <w:spacing w:val="-1"/>
          <w:sz w:val="22"/>
          <w:szCs w:val="22"/>
        </w:rPr>
        <w:t xml:space="preserve"> </w:t>
      </w:r>
      <w:r w:rsidRPr="00BE6437">
        <w:rPr>
          <w:sz w:val="22"/>
          <w:szCs w:val="22"/>
        </w:rPr>
        <w:t>Reuse</w:t>
      </w:r>
      <w:r w:rsidRPr="00BE6437">
        <w:rPr>
          <w:spacing w:val="-2"/>
          <w:sz w:val="22"/>
          <w:szCs w:val="22"/>
        </w:rPr>
        <w:t xml:space="preserve"> </w:t>
      </w:r>
      <w:r w:rsidRPr="00BE6437">
        <w:rPr>
          <w:sz w:val="22"/>
          <w:szCs w:val="22"/>
        </w:rPr>
        <w:t>Parameter</w:t>
      </w:r>
      <w:r w:rsidRPr="00BE6437">
        <w:rPr>
          <w:spacing w:val="-2"/>
          <w:sz w:val="22"/>
          <w:szCs w:val="22"/>
        </w:rPr>
        <w:t xml:space="preserve"> </w:t>
      </w:r>
      <w:r w:rsidRPr="00BE6437">
        <w:rPr>
          <w:sz w:val="22"/>
          <w:szCs w:val="22"/>
        </w:rPr>
        <w:t>Set</w:t>
      </w:r>
      <w:r w:rsidRPr="00BE6437">
        <w:rPr>
          <w:spacing w:val="-1"/>
          <w:sz w:val="22"/>
          <w:szCs w:val="22"/>
        </w:rPr>
        <w:t xml:space="preserve"> </w:t>
      </w:r>
      <w:r w:rsidRPr="00BE6437">
        <w:rPr>
          <w:sz w:val="22"/>
          <w:szCs w:val="22"/>
        </w:rPr>
        <w:t>element</w:t>
      </w:r>
    </w:p>
    <w:p w14:paraId="7A545964" w14:textId="1206A700"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Modification</w:t>
      </w:r>
      <w:r w:rsidRPr="00BE6437">
        <w:rPr>
          <w:spacing w:val="-3"/>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UORA</w:t>
      </w:r>
      <w:r w:rsidRPr="00BE6437">
        <w:rPr>
          <w:spacing w:val="-3"/>
          <w:sz w:val="22"/>
          <w:szCs w:val="22"/>
        </w:rPr>
        <w:t xml:space="preserve"> </w:t>
      </w:r>
      <w:r w:rsidRPr="00BE6437">
        <w:rPr>
          <w:sz w:val="22"/>
          <w:szCs w:val="22"/>
        </w:rPr>
        <w:t>Parameter</w:t>
      </w:r>
      <w:r w:rsidRPr="00BE6437">
        <w:rPr>
          <w:spacing w:val="-2"/>
          <w:sz w:val="22"/>
          <w:szCs w:val="22"/>
        </w:rPr>
        <w:t xml:space="preserve"> </w:t>
      </w:r>
      <w:r w:rsidRPr="00BE6437">
        <w:rPr>
          <w:sz w:val="22"/>
          <w:szCs w:val="22"/>
        </w:rPr>
        <w:t>Set</w:t>
      </w:r>
      <w:r w:rsidRPr="00BE6437">
        <w:rPr>
          <w:spacing w:val="-3"/>
          <w:sz w:val="22"/>
          <w:szCs w:val="22"/>
        </w:rPr>
        <w:t xml:space="preserve"> </w:t>
      </w:r>
      <w:r w:rsidRPr="00BE6437">
        <w:rPr>
          <w:sz w:val="22"/>
          <w:szCs w:val="22"/>
        </w:rPr>
        <w:t>element</w:t>
      </w:r>
    </w:p>
    <w:p w14:paraId="353567F8" w14:textId="55D8AEDD" w:rsidR="008B0619" w:rsidRPr="00BE6437" w:rsidRDefault="008B0619" w:rsidP="002A59DE">
      <w:pPr>
        <w:pStyle w:val="ListParagraph"/>
        <w:numPr>
          <w:ilvl w:val="0"/>
          <w:numId w:val="39"/>
        </w:numPr>
        <w:tabs>
          <w:tab w:val="left" w:pos="759"/>
        </w:tabs>
        <w:kinsoku w:val="0"/>
        <w:overflowPunct w:val="0"/>
        <w:spacing w:before="70" w:line="240" w:lineRule="auto"/>
        <w:ind w:left="758" w:right="0" w:hanging="439"/>
        <w:rPr>
          <w:ins w:id="388" w:author="Author"/>
          <w:sz w:val="22"/>
          <w:szCs w:val="22"/>
        </w:rPr>
      </w:pPr>
      <w:r w:rsidRPr="00BE6437">
        <w:rPr>
          <w:sz w:val="22"/>
          <w:szCs w:val="22"/>
        </w:rPr>
        <w:t>Modification</w:t>
      </w:r>
      <w:r w:rsidRPr="00BE6437">
        <w:rPr>
          <w:spacing w:val="-5"/>
          <w:sz w:val="22"/>
          <w:szCs w:val="22"/>
        </w:rPr>
        <w:t xml:space="preserve"> </w:t>
      </w:r>
      <w:r w:rsidRPr="00BE6437">
        <w:rPr>
          <w:sz w:val="22"/>
          <w:szCs w:val="22"/>
        </w:rPr>
        <w:t>of</w:t>
      </w:r>
      <w:r w:rsidRPr="00BE6437">
        <w:rPr>
          <w:spacing w:val="-5"/>
          <w:sz w:val="22"/>
          <w:szCs w:val="22"/>
        </w:rPr>
        <w:t xml:space="preserve"> </w:t>
      </w:r>
      <w:r w:rsidRPr="00BE6437">
        <w:rPr>
          <w:sz w:val="22"/>
          <w:szCs w:val="22"/>
        </w:rPr>
        <w:t>the</w:t>
      </w:r>
      <w:r w:rsidRPr="00BE6437">
        <w:rPr>
          <w:spacing w:val="-6"/>
          <w:sz w:val="22"/>
          <w:szCs w:val="22"/>
        </w:rPr>
        <w:t xml:space="preserve"> </w:t>
      </w:r>
      <w:r w:rsidRPr="00BE6437">
        <w:rPr>
          <w:sz w:val="22"/>
          <w:szCs w:val="22"/>
        </w:rPr>
        <w:t>EHT</w:t>
      </w:r>
      <w:r w:rsidRPr="00BE6437">
        <w:rPr>
          <w:spacing w:val="-5"/>
          <w:sz w:val="22"/>
          <w:szCs w:val="22"/>
        </w:rPr>
        <w:t xml:space="preserve"> </w:t>
      </w:r>
      <w:r w:rsidRPr="00BE6437">
        <w:rPr>
          <w:sz w:val="22"/>
          <w:szCs w:val="22"/>
        </w:rPr>
        <w:t>Operation</w:t>
      </w:r>
      <w:r w:rsidRPr="00BE6437">
        <w:rPr>
          <w:spacing w:val="-5"/>
          <w:sz w:val="22"/>
          <w:szCs w:val="22"/>
        </w:rPr>
        <w:t xml:space="preserve"> </w:t>
      </w:r>
      <w:r w:rsidRPr="00BE6437">
        <w:rPr>
          <w:sz w:val="22"/>
          <w:szCs w:val="22"/>
        </w:rPr>
        <w:t>element</w:t>
      </w:r>
    </w:p>
    <w:p w14:paraId="74B93B29" w14:textId="5D61FF84" w:rsidR="008B0619" w:rsidRPr="008B0619" w:rsidRDefault="000A423B" w:rsidP="002A59DE">
      <w:pPr>
        <w:pStyle w:val="ListParagraph"/>
        <w:numPr>
          <w:ilvl w:val="0"/>
          <w:numId w:val="39"/>
        </w:numPr>
        <w:tabs>
          <w:tab w:val="left" w:pos="759"/>
        </w:tabs>
        <w:kinsoku w:val="0"/>
        <w:overflowPunct w:val="0"/>
        <w:spacing w:before="70" w:line="240" w:lineRule="auto"/>
        <w:ind w:left="758" w:right="0" w:hanging="439"/>
        <w:rPr>
          <w:szCs w:val="20"/>
        </w:rPr>
      </w:pPr>
      <w:bookmarkStart w:id="389" w:name="_Hlk88468388"/>
      <w:ins w:id="390" w:author="Author">
        <w:r>
          <w:rPr>
            <w:sz w:val="22"/>
            <w:szCs w:val="22"/>
            <w:highlight w:val="cyan"/>
          </w:rPr>
          <w:t>I</w:t>
        </w:r>
        <w:r w:rsidR="0065607F" w:rsidRPr="00873B78">
          <w:rPr>
            <w:sz w:val="22"/>
            <w:szCs w:val="22"/>
            <w:highlight w:val="cyan"/>
          </w:rPr>
          <w:t>nclusion</w:t>
        </w:r>
        <w:r w:rsidR="008B0619" w:rsidRPr="00873B78">
          <w:rPr>
            <w:sz w:val="22"/>
            <w:szCs w:val="22"/>
            <w:highlight w:val="cyan"/>
          </w:rPr>
          <w:t xml:space="preserve"> of the </w:t>
        </w:r>
        <w:r w:rsidR="0065607F" w:rsidRPr="00873B78">
          <w:rPr>
            <w:sz w:val="22"/>
            <w:szCs w:val="28"/>
            <w:highlight w:val="cyan"/>
          </w:rPr>
          <w:t>Link Unavailability Parameters</w:t>
        </w:r>
        <w:r w:rsidR="0065607F" w:rsidRPr="00873B78">
          <w:rPr>
            <w:highlight w:val="cyan"/>
          </w:rPr>
          <w:t xml:space="preserve"> </w:t>
        </w:r>
        <w:r w:rsidR="00777428" w:rsidRPr="00873B78">
          <w:rPr>
            <w:sz w:val="22"/>
            <w:szCs w:val="22"/>
            <w:highlight w:val="cyan"/>
          </w:rPr>
          <w:t xml:space="preserve">subfield in the </w:t>
        </w:r>
        <w:r w:rsidR="00EC29FE">
          <w:rPr>
            <w:sz w:val="22"/>
            <w:szCs w:val="22"/>
            <w:highlight w:val="cyan"/>
          </w:rPr>
          <w:t xml:space="preserve">Common Info field of the </w:t>
        </w:r>
        <w:r w:rsidR="008C7337">
          <w:rPr>
            <w:sz w:val="22"/>
            <w:szCs w:val="22"/>
            <w:highlight w:val="cyan"/>
          </w:rPr>
          <w:t xml:space="preserve">Basic </w:t>
        </w:r>
        <w:r w:rsidR="00873B78" w:rsidRPr="00873B78">
          <w:rPr>
            <w:sz w:val="22"/>
            <w:szCs w:val="22"/>
            <w:highlight w:val="cyan"/>
          </w:rPr>
          <w:t>Multi</w:t>
        </w:r>
        <w:r w:rsidR="008C7337">
          <w:rPr>
            <w:sz w:val="22"/>
            <w:szCs w:val="22"/>
            <w:highlight w:val="cyan"/>
          </w:rPr>
          <w:t>-</w:t>
        </w:r>
        <w:r w:rsidR="00873B78" w:rsidRPr="00873B78">
          <w:rPr>
            <w:sz w:val="22"/>
            <w:szCs w:val="22"/>
            <w:highlight w:val="cyan"/>
          </w:rPr>
          <w:t>link</w:t>
        </w:r>
        <w:r w:rsidR="008B0619" w:rsidRPr="00873B78">
          <w:rPr>
            <w:sz w:val="22"/>
            <w:szCs w:val="22"/>
            <w:highlight w:val="cyan"/>
          </w:rPr>
          <w:t xml:space="preserve"> element</w:t>
        </w:r>
      </w:ins>
      <w:bookmarkEnd w:id="389"/>
    </w:p>
    <w:p w14:paraId="33693C6D" w14:textId="673FEE19" w:rsidR="0077233C" w:rsidRDefault="0077233C" w:rsidP="00B116F3">
      <w:pPr>
        <w:pStyle w:val="BodyText"/>
      </w:pPr>
    </w:p>
    <w:p w14:paraId="0745C124" w14:textId="65D8BB77" w:rsidR="00FB7EE1" w:rsidRPr="00815A44" w:rsidDel="00777428" w:rsidRDefault="00777428" w:rsidP="00995E8F">
      <w:pPr>
        <w:pStyle w:val="T"/>
        <w:rPr>
          <w:del w:id="391" w:author="Author"/>
          <w:sz w:val="18"/>
          <w:szCs w:val="18"/>
          <w:highlight w:val="cyan"/>
        </w:rPr>
      </w:pPr>
      <w:bookmarkStart w:id="392" w:name="_Hlk84155575"/>
      <w:ins w:id="393" w:author="Author">
        <w:r w:rsidRPr="00FB7EE1" w:rsidDel="00777428">
          <w:rPr>
            <w:rFonts w:ascii="Arial" w:hAnsi="Arial" w:cs="Arial"/>
            <w:b/>
            <w:bCs/>
          </w:rPr>
          <w:t xml:space="preserve"> </w:t>
        </w:r>
      </w:ins>
      <w:del w:id="394" w:author="Author">
        <w:r w:rsidR="00FB7EE1" w:rsidRPr="00815A44" w:rsidDel="00777428">
          <w:rPr>
            <w:rFonts w:ascii="Arial" w:hAnsi="Arial" w:cs="Arial"/>
            <w:b/>
            <w:bCs/>
            <w:highlight w:val="cyan"/>
          </w:rPr>
          <w:delText>35.3.6.1.1</w:delText>
        </w:r>
        <w:r w:rsidR="00FB7EE1" w:rsidRPr="00815A44" w:rsidDel="00777428">
          <w:rPr>
            <w:rFonts w:ascii="Arial" w:hAnsi="Arial" w:cs="Arial"/>
            <w:b/>
            <w:bCs/>
            <w:highlight w:val="cyan"/>
          </w:rPr>
          <w:tab/>
          <w:delText>General</w:delText>
        </w:r>
      </w:del>
    </w:p>
    <w:p w14:paraId="25577A3D" w14:textId="2E45E3EE" w:rsidR="00995E8F" w:rsidRPr="00815A44" w:rsidDel="00777428" w:rsidRDefault="00995E8F" w:rsidP="00995E8F">
      <w:pPr>
        <w:pStyle w:val="T"/>
        <w:rPr>
          <w:del w:id="395" w:author="Author"/>
          <w:highlight w:val="cyan"/>
          <w:rtl/>
          <w:lang w:val="en-GB" w:eastAsia="en-US" w:bidi="he-IL"/>
        </w:rPr>
      </w:pPr>
      <w:del w:id="396" w:author="Author">
        <w:r w:rsidRPr="00815A44" w:rsidDel="00777428">
          <w:rPr>
            <w:sz w:val="18"/>
            <w:szCs w:val="18"/>
            <w:highlight w:val="cyan"/>
          </w:rPr>
          <w:delText>[CID 5154]</w:delText>
        </w:r>
      </w:del>
    </w:p>
    <w:p w14:paraId="1A9E2062" w14:textId="79FAFA36" w:rsidR="0077233C" w:rsidRPr="00815A44" w:rsidDel="00777428" w:rsidRDefault="00995E8F" w:rsidP="00995E8F">
      <w:pPr>
        <w:pStyle w:val="BodyText"/>
        <w:rPr>
          <w:del w:id="397" w:author="Author"/>
          <w:b/>
          <w:bCs/>
          <w:i/>
          <w:iCs/>
          <w:highlight w:val="cyan"/>
          <w:lang w:val="en-GB"/>
        </w:rPr>
      </w:pPr>
      <w:del w:id="398" w:author="Author">
        <w:r w:rsidRPr="00815A44" w:rsidDel="00777428">
          <w:rPr>
            <w:b/>
            <w:bCs/>
            <w:i/>
            <w:iCs/>
            <w:highlight w:val="cyan"/>
            <w:lang w:val="en-GB"/>
          </w:rPr>
          <w:delText xml:space="preserve">TGbe editor: Please update </w:delText>
        </w:r>
      </w:del>
      <w:ins w:id="399" w:author="Author">
        <w:del w:id="400" w:author="Author">
          <w:r w:rsidR="00292E04" w:rsidRPr="00815A44" w:rsidDel="00777428">
            <w:rPr>
              <w:b/>
              <w:bCs/>
              <w:i/>
              <w:iCs/>
              <w:highlight w:val="cyan"/>
              <w:lang w:val="en-GB"/>
            </w:rPr>
            <w:delText xml:space="preserve">replace </w:delText>
          </w:r>
        </w:del>
      </w:ins>
      <w:del w:id="401" w:author="Author">
        <w:r w:rsidRPr="00815A44" w:rsidDel="00777428">
          <w:rPr>
            <w:b/>
            <w:bCs/>
            <w:i/>
            <w:iCs/>
            <w:highlight w:val="cyan"/>
            <w:lang w:val="en-GB"/>
          </w:rPr>
          <w:delText xml:space="preserve">the </w:delText>
        </w:r>
        <w:r w:rsidR="00FB7EE1" w:rsidRPr="00815A44" w:rsidDel="00777428">
          <w:rPr>
            <w:b/>
            <w:bCs/>
            <w:i/>
            <w:iCs/>
            <w:highlight w:val="cyan"/>
            <w:lang w:val="en-GB"/>
          </w:rPr>
          <w:delText xml:space="preserve">third paragraph of this </w:delText>
        </w:r>
        <w:r w:rsidRPr="00815A44" w:rsidDel="00777428">
          <w:rPr>
            <w:b/>
            <w:bCs/>
            <w:i/>
            <w:iCs/>
            <w:highlight w:val="cyan"/>
            <w:lang w:val="en-GB"/>
          </w:rPr>
          <w:delText>subclause</w:delText>
        </w:r>
        <w:r w:rsidR="00FB7EE1" w:rsidRPr="00815A44" w:rsidDel="00777428">
          <w:rPr>
            <w:b/>
            <w:bCs/>
            <w:i/>
            <w:iCs/>
            <w:highlight w:val="cyan"/>
            <w:lang w:val="en-GB"/>
          </w:rPr>
          <w:delText>, as follows:</w:delText>
        </w:r>
      </w:del>
    </w:p>
    <w:p w14:paraId="7148D9FF" w14:textId="2C5DE1A8" w:rsidR="00FB7EE1" w:rsidRPr="00815A44" w:rsidDel="00777428" w:rsidRDefault="00FB7EE1" w:rsidP="00995E8F">
      <w:pPr>
        <w:pStyle w:val="BodyText"/>
        <w:rPr>
          <w:del w:id="402" w:author="Author"/>
          <w:highlight w:val="cyan"/>
        </w:rPr>
      </w:pPr>
    </w:p>
    <w:p w14:paraId="44F79EC7" w14:textId="1C1424DB" w:rsidR="00FB7EE1" w:rsidRPr="00815A44" w:rsidDel="00777428" w:rsidRDefault="00FB7EE1" w:rsidP="00995E8F">
      <w:pPr>
        <w:pStyle w:val="BodyText"/>
        <w:rPr>
          <w:ins w:id="403" w:author="Author"/>
          <w:del w:id="404" w:author="Author"/>
          <w:sz w:val="22"/>
          <w:szCs w:val="22"/>
          <w:highlight w:val="cyan"/>
        </w:rPr>
      </w:pPr>
      <w:del w:id="405" w:author="Author">
        <w:r w:rsidRPr="00815A44" w:rsidDel="00777428">
          <w:rPr>
            <w:highlight w:val="cyan"/>
          </w:rPr>
          <w:delText xml:space="preserve">A setup link is defined as enabled if </w:delText>
        </w:r>
      </w:del>
      <w:ins w:id="406" w:author="Author">
        <w:del w:id="407" w:author="Author">
          <w:r w:rsidR="00885D6C" w:rsidRPr="00815A44" w:rsidDel="00777428">
            <w:rPr>
              <w:highlight w:val="cyan"/>
            </w:rPr>
            <w:delText>any of</w:delText>
          </w:r>
          <w:r w:rsidRPr="00815A44" w:rsidDel="00777428">
            <w:rPr>
              <w:highlight w:val="cyan"/>
            </w:rPr>
            <w:delText xml:space="preserve"> the following conditions occur:</w:delText>
          </w:r>
        </w:del>
      </w:ins>
    </w:p>
    <w:p w14:paraId="57F0D157" w14:textId="3D327B2C" w:rsidR="00FB7EE1" w:rsidRPr="00815A44" w:rsidDel="00777428" w:rsidRDefault="00FB7EE1" w:rsidP="0050177E">
      <w:pPr>
        <w:pStyle w:val="BodyText"/>
        <w:numPr>
          <w:ilvl w:val="0"/>
          <w:numId w:val="1"/>
        </w:numPr>
        <w:rPr>
          <w:ins w:id="408" w:author="Author"/>
          <w:del w:id="409" w:author="Author"/>
          <w:sz w:val="22"/>
          <w:szCs w:val="22"/>
          <w:highlight w:val="cyan"/>
        </w:rPr>
      </w:pPr>
      <w:del w:id="410" w:author="Author">
        <w:r w:rsidRPr="00815A44" w:rsidDel="00777428">
          <w:rPr>
            <w:highlight w:val="cyan"/>
          </w:rPr>
          <w:delText xml:space="preserve">at </w:delText>
        </w:r>
      </w:del>
      <w:ins w:id="411" w:author="Author">
        <w:del w:id="412" w:author="Author">
          <w:r w:rsidRPr="00815A44" w:rsidDel="00777428">
            <w:rPr>
              <w:highlight w:val="cyan"/>
            </w:rPr>
            <w:delText xml:space="preserve">At </w:delText>
          </w:r>
        </w:del>
      </w:ins>
      <w:del w:id="413" w:author="Author">
        <w:r w:rsidRPr="00815A44" w:rsidDel="00777428">
          <w:rPr>
            <w:highlight w:val="cyan"/>
          </w:rPr>
          <w:delText>least one TID is mapped to that link</w:delText>
        </w:r>
      </w:del>
    </w:p>
    <w:p w14:paraId="3C0BF3F8" w14:textId="1524769C" w:rsidR="002E5B85" w:rsidRPr="00815A44" w:rsidDel="00777428" w:rsidRDefault="002E5B85" w:rsidP="000825B9">
      <w:pPr>
        <w:pStyle w:val="BodyText"/>
        <w:numPr>
          <w:ilvl w:val="0"/>
          <w:numId w:val="1"/>
        </w:numPr>
        <w:rPr>
          <w:del w:id="414" w:author="Author"/>
          <w:sz w:val="22"/>
          <w:szCs w:val="22"/>
          <w:highlight w:val="cyan"/>
        </w:rPr>
      </w:pPr>
      <w:ins w:id="415" w:author="Author">
        <w:del w:id="416" w:author="Author">
          <w:r w:rsidRPr="00815A44" w:rsidDel="00777428">
            <w:rPr>
              <w:highlight w:val="cyan"/>
            </w:rPr>
            <w:delText>The non-AP STA affiliated with non-AP MLD associated with the AP MLD and is operating on this setup link is not in Power Save mode</w:delText>
          </w:r>
        </w:del>
      </w:ins>
    </w:p>
    <w:p w14:paraId="40DB96B8" w14:textId="19DD7DBA" w:rsidR="00FB7EE1" w:rsidRPr="00815A44" w:rsidDel="00777428" w:rsidRDefault="00EC1D3E" w:rsidP="000825B9">
      <w:pPr>
        <w:pStyle w:val="BodyText"/>
        <w:numPr>
          <w:ilvl w:val="0"/>
          <w:numId w:val="1"/>
        </w:numPr>
        <w:rPr>
          <w:ins w:id="417" w:author="Author"/>
          <w:del w:id="418" w:author="Author"/>
          <w:sz w:val="22"/>
          <w:szCs w:val="22"/>
          <w:highlight w:val="cyan"/>
        </w:rPr>
      </w:pPr>
      <w:ins w:id="419" w:author="Author">
        <w:del w:id="420" w:author="Author">
          <w:r w:rsidRPr="00815A44" w:rsidDel="00777428">
            <w:rPr>
              <w:highlight w:val="cyan"/>
            </w:rPr>
            <w:delText>T</w:delText>
          </w:r>
          <w:r w:rsidR="00FB7EE1" w:rsidRPr="00815A44" w:rsidDel="00777428">
            <w:rPr>
              <w:highlight w:val="cyan"/>
            </w:rPr>
            <w:delText>he Link Disablement indication subfield is set to 0</w:delText>
          </w:r>
          <w:r w:rsidR="00F672DB" w:rsidRPr="00815A44" w:rsidDel="00777428">
            <w:rPr>
              <w:highlight w:val="cyan"/>
            </w:rPr>
            <w:delText xml:space="preserve"> or the Link Disablement indication subfield is set to 1 and the Link Disablement Count subfield is set to nonzero value</w:delText>
          </w:r>
          <w:r w:rsidR="00FB7EE1" w:rsidRPr="00815A44" w:rsidDel="00777428">
            <w:rPr>
              <w:highlight w:val="cyan"/>
            </w:rPr>
            <w:delText xml:space="preserve"> in the EHT Operation Element</w:delText>
          </w:r>
          <w:r w:rsidR="000825B9" w:rsidRPr="00815A44" w:rsidDel="00777428">
            <w:rPr>
              <w:highlight w:val="cyan"/>
            </w:rPr>
            <w:delText xml:space="preserve"> included</w:delText>
          </w:r>
          <w:r w:rsidR="00446626" w:rsidRPr="00815A44" w:rsidDel="00777428">
            <w:rPr>
              <w:highlight w:val="cyan"/>
            </w:rPr>
            <w:delText xml:space="preserve"> in the Beacon, Probe Response, (Re)Association Response frames transmitted by the AP affiliated with AP MLD</w:delText>
          </w:r>
          <w:r w:rsidR="00F17011" w:rsidRPr="00815A44" w:rsidDel="00777428">
            <w:rPr>
              <w:highlight w:val="cyan"/>
            </w:rPr>
            <w:delText xml:space="preserve"> on this setup link</w:delText>
          </w:r>
          <w:r w:rsidR="00446626" w:rsidRPr="00815A44" w:rsidDel="00777428">
            <w:rPr>
              <w:highlight w:val="cyan"/>
            </w:rPr>
            <w:delText>.</w:delText>
          </w:r>
        </w:del>
      </w:ins>
    </w:p>
    <w:p w14:paraId="05039FC6" w14:textId="540CCAE5" w:rsidR="00446626" w:rsidRPr="00815A44" w:rsidDel="00777428" w:rsidRDefault="00EC1D3E" w:rsidP="000825B9">
      <w:pPr>
        <w:pStyle w:val="BodyText"/>
        <w:numPr>
          <w:ilvl w:val="0"/>
          <w:numId w:val="1"/>
        </w:numPr>
        <w:rPr>
          <w:ins w:id="421" w:author="Author"/>
          <w:del w:id="422" w:author="Author"/>
          <w:sz w:val="22"/>
          <w:szCs w:val="22"/>
          <w:highlight w:val="cyan"/>
        </w:rPr>
      </w:pPr>
      <w:ins w:id="423" w:author="Author">
        <w:del w:id="424" w:author="Author">
          <w:r w:rsidRPr="00815A44" w:rsidDel="00777428">
            <w:rPr>
              <w:highlight w:val="cyan"/>
            </w:rPr>
            <w:delText>T</w:delText>
          </w:r>
          <w:r w:rsidR="00FB7EE1" w:rsidRPr="00815A44" w:rsidDel="00777428">
            <w:rPr>
              <w:highlight w:val="cyan"/>
            </w:rPr>
            <w:delText xml:space="preserve">he Link Disabled subfield is set to 0 in the </w:delText>
          </w:r>
          <w:r w:rsidRPr="00815A44" w:rsidDel="00777428">
            <w:rPr>
              <w:highlight w:val="cyan"/>
            </w:rPr>
            <w:delText>Neighbor AP Information field of the RNR element included in the Beacon or Probe Response frames</w:delText>
          </w:r>
          <w:r w:rsidR="00446626" w:rsidRPr="00815A44" w:rsidDel="00777428">
            <w:rPr>
              <w:highlight w:val="cyan"/>
            </w:rPr>
            <w:delText xml:space="preserve"> transmitted by</w:delText>
          </w:r>
          <w:r w:rsidRPr="00815A44" w:rsidDel="00777428">
            <w:rPr>
              <w:highlight w:val="cyan"/>
            </w:rPr>
            <w:delText xml:space="preserve"> the APs affiliated with the same AP MLD as the AP</w:delText>
          </w:r>
          <w:r w:rsidR="002F1AF8" w:rsidRPr="00815A44" w:rsidDel="00777428">
            <w:rPr>
              <w:highlight w:val="cyan"/>
            </w:rPr>
            <w:delText xml:space="preserve"> operating on this </w:delText>
          </w:r>
          <w:r w:rsidR="00960EDF" w:rsidRPr="00815A44" w:rsidDel="00777428">
            <w:rPr>
              <w:highlight w:val="cyan"/>
            </w:rPr>
            <w:delText xml:space="preserve">setup </w:delText>
          </w:r>
          <w:r w:rsidR="002F1AF8" w:rsidRPr="00815A44" w:rsidDel="00777428">
            <w:rPr>
              <w:highlight w:val="cyan"/>
            </w:rPr>
            <w:delText>link</w:delText>
          </w:r>
          <w:r w:rsidRPr="00815A44" w:rsidDel="00777428">
            <w:rPr>
              <w:highlight w:val="cyan"/>
            </w:rPr>
            <w:delText xml:space="preserve">. </w:delText>
          </w:r>
        </w:del>
      </w:ins>
    </w:p>
    <w:p w14:paraId="6D07F299" w14:textId="09D08936" w:rsidR="0050177E" w:rsidRPr="00815A44" w:rsidDel="00777428" w:rsidRDefault="0050177E" w:rsidP="00EC1D3E">
      <w:pPr>
        <w:pStyle w:val="BodyText"/>
        <w:ind w:left="360"/>
        <w:rPr>
          <w:ins w:id="425" w:author="Author"/>
          <w:del w:id="426" w:author="Author"/>
          <w:sz w:val="22"/>
          <w:szCs w:val="22"/>
          <w:highlight w:val="cyan"/>
        </w:rPr>
      </w:pPr>
    </w:p>
    <w:p w14:paraId="7DCE6333" w14:textId="40659657" w:rsidR="00885D6C" w:rsidRPr="00815A44" w:rsidDel="00777428" w:rsidRDefault="00FB7EE1" w:rsidP="00EC1D3E">
      <w:pPr>
        <w:pStyle w:val="BodyText"/>
        <w:ind w:left="360"/>
        <w:rPr>
          <w:ins w:id="427" w:author="Author"/>
          <w:del w:id="428" w:author="Author"/>
          <w:sz w:val="22"/>
          <w:szCs w:val="22"/>
          <w:highlight w:val="cyan"/>
        </w:rPr>
      </w:pPr>
      <w:del w:id="429" w:author="Author">
        <w:r w:rsidRPr="00815A44" w:rsidDel="00777428">
          <w:rPr>
            <w:highlight w:val="cyan"/>
          </w:rPr>
          <w:delText xml:space="preserve">and </w:delText>
        </w:r>
      </w:del>
      <w:ins w:id="430" w:author="Author">
        <w:del w:id="431" w:author="Author">
          <w:r w:rsidR="00EC1D3E" w:rsidRPr="00815A44" w:rsidDel="00777428">
            <w:rPr>
              <w:highlight w:val="cyan"/>
            </w:rPr>
            <w:delText xml:space="preserve">A setup link </w:delText>
          </w:r>
        </w:del>
      </w:ins>
      <w:del w:id="432" w:author="Author">
        <w:r w:rsidRPr="00815A44" w:rsidDel="00777428">
          <w:rPr>
            <w:highlight w:val="cyan"/>
          </w:rPr>
          <w:delText xml:space="preserve">is defined as disabled if </w:delText>
        </w:r>
      </w:del>
      <w:ins w:id="433" w:author="Author">
        <w:del w:id="434" w:author="Author">
          <w:r w:rsidR="00885D6C" w:rsidRPr="00815A44" w:rsidDel="00777428">
            <w:rPr>
              <w:highlight w:val="cyan"/>
            </w:rPr>
            <w:delText>any of the following conditions occur</w:delText>
          </w:r>
          <w:r w:rsidR="00292E04" w:rsidRPr="00815A44" w:rsidDel="00777428">
            <w:rPr>
              <w:highlight w:val="cyan"/>
            </w:rPr>
            <w:delText xml:space="preserve"> and is defined as enabled if none of the following conditions occur</w:delText>
          </w:r>
          <w:r w:rsidR="00885D6C" w:rsidRPr="00815A44" w:rsidDel="00777428">
            <w:rPr>
              <w:highlight w:val="cyan"/>
            </w:rPr>
            <w:delText>:</w:delText>
          </w:r>
        </w:del>
      </w:ins>
    </w:p>
    <w:p w14:paraId="5337C810" w14:textId="7390AFCF" w:rsidR="00885D6C" w:rsidRPr="00815A44" w:rsidDel="00777428" w:rsidRDefault="00FB7EE1" w:rsidP="0050177E">
      <w:pPr>
        <w:pStyle w:val="BodyText"/>
        <w:numPr>
          <w:ilvl w:val="0"/>
          <w:numId w:val="40"/>
        </w:numPr>
        <w:rPr>
          <w:ins w:id="435" w:author="Author"/>
          <w:del w:id="436" w:author="Author"/>
          <w:sz w:val="22"/>
          <w:szCs w:val="22"/>
          <w:highlight w:val="cyan"/>
        </w:rPr>
      </w:pPr>
      <w:del w:id="437" w:author="Author">
        <w:r w:rsidRPr="00815A44" w:rsidDel="00777428">
          <w:rPr>
            <w:highlight w:val="cyan"/>
          </w:rPr>
          <w:delText>no</w:delText>
        </w:r>
        <w:r w:rsidRPr="00815A44" w:rsidDel="00777428">
          <w:rPr>
            <w:spacing w:val="1"/>
            <w:highlight w:val="cyan"/>
          </w:rPr>
          <w:delText xml:space="preserve"> </w:delText>
        </w:r>
      </w:del>
      <w:ins w:id="438" w:author="Author">
        <w:del w:id="439" w:author="Author">
          <w:r w:rsidR="004517DB" w:rsidRPr="00815A44" w:rsidDel="00777428">
            <w:rPr>
              <w:highlight w:val="cyan"/>
            </w:rPr>
            <w:delText>No</w:delText>
          </w:r>
          <w:r w:rsidR="004517DB" w:rsidRPr="00815A44" w:rsidDel="00777428">
            <w:rPr>
              <w:spacing w:val="1"/>
              <w:highlight w:val="cyan"/>
            </w:rPr>
            <w:delText xml:space="preserve"> </w:delText>
          </w:r>
        </w:del>
      </w:ins>
      <w:del w:id="440" w:author="Author">
        <w:r w:rsidRPr="00815A44" w:rsidDel="00777428">
          <w:rPr>
            <w:highlight w:val="cyan"/>
          </w:rPr>
          <w:delText>TIDs are mapped to that link.</w:delText>
        </w:r>
      </w:del>
    </w:p>
    <w:p w14:paraId="3871B299" w14:textId="1F209623" w:rsidR="00F36CA6" w:rsidRPr="00815A44" w:rsidDel="00777428" w:rsidRDefault="00F36CA6" w:rsidP="00515736">
      <w:pPr>
        <w:pStyle w:val="BodyText"/>
        <w:numPr>
          <w:ilvl w:val="0"/>
          <w:numId w:val="40"/>
        </w:numPr>
        <w:rPr>
          <w:del w:id="441" w:author="Author"/>
          <w:sz w:val="22"/>
          <w:szCs w:val="22"/>
          <w:highlight w:val="cyan"/>
        </w:rPr>
      </w:pPr>
      <w:ins w:id="442" w:author="Author">
        <w:del w:id="443" w:author="Author">
          <w:r w:rsidRPr="00815A44" w:rsidDel="00777428">
            <w:rPr>
              <w:highlight w:val="cyan"/>
            </w:rPr>
            <w:delText>The non-AP STA affiliated with non-AP MLD associated with the AP MLD and is operating on this setup link is in Power Save mode</w:delText>
          </w:r>
        </w:del>
      </w:ins>
    </w:p>
    <w:p w14:paraId="0E908646" w14:textId="052EEA16" w:rsidR="00515736" w:rsidRPr="00815A44" w:rsidDel="00777428" w:rsidRDefault="00FB7EE1" w:rsidP="00292E04">
      <w:pPr>
        <w:pStyle w:val="BodyText"/>
        <w:ind w:left="360"/>
        <w:rPr>
          <w:ins w:id="444" w:author="Author"/>
          <w:del w:id="445" w:author="Author"/>
          <w:sz w:val="22"/>
          <w:szCs w:val="22"/>
          <w:highlight w:val="cyan"/>
        </w:rPr>
      </w:pPr>
      <w:del w:id="446" w:author="Author">
        <w:r w:rsidRPr="00815A44" w:rsidDel="00777428">
          <w:rPr>
            <w:highlight w:val="cyan"/>
          </w:rPr>
          <w:delText xml:space="preserve"> </w:delText>
        </w:r>
      </w:del>
    </w:p>
    <w:p w14:paraId="597BF083" w14:textId="1B8DFCB0" w:rsidR="00515736" w:rsidRPr="00815A44" w:rsidDel="00777428" w:rsidRDefault="00515736" w:rsidP="00515736">
      <w:pPr>
        <w:pStyle w:val="BodyText"/>
        <w:ind w:left="360"/>
        <w:rPr>
          <w:ins w:id="447" w:author="Author"/>
          <w:del w:id="448" w:author="Author"/>
          <w:sz w:val="22"/>
          <w:szCs w:val="22"/>
          <w:highlight w:val="cyan"/>
        </w:rPr>
      </w:pPr>
      <w:ins w:id="449" w:author="Author">
        <w:del w:id="450" w:author="Author">
          <w:r w:rsidRPr="00815A44" w:rsidDel="00777428">
            <w:rPr>
              <w:highlight w:val="cyan"/>
            </w:rPr>
            <w:delText>A setup link is defined as BSS disabled link if any of the following conditions occur and is defined as enabled if none of the following conditions occur:</w:delText>
          </w:r>
        </w:del>
      </w:ins>
    </w:p>
    <w:p w14:paraId="7C0375C8" w14:textId="42BDC81B" w:rsidR="00515736" w:rsidRPr="00815A44" w:rsidDel="00777428" w:rsidRDefault="00515736" w:rsidP="00515736">
      <w:pPr>
        <w:pStyle w:val="BodyText"/>
        <w:numPr>
          <w:ilvl w:val="0"/>
          <w:numId w:val="40"/>
        </w:numPr>
        <w:rPr>
          <w:ins w:id="451" w:author="Author"/>
          <w:del w:id="452" w:author="Author"/>
          <w:sz w:val="22"/>
          <w:szCs w:val="22"/>
          <w:highlight w:val="cyan"/>
        </w:rPr>
      </w:pPr>
      <w:ins w:id="453" w:author="Author">
        <w:del w:id="454" w:author="Author">
          <w:r w:rsidRPr="00815A44" w:rsidDel="00777428">
            <w:rPr>
              <w:highlight w:val="cyan"/>
            </w:rPr>
            <w:delText>The BSS Link Disablement indication subfield is set to 1 and the BSS Link Disablement Count subfield is set to 0 in the BSS Link Disablement Parameters field of the EHT Operation Element included in the Beacon, Probe Response, (Re)Association Response frames transmitted by the AP affiliated with AP MLD on this setup link.</w:delText>
          </w:r>
        </w:del>
      </w:ins>
    </w:p>
    <w:p w14:paraId="76838DED" w14:textId="3566F1D2" w:rsidR="00515736" w:rsidRPr="00815A44" w:rsidDel="00777428" w:rsidRDefault="00515736" w:rsidP="00515736">
      <w:pPr>
        <w:pStyle w:val="BodyText"/>
        <w:numPr>
          <w:ilvl w:val="0"/>
          <w:numId w:val="40"/>
        </w:numPr>
        <w:rPr>
          <w:ins w:id="455" w:author="Author"/>
          <w:del w:id="456" w:author="Author"/>
          <w:sz w:val="22"/>
          <w:szCs w:val="22"/>
          <w:highlight w:val="cyan"/>
        </w:rPr>
      </w:pPr>
      <w:ins w:id="457" w:author="Author">
        <w:del w:id="458" w:author="Author">
          <w:r w:rsidRPr="00815A44" w:rsidDel="00777428">
            <w:rPr>
              <w:highlight w:val="cyan"/>
            </w:rPr>
            <w:delText>The BSS Link Disabled subfield is set to 1 in the Neighbor AP Information field of the RNR element included in the Beacon or Probe Response frames transmitted by the APs affiliated with the same AP MLD as the AP operating on this setup link.</w:delText>
          </w:r>
        </w:del>
      </w:ins>
      <w:del w:id="459" w:author="Author">
        <w:r w:rsidR="00F36CA6" w:rsidRPr="00815A44" w:rsidDel="00777428">
          <w:rPr>
            <w:highlight w:val="cyan"/>
          </w:rPr>
          <w:delText xml:space="preserve">  </w:delText>
        </w:r>
      </w:del>
    </w:p>
    <w:p w14:paraId="54E0BBA4" w14:textId="52BED87B" w:rsidR="00885D6C" w:rsidRPr="00815A44" w:rsidDel="00777428" w:rsidRDefault="00F36CA6" w:rsidP="00292E04">
      <w:pPr>
        <w:pStyle w:val="BodyText"/>
        <w:ind w:left="360"/>
        <w:rPr>
          <w:ins w:id="460" w:author="Author"/>
          <w:del w:id="461" w:author="Author"/>
          <w:sz w:val="22"/>
          <w:szCs w:val="22"/>
          <w:highlight w:val="cyan"/>
        </w:rPr>
      </w:pPr>
      <w:del w:id="462" w:author="Author">
        <w:r w:rsidRPr="00815A44" w:rsidDel="00777428">
          <w:rPr>
            <w:highlight w:val="cyan"/>
          </w:rPr>
          <w:delText xml:space="preserve">            </w:delText>
        </w:r>
        <w:r w:rsidR="002E5B85" w:rsidRPr="00815A44" w:rsidDel="00777428">
          <w:rPr>
            <w:highlight w:val="cyan"/>
          </w:rPr>
          <w:delText xml:space="preserve">          </w:delText>
        </w:r>
      </w:del>
    </w:p>
    <w:p w14:paraId="36AEFA3D" w14:textId="7E037627" w:rsidR="00FB7EE1" w:rsidRPr="00E46C73" w:rsidDel="00777428" w:rsidRDefault="00FB7EE1" w:rsidP="00885D6C">
      <w:pPr>
        <w:pStyle w:val="BodyText"/>
        <w:ind w:left="360"/>
        <w:rPr>
          <w:del w:id="463" w:author="Author"/>
        </w:rPr>
      </w:pPr>
      <w:del w:id="464" w:author="Author">
        <w:r w:rsidRPr="00815A44" w:rsidDel="00777428">
          <w:rPr>
            <w:highlight w:val="cyan"/>
          </w:rPr>
          <w:delText>At any point in time, a TID shall always be mapped to at least one setup link,</w:delText>
        </w:r>
        <w:r w:rsidRPr="00815A44" w:rsidDel="00777428">
          <w:rPr>
            <w:spacing w:val="1"/>
            <w:highlight w:val="cyan"/>
          </w:rPr>
          <w:delText xml:space="preserve"> </w:delText>
        </w:r>
        <w:r w:rsidRPr="00815A44" w:rsidDel="00777428">
          <w:rPr>
            <w:highlight w:val="cyan"/>
          </w:rPr>
          <w:delText>unless admission control is used. By default, as TIDs are mapped to all setup links, all setup links shall be</w:delText>
        </w:r>
        <w:r w:rsidRPr="00815A44" w:rsidDel="00777428">
          <w:rPr>
            <w:spacing w:val="1"/>
            <w:highlight w:val="cyan"/>
          </w:rPr>
          <w:delText xml:space="preserve"> </w:delText>
        </w:r>
        <w:r w:rsidRPr="00815A44" w:rsidDel="00777428">
          <w:rPr>
            <w:highlight w:val="cyan"/>
          </w:rPr>
          <w:delText>enabled</w:delText>
        </w:r>
        <w:r w:rsidRPr="00815A44" w:rsidDel="00777428">
          <w:rPr>
            <w:spacing w:val="-1"/>
            <w:highlight w:val="cyan"/>
          </w:rPr>
          <w:delText xml:space="preserve"> </w:delText>
        </w:r>
        <w:r w:rsidRPr="00815A44" w:rsidDel="00777428">
          <w:rPr>
            <w:highlight w:val="cyan"/>
          </w:rPr>
          <w:delText>(see</w:delText>
        </w:r>
        <w:r w:rsidRPr="00815A44" w:rsidDel="00777428">
          <w:rPr>
            <w:spacing w:val="-1"/>
            <w:highlight w:val="cyan"/>
          </w:rPr>
          <w:delText xml:space="preserve"> </w:delText>
        </w:r>
      </w:del>
      <w:r w:rsidR="002A59DE" w:rsidRPr="00777428" w:rsidDel="00777428">
        <w:rPr>
          <w:highlight w:val="cyan"/>
        </w:rPr>
        <w:fldChar w:fldCharType="begin"/>
      </w:r>
      <w:r w:rsidR="002A59DE" w:rsidRPr="00777428">
        <w:instrText xml:space="preserve"> HYPERLINK \l "bookmark21" </w:instrText>
      </w:r>
      <w:r w:rsidR="002A59DE" w:rsidRPr="00777428" w:rsidDel="00777428">
        <w:rPr>
          <w:highlight w:val="cyan"/>
        </w:rPr>
        <w:fldChar w:fldCharType="separate"/>
      </w:r>
      <w:del w:id="465" w:author="Author">
        <w:r w:rsidRPr="00777428" w:rsidDel="00777428">
          <w:rPr>
            <w:sz w:val="22"/>
            <w:szCs w:val="22"/>
            <w:highlight w:val="cyan"/>
          </w:rPr>
          <w:delText>35.3.6.1.2 (Default mapping</w:delText>
        </w:r>
        <w:r w:rsidRPr="00777428" w:rsidDel="00777428">
          <w:rPr>
            <w:spacing w:val="-1"/>
            <w:sz w:val="22"/>
            <w:szCs w:val="22"/>
            <w:highlight w:val="cyan"/>
          </w:rPr>
          <w:delText xml:space="preserve"> </w:delText>
        </w:r>
        <w:r w:rsidRPr="00777428" w:rsidDel="00777428">
          <w:rPr>
            <w:sz w:val="22"/>
            <w:szCs w:val="22"/>
            <w:highlight w:val="cyan"/>
          </w:rPr>
          <w:delText>mode)</w:delText>
        </w:r>
        <w:r w:rsidR="002A59DE" w:rsidRPr="00777428" w:rsidDel="00777428">
          <w:rPr>
            <w:highlight w:val="cyan"/>
          </w:rPr>
          <w:fldChar w:fldCharType="end"/>
        </w:r>
        <w:r w:rsidRPr="00777428" w:rsidDel="00777428">
          <w:rPr>
            <w:sz w:val="22"/>
            <w:szCs w:val="22"/>
            <w:highlight w:val="cyan"/>
          </w:rPr>
          <w:delText>).</w:delText>
        </w:r>
        <w:bookmarkEnd w:id="392"/>
      </w:del>
    </w:p>
    <w:p w14:paraId="1ECEC889" w14:textId="7DEB842F" w:rsidR="00F42917" w:rsidRPr="00F42917" w:rsidRDefault="00F42917" w:rsidP="00F42917">
      <w:pPr>
        <w:pStyle w:val="T"/>
        <w:rPr>
          <w:highlight w:val="yellow"/>
          <w:lang w:val="en-GB" w:eastAsia="en-US"/>
        </w:rPr>
      </w:pPr>
      <w:r w:rsidRPr="00D820CA">
        <w:rPr>
          <w:sz w:val="18"/>
          <w:szCs w:val="18"/>
        </w:rPr>
        <w:lastRenderedPageBreak/>
        <w:t xml:space="preserve">[CID </w:t>
      </w:r>
      <w:r>
        <w:rPr>
          <w:sz w:val="18"/>
          <w:szCs w:val="18"/>
        </w:rPr>
        <w:t>5154</w:t>
      </w:r>
      <w:r w:rsidRPr="00D820CA">
        <w:rPr>
          <w:sz w:val="18"/>
          <w:szCs w:val="18"/>
        </w:rPr>
        <w:t>]</w:t>
      </w:r>
    </w:p>
    <w:p w14:paraId="7B77536C" w14:textId="6949BB68" w:rsidR="00A0013B" w:rsidRPr="00A0013B" w:rsidRDefault="00A0013B" w:rsidP="00A0013B">
      <w:pPr>
        <w:pStyle w:val="T"/>
        <w:rPr>
          <w:b/>
          <w:bCs/>
          <w:lang w:val="en-GB" w:eastAsia="en-US"/>
        </w:rPr>
      </w:pPr>
      <w:r w:rsidRPr="00A0013B">
        <w:rPr>
          <w:b/>
          <w:bCs/>
          <w:i/>
          <w:iCs/>
          <w:color w:val="auto"/>
          <w:w w:val="100"/>
          <w:highlight w:val="yellow"/>
          <w:lang w:val="en-GB"/>
        </w:rPr>
        <w:t xml:space="preserve">TGbe editor: Please </w:t>
      </w:r>
      <w:r>
        <w:rPr>
          <w:b/>
          <w:bCs/>
          <w:i/>
          <w:iCs/>
          <w:color w:val="auto"/>
          <w:w w:val="100"/>
          <w:highlight w:val="yellow"/>
          <w:lang w:val="en-GB"/>
        </w:rPr>
        <w:t>add the following new subclause</w:t>
      </w:r>
      <w:r w:rsidR="00F42917">
        <w:rPr>
          <w:b/>
          <w:bCs/>
          <w:i/>
          <w:iCs/>
          <w:color w:val="auto"/>
          <w:w w:val="100"/>
          <w:highlight w:val="yellow"/>
          <w:lang w:val="en-GB"/>
        </w:rPr>
        <w:t xml:space="preserve"> to section 35.3.6</w:t>
      </w:r>
      <w:r>
        <w:rPr>
          <w:b/>
          <w:bCs/>
          <w:i/>
          <w:iCs/>
          <w:color w:val="auto"/>
          <w:w w:val="100"/>
          <w:highlight w:val="yellow"/>
          <w:lang w:val="en-GB"/>
        </w:rPr>
        <w:t xml:space="preserve"> </w:t>
      </w:r>
    </w:p>
    <w:p w14:paraId="0B679B9D" w14:textId="7EC16B3C" w:rsidR="00D820CA" w:rsidRDefault="00A0013B" w:rsidP="00EB0F6B">
      <w:pPr>
        <w:pStyle w:val="H2"/>
      </w:pPr>
      <w:r w:rsidRPr="00777428">
        <w:rPr>
          <w:highlight w:val="cyan"/>
        </w:rPr>
        <w:t xml:space="preserve">35.3.6.3 </w:t>
      </w:r>
      <w:r w:rsidR="002B2E6B" w:rsidRPr="00777428">
        <w:rPr>
          <w:highlight w:val="cyan"/>
        </w:rPr>
        <w:t xml:space="preserve">AP </w:t>
      </w:r>
      <w:r w:rsidR="00F42917" w:rsidRPr="00777428">
        <w:rPr>
          <w:highlight w:val="cyan"/>
        </w:rPr>
        <w:t xml:space="preserve">Notification of Link </w:t>
      </w:r>
      <w:ins w:id="466" w:author="Author">
        <w:r w:rsidR="007C4720" w:rsidRPr="00777428">
          <w:rPr>
            <w:highlight w:val="cyan"/>
          </w:rPr>
          <w:t>Unavailability</w:t>
        </w:r>
        <w:r w:rsidR="00777428" w:rsidRPr="00777428">
          <w:rPr>
            <w:highlight w:val="cyan"/>
          </w:rPr>
          <w:t xml:space="preserve"> </w:t>
        </w:r>
      </w:ins>
    </w:p>
    <w:p w14:paraId="43334F24" w14:textId="77777777" w:rsidR="0036585E" w:rsidRPr="0036585E" w:rsidRDefault="0036585E" w:rsidP="0036585E">
      <w:pPr>
        <w:pStyle w:val="T"/>
        <w:rPr>
          <w:lang w:eastAsia="en-US"/>
        </w:rPr>
      </w:pPr>
    </w:p>
    <w:p w14:paraId="3A65954F" w14:textId="77777777" w:rsidR="00F14E98" w:rsidRDefault="00A411E4" w:rsidP="009603D9">
      <w:pPr>
        <w:rPr>
          <w:ins w:id="467" w:author="Author"/>
          <w:highlight w:val="cyan"/>
        </w:rPr>
      </w:pPr>
      <w:ins w:id="468" w:author="Author">
        <w:r w:rsidRPr="00815A44">
          <w:rPr>
            <w:highlight w:val="cyan"/>
          </w:rPr>
          <w:t xml:space="preserve">An AP MLD may turn any of its links into an unavailable link. </w:t>
        </w:r>
        <w:r w:rsidR="005610D1" w:rsidRPr="00815A44">
          <w:rPr>
            <w:highlight w:val="cyan"/>
          </w:rPr>
          <w:t>When a</w:t>
        </w:r>
        <w:r w:rsidR="009D1E17" w:rsidRPr="00815A44">
          <w:rPr>
            <w:highlight w:val="cyan"/>
          </w:rPr>
          <w:t xml:space="preserve"> link is </w:t>
        </w:r>
        <w:r w:rsidR="001D4E9F" w:rsidRPr="00815A44">
          <w:rPr>
            <w:highlight w:val="cyan"/>
          </w:rPr>
          <w:t>notified</w:t>
        </w:r>
        <w:r w:rsidR="009D1E17" w:rsidRPr="00815A44">
          <w:rPr>
            <w:highlight w:val="cyan"/>
          </w:rPr>
          <w:t xml:space="preserve"> as an</w:t>
        </w:r>
        <w:r w:rsidRPr="00815A44">
          <w:rPr>
            <w:highlight w:val="cyan"/>
          </w:rPr>
          <w:t xml:space="preserve"> </w:t>
        </w:r>
        <w:r w:rsidR="007C4720" w:rsidRPr="00815A44">
          <w:rPr>
            <w:highlight w:val="cyan"/>
          </w:rPr>
          <w:t>unavailable</w:t>
        </w:r>
        <w:r w:rsidRPr="00815A44">
          <w:rPr>
            <w:highlight w:val="cyan"/>
          </w:rPr>
          <w:t xml:space="preserve"> link</w:t>
        </w:r>
        <w:r w:rsidR="009D1E17" w:rsidRPr="00815A44">
          <w:rPr>
            <w:highlight w:val="cyan"/>
          </w:rPr>
          <w:t>, it shall not be used for any frame exchange by any of its BSS members that are affiliated with MLD (i.e. AP MLD or non-AP MLD) as well as by an unassociated non-AP MLDs.</w:t>
        </w:r>
      </w:ins>
    </w:p>
    <w:p w14:paraId="6C2705F3" w14:textId="63102B55" w:rsidR="009D1E17" w:rsidRPr="00815A44" w:rsidRDefault="00F14E98" w:rsidP="009603D9">
      <w:pPr>
        <w:rPr>
          <w:ins w:id="469" w:author="Author"/>
          <w:highlight w:val="cyan"/>
        </w:rPr>
      </w:pPr>
      <w:commentRangeStart w:id="470"/>
      <w:ins w:id="471" w:author="Author">
        <w:r>
          <w:rPr>
            <w:highlight w:val="cyan"/>
          </w:rPr>
          <w:t>In addition, all the</w:t>
        </w:r>
        <w:r w:rsidR="00C32F2E">
          <w:rPr>
            <w:highlight w:val="cyan"/>
          </w:rPr>
          <w:t xml:space="preserve"> existing</w:t>
        </w:r>
        <w:r>
          <w:rPr>
            <w:highlight w:val="cyan"/>
          </w:rPr>
          <w:t xml:space="preserve"> TWT Individual agreements</w:t>
        </w:r>
        <w:r w:rsidR="00C32F2E">
          <w:rPr>
            <w:highlight w:val="cyan"/>
          </w:rPr>
          <w:t xml:space="preserve"> between the AP MLD and any of the associated non-AP MLDs corresponding to the unavailable link shall be suspended.</w:t>
        </w:r>
        <w:commentRangeEnd w:id="470"/>
        <w:r w:rsidR="00C32F2E">
          <w:rPr>
            <w:rStyle w:val="CommentReference"/>
            <w:rFonts w:ascii="Calibri" w:hAnsi="Calibri"/>
          </w:rPr>
          <w:commentReference w:id="470"/>
        </w:r>
        <w:r w:rsidR="009C25D1">
          <w:rPr>
            <w:highlight w:val="cyan"/>
          </w:rPr>
          <w:br/>
        </w:r>
        <w:r w:rsidR="009C25D1">
          <w:rPr>
            <w:highlight w:val="cyan"/>
          </w:rPr>
          <w:br/>
        </w:r>
        <w:commentRangeStart w:id="472"/>
        <w:r w:rsidR="009C25D1" w:rsidRPr="00927EB7">
          <w:rPr>
            <w:sz w:val="20"/>
            <w:szCs w:val="20"/>
            <w:highlight w:val="cyan"/>
          </w:rPr>
          <w:t xml:space="preserve">NOTE: </w:t>
        </w:r>
        <w:r w:rsidR="00927EB7" w:rsidRPr="00927EB7">
          <w:rPr>
            <w:sz w:val="20"/>
            <w:szCs w:val="20"/>
            <w:highlight w:val="cyan"/>
          </w:rPr>
          <w:t xml:space="preserve">Specifically, </w:t>
        </w:r>
        <w:r w:rsidR="00A343D6">
          <w:rPr>
            <w:sz w:val="20"/>
            <w:szCs w:val="20"/>
            <w:highlight w:val="cyan"/>
          </w:rPr>
          <w:t>Class 1 frames</w:t>
        </w:r>
        <w:r w:rsidR="009376CC">
          <w:rPr>
            <w:sz w:val="20"/>
            <w:szCs w:val="20"/>
            <w:highlight w:val="cyan"/>
          </w:rPr>
          <w:t xml:space="preserve"> including </w:t>
        </w:r>
        <w:r w:rsidR="00927EB7" w:rsidRPr="00927EB7">
          <w:rPr>
            <w:sz w:val="20"/>
            <w:szCs w:val="20"/>
            <w:highlight w:val="cyan"/>
          </w:rPr>
          <w:t>Beacon and Probe Response frames will not be transmitted on an unavailable link.</w:t>
        </w:r>
        <w:commentRangeEnd w:id="472"/>
        <w:r w:rsidR="00927EB7">
          <w:rPr>
            <w:rStyle w:val="CommentReference"/>
            <w:rFonts w:ascii="Calibri" w:hAnsi="Calibri"/>
          </w:rPr>
          <w:commentReference w:id="472"/>
        </w:r>
      </w:ins>
    </w:p>
    <w:p w14:paraId="2A184925" w14:textId="739D1477" w:rsidR="00A411E4" w:rsidRPr="00815A44" w:rsidRDefault="00A411E4" w:rsidP="009603D9">
      <w:pPr>
        <w:rPr>
          <w:ins w:id="473" w:author="Author"/>
          <w:highlight w:val="cyan"/>
        </w:rPr>
      </w:pPr>
      <w:ins w:id="474" w:author="Author">
        <w:r w:rsidRPr="00815A44">
          <w:rPr>
            <w:highlight w:val="cyan"/>
          </w:rPr>
          <w:t xml:space="preserve"> </w:t>
        </w:r>
      </w:ins>
    </w:p>
    <w:p w14:paraId="27D58F60" w14:textId="0B8C017C" w:rsidR="00EC4739" w:rsidRPr="00815A44" w:rsidRDefault="00EC4739" w:rsidP="009603D9">
      <w:pPr>
        <w:rPr>
          <w:ins w:id="475" w:author="Author"/>
          <w:highlight w:val="cyan"/>
        </w:rPr>
      </w:pPr>
      <w:ins w:id="476" w:author="Author">
        <w:r w:rsidRPr="00815A44">
          <w:rPr>
            <w:highlight w:val="cyan"/>
          </w:rPr>
          <w:t xml:space="preserve">An AP MLD shall </w:t>
        </w:r>
        <w:r w:rsidR="001D4E9F" w:rsidRPr="00815A44">
          <w:rPr>
            <w:highlight w:val="cyan"/>
          </w:rPr>
          <w:t>notify</w:t>
        </w:r>
        <w:r w:rsidRPr="00815A44">
          <w:rPr>
            <w:highlight w:val="cyan"/>
          </w:rPr>
          <w:t xml:space="preserve"> the </w:t>
        </w:r>
        <w:r w:rsidR="00841495" w:rsidRPr="00815A44">
          <w:rPr>
            <w:highlight w:val="cyan"/>
          </w:rPr>
          <w:t>unavailability</w:t>
        </w:r>
        <w:r w:rsidRPr="00815A44">
          <w:rPr>
            <w:highlight w:val="cyan"/>
          </w:rPr>
          <w:t xml:space="preserve"> state</w:t>
        </w:r>
        <w:r w:rsidR="001D4E9F" w:rsidRPr="00815A44">
          <w:rPr>
            <w:highlight w:val="cyan"/>
          </w:rPr>
          <w:t xml:space="preserve"> of </w:t>
        </w:r>
        <w:r w:rsidR="008A2789">
          <w:rPr>
            <w:highlight w:val="cyan"/>
          </w:rPr>
          <w:t>a</w:t>
        </w:r>
        <w:r w:rsidR="001D4E9F" w:rsidRPr="00815A44">
          <w:rPr>
            <w:highlight w:val="cyan"/>
          </w:rPr>
          <w:t xml:space="preserve"> link</w:t>
        </w:r>
        <w:r w:rsidR="009D1E17" w:rsidRPr="00815A44">
          <w:rPr>
            <w:highlight w:val="cyan"/>
          </w:rPr>
          <w:t xml:space="preserve">, using the Unavailable Link Indication subfield in the </w:t>
        </w:r>
        <w:r w:rsidR="0032608E">
          <w:rPr>
            <w:highlight w:val="cyan"/>
          </w:rPr>
          <w:t>BSS</w:t>
        </w:r>
        <w:r w:rsidR="009D1E17" w:rsidRPr="00815A44">
          <w:rPr>
            <w:highlight w:val="cyan"/>
          </w:rPr>
          <w:t xml:space="preserve"> Parameters </w:t>
        </w:r>
        <w:r w:rsidR="00841495" w:rsidRPr="00815A44">
          <w:rPr>
            <w:highlight w:val="cyan"/>
          </w:rPr>
          <w:t>subfield</w:t>
        </w:r>
        <w:r w:rsidR="009D1E17" w:rsidRPr="00815A44">
          <w:rPr>
            <w:highlight w:val="cyan"/>
          </w:rPr>
          <w:t xml:space="preserve"> of the Neighbor AP Information field in the </w:t>
        </w:r>
        <w:r w:rsidR="000629DE" w:rsidRPr="00815A44">
          <w:rPr>
            <w:highlight w:val="cyan"/>
          </w:rPr>
          <w:t>Reduced Neighbor Report</w:t>
        </w:r>
        <w:r w:rsidR="009D1E17" w:rsidRPr="00815A44">
          <w:rPr>
            <w:highlight w:val="cyan"/>
          </w:rPr>
          <w:t xml:space="preserve"> element included in the Beacon or Probe Response frames transmitted by any of the APs affiliated with the AP MLD</w:t>
        </w:r>
        <w:r w:rsidR="001D4E9F" w:rsidRPr="00815A44">
          <w:rPr>
            <w:highlight w:val="cyan"/>
          </w:rPr>
          <w:t>.</w:t>
        </w:r>
        <w:r w:rsidR="00977E4A">
          <w:rPr>
            <w:highlight w:val="cyan"/>
          </w:rPr>
          <w:t xml:space="preserve"> </w:t>
        </w:r>
        <w:r w:rsidR="00815A44">
          <w:rPr>
            <w:highlight w:val="cyan"/>
          </w:rPr>
          <w:br/>
        </w:r>
        <w:r w:rsidR="00977E4A">
          <w:rPr>
            <w:highlight w:val="cyan"/>
          </w:rPr>
          <w:t>This way, the reporting AP (which is affiliated with AP MLD</w:t>
        </w:r>
        <w:r w:rsidR="00815A44">
          <w:rPr>
            <w:highlight w:val="cyan"/>
          </w:rPr>
          <w:t xml:space="preserve"> and is operating on an available link</w:t>
        </w:r>
        <w:r w:rsidR="005C16B1">
          <w:rPr>
            <w:highlight w:val="cyan"/>
          </w:rPr>
          <w:t>)</w:t>
        </w:r>
        <w:r w:rsidR="00815A44">
          <w:rPr>
            <w:highlight w:val="cyan"/>
          </w:rPr>
          <w:t>,</w:t>
        </w:r>
        <w:r w:rsidR="00977E4A">
          <w:rPr>
            <w:highlight w:val="cyan"/>
          </w:rPr>
          <w:t xml:space="preserve"> </w:t>
        </w:r>
        <w:r w:rsidR="00815A44">
          <w:rPr>
            <w:highlight w:val="cyan"/>
          </w:rPr>
          <w:t xml:space="preserve">transmits Beacon and Probe Response frames that </w:t>
        </w:r>
        <w:r w:rsidR="00977E4A">
          <w:rPr>
            <w:highlight w:val="cyan"/>
          </w:rPr>
          <w:t>include a</w:t>
        </w:r>
        <w:r w:rsidR="00815A44">
          <w:rPr>
            <w:highlight w:val="cyan"/>
          </w:rPr>
          <w:t xml:space="preserve"> notification of the unavailability status of the links to which the reported APs affiliated with the same AP MLD pertain.</w:t>
        </w:r>
      </w:ins>
    </w:p>
    <w:p w14:paraId="0E3EBAE1" w14:textId="77777777" w:rsidR="001D4E9F" w:rsidRPr="00815A44" w:rsidRDefault="001D4E9F" w:rsidP="009603D9">
      <w:pPr>
        <w:rPr>
          <w:ins w:id="477" w:author="Author"/>
          <w:highlight w:val="cyan"/>
        </w:rPr>
      </w:pPr>
    </w:p>
    <w:p w14:paraId="5A9E79A2" w14:textId="615976EE" w:rsidR="009D1E17" w:rsidRPr="00815A44" w:rsidRDefault="0001366A" w:rsidP="009603D9">
      <w:pPr>
        <w:rPr>
          <w:ins w:id="478" w:author="Author"/>
          <w:highlight w:val="cyan"/>
        </w:rPr>
      </w:pPr>
      <w:ins w:id="479" w:author="Author">
        <w:r w:rsidRPr="00815A44">
          <w:rPr>
            <w:highlight w:val="cyan"/>
          </w:rPr>
          <w:t>When the</w:t>
        </w:r>
        <w:r w:rsidR="001D4E9F" w:rsidRPr="00815A44">
          <w:rPr>
            <w:highlight w:val="cyan"/>
          </w:rPr>
          <w:t xml:space="preserve"> </w:t>
        </w:r>
        <w:bookmarkStart w:id="480" w:name="_Hlk89790101"/>
        <w:r w:rsidR="001D4E9F" w:rsidRPr="00815A44">
          <w:rPr>
            <w:highlight w:val="cyan"/>
          </w:rPr>
          <w:t xml:space="preserve">Unavailable Link Indication subfield </w:t>
        </w:r>
        <w:bookmarkEnd w:id="480"/>
        <w:r w:rsidR="001D4E9F" w:rsidRPr="00815A44">
          <w:rPr>
            <w:highlight w:val="cyan"/>
          </w:rPr>
          <w:t>is set to 1, the reported link (</w:t>
        </w:r>
        <w:r w:rsidR="007C4720" w:rsidRPr="00815A44">
          <w:rPr>
            <w:highlight w:val="cyan"/>
          </w:rPr>
          <w:t>i.e.</w:t>
        </w:r>
        <w:r w:rsidR="001D4E9F" w:rsidRPr="00815A44">
          <w:rPr>
            <w:highlight w:val="cyan"/>
          </w:rPr>
          <w:t xml:space="preserve"> the link on which the reported AP is operating) is defined as an unavailable link. </w:t>
        </w:r>
        <w:r w:rsidR="007C4720" w:rsidRPr="00815A44">
          <w:rPr>
            <w:highlight w:val="cyan"/>
          </w:rPr>
          <w:t>Otherwise</w:t>
        </w:r>
        <w:r w:rsidR="008A2789">
          <w:rPr>
            <w:highlight w:val="cyan"/>
          </w:rPr>
          <w:t>,</w:t>
        </w:r>
        <w:r w:rsidR="001D4E9F" w:rsidRPr="00815A44">
          <w:rPr>
            <w:highlight w:val="cyan"/>
          </w:rPr>
          <w:t xml:space="preserve"> the reported link is defined as an available link.</w:t>
        </w:r>
      </w:ins>
    </w:p>
    <w:p w14:paraId="5AB5CEFC" w14:textId="64181AFF" w:rsidR="001D4E9F" w:rsidRPr="00815A44" w:rsidRDefault="001D4E9F" w:rsidP="009603D9">
      <w:pPr>
        <w:rPr>
          <w:ins w:id="481" w:author="Author"/>
          <w:highlight w:val="cyan"/>
        </w:rPr>
      </w:pPr>
    </w:p>
    <w:p w14:paraId="0BD081F4" w14:textId="22A19B0D" w:rsidR="00BD6B31" w:rsidRDefault="00A64297" w:rsidP="009603D9">
      <w:pPr>
        <w:rPr>
          <w:ins w:id="482" w:author="Author"/>
          <w:highlight w:val="cyan"/>
        </w:rPr>
      </w:pPr>
      <w:ins w:id="483" w:author="Author">
        <w:r w:rsidRPr="00815A44">
          <w:rPr>
            <w:highlight w:val="cyan"/>
          </w:rPr>
          <w:t xml:space="preserve">When a link becomes available after a time period in which it was </w:t>
        </w:r>
        <w:r w:rsidR="000E2B61" w:rsidRPr="00815A44">
          <w:rPr>
            <w:highlight w:val="cyan"/>
          </w:rPr>
          <w:t xml:space="preserve">defined as an </w:t>
        </w:r>
        <w:r w:rsidRPr="00815A44">
          <w:rPr>
            <w:highlight w:val="cyan"/>
          </w:rPr>
          <w:t>unavailable</w:t>
        </w:r>
        <w:r w:rsidR="000E2B61" w:rsidRPr="00815A44">
          <w:rPr>
            <w:highlight w:val="cyan"/>
          </w:rPr>
          <w:t xml:space="preserve"> link</w:t>
        </w:r>
        <w:r w:rsidRPr="00815A44">
          <w:rPr>
            <w:highlight w:val="cyan"/>
          </w:rPr>
          <w:t xml:space="preserve">, </w:t>
        </w:r>
        <w:r w:rsidR="000E2B61" w:rsidRPr="00815A44">
          <w:rPr>
            <w:highlight w:val="cyan"/>
          </w:rPr>
          <w:t xml:space="preserve">frame exchange operation on this link can be immediately initiated by any member of the BSS that is affiliated with an </w:t>
        </w:r>
        <w:r w:rsidRPr="00815A44">
          <w:rPr>
            <w:highlight w:val="cyan"/>
          </w:rPr>
          <w:t xml:space="preserve">MLD </w:t>
        </w:r>
        <w:r w:rsidR="000E2B61" w:rsidRPr="00815A44">
          <w:rPr>
            <w:highlight w:val="cyan"/>
          </w:rPr>
          <w:t xml:space="preserve">(i.e. AP MLD or non-AP MLD </w:t>
        </w:r>
        <w:r w:rsidRPr="00815A44">
          <w:rPr>
            <w:highlight w:val="cyan"/>
          </w:rPr>
          <w:t>and is operating on this link</w:t>
        </w:r>
        <w:r w:rsidR="005C16B1">
          <w:rPr>
            <w:highlight w:val="cyan"/>
          </w:rPr>
          <w:t>)</w:t>
        </w:r>
        <w:r w:rsidRPr="00815A44">
          <w:rPr>
            <w:highlight w:val="cyan"/>
          </w:rPr>
          <w:t xml:space="preserve">, using </w:t>
        </w:r>
        <w:r w:rsidR="00BD6B31" w:rsidRPr="00815A44">
          <w:rPr>
            <w:highlight w:val="cyan"/>
          </w:rPr>
          <w:t xml:space="preserve">all the link parameters </w:t>
        </w:r>
        <w:r w:rsidRPr="00815A44">
          <w:rPr>
            <w:highlight w:val="cyan"/>
          </w:rPr>
          <w:t xml:space="preserve">that were </w:t>
        </w:r>
        <w:r w:rsidR="00BD6B31" w:rsidRPr="00815A44">
          <w:rPr>
            <w:highlight w:val="cyan"/>
          </w:rPr>
          <w:t xml:space="preserve">defined before the </w:t>
        </w:r>
        <w:r w:rsidRPr="00815A44">
          <w:rPr>
            <w:highlight w:val="cyan"/>
          </w:rPr>
          <w:t>link has be</w:t>
        </w:r>
        <w:r w:rsidR="000E2B61" w:rsidRPr="00815A44">
          <w:rPr>
            <w:highlight w:val="cyan"/>
          </w:rPr>
          <w:t>en defined as an</w:t>
        </w:r>
        <w:r w:rsidRPr="00815A44">
          <w:rPr>
            <w:highlight w:val="cyan"/>
          </w:rPr>
          <w:t xml:space="preserve"> unavailable</w:t>
        </w:r>
        <w:r w:rsidR="000E2B61" w:rsidRPr="00815A44">
          <w:rPr>
            <w:highlight w:val="cyan"/>
          </w:rPr>
          <w:t xml:space="preserve"> link</w:t>
        </w:r>
        <w:r w:rsidRPr="00815A44">
          <w:rPr>
            <w:highlight w:val="cyan"/>
          </w:rPr>
          <w:t>.</w:t>
        </w:r>
        <w:r w:rsidR="00A705BE">
          <w:rPr>
            <w:highlight w:val="cyan"/>
          </w:rPr>
          <w:t xml:space="preserve"> (subject to power state (see 35.3.11) and enablement status (see 35.3.6.1) of the affiliated non-AP EHT STA)</w:t>
        </w:r>
        <w:r w:rsidR="00C32F2E">
          <w:rPr>
            <w:highlight w:val="cyan"/>
          </w:rPr>
          <w:t xml:space="preserve">. </w:t>
        </w:r>
        <w:commentRangeStart w:id="484"/>
        <w:r w:rsidR="00C32F2E">
          <w:rPr>
            <w:highlight w:val="cyan"/>
          </w:rPr>
          <w:t xml:space="preserve">In addition, all the existing (suspended) TWT Individual agreements between the AP MLD and any of the associated non-AP MLDs corresponding to the </w:t>
        </w:r>
        <w:r w:rsidR="00AF309D">
          <w:rPr>
            <w:highlight w:val="cyan"/>
          </w:rPr>
          <w:t xml:space="preserve">(becoming) </w:t>
        </w:r>
        <w:r w:rsidR="00C32F2E">
          <w:rPr>
            <w:highlight w:val="cyan"/>
          </w:rPr>
          <w:t>available link shall be resumed.</w:t>
        </w:r>
        <w:commentRangeEnd w:id="484"/>
        <w:r w:rsidR="00AF309D">
          <w:rPr>
            <w:rStyle w:val="CommentReference"/>
            <w:rFonts w:ascii="Calibri" w:hAnsi="Calibri"/>
          </w:rPr>
          <w:commentReference w:id="484"/>
        </w:r>
      </w:ins>
    </w:p>
    <w:p w14:paraId="2CC5FDE4" w14:textId="0B3DB43D" w:rsidR="00920368" w:rsidRDefault="00920368" w:rsidP="009603D9">
      <w:pPr>
        <w:rPr>
          <w:ins w:id="485" w:author="Author"/>
          <w:highlight w:val="cyan"/>
        </w:rPr>
      </w:pPr>
    </w:p>
    <w:p w14:paraId="5938351E" w14:textId="5433ACD4" w:rsidR="00920368" w:rsidRPr="00815A44" w:rsidRDefault="00920368" w:rsidP="009603D9">
      <w:pPr>
        <w:rPr>
          <w:ins w:id="486" w:author="Author"/>
          <w:highlight w:val="cyan"/>
        </w:rPr>
      </w:pPr>
      <w:commentRangeStart w:id="487"/>
      <w:ins w:id="488" w:author="Author">
        <w:r>
          <w:rPr>
            <w:highlight w:val="cyan"/>
          </w:rPr>
          <w:t>NOTE:</w:t>
        </w:r>
        <w:r w:rsidR="00D2078A">
          <w:rPr>
            <w:highlight w:val="cyan"/>
          </w:rPr>
          <w:t xml:space="preserve"> </w:t>
        </w:r>
        <w:r w:rsidR="00D2078A" w:rsidRPr="00D2078A">
          <w:rPr>
            <w:sz w:val="20"/>
            <w:szCs w:val="20"/>
            <w:highlight w:val="cyan"/>
          </w:rPr>
          <w:t>the non-AP STA affiliated with a non-AP MLD should not delete the GTK/IGTK/BIGTK value</w:t>
        </w:r>
        <w:r w:rsidR="00D2078A">
          <w:rPr>
            <w:sz w:val="20"/>
            <w:szCs w:val="20"/>
            <w:highlight w:val="cyan"/>
          </w:rPr>
          <w:t>s</w:t>
        </w:r>
        <w:r w:rsidR="00D2078A" w:rsidRPr="00D2078A">
          <w:rPr>
            <w:sz w:val="20"/>
            <w:szCs w:val="20"/>
            <w:highlight w:val="cyan"/>
          </w:rPr>
          <w:t xml:space="preserve"> when the AP affiliated with the associated AP MLD turns the link on which it is operating to an unavailable link</w:t>
        </w:r>
        <w:r w:rsidR="00D2078A">
          <w:rPr>
            <w:sz w:val="20"/>
            <w:szCs w:val="20"/>
            <w:highlight w:val="cyan"/>
          </w:rPr>
          <w:t xml:space="preserve"> (thus, it can use it when the link becomes available)</w:t>
        </w:r>
        <w:r w:rsidR="00D2078A" w:rsidRPr="00D2078A">
          <w:rPr>
            <w:sz w:val="20"/>
            <w:szCs w:val="20"/>
            <w:highlight w:val="cyan"/>
          </w:rPr>
          <w:t>.</w:t>
        </w:r>
        <w:commentRangeEnd w:id="487"/>
        <w:r w:rsidR="00D2078A">
          <w:rPr>
            <w:rStyle w:val="CommentReference"/>
            <w:rFonts w:ascii="Calibri" w:hAnsi="Calibri"/>
          </w:rPr>
          <w:commentReference w:id="487"/>
        </w:r>
      </w:ins>
    </w:p>
    <w:p w14:paraId="18FCF714" w14:textId="3B9F69FF" w:rsidR="002F4AE2" w:rsidRPr="00815A44" w:rsidRDefault="002F4AE2" w:rsidP="009603D9">
      <w:pPr>
        <w:rPr>
          <w:ins w:id="489" w:author="Author"/>
          <w:highlight w:val="cyan"/>
        </w:rPr>
      </w:pPr>
    </w:p>
    <w:p w14:paraId="11BFF69A" w14:textId="77777777" w:rsidR="001D13BC" w:rsidRDefault="001D13BC" w:rsidP="009603D9">
      <w:pPr>
        <w:rPr>
          <w:ins w:id="490" w:author="Author"/>
          <w:highlight w:val="cyan"/>
        </w:rPr>
      </w:pPr>
      <w:bookmarkStart w:id="491" w:name="_Hlk89860710"/>
      <w:ins w:id="492" w:author="Author">
        <w:r w:rsidRPr="00F2473B">
          <w:rPr>
            <w:highlight w:val="cyan"/>
          </w:rPr>
          <w:t xml:space="preserve">An AP affiliated with an AP MLD shall </w:t>
        </w:r>
        <w:r>
          <w:rPr>
            <w:highlight w:val="cyan"/>
          </w:rPr>
          <w:t>notify</w:t>
        </w:r>
        <w:r w:rsidRPr="00F2473B">
          <w:rPr>
            <w:highlight w:val="cyan"/>
          </w:rPr>
          <w:t xml:space="preserve"> an upcoming unavailability of the link it is operating, using the Link Unavailability Parameters subfield in the</w:t>
        </w:r>
        <w:r>
          <w:rPr>
            <w:highlight w:val="cyan"/>
          </w:rPr>
          <w:t xml:space="preserve"> Basic</w:t>
        </w:r>
        <w:r w:rsidRPr="00F2473B">
          <w:rPr>
            <w:highlight w:val="cyan"/>
          </w:rPr>
          <w:t xml:space="preserve"> Multi-link element</w:t>
        </w:r>
        <w:bookmarkEnd w:id="491"/>
        <w:r w:rsidRPr="00F2473B">
          <w:rPr>
            <w:highlight w:val="cyan"/>
          </w:rPr>
          <w:t>.</w:t>
        </w:r>
      </w:ins>
    </w:p>
    <w:p w14:paraId="77A9E3C2" w14:textId="658A1680" w:rsidR="00534FE4" w:rsidRPr="00815A44" w:rsidRDefault="000F4FAD" w:rsidP="009603D9">
      <w:pPr>
        <w:rPr>
          <w:ins w:id="493" w:author="Author"/>
          <w:szCs w:val="24"/>
          <w:highlight w:val="cyan"/>
        </w:rPr>
      </w:pPr>
      <w:ins w:id="494" w:author="Author">
        <w:r w:rsidRPr="00815A44">
          <w:rPr>
            <w:szCs w:val="24"/>
            <w:highlight w:val="cyan"/>
          </w:rPr>
          <w:t xml:space="preserve"> </w:t>
        </w:r>
        <w:r w:rsidR="00380EBE" w:rsidRPr="00815A44">
          <w:rPr>
            <w:szCs w:val="24"/>
            <w:highlight w:val="cyan"/>
          </w:rPr>
          <w:t xml:space="preserve"> </w:t>
        </w:r>
      </w:ins>
    </w:p>
    <w:p w14:paraId="31C3D5FB" w14:textId="197906DF" w:rsidR="00764479" w:rsidRDefault="00053804" w:rsidP="001D13BC">
      <w:pPr>
        <w:rPr>
          <w:ins w:id="495" w:author="Author"/>
          <w:highlight w:val="cyan"/>
        </w:rPr>
      </w:pPr>
      <w:bookmarkStart w:id="496" w:name="_Hlk89779219"/>
      <w:ins w:id="497" w:author="Author">
        <w:r>
          <w:rPr>
            <w:highlight w:val="cyan"/>
          </w:rPr>
          <w:t xml:space="preserve">When the </w:t>
        </w:r>
        <w:r w:rsidR="00764479" w:rsidRPr="00815A44">
          <w:rPr>
            <w:highlight w:val="cyan"/>
          </w:rPr>
          <w:t xml:space="preserve">Link Unavailability Parameters subfield </w:t>
        </w:r>
        <w:r>
          <w:rPr>
            <w:highlight w:val="cyan"/>
          </w:rPr>
          <w:t>is</w:t>
        </w:r>
        <w:r w:rsidR="00764479" w:rsidRPr="00815A44">
          <w:rPr>
            <w:highlight w:val="cyan"/>
          </w:rPr>
          <w:t xml:space="preserve"> included in the Common Info field of the Basic Multi-link element carried in </w:t>
        </w:r>
        <w:bookmarkStart w:id="498" w:name="_Hlk89779519"/>
        <w:r w:rsidR="00764479" w:rsidRPr="00815A44">
          <w:rPr>
            <w:highlight w:val="cyan"/>
          </w:rPr>
          <w:t>the transmitted Beacon</w:t>
        </w:r>
        <w:r w:rsidR="00146F52">
          <w:rPr>
            <w:highlight w:val="cyan"/>
          </w:rPr>
          <w:t>,</w:t>
        </w:r>
        <w:r w:rsidR="00764479" w:rsidRPr="00815A44">
          <w:rPr>
            <w:highlight w:val="cyan"/>
          </w:rPr>
          <w:t xml:space="preserve"> Probe response</w:t>
        </w:r>
        <w:bookmarkEnd w:id="498"/>
        <w:r w:rsidR="00146F52">
          <w:rPr>
            <w:highlight w:val="cyan"/>
          </w:rPr>
          <w:t>, ML</w:t>
        </w:r>
        <w:r w:rsidR="00146F52" w:rsidRPr="00815A44">
          <w:rPr>
            <w:highlight w:val="cyan"/>
          </w:rPr>
          <w:t xml:space="preserve"> Probe response</w:t>
        </w:r>
        <w:r w:rsidR="00146F52">
          <w:rPr>
            <w:highlight w:val="cyan"/>
          </w:rPr>
          <w:t>, Association and Reassociation</w:t>
        </w:r>
        <w:r w:rsidR="00764479" w:rsidRPr="00815A44">
          <w:rPr>
            <w:highlight w:val="cyan"/>
          </w:rPr>
          <w:t xml:space="preserve"> frames </w:t>
        </w:r>
        <w:r>
          <w:rPr>
            <w:highlight w:val="cyan"/>
          </w:rPr>
          <w:t xml:space="preserve">it </w:t>
        </w:r>
        <w:r w:rsidR="00764479" w:rsidRPr="00815A44">
          <w:rPr>
            <w:highlight w:val="cyan"/>
          </w:rPr>
          <w:t>refer</w:t>
        </w:r>
        <w:r w:rsidR="000F4FAD" w:rsidRPr="00815A44">
          <w:rPr>
            <w:highlight w:val="cyan"/>
          </w:rPr>
          <w:t>s</w:t>
        </w:r>
        <w:r w:rsidR="00764479" w:rsidRPr="00815A44">
          <w:rPr>
            <w:highlight w:val="cyan"/>
          </w:rPr>
          <w:t xml:space="preserve"> to the </w:t>
        </w:r>
        <w:commentRangeStart w:id="499"/>
        <w:r w:rsidR="00764479" w:rsidRPr="00815A44">
          <w:rPr>
            <w:highlight w:val="cyan"/>
          </w:rPr>
          <w:t xml:space="preserve">reporting AP </w:t>
        </w:r>
      </w:ins>
      <w:commentRangeEnd w:id="499"/>
      <w:r w:rsidR="00F82774">
        <w:rPr>
          <w:rStyle w:val="CommentReference"/>
          <w:rFonts w:ascii="Calibri" w:hAnsi="Calibri"/>
        </w:rPr>
        <w:commentReference w:id="499"/>
      </w:r>
      <w:ins w:id="500" w:author="Author">
        <w:r w:rsidR="00764479" w:rsidRPr="00815A44">
          <w:rPr>
            <w:highlight w:val="cyan"/>
          </w:rPr>
          <w:t>operating on the link</w:t>
        </w:r>
        <w:r w:rsidR="000F4FAD" w:rsidRPr="00815A44">
          <w:rPr>
            <w:highlight w:val="cyan"/>
          </w:rPr>
          <w:t xml:space="preserve"> that will become unavailable.</w:t>
        </w:r>
        <w:bookmarkEnd w:id="496"/>
        <w:r w:rsidR="00764479" w:rsidRPr="00815A44">
          <w:rPr>
            <w:highlight w:val="cyan"/>
          </w:rPr>
          <w:t xml:space="preserve"> </w:t>
        </w:r>
      </w:ins>
    </w:p>
    <w:p w14:paraId="53096297" w14:textId="2A1822EF" w:rsidR="00773F7A" w:rsidRDefault="00773F7A" w:rsidP="001D13BC">
      <w:pPr>
        <w:rPr>
          <w:ins w:id="501" w:author="Author"/>
          <w:highlight w:val="cyan"/>
        </w:rPr>
      </w:pPr>
    </w:p>
    <w:p w14:paraId="7B00E9C3" w14:textId="21E3380F" w:rsidR="00773F7A" w:rsidRPr="00815A44" w:rsidRDefault="00773F7A" w:rsidP="001D13BC">
      <w:pPr>
        <w:rPr>
          <w:ins w:id="502" w:author="Author"/>
          <w:highlight w:val="cyan"/>
        </w:rPr>
      </w:pPr>
      <w:ins w:id="503" w:author="Author">
        <w:r w:rsidRPr="0032608E">
          <w:rPr>
            <w:sz w:val="20"/>
            <w:szCs w:val="20"/>
            <w:highlight w:val="cyan"/>
          </w:rPr>
          <w:t xml:space="preserve">NOTE: When the Link Unavailability Parameters subfield is included in the Common Info field of the Basic Multi-link element </w:t>
        </w:r>
        <w:r w:rsidR="00636F3D">
          <w:rPr>
            <w:sz w:val="20"/>
            <w:szCs w:val="20"/>
            <w:highlight w:val="cyan"/>
          </w:rPr>
          <w:t xml:space="preserve">contained </w:t>
        </w:r>
        <w:r w:rsidRPr="0032608E">
          <w:rPr>
            <w:sz w:val="20"/>
            <w:szCs w:val="20"/>
            <w:highlight w:val="cyan"/>
          </w:rPr>
          <w:t xml:space="preserve">in the </w:t>
        </w:r>
        <w:r w:rsidR="00636F3D">
          <w:rPr>
            <w:sz w:val="20"/>
            <w:szCs w:val="20"/>
            <w:highlight w:val="cyan"/>
          </w:rPr>
          <w:t>N</w:t>
        </w:r>
        <w:r w:rsidRPr="0032608E">
          <w:rPr>
            <w:sz w:val="20"/>
            <w:szCs w:val="20"/>
            <w:highlight w:val="cyan"/>
          </w:rPr>
          <w:t>ontranmsittted</w:t>
        </w:r>
        <w:r w:rsidR="00636F3D">
          <w:rPr>
            <w:sz w:val="20"/>
            <w:szCs w:val="20"/>
            <w:highlight w:val="cyan"/>
          </w:rPr>
          <w:t xml:space="preserve"> BSSID</w:t>
        </w:r>
        <w:r w:rsidRPr="0032608E">
          <w:rPr>
            <w:sz w:val="20"/>
            <w:szCs w:val="20"/>
            <w:highlight w:val="cyan"/>
          </w:rPr>
          <w:t xml:space="preserve"> Profile subelement of the Multiple BSSID element</w:t>
        </w:r>
        <w:r w:rsidR="0032608E">
          <w:rPr>
            <w:sz w:val="20"/>
            <w:szCs w:val="20"/>
            <w:highlight w:val="cyan"/>
          </w:rPr>
          <w:t xml:space="preserve"> carried in </w:t>
        </w:r>
        <w:r w:rsidR="0032608E" w:rsidRPr="0032608E">
          <w:rPr>
            <w:sz w:val="20"/>
            <w:szCs w:val="20"/>
            <w:highlight w:val="cyan"/>
          </w:rPr>
          <w:t>the transmitted Beacon</w:t>
        </w:r>
        <w:r w:rsidR="0032608E">
          <w:rPr>
            <w:sz w:val="20"/>
            <w:szCs w:val="20"/>
            <w:highlight w:val="cyan"/>
          </w:rPr>
          <w:t xml:space="preserve"> and/or</w:t>
        </w:r>
        <w:r w:rsidR="0032608E" w:rsidRPr="0032608E">
          <w:rPr>
            <w:sz w:val="20"/>
            <w:szCs w:val="20"/>
            <w:highlight w:val="cyan"/>
          </w:rPr>
          <w:t xml:space="preserve"> Probe response frames</w:t>
        </w:r>
        <w:r w:rsidR="00636F3D">
          <w:rPr>
            <w:sz w:val="20"/>
            <w:szCs w:val="20"/>
            <w:highlight w:val="cyan"/>
          </w:rPr>
          <w:t xml:space="preserve"> of an AP corresponding to the transmitted BSSID in the multiple BSSID set</w:t>
        </w:r>
        <w:r w:rsidRPr="0032608E">
          <w:rPr>
            <w:sz w:val="20"/>
            <w:szCs w:val="20"/>
            <w:highlight w:val="cyan"/>
          </w:rPr>
          <w:t xml:space="preserve">, it refers to the </w:t>
        </w:r>
        <w:r w:rsidR="00636F3D">
          <w:rPr>
            <w:sz w:val="20"/>
            <w:szCs w:val="20"/>
            <w:highlight w:val="cyan"/>
          </w:rPr>
          <w:t xml:space="preserve">AP corresponding to the nontranmsittted BSSID (i.e. </w:t>
        </w:r>
        <w:r w:rsidRPr="0032608E">
          <w:rPr>
            <w:sz w:val="20"/>
            <w:szCs w:val="20"/>
            <w:highlight w:val="cyan"/>
          </w:rPr>
          <w:t>reported AP</w:t>
        </w:r>
        <w:r w:rsidR="00636F3D">
          <w:rPr>
            <w:sz w:val="20"/>
            <w:szCs w:val="20"/>
            <w:highlight w:val="cyan"/>
          </w:rPr>
          <w:t>)</w:t>
        </w:r>
        <w:r w:rsidRPr="0032608E">
          <w:rPr>
            <w:sz w:val="20"/>
            <w:szCs w:val="20"/>
            <w:highlight w:val="cyan"/>
          </w:rPr>
          <w:t xml:space="preserve"> operating on the link that will become unavailable.</w:t>
        </w:r>
      </w:ins>
    </w:p>
    <w:p w14:paraId="11AF8CE5" w14:textId="77777777" w:rsidR="00CE36C8" w:rsidRPr="00815A44" w:rsidRDefault="00CE36C8" w:rsidP="00F5151F">
      <w:pPr>
        <w:ind w:left="720"/>
        <w:rPr>
          <w:ins w:id="504" w:author="Author"/>
          <w:highlight w:val="cyan"/>
        </w:rPr>
      </w:pPr>
    </w:p>
    <w:p w14:paraId="718AC0F1" w14:textId="3E8E7D57" w:rsidR="000F4FAD" w:rsidRPr="00815A44" w:rsidRDefault="00053804" w:rsidP="001D13BC">
      <w:pPr>
        <w:rPr>
          <w:ins w:id="505" w:author="Author"/>
          <w:highlight w:val="cyan"/>
        </w:rPr>
      </w:pPr>
      <w:ins w:id="506" w:author="Author">
        <w:r>
          <w:rPr>
            <w:highlight w:val="cyan"/>
          </w:rPr>
          <w:lastRenderedPageBreak/>
          <w:t xml:space="preserve">When the </w:t>
        </w:r>
        <w:r w:rsidR="000F4FAD" w:rsidRPr="00815A44">
          <w:rPr>
            <w:highlight w:val="cyan"/>
          </w:rPr>
          <w:t xml:space="preserve">Link Unavailability Parameters subfield </w:t>
        </w:r>
        <w:r>
          <w:rPr>
            <w:highlight w:val="cyan"/>
          </w:rPr>
          <w:t xml:space="preserve">is </w:t>
        </w:r>
        <w:r w:rsidR="000F4FAD" w:rsidRPr="00815A44">
          <w:rPr>
            <w:highlight w:val="cyan"/>
          </w:rPr>
          <w:t xml:space="preserve">included in the Link Info field of the Basic Multi-link element carried in the transmitted </w:t>
        </w:r>
        <w:r>
          <w:rPr>
            <w:highlight w:val="cyan"/>
          </w:rPr>
          <w:t>ML</w:t>
        </w:r>
        <w:r w:rsidR="000F4FAD" w:rsidRPr="00815A44">
          <w:rPr>
            <w:highlight w:val="cyan"/>
          </w:rPr>
          <w:t xml:space="preserve"> Probe response</w:t>
        </w:r>
        <w:r>
          <w:rPr>
            <w:highlight w:val="cyan"/>
          </w:rPr>
          <w:t>, Association and Reassociation</w:t>
        </w:r>
        <w:r w:rsidR="000F4FAD" w:rsidRPr="00815A44">
          <w:rPr>
            <w:highlight w:val="cyan"/>
          </w:rPr>
          <w:t xml:space="preserve"> frames </w:t>
        </w:r>
        <w:r>
          <w:rPr>
            <w:highlight w:val="cyan"/>
          </w:rPr>
          <w:t xml:space="preserve">it </w:t>
        </w:r>
        <w:r w:rsidR="000F4FAD" w:rsidRPr="00815A44">
          <w:rPr>
            <w:highlight w:val="cyan"/>
          </w:rPr>
          <w:t xml:space="preserve">refers to the </w:t>
        </w:r>
        <w:commentRangeStart w:id="507"/>
        <w:r w:rsidR="000F4FAD" w:rsidRPr="00815A44">
          <w:rPr>
            <w:highlight w:val="cyan"/>
          </w:rPr>
          <w:t xml:space="preserve">reported AP </w:t>
        </w:r>
      </w:ins>
      <w:commentRangeEnd w:id="507"/>
      <w:r w:rsidR="00F82774">
        <w:rPr>
          <w:rStyle w:val="CommentReference"/>
          <w:rFonts w:ascii="Calibri" w:hAnsi="Calibri"/>
        </w:rPr>
        <w:commentReference w:id="507"/>
      </w:r>
      <w:ins w:id="508" w:author="Author">
        <w:r w:rsidR="000F4FAD" w:rsidRPr="00815A44">
          <w:rPr>
            <w:highlight w:val="cyan"/>
          </w:rPr>
          <w:t>affiliated with the same AP MLD and operating on the link that will become unavailable.</w:t>
        </w:r>
      </w:ins>
    </w:p>
    <w:p w14:paraId="73219EBF" w14:textId="77777777" w:rsidR="00CE36C8" w:rsidRPr="00815A44" w:rsidRDefault="00CE36C8" w:rsidP="00CE36C8">
      <w:pPr>
        <w:ind w:left="720"/>
        <w:rPr>
          <w:ins w:id="509" w:author="Author"/>
          <w:highlight w:val="cyan"/>
        </w:rPr>
      </w:pPr>
    </w:p>
    <w:p w14:paraId="64D3117B" w14:textId="77777777" w:rsidR="00977E4A" w:rsidRDefault="00977E4A" w:rsidP="009603D9">
      <w:pPr>
        <w:rPr>
          <w:ins w:id="510" w:author="Author"/>
          <w:szCs w:val="24"/>
          <w:highlight w:val="cyan"/>
        </w:rPr>
      </w:pPr>
    </w:p>
    <w:p w14:paraId="163E8B3C" w14:textId="36BD5BD7" w:rsidR="00534FE4" w:rsidRPr="00F2473B" w:rsidRDefault="00F2473B" w:rsidP="009603D9">
      <w:pPr>
        <w:rPr>
          <w:ins w:id="511" w:author="Author"/>
          <w:szCs w:val="24"/>
          <w:highlight w:val="cyan"/>
        </w:rPr>
      </w:pPr>
      <w:ins w:id="512" w:author="Author">
        <w:r w:rsidRPr="00F2473B">
          <w:rPr>
            <w:highlight w:val="cyan"/>
          </w:rPr>
          <w:t xml:space="preserve">The AP should schedule the unavailability occurrence so that all non-AP </w:t>
        </w:r>
        <w:r w:rsidR="00146F52">
          <w:rPr>
            <w:highlight w:val="cyan"/>
          </w:rPr>
          <w:t xml:space="preserve">MLDs that are associated with that AP MLD and have an affiliated non-AP </w:t>
        </w:r>
        <w:r w:rsidRPr="00F2473B">
          <w:rPr>
            <w:highlight w:val="cyan"/>
          </w:rPr>
          <w:t>STAs operating on that link have the opportunity to receive at least one Beacon frame which carries the Link Unavailability Parameters subfield.</w:t>
        </w:r>
      </w:ins>
    </w:p>
    <w:p w14:paraId="45096A28" w14:textId="77777777" w:rsidR="000629DE" w:rsidRPr="00815A44" w:rsidRDefault="000629DE" w:rsidP="009603D9">
      <w:pPr>
        <w:rPr>
          <w:ins w:id="513" w:author="Author"/>
          <w:szCs w:val="24"/>
          <w:highlight w:val="cyan"/>
        </w:rPr>
      </w:pPr>
    </w:p>
    <w:p w14:paraId="6DB22A29" w14:textId="5B21951E" w:rsidR="002F4AE2" w:rsidRDefault="009212C6" w:rsidP="009603D9">
      <w:pPr>
        <w:rPr>
          <w:ins w:id="514" w:author="Author"/>
        </w:rPr>
      </w:pPr>
      <w:commentRangeStart w:id="515"/>
      <w:ins w:id="516" w:author="Author">
        <w:r w:rsidRPr="009212C6">
          <w:rPr>
            <w:highlight w:val="cyan"/>
          </w:rPr>
          <w:t xml:space="preserve">An AP affiliated with an AP MLD shall </w:t>
        </w:r>
        <w:r>
          <w:rPr>
            <w:highlight w:val="cyan"/>
          </w:rPr>
          <w:t>notify the</w:t>
        </w:r>
        <w:r w:rsidRPr="009212C6">
          <w:rPr>
            <w:highlight w:val="cyan"/>
          </w:rPr>
          <w:t xml:space="preserve"> availability of another AP affiliated with the same AP MLD by setting </w:t>
        </w:r>
        <w:r w:rsidR="00AF309D">
          <w:rPr>
            <w:highlight w:val="cyan"/>
          </w:rPr>
          <w:t xml:space="preserve">the </w:t>
        </w:r>
        <w:r w:rsidR="00AF309D" w:rsidRPr="00AF309D">
          <w:t xml:space="preserve">Unavailable Link Indication subfield </w:t>
        </w:r>
        <w:r w:rsidRPr="009212C6">
          <w:rPr>
            <w:highlight w:val="cyan"/>
          </w:rPr>
          <w:t>to 0 of the TBTT Information field corresponding to the other AP in the Reduced Neighbor Report element carried in its Beacon and Probe Response frame when the duration indicated in the Unavailability Parameter subfield of the Basic Multi-Link element was not set to 65535 and has expired</w:t>
        </w:r>
        <w:commentRangeEnd w:id="515"/>
        <w:r w:rsidRPr="009212C6">
          <w:rPr>
            <w:rStyle w:val="CommentReference"/>
            <w:rFonts w:ascii="Calibri" w:hAnsi="Calibri"/>
            <w:highlight w:val="cyan"/>
          </w:rPr>
          <w:commentReference w:id="515"/>
        </w:r>
      </w:ins>
    </w:p>
    <w:p w14:paraId="26D1C9E9" w14:textId="77777777" w:rsidR="001D4E9F" w:rsidRDefault="001D4E9F" w:rsidP="009603D9">
      <w:pPr>
        <w:rPr>
          <w:ins w:id="517" w:author="Author"/>
        </w:rPr>
      </w:pPr>
    </w:p>
    <w:p w14:paraId="275D0DDA" w14:textId="35C8D46B" w:rsidR="00640C23" w:rsidDel="000E2B61" w:rsidRDefault="00EB01A3" w:rsidP="009603D9">
      <w:pPr>
        <w:rPr>
          <w:del w:id="518" w:author="Author"/>
        </w:rPr>
      </w:pPr>
      <w:del w:id="519" w:author="Author">
        <w:r w:rsidDel="000E2B61">
          <w:delText xml:space="preserve">An AP MLD may disable one or more </w:delText>
        </w:r>
        <w:r w:rsidR="00640C23" w:rsidDel="000E2B61">
          <w:delText xml:space="preserve">setup </w:delText>
        </w:r>
        <w:r w:rsidDel="000E2B61">
          <w:delText>link</w:delText>
        </w:r>
        <w:r w:rsidR="0017293D" w:rsidDel="000E2B61">
          <w:delText>s</w:delText>
        </w:r>
        <w:r w:rsidDel="000E2B61">
          <w:delText xml:space="preserve"> it is operating </w:delText>
        </w:r>
        <w:r w:rsidRPr="00BB7DD9" w:rsidDel="000E2B61">
          <w:rPr>
            <w:highlight w:val="green"/>
          </w:rPr>
          <w:delText>with</w:delText>
        </w:r>
      </w:del>
      <w:ins w:id="520" w:author="Author">
        <w:del w:id="521" w:author="Author">
          <w:r w:rsidR="00BB7DD9" w:rsidRPr="00BB7DD9" w:rsidDel="000E2B61">
            <w:rPr>
              <w:highlight w:val="green"/>
            </w:rPr>
            <w:delText>in the BSS</w:delText>
          </w:r>
        </w:del>
      </w:ins>
      <w:del w:id="522" w:author="Author">
        <w:r w:rsidRPr="00BB7DD9" w:rsidDel="000E2B61">
          <w:rPr>
            <w:highlight w:val="green"/>
          </w:rPr>
          <w:delText xml:space="preserve"> one or more</w:delText>
        </w:r>
        <w:r w:rsidR="0017293D" w:rsidRPr="00BB7DD9" w:rsidDel="000E2B61">
          <w:rPr>
            <w:highlight w:val="green"/>
          </w:rPr>
          <w:delText xml:space="preserve"> associated non-AP MLDs</w:delText>
        </w:r>
        <w:r w:rsidR="0017293D" w:rsidDel="000E2B61">
          <w:delText xml:space="preserve">. When the link is </w:delText>
        </w:r>
      </w:del>
      <w:ins w:id="523" w:author="Author">
        <w:del w:id="524" w:author="Author">
          <w:r w:rsidR="00BB7DD9" w:rsidRPr="00BB7DD9" w:rsidDel="000E2B61">
            <w:rPr>
              <w:highlight w:val="green"/>
            </w:rPr>
            <w:delText>defined as BSS</w:delText>
          </w:r>
          <w:r w:rsidR="00BB7DD9" w:rsidDel="000E2B61">
            <w:delText xml:space="preserve"> </w:delText>
          </w:r>
        </w:del>
      </w:ins>
      <w:del w:id="525" w:author="Author">
        <w:r w:rsidR="0017293D" w:rsidDel="000E2B61">
          <w:delText>disabled</w:delText>
        </w:r>
      </w:del>
      <w:ins w:id="526" w:author="Author">
        <w:del w:id="527" w:author="Author">
          <w:r w:rsidR="00BB7DD9" w:rsidDel="000E2B61">
            <w:delText xml:space="preserve"> </w:delText>
          </w:r>
          <w:r w:rsidR="00BB7DD9" w:rsidRPr="00BB7DD9" w:rsidDel="000E2B61">
            <w:rPr>
              <w:highlight w:val="green"/>
            </w:rPr>
            <w:delText>link</w:delText>
          </w:r>
        </w:del>
      </w:ins>
      <w:del w:id="528" w:author="Author">
        <w:r w:rsidR="0017293D" w:rsidDel="000E2B61">
          <w:delText xml:space="preserve"> by the AP MLD, it shall not be used for </w:delText>
        </w:r>
        <w:r w:rsidR="00640C23" w:rsidDel="000E2B61">
          <w:delText xml:space="preserve">any </w:delText>
        </w:r>
        <w:r w:rsidR="0017293D" w:rsidDel="000E2B61">
          <w:delText xml:space="preserve">frame exchange </w:delText>
        </w:r>
      </w:del>
      <w:ins w:id="529" w:author="Author">
        <w:del w:id="530" w:author="Author">
          <w:r w:rsidR="00BB7DD9" w:rsidRPr="00BB7DD9" w:rsidDel="000E2B61">
            <w:rPr>
              <w:highlight w:val="green"/>
            </w:rPr>
            <w:delText>within this BSS</w:delText>
          </w:r>
          <w:r w:rsidR="00BB7DD9" w:rsidDel="000E2B61">
            <w:delText xml:space="preserve"> </w:delText>
          </w:r>
        </w:del>
      </w:ins>
      <w:del w:id="531" w:author="Author">
        <w:r w:rsidR="0017293D" w:rsidDel="000E2B61">
          <w:delText xml:space="preserve">by any non-AP MLD (associated or </w:delText>
        </w:r>
        <w:r w:rsidR="00F97518" w:rsidDel="000E2B61">
          <w:delText>un</w:delText>
        </w:r>
        <w:r w:rsidR="0017293D" w:rsidDel="000E2B61">
          <w:delText xml:space="preserve">associated). </w:delText>
        </w:r>
      </w:del>
    </w:p>
    <w:p w14:paraId="27BA50AB" w14:textId="073E3CBD" w:rsidR="00EB01A3" w:rsidDel="000E2B61" w:rsidRDefault="0017293D" w:rsidP="009603D9">
      <w:pPr>
        <w:rPr>
          <w:del w:id="532" w:author="Author"/>
        </w:rPr>
      </w:pPr>
      <w:del w:id="533" w:author="Author">
        <w:r w:rsidDel="000E2B61">
          <w:delText xml:space="preserve">During the </w:delText>
        </w:r>
      </w:del>
      <w:ins w:id="534" w:author="Author">
        <w:del w:id="535" w:author="Author">
          <w:r w:rsidR="00BB7DD9" w:rsidRPr="00BB7DD9" w:rsidDel="000E2B61">
            <w:rPr>
              <w:highlight w:val="green"/>
            </w:rPr>
            <w:delText>BSS link</w:delText>
          </w:r>
          <w:r w:rsidR="00BB7DD9" w:rsidDel="000E2B61">
            <w:delText xml:space="preserve"> </w:delText>
          </w:r>
        </w:del>
      </w:ins>
      <w:del w:id="536" w:author="Author">
        <w:r w:rsidDel="000E2B61">
          <w:delText xml:space="preserve">disablement duration, the setup link </w:delText>
        </w:r>
        <w:r w:rsidR="00F97518" w:rsidDel="000E2B61">
          <w:delText>maintains state</w:delText>
        </w:r>
        <w:r w:rsidDel="000E2B61">
          <w:delText xml:space="preserve"> (with all the</w:delText>
        </w:r>
        <w:r w:rsidR="00640C23" w:rsidDel="000E2B61">
          <w:delText xml:space="preserve"> link parameters defined </w:delText>
        </w:r>
        <w:r w:rsidR="00640C23" w:rsidRPr="00BB7DD9" w:rsidDel="000E2B61">
          <w:rPr>
            <w:highlight w:val="green"/>
          </w:rPr>
          <w:delText>during the link setup procedure</w:delText>
        </w:r>
      </w:del>
      <w:ins w:id="537" w:author="Author">
        <w:del w:id="538" w:author="Author">
          <w:r w:rsidR="00BB7DD9" w:rsidRPr="00BB7DD9" w:rsidDel="000E2B61">
            <w:rPr>
              <w:highlight w:val="green"/>
            </w:rPr>
            <w:delText>before the BSS link disablement preocedure</w:delText>
          </w:r>
        </w:del>
      </w:ins>
      <w:del w:id="539" w:author="Author">
        <w:r w:rsidR="00640C23" w:rsidDel="000E2B61">
          <w:delText>) but is prohibited for any frame exchange</w:delText>
        </w:r>
      </w:del>
      <w:ins w:id="540" w:author="Author">
        <w:del w:id="541" w:author="Author">
          <w:r w:rsidR="00BB7DD9" w:rsidDel="000E2B61">
            <w:delText xml:space="preserve"> </w:delText>
          </w:r>
          <w:r w:rsidR="00BB7DD9" w:rsidRPr="00BB7DD9" w:rsidDel="000E2B61">
            <w:rPr>
              <w:highlight w:val="green"/>
            </w:rPr>
            <w:delText>within that BSS</w:delText>
          </w:r>
        </w:del>
      </w:ins>
      <w:del w:id="542" w:author="Author">
        <w:r w:rsidR="00640C23" w:rsidDel="000E2B61">
          <w:delText>.</w:delText>
        </w:r>
      </w:del>
    </w:p>
    <w:p w14:paraId="3465BA23" w14:textId="79ACDD4C" w:rsidR="0017293D" w:rsidDel="000E2B61" w:rsidRDefault="0017293D" w:rsidP="009603D9">
      <w:pPr>
        <w:rPr>
          <w:del w:id="543" w:author="Author"/>
        </w:rPr>
      </w:pPr>
    </w:p>
    <w:p w14:paraId="14210865" w14:textId="0858D7C8" w:rsidR="00640C23" w:rsidDel="000E2B61" w:rsidRDefault="00EB01A3" w:rsidP="009603D9">
      <w:pPr>
        <w:rPr>
          <w:del w:id="544" w:author="Author"/>
        </w:rPr>
      </w:pPr>
      <w:del w:id="545" w:author="Author">
        <w:r w:rsidDel="000E2B61">
          <w:delText xml:space="preserve">An AP MLD shall notify </w:delText>
        </w:r>
        <w:r w:rsidR="00640C23" w:rsidDel="000E2B61">
          <w:delText xml:space="preserve">that a link is </w:delText>
        </w:r>
      </w:del>
      <w:ins w:id="546" w:author="Author">
        <w:del w:id="547" w:author="Author">
          <w:r w:rsidR="00BB7DD9" w:rsidRPr="00BB7DD9" w:rsidDel="000E2B61">
            <w:rPr>
              <w:highlight w:val="green"/>
            </w:rPr>
            <w:delText>a BSS</w:delText>
          </w:r>
          <w:r w:rsidR="00BB7DD9" w:rsidDel="000E2B61">
            <w:delText xml:space="preserve"> </w:delText>
          </w:r>
        </w:del>
      </w:ins>
      <w:del w:id="548" w:author="Author">
        <w:r w:rsidR="00640C23" w:rsidDel="000E2B61">
          <w:delText>disabled</w:delText>
        </w:r>
      </w:del>
      <w:ins w:id="549" w:author="Author">
        <w:del w:id="550" w:author="Author">
          <w:r w:rsidR="00BB7DD9" w:rsidDel="000E2B61">
            <w:delText xml:space="preserve"> </w:delText>
          </w:r>
          <w:r w:rsidR="00BB7DD9" w:rsidRPr="00BB7DD9" w:rsidDel="000E2B61">
            <w:rPr>
              <w:highlight w:val="green"/>
            </w:rPr>
            <w:delText>link</w:delText>
          </w:r>
        </w:del>
      </w:ins>
      <w:del w:id="551" w:author="Author">
        <w:r w:rsidR="00640C23" w:rsidDel="000E2B61">
          <w:delText>, as follows:</w:delText>
        </w:r>
      </w:del>
    </w:p>
    <w:p w14:paraId="5851E17D" w14:textId="5E5A0AB6" w:rsidR="004E11E5" w:rsidDel="000E2B61" w:rsidRDefault="00640C23" w:rsidP="00640C23">
      <w:pPr>
        <w:pStyle w:val="ListParagraph"/>
        <w:numPr>
          <w:ilvl w:val="0"/>
          <w:numId w:val="41"/>
        </w:numPr>
        <w:rPr>
          <w:del w:id="552" w:author="Author"/>
          <w:sz w:val="22"/>
          <w:szCs w:val="22"/>
        </w:rPr>
      </w:pPr>
      <w:del w:id="553" w:author="Author">
        <w:r w:rsidRPr="00640C23" w:rsidDel="000E2B61">
          <w:rPr>
            <w:sz w:val="22"/>
            <w:szCs w:val="22"/>
          </w:rPr>
          <w:delText>The AP</w:delText>
        </w:r>
        <w:r w:rsidDel="000E2B61">
          <w:rPr>
            <w:sz w:val="22"/>
            <w:szCs w:val="22"/>
          </w:rPr>
          <w:delText xml:space="preserve"> affiliated with the AP MLD </w:delText>
        </w:r>
        <w:r w:rsidR="00F97518" w:rsidDel="000E2B61">
          <w:rPr>
            <w:sz w:val="22"/>
            <w:szCs w:val="22"/>
          </w:rPr>
          <w:delText>that</w:delText>
        </w:r>
        <w:r w:rsidDel="000E2B61">
          <w:rPr>
            <w:sz w:val="22"/>
            <w:szCs w:val="22"/>
          </w:rPr>
          <w:delText xml:space="preserve"> is operating on the setup link to be disabled shall set the </w:delText>
        </w:r>
      </w:del>
      <w:bookmarkStart w:id="554" w:name="_Hlk79060010"/>
      <w:ins w:id="555" w:author="Author">
        <w:del w:id="556" w:author="Author">
          <w:r w:rsidR="00BB7DD9" w:rsidRPr="00BB7DD9" w:rsidDel="000E2B61">
            <w:rPr>
              <w:sz w:val="22"/>
              <w:szCs w:val="22"/>
              <w:highlight w:val="green"/>
            </w:rPr>
            <w:delText>BSS</w:delText>
          </w:r>
          <w:r w:rsidR="00BB7DD9" w:rsidDel="000E2B61">
            <w:rPr>
              <w:sz w:val="22"/>
              <w:szCs w:val="22"/>
            </w:rPr>
            <w:delText xml:space="preserve"> </w:delText>
          </w:r>
        </w:del>
      </w:ins>
      <w:del w:id="557" w:author="Author">
        <w:r w:rsidRPr="00640C23" w:rsidDel="000E2B61">
          <w:rPr>
            <w:sz w:val="22"/>
            <w:szCs w:val="22"/>
          </w:rPr>
          <w:delText>Link Disablement indication subfield</w:delText>
        </w:r>
        <w:r w:rsidDel="000E2B61">
          <w:rPr>
            <w:sz w:val="22"/>
            <w:szCs w:val="22"/>
          </w:rPr>
          <w:delText xml:space="preserve"> to 1</w:delText>
        </w:r>
        <w:r w:rsidRPr="00640C23" w:rsidDel="000E2B61">
          <w:delText xml:space="preserve"> </w:delText>
        </w:r>
        <w:bookmarkEnd w:id="554"/>
        <w:r w:rsidRPr="00640C23" w:rsidDel="000E2B61">
          <w:rPr>
            <w:sz w:val="22"/>
            <w:szCs w:val="22"/>
          </w:rPr>
          <w:delText xml:space="preserve">and the </w:delText>
        </w:r>
      </w:del>
      <w:bookmarkStart w:id="558" w:name="_Hlk79059472"/>
      <w:ins w:id="559" w:author="Author">
        <w:del w:id="560" w:author="Author">
          <w:r w:rsidR="00BB7DD9" w:rsidRPr="00BB7DD9" w:rsidDel="000E2B61">
            <w:rPr>
              <w:sz w:val="22"/>
              <w:szCs w:val="22"/>
              <w:highlight w:val="green"/>
            </w:rPr>
            <w:delText>BSS</w:delText>
          </w:r>
          <w:r w:rsidR="00BB7DD9" w:rsidDel="000E2B61">
            <w:rPr>
              <w:sz w:val="22"/>
              <w:szCs w:val="22"/>
            </w:rPr>
            <w:delText xml:space="preserve"> </w:delText>
          </w:r>
        </w:del>
      </w:ins>
      <w:del w:id="561" w:author="Author">
        <w:r w:rsidRPr="00640C23" w:rsidDel="000E2B61">
          <w:rPr>
            <w:sz w:val="22"/>
            <w:szCs w:val="22"/>
          </w:rPr>
          <w:delText xml:space="preserve">Link Disablement Count subfield </w:delText>
        </w:r>
        <w:bookmarkEnd w:id="558"/>
        <w:r w:rsidRPr="00640C23" w:rsidDel="000E2B61">
          <w:rPr>
            <w:sz w:val="22"/>
            <w:szCs w:val="22"/>
          </w:rPr>
          <w:delText>to 0 in</w:delText>
        </w:r>
      </w:del>
      <w:ins w:id="562" w:author="Author">
        <w:del w:id="563" w:author="Author">
          <w:r w:rsidR="006D7478" w:rsidDel="000E2B61">
            <w:rPr>
              <w:sz w:val="22"/>
              <w:szCs w:val="22"/>
            </w:rPr>
            <w:delText xml:space="preserve"> </w:delText>
          </w:r>
          <w:r w:rsidR="00BB7DD9" w:rsidRPr="00BB7DD9" w:rsidDel="000E2B61">
            <w:rPr>
              <w:sz w:val="22"/>
              <w:szCs w:val="22"/>
              <w:highlight w:val="green"/>
            </w:rPr>
            <w:delText>BSS</w:delText>
          </w:r>
          <w:r w:rsidR="00BB7DD9" w:rsidDel="000E2B61">
            <w:rPr>
              <w:sz w:val="22"/>
              <w:szCs w:val="22"/>
            </w:rPr>
            <w:delText xml:space="preserve"> </w:delText>
          </w:r>
          <w:r w:rsidR="001F130A" w:rsidRPr="00B55B13" w:rsidDel="000E2B61">
            <w:rPr>
              <w:sz w:val="22"/>
              <w:szCs w:val="22"/>
              <w:highlight w:val="green"/>
            </w:rPr>
            <w:delText>Link Disablement Parameters field of</w:delText>
          </w:r>
          <w:r w:rsidR="001F130A" w:rsidDel="000E2B61">
            <w:rPr>
              <w:sz w:val="22"/>
              <w:szCs w:val="22"/>
            </w:rPr>
            <w:delText xml:space="preserve"> </w:delText>
          </w:r>
        </w:del>
      </w:ins>
      <w:del w:id="564" w:author="Author">
        <w:r w:rsidRPr="00640C23" w:rsidDel="000E2B61">
          <w:rPr>
            <w:sz w:val="22"/>
            <w:szCs w:val="22"/>
          </w:rPr>
          <w:delText xml:space="preserve"> the EHT Operation Element included in the Beacon, Probe Response</w:delText>
        </w:r>
        <w:r w:rsidR="00F97518" w:rsidDel="000E2B61">
          <w:rPr>
            <w:sz w:val="22"/>
            <w:szCs w:val="22"/>
          </w:rPr>
          <w:delText xml:space="preserve"> and</w:delText>
        </w:r>
        <w:r w:rsidRPr="00640C23" w:rsidDel="000E2B61">
          <w:rPr>
            <w:sz w:val="22"/>
            <w:szCs w:val="22"/>
          </w:rPr>
          <w:delText xml:space="preserve"> (Re)Association Response frames</w:delText>
        </w:r>
        <w:r w:rsidR="00F97518" w:rsidDel="000E2B61">
          <w:rPr>
            <w:sz w:val="22"/>
            <w:szCs w:val="22"/>
          </w:rPr>
          <w:delText xml:space="preserve"> that</w:delText>
        </w:r>
        <w:r w:rsidDel="000E2B61">
          <w:rPr>
            <w:sz w:val="22"/>
            <w:szCs w:val="22"/>
          </w:rPr>
          <w:delText xml:space="preserve"> it transmits.</w:delText>
        </w:r>
      </w:del>
    </w:p>
    <w:p w14:paraId="405AAEDF" w14:textId="6767ADC9" w:rsidR="00640C23" w:rsidDel="000E2B61" w:rsidRDefault="00640C23" w:rsidP="00640C23">
      <w:pPr>
        <w:pStyle w:val="ListParagraph"/>
        <w:numPr>
          <w:ilvl w:val="0"/>
          <w:numId w:val="41"/>
        </w:numPr>
        <w:rPr>
          <w:del w:id="565" w:author="Author"/>
          <w:sz w:val="22"/>
          <w:szCs w:val="22"/>
        </w:rPr>
      </w:pPr>
      <w:del w:id="566" w:author="Author">
        <w:r w:rsidDel="000E2B61">
          <w:rPr>
            <w:sz w:val="22"/>
            <w:szCs w:val="22"/>
          </w:rPr>
          <w:delText>The AP affiliated with the same AP MLD</w:delText>
        </w:r>
        <w:r w:rsidR="00862282" w:rsidDel="000E2B61">
          <w:rPr>
            <w:sz w:val="22"/>
            <w:szCs w:val="22"/>
          </w:rPr>
          <w:delText xml:space="preserve"> as the </w:delText>
        </w:r>
        <w:r w:rsidR="00F97518" w:rsidDel="000E2B61">
          <w:rPr>
            <w:sz w:val="22"/>
            <w:szCs w:val="22"/>
          </w:rPr>
          <w:delText xml:space="preserve">affiliated </w:delText>
        </w:r>
        <w:r w:rsidR="00862282" w:rsidDel="000E2B61">
          <w:rPr>
            <w:sz w:val="22"/>
            <w:szCs w:val="22"/>
          </w:rPr>
          <w:delText>AP</w:delText>
        </w:r>
        <w:r w:rsidR="00F97518" w:rsidDel="000E2B61">
          <w:rPr>
            <w:sz w:val="22"/>
            <w:szCs w:val="22"/>
          </w:rPr>
          <w:delText xml:space="preserve"> that</w:delText>
        </w:r>
        <w:r w:rsidR="00862282" w:rsidDel="000E2B61">
          <w:rPr>
            <w:sz w:val="22"/>
            <w:szCs w:val="22"/>
          </w:rPr>
          <w:delText xml:space="preserve"> is operating on the </w:delText>
        </w:r>
        <w:r w:rsidR="00F97518" w:rsidDel="000E2B61">
          <w:rPr>
            <w:sz w:val="22"/>
            <w:szCs w:val="22"/>
          </w:rPr>
          <w:delText xml:space="preserve">setup </w:delText>
        </w:r>
        <w:r w:rsidR="00862282" w:rsidDel="000E2B61">
          <w:rPr>
            <w:sz w:val="22"/>
            <w:szCs w:val="22"/>
          </w:rPr>
          <w:delText xml:space="preserve">link to be disabled </w:delText>
        </w:r>
      </w:del>
      <w:ins w:id="567" w:author="Author">
        <w:del w:id="568" w:author="Author">
          <w:r w:rsidR="00464777" w:rsidDel="000E2B61">
            <w:rPr>
              <w:sz w:val="22"/>
              <w:szCs w:val="22"/>
              <w:highlight w:val="green"/>
            </w:rPr>
            <w:delText>within the BSS</w:delText>
          </w:r>
          <w:r w:rsidR="00BB7DD9" w:rsidDel="000E2B61">
            <w:rPr>
              <w:sz w:val="22"/>
              <w:szCs w:val="22"/>
            </w:rPr>
            <w:delText xml:space="preserve"> </w:delText>
          </w:r>
        </w:del>
      </w:ins>
      <w:del w:id="569" w:author="Author">
        <w:r w:rsidR="00862282" w:rsidDel="000E2B61">
          <w:rPr>
            <w:sz w:val="22"/>
            <w:szCs w:val="22"/>
          </w:rPr>
          <w:delText xml:space="preserve">shall set the </w:delText>
        </w:r>
      </w:del>
      <w:ins w:id="570" w:author="Author">
        <w:del w:id="571" w:author="Author">
          <w:r w:rsidR="00BB7DD9" w:rsidRPr="00BB7DD9" w:rsidDel="000E2B61">
            <w:rPr>
              <w:sz w:val="22"/>
              <w:szCs w:val="22"/>
              <w:highlight w:val="green"/>
            </w:rPr>
            <w:delText>BSS</w:delText>
          </w:r>
          <w:r w:rsidR="00BB7DD9" w:rsidDel="000E2B61">
            <w:rPr>
              <w:sz w:val="22"/>
              <w:szCs w:val="22"/>
            </w:rPr>
            <w:delText xml:space="preserve"> </w:delText>
          </w:r>
        </w:del>
      </w:ins>
      <w:del w:id="572" w:author="Author">
        <w:r w:rsidR="00862282" w:rsidRPr="00862282" w:rsidDel="000E2B61">
          <w:rPr>
            <w:sz w:val="22"/>
            <w:szCs w:val="22"/>
          </w:rPr>
          <w:delText xml:space="preserve">Link Disabled subfield to 1 in the Neighbor AP Information field of the RNR element included in </w:delText>
        </w:r>
        <w:r w:rsidR="00F97518" w:rsidDel="000E2B61">
          <w:rPr>
            <w:sz w:val="22"/>
            <w:szCs w:val="22"/>
          </w:rPr>
          <w:delText xml:space="preserve">either </w:delText>
        </w:r>
        <w:r w:rsidR="00862282" w:rsidRPr="00862282" w:rsidDel="000E2B61">
          <w:rPr>
            <w:sz w:val="22"/>
            <w:szCs w:val="22"/>
          </w:rPr>
          <w:delText>the Beacon or Probe Response frames</w:delText>
        </w:r>
        <w:r w:rsidR="00F97518" w:rsidDel="000E2B61">
          <w:rPr>
            <w:sz w:val="22"/>
            <w:szCs w:val="22"/>
          </w:rPr>
          <w:delText xml:space="preserve"> that</w:delText>
        </w:r>
        <w:r w:rsidR="00862282" w:rsidRPr="00862282" w:rsidDel="000E2B61">
          <w:rPr>
            <w:sz w:val="22"/>
            <w:szCs w:val="22"/>
          </w:rPr>
          <w:delText xml:space="preserve"> </w:delText>
        </w:r>
        <w:r w:rsidR="00862282" w:rsidDel="000E2B61">
          <w:rPr>
            <w:sz w:val="22"/>
            <w:szCs w:val="22"/>
          </w:rPr>
          <w:delText xml:space="preserve">it </w:delText>
        </w:r>
        <w:r w:rsidR="00862282" w:rsidRPr="00862282" w:rsidDel="000E2B61">
          <w:rPr>
            <w:sz w:val="22"/>
            <w:szCs w:val="22"/>
          </w:rPr>
          <w:delText>transmit</w:delText>
        </w:r>
        <w:r w:rsidR="00862282" w:rsidDel="000E2B61">
          <w:rPr>
            <w:sz w:val="22"/>
            <w:szCs w:val="22"/>
          </w:rPr>
          <w:delText>s.</w:delText>
        </w:r>
      </w:del>
    </w:p>
    <w:p w14:paraId="6C849931" w14:textId="0F82F8D3" w:rsidR="002601C0" w:rsidDel="000E2B61" w:rsidRDefault="002601C0" w:rsidP="002601C0">
      <w:pPr>
        <w:rPr>
          <w:del w:id="573" w:author="Author"/>
          <w:sz w:val="20"/>
        </w:rPr>
      </w:pPr>
      <w:del w:id="574" w:author="Author">
        <w:r w:rsidDel="000E2B61">
          <w:rPr>
            <w:sz w:val="20"/>
          </w:rPr>
          <w:delText xml:space="preserve">Notes: </w:delText>
        </w:r>
      </w:del>
    </w:p>
    <w:p w14:paraId="35F5CD3C" w14:textId="0B10E6CA" w:rsidR="002601C0" w:rsidDel="000E2B61" w:rsidRDefault="00F97518" w:rsidP="002601C0">
      <w:pPr>
        <w:pStyle w:val="ListParagraph"/>
        <w:numPr>
          <w:ilvl w:val="0"/>
          <w:numId w:val="42"/>
        </w:numPr>
        <w:rPr>
          <w:del w:id="575" w:author="Author"/>
        </w:rPr>
      </w:pPr>
      <w:del w:id="576" w:author="Author">
        <w:r w:rsidDel="000E2B61">
          <w:delText>Un</w:delText>
        </w:r>
        <w:r w:rsidR="002601C0" w:rsidRPr="00862282" w:rsidDel="000E2B61">
          <w:delText xml:space="preserve">associated </w:delText>
        </w:r>
        <w:r w:rsidR="002601C0" w:rsidDel="000E2B61">
          <w:delText>non-</w:delText>
        </w:r>
        <w:r w:rsidR="002601C0" w:rsidRPr="00862282" w:rsidDel="000E2B61">
          <w:delText xml:space="preserve">AP MLDs use only the </w:delText>
        </w:r>
      </w:del>
      <w:ins w:id="577" w:author="Author">
        <w:del w:id="578" w:author="Author">
          <w:r w:rsidR="00BB7DD9" w:rsidRPr="00BB7DD9" w:rsidDel="000E2B61">
            <w:rPr>
              <w:highlight w:val="green"/>
            </w:rPr>
            <w:delText>BSS</w:delText>
          </w:r>
          <w:r w:rsidR="00BB7DD9" w:rsidDel="000E2B61">
            <w:delText xml:space="preserve"> </w:delText>
          </w:r>
        </w:del>
      </w:ins>
      <w:del w:id="579" w:author="Author">
        <w:r w:rsidR="002601C0" w:rsidRPr="00862282" w:rsidDel="000E2B61">
          <w:delText xml:space="preserve">Link </w:delText>
        </w:r>
        <w:r w:rsidDel="000E2B61">
          <w:delText>D</w:delText>
        </w:r>
        <w:r w:rsidR="002601C0" w:rsidRPr="00862282" w:rsidDel="000E2B61">
          <w:delText>isabled</w:delText>
        </w:r>
      </w:del>
      <w:ins w:id="580" w:author="Author">
        <w:del w:id="581" w:author="Author">
          <w:r w:rsidR="00F672DB" w:rsidDel="000E2B61">
            <w:delText xml:space="preserve"> </w:delText>
          </w:r>
          <w:r w:rsidR="00F672DB" w:rsidRPr="00B55B13" w:rsidDel="000E2B61">
            <w:rPr>
              <w:highlight w:val="green"/>
            </w:rPr>
            <w:delText>subfield</w:delText>
          </w:r>
        </w:del>
      </w:ins>
      <w:del w:id="582" w:author="Author">
        <w:r w:rsidR="00F672DB" w:rsidDel="000E2B61">
          <w:delText xml:space="preserve"> </w:delText>
        </w:r>
        <w:r w:rsidR="002601C0" w:rsidRPr="00862282" w:rsidDel="000E2B61">
          <w:delText>indication</w:delText>
        </w:r>
        <w:r w:rsidR="00F672DB" w:rsidDel="000E2B61">
          <w:delText xml:space="preserve"> </w:delText>
        </w:r>
        <w:r w:rsidR="002601C0" w:rsidRPr="00862282" w:rsidDel="000E2B61">
          <w:delText>in the RNR to avoid sending any Probe Request / Association Requst frames on the disabled link.</w:delText>
        </w:r>
      </w:del>
    </w:p>
    <w:p w14:paraId="60D83889" w14:textId="1B24DB6B" w:rsidR="002601C0" w:rsidDel="000E2B61" w:rsidRDefault="002601C0" w:rsidP="002601C0">
      <w:pPr>
        <w:pStyle w:val="ListParagraph"/>
        <w:numPr>
          <w:ilvl w:val="0"/>
          <w:numId w:val="42"/>
        </w:numPr>
        <w:rPr>
          <w:del w:id="583" w:author="Author"/>
        </w:rPr>
      </w:pPr>
      <w:del w:id="584" w:author="Author">
        <w:r w:rsidDel="000E2B61">
          <w:delText xml:space="preserve">Associated non-AP MLDs may use either the </w:delText>
        </w:r>
      </w:del>
      <w:ins w:id="585" w:author="Author">
        <w:del w:id="586" w:author="Author">
          <w:r w:rsidR="00BB7DD9" w:rsidRPr="00BB7DD9" w:rsidDel="000E2B61">
            <w:rPr>
              <w:highlight w:val="green"/>
            </w:rPr>
            <w:delText>BSS</w:delText>
          </w:r>
          <w:r w:rsidR="00BB7DD9" w:rsidDel="000E2B61">
            <w:delText xml:space="preserve"> </w:delText>
          </w:r>
        </w:del>
      </w:ins>
      <w:del w:id="587" w:author="Author">
        <w:r w:rsidRPr="00862282" w:rsidDel="000E2B61">
          <w:delText>Link Disablement indication subfield</w:delText>
        </w:r>
        <w:r w:rsidDel="000E2B61">
          <w:delText xml:space="preserve"> in EHT Operation element or the </w:delText>
        </w:r>
      </w:del>
      <w:ins w:id="588" w:author="Author">
        <w:del w:id="589" w:author="Author">
          <w:r w:rsidR="00BB7DD9" w:rsidRPr="00BB7DD9" w:rsidDel="000E2B61">
            <w:rPr>
              <w:highlight w:val="green"/>
            </w:rPr>
            <w:delText>BSS</w:delText>
          </w:r>
          <w:r w:rsidR="00BB7DD9" w:rsidDel="000E2B61">
            <w:delText xml:space="preserve"> </w:delText>
          </w:r>
        </w:del>
      </w:ins>
      <w:del w:id="590" w:author="Author">
        <w:r w:rsidRPr="00862282" w:rsidDel="000E2B61">
          <w:delText xml:space="preserve">Link disabled </w:delText>
        </w:r>
      </w:del>
      <w:ins w:id="591" w:author="Author">
        <w:del w:id="592" w:author="Author">
          <w:r w:rsidR="00F672DB" w:rsidRPr="00B55B13" w:rsidDel="000E2B61">
            <w:rPr>
              <w:highlight w:val="green"/>
            </w:rPr>
            <w:delText>subfield</w:delText>
          </w:r>
          <w:r w:rsidR="00F672DB" w:rsidDel="000E2B61">
            <w:delText xml:space="preserve"> </w:delText>
          </w:r>
        </w:del>
      </w:ins>
      <w:del w:id="593" w:author="Author">
        <w:r w:rsidRPr="00862282" w:rsidDel="000E2B61">
          <w:delText>indication in the RNR</w:delText>
        </w:r>
        <w:r w:rsidDel="000E2B61">
          <w:delText xml:space="preserve"> to avoid exchanging any frame with the AP MLD on the disabled link.</w:delText>
        </w:r>
      </w:del>
    </w:p>
    <w:p w14:paraId="7871D5B0" w14:textId="7BCF0B0E" w:rsidR="002601C0" w:rsidRPr="002601C0" w:rsidRDefault="002601C0" w:rsidP="002601C0">
      <w:pPr>
        <w:ind w:left="52"/>
      </w:pPr>
    </w:p>
    <w:p w14:paraId="7D4AFF0E" w14:textId="77777777" w:rsidR="00EB01A3" w:rsidRDefault="00EB01A3" w:rsidP="009603D9">
      <w:pPr>
        <w:rPr>
          <w:sz w:val="20"/>
        </w:rPr>
      </w:pPr>
    </w:p>
    <w:p w14:paraId="6F37D6CA" w14:textId="29B1E52C" w:rsidR="00862282" w:rsidDel="000E2B61" w:rsidRDefault="00862282" w:rsidP="00862282">
      <w:pPr>
        <w:rPr>
          <w:del w:id="594" w:author="Author"/>
        </w:rPr>
      </w:pPr>
      <w:del w:id="595" w:author="Author">
        <w:r w:rsidDel="000E2B61">
          <w:delText xml:space="preserve">An AP MLD shall notify that a link is </w:delText>
        </w:r>
      </w:del>
      <w:ins w:id="596" w:author="Author">
        <w:del w:id="597" w:author="Author">
          <w:r w:rsidR="000A1559" w:rsidRPr="000A1559" w:rsidDel="000E2B61">
            <w:rPr>
              <w:highlight w:val="green"/>
            </w:rPr>
            <w:delText>a BSS</w:delText>
          </w:r>
          <w:r w:rsidR="000A1559" w:rsidDel="000E2B61">
            <w:delText xml:space="preserve"> </w:delText>
          </w:r>
        </w:del>
      </w:ins>
      <w:del w:id="598" w:author="Author">
        <w:r w:rsidDel="000E2B61">
          <w:delText>enabled</w:delText>
        </w:r>
      </w:del>
      <w:ins w:id="599" w:author="Author">
        <w:del w:id="600" w:author="Author">
          <w:r w:rsidR="000A1559" w:rsidDel="000E2B61">
            <w:delText xml:space="preserve"> </w:delText>
          </w:r>
          <w:r w:rsidR="000A1559" w:rsidRPr="000A1559" w:rsidDel="000E2B61">
            <w:rPr>
              <w:highlight w:val="green"/>
            </w:rPr>
            <w:delText>link</w:delText>
          </w:r>
        </w:del>
      </w:ins>
      <w:del w:id="601" w:author="Author">
        <w:r w:rsidDel="000E2B61">
          <w:delText>, as follows:</w:delText>
        </w:r>
      </w:del>
    </w:p>
    <w:p w14:paraId="4C3806F5" w14:textId="75621399" w:rsidR="00862282" w:rsidDel="000E2B61" w:rsidRDefault="00862282" w:rsidP="00862282">
      <w:pPr>
        <w:pStyle w:val="ListParagraph"/>
        <w:numPr>
          <w:ilvl w:val="0"/>
          <w:numId w:val="41"/>
        </w:numPr>
        <w:rPr>
          <w:del w:id="602" w:author="Author"/>
          <w:sz w:val="22"/>
          <w:szCs w:val="22"/>
        </w:rPr>
      </w:pPr>
      <w:del w:id="603" w:author="Author">
        <w:r w:rsidRPr="00640C23" w:rsidDel="000E2B61">
          <w:rPr>
            <w:sz w:val="22"/>
            <w:szCs w:val="22"/>
          </w:rPr>
          <w:delText>The AP</w:delText>
        </w:r>
        <w:r w:rsidDel="000E2B61">
          <w:rPr>
            <w:sz w:val="22"/>
            <w:szCs w:val="22"/>
          </w:rPr>
          <w:delText xml:space="preserve"> affiliated with the AP MLD </w:delText>
        </w:r>
        <w:r w:rsidR="00F97518" w:rsidDel="000E2B61">
          <w:rPr>
            <w:sz w:val="22"/>
            <w:szCs w:val="22"/>
          </w:rPr>
          <w:delText>that</w:delText>
        </w:r>
        <w:r w:rsidDel="000E2B61">
          <w:rPr>
            <w:sz w:val="22"/>
            <w:szCs w:val="22"/>
          </w:rPr>
          <w:delText xml:space="preserve"> is operating on the enabled setup link shall set the t</w:delText>
        </w:r>
        <w:r w:rsidRPr="00640C23" w:rsidDel="000E2B61">
          <w:rPr>
            <w:sz w:val="22"/>
            <w:szCs w:val="22"/>
          </w:rPr>
          <w:delText xml:space="preserve">he </w:delText>
        </w:r>
      </w:del>
      <w:ins w:id="604" w:author="Author">
        <w:del w:id="605" w:author="Author">
          <w:r w:rsidR="000A1559" w:rsidRPr="000A1559" w:rsidDel="000E2B61">
            <w:rPr>
              <w:sz w:val="22"/>
              <w:szCs w:val="22"/>
              <w:highlight w:val="green"/>
            </w:rPr>
            <w:delText>BSS</w:delText>
          </w:r>
          <w:r w:rsidR="000A1559" w:rsidDel="000E2B61">
            <w:rPr>
              <w:sz w:val="22"/>
              <w:szCs w:val="22"/>
            </w:rPr>
            <w:delText xml:space="preserve"> </w:delText>
          </w:r>
        </w:del>
      </w:ins>
      <w:del w:id="606" w:author="Author">
        <w:r w:rsidRPr="00640C23" w:rsidDel="000E2B61">
          <w:rPr>
            <w:sz w:val="22"/>
            <w:szCs w:val="22"/>
          </w:rPr>
          <w:delText>Link Disablement indication subfield</w:delText>
        </w:r>
        <w:r w:rsidDel="000E2B61">
          <w:rPr>
            <w:sz w:val="22"/>
            <w:szCs w:val="22"/>
          </w:rPr>
          <w:delText xml:space="preserve"> to 0</w:delText>
        </w:r>
        <w:r w:rsidRPr="00640C23" w:rsidDel="000E2B61">
          <w:delText xml:space="preserve"> </w:delText>
        </w:r>
        <w:r w:rsidRPr="00640C23" w:rsidDel="000E2B61">
          <w:rPr>
            <w:sz w:val="22"/>
            <w:szCs w:val="22"/>
          </w:rPr>
          <w:delText>in the EHT Operation Element included in the Beacon, Probe Response, (Re)Association Response frames</w:delText>
        </w:r>
        <w:r w:rsidDel="000E2B61">
          <w:rPr>
            <w:sz w:val="22"/>
            <w:szCs w:val="22"/>
          </w:rPr>
          <w:delText xml:space="preserve"> it transmits.</w:delText>
        </w:r>
      </w:del>
    </w:p>
    <w:p w14:paraId="271E96A8" w14:textId="44661940" w:rsidR="00862282" w:rsidDel="000E2B61" w:rsidRDefault="00862282" w:rsidP="00862282">
      <w:pPr>
        <w:pStyle w:val="ListParagraph"/>
        <w:numPr>
          <w:ilvl w:val="0"/>
          <w:numId w:val="41"/>
        </w:numPr>
        <w:rPr>
          <w:del w:id="607" w:author="Author"/>
          <w:sz w:val="22"/>
          <w:szCs w:val="22"/>
        </w:rPr>
      </w:pPr>
      <w:del w:id="608" w:author="Author">
        <w:r w:rsidDel="000E2B61">
          <w:rPr>
            <w:sz w:val="22"/>
            <w:szCs w:val="22"/>
          </w:rPr>
          <w:delText xml:space="preserve">The AP affiliated with the same AP MLD as the </w:delText>
        </w:r>
        <w:r w:rsidR="00F97518" w:rsidDel="000E2B61">
          <w:rPr>
            <w:sz w:val="22"/>
            <w:szCs w:val="22"/>
          </w:rPr>
          <w:delText>affiliated</w:delText>
        </w:r>
        <w:r w:rsidR="007B1B2C" w:rsidDel="000E2B61">
          <w:rPr>
            <w:sz w:val="22"/>
            <w:szCs w:val="22"/>
          </w:rPr>
          <w:delText xml:space="preserve"> </w:delText>
        </w:r>
        <w:r w:rsidDel="000E2B61">
          <w:rPr>
            <w:sz w:val="22"/>
            <w:szCs w:val="22"/>
          </w:rPr>
          <w:delText xml:space="preserve">AP which is operating on the enabled setup link shall set the </w:delText>
        </w:r>
      </w:del>
      <w:ins w:id="609" w:author="Author">
        <w:del w:id="610" w:author="Author">
          <w:r w:rsidR="000A1559" w:rsidRPr="000A1559" w:rsidDel="000E2B61">
            <w:rPr>
              <w:sz w:val="22"/>
              <w:szCs w:val="22"/>
              <w:highlight w:val="green"/>
            </w:rPr>
            <w:delText>BSS</w:delText>
          </w:r>
          <w:r w:rsidR="000A1559" w:rsidDel="000E2B61">
            <w:rPr>
              <w:sz w:val="22"/>
              <w:szCs w:val="22"/>
            </w:rPr>
            <w:delText xml:space="preserve"> </w:delText>
          </w:r>
        </w:del>
      </w:ins>
      <w:del w:id="611" w:author="Author">
        <w:r w:rsidRPr="00862282" w:rsidDel="000E2B61">
          <w:rPr>
            <w:sz w:val="22"/>
            <w:szCs w:val="22"/>
          </w:rPr>
          <w:delText xml:space="preserve">Link Disabled subfield to </w:delText>
        </w:r>
        <w:r w:rsidDel="000E2B61">
          <w:rPr>
            <w:sz w:val="22"/>
            <w:szCs w:val="22"/>
          </w:rPr>
          <w:delText>0</w:delText>
        </w:r>
        <w:r w:rsidRPr="00862282" w:rsidDel="000E2B61">
          <w:rPr>
            <w:sz w:val="22"/>
            <w:szCs w:val="22"/>
          </w:rPr>
          <w:delText xml:space="preserve"> in the Neighbor AP Information field of the RNR element included </w:delText>
        </w:r>
        <w:r w:rsidR="00F97518" w:rsidDel="000E2B61">
          <w:rPr>
            <w:sz w:val="22"/>
            <w:szCs w:val="22"/>
          </w:rPr>
          <w:delText xml:space="preserve">either </w:delText>
        </w:r>
        <w:r w:rsidRPr="00862282" w:rsidDel="000E2B61">
          <w:rPr>
            <w:sz w:val="22"/>
            <w:szCs w:val="22"/>
          </w:rPr>
          <w:delText xml:space="preserve">in the Beacon or Probe Response frames </w:delText>
        </w:r>
        <w:r w:rsidR="00F97518" w:rsidDel="000E2B61">
          <w:rPr>
            <w:sz w:val="22"/>
            <w:szCs w:val="22"/>
          </w:rPr>
          <w:delText xml:space="preserve">that </w:delText>
        </w:r>
        <w:r w:rsidDel="000E2B61">
          <w:rPr>
            <w:sz w:val="22"/>
            <w:szCs w:val="22"/>
          </w:rPr>
          <w:delText xml:space="preserve">it </w:delText>
        </w:r>
        <w:r w:rsidRPr="00862282" w:rsidDel="000E2B61">
          <w:rPr>
            <w:sz w:val="22"/>
            <w:szCs w:val="22"/>
          </w:rPr>
          <w:delText>transmit</w:delText>
        </w:r>
        <w:r w:rsidDel="000E2B61">
          <w:rPr>
            <w:sz w:val="22"/>
            <w:szCs w:val="22"/>
          </w:rPr>
          <w:delText>s.</w:delText>
        </w:r>
      </w:del>
    </w:p>
    <w:p w14:paraId="0EB49E48" w14:textId="1BE38AD0" w:rsidR="00862282" w:rsidDel="000E2B61" w:rsidRDefault="00862282" w:rsidP="00862282">
      <w:pPr>
        <w:rPr>
          <w:del w:id="612" w:author="Author"/>
          <w:sz w:val="20"/>
        </w:rPr>
      </w:pPr>
    </w:p>
    <w:p w14:paraId="13CC7EBF" w14:textId="462A896A" w:rsidR="002601C0" w:rsidRPr="00862282" w:rsidDel="000E2B61" w:rsidRDefault="00862282" w:rsidP="005B6A2D">
      <w:pPr>
        <w:rPr>
          <w:del w:id="613" w:author="Author"/>
          <w:sz w:val="20"/>
        </w:rPr>
      </w:pPr>
      <w:del w:id="614" w:author="Author">
        <w:r w:rsidDel="000E2B61">
          <w:rPr>
            <w:sz w:val="20"/>
          </w:rPr>
          <w:lastRenderedPageBreak/>
          <w:delText xml:space="preserve">Note: </w:delText>
        </w:r>
        <w:r w:rsidR="002601C0" w:rsidRPr="005B6A2D" w:rsidDel="000E2B61">
          <w:rPr>
            <w:sz w:val="20"/>
          </w:rPr>
          <w:delText>When a setup link becomes</w:delText>
        </w:r>
      </w:del>
      <w:ins w:id="615" w:author="Author">
        <w:del w:id="616" w:author="Author">
          <w:r w:rsidR="004950AB" w:rsidDel="000E2B61">
            <w:rPr>
              <w:sz w:val="20"/>
            </w:rPr>
            <w:delText xml:space="preserve"> </w:delText>
          </w:r>
          <w:r w:rsidR="004950AB" w:rsidRPr="004950AB" w:rsidDel="000E2B61">
            <w:rPr>
              <w:sz w:val="20"/>
              <w:highlight w:val="green"/>
            </w:rPr>
            <w:delText>a BSS</w:delText>
          </w:r>
        </w:del>
      </w:ins>
      <w:del w:id="617" w:author="Author">
        <w:r w:rsidR="002601C0" w:rsidRPr="005B6A2D" w:rsidDel="000E2B61">
          <w:rPr>
            <w:sz w:val="20"/>
          </w:rPr>
          <w:delText xml:space="preserve"> enabled</w:delText>
        </w:r>
      </w:del>
      <w:ins w:id="618" w:author="Author">
        <w:del w:id="619" w:author="Author">
          <w:r w:rsidR="004950AB" w:rsidDel="000E2B61">
            <w:rPr>
              <w:sz w:val="20"/>
            </w:rPr>
            <w:delText xml:space="preserve"> </w:delText>
          </w:r>
          <w:r w:rsidR="004950AB" w:rsidRPr="004950AB" w:rsidDel="000E2B61">
            <w:rPr>
              <w:sz w:val="20"/>
              <w:highlight w:val="green"/>
            </w:rPr>
            <w:delText>link</w:delText>
          </w:r>
        </w:del>
      </w:ins>
      <w:del w:id="620" w:author="Author">
        <w:r w:rsidR="002601C0" w:rsidRPr="005B6A2D" w:rsidDel="000E2B61">
          <w:rPr>
            <w:sz w:val="20"/>
          </w:rPr>
          <w:delText xml:space="preserve"> (after it is disabled</w:delText>
        </w:r>
      </w:del>
      <w:ins w:id="621" w:author="Author">
        <w:del w:id="622" w:author="Author">
          <w:r w:rsidR="004950AB" w:rsidDel="000E2B61">
            <w:rPr>
              <w:sz w:val="20"/>
            </w:rPr>
            <w:delText xml:space="preserve"> </w:delText>
          </w:r>
          <w:r w:rsidR="00464777" w:rsidDel="000E2B61">
            <w:rPr>
              <w:sz w:val="20"/>
              <w:highlight w:val="green"/>
            </w:rPr>
            <w:delText>within the BSS</w:delText>
          </w:r>
        </w:del>
      </w:ins>
      <w:del w:id="623" w:author="Author">
        <w:r w:rsidR="002601C0" w:rsidRPr="005B6A2D" w:rsidDel="000E2B61">
          <w:rPr>
            <w:sz w:val="20"/>
          </w:rPr>
          <w:delText xml:space="preserve">), it can be immediately used for frame exchange by any non-AP MLD, using the parameters set for this link </w:delText>
        </w:r>
        <w:r w:rsidR="002601C0" w:rsidRPr="00556644" w:rsidDel="000E2B61">
          <w:rPr>
            <w:sz w:val="20"/>
            <w:highlight w:val="green"/>
          </w:rPr>
          <w:delText>during the setup procedure</w:delText>
        </w:r>
      </w:del>
      <w:ins w:id="624" w:author="Author">
        <w:del w:id="625" w:author="Author">
          <w:r w:rsidR="00556644" w:rsidRPr="00556644" w:rsidDel="000E2B61">
            <w:rPr>
              <w:sz w:val="20"/>
              <w:highlight w:val="green"/>
            </w:rPr>
            <w:delText>before it has been disabled</w:delText>
          </w:r>
        </w:del>
      </w:ins>
      <w:del w:id="626" w:author="Author">
        <w:r w:rsidR="002601C0" w:rsidRPr="005B6A2D" w:rsidDel="000E2B61">
          <w:rPr>
            <w:sz w:val="20"/>
          </w:rPr>
          <w:delText>.</w:delText>
        </w:r>
      </w:del>
    </w:p>
    <w:p w14:paraId="4B8521D6" w14:textId="45503CC8" w:rsidR="00862282" w:rsidRDefault="00862282" w:rsidP="00862282">
      <w:pPr>
        <w:rPr>
          <w:sz w:val="20"/>
        </w:rPr>
      </w:pPr>
    </w:p>
    <w:p w14:paraId="47630AC9" w14:textId="601C00E0" w:rsidR="001F130A" w:rsidRDefault="001F130A" w:rsidP="00050FB8">
      <w:pPr>
        <w:rPr>
          <w:ins w:id="627" w:author="Author"/>
          <w:szCs w:val="24"/>
        </w:rPr>
      </w:pPr>
      <w:ins w:id="628" w:author="Author">
        <w:del w:id="629" w:author="Author">
          <w:r w:rsidRPr="00B55B13" w:rsidDel="000E2B61">
            <w:rPr>
              <w:szCs w:val="24"/>
              <w:highlight w:val="green"/>
            </w:rPr>
            <w:delText xml:space="preserve">When the </w:delText>
          </w:r>
          <w:r w:rsidR="004950AB" w:rsidDel="000E2B61">
            <w:rPr>
              <w:szCs w:val="24"/>
              <w:highlight w:val="green"/>
            </w:rPr>
            <w:delText xml:space="preserve">BSS </w:delText>
          </w:r>
          <w:r w:rsidRPr="00B55B13" w:rsidDel="000E2B61">
            <w:rPr>
              <w:szCs w:val="24"/>
              <w:highlight w:val="green"/>
            </w:rPr>
            <w:delText xml:space="preserve">Link disablement indication subfield is set to 1, the AP MLD shall include the </w:delText>
          </w:r>
          <w:r w:rsidR="004950AB" w:rsidDel="000E2B61">
            <w:rPr>
              <w:szCs w:val="24"/>
              <w:highlight w:val="green"/>
            </w:rPr>
            <w:delText xml:space="preserve">BSS </w:delText>
          </w:r>
          <w:r w:rsidRPr="00B55B13" w:rsidDel="000E2B61">
            <w:rPr>
              <w:szCs w:val="24"/>
              <w:highlight w:val="green"/>
            </w:rPr>
            <w:delText>Link Disablement Parameters field in the EHT Operation element.</w:delText>
          </w:r>
        </w:del>
      </w:ins>
    </w:p>
    <w:p w14:paraId="54D2C643" w14:textId="77777777" w:rsidR="001F130A" w:rsidRDefault="001F130A" w:rsidP="00050FB8">
      <w:pPr>
        <w:rPr>
          <w:ins w:id="630" w:author="Author"/>
          <w:szCs w:val="24"/>
        </w:rPr>
      </w:pPr>
    </w:p>
    <w:p w14:paraId="744BC7AE" w14:textId="579FA84D" w:rsidR="005B6A2D" w:rsidDel="002F4AE2" w:rsidRDefault="00050FB8" w:rsidP="00050FB8">
      <w:pPr>
        <w:rPr>
          <w:del w:id="631" w:author="Author"/>
          <w:szCs w:val="24"/>
        </w:rPr>
      </w:pPr>
      <w:del w:id="632" w:author="Author">
        <w:r w:rsidRPr="005B6A2D" w:rsidDel="002F4AE2">
          <w:rPr>
            <w:szCs w:val="24"/>
          </w:rPr>
          <w:delText>The AP MLD may announce</w:delText>
        </w:r>
        <w:r w:rsidR="00F97518" w:rsidDel="002F4AE2">
          <w:rPr>
            <w:szCs w:val="24"/>
          </w:rPr>
          <w:delText xml:space="preserve"> to</w:delText>
        </w:r>
        <w:r w:rsidRPr="005B6A2D" w:rsidDel="002F4AE2">
          <w:rPr>
            <w:szCs w:val="24"/>
          </w:rPr>
          <w:delText xml:space="preserve"> its associated non-AP MLDs ahead </w:delText>
        </w:r>
        <w:r w:rsidR="00F97518" w:rsidDel="002F4AE2">
          <w:rPr>
            <w:szCs w:val="24"/>
          </w:rPr>
          <w:delText>of</w:delText>
        </w:r>
        <w:r w:rsidR="009266C3" w:rsidDel="002F4AE2">
          <w:rPr>
            <w:szCs w:val="24"/>
          </w:rPr>
          <w:delText xml:space="preserve"> </w:delText>
        </w:r>
        <w:r w:rsidRPr="005B6A2D" w:rsidDel="002F4AE2">
          <w:rPr>
            <w:szCs w:val="24"/>
          </w:rPr>
          <w:delText xml:space="preserve">the </w:delText>
        </w:r>
      </w:del>
      <w:ins w:id="633" w:author="Author">
        <w:del w:id="634" w:author="Author">
          <w:r w:rsidR="004950AB" w:rsidRPr="004950AB" w:rsidDel="002F4AE2">
            <w:rPr>
              <w:szCs w:val="24"/>
              <w:highlight w:val="green"/>
            </w:rPr>
            <w:delText>BSS</w:delText>
          </w:r>
          <w:r w:rsidR="004950AB" w:rsidDel="002F4AE2">
            <w:rPr>
              <w:szCs w:val="24"/>
            </w:rPr>
            <w:delText xml:space="preserve"> </w:delText>
          </w:r>
        </w:del>
      </w:ins>
      <w:del w:id="635" w:author="Author">
        <w:r w:rsidRPr="005B6A2D" w:rsidDel="002F4AE2">
          <w:rPr>
            <w:szCs w:val="24"/>
          </w:rPr>
          <w:delText xml:space="preserve">link disablement by setting the </w:delText>
        </w:r>
      </w:del>
      <w:ins w:id="636" w:author="Author">
        <w:del w:id="637" w:author="Author">
          <w:r w:rsidR="004950AB" w:rsidDel="002F4AE2">
            <w:rPr>
              <w:szCs w:val="24"/>
            </w:rPr>
            <w:delText xml:space="preserve">BSS </w:delText>
          </w:r>
        </w:del>
      </w:ins>
      <w:del w:id="638" w:author="Author">
        <w:r w:rsidRPr="005B6A2D" w:rsidDel="002F4AE2">
          <w:rPr>
            <w:szCs w:val="24"/>
          </w:rPr>
          <w:delText xml:space="preserve">Link Disablement Count subfield in the </w:delText>
        </w:r>
      </w:del>
      <w:ins w:id="639" w:author="Author">
        <w:del w:id="640" w:author="Author">
          <w:r w:rsidR="004950AB" w:rsidDel="002F4AE2">
            <w:rPr>
              <w:szCs w:val="24"/>
              <w:highlight w:val="green"/>
            </w:rPr>
            <w:delText xml:space="preserve">BSS </w:delText>
          </w:r>
          <w:r w:rsidR="004950AB" w:rsidRPr="00B55B13" w:rsidDel="002F4AE2">
            <w:rPr>
              <w:szCs w:val="24"/>
              <w:highlight w:val="green"/>
            </w:rPr>
            <w:delText xml:space="preserve">Link Disablement Parameters </w:delText>
          </w:r>
          <w:r w:rsidR="004950AB" w:rsidRPr="004950AB" w:rsidDel="002F4AE2">
            <w:rPr>
              <w:szCs w:val="24"/>
              <w:highlight w:val="green"/>
            </w:rPr>
            <w:delText>field of the</w:delText>
          </w:r>
          <w:r w:rsidR="004950AB" w:rsidDel="002F4AE2">
            <w:rPr>
              <w:szCs w:val="24"/>
            </w:rPr>
            <w:delText xml:space="preserve"> </w:delText>
          </w:r>
        </w:del>
      </w:ins>
      <w:del w:id="641" w:author="Author">
        <w:r w:rsidRPr="005B6A2D" w:rsidDel="002F4AE2">
          <w:rPr>
            <w:szCs w:val="24"/>
          </w:rPr>
          <w:delText xml:space="preserve">EHT Operation element to a non-zero value. </w:delText>
        </w:r>
        <w:r w:rsidR="002601C0" w:rsidRPr="005B6A2D" w:rsidDel="002F4AE2">
          <w:rPr>
            <w:szCs w:val="24"/>
          </w:rPr>
          <w:delText xml:space="preserve">The </w:delText>
        </w:r>
      </w:del>
      <w:ins w:id="642" w:author="Author">
        <w:del w:id="643" w:author="Author">
          <w:r w:rsidR="004950AB" w:rsidRPr="004950AB" w:rsidDel="002F4AE2">
            <w:rPr>
              <w:szCs w:val="24"/>
              <w:highlight w:val="green"/>
            </w:rPr>
            <w:delText>BSS</w:delText>
          </w:r>
          <w:r w:rsidR="004950AB" w:rsidDel="002F4AE2">
            <w:rPr>
              <w:szCs w:val="24"/>
            </w:rPr>
            <w:delText xml:space="preserve"> </w:delText>
          </w:r>
        </w:del>
      </w:ins>
      <w:del w:id="644" w:author="Author">
        <w:r w:rsidR="002601C0" w:rsidRPr="005B6A2D" w:rsidDel="002F4AE2">
          <w:rPr>
            <w:szCs w:val="24"/>
          </w:rPr>
          <w:delText xml:space="preserve">Link disablement </w:delText>
        </w:r>
        <w:r w:rsidRPr="005B6A2D" w:rsidDel="002F4AE2">
          <w:rPr>
            <w:szCs w:val="24"/>
          </w:rPr>
          <w:delText xml:space="preserve">initiated by an AP MLD </w:delText>
        </w:r>
        <w:r w:rsidR="002601C0" w:rsidRPr="005B6A2D" w:rsidDel="002F4AE2">
          <w:rPr>
            <w:szCs w:val="24"/>
          </w:rPr>
          <w:delText xml:space="preserve">should be scheduled so that all non-AP STAs operating on the link </w:delText>
        </w:r>
        <w:r w:rsidR="00023DEA" w:rsidDel="002F4AE2">
          <w:rPr>
            <w:szCs w:val="24"/>
          </w:rPr>
          <w:delText>that</w:delText>
        </w:r>
        <w:r w:rsidR="002601C0" w:rsidRPr="005B6A2D" w:rsidDel="002F4AE2">
          <w:rPr>
            <w:szCs w:val="24"/>
          </w:rPr>
          <w:delText xml:space="preserve"> are affiliated with</w:delText>
        </w:r>
        <w:r w:rsidR="00023DEA" w:rsidDel="002F4AE2">
          <w:rPr>
            <w:szCs w:val="24"/>
          </w:rPr>
          <w:delText xml:space="preserve"> the</w:delText>
        </w:r>
        <w:r w:rsidR="002601C0" w:rsidRPr="005B6A2D" w:rsidDel="002F4AE2">
          <w:rPr>
            <w:szCs w:val="24"/>
          </w:rPr>
          <w:delText xml:space="preserve"> non-AP MLD</w:delText>
        </w:r>
        <w:r w:rsidRPr="005B6A2D" w:rsidDel="002F4AE2">
          <w:rPr>
            <w:szCs w:val="24"/>
          </w:rPr>
          <w:delText xml:space="preserve"> associated with that AP MLD</w:delText>
        </w:r>
        <w:r w:rsidR="002601C0" w:rsidRPr="005B6A2D" w:rsidDel="002F4AE2">
          <w:rPr>
            <w:szCs w:val="24"/>
          </w:rPr>
          <w:delText xml:space="preserve"> have the opportunity to receive at least one</w:delText>
        </w:r>
        <w:r w:rsidRPr="005B6A2D" w:rsidDel="002F4AE2">
          <w:rPr>
            <w:szCs w:val="24"/>
          </w:rPr>
          <w:delText xml:space="preserve"> Beacon frame indicating </w:delText>
        </w:r>
        <w:r w:rsidR="005B6A2D" w:rsidRPr="005B6A2D" w:rsidDel="002F4AE2">
          <w:rPr>
            <w:szCs w:val="24"/>
          </w:rPr>
          <w:delText xml:space="preserve">when the </w:delText>
        </w:r>
      </w:del>
      <w:ins w:id="645" w:author="Author">
        <w:del w:id="646" w:author="Author">
          <w:r w:rsidR="004950AB" w:rsidRPr="004950AB" w:rsidDel="002F4AE2">
            <w:rPr>
              <w:szCs w:val="24"/>
              <w:highlight w:val="green"/>
            </w:rPr>
            <w:delText>BSS</w:delText>
          </w:r>
          <w:r w:rsidR="004950AB" w:rsidDel="002F4AE2">
            <w:rPr>
              <w:szCs w:val="24"/>
            </w:rPr>
            <w:delText xml:space="preserve"> </w:delText>
          </w:r>
        </w:del>
      </w:ins>
      <w:del w:id="647" w:author="Author">
        <w:r w:rsidR="005B6A2D" w:rsidRPr="005B6A2D" w:rsidDel="002F4AE2">
          <w:rPr>
            <w:szCs w:val="24"/>
          </w:rPr>
          <w:delText>link disablement will take effect.</w:delText>
        </w:r>
      </w:del>
      <w:ins w:id="648" w:author="Author">
        <w:del w:id="649" w:author="Author">
          <w:r w:rsidR="00A0495F" w:rsidDel="002F4AE2">
            <w:rPr>
              <w:szCs w:val="24"/>
            </w:rPr>
            <w:delText xml:space="preserve"> </w:delText>
          </w:r>
          <w:r w:rsidR="00A0495F" w:rsidRPr="004E2BBF" w:rsidDel="002F4AE2">
            <w:rPr>
              <w:szCs w:val="24"/>
              <w:highlight w:val="green"/>
            </w:rPr>
            <w:delText xml:space="preserve">The AP MLD may announce a periodic </w:delText>
          </w:r>
          <w:r w:rsidR="004950AB" w:rsidRPr="006B7DE1" w:rsidDel="002F4AE2">
            <w:rPr>
              <w:szCs w:val="24"/>
              <w:highlight w:val="green"/>
            </w:rPr>
            <w:delText>BSS</w:delText>
          </w:r>
          <w:r w:rsidR="004950AB" w:rsidDel="002F4AE2">
            <w:rPr>
              <w:szCs w:val="24"/>
              <w:highlight w:val="green"/>
            </w:rPr>
            <w:delText xml:space="preserve"> </w:delText>
          </w:r>
          <w:r w:rsidR="00A0495F" w:rsidRPr="004E2BBF" w:rsidDel="002F4AE2">
            <w:rPr>
              <w:szCs w:val="24"/>
              <w:highlight w:val="green"/>
            </w:rPr>
            <w:delText xml:space="preserve">link disablement by additionally setting the </w:delText>
          </w:r>
          <w:r w:rsidR="004950AB" w:rsidRPr="004950AB" w:rsidDel="002F4AE2">
            <w:rPr>
              <w:szCs w:val="24"/>
              <w:highlight w:val="green"/>
            </w:rPr>
            <w:delText>BSS</w:delText>
          </w:r>
          <w:r w:rsidR="004950AB" w:rsidDel="002F4AE2">
            <w:rPr>
              <w:szCs w:val="24"/>
              <w:highlight w:val="green"/>
            </w:rPr>
            <w:delText xml:space="preserve"> </w:delText>
          </w:r>
          <w:r w:rsidR="00A0495F" w:rsidRPr="004E2BBF" w:rsidDel="002F4AE2">
            <w:rPr>
              <w:szCs w:val="24"/>
              <w:highlight w:val="green"/>
            </w:rPr>
            <w:delText xml:space="preserve">Link Disablement Period subfield in the </w:delText>
          </w:r>
          <w:r w:rsidR="006B7DE1" w:rsidDel="002F4AE2">
            <w:rPr>
              <w:szCs w:val="24"/>
              <w:highlight w:val="green"/>
            </w:rPr>
            <w:delText xml:space="preserve">BSS </w:delText>
          </w:r>
          <w:r w:rsidR="006B7DE1" w:rsidRPr="00B55B13" w:rsidDel="002F4AE2">
            <w:rPr>
              <w:szCs w:val="24"/>
              <w:highlight w:val="green"/>
            </w:rPr>
            <w:delText xml:space="preserve">Link Disablement Parameters </w:delText>
          </w:r>
          <w:r w:rsidR="006B7DE1" w:rsidRPr="004950AB" w:rsidDel="002F4AE2">
            <w:rPr>
              <w:szCs w:val="24"/>
              <w:highlight w:val="green"/>
            </w:rPr>
            <w:delText>field of the</w:delText>
          </w:r>
          <w:r w:rsidR="006B7DE1" w:rsidRPr="004E2BBF" w:rsidDel="002F4AE2">
            <w:rPr>
              <w:szCs w:val="24"/>
              <w:highlight w:val="green"/>
            </w:rPr>
            <w:delText xml:space="preserve"> </w:delText>
          </w:r>
          <w:r w:rsidR="00A0495F" w:rsidRPr="004E2BBF" w:rsidDel="002F4AE2">
            <w:rPr>
              <w:szCs w:val="24"/>
              <w:highlight w:val="green"/>
            </w:rPr>
            <w:delText xml:space="preserve">EHT Operation element to a non-zero value. A </w:delText>
          </w:r>
          <w:r w:rsidR="006B7DE1" w:rsidDel="002F4AE2">
            <w:rPr>
              <w:szCs w:val="24"/>
              <w:highlight w:val="green"/>
            </w:rPr>
            <w:delText xml:space="preserve">link that is set as a BSS </w:delText>
          </w:r>
          <w:r w:rsidR="00A0495F" w:rsidRPr="004E2BBF" w:rsidDel="002F4AE2">
            <w:rPr>
              <w:szCs w:val="24"/>
              <w:highlight w:val="green"/>
            </w:rPr>
            <w:delText xml:space="preserve">disabled link which is announced with the </w:delText>
          </w:r>
          <w:r w:rsidR="006B7DE1" w:rsidDel="002F4AE2">
            <w:rPr>
              <w:szCs w:val="24"/>
              <w:highlight w:val="green"/>
            </w:rPr>
            <w:delText xml:space="preserve">BSS </w:delText>
          </w:r>
          <w:r w:rsidR="00A0495F" w:rsidRPr="004E2BBF" w:rsidDel="002F4AE2">
            <w:rPr>
              <w:szCs w:val="24"/>
              <w:highlight w:val="green"/>
            </w:rPr>
            <w:delText xml:space="preserve">Link Disablement Duration subfield in the </w:delText>
          </w:r>
          <w:r w:rsidR="006B7DE1" w:rsidDel="002F4AE2">
            <w:rPr>
              <w:szCs w:val="24"/>
              <w:highlight w:val="green"/>
            </w:rPr>
            <w:delText xml:space="preserve">BSS </w:delText>
          </w:r>
          <w:r w:rsidR="006B7DE1" w:rsidRPr="00B55B13" w:rsidDel="002F4AE2">
            <w:rPr>
              <w:szCs w:val="24"/>
              <w:highlight w:val="green"/>
            </w:rPr>
            <w:delText xml:space="preserve">Link Disablement Parameters </w:delText>
          </w:r>
          <w:r w:rsidR="006B7DE1" w:rsidRPr="004950AB" w:rsidDel="002F4AE2">
            <w:rPr>
              <w:szCs w:val="24"/>
              <w:highlight w:val="green"/>
            </w:rPr>
            <w:delText>field of the</w:delText>
          </w:r>
          <w:r w:rsidR="006B7DE1" w:rsidRPr="004E2BBF" w:rsidDel="002F4AE2">
            <w:rPr>
              <w:szCs w:val="24"/>
              <w:highlight w:val="green"/>
            </w:rPr>
            <w:delText xml:space="preserve"> </w:delText>
          </w:r>
          <w:r w:rsidR="00A0495F" w:rsidRPr="004E2BBF" w:rsidDel="002F4AE2">
            <w:rPr>
              <w:szCs w:val="24"/>
              <w:highlight w:val="green"/>
            </w:rPr>
            <w:delText xml:space="preserve">EHT Operation element not set to 65535, shall be enabled by the AP MLD before the expiry of the time indicated in the </w:delText>
          </w:r>
          <w:r w:rsidR="006B7DE1" w:rsidDel="002F4AE2">
            <w:rPr>
              <w:szCs w:val="24"/>
              <w:highlight w:val="green"/>
            </w:rPr>
            <w:delText xml:space="preserve">BSS </w:delText>
          </w:r>
          <w:r w:rsidR="00A0495F" w:rsidRPr="004E2BBF" w:rsidDel="002F4AE2">
            <w:rPr>
              <w:szCs w:val="24"/>
              <w:highlight w:val="green"/>
            </w:rPr>
            <w:delText>Link Disablement Duration field.</w:delText>
          </w:r>
        </w:del>
      </w:ins>
    </w:p>
    <w:p w14:paraId="1EF3E0AC" w14:textId="26876A06" w:rsidR="005B6A2D" w:rsidRDefault="005B6A2D" w:rsidP="00050FB8">
      <w:pPr>
        <w:rPr>
          <w:sz w:val="20"/>
        </w:rPr>
      </w:pPr>
    </w:p>
    <w:p w14:paraId="33FB2971" w14:textId="49EEFC8B" w:rsidR="005B6A2D" w:rsidRDefault="005B6A2D" w:rsidP="00050FB8">
      <w:pPr>
        <w:rPr>
          <w:sz w:val="20"/>
        </w:rPr>
      </w:pPr>
      <w:del w:id="650" w:author="Author">
        <w:r w:rsidDel="002F4AE2">
          <w:rPr>
            <w:sz w:val="20"/>
          </w:rPr>
          <w:delText xml:space="preserve">Note: The link is disabled only if </w:delText>
        </w:r>
        <w:r w:rsidRPr="005B6A2D" w:rsidDel="002F4AE2">
          <w:rPr>
            <w:sz w:val="20"/>
            <w:u w:val="single"/>
          </w:rPr>
          <w:delText>both</w:delText>
        </w:r>
        <w:r w:rsidDel="002F4AE2">
          <w:rPr>
            <w:sz w:val="20"/>
          </w:rPr>
          <w:delText xml:space="preserve"> </w:delText>
        </w:r>
        <w:r w:rsidRPr="005B6A2D" w:rsidDel="002F4AE2">
          <w:rPr>
            <w:sz w:val="20"/>
          </w:rPr>
          <w:delText xml:space="preserve">Link Disablement indication subfield </w:delText>
        </w:r>
        <w:r w:rsidDel="002F4AE2">
          <w:rPr>
            <w:sz w:val="20"/>
          </w:rPr>
          <w:delText xml:space="preserve">is </w:delText>
        </w:r>
        <w:r w:rsidR="00023DEA" w:rsidDel="002F4AE2">
          <w:rPr>
            <w:sz w:val="20"/>
          </w:rPr>
          <w:delText>equal</w:delText>
        </w:r>
        <w:r w:rsidDel="002F4AE2">
          <w:rPr>
            <w:sz w:val="20"/>
          </w:rPr>
          <w:delText xml:space="preserve"> </w:delText>
        </w:r>
        <w:r w:rsidRPr="005B6A2D" w:rsidDel="002F4AE2">
          <w:rPr>
            <w:sz w:val="20"/>
          </w:rPr>
          <w:delText>to 1</w:delText>
        </w:r>
        <w:r w:rsidDel="002F4AE2">
          <w:rPr>
            <w:sz w:val="20"/>
          </w:rPr>
          <w:delText xml:space="preserve"> and the </w:delText>
        </w:r>
        <w:r w:rsidRPr="005B6A2D" w:rsidDel="002F4AE2">
          <w:rPr>
            <w:sz w:val="20"/>
          </w:rPr>
          <w:delText xml:space="preserve">Link Disablement Count subfield </w:delText>
        </w:r>
        <w:r w:rsidDel="002F4AE2">
          <w:rPr>
            <w:sz w:val="20"/>
          </w:rPr>
          <w:delText xml:space="preserve">is </w:delText>
        </w:r>
        <w:r w:rsidR="00023DEA" w:rsidDel="002F4AE2">
          <w:rPr>
            <w:sz w:val="20"/>
          </w:rPr>
          <w:delText>equal</w:delText>
        </w:r>
        <w:r w:rsidDel="002F4AE2">
          <w:rPr>
            <w:sz w:val="20"/>
          </w:rPr>
          <w:delText xml:space="preserve"> to 0 </w:delText>
        </w:r>
        <w:r w:rsidRPr="005B6A2D" w:rsidDel="002F4AE2">
          <w:rPr>
            <w:sz w:val="20"/>
          </w:rPr>
          <w:delText>in the EHT Operation element</w:delText>
        </w:r>
        <w:r w:rsidDel="002F4AE2">
          <w:rPr>
            <w:sz w:val="20"/>
          </w:rPr>
          <w:delText>.</w:delText>
        </w:r>
      </w:del>
    </w:p>
    <w:p w14:paraId="3238A7CA" w14:textId="31D5DB53" w:rsidR="002601C0" w:rsidRDefault="00050FB8" w:rsidP="00050FB8">
      <w:pPr>
        <w:rPr>
          <w:sz w:val="20"/>
        </w:rPr>
      </w:pPr>
      <w:r>
        <w:rPr>
          <w:sz w:val="20"/>
        </w:rPr>
        <w:t xml:space="preserve"> </w:t>
      </w:r>
    </w:p>
    <w:p w14:paraId="0AFD32E5" w14:textId="77777777" w:rsidR="00EB01A3" w:rsidRDefault="00EB01A3" w:rsidP="009603D9">
      <w:pPr>
        <w:rPr>
          <w:sz w:val="20"/>
        </w:rPr>
      </w:pPr>
    </w:p>
    <w:p w14:paraId="3B34C85E" w14:textId="77777777" w:rsidR="00F672DB" w:rsidRDefault="00F672DB" w:rsidP="009603D9">
      <w:pPr>
        <w:rPr>
          <w:sz w:val="20"/>
        </w:rPr>
      </w:pPr>
    </w:p>
    <w:p w14:paraId="58FD517D" w14:textId="09C73B26"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79DD71B8" w14:textId="2B5F6A0E" w:rsidR="009603D9" w:rsidRDefault="00AD3A3E" w:rsidP="00BE6437">
      <w:pPr>
        <w:rPr>
          <w:sz w:val="20"/>
        </w:rPr>
      </w:pPr>
      <w:r w:rsidRPr="009603D9">
        <w:rPr>
          <w:sz w:val="20"/>
        </w:rPr>
        <w:t>Do you support to incorporate the proposed draft text in this document 11-21/</w:t>
      </w:r>
      <w:ins w:id="651" w:author="Author">
        <w:r w:rsidR="00777428">
          <w:rPr>
            <w:sz w:val="20"/>
          </w:rPr>
          <w:t>1237r</w:t>
        </w:r>
        <w:r w:rsidR="00725EB8">
          <w:rPr>
            <w:sz w:val="20"/>
            <w:highlight w:val="cyan"/>
          </w:rPr>
          <w:t>4</w:t>
        </w:r>
        <w:r w:rsidR="00777428" w:rsidRPr="009603D9">
          <w:rPr>
            <w:sz w:val="20"/>
          </w:rPr>
          <w:t xml:space="preserve"> </w:t>
        </w:r>
      </w:ins>
      <w:r w:rsidRPr="009603D9">
        <w:rPr>
          <w:sz w:val="20"/>
        </w:rPr>
        <w:t xml:space="preserve">to the next revision of TGbe Draft </w:t>
      </w:r>
      <w:r w:rsidR="00A87ECC">
        <w:rPr>
          <w:sz w:val="20"/>
        </w:rPr>
        <w:t>1.</w:t>
      </w:r>
      <w:ins w:id="652" w:author="Author">
        <w:r w:rsidR="00CE36C8" w:rsidRPr="009212C6">
          <w:rPr>
            <w:sz w:val="20"/>
            <w:highlight w:val="cyan"/>
          </w:rPr>
          <w:t>3</w:t>
        </w:r>
      </w:ins>
      <w:r w:rsidR="00185C33">
        <w:rPr>
          <w:sz w:val="20"/>
        </w:rPr>
        <w:t xml:space="preserve">, for addressing the CID </w:t>
      </w:r>
      <w:r w:rsidR="0036585E">
        <w:rPr>
          <w:lang w:eastAsia="ko-KR"/>
        </w:rPr>
        <w:t>5154</w:t>
      </w:r>
      <w:r w:rsidRPr="009603D9">
        <w:rPr>
          <w:sz w:val="20"/>
        </w:rPr>
        <w:t>?</w:t>
      </w:r>
    </w:p>
    <w:p w14:paraId="459DC685" w14:textId="77777777" w:rsidR="007B1B2C" w:rsidRDefault="007B1B2C" w:rsidP="009603D9">
      <w:pPr>
        <w:rPr>
          <w:sz w:val="20"/>
        </w:rPr>
      </w:pPr>
    </w:p>
    <w:p w14:paraId="42E4AC09" w14:textId="12579938" w:rsidR="00AD3A3E" w:rsidRPr="009603D9" w:rsidRDefault="00AD3A3E" w:rsidP="009603D9">
      <w:pPr>
        <w:rPr>
          <w:sz w:val="20"/>
        </w:rPr>
      </w:pPr>
      <w:r w:rsidRPr="009603D9">
        <w:rPr>
          <w:sz w:val="20"/>
        </w:rPr>
        <w:t>Result: Yes/No/Abstain</w:t>
      </w:r>
    </w:p>
    <w:sectPr w:rsidR="00AD3A3E" w:rsidRPr="009603D9" w:rsidSect="003A3178">
      <w:footerReference w:type="default" r:id="rId19"/>
      <w:pgSz w:w="12240" w:h="15840" w:code="1"/>
      <w:pgMar w:top="1281" w:right="1678" w:bottom="879" w:left="1678" w:header="431" w:footer="4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6" w:author="Author" w:initials="A">
    <w:p w14:paraId="1AC7C8F3" w14:textId="5DD9CAB3" w:rsidR="00920368" w:rsidRDefault="00920368">
      <w:pPr>
        <w:pStyle w:val="CommentText"/>
      </w:pPr>
      <w:r>
        <w:rPr>
          <w:rStyle w:val="CommentReference"/>
        </w:rPr>
        <w:annotationRef/>
      </w:r>
      <w:r>
        <w:t xml:space="preserve">Removed – per </w:t>
      </w:r>
      <w:proofErr w:type="spellStart"/>
      <w:r>
        <w:t>Guogang’s</w:t>
      </w:r>
      <w:proofErr w:type="spellEnd"/>
      <w:r>
        <w:t xml:space="preserve"> comment</w:t>
      </w:r>
    </w:p>
  </w:comment>
  <w:comment w:id="83" w:author="Author" w:initials="A">
    <w:p w14:paraId="1A0D4891" w14:textId="1A32CAC5" w:rsidR="00920368" w:rsidRDefault="00920368">
      <w:pPr>
        <w:pStyle w:val="CommentText"/>
      </w:pPr>
      <w:r>
        <w:rPr>
          <w:rStyle w:val="CommentReference"/>
        </w:rPr>
        <w:annotationRef/>
      </w:r>
      <w:r>
        <w:t xml:space="preserve">Per </w:t>
      </w:r>
      <w:proofErr w:type="spellStart"/>
      <w:r>
        <w:t>Abhi’s</w:t>
      </w:r>
      <w:proofErr w:type="spellEnd"/>
      <w:r>
        <w:t xml:space="preserve"> comment</w:t>
      </w:r>
    </w:p>
  </w:comment>
  <w:comment w:id="470" w:author="Author" w:initials="A">
    <w:p w14:paraId="45612CF4" w14:textId="4301F163" w:rsidR="00920368" w:rsidRDefault="00920368">
      <w:pPr>
        <w:pStyle w:val="CommentText"/>
      </w:pPr>
      <w:r>
        <w:rPr>
          <w:rStyle w:val="CommentReference"/>
        </w:rPr>
        <w:annotationRef/>
      </w:r>
      <w:r>
        <w:t>Per Laurent’s comment</w:t>
      </w:r>
    </w:p>
  </w:comment>
  <w:comment w:id="472" w:author="Author" w:initials="A">
    <w:p w14:paraId="15EEC81F" w14:textId="62F84458" w:rsidR="00920368" w:rsidRDefault="00920368">
      <w:pPr>
        <w:pStyle w:val="CommentText"/>
      </w:pPr>
      <w:r>
        <w:rPr>
          <w:rStyle w:val="CommentReference"/>
        </w:rPr>
        <w:annotationRef/>
      </w:r>
      <w:r>
        <w:t>Per Laurent’s comment</w:t>
      </w:r>
    </w:p>
  </w:comment>
  <w:comment w:id="484" w:author="Author" w:initials="A">
    <w:p w14:paraId="6CFC9466" w14:textId="2242AABA" w:rsidR="00920368" w:rsidRDefault="00920368">
      <w:pPr>
        <w:pStyle w:val="CommentText"/>
      </w:pPr>
      <w:r>
        <w:rPr>
          <w:rStyle w:val="CommentReference"/>
        </w:rPr>
        <w:annotationRef/>
      </w:r>
      <w:r>
        <w:t>Per Laurent’s comment</w:t>
      </w:r>
    </w:p>
  </w:comment>
  <w:comment w:id="487" w:author="Author" w:initials="A">
    <w:p w14:paraId="64DADDBE" w14:textId="7F32A011" w:rsidR="00D2078A" w:rsidRDefault="00D2078A">
      <w:pPr>
        <w:pStyle w:val="CommentText"/>
      </w:pPr>
      <w:r>
        <w:rPr>
          <w:rStyle w:val="CommentReference"/>
        </w:rPr>
        <w:annotationRef/>
      </w:r>
      <w:r>
        <w:t>Per Mike’s comment</w:t>
      </w:r>
    </w:p>
  </w:comment>
  <w:comment w:id="499" w:author="Author" w:initials="A">
    <w:p w14:paraId="2271F2FA" w14:textId="290A49A2" w:rsidR="00920368" w:rsidRDefault="00920368">
      <w:pPr>
        <w:pStyle w:val="CommentText"/>
      </w:pPr>
      <w:r>
        <w:rPr>
          <w:rStyle w:val="CommentReference"/>
        </w:rPr>
        <w:annotationRef/>
      </w:r>
      <w:r>
        <w:t>Per Laurent’s comment</w:t>
      </w:r>
    </w:p>
  </w:comment>
  <w:comment w:id="507" w:author="Author" w:initials="A">
    <w:p w14:paraId="0AB7A552" w14:textId="42084065" w:rsidR="00920368" w:rsidRDefault="00920368">
      <w:pPr>
        <w:pStyle w:val="CommentText"/>
      </w:pPr>
      <w:r>
        <w:rPr>
          <w:rStyle w:val="CommentReference"/>
        </w:rPr>
        <w:annotationRef/>
      </w:r>
      <w:r>
        <w:t>Per Laurent’s comment</w:t>
      </w:r>
    </w:p>
  </w:comment>
  <w:comment w:id="515" w:author="Author" w:initials="A">
    <w:p w14:paraId="32D197EE" w14:textId="3DFA528C" w:rsidR="00920368" w:rsidRDefault="00920368">
      <w:pPr>
        <w:pStyle w:val="CommentText"/>
      </w:pPr>
      <w:r>
        <w:rPr>
          <w:rStyle w:val="CommentReference"/>
        </w:rPr>
        <w:annotationRef/>
      </w:r>
      <w:r>
        <w:t>Adding Description per Vishnu’s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C7C8F3" w15:done="0"/>
  <w15:commentEx w15:paraId="1A0D4891" w15:done="0"/>
  <w15:commentEx w15:paraId="45612CF4" w15:done="0"/>
  <w15:commentEx w15:paraId="15EEC81F" w15:done="0"/>
  <w15:commentEx w15:paraId="6CFC9466" w15:done="0"/>
  <w15:commentEx w15:paraId="64DADDBE" w15:done="0"/>
  <w15:commentEx w15:paraId="2271F2FA" w15:done="0"/>
  <w15:commentEx w15:paraId="0AB7A552" w15:done="0"/>
  <w15:commentEx w15:paraId="32D197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C7C8F3" w16cid:durableId="2561D075"/>
  <w16cid:commentId w16cid:paraId="1A0D4891" w16cid:durableId="2559F054"/>
  <w16cid:commentId w16cid:paraId="45612CF4" w16cid:durableId="255A152C"/>
  <w16cid:commentId w16cid:paraId="15EEC81F" w16cid:durableId="2559E355"/>
  <w16cid:commentId w16cid:paraId="6CFC9466" w16cid:durableId="255A176D"/>
  <w16cid:commentId w16cid:paraId="64DADDBE" w16cid:durableId="2564BD4C"/>
  <w16cid:commentId w16cid:paraId="2271F2FA" w16cid:durableId="2559EFF4"/>
  <w16cid:commentId w16cid:paraId="0AB7A552" w16cid:durableId="2559F000"/>
  <w16cid:commentId w16cid:paraId="32D197EE" w16cid:durableId="255962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1B893" w14:textId="77777777" w:rsidR="00487A7C" w:rsidRDefault="00487A7C">
      <w:r>
        <w:separator/>
      </w:r>
    </w:p>
  </w:endnote>
  <w:endnote w:type="continuationSeparator" w:id="0">
    <w:p w14:paraId="7228FA3F" w14:textId="77777777" w:rsidR="00487A7C" w:rsidRDefault="00487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TimesNewRoman">
    <w:altName w:val="Microsoft JhengHei"/>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920368" w:rsidRDefault="00920368">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10</w:t>
    </w:r>
    <w:r>
      <w:rPr>
        <w:noProof/>
      </w:rPr>
      <w:fldChar w:fldCharType="end"/>
    </w:r>
    <w:r>
      <w:tab/>
      <w:t>Arik Klein, Huawei</w:t>
    </w:r>
  </w:p>
  <w:p w14:paraId="78B10FFF" w14:textId="77777777" w:rsidR="00920368" w:rsidRDefault="009203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8FDF0" w14:textId="77777777" w:rsidR="00487A7C" w:rsidRDefault="00487A7C">
      <w:r>
        <w:separator/>
      </w:r>
    </w:p>
  </w:footnote>
  <w:footnote w:type="continuationSeparator" w:id="0">
    <w:p w14:paraId="071FAE68" w14:textId="77777777" w:rsidR="00487A7C" w:rsidRDefault="00487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FCA64" w14:textId="476ADDD1" w:rsidR="00920368" w:rsidRDefault="00920368">
    <w:pPr>
      <w:pStyle w:val="Header"/>
    </w:pPr>
    <w:r>
      <w:rPr>
        <w:lang w:eastAsia="ko-KR"/>
      </w:rPr>
      <w:t>November 2021</w:t>
    </w:r>
    <w:r>
      <w:tab/>
      <w:t xml:space="preserve">           </w:t>
    </w:r>
    <w:r>
      <w:fldChar w:fldCharType="begin"/>
    </w:r>
    <w:r>
      <w:instrText xml:space="preserve"> TITLE  \* MERGEFORMAT </w:instrText>
    </w:r>
    <w:r>
      <w:fldChar w:fldCharType="end"/>
    </w:r>
    <w:fldSimple w:instr=" TITLE  \* MERGEFORMAT ">
      <w:r>
        <w:t>doc.: IEEE 802.11-21/1327</w:t>
      </w:r>
      <w:r>
        <w:rPr>
          <w:lang w:eastAsia="ko-KR"/>
        </w:rPr>
        <w:t>r</w:t>
      </w:r>
    </w:fldSimple>
    <w:r>
      <w:rPr>
        <w:lang w:eastAsia="ko-KR"/>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5"/>
    <w:multiLevelType w:val="multilevel"/>
    <w:tmpl w:val="00000888"/>
    <w:lvl w:ilvl="0">
      <w:start w:val="11"/>
      <w:numFmt w:val="decimal"/>
      <w:lvlText w:val="%1"/>
      <w:lvlJc w:val="left"/>
      <w:pPr>
        <w:ind w:left="1009" w:hanging="890"/>
      </w:pPr>
    </w:lvl>
    <w:lvl w:ilvl="1">
      <w:start w:val="2"/>
      <w:numFmt w:val="decimal"/>
      <w:lvlText w:val="%1.%2"/>
      <w:lvlJc w:val="left"/>
      <w:pPr>
        <w:ind w:left="1009" w:hanging="890"/>
      </w:pPr>
    </w:lvl>
    <w:lvl w:ilvl="2">
      <w:start w:val="3"/>
      <w:numFmt w:val="decimal"/>
      <w:lvlText w:val="%1.%2.%3"/>
      <w:lvlJc w:val="left"/>
      <w:pPr>
        <w:ind w:left="1009" w:hanging="890"/>
      </w:pPr>
    </w:lvl>
    <w:lvl w:ilvl="3">
      <w:start w:val="15"/>
      <w:numFmt w:val="decimal"/>
      <w:lvlText w:val="%1.%2.%3.%4"/>
      <w:lvlJc w:val="left"/>
      <w:pPr>
        <w:ind w:left="1009" w:hanging="890"/>
      </w:pPr>
      <w:rPr>
        <w:rFonts w:ascii="Arial" w:hAnsi="Arial" w:cs="Arial"/>
        <w:b/>
        <w:bCs/>
        <w:i w:val="0"/>
        <w:iCs w:val="0"/>
        <w:w w:val="99"/>
        <w:sz w:val="20"/>
        <w:szCs w:val="20"/>
      </w:rPr>
    </w:lvl>
    <w:lvl w:ilvl="4">
      <w:numFmt w:val="bullet"/>
      <w:lvlText w:val="•"/>
      <w:lvlJc w:val="left"/>
      <w:pPr>
        <w:ind w:left="4152" w:hanging="890"/>
      </w:pPr>
    </w:lvl>
    <w:lvl w:ilvl="5">
      <w:numFmt w:val="bullet"/>
      <w:lvlText w:val="•"/>
      <w:lvlJc w:val="left"/>
      <w:pPr>
        <w:ind w:left="4940" w:hanging="890"/>
      </w:pPr>
    </w:lvl>
    <w:lvl w:ilvl="6">
      <w:numFmt w:val="bullet"/>
      <w:lvlText w:val="•"/>
      <w:lvlJc w:val="left"/>
      <w:pPr>
        <w:ind w:left="5728" w:hanging="890"/>
      </w:pPr>
    </w:lvl>
    <w:lvl w:ilvl="7">
      <w:numFmt w:val="bullet"/>
      <w:lvlText w:val="•"/>
      <w:lvlJc w:val="left"/>
      <w:pPr>
        <w:ind w:left="6516" w:hanging="890"/>
      </w:pPr>
    </w:lvl>
    <w:lvl w:ilvl="8">
      <w:numFmt w:val="bullet"/>
      <w:lvlText w:val="•"/>
      <w:lvlJc w:val="left"/>
      <w:pPr>
        <w:ind w:left="7304" w:hanging="890"/>
      </w:pPr>
    </w:lvl>
  </w:abstractNum>
  <w:abstractNum w:abstractNumId="2" w15:restartNumberingAfterBreak="0">
    <w:nsid w:val="00000406"/>
    <w:multiLevelType w:val="multilevel"/>
    <w:tmpl w:val="00000889"/>
    <w:lvl w:ilvl="0">
      <w:start w:val="1"/>
      <w:numFmt w:val="lowerLetter"/>
      <w:lvlText w:val="%1)"/>
      <w:lvlJc w:val="left"/>
      <w:pPr>
        <w:ind w:left="759" w:hanging="440"/>
      </w:pPr>
      <w:rPr>
        <w:rFonts w:ascii="Times New Roman" w:hAnsi="Times New Roman" w:cs="Times New Roman"/>
        <w:b w:val="0"/>
        <w:bCs w:val="0"/>
        <w:i w:val="0"/>
        <w:iCs w:val="0"/>
        <w:w w:val="99"/>
        <w:sz w:val="20"/>
        <w:szCs w:val="20"/>
      </w:rPr>
    </w:lvl>
    <w:lvl w:ilvl="1">
      <w:numFmt w:val="bullet"/>
      <w:lvlText w:val="•"/>
      <w:lvlJc w:val="left"/>
      <w:pPr>
        <w:ind w:left="1572" w:hanging="440"/>
      </w:pPr>
    </w:lvl>
    <w:lvl w:ilvl="2">
      <w:numFmt w:val="bullet"/>
      <w:lvlText w:val="•"/>
      <w:lvlJc w:val="left"/>
      <w:pPr>
        <w:ind w:left="2384" w:hanging="440"/>
      </w:pPr>
    </w:lvl>
    <w:lvl w:ilvl="3">
      <w:numFmt w:val="bullet"/>
      <w:lvlText w:val="•"/>
      <w:lvlJc w:val="left"/>
      <w:pPr>
        <w:ind w:left="3196" w:hanging="440"/>
      </w:pPr>
    </w:lvl>
    <w:lvl w:ilvl="4">
      <w:numFmt w:val="bullet"/>
      <w:lvlText w:val="•"/>
      <w:lvlJc w:val="left"/>
      <w:pPr>
        <w:ind w:left="4008" w:hanging="440"/>
      </w:pPr>
    </w:lvl>
    <w:lvl w:ilvl="5">
      <w:numFmt w:val="bullet"/>
      <w:lvlText w:val="•"/>
      <w:lvlJc w:val="left"/>
      <w:pPr>
        <w:ind w:left="4820" w:hanging="440"/>
      </w:pPr>
    </w:lvl>
    <w:lvl w:ilvl="6">
      <w:numFmt w:val="bullet"/>
      <w:lvlText w:val="•"/>
      <w:lvlJc w:val="left"/>
      <w:pPr>
        <w:ind w:left="5632" w:hanging="440"/>
      </w:pPr>
    </w:lvl>
    <w:lvl w:ilvl="7">
      <w:numFmt w:val="bullet"/>
      <w:lvlText w:val="•"/>
      <w:lvlJc w:val="left"/>
      <w:pPr>
        <w:ind w:left="6444" w:hanging="440"/>
      </w:pPr>
    </w:lvl>
    <w:lvl w:ilvl="8">
      <w:numFmt w:val="bullet"/>
      <w:lvlText w:val="•"/>
      <w:lvlJc w:val="left"/>
      <w:pPr>
        <w:ind w:left="7256" w:hanging="440"/>
      </w:pPr>
    </w:lvl>
  </w:abstractNum>
  <w:abstractNum w:abstractNumId="3" w15:restartNumberingAfterBreak="0">
    <w:nsid w:val="00000427"/>
    <w:multiLevelType w:val="multilevel"/>
    <w:tmpl w:val="7E8C4FF2"/>
    <w:lvl w:ilvl="0">
      <w:start w:val="35"/>
      <w:numFmt w:val="decimal"/>
      <w:lvlText w:val="%1"/>
      <w:lvlJc w:val="left"/>
      <w:pPr>
        <w:ind w:left="1177" w:hanging="1058"/>
      </w:pPr>
      <w:rPr>
        <w:rFonts w:hint="default"/>
      </w:rPr>
    </w:lvl>
    <w:lvl w:ilvl="1">
      <w:start w:val="12"/>
      <w:numFmt w:val="decimal"/>
      <w:lvlText w:val="%1.%2"/>
      <w:lvlJc w:val="left"/>
      <w:pPr>
        <w:ind w:left="1177" w:hanging="1058"/>
      </w:pPr>
      <w:rPr>
        <w:rFonts w:hint="default"/>
      </w:rPr>
    </w:lvl>
    <w:lvl w:ilvl="2">
      <w:start w:val="2"/>
      <w:numFmt w:val="decimal"/>
      <w:lvlText w:val="%1.%2.%3"/>
      <w:lvlJc w:val="left"/>
      <w:pPr>
        <w:ind w:left="1177" w:hanging="1058"/>
      </w:pPr>
      <w:rPr>
        <w:rFonts w:hint="default"/>
      </w:rPr>
    </w:lvl>
    <w:lvl w:ilvl="3">
      <w:start w:val="2"/>
      <w:numFmt w:val="decimal"/>
      <w:lvlText w:val="%1.%2.%3.%4"/>
      <w:lvlJc w:val="left"/>
      <w:pPr>
        <w:ind w:left="1177" w:hanging="1058"/>
      </w:pPr>
      <w:rPr>
        <w:rFonts w:hint="default"/>
      </w:rPr>
    </w:lvl>
    <w:lvl w:ilvl="4">
      <w:start w:val="2"/>
      <w:numFmt w:val="decimal"/>
      <w:lvlText w:val="%1.%2.%3.%4.%5"/>
      <w:lvlJc w:val="left"/>
      <w:pPr>
        <w:ind w:left="1177" w:hanging="1058"/>
      </w:pPr>
      <w:rPr>
        <w:rFonts w:ascii="Arial" w:hAnsi="Arial" w:cs="Arial" w:hint="default"/>
        <w:b/>
        <w:bCs/>
        <w:i w:val="0"/>
        <w:iCs w:val="0"/>
        <w:spacing w:val="-1"/>
        <w:w w:val="99"/>
        <w:sz w:val="20"/>
        <w:szCs w:val="20"/>
      </w:rPr>
    </w:lvl>
    <w:lvl w:ilvl="5">
      <w:start w:val="2"/>
      <w:numFmt w:val="decimal"/>
      <w:lvlText w:val="%1.%2.%3.%4.%5.%6"/>
      <w:lvlJc w:val="left"/>
      <w:pPr>
        <w:ind w:left="1343" w:hanging="1224"/>
      </w:pPr>
      <w:rPr>
        <w:rFonts w:ascii="Arial" w:hAnsi="Arial" w:cs="Arial" w:hint="default"/>
        <w:b/>
        <w:bCs/>
        <w:i w:val="0"/>
        <w:iCs w:val="0"/>
        <w:spacing w:val="-1"/>
        <w:w w:val="99"/>
        <w:sz w:val="20"/>
        <w:szCs w:val="20"/>
      </w:rPr>
    </w:lvl>
    <w:lvl w:ilvl="6">
      <w:start w:val="1"/>
      <w:numFmt w:val="lowerLetter"/>
      <w:lvlText w:val="%7)"/>
      <w:lvlJc w:val="left"/>
      <w:pPr>
        <w:ind w:left="759" w:hanging="440"/>
      </w:pPr>
      <w:rPr>
        <w:rFonts w:ascii="Times New Roman" w:hAnsi="Times New Roman" w:cs="Times New Roman" w:hint="default"/>
        <w:b w:val="0"/>
        <w:bCs w:val="0"/>
        <w:i w:val="0"/>
        <w:iCs w:val="0"/>
        <w:w w:val="99"/>
        <w:sz w:val="20"/>
        <w:szCs w:val="20"/>
      </w:rPr>
    </w:lvl>
    <w:lvl w:ilvl="7">
      <w:numFmt w:val="bullet"/>
      <w:lvlText w:val="•"/>
      <w:lvlJc w:val="left"/>
      <w:pPr>
        <w:ind w:left="6052" w:hanging="440"/>
      </w:pPr>
      <w:rPr>
        <w:rFonts w:hint="default"/>
      </w:rPr>
    </w:lvl>
    <w:lvl w:ilvl="8">
      <w:numFmt w:val="bullet"/>
      <w:lvlText w:val="•"/>
      <w:lvlJc w:val="left"/>
      <w:pPr>
        <w:ind w:left="6995" w:hanging="440"/>
      </w:pPr>
      <w:rPr>
        <w:rFonts w:hint="default"/>
      </w:r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6277D46"/>
    <w:multiLevelType w:val="hybridMultilevel"/>
    <w:tmpl w:val="7FE84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633BA7"/>
    <w:multiLevelType w:val="hybridMultilevel"/>
    <w:tmpl w:val="9F7E1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4B408B"/>
    <w:multiLevelType w:val="hybridMultilevel"/>
    <w:tmpl w:val="955EC45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2"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1624C3"/>
    <w:multiLevelType w:val="hybridMultilevel"/>
    <w:tmpl w:val="E662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BF06B2"/>
    <w:multiLevelType w:val="hybridMultilevel"/>
    <w:tmpl w:val="7FD6A8BC"/>
    <w:lvl w:ilvl="0" w:tplc="04349F62">
      <w:start w:val="8"/>
      <w:numFmt w:val="bullet"/>
      <w:lvlText w:val="-"/>
      <w:lvlJc w:val="left"/>
      <w:pPr>
        <w:ind w:left="1080" w:hanging="360"/>
      </w:pPr>
      <w:rPr>
        <w:rFonts w:ascii="Times New Roman" w:eastAsia="Malgun Gothic"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6"/>
  </w:num>
  <w:num w:numId="3">
    <w:abstractNumId w:val="17"/>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0"/>
  </w:num>
  <w:num w:numId="8">
    <w:abstractNumId w:val="8"/>
  </w:num>
  <w:num w:numId="9">
    <w:abstractNumId w:val="21"/>
  </w:num>
  <w:num w:numId="10">
    <w:abstractNumId w:val="12"/>
  </w:num>
  <w:num w:numId="11">
    <w:abstractNumId w:val="4"/>
  </w:num>
  <w:num w:numId="12">
    <w:abstractNumId w:val="15"/>
  </w:num>
  <w:num w:numId="13">
    <w:abstractNumId w:val="23"/>
  </w:num>
  <w:num w:numId="14">
    <w:abstractNumId w:val="13"/>
  </w:num>
  <w:num w:numId="15">
    <w:abstractNumId w:val="18"/>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7"/>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9"/>
  </w:num>
  <w:num w:numId="34">
    <w:abstractNumId w:val="20"/>
  </w:num>
  <w:num w:numId="35">
    <w:abstractNumId w:val="3"/>
  </w:num>
  <w:num w:numId="36">
    <w:abstractNumId w:val="6"/>
  </w:num>
  <w:num w:numId="37">
    <w:abstractNumId w:val="0"/>
    <w:lvlOverride w:ilvl="0">
      <w:lvl w:ilvl="0">
        <w:start w:val="1"/>
        <w:numFmt w:val="bullet"/>
        <w:lvlText w:val="Figure 9-664a—"/>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1"/>
  </w:num>
  <w:num w:numId="39">
    <w:abstractNumId w:val="2"/>
  </w:num>
  <w:num w:numId="40">
    <w:abstractNumId w:val="22"/>
  </w:num>
  <w:num w:numId="41">
    <w:abstractNumId w:val="11"/>
  </w:num>
  <w:num w:numId="42">
    <w:abstractNumId w:val="19"/>
  </w:num>
  <w:num w:numId="4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sqgFALck4PUtAAAA"/>
  </w:docVars>
  <w:rsids>
    <w:rsidRoot w:val="0062440B"/>
    <w:rsid w:val="0000030D"/>
    <w:rsid w:val="000013EC"/>
    <w:rsid w:val="00002348"/>
    <w:rsid w:val="000027A5"/>
    <w:rsid w:val="00003502"/>
    <w:rsid w:val="000038A3"/>
    <w:rsid w:val="00003E7A"/>
    <w:rsid w:val="000045FA"/>
    <w:rsid w:val="00006448"/>
    <w:rsid w:val="00006454"/>
    <w:rsid w:val="000066EE"/>
    <w:rsid w:val="000067AA"/>
    <w:rsid w:val="000068BE"/>
    <w:rsid w:val="00006DBB"/>
    <w:rsid w:val="0000743C"/>
    <w:rsid w:val="0000765C"/>
    <w:rsid w:val="0001027F"/>
    <w:rsid w:val="00010B74"/>
    <w:rsid w:val="000113FF"/>
    <w:rsid w:val="00011FEA"/>
    <w:rsid w:val="00013196"/>
    <w:rsid w:val="0001366A"/>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3DEA"/>
    <w:rsid w:val="00024344"/>
    <w:rsid w:val="00024487"/>
    <w:rsid w:val="00024800"/>
    <w:rsid w:val="00026401"/>
    <w:rsid w:val="00027D05"/>
    <w:rsid w:val="0003116A"/>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0FB8"/>
    <w:rsid w:val="0005127A"/>
    <w:rsid w:val="000520F8"/>
    <w:rsid w:val="00052123"/>
    <w:rsid w:val="00053519"/>
    <w:rsid w:val="00053804"/>
    <w:rsid w:val="0005449D"/>
    <w:rsid w:val="000567DA"/>
    <w:rsid w:val="000575AC"/>
    <w:rsid w:val="0005789D"/>
    <w:rsid w:val="00061CE7"/>
    <w:rsid w:val="0006215B"/>
    <w:rsid w:val="0006283E"/>
    <w:rsid w:val="000629D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A9"/>
    <w:rsid w:val="00080ACC"/>
    <w:rsid w:val="00080E1A"/>
    <w:rsid w:val="00081436"/>
    <w:rsid w:val="000815C7"/>
    <w:rsid w:val="00081E62"/>
    <w:rsid w:val="000823C8"/>
    <w:rsid w:val="00082472"/>
    <w:rsid w:val="000825B9"/>
    <w:rsid w:val="0008290D"/>
    <w:rsid w:val="000829FF"/>
    <w:rsid w:val="00082B8A"/>
    <w:rsid w:val="00082E9C"/>
    <w:rsid w:val="0008302D"/>
    <w:rsid w:val="00083E0C"/>
    <w:rsid w:val="00084297"/>
    <w:rsid w:val="00084F96"/>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6CAB"/>
    <w:rsid w:val="0009713F"/>
    <w:rsid w:val="00097973"/>
    <w:rsid w:val="000A001D"/>
    <w:rsid w:val="000A13CD"/>
    <w:rsid w:val="000A1559"/>
    <w:rsid w:val="000A1C31"/>
    <w:rsid w:val="000A1F25"/>
    <w:rsid w:val="000A34E2"/>
    <w:rsid w:val="000A423B"/>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184"/>
    <w:rsid w:val="000D5D97"/>
    <w:rsid w:val="000D5EBD"/>
    <w:rsid w:val="000D60F0"/>
    <w:rsid w:val="000D674F"/>
    <w:rsid w:val="000E0494"/>
    <w:rsid w:val="000E1C37"/>
    <w:rsid w:val="000E1D7B"/>
    <w:rsid w:val="000E29B1"/>
    <w:rsid w:val="000E2B6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4FAD"/>
    <w:rsid w:val="000F5088"/>
    <w:rsid w:val="000F685B"/>
    <w:rsid w:val="000F6BB9"/>
    <w:rsid w:val="000F76DF"/>
    <w:rsid w:val="000F7932"/>
    <w:rsid w:val="000F7EA9"/>
    <w:rsid w:val="00100E3B"/>
    <w:rsid w:val="001015F8"/>
    <w:rsid w:val="00102D80"/>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643"/>
    <w:rsid w:val="00124E27"/>
    <w:rsid w:val="00126052"/>
    <w:rsid w:val="00126EFB"/>
    <w:rsid w:val="00127209"/>
    <w:rsid w:val="001274A8"/>
    <w:rsid w:val="001274B1"/>
    <w:rsid w:val="001275D7"/>
    <w:rsid w:val="001276ED"/>
    <w:rsid w:val="00127723"/>
    <w:rsid w:val="00127E90"/>
    <w:rsid w:val="00130101"/>
    <w:rsid w:val="00131704"/>
    <w:rsid w:val="001323DB"/>
    <w:rsid w:val="00133B3B"/>
    <w:rsid w:val="00134114"/>
    <w:rsid w:val="00134849"/>
    <w:rsid w:val="00135032"/>
    <w:rsid w:val="00135B4B"/>
    <w:rsid w:val="0013699E"/>
    <w:rsid w:val="001448D8"/>
    <w:rsid w:val="001450BB"/>
    <w:rsid w:val="00145366"/>
    <w:rsid w:val="001459E7"/>
    <w:rsid w:val="00145C98"/>
    <w:rsid w:val="001465EA"/>
    <w:rsid w:val="00146D19"/>
    <w:rsid w:val="00146F52"/>
    <w:rsid w:val="00147EDF"/>
    <w:rsid w:val="00150F68"/>
    <w:rsid w:val="00151299"/>
    <w:rsid w:val="0015169C"/>
    <w:rsid w:val="00151851"/>
    <w:rsid w:val="00151BBE"/>
    <w:rsid w:val="00153350"/>
    <w:rsid w:val="001545A4"/>
    <w:rsid w:val="00154791"/>
    <w:rsid w:val="00154959"/>
    <w:rsid w:val="00154B26"/>
    <w:rsid w:val="001557CB"/>
    <w:rsid w:val="001559BB"/>
    <w:rsid w:val="00155E24"/>
    <w:rsid w:val="00155E97"/>
    <w:rsid w:val="00157F7B"/>
    <w:rsid w:val="00160700"/>
    <w:rsid w:val="00160AF8"/>
    <w:rsid w:val="00161AA8"/>
    <w:rsid w:val="0016428D"/>
    <w:rsid w:val="001651F4"/>
    <w:rsid w:val="00165BE6"/>
    <w:rsid w:val="00166984"/>
    <w:rsid w:val="00170BCB"/>
    <w:rsid w:val="001715F4"/>
    <w:rsid w:val="00171C02"/>
    <w:rsid w:val="00172489"/>
    <w:rsid w:val="001726E1"/>
    <w:rsid w:val="001727EA"/>
    <w:rsid w:val="0017293D"/>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5AD6"/>
    <w:rsid w:val="00185C33"/>
    <w:rsid w:val="00186A48"/>
    <w:rsid w:val="00186E2E"/>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263"/>
    <w:rsid w:val="001B63BC"/>
    <w:rsid w:val="001B7AC7"/>
    <w:rsid w:val="001C4092"/>
    <w:rsid w:val="001C4825"/>
    <w:rsid w:val="001C501D"/>
    <w:rsid w:val="001C52D0"/>
    <w:rsid w:val="001C7598"/>
    <w:rsid w:val="001C7CCE"/>
    <w:rsid w:val="001D13BC"/>
    <w:rsid w:val="001D150A"/>
    <w:rsid w:val="001D15ED"/>
    <w:rsid w:val="001D2A6C"/>
    <w:rsid w:val="001D2AE7"/>
    <w:rsid w:val="001D31A9"/>
    <w:rsid w:val="001D328B"/>
    <w:rsid w:val="001D3820"/>
    <w:rsid w:val="001D3B12"/>
    <w:rsid w:val="001D3CA6"/>
    <w:rsid w:val="001D4A93"/>
    <w:rsid w:val="001D4E9F"/>
    <w:rsid w:val="001D5C15"/>
    <w:rsid w:val="001D5F28"/>
    <w:rsid w:val="001D5FC3"/>
    <w:rsid w:val="001D6348"/>
    <w:rsid w:val="001D69CA"/>
    <w:rsid w:val="001D7529"/>
    <w:rsid w:val="001D7948"/>
    <w:rsid w:val="001E0946"/>
    <w:rsid w:val="001E0FCF"/>
    <w:rsid w:val="001E1001"/>
    <w:rsid w:val="001E159A"/>
    <w:rsid w:val="001E15F8"/>
    <w:rsid w:val="001E23C0"/>
    <w:rsid w:val="001E349E"/>
    <w:rsid w:val="001E492C"/>
    <w:rsid w:val="001E6267"/>
    <w:rsid w:val="001E6D92"/>
    <w:rsid w:val="001E6EB0"/>
    <w:rsid w:val="001E7309"/>
    <w:rsid w:val="001E7C32"/>
    <w:rsid w:val="001E7F73"/>
    <w:rsid w:val="001F0210"/>
    <w:rsid w:val="001F10F7"/>
    <w:rsid w:val="001F130A"/>
    <w:rsid w:val="001F13CA"/>
    <w:rsid w:val="001F1ED8"/>
    <w:rsid w:val="001F24B0"/>
    <w:rsid w:val="001F297C"/>
    <w:rsid w:val="001F35EA"/>
    <w:rsid w:val="001F3DB9"/>
    <w:rsid w:val="001F4224"/>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0789B"/>
    <w:rsid w:val="00210DDD"/>
    <w:rsid w:val="002125D6"/>
    <w:rsid w:val="00212E2A"/>
    <w:rsid w:val="00212E81"/>
    <w:rsid w:val="00213773"/>
    <w:rsid w:val="00213E9E"/>
    <w:rsid w:val="002141B2"/>
    <w:rsid w:val="002143BA"/>
    <w:rsid w:val="00214B50"/>
    <w:rsid w:val="00214BA3"/>
    <w:rsid w:val="00215A82"/>
    <w:rsid w:val="00215E32"/>
    <w:rsid w:val="00215F36"/>
    <w:rsid w:val="00216771"/>
    <w:rsid w:val="00217089"/>
    <w:rsid w:val="00217C41"/>
    <w:rsid w:val="002208B9"/>
    <w:rsid w:val="002208F3"/>
    <w:rsid w:val="0022139A"/>
    <w:rsid w:val="00221F01"/>
    <w:rsid w:val="00222261"/>
    <w:rsid w:val="00222395"/>
    <w:rsid w:val="002239F2"/>
    <w:rsid w:val="00224059"/>
    <w:rsid w:val="00224133"/>
    <w:rsid w:val="00225508"/>
    <w:rsid w:val="00225570"/>
    <w:rsid w:val="002256B7"/>
    <w:rsid w:val="00225888"/>
    <w:rsid w:val="002266ED"/>
    <w:rsid w:val="00227097"/>
    <w:rsid w:val="002271E5"/>
    <w:rsid w:val="00227A76"/>
    <w:rsid w:val="00227F52"/>
    <w:rsid w:val="002302DB"/>
    <w:rsid w:val="00231DA0"/>
    <w:rsid w:val="00231F3B"/>
    <w:rsid w:val="00232362"/>
    <w:rsid w:val="002323FE"/>
    <w:rsid w:val="00232581"/>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01C0"/>
    <w:rsid w:val="0026197A"/>
    <w:rsid w:val="00261D5F"/>
    <w:rsid w:val="00262D56"/>
    <w:rsid w:val="00262EB2"/>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31F9"/>
    <w:rsid w:val="00284B3A"/>
    <w:rsid w:val="00284C5E"/>
    <w:rsid w:val="00287B9F"/>
    <w:rsid w:val="00291688"/>
    <w:rsid w:val="00291A10"/>
    <w:rsid w:val="00292CE9"/>
    <w:rsid w:val="00292DF9"/>
    <w:rsid w:val="00292E04"/>
    <w:rsid w:val="0029309B"/>
    <w:rsid w:val="002936E0"/>
    <w:rsid w:val="00294B37"/>
    <w:rsid w:val="00294BBE"/>
    <w:rsid w:val="00295369"/>
    <w:rsid w:val="00296722"/>
    <w:rsid w:val="00297F3F"/>
    <w:rsid w:val="002A0150"/>
    <w:rsid w:val="002A0C40"/>
    <w:rsid w:val="002A189C"/>
    <w:rsid w:val="002A195C"/>
    <w:rsid w:val="002A1F74"/>
    <w:rsid w:val="002A251F"/>
    <w:rsid w:val="002A35BD"/>
    <w:rsid w:val="002A3AAB"/>
    <w:rsid w:val="002A4A61"/>
    <w:rsid w:val="002A4C48"/>
    <w:rsid w:val="002A5442"/>
    <w:rsid w:val="002A55B1"/>
    <w:rsid w:val="002A59DE"/>
    <w:rsid w:val="002A7011"/>
    <w:rsid w:val="002A71D0"/>
    <w:rsid w:val="002B013C"/>
    <w:rsid w:val="002B019A"/>
    <w:rsid w:val="002B0983"/>
    <w:rsid w:val="002B0A71"/>
    <w:rsid w:val="002B117B"/>
    <w:rsid w:val="002B12C6"/>
    <w:rsid w:val="002B17C1"/>
    <w:rsid w:val="002B2E6B"/>
    <w:rsid w:val="002B31AE"/>
    <w:rsid w:val="002B5901"/>
    <w:rsid w:val="002B5973"/>
    <w:rsid w:val="002B6A98"/>
    <w:rsid w:val="002B7C4C"/>
    <w:rsid w:val="002C0FDB"/>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4CD8"/>
    <w:rsid w:val="002D518F"/>
    <w:rsid w:val="002D52DF"/>
    <w:rsid w:val="002D57F9"/>
    <w:rsid w:val="002D5D5C"/>
    <w:rsid w:val="002D6A41"/>
    <w:rsid w:val="002D6F6A"/>
    <w:rsid w:val="002D7746"/>
    <w:rsid w:val="002D7A79"/>
    <w:rsid w:val="002D7ED5"/>
    <w:rsid w:val="002E1B18"/>
    <w:rsid w:val="002E2017"/>
    <w:rsid w:val="002E272E"/>
    <w:rsid w:val="002E340A"/>
    <w:rsid w:val="002E4D5E"/>
    <w:rsid w:val="002E503C"/>
    <w:rsid w:val="002E5A04"/>
    <w:rsid w:val="002E5B85"/>
    <w:rsid w:val="002E699F"/>
    <w:rsid w:val="002E6FF6"/>
    <w:rsid w:val="002F0915"/>
    <w:rsid w:val="002F1269"/>
    <w:rsid w:val="002F1AF8"/>
    <w:rsid w:val="002F25B2"/>
    <w:rsid w:val="002F2BC5"/>
    <w:rsid w:val="002F376B"/>
    <w:rsid w:val="002F47F4"/>
    <w:rsid w:val="002F499D"/>
    <w:rsid w:val="002F4AE2"/>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66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3FC0"/>
    <w:rsid w:val="003248C9"/>
    <w:rsid w:val="00324BB2"/>
    <w:rsid w:val="00324FDA"/>
    <w:rsid w:val="0032540C"/>
    <w:rsid w:val="00325566"/>
    <w:rsid w:val="00325AB6"/>
    <w:rsid w:val="0032608E"/>
    <w:rsid w:val="00326126"/>
    <w:rsid w:val="003267C0"/>
    <w:rsid w:val="00327C49"/>
    <w:rsid w:val="0033057A"/>
    <w:rsid w:val="003308A8"/>
    <w:rsid w:val="00331749"/>
    <w:rsid w:val="003326F6"/>
    <w:rsid w:val="00332A81"/>
    <w:rsid w:val="003348BC"/>
    <w:rsid w:val="00334DEA"/>
    <w:rsid w:val="00335210"/>
    <w:rsid w:val="00336F5F"/>
    <w:rsid w:val="003405AE"/>
    <w:rsid w:val="003418FE"/>
    <w:rsid w:val="00341D30"/>
    <w:rsid w:val="00342404"/>
    <w:rsid w:val="00343554"/>
    <w:rsid w:val="0034473C"/>
    <w:rsid w:val="003449F9"/>
    <w:rsid w:val="00344BB6"/>
    <w:rsid w:val="00344DA5"/>
    <w:rsid w:val="0034581F"/>
    <w:rsid w:val="0034592B"/>
    <w:rsid w:val="00346E79"/>
    <w:rsid w:val="003479E4"/>
    <w:rsid w:val="00347B64"/>
    <w:rsid w:val="00347C43"/>
    <w:rsid w:val="00347D74"/>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CE0"/>
    <w:rsid w:val="00357F36"/>
    <w:rsid w:val="0036032B"/>
    <w:rsid w:val="00360C87"/>
    <w:rsid w:val="00361949"/>
    <w:rsid w:val="00361BEE"/>
    <w:rsid w:val="00361E35"/>
    <w:rsid w:val="00361F5C"/>
    <w:rsid w:val="003622ED"/>
    <w:rsid w:val="00362C5B"/>
    <w:rsid w:val="00362FDE"/>
    <w:rsid w:val="0036585E"/>
    <w:rsid w:val="00366AF0"/>
    <w:rsid w:val="00367005"/>
    <w:rsid w:val="00367F92"/>
    <w:rsid w:val="0037082E"/>
    <w:rsid w:val="003713CA"/>
    <w:rsid w:val="0037201A"/>
    <w:rsid w:val="003729FC"/>
    <w:rsid w:val="00372FCA"/>
    <w:rsid w:val="0037357B"/>
    <w:rsid w:val="00374C87"/>
    <w:rsid w:val="00374CBC"/>
    <w:rsid w:val="00374FAF"/>
    <w:rsid w:val="003757FF"/>
    <w:rsid w:val="0037645F"/>
    <w:rsid w:val="003766B9"/>
    <w:rsid w:val="0037711C"/>
    <w:rsid w:val="00377DC8"/>
    <w:rsid w:val="003800AD"/>
    <w:rsid w:val="00380EBE"/>
    <w:rsid w:val="0038161F"/>
    <w:rsid w:val="00381C86"/>
    <w:rsid w:val="00381F98"/>
    <w:rsid w:val="00382C54"/>
    <w:rsid w:val="0038326C"/>
    <w:rsid w:val="00383766"/>
    <w:rsid w:val="00383C03"/>
    <w:rsid w:val="003848D4"/>
    <w:rsid w:val="00385063"/>
    <w:rsid w:val="0038516A"/>
    <w:rsid w:val="00385654"/>
    <w:rsid w:val="00385D77"/>
    <w:rsid w:val="00385FD6"/>
    <w:rsid w:val="0038601E"/>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B1E"/>
    <w:rsid w:val="003A1CC7"/>
    <w:rsid w:val="003A208E"/>
    <w:rsid w:val="003A22E2"/>
    <w:rsid w:val="003A29E6"/>
    <w:rsid w:val="003A3178"/>
    <w:rsid w:val="003A3196"/>
    <w:rsid w:val="003A36DB"/>
    <w:rsid w:val="003A36E7"/>
    <w:rsid w:val="003A478D"/>
    <w:rsid w:val="003A5BFF"/>
    <w:rsid w:val="003A614D"/>
    <w:rsid w:val="003A6244"/>
    <w:rsid w:val="003A6AC1"/>
    <w:rsid w:val="003A73D4"/>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223C"/>
    <w:rsid w:val="003E2F7B"/>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91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B40"/>
    <w:rsid w:val="0042701C"/>
    <w:rsid w:val="0043035E"/>
    <w:rsid w:val="00430648"/>
    <w:rsid w:val="00430E74"/>
    <w:rsid w:val="0043111F"/>
    <w:rsid w:val="00431EBF"/>
    <w:rsid w:val="00432069"/>
    <w:rsid w:val="00432BF8"/>
    <w:rsid w:val="00432FDA"/>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46611"/>
    <w:rsid w:val="00446625"/>
    <w:rsid w:val="00446626"/>
    <w:rsid w:val="004476C4"/>
    <w:rsid w:val="004507E7"/>
    <w:rsid w:val="00450CC0"/>
    <w:rsid w:val="004517DB"/>
    <w:rsid w:val="0045288D"/>
    <w:rsid w:val="00453A44"/>
    <w:rsid w:val="00453A66"/>
    <w:rsid w:val="00453E8C"/>
    <w:rsid w:val="00453EC6"/>
    <w:rsid w:val="004551E7"/>
    <w:rsid w:val="00455B42"/>
    <w:rsid w:val="00457028"/>
    <w:rsid w:val="00457BD6"/>
    <w:rsid w:val="00457E3B"/>
    <w:rsid w:val="00457FA3"/>
    <w:rsid w:val="0046086C"/>
    <w:rsid w:val="00461C2E"/>
    <w:rsid w:val="00462172"/>
    <w:rsid w:val="00464777"/>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BFF"/>
    <w:rsid w:val="00486EB3"/>
    <w:rsid w:val="004871DF"/>
    <w:rsid w:val="00487778"/>
    <w:rsid w:val="00487A7C"/>
    <w:rsid w:val="00490D01"/>
    <w:rsid w:val="00491CAF"/>
    <w:rsid w:val="00492141"/>
    <w:rsid w:val="00492A82"/>
    <w:rsid w:val="00492D28"/>
    <w:rsid w:val="004943BA"/>
    <w:rsid w:val="0049468A"/>
    <w:rsid w:val="004950AB"/>
    <w:rsid w:val="00495DAB"/>
    <w:rsid w:val="00495F26"/>
    <w:rsid w:val="004967AA"/>
    <w:rsid w:val="004968F3"/>
    <w:rsid w:val="004A0AF4"/>
    <w:rsid w:val="004A0FC9"/>
    <w:rsid w:val="004A2C34"/>
    <w:rsid w:val="004A315E"/>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164F"/>
    <w:rsid w:val="004C3C2A"/>
    <w:rsid w:val="004C59E5"/>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D7C9D"/>
    <w:rsid w:val="004E0097"/>
    <w:rsid w:val="004E0209"/>
    <w:rsid w:val="004E040B"/>
    <w:rsid w:val="004E11E5"/>
    <w:rsid w:val="004E19B8"/>
    <w:rsid w:val="004E2A0B"/>
    <w:rsid w:val="004E2BBF"/>
    <w:rsid w:val="004E380B"/>
    <w:rsid w:val="004E3D89"/>
    <w:rsid w:val="004E4538"/>
    <w:rsid w:val="004E46DF"/>
    <w:rsid w:val="004E4B5B"/>
    <w:rsid w:val="004E552C"/>
    <w:rsid w:val="004E5B32"/>
    <w:rsid w:val="004E66C3"/>
    <w:rsid w:val="004E72B0"/>
    <w:rsid w:val="004E7E34"/>
    <w:rsid w:val="004F001D"/>
    <w:rsid w:val="004F0CB7"/>
    <w:rsid w:val="004F1091"/>
    <w:rsid w:val="004F28D5"/>
    <w:rsid w:val="004F2C0E"/>
    <w:rsid w:val="004F4564"/>
    <w:rsid w:val="004F48F4"/>
    <w:rsid w:val="004F4BBB"/>
    <w:rsid w:val="004F5219"/>
    <w:rsid w:val="004F5A90"/>
    <w:rsid w:val="004F74F8"/>
    <w:rsid w:val="005004EC"/>
    <w:rsid w:val="00500EC6"/>
    <w:rsid w:val="0050128F"/>
    <w:rsid w:val="005015D1"/>
    <w:rsid w:val="0050177E"/>
    <w:rsid w:val="005018EB"/>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369"/>
    <w:rsid w:val="00510E4E"/>
    <w:rsid w:val="00511873"/>
    <w:rsid w:val="00513528"/>
    <w:rsid w:val="00514D2B"/>
    <w:rsid w:val="00515736"/>
    <w:rsid w:val="0051588E"/>
    <w:rsid w:val="0051673C"/>
    <w:rsid w:val="00516CAD"/>
    <w:rsid w:val="00516EF4"/>
    <w:rsid w:val="00517392"/>
    <w:rsid w:val="00517ED6"/>
    <w:rsid w:val="00520559"/>
    <w:rsid w:val="00520B8C"/>
    <w:rsid w:val="0052151C"/>
    <w:rsid w:val="00522A49"/>
    <w:rsid w:val="00522B9D"/>
    <w:rsid w:val="0052307E"/>
    <w:rsid w:val="005235B6"/>
    <w:rsid w:val="00523B85"/>
    <w:rsid w:val="005243B4"/>
    <w:rsid w:val="00525820"/>
    <w:rsid w:val="00525A98"/>
    <w:rsid w:val="00525FEE"/>
    <w:rsid w:val="00527489"/>
    <w:rsid w:val="00527BB3"/>
    <w:rsid w:val="00531734"/>
    <w:rsid w:val="005322E2"/>
    <w:rsid w:val="0053254A"/>
    <w:rsid w:val="00533AAC"/>
    <w:rsid w:val="0053422A"/>
    <w:rsid w:val="00534FE4"/>
    <w:rsid w:val="0053566B"/>
    <w:rsid w:val="00535E00"/>
    <w:rsid w:val="00540657"/>
    <w:rsid w:val="005406D1"/>
    <w:rsid w:val="00540A28"/>
    <w:rsid w:val="0054235E"/>
    <w:rsid w:val="00542737"/>
    <w:rsid w:val="00543A77"/>
    <w:rsid w:val="0054425D"/>
    <w:rsid w:val="005442D3"/>
    <w:rsid w:val="00544B61"/>
    <w:rsid w:val="00547E80"/>
    <w:rsid w:val="00550E8C"/>
    <w:rsid w:val="00553B4F"/>
    <w:rsid w:val="00553C7D"/>
    <w:rsid w:val="0055459B"/>
    <w:rsid w:val="005546A4"/>
    <w:rsid w:val="00554995"/>
    <w:rsid w:val="00554EEF"/>
    <w:rsid w:val="00555215"/>
    <w:rsid w:val="00555486"/>
    <w:rsid w:val="005555B2"/>
    <w:rsid w:val="00555911"/>
    <w:rsid w:val="00556040"/>
    <w:rsid w:val="00556617"/>
    <w:rsid w:val="00556644"/>
    <w:rsid w:val="0056096C"/>
    <w:rsid w:val="00560E5A"/>
    <w:rsid w:val="005610D1"/>
    <w:rsid w:val="00561ADD"/>
    <w:rsid w:val="00562627"/>
    <w:rsid w:val="00562B7C"/>
    <w:rsid w:val="0056327A"/>
    <w:rsid w:val="00563B85"/>
    <w:rsid w:val="00563B9C"/>
    <w:rsid w:val="005671F7"/>
    <w:rsid w:val="00567934"/>
    <w:rsid w:val="00567F76"/>
    <w:rsid w:val="005702B6"/>
    <w:rsid w:val="005703A1"/>
    <w:rsid w:val="0057046A"/>
    <w:rsid w:val="005712BF"/>
    <w:rsid w:val="00571478"/>
    <w:rsid w:val="00571574"/>
    <w:rsid w:val="00571583"/>
    <w:rsid w:val="00572BF3"/>
    <w:rsid w:val="00572E7A"/>
    <w:rsid w:val="005740DF"/>
    <w:rsid w:val="00574541"/>
    <w:rsid w:val="00574757"/>
    <w:rsid w:val="0057576A"/>
    <w:rsid w:val="00576BBC"/>
    <w:rsid w:val="00580824"/>
    <w:rsid w:val="00580C7C"/>
    <w:rsid w:val="00583212"/>
    <w:rsid w:val="00584338"/>
    <w:rsid w:val="00585D8F"/>
    <w:rsid w:val="00586072"/>
    <w:rsid w:val="0058644C"/>
    <w:rsid w:val="005868C2"/>
    <w:rsid w:val="00587F10"/>
    <w:rsid w:val="00590A65"/>
    <w:rsid w:val="00591351"/>
    <w:rsid w:val="005920E4"/>
    <w:rsid w:val="00595AFA"/>
    <w:rsid w:val="00596243"/>
    <w:rsid w:val="005962C5"/>
    <w:rsid w:val="00596413"/>
    <w:rsid w:val="00596B6A"/>
    <w:rsid w:val="00597696"/>
    <w:rsid w:val="005A0854"/>
    <w:rsid w:val="005A09A7"/>
    <w:rsid w:val="005A16CF"/>
    <w:rsid w:val="005A1A3D"/>
    <w:rsid w:val="005A1D61"/>
    <w:rsid w:val="005A23DB"/>
    <w:rsid w:val="005A2BE2"/>
    <w:rsid w:val="005A2ECA"/>
    <w:rsid w:val="005A4504"/>
    <w:rsid w:val="005A5CD2"/>
    <w:rsid w:val="005A639A"/>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A2D"/>
    <w:rsid w:val="005B6C67"/>
    <w:rsid w:val="005B727A"/>
    <w:rsid w:val="005C0CBC"/>
    <w:rsid w:val="005C16B1"/>
    <w:rsid w:val="005C1D3F"/>
    <w:rsid w:val="005C1DCB"/>
    <w:rsid w:val="005C4204"/>
    <w:rsid w:val="005C45E7"/>
    <w:rsid w:val="005C6389"/>
    <w:rsid w:val="005C66D3"/>
    <w:rsid w:val="005C6823"/>
    <w:rsid w:val="005D0C26"/>
    <w:rsid w:val="005D0C43"/>
    <w:rsid w:val="005D1461"/>
    <w:rsid w:val="005D17BE"/>
    <w:rsid w:val="005D33B5"/>
    <w:rsid w:val="005D397D"/>
    <w:rsid w:val="005D3F28"/>
    <w:rsid w:val="005D42E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52E"/>
    <w:rsid w:val="00624AA7"/>
    <w:rsid w:val="00624F1A"/>
    <w:rsid w:val="006254B0"/>
    <w:rsid w:val="00625B73"/>
    <w:rsid w:val="00625C33"/>
    <w:rsid w:val="00626D26"/>
    <w:rsid w:val="00627431"/>
    <w:rsid w:val="00627F4F"/>
    <w:rsid w:val="006302F7"/>
    <w:rsid w:val="006307C2"/>
    <w:rsid w:val="00630EC2"/>
    <w:rsid w:val="00631EB7"/>
    <w:rsid w:val="00632F09"/>
    <w:rsid w:val="00633A8F"/>
    <w:rsid w:val="006346CB"/>
    <w:rsid w:val="00635200"/>
    <w:rsid w:val="006362D2"/>
    <w:rsid w:val="00636633"/>
    <w:rsid w:val="00636F3D"/>
    <w:rsid w:val="0063727C"/>
    <w:rsid w:val="00637995"/>
    <w:rsid w:val="00637D47"/>
    <w:rsid w:val="00640C23"/>
    <w:rsid w:val="006416FF"/>
    <w:rsid w:val="0064302A"/>
    <w:rsid w:val="00643644"/>
    <w:rsid w:val="00644E29"/>
    <w:rsid w:val="0064617E"/>
    <w:rsid w:val="00646871"/>
    <w:rsid w:val="0065068D"/>
    <w:rsid w:val="00651442"/>
    <w:rsid w:val="00651FCD"/>
    <w:rsid w:val="00653BBC"/>
    <w:rsid w:val="006548B7"/>
    <w:rsid w:val="00654B3B"/>
    <w:rsid w:val="00654DB4"/>
    <w:rsid w:val="00655B03"/>
    <w:rsid w:val="0065607F"/>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875F0"/>
    <w:rsid w:val="0069038E"/>
    <w:rsid w:val="00690EB5"/>
    <w:rsid w:val="006919C6"/>
    <w:rsid w:val="006925B5"/>
    <w:rsid w:val="00692FAE"/>
    <w:rsid w:val="0069501E"/>
    <w:rsid w:val="0069616D"/>
    <w:rsid w:val="00696C4C"/>
    <w:rsid w:val="00697578"/>
    <w:rsid w:val="00697615"/>
    <w:rsid w:val="006976B8"/>
    <w:rsid w:val="00697E1B"/>
    <w:rsid w:val="006A0B0D"/>
    <w:rsid w:val="006A2F72"/>
    <w:rsid w:val="006A3117"/>
    <w:rsid w:val="006A3A0E"/>
    <w:rsid w:val="006A3E72"/>
    <w:rsid w:val="006A3EB3"/>
    <w:rsid w:val="006A4F60"/>
    <w:rsid w:val="006A503E"/>
    <w:rsid w:val="006A59BC"/>
    <w:rsid w:val="006A5A40"/>
    <w:rsid w:val="006A60CA"/>
    <w:rsid w:val="006A612E"/>
    <w:rsid w:val="006A67EB"/>
    <w:rsid w:val="006A6A83"/>
    <w:rsid w:val="006A7C3D"/>
    <w:rsid w:val="006A7CFC"/>
    <w:rsid w:val="006A7F86"/>
    <w:rsid w:val="006B217D"/>
    <w:rsid w:val="006B278E"/>
    <w:rsid w:val="006B3918"/>
    <w:rsid w:val="006B58B2"/>
    <w:rsid w:val="006B5A79"/>
    <w:rsid w:val="006B7DE1"/>
    <w:rsid w:val="006C0178"/>
    <w:rsid w:val="006C063A"/>
    <w:rsid w:val="006C1785"/>
    <w:rsid w:val="006C1FA8"/>
    <w:rsid w:val="006C218C"/>
    <w:rsid w:val="006C2C97"/>
    <w:rsid w:val="006C31A8"/>
    <w:rsid w:val="006C3C41"/>
    <w:rsid w:val="006C41F1"/>
    <w:rsid w:val="006C4292"/>
    <w:rsid w:val="006C5695"/>
    <w:rsid w:val="006C7DF9"/>
    <w:rsid w:val="006D21B1"/>
    <w:rsid w:val="006D27C9"/>
    <w:rsid w:val="006D3377"/>
    <w:rsid w:val="006D3E5E"/>
    <w:rsid w:val="006D4C00"/>
    <w:rsid w:val="006D5350"/>
    <w:rsid w:val="006D5362"/>
    <w:rsid w:val="006D580D"/>
    <w:rsid w:val="006D6995"/>
    <w:rsid w:val="006D6DCA"/>
    <w:rsid w:val="006D6F55"/>
    <w:rsid w:val="006D7007"/>
    <w:rsid w:val="006D7478"/>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5DC0"/>
    <w:rsid w:val="006F6A36"/>
    <w:rsid w:val="006F6E4C"/>
    <w:rsid w:val="006F77A2"/>
    <w:rsid w:val="006F7984"/>
    <w:rsid w:val="00700354"/>
    <w:rsid w:val="00700BE3"/>
    <w:rsid w:val="00702081"/>
    <w:rsid w:val="00702CA2"/>
    <w:rsid w:val="0070307E"/>
    <w:rsid w:val="007045BD"/>
    <w:rsid w:val="00711472"/>
    <w:rsid w:val="00711E05"/>
    <w:rsid w:val="007121E9"/>
    <w:rsid w:val="0071249E"/>
    <w:rsid w:val="00712830"/>
    <w:rsid w:val="00713639"/>
    <w:rsid w:val="00713AB7"/>
    <w:rsid w:val="00714DE0"/>
    <w:rsid w:val="00715091"/>
    <w:rsid w:val="007161E5"/>
    <w:rsid w:val="007164A7"/>
    <w:rsid w:val="00716CA8"/>
    <w:rsid w:val="00716DFF"/>
    <w:rsid w:val="00717211"/>
    <w:rsid w:val="00717549"/>
    <w:rsid w:val="00721A60"/>
    <w:rsid w:val="007220CF"/>
    <w:rsid w:val="00722204"/>
    <w:rsid w:val="00723821"/>
    <w:rsid w:val="00724275"/>
    <w:rsid w:val="00724942"/>
    <w:rsid w:val="00724F1A"/>
    <w:rsid w:val="00725EB8"/>
    <w:rsid w:val="00727341"/>
    <w:rsid w:val="00727AAE"/>
    <w:rsid w:val="00727C63"/>
    <w:rsid w:val="00727E1D"/>
    <w:rsid w:val="00730B92"/>
    <w:rsid w:val="0073283E"/>
    <w:rsid w:val="0073314B"/>
    <w:rsid w:val="00734AC1"/>
    <w:rsid w:val="00734B1C"/>
    <w:rsid w:val="00734C35"/>
    <w:rsid w:val="00734F1A"/>
    <w:rsid w:val="00736065"/>
    <w:rsid w:val="007363A1"/>
    <w:rsid w:val="00736C8F"/>
    <w:rsid w:val="00736C95"/>
    <w:rsid w:val="0074006F"/>
    <w:rsid w:val="00741D75"/>
    <w:rsid w:val="007421CA"/>
    <w:rsid w:val="0074540E"/>
    <w:rsid w:val="00745F45"/>
    <w:rsid w:val="0074621F"/>
    <w:rsid w:val="007463FB"/>
    <w:rsid w:val="007468A0"/>
    <w:rsid w:val="007513CD"/>
    <w:rsid w:val="007516FA"/>
    <w:rsid w:val="00751F14"/>
    <w:rsid w:val="00752D8F"/>
    <w:rsid w:val="0075419F"/>
    <w:rsid w:val="007546E8"/>
    <w:rsid w:val="00755986"/>
    <w:rsid w:val="00755D22"/>
    <w:rsid w:val="00756593"/>
    <w:rsid w:val="007571C4"/>
    <w:rsid w:val="00757E11"/>
    <w:rsid w:val="00760099"/>
    <w:rsid w:val="0076096A"/>
    <w:rsid w:val="00760E8D"/>
    <w:rsid w:val="0076196C"/>
    <w:rsid w:val="00762376"/>
    <w:rsid w:val="00764388"/>
    <w:rsid w:val="00764479"/>
    <w:rsid w:val="007654A1"/>
    <w:rsid w:val="00766100"/>
    <w:rsid w:val="00766B1A"/>
    <w:rsid w:val="00766DFE"/>
    <w:rsid w:val="00770099"/>
    <w:rsid w:val="00770717"/>
    <w:rsid w:val="00772027"/>
    <w:rsid w:val="0077233C"/>
    <w:rsid w:val="007724D5"/>
    <w:rsid w:val="00773AD5"/>
    <w:rsid w:val="00773B49"/>
    <w:rsid w:val="00773F7A"/>
    <w:rsid w:val="007740C0"/>
    <w:rsid w:val="0077583A"/>
    <w:rsid w:val="0077584D"/>
    <w:rsid w:val="00776203"/>
    <w:rsid w:val="00777428"/>
    <w:rsid w:val="0077797F"/>
    <w:rsid w:val="00777DD8"/>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1B2C"/>
    <w:rsid w:val="007B202E"/>
    <w:rsid w:val="007B2BDF"/>
    <w:rsid w:val="007B3908"/>
    <w:rsid w:val="007B3DD7"/>
    <w:rsid w:val="007B498E"/>
    <w:rsid w:val="007B5965"/>
    <w:rsid w:val="007B5DB4"/>
    <w:rsid w:val="007B5EC7"/>
    <w:rsid w:val="007B68BE"/>
    <w:rsid w:val="007B71BC"/>
    <w:rsid w:val="007B793D"/>
    <w:rsid w:val="007B7D1C"/>
    <w:rsid w:val="007C0795"/>
    <w:rsid w:val="007C08C4"/>
    <w:rsid w:val="007C13AC"/>
    <w:rsid w:val="007C14AD"/>
    <w:rsid w:val="007C4720"/>
    <w:rsid w:val="007C58A5"/>
    <w:rsid w:val="007C6C61"/>
    <w:rsid w:val="007C6D34"/>
    <w:rsid w:val="007C75A0"/>
    <w:rsid w:val="007D08BB"/>
    <w:rsid w:val="007D096C"/>
    <w:rsid w:val="007D0EF9"/>
    <w:rsid w:val="007D1085"/>
    <w:rsid w:val="007D166B"/>
    <w:rsid w:val="007D1769"/>
    <w:rsid w:val="007D1926"/>
    <w:rsid w:val="007D1B96"/>
    <w:rsid w:val="007D2B64"/>
    <w:rsid w:val="007D3075"/>
    <w:rsid w:val="007D38EA"/>
    <w:rsid w:val="007D3C15"/>
    <w:rsid w:val="007D45EB"/>
    <w:rsid w:val="007D4A62"/>
    <w:rsid w:val="007D4D44"/>
    <w:rsid w:val="007D4EE9"/>
    <w:rsid w:val="007D50FF"/>
    <w:rsid w:val="007D58A9"/>
    <w:rsid w:val="007D592F"/>
    <w:rsid w:val="007D5BA9"/>
    <w:rsid w:val="007D6AED"/>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3C68"/>
    <w:rsid w:val="008143CA"/>
    <w:rsid w:val="00814940"/>
    <w:rsid w:val="00815A44"/>
    <w:rsid w:val="00815DA5"/>
    <w:rsid w:val="00816255"/>
    <w:rsid w:val="00816B48"/>
    <w:rsid w:val="00817C21"/>
    <w:rsid w:val="00817C26"/>
    <w:rsid w:val="00817F98"/>
    <w:rsid w:val="00820432"/>
    <w:rsid w:val="008204A2"/>
    <w:rsid w:val="008208CB"/>
    <w:rsid w:val="00820B60"/>
    <w:rsid w:val="00821363"/>
    <w:rsid w:val="0082174C"/>
    <w:rsid w:val="00821D71"/>
    <w:rsid w:val="00822070"/>
    <w:rsid w:val="008220E3"/>
    <w:rsid w:val="00822142"/>
    <w:rsid w:val="008224B4"/>
    <w:rsid w:val="00822776"/>
    <w:rsid w:val="00822EA3"/>
    <w:rsid w:val="00822F3F"/>
    <w:rsid w:val="0082426B"/>
    <w:rsid w:val="0082437A"/>
    <w:rsid w:val="00824539"/>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495"/>
    <w:rsid w:val="0084171B"/>
    <w:rsid w:val="00842C5E"/>
    <w:rsid w:val="00843219"/>
    <w:rsid w:val="00843ACD"/>
    <w:rsid w:val="008445B9"/>
    <w:rsid w:val="00844AFB"/>
    <w:rsid w:val="00845E60"/>
    <w:rsid w:val="00846163"/>
    <w:rsid w:val="008502D3"/>
    <w:rsid w:val="00850365"/>
    <w:rsid w:val="00850566"/>
    <w:rsid w:val="00850C70"/>
    <w:rsid w:val="008529F5"/>
    <w:rsid w:val="00852B3C"/>
    <w:rsid w:val="00852B84"/>
    <w:rsid w:val="008532E6"/>
    <w:rsid w:val="00853E40"/>
    <w:rsid w:val="00853FF2"/>
    <w:rsid w:val="008556AE"/>
    <w:rsid w:val="008558D5"/>
    <w:rsid w:val="00855910"/>
    <w:rsid w:val="00855E97"/>
    <w:rsid w:val="0085795D"/>
    <w:rsid w:val="008615A1"/>
    <w:rsid w:val="00862282"/>
    <w:rsid w:val="0086275A"/>
    <w:rsid w:val="00862936"/>
    <w:rsid w:val="00865E08"/>
    <w:rsid w:val="0086745D"/>
    <w:rsid w:val="00867944"/>
    <w:rsid w:val="00870875"/>
    <w:rsid w:val="00870AE4"/>
    <w:rsid w:val="00870BF0"/>
    <w:rsid w:val="008716D8"/>
    <w:rsid w:val="00873979"/>
    <w:rsid w:val="00873B78"/>
    <w:rsid w:val="00873C7D"/>
    <w:rsid w:val="0087408A"/>
    <w:rsid w:val="00874E09"/>
    <w:rsid w:val="00875ABA"/>
    <w:rsid w:val="00876EAC"/>
    <w:rsid w:val="008771D6"/>
    <w:rsid w:val="008776B0"/>
    <w:rsid w:val="00880098"/>
    <w:rsid w:val="0088012D"/>
    <w:rsid w:val="00881C47"/>
    <w:rsid w:val="00882F6E"/>
    <w:rsid w:val="008831D9"/>
    <w:rsid w:val="00884237"/>
    <w:rsid w:val="00885D6C"/>
    <w:rsid w:val="00885F96"/>
    <w:rsid w:val="00887583"/>
    <w:rsid w:val="008909A8"/>
    <w:rsid w:val="00890F14"/>
    <w:rsid w:val="00890FAF"/>
    <w:rsid w:val="00891445"/>
    <w:rsid w:val="00892781"/>
    <w:rsid w:val="0089394E"/>
    <w:rsid w:val="008939BF"/>
    <w:rsid w:val="00895A28"/>
    <w:rsid w:val="00895DFC"/>
    <w:rsid w:val="00897183"/>
    <w:rsid w:val="008977DA"/>
    <w:rsid w:val="008A0897"/>
    <w:rsid w:val="008A2789"/>
    <w:rsid w:val="008A2992"/>
    <w:rsid w:val="008A37FB"/>
    <w:rsid w:val="008A5A94"/>
    <w:rsid w:val="008A5AFD"/>
    <w:rsid w:val="008A5CE8"/>
    <w:rsid w:val="008A6CD4"/>
    <w:rsid w:val="008A718B"/>
    <w:rsid w:val="008A788A"/>
    <w:rsid w:val="008B0619"/>
    <w:rsid w:val="008B1403"/>
    <w:rsid w:val="008B3B25"/>
    <w:rsid w:val="008B47B4"/>
    <w:rsid w:val="008B4925"/>
    <w:rsid w:val="008B5396"/>
    <w:rsid w:val="008B581F"/>
    <w:rsid w:val="008C0311"/>
    <w:rsid w:val="008C0D7E"/>
    <w:rsid w:val="008C0FD0"/>
    <w:rsid w:val="008C10FF"/>
    <w:rsid w:val="008C16CC"/>
    <w:rsid w:val="008C2602"/>
    <w:rsid w:val="008C31E7"/>
    <w:rsid w:val="008C3418"/>
    <w:rsid w:val="008C4412"/>
    <w:rsid w:val="008C4913"/>
    <w:rsid w:val="008C4AB5"/>
    <w:rsid w:val="008C4B46"/>
    <w:rsid w:val="008C5274"/>
    <w:rsid w:val="008C5478"/>
    <w:rsid w:val="008C57E5"/>
    <w:rsid w:val="008C5AD6"/>
    <w:rsid w:val="008C5C23"/>
    <w:rsid w:val="008C5D4E"/>
    <w:rsid w:val="008C607E"/>
    <w:rsid w:val="008C65DC"/>
    <w:rsid w:val="008C7337"/>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6B30"/>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11B5"/>
    <w:rsid w:val="009120AC"/>
    <w:rsid w:val="0091238C"/>
    <w:rsid w:val="0091261A"/>
    <w:rsid w:val="009128D3"/>
    <w:rsid w:val="00912ABC"/>
    <w:rsid w:val="00914B92"/>
    <w:rsid w:val="00915758"/>
    <w:rsid w:val="00917176"/>
    <w:rsid w:val="009171D9"/>
    <w:rsid w:val="00917E2D"/>
    <w:rsid w:val="00920368"/>
    <w:rsid w:val="00920771"/>
    <w:rsid w:val="00920C8A"/>
    <w:rsid w:val="00921130"/>
    <w:rsid w:val="009212C6"/>
    <w:rsid w:val="009218C3"/>
    <w:rsid w:val="009225A1"/>
    <w:rsid w:val="009225A7"/>
    <w:rsid w:val="0092303E"/>
    <w:rsid w:val="00924D34"/>
    <w:rsid w:val="009266C3"/>
    <w:rsid w:val="00926FBD"/>
    <w:rsid w:val="009278D5"/>
    <w:rsid w:val="00927EB7"/>
    <w:rsid w:val="00927FEB"/>
    <w:rsid w:val="00932F94"/>
    <w:rsid w:val="00933D1A"/>
    <w:rsid w:val="00934BB2"/>
    <w:rsid w:val="00934D22"/>
    <w:rsid w:val="00934D7A"/>
    <w:rsid w:val="00934EA7"/>
    <w:rsid w:val="00936D66"/>
    <w:rsid w:val="009371B3"/>
    <w:rsid w:val="00937591"/>
    <w:rsid w:val="009376CC"/>
    <w:rsid w:val="00937A90"/>
    <w:rsid w:val="0094033A"/>
    <w:rsid w:val="0094091B"/>
    <w:rsid w:val="00940963"/>
    <w:rsid w:val="009409F4"/>
    <w:rsid w:val="00940EA4"/>
    <w:rsid w:val="00941581"/>
    <w:rsid w:val="009423E5"/>
    <w:rsid w:val="00942AD0"/>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0EDF"/>
    <w:rsid w:val="00961347"/>
    <w:rsid w:val="00962377"/>
    <w:rsid w:val="00962886"/>
    <w:rsid w:val="00962FD6"/>
    <w:rsid w:val="009630A5"/>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77A4C"/>
    <w:rsid w:val="00977E4A"/>
    <w:rsid w:val="00980866"/>
    <w:rsid w:val="00980D24"/>
    <w:rsid w:val="00982037"/>
    <w:rsid w:val="009824DF"/>
    <w:rsid w:val="0098358E"/>
    <w:rsid w:val="00983973"/>
    <w:rsid w:val="0098405A"/>
    <w:rsid w:val="0098426F"/>
    <w:rsid w:val="00985532"/>
    <w:rsid w:val="009865C0"/>
    <w:rsid w:val="009877D2"/>
    <w:rsid w:val="00987845"/>
    <w:rsid w:val="009907C0"/>
    <w:rsid w:val="00990D90"/>
    <w:rsid w:val="00990E5A"/>
    <w:rsid w:val="0099139B"/>
    <w:rsid w:val="00991A93"/>
    <w:rsid w:val="00992223"/>
    <w:rsid w:val="00994683"/>
    <w:rsid w:val="009948C1"/>
    <w:rsid w:val="00994E14"/>
    <w:rsid w:val="00995E8F"/>
    <w:rsid w:val="00995E9E"/>
    <w:rsid w:val="0099614E"/>
    <w:rsid w:val="0099641E"/>
    <w:rsid w:val="00996772"/>
    <w:rsid w:val="00996DB7"/>
    <w:rsid w:val="00997A7D"/>
    <w:rsid w:val="009A0C7B"/>
    <w:rsid w:val="009A0E5E"/>
    <w:rsid w:val="009A0F09"/>
    <w:rsid w:val="009A12F2"/>
    <w:rsid w:val="009A18A2"/>
    <w:rsid w:val="009A1B36"/>
    <w:rsid w:val="009A1FFD"/>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5D1"/>
    <w:rsid w:val="009C2AC9"/>
    <w:rsid w:val="009C30AA"/>
    <w:rsid w:val="009C3954"/>
    <w:rsid w:val="009C3E86"/>
    <w:rsid w:val="009C41CD"/>
    <w:rsid w:val="009C43D1"/>
    <w:rsid w:val="009C5608"/>
    <w:rsid w:val="009C59A6"/>
    <w:rsid w:val="009C6819"/>
    <w:rsid w:val="009C6A52"/>
    <w:rsid w:val="009D07D7"/>
    <w:rsid w:val="009D0A30"/>
    <w:rsid w:val="009D0AB2"/>
    <w:rsid w:val="009D1E17"/>
    <w:rsid w:val="009D2474"/>
    <w:rsid w:val="009D3276"/>
    <w:rsid w:val="009D444C"/>
    <w:rsid w:val="009D4525"/>
    <w:rsid w:val="009D473A"/>
    <w:rsid w:val="009D4B14"/>
    <w:rsid w:val="009D5B2B"/>
    <w:rsid w:val="009D68D2"/>
    <w:rsid w:val="009D713B"/>
    <w:rsid w:val="009D789D"/>
    <w:rsid w:val="009D7B9E"/>
    <w:rsid w:val="009E096B"/>
    <w:rsid w:val="009E10B3"/>
    <w:rsid w:val="009E1533"/>
    <w:rsid w:val="009E1B85"/>
    <w:rsid w:val="009E2715"/>
    <w:rsid w:val="009E2785"/>
    <w:rsid w:val="009E4C1F"/>
    <w:rsid w:val="009E56EC"/>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13B"/>
    <w:rsid w:val="00A008A4"/>
    <w:rsid w:val="00A00A1F"/>
    <w:rsid w:val="00A00EE5"/>
    <w:rsid w:val="00A0173C"/>
    <w:rsid w:val="00A037A7"/>
    <w:rsid w:val="00A040EF"/>
    <w:rsid w:val="00A0495F"/>
    <w:rsid w:val="00A049E2"/>
    <w:rsid w:val="00A050B1"/>
    <w:rsid w:val="00A05C50"/>
    <w:rsid w:val="00A06AE1"/>
    <w:rsid w:val="00A070C0"/>
    <w:rsid w:val="00A07292"/>
    <w:rsid w:val="00A07299"/>
    <w:rsid w:val="00A077D4"/>
    <w:rsid w:val="00A1134E"/>
    <w:rsid w:val="00A11F0B"/>
    <w:rsid w:val="00A129A7"/>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3347"/>
    <w:rsid w:val="00A343D6"/>
    <w:rsid w:val="00A3560F"/>
    <w:rsid w:val="00A35D4E"/>
    <w:rsid w:val="00A35DD1"/>
    <w:rsid w:val="00A366C5"/>
    <w:rsid w:val="00A36DC1"/>
    <w:rsid w:val="00A4078E"/>
    <w:rsid w:val="00A40884"/>
    <w:rsid w:val="00A40A07"/>
    <w:rsid w:val="00A411E4"/>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57F97"/>
    <w:rsid w:val="00A61169"/>
    <w:rsid w:val="00A61F48"/>
    <w:rsid w:val="00A6270B"/>
    <w:rsid w:val="00A62DE2"/>
    <w:rsid w:val="00A6389A"/>
    <w:rsid w:val="00A63DC8"/>
    <w:rsid w:val="00A64297"/>
    <w:rsid w:val="00A646DC"/>
    <w:rsid w:val="00A665CC"/>
    <w:rsid w:val="00A66CBC"/>
    <w:rsid w:val="00A7025D"/>
    <w:rsid w:val="00A705BE"/>
    <w:rsid w:val="00A70990"/>
    <w:rsid w:val="00A715AF"/>
    <w:rsid w:val="00A717AC"/>
    <w:rsid w:val="00A73F17"/>
    <w:rsid w:val="00A7420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529"/>
    <w:rsid w:val="00AB468D"/>
    <w:rsid w:val="00AB4E03"/>
    <w:rsid w:val="00AB7A1F"/>
    <w:rsid w:val="00AB7D26"/>
    <w:rsid w:val="00AC01A8"/>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4D1E"/>
    <w:rsid w:val="00AD6653"/>
    <w:rsid w:val="00AD6723"/>
    <w:rsid w:val="00AD6AE6"/>
    <w:rsid w:val="00AE0A93"/>
    <w:rsid w:val="00AE18EB"/>
    <w:rsid w:val="00AE1BE6"/>
    <w:rsid w:val="00AE4191"/>
    <w:rsid w:val="00AE6C1C"/>
    <w:rsid w:val="00AE7BCF"/>
    <w:rsid w:val="00AE7D6D"/>
    <w:rsid w:val="00AF02E0"/>
    <w:rsid w:val="00AF090C"/>
    <w:rsid w:val="00AF0CF2"/>
    <w:rsid w:val="00AF1262"/>
    <w:rsid w:val="00AF1B15"/>
    <w:rsid w:val="00AF1C91"/>
    <w:rsid w:val="00AF1D18"/>
    <w:rsid w:val="00AF298F"/>
    <w:rsid w:val="00AF309D"/>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5F"/>
    <w:rsid w:val="00B073D5"/>
    <w:rsid w:val="00B07822"/>
    <w:rsid w:val="00B07F24"/>
    <w:rsid w:val="00B1077A"/>
    <w:rsid w:val="00B109C6"/>
    <w:rsid w:val="00B115AC"/>
    <w:rsid w:val="00B116A0"/>
    <w:rsid w:val="00B116F3"/>
    <w:rsid w:val="00B11981"/>
    <w:rsid w:val="00B14667"/>
    <w:rsid w:val="00B148AB"/>
    <w:rsid w:val="00B15372"/>
    <w:rsid w:val="00B16515"/>
    <w:rsid w:val="00B17F46"/>
    <w:rsid w:val="00B20519"/>
    <w:rsid w:val="00B205C7"/>
    <w:rsid w:val="00B223D2"/>
    <w:rsid w:val="00B226B5"/>
    <w:rsid w:val="00B22C00"/>
    <w:rsid w:val="00B22FEF"/>
    <w:rsid w:val="00B2361F"/>
    <w:rsid w:val="00B2447E"/>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5F4"/>
    <w:rsid w:val="00B5499F"/>
    <w:rsid w:val="00B54BCB"/>
    <w:rsid w:val="00B55B13"/>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289E"/>
    <w:rsid w:val="00B73C63"/>
    <w:rsid w:val="00B74E3D"/>
    <w:rsid w:val="00B753D1"/>
    <w:rsid w:val="00B755DD"/>
    <w:rsid w:val="00B75E20"/>
    <w:rsid w:val="00B76815"/>
    <w:rsid w:val="00B77BB8"/>
    <w:rsid w:val="00B77D70"/>
    <w:rsid w:val="00B80376"/>
    <w:rsid w:val="00B8090D"/>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824"/>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4D3E"/>
    <w:rsid w:val="00BA6C7C"/>
    <w:rsid w:val="00BA6E66"/>
    <w:rsid w:val="00BA7016"/>
    <w:rsid w:val="00BA7599"/>
    <w:rsid w:val="00BA76E4"/>
    <w:rsid w:val="00BA787B"/>
    <w:rsid w:val="00BB20F2"/>
    <w:rsid w:val="00BB2C87"/>
    <w:rsid w:val="00BB5178"/>
    <w:rsid w:val="00BB52F0"/>
    <w:rsid w:val="00BB67AE"/>
    <w:rsid w:val="00BB6B42"/>
    <w:rsid w:val="00BB728B"/>
    <w:rsid w:val="00BB7702"/>
    <w:rsid w:val="00BB7718"/>
    <w:rsid w:val="00BB7DD9"/>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C44"/>
    <w:rsid w:val="00BD3E62"/>
    <w:rsid w:val="00BD4283"/>
    <w:rsid w:val="00BD5277"/>
    <w:rsid w:val="00BD52D4"/>
    <w:rsid w:val="00BD686B"/>
    <w:rsid w:val="00BD6B31"/>
    <w:rsid w:val="00BD73E6"/>
    <w:rsid w:val="00BE21A9"/>
    <w:rsid w:val="00BE2561"/>
    <w:rsid w:val="00BE263E"/>
    <w:rsid w:val="00BE3D8D"/>
    <w:rsid w:val="00BE3F11"/>
    <w:rsid w:val="00BE438D"/>
    <w:rsid w:val="00BE4DAE"/>
    <w:rsid w:val="00BE57A7"/>
    <w:rsid w:val="00BE603A"/>
    <w:rsid w:val="00BE6437"/>
    <w:rsid w:val="00BE6CB3"/>
    <w:rsid w:val="00BE7CB4"/>
    <w:rsid w:val="00BE7D3E"/>
    <w:rsid w:val="00BE7E51"/>
    <w:rsid w:val="00BE7F0C"/>
    <w:rsid w:val="00BF04B7"/>
    <w:rsid w:val="00BF2436"/>
    <w:rsid w:val="00BF321B"/>
    <w:rsid w:val="00BF36A4"/>
    <w:rsid w:val="00BF3773"/>
    <w:rsid w:val="00BF3BD9"/>
    <w:rsid w:val="00BF3E14"/>
    <w:rsid w:val="00BF4644"/>
    <w:rsid w:val="00BF601D"/>
    <w:rsid w:val="00BF6269"/>
    <w:rsid w:val="00BF63AA"/>
    <w:rsid w:val="00BF6A87"/>
    <w:rsid w:val="00BF6E6F"/>
    <w:rsid w:val="00C00D18"/>
    <w:rsid w:val="00C013D1"/>
    <w:rsid w:val="00C016DE"/>
    <w:rsid w:val="00C025C1"/>
    <w:rsid w:val="00C0398C"/>
    <w:rsid w:val="00C03B8D"/>
    <w:rsid w:val="00C0428C"/>
    <w:rsid w:val="00C04532"/>
    <w:rsid w:val="00C055DC"/>
    <w:rsid w:val="00C06081"/>
    <w:rsid w:val="00C06D1A"/>
    <w:rsid w:val="00C078F3"/>
    <w:rsid w:val="00C110B5"/>
    <w:rsid w:val="00C11262"/>
    <w:rsid w:val="00C11CDA"/>
    <w:rsid w:val="00C11F49"/>
    <w:rsid w:val="00C12A01"/>
    <w:rsid w:val="00C12AEB"/>
    <w:rsid w:val="00C133BE"/>
    <w:rsid w:val="00C13477"/>
    <w:rsid w:val="00C1356B"/>
    <w:rsid w:val="00C14B31"/>
    <w:rsid w:val="00C14DBF"/>
    <w:rsid w:val="00C14FC0"/>
    <w:rsid w:val="00C151D0"/>
    <w:rsid w:val="00C164C4"/>
    <w:rsid w:val="00C16EAB"/>
    <w:rsid w:val="00C172D4"/>
    <w:rsid w:val="00C17C1B"/>
    <w:rsid w:val="00C2020A"/>
    <w:rsid w:val="00C20366"/>
    <w:rsid w:val="00C206E5"/>
    <w:rsid w:val="00C230DA"/>
    <w:rsid w:val="00C237F5"/>
    <w:rsid w:val="00C23A24"/>
    <w:rsid w:val="00C24241"/>
    <w:rsid w:val="00C247D2"/>
    <w:rsid w:val="00C24A70"/>
    <w:rsid w:val="00C25BCC"/>
    <w:rsid w:val="00C3032B"/>
    <w:rsid w:val="00C308DA"/>
    <w:rsid w:val="00C317AA"/>
    <w:rsid w:val="00C31FDD"/>
    <w:rsid w:val="00C325C5"/>
    <w:rsid w:val="00C328F2"/>
    <w:rsid w:val="00C32F2E"/>
    <w:rsid w:val="00C33F1C"/>
    <w:rsid w:val="00C34A7D"/>
    <w:rsid w:val="00C34B1A"/>
    <w:rsid w:val="00C3577B"/>
    <w:rsid w:val="00C3596F"/>
    <w:rsid w:val="00C35CD7"/>
    <w:rsid w:val="00C36247"/>
    <w:rsid w:val="00C3671A"/>
    <w:rsid w:val="00C373F2"/>
    <w:rsid w:val="00C40424"/>
    <w:rsid w:val="00C41A63"/>
    <w:rsid w:val="00C4276C"/>
    <w:rsid w:val="00C42A63"/>
    <w:rsid w:val="00C4329D"/>
    <w:rsid w:val="00C43374"/>
    <w:rsid w:val="00C45A69"/>
    <w:rsid w:val="00C46AA2"/>
    <w:rsid w:val="00C46C48"/>
    <w:rsid w:val="00C50BCF"/>
    <w:rsid w:val="00C50FE1"/>
    <w:rsid w:val="00C5217A"/>
    <w:rsid w:val="00C537C1"/>
    <w:rsid w:val="00C542F0"/>
    <w:rsid w:val="00C546E9"/>
    <w:rsid w:val="00C5490B"/>
    <w:rsid w:val="00C55265"/>
    <w:rsid w:val="00C55D14"/>
    <w:rsid w:val="00C55F0E"/>
    <w:rsid w:val="00C569D0"/>
    <w:rsid w:val="00C56A6A"/>
    <w:rsid w:val="00C5709A"/>
    <w:rsid w:val="00C57CDB"/>
    <w:rsid w:val="00C60A9B"/>
    <w:rsid w:val="00C60F8E"/>
    <w:rsid w:val="00C6108B"/>
    <w:rsid w:val="00C6403E"/>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1EE"/>
    <w:rsid w:val="00C83730"/>
    <w:rsid w:val="00C84802"/>
    <w:rsid w:val="00C84FF5"/>
    <w:rsid w:val="00C85C0F"/>
    <w:rsid w:val="00C8640B"/>
    <w:rsid w:val="00C87821"/>
    <w:rsid w:val="00C8795F"/>
    <w:rsid w:val="00C87B7A"/>
    <w:rsid w:val="00C92726"/>
    <w:rsid w:val="00C9272E"/>
    <w:rsid w:val="00C933E8"/>
    <w:rsid w:val="00C9365B"/>
    <w:rsid w:val="00C93BCA"/>
    <w:rsid w:val="00C94024"/>
    <w:rsid w:val="00C94642"/>
    <w:rsid w:val="00C94AEE"/>
    <w:rsid w:val="00C954E5"/>
    <w:rsid w:val="00C95EB3"/>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7C0"/>
    <w:rsid w:val="00CB6234"/>
    <w:rsid w:val="00CB62CB"/>
    <w:rsid w:val="00CB7A46"/>
    <w:rsid w:val="00CC021A"/>
    <w:rsid w:val="00CC21A7"/>
    <w:rsid w:val="00CC3806"/>
    <w:rsid w:val="00CC4281"/>
    <w:rsid w:val="00CC6087"/>
    <w:rsid w:val="00CC648A"/>
    <w:rsid w:val="00CC6E2F"/>
    <w:rsid w:val="00CC76A3"/>
    <w:rsid w:val="00CC76CE"/>
    <w:rsid w:val="00CC7B09"/>
    <w:rsid w:val="00CC7BCA"/>
    <w:rsid w:val="00CC7C82"/>
    <w:rsid w:val="00CC7DC1"/>
    <w:rsid w:val="00CD0ABD"/>
    <w:rsid w:val="00CD0F66"/>
    <w:rsid w:val="00CD259C"/>
    <w:rsid w:val="00CD358D"/>
    <w:rsid w:val="00CD54B7"/>
    <w:rsid w:val="00CD6BAD"/>
    <w:rsid w:val="00CD7009"/>
    <w:rsid w:val="00CD75A0"/>
    <w:rsid w:val="00CD77CA"/>
    <w:rsid w:val="00CD7B08"/>
    <w:rsid w:val="00CE09AE"/>
    <w:rsid w:val="00CE0A0A"/>
    <w:rsid w:val="00CE0C92"/>
    <w:rsid w:val="00CE0DE0"/>
    <w:rsid w:val="00CE35FF"/>
    <w:rsid w:val="00CE36C8"/>
    <w:rsid w:val="00CE3B09"/>
    <w:rsid w:val="00CE3DDC"/>
    <w:rsid w:val="00CE3F65"/>
    <w:rsid w:val="00CE3FFA"/>
    <w:rsid w:val="00CE49CE"/>
    <w:rsid w:val="00CE4A80"/>
    <w:rsid w:val="00CE4BAA"/>
    <w:rsid w:val="00CE63EE"/>
    <w:rsid w:val="00CE68BD"/>
    <w:rsid w:val="00CE7EE1"/>
    <w:rsid w:val="00CF16FB"/>
    <w:rsid w:val="00CF2295"/>
    <w:rsid w:val="00CF3211"/>
    <w:rsid w:val="00CF3BDE"/>
    <w:rsid w:val="00CF6654"/>
    <w:rsid w:val="00CF6F66"/>
    <w:rsid w:val="00CF6FC4"/>
    <w:rsid w:val="00CF7B79"/>
    <w:rsid w:val="00CF7E12"/>
    <w:rsid w:val="00D00723"/>
    <w:rsid w:val="00D01F1D"/>
    <w:rsid w:val="00D020F4"/>
    <w:rsid w:val="00D02174"/>
    <w:rsid w:val="00D02264"/>
    <w:rsid w:val="00D04391"/>
    <w:rsid w:val="00D05F32"/>
    <w:rsid w:val="00D07ABE"/>
    <w:rsid w:val="00D10338"/>
    <w:rsid w:val="00D10F21"/>
    <w:rsid w:val="00D13972"/>
    <w:rsid w:val="00D145C4"/>
    <w:rsid w:val="00D152E1"/>
    <w:rsid w:val="00D15DEC"/>
    <w:rsid w:val="00D17833"/>
    <w:rsid w:val="00D20214"/>
    <w:rsid w:val="00D202C0"/>
    <w:rsid w:val="00D2078A"/>
    <w:rsid w:val="00D21EDF"/>
    <w:rsid w:val="00D22352"/>
    <w:rsid w:val="00D23748"/>
    <w:rsid w:val="00D2694A"/>
    <w:rsid w:val="00D277CF"/>
    <w:rsid w:val="00D303C5"/>
    <w:rsid w:val="00D30761"/>
    <w:rsid w:val="00D307A6"/>
    <w:rsid w:val="00D30922"/>
    <w:rsid w:val="00D31246"/>
    <w:rsid w:val="00D312F2"/>
    <w:rsid w:val="00D31DEF"/>
    <w:rsid w:val="00D322B0"/>
    <w:rsid w:val="00D32E10"/>
    <w:rsid w:val="00D331A8"/>
    <w:rsid w:val="00D33C85"/>
    <w:rsid w:val="00D36C35"/>
    <w:rsid w:val="00D37CFE"/>
    <w:rsid w:val="00D40CB1"/>
    <w:rsid w:val="00D41C47"/>
    <w:rsid w:val="00D42073"/>
    <w:rsid w:val="00D421A1"/>
    <w:rsid w:val="00D448AA"/>
    <w:rsid w:val="00D44CF3"/>
    <w:rsid w:val="00D469E0"/>
    <w:rsid w:val="00D46EF7"/>
    <w:rsid w:val="00D472B8"/>
    <w:rsid w:val="00D474A4"/>
    <w:rsid w:val="00D5198F"/>
    <w:rsid w:val="00D528F4"/>
    <w:rsid w:val="00D52AAA"/>
    <w:rsid w:val="00D52C42"/>
    <w:rsid w:val="00D53033"/>
    <w:rsid w:val="00D53161"/>
    <w:rsid w:val="00D538FB"/>
    <w:rsid w:val="00D5432B"/>
    <w:rsid w:val="00D5494D"/>
    <w:rsid w:val="00D55FD9"/>
    <w:rsid w:val="00D5612D"/>
    <w:rsid w:val="00D56186"/>
    <w:rsid w:val="00D5649E"/>
    <w:rsid w:val="00D574CA"/>
    <w:rsid w:val="00D57819"/>
    <w:rsid w:val="00D60332"/>
    <w:rsid w:val="00D6072C"/>
    <w:rsid w:val="00D60767"/>
    <w:rsid w:val="00D615EB"/>
    <w:rsid w:val="00D618A3"/>
    <w:rsid w:val="00D62195"/>
    <w:rsid w:val="00D62544"/>
    <w:rsid w:val="00D634AD"/>
    <w:rsid w:val="00D63E53"/>
    <w:rsid w:val="00D64E2D"/>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2AB4"/>
    <w:rsid w:val="00D84566"/>
    <w:rsid w:val="00D857E5"/>
    <w:rsid w:val="00D8746E"/>
    <w:rsid w:val="00D87EE0"/>
    <w:rsid w:val="00D92951"/>
    <w:rsid w:val="00D93B63"/>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2D71"/>
    <w:rsid w:val="00DB4DB4"/>
    <w:rsid w:val="00DB51F3"/>
    <w:rsid w:val="00DB5542"/>
    <w:rsid w:val="00DB596C"/>
    <w:rsid w:val="00DB5AD9"/>
    <w:rsid w:val="00DB5ED6"/>
    <w:rsid w:val="00DB6034"/>
    <w:rsid w:val="00DB6796"/>
    <w:rsid w:val="00DB6B0C"/>
    <w:rsid w:val="00DB6FA2"/>
    <w:rsid w:val="00DB7D1B"/>
    <w:rsid w:val="00DC0CA2"/>
    <w:rsid w:val="00DC176F"/>
    <w:rsid w:val="00DC1C04"/>
    <w:rsid w:val="00DC2B1D"/>
    <w:rsid w:val="00DC2C22"/>
    <w:rsid w:val="00DC3BD5"/>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4AF7"/>
    <w:rsid w:val="00DE584F"/>
    <w:rsid w:val="00DE6B23"/>
    <w:rsid w:val="00DE6B30"/>
    <w:rsid w:val="00DE710B"/>
    <w:rsid w:val="00DE780F"/>
    <w:rsid w:val="00DE79F5"/>
    <w:rsid w:val="00DF0ED9"/>
    <w:rsid w:val="00DF0FE1"/>
    <w:rsid w:val="00DF15D7"/>
    <w:rsid w:val="00DF2904"/>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1DB0"/>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0EA"/>
    <w:rsid w:val="00E332E8"/>
    <w:rsid w:val="00E33816"/>
    <w:rsid w:val="00E33B8F"/>
    <w:rsid w:val="00E35A33"/>
    <w:rsid w:val="00E3617B"/>
    <w:rsid w:val="00E3655E"/>
    <w:rsid w:val="00E36867"/>
    <w:rsid w:val="00E374A3"/>
    <w:rsid w:val="00E40624"/>
    <w:rsid w:val="00E408BF"/>
    <w:rsid w:val="00E410E9"/>
    <w:rsid w:val="00E4282B"/>
    <w:rsid w:val="00E42B10"/>
    <w:rsid w:val="00E4329F"/>
    <w:rsid w:val="00E43606"/>
    <w:rsid w:val="00E43B70"/>
    <w:rsid w:val="00E46C73"/>
    <w:rsid w:val="00E46CC2"/>
    <w:rsid w:val="00E46D15"/>
    <w:rsid w:val="00E46FF7"/>
    <w:rsid w:val="00E5165B"/>
    <w:rsid w:val="00E5241C"/>
    <w:rsid w:val="00E53064"/>
    <w:rsid w:val="00E53C1B"/>
    <w:rsid w:val="00E544C1"/>
    <w:rsid w:val="00E547F7"/>
    <w:rsid w:val="00E54AB5"/>
    <w:rsid w:val="00E54D26"/>
    <w:rsid w:val="00E55DFC"/>
    <w:rsid w:val="00E56405"/>
    <w:rsid w:val="00E5708C"/>
    <w:rsid w:val="00E57F35"/>
    <w:rsid w:val="00E602C5"/>
    <w:rsid w:val="00E610D6"/>
    <w:rsid w:val="00E62A4F"/>
    <w:rsid w:val="00E64907"/>
    <w:rsid w:val="00E65013"/>
    <w:rsid w:val="00E651DE"/>
    <w:rsid w:val="00E654B6"/>
    <w:rsid w:val="00E67720"/>
    <w:rsid w:val="00E7064A"/>
    <w:rsid w:val="00E71C91"/>
    <w:rsid w:val="00E72D22"/>
    <w:rsid w:val="00E731AC"/>
    <w:rsid w:val="00E731DA"/>
    <w:rsid w:val="00E7468D"/>
    <w:rsid w:val="00E74E87"/>
    <w:rsid w:val="00E77BE1"/>
    <w:rsid w:val="00E80182"/>
    <w:rsid w:val="00E8027B"/>
    <w:rsid w:val="00E80465"/>
    <w:rsid w:val="00E806D2"/>
    <w:rsid w:val="00E80883"/>
    <w:rsid w:val="00E80D29"/>
    <w:rsid w:val="00E8132C"/>
    <w:rsid w:val="00E81437"/>
    <w:rsid w:val="00E81C9B"/>
    <w:rsid w:val="00E827FE"/>
    <w:rsid w:val="00E83067"/>
    <w:rsid w:val="00E83338"/>
    <w:rsid w:val="00E840E7"/>
    <w:rsid w:val="00E84FE6"/>
    <w:rsid w:val="00E8653D"/>
    <w:rsid w:val="00E86A5A"/>
    <w:rsid w:val="00E86C4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75B"/>
    <w:rsid w:val="00EA0BB5"/>
    <w:rsid w:val="00EA12F0"/>
    <w:rsid w:val="00EA2CE4"/>
    <w:rsid w:val="00EA48D0"/>
    <w:rsid w:val="00EA6A6E"/>
    <w:rsid w:val="00EA6DCB"/>
    <w:rsid w:val="00EA723C"/>
    <w:rsid w:val="00EB0077"/>
    <w:rsid w:val="00EB01A3"/>
    <w:rsid w:val="00EB0F6B"/>
    <w:rsid w:val="00EB4B8B"/>
    <w:rsid w:val="00EB5ADB"/>
    <w:rsid w:val="00EB6218"/>
    <w:rsid w:val="00EB69EF"/>
    <w:rsid w:val="00EB7706"/>
    <w:rsid w:val="00EB775E"/>
    <w:rsid w:val="00EB7928"/>
    <w:rsid w:val="00EB7B0B"/>
    <w:rsid w:val="00EC0949"/>
    <w:rsid w:val="00EC0CDB"/>
    <w:rsid w:val="00EC13E8"/>
    <w:rsid w:val="00EC1A3A"/>
    <w:rsid w:val="00EC1D3E"/>
    <w:rsid w:val="00EC29FE"/>
    <w:rsid w:val="00EC4739"/>
    <w:rsid w:val="00EC4F39"/>
    <w:rsid w:val="00EC6022"/>
    <w:rsid w:val="00EC6BBE"/>
    <w:rsid w:val="00EC70E0"/>
    <w:rsid w:val="00EC7772"/>
    <w:rsid w:val="00EC79C5"/>
    <w:rsid w:val="00ED2ABA"/>
    <w:rsid w:val="00ED3C4C"/>
    <w:rsid w:val="00ED3E1B"/>
    <w:rsid w:val="00ED5F52"/>
    <w:rsid w:val="00ED6046"/>
    <w:rsid w:val="00ED6892"/>
    <w:rsid w:val="00ED6FC5"/>
    <w:rsid w:val="00ED76A1"/>
    <w:rsid w:val="00EE02F6"/>
    <w:rsid w:val="00EE13AE"/>
    <w:rsid w:val="00EE164A"/>
    <w:rsid w:val="00EE197D"/>
    <w:rsid w:val="00EE25EA"/>
    <w:rsid w:val="00EE276D"/>
    <w:rsid w:val="00EE28C4"/>
    <w:rsid w:val="00EE2AF3"/>
    <w:rsid w:val="00EE34B6"/>
    <w:rsid w:val="00EE3A65"/>
    <w:rsid w:val="00EE3D0E"/>
    <w:rsid w:val="00EE45C5"/>
    <w:rsid w:val="00EE4B98"/>
    <w:rsid w:val="00EE55B2"/>
    <w:rsid w:val="00EE5CD0"/>
    <w:rsid w:val="00EE7DA9"/>
    <w:rsid w:val="00EF0FAF"/>
    <w:rsid w:val="00EF214A"/>
    <w:rsid w:val="00EF34D3"/>
    <w:rsid w:val="00EF38CF"/>
    <w:rsid w:val="00EF3C89"/>
    <w:rsid w:val="00EF40CD"/>
    <w:rsid w:val="00EF4D1B"/>
    <w:rsid w:val="00EF6B9E"/>
    <w:rsid w:val="00EF6C91"/>
    <w:rsid w:val="00EF715C"/>
    <w:rsid w:val="00EF738C"/>
    <w:rsid w:val="00EF7528"/>
    <w:rsid w:val="00F00C62"/>
    <w:rsid w:val="00F00CF8"/>
    <w:rsid w:val="00F01E89"/>
    <w:rsid w:val="00F022C1"/>
    <w:rsid w:val="00F02F18"/>
    <w:rsid w:val="00F0330B"/>
    <w:rsid w:val="00F047A1"/>
    <w:rsid w:val="00F04926"/>
    <w:rsid w:val="00F04FF6"/>
    <w:rsid w:val="00F0504C"/>
    <w:rsid w:val="00F06FC4"/>
    <w:rsid w:val="00F100D0"/>
    <w:rsid w:val="00F109FC"/>
    <w:rsid w:val="00F11546"/>
    <w:rsid w:val="00F13D95"/>
    <w:rsid w:val="00F13F76"/>
    <w:rsid w:val="00F14E98"/>
    <w:rsid w:val="00F154AA"/>
    <w:rsid w:val="00F16057"/>
    <w:rsid w:val="00F16324"/>
    <w:rsid w:val="00F16A68"/>
    <w:rsid w:val="00F17011"/>
    <w:rsid w:val="00F21949"/>
    <w:rsid w:val="00F21B40"/>
    <w:rsid w:val="00F233C0"/>
    <w:rsid w:val="00F2375B"/>
    <w:rsid w:val="00F2473B"/>
    <w:rsid w:val="00F24F93"/>
    <w:rsid w:val="00F2561F"/>
    <w:rsid w:val="00F2637D"/>
    <w:rsid w:val="00F268F2"/>
    <w:rsid w:val="00F27FED"/>
    <w:rsid w:val="00F31334"/>
    <w:rsid w:val="00F31E36"/>
    <w:rsid w:val="00F3294F"/>
    <w:rsid w:val="00F33998"/>
    <w:rsid w:val="00F342FD"/>
    <w:rsid w:val="00F34E9E"/>
    <w:rsid w:val="00F351F5"/>
    <w:rsid w:val="00F365C8"/>
    <w:rsid w:val="00F36922"/>
    <w:rsid w:val="00F36CA6"/>
    <w:rsid w:val="00F36DC0"/>
    <w:rsid w:val="00F400A1"/>
    <w:rsid w:val="00F41684"/>
    <w:rsid w:val="00F418ED"/>
    <w:rsid w:val="00F422F8"/>
    <w:rsid w:val="00F42917"/>
    <w:rsid w:val="00F42EFD"/>
    <w:rsid w:val="00F44755"/>
    <w:rsid w:val="00F4504D"/>
    <w:rsid w:val="00F451CD"/>
    <w:rsid w:val="00F455E0"/>
    <w:rsid w:val="00F45E7C"/>
    <w:rsid w:val="00F46C2E"/>
    <w:rsid w:val="00F4702A"/>
    <w:rsid w:val="00F5005F"/>
    <w:rsid w:val="00F50B7F"/>
    <w:rsid w:val="00F5151F"/>
    <w:rsid w:val="00F5167E"/>
    <w:rsid w:val="00F518B9"/>
    <w:rsid w:val="00F51DC1"/>
    <w:rsid w:val="00F523D2"/>
    <w:rsid w:val="00F52E30"/>
    <w:rsid w:val="00F53375"/>
    <w:rsid w:val="00F5458D"/>
    <w:rsid w:val="00F54F3A"/>
    <w:rsid w:val="00F55028"/>
    <w:rsid w:val="00F55E09"/>
    <w:rsid w:val="00F55E14"/>
    <w:rsid w:val="00F5670E"/>
    <w:rsid w:val="00F5693B"/>
    <w:rsid w:val="00F60892"/>
    <w:rsid w:val="00F61665"/>
    <w:rsid w:val="00F616A3"/>
    <w:rsid w:val="00F61E6F"/>
    <w:rsid w:val="00F6485C"/>
    <w:rsid w:val="00F6525D"/>
    <w:rsid w:val="00F653A1"/>
    <w:rsid w:val="00F659E1"/>
    <w:rsid w:val="00F668FF"/>
    <w:rsid w:val="00F66C06"/>
    <w:rsid w:val="00F670F7"/>
    <w:rsid w:val="00F672DB"/>
    <w:rsid w:val="00F67803"/>
    <w:rsid w:val="00F71FAA"/>
    <w:rsid w:val="00F73385"/>
    <w:rsid w:val="00F734C1"/>
    <w:rsid w:val="00F74A50"/>
    <w:rsid w:val="00F7677E"/>
    <w:rsid w:val="00F76F3C"/>
    <w:rsid w:val="00F77FA2"/>
    <w:rsid w:val="00F808C5"/>
    <w:rsid w:val="00F811D2"/>
    <w:rsid w:val="00F81353"/>
    <w:rsid w:val="00F81646"/>
    <w:rsid w:val="00F817F1"/>
    <w:rsid w:val="00F81D0E"/>
    <w:rsid w:val="00F82774"/>
    <w:rsid w:val="00F8313C"/>
    <w:rsid w:val="00F832E1"/>
    <w:rsid w:val="00F845A2"/>
    <w:rsid w:val="00F85369"/>
    <w:rsid w:val="00F858DD"/>
    <w:rsid w:val="00F86F5C"/>
    <w:rsid w:val="00F877FE"/>
    <w:rsid w:val="00F87842"/>
    <w:rsid w:val="00F9115B"/>
    <w:rsid w:val="00F92E2A"/>
    <w:rsid w:val="00F93DC9"/>
    <w:rsid w:val="00F94872"/>
    <w:rsid w:val="00F9547F"/>
    <w:rsid w:val="00F965B1"/>
    <w:rsid w:val="00F967E0"/>
    <w:rsid w:val="00F96A6A"/>
    <w:rsid w:val="00F97518"/>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5EB"/>
    <w:rsid w:val="00FB1A63"/>
    <w:rsid w:val="00FB29A4"/>
    <w:rsid w:val="00FB2E00"/>
    <w:rsid w:val="00FB331F"/>
    <w:rsid w:val="00FB33E4"/>
    <w:rsid w:val="00FB3858"/>
    <w:rsid w:val="00FB5641"/>
    <w:rsid w:val="00FB6A36"/>
    <w:rsid w:val="00FB6C2B"/>
    <w:rsid w:val="00FB7EE1"/>
    <w:rsid w:val="00FC074C"/>
    <w:rsid w:val="00FC11FE"/>
    <w:rsid w:val="00FC18E0"/>
    <w:rsid w:val="00FC19AE"/>
    <w:rsid w:val="00FC1B19"/>
    <w:rsid w:val="00FC208F"/>
    <w:rsid w:val="00FC20C3"/>
    <w:rsid w:val="00FC29BA"/>
    <w:rsid w:val="00FC3B63"/>
    <w:rsid w:val="00FC3E02"/>
    <w:rsid w:val="00FC5AA3"/>
    <w:rsid w:val="00FC5CFA"/>
    <w:rsid w:val="00FC5E49"/>
    <w:rsid w:val="00FC6202"/>
    <w:rsid w:val="00FC623F"/>
    <w:rsid w:val="00FC64E4"/>
    <w:rsid w:val="00FC68C1"/>
    <w:rsid w:val="00FC7A07"/>
    <w:rsid w:val="00FC7D8B"/>
    <w:rsid w:val="00FD1508"/>
    <w:rsid w:val="00FD1937"/>
    <w:rsid w:val="00FD21ED"/>
    <w:rsid w:val="00FD3FA0"/>
    <w:rsid w:val="00FD408A"/>
    <w:rsid w:val="00FD4CB5"/>
    <w:rsid w:val="00FD50D2"/>
    <w:rsid w:val="00FD522B"/>
    <w:rsid w:val="00FD554D"/>
    <w:rsid w:val="00FD5B24"/>
    <w:rsid w:val="00FD74F7"/>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7D2B64"/>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817C26"/>
    <w:pPr>
      <w:ind w:left="608" w:hanging="489"/>
      <w:outlineLvl w:val="0"/>
    </w:pPr>
    <w:rPr>
      <w:rFonts w:ascii="Arial" w:hAnsi="Arial" w:cs="Arial"/>
      <w:b/>
      <w:bCs/>
    </w:rPr>
  </w:style>
  <w:style w:type="paragraph" w:styleId="Heading2">
    <w:name w:val="heading 2"/>
    <w:basedOn w:val="Normal"/>
    <w:next w:val="Normal"/>
    <w:link w:val="Heading2Char"/>
    <w:uiPriority w:val="1"/>
    <w:qFormat/>
    <w:rsid w:val="00817C26"/>
    <w:pPr>
      <w:ind w:left="119"/>
      <w:outlineLvl w:val="1"/>
    </w:pPr>
    <w:rPr>
      <w:rFonts w:ascii="Arial" w:hAnsi="Arial" w:cs="Arial"/>
      <w:b/>
      <w:bCs/>
      <w:sz w:val="20"/>
      <w:szCs w:val="20"/>
    </w:rPr>
  </w:style>
  <w:style w:type="paragraph" w:styleId="Heading3">
    <w:name w:val="heading 3"/>
    <w:basedOn w:val="Normal"/>
    <w:next w:val="Normal"/>
    <w:link w:val="Heading3Char"/>
    <w:uiPriority w:val="1"/>
    <w:qFormat/>
    <w:rsid w:val="00817C26"/>
    <w:pPr>
      <w:spacing w:before="1"/>
      <w:ind w:left="120"/>
      <w:outlineLvl w:val="2"/>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7D6AED"/>
    <w:pPr>
      <w:spacing w:before="63" w:line="250" w:lineRule="auto"/>
      <w:ind w:left="721" w:right="119" w:hanging="403"/>
    </w:pPr>
    <w:rPr>
      <w:sz w:val="20"/>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AC01A8"/>
    <w:pPr>
      <w:jc w:val="both"/>
    </w:pPr>
    <w:rPr>
      <w:sz w:val="20"/>
      <w:szCs w:val="20"/>
    </w:rPr>
  </w:style>
  <w:style w:type="character" w:customStyle="1" w:styleId="BodyTextChar">
    <w:name w:val="Body Text Char"/>
    <w:basedOn w:val="DefaultParagraphFont"/>
    <w:link w:val="BodyText"/>
    <w:uiPriority w:val="1"/>
    <w:rsid w:val="00AC01A8"/>
    <w:rPr>
      <w:rFonts w:eastAsiaTheme="minorEastAsia"/>
      <w:lang w:eastAsia="en-US" w:bidi="he-IL"/>
    </w:rPr>
  </w:style>
  <w:style w:type="paragraph" w:customStyle="1" w:styleId="TableParagraph">
    <w:name w:val="Table Paragraph"/>
    <w:basedOn w:val="Normal"/>
    <w:uiPriority w:val="1"/>
    <w:qFormat/>
    <w:rsid w:val="00817C26"/>
    <w:pPr>
      <w:spacing w:before="50"/>
      <w:ind w:left="116"/>
    </w:pPr>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17C26"/>
    <w:pPr>
      <w:ind w:left="519" w:hanging="400"/>
    </w:pPr>
    <w:rPr>
      <w:rFonts w:ascii="Arial" w:hAnsi="Arial" w:cs="Arial"/>
      <w:b/>
      <w:bCs/>
      <w:sz w:val="24"/>
      <w:szCs w:val="24"/>
    </w:rPr>
  </w:style>
  <w:style w:type="character" w:customStyle="1" w:styleId="TitleChar">
    <w:name w:val="Title Char"/>
    <w:basedOn w:val="DefaultParagraphFont"/>
    <w:link w:val="Title"/>
    <w:uiPriority w:val="1"/>
    <w:rsid w:val="00817C26"/>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817C26"/>
    <w:rPr>
      <w:rFonts w:ascii="Arial" w:eastAsiaTheme="minorEastAsia" w:hAnsi="Arial" w:cs="Arial"/>
      <w:b/>
      <w:bCs/>
      <w:sz w:val="22"/>
      <w:szCs w:val="22"/>
      <w:lang w:eastAsia="en-US" w:bidi="he-IL"/>
    </w:rPr>
  </w:style>
  <w:style w:type="character" w:customStyle="1" w:styleId="Heading2Char">
    <w:name w:val="Heading 2 Char"/>
    <w:basedOn w:val="DefaultParagraphFont"/>
    <w:link w:val="Heading2"/>
    <w:uiPriority w:val="1"/>
    <w:rsid w:val="00817C26"/>
    <w:rPr>
      <w:rFonts w:ascii="Arial" w:eastAsiaTheme="minorEastAsia" w:hAnsi="Arial" w:cs="Arial"/>
      <w:b/>
      <w:bCs/>
      <w:lang w:eastAsia="en-US" w:bidi="he-IL"/>
    </w:rPr>
  </w:style>
  <w:style w:type="character" w:customStyle="1" w:styleId="Heading3Char">
    <w:name w:val="Heading 3 Char"/>
    <w:basedOn w:val="DefaultParagraphFont"/>
    <w:link w:val="Heading3"/>
    <w:uiPriority w:val="1"/>
    <w:rsid w:val="00817C26"/>
    <w:rPr>
      <w:rFonts w:eastAsiaTheme="minorEastAsia"/>
      <w:b/>
      <w:bCs/>
      <w:i/>
      <w:iCs/>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4130418">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aiying.Lu@mediatek.com" TargetMode="External"/><Relationship Id="rId17" Type="http://schemas.openxmlformats.org/officeDocument/2006/relationships/package" Target="embeddings/Microsoft_Visio_Drawing.vsdx"/><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shnu.r@samsung.com"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jwullert@peratonlab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ephen.mccann@huawei.com" TargetMode="External"/><Relationship Id="rId14" Type="http://schemas.microsoft.com/office/2011/relationships/commentsExtended" Target="commentsExtended.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C75BC000-37CC-40C9-B29C-C210C4C77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4390</Words>
  <Characters>25028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29360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2021-10-03T08:54:00Z</dcterms:created>
  <dcterms:modified xsi:type="dcterms:W3CDTF">2021-12-15T21:13:00Z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(3)gq5ni/of7J1cPF3jGCYquDB16qbazG8Y2m9XzxxTYidPS7IrzXz1hGcQ1KTwR0cM2/ql20CD
r1A2ZE08qqvuwtpEHMwUxyrTt3dMNCZXmQ24BretfHnouYFl/y0tlwxFWW485mBEixRKoP+8
J9T/vD/BmGVXb21R0R+yW2UueopNVIFIMCGTYUW1mo3JxnRIZvfAGI8VS88+jrKCJbKSl7rl
CoPCUUQLLSh4CPU+7G</vt:lpwstr>
  </property>
  <property fmtid="{D5CDD505-2E9C-101B-9397-08002B2CF9AE}" pid="9" name="_2015_ms_pID_7253431">
    <vt:lpwstr>p0OIUriEHp9cadW8nF/DukhwEKYkWKTiYI54Hrpoz4WeJNLxpyBtIJ
379dAqPUvs5fPySoKKpuxK5HMesp0HhO0LQqWr0alXxNcX2SqgU2sbNHrGDmd0qawKLsUiDu
ISisF9qzl+MLMLS3qfp90t09MU0hpXXqVv/x7Qzqxmvd4Q+Tp1oFOPkyyFPjBL1sJXG5Dcl5
ZO0nHozeRTdqkPPA81VnVTuJE/2AkJRLcUfF</vt:lpwstr>
  </property>
  <property fmtid="{D5CDD505-2E9C-101B-9397-08002B2CF9AE}" pid="10" name="_2015_ms_pID_7253432">
    <vt:lpwstr>GQ==</vt:lpwstr>
  </property>
</Properties>
</file>