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81BA49" w14:textId="77777777" w:rsidR="00CA09B2" w:rsidRPr="00414100" w:rsidRDefault="00CA09B2">
      <w:pPr>
        <w:pStyle w:val="T1"/>
        <w:pBdr>
          <w:bottom w:val="single" w:sz="6" w:space="0" w:color="auto"/>
        </w:pBdr>
        <w:spacing w:after="240"/>
      </w:pPr>
      <w:r w:rsidRPr="00414100">
        <w:t>IEEE P802.11</w:t>
      </w:r>
      <w:r w:rsidRPr="00414100">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440"/>
        <w:gridCol w:w="2070"/>
        <w:gridCol w:w="1272"/>
        <w:gridCol w:w="3089"/>
      </w:tblGrid>
      <w:tr w:rsidR="00B6527E" w14:paraId="730C8BEF" w14:textId="77777777" w:rsidTr="007E52CB">
        <w:trPr>
          <w:trHeight w:val="485"/>
          <w:jc w:val="center"/>
        </w:trPr>
        <w:tc>
          <w:tcPr>
            <w:tcW w:w="9576" w:type="dxa"/>
            <w:gridSpan w:val="5"/>
            <w:vAlign w:val="center"/>
          </w:tcPr>
          <w:p w14:paraId="00D47EAE" w14:textId="15AEAB21" w:rsidR="00B6527E" w:rsidRDefault="00C92D89" w:rsidP="00A2662F">
            <w:pPr>
              <w:pStyle w:val="T2"/>
              <w:rPr>
                <w:lang w:eastAsia="zh-CN"/>
              </w:rPr>
            </w:pPr>
            <w:r>
              <w:t>Comment Resolution</w:t>
            </w:r>
            <w:r w:rsidR="00A2662F">
              <w:t>s</w:t>
            </w:r>
            <w:r>
              <w:t xml:space="preserve"> </w:t>
            </w:r>
            <w:r w:rsidR="00A2662F">
              <w:t>for</w:t>
            </w:r>
            <w:r w:rsidR="00E711B9">
              <w:t xml:space="preserve"> </w:t>
            </w:r>
            <w:r w:rsidR="000574F4">
              <w:t xml:space="preserve">11be </w:t>
            </w:r>
            <w:r w:rsidR="00684C14">
              <w:t>D</w:t>
            </w:r>
            <w:r w:rsidR="001D09B1">
              <w:t>1.0</w:t>
            </w:r>
            <w:r w:rsidR="00776049">
              <w:t>Group Key Handshake</w:t>
            </w:r>
            <w:r w:rsidR="00684C14">
              <w:t xml:space="preserve"> </w:t>
            </w:r>
            <w:r w:rsidR="003226A9">
              <w:t>CIDs</w:t>
            </w:r>
          </w:p>
        </w:tc>
      </w:tr>
      <w:tr w:rsidR="00B6527E" w14:paraId="071CDBB3" w14:textId="77777777" w:rsidTr="007E52CB">
        <w:trPr>
          <w:trHeight w:val="359"/>
          <w:jc w:val="center"/>
        </w:trPr>
        <w:tc>
          <w:tcPr>
            <w:tcW w:w="9576" w:type="dxa"/>
            <w:gridSpan w:val="5"/>
            <w:vAlign w:val="center"/>
          </w:tcPr>
          <w:p w14:paraId="43614EE7" w14:textId="531A4051" w:rsidR="00B6527E" w:rsidRDefault="00B6527E" w:rsidP="003226A9">
            <w:pPr>
              <w:pStyle w:val="T2"/>
              <w:ind w:left="0"/>
              <w:rPr>
                <w:sz w:val="20"/>
              </w:rPr>
            </w:pPr>
            <w:r>
              <w:rPr>
                <w:sz w:val="20"/>
              </w:rPr>
              <w:t>Date:</w:t>
            </w:r>
            <w:r>
              <w:rPr>
                <w:b w:val="0"/>
                <w:sz w:val="20"/>
              </w:rPr>
              <w:t xml:space="preserve">  20</w:t>
            </w:r>
            <w:r w:rsidR="00776049">
              <w:rPr>
                <w:b w:val="0"/>
                <w:sz w:val="20"/>
              </w:rPr>
              <w:t>21</w:t>
            </w:r>
            <w:r>
              <w:rPr>
                <w:b w:val="0"/>
                <w:sz w:val="20"/>
              </w:rPr>
              <w:t>-</w:t>
            </w:r>
            <w:r w:rsidR="001D09B1">
              <w:rPr>
                <w:b w:val="0"/>
                <w:sz w:val="20"/>
              </w:rPr>
              <w:t>11</w:t>
            </w:r>
            <w:r>
              <w:rPr>
                <w:b w:val="0"/>
                <w:sz w:val="20"/>
              </w:rPr>
              <w:t>-</w:t>
            </w:r>
            <w:r w:rsidR="00776049">
              <w:rPr>
                <w:b w:val="0"/>
                <w:sz w:val="20"/>
              </w:rPr>
              <w:t>1</w:t>
            </w:r>
            <w:r w:rsidR="001D09B1">
              <w:rPr>
                <w:b w:val="0"/>
                <w:sz w:val="20"/>
              </w:rPr>
              <w:t>7</w:t>
            </w:r>
          </w:p>
        </w:tc>
      </w:tr>
      <w:tr w:rsidR="00B6527E" w14:paraId="1C4143DC" w14:textId="77777777" w:rsidTr="007E52CB">
        <w:trPr>
          <w:cantSplit/>
          <w:jc w:val="center"/>
        </w:trPr>
        <w:tc>
          <w:tcPr>
            <w:tcW w:w="9576" w:type="dxa"/>
            <w:gridSpan w:val="5"/>
            <w:vAlign w:val="center"/>
          </w:tcPr>
          <w:p w14:paraId="79250517" w14:textId="77777777" w:rsidR="00B6527E" w:rsidRDefault="00B6527E" w:rsidP="007E52CB">
            <w:pPr>
              <w:pStyle w:val="T2"/>
              <w:spacing w:after="0"/>
              <w:ind w:left="0" w:right="0"/>
              <w:jc w:val="left"/>
              <w:rPr>
                <w:sz w:val="20"/>
              </w:rPr>
            </w:pPr>
            <w:r>
              <w:rPr>
                <w:sz w:val="20"/>
              </w:rPr>
              <w:t>Author(s):</w:t>
            </w:r>
          </w:p>
        </w:tc>
      </w:tr>
      <w:tr w:rsidR="00B6527E" w14:paraId="371B14BC" w14:textId="77777777" w:rsidTr="00EF7203">
        <w:trPr>
          <w:jc w:val="center"/>
        </w:trPr>
        <w:tc>
          <w:tcPr>
            <w:tcW w:w="1705" w:type="dxa"/>
            <w:vAlign w:val="center"/>
          </w:tcPr>
          <w:p w14:paraId="0ED5162F" w14:textId="77777777" w:rsidR="00B6527E" w:rsidRDefault="00B6527E" w:rsidP="007E52CB">
            <w:pPr>
              <w:pStyle w:val="T2"/>
              <w:spacing w:after="0"/>
              <w:ind w:left="0" w:right="0"/>
              <w:jc w:val="left"/>
              <w:rPr>
                <w:sz w:val="20"/>
              </w:rPr>
            </w:pPr>
            <w:r>
              <w:rPr>
                <w:sz w:val="20"/>
              </w:rPr>
              <w:t>Name</w:t>
            </w:r>
          </w:p>
        </w:tc>
        <w:tc>
          <w:tcPr>
            <w:tcW w:w="1440" w:type="dxa"/>
            <w:vAlign w:val="center"/>
          </w:tcPr>
          <w:p w14:paraId="1FC0B296" w14:textId="77777777" w:rsidR="00B6527E" w:rsidRDefault="00B6527E" w:rsidP="007E52CB">
            <w:pPr>
              <w:pStyle w:val="T2"/>
              <w:spacing w:after="0"/>
              <w:ind w:left="0" w:right="0"/>
              <w:jc w:val="left"/>
              <w:rPr>
                <w:sz w:val="20"/>
              </w:rPr>
            </w:pPr>
            <w:r>
              <w:rPr>
                <w:sz w:val="20"/>
              </w:rPr>
              <w:t>Affiliation</w:t>
            </w:r>
          </w:p>
        </w:tc>
        <w:tc>
          <w:tcPr>
            <w:tcW w:w="2070" w:type="dxa"/>
            <w:vAlign w:val="center"/>
          </w:tcPr>
          <w:p w14:paraId="3E8FF018" w14:textId="77777777" w:rsidR="00B6527E" w:rsidRDefault="00B6527E" w:rsidP="007E52CB">
            <w:pPr>
              <w:pStyle w:val="T2"/>
              <w:spacing w:after="0"/>
              <w:ind w:left="0" w:right="0"/>
              <w:jc w:val="left"/>
              <w:rPr>
                <w:sz w:val="20"/>
              </w:rPr>
            </w:pPr>
            <w:r>
              <w:rPr>
                <w:sz w:val="20"/>
              </w:rPr>
              <w:t>Address</w:t>
            </w:r>
          </w:p>
        </w:tc>
        <w:tc>
          <w:tcPr>
            <w:tcW w:w="1272" w:type="dxa"/>
            <w:vAlign w:val="center"/>
          </w:tcPr>
          <w:p w14:paraId="32FAAD20" w14:textId="77777777" w:rsidR="00B6527E" w:rsidRDefault="00B6527E" w:rsidP="007E52CB">
            <w:pPr>
              <w:pStyle w:val="T2"/>
              <w:spacing w:after="0"/>
              <w:ind w:left="0" w:right="0"/>
              <w:jc w:val="left"/>
              <w:rPr>
                <w:sz w:val="20"/>
              </w:rPr>
            </w:pPr>
            <w:r>
              <w:rPr>
                <w:sz w:val="20"/>
              </w:rPr>
              <w:t>Phone</w:t>
            </w:r>
          </w:p>
        </w:tc>
        <w:tc>
          <w:tcPr>
            <w:tcW w:w="3089" w:type="dxa"/>
            <w:vAlign w:val="center"/>
          </w:tcPr>
          <w:p w14:paraId="55D06763" w14:textId="77777777" w:rsidR="00B6527E" w:rsidRDefault="00B6527E" w:rsidP="007E52CB">
            <w:pPr>
              <w:pStyle w:val="T2"/>
              <w:spacing w:after="0"/>
              <w:ind w:left="0" w:right="0"/>
              <w:jc w:val="left"/>
              <w:rPr>
                <w:sz w:val="20"/>
              </w:rPr>
            </w:pPr>
            <w:r>
              <w:rPr>
                <w:sz w:val="20"/>
              </w:rPr>
              <w:t>email</w:t>
            </w:r>
          </w:p>
        </w:tc>
      </w:tr>
      <w:tr w:rsidR="007277F8" w14:paraId="36B539ED" w14:textId="77777777" w:rsidTr="00EF7203">
        <w:trPr>
          <w:jc w:val="center"/>
        </w:trPr>
        <w:tc>
          <w:tcPr>
            <w:tcW w:w="1705" w:type="dxa"/>
            <w:vAlign w:val="center"/>
          </w:tcPr>
          <w:p w14:paraId="24F74CFC" w14:textId="77777777" w:rsidR="007277F8" w:rsidRPr="00B77FE4" w:rsidRDefault="00964E0D" w:rsidP="00B6527E">
            <w:pPr>
              <w:pStyle w:val="T2"/>
              <w:spacing w:after="0"/>
              <w:ind w:left="0" w:right="0"/>
              <w:jc w:val="left"/>
              <w:rPr>
                <w:b w:val="0"/>
                <w:sz w:val="20"/>
                <w:lang w:eastAsia="zh-CN"/>
              </w:rPr>
            </w:pPr>
            <w:r>
              <w:rPr>
                <w:b w:val="0"/>
                <w:sz w:val="20"/>
                <w:lang w:eastAsia="zh-CN"/>
              </w:rPr>
              <w:t>Rojan Chitrakar</w:t>
            </w:r>
          </w:p>
        </w:tc>
        <w:tc>
          <w:tcPr>
            <w:tcW w:w="1440" w:type="dxa"/>
            <w:vAlign w:val="center"/>
          </w:tcPr>
          <w:p w14:paraId="3E512D79" w14:textId="77777777" w:rsidR="007277F8" w:rsidRPr="00B77FE4" w:rsidRDefault="00243052" w:rsidP="007D0235">
            <w:pPr>
              <w:pStyle w:val="T2"/>
              <w:spacing w:after="0"/>
              <w:ind w:left="0" w:right="0"/>
              <w:jc w:val="left"/>
              <w:rPr>
                <w:b w:val="0"/>
                <w:sz w:val="20"/>
                <w:lang w:eastAsia="zh-CN"/>
              </w:rPr>
            </w:pPr>
            <w:r>
              <w:rPr>
                <w:b w:val="0"/>
                <w:sz w:val="20"/>
                <w:lang w:eastAsia="zh-CN"/>
              </w:rPr>
              <w:t>Panasonic</w:t>
            </w:r>
          </w:p>
        </w:tc>
        <w:tc>
          <w:tcPr>
            <w:tcW w:w="2070" w:type="dxa"/>
            <w:vAlign w:val="center"/>
          </w:tcPr>
          <w:p w14:paraId="4B4A5133" w14:textId="77777777" w:rsidR="007277F8" w:rsidRPr="00B77FE4" w:rsidRDefault="007277F8" w:rsidP="00B6527E">
            <w:pPr>
              <w:pStyle w:val="T2"/>
              <w:spacing w:after="0"/>
              <w:ind w:left="0" w:right="0"/>
              <w:jc w:val="left"/>
              <w:rPr>
                <w:b w:val="0"/>
                <w:sz w:val="20"/>
                <w:lang w:eastAsia="zh-CN"/>
              </w:rPr>
            </w:pPr>
          </w:p>
        </w:tc>
        <w:tc>
          <w:tcPr>
            <w:tcW w:w="1272" w:type="dxa"/>
            <w:vAlign w:val="center"/>
          </w:tcPr>
          <w:p w14:paraId="7D19EDFC" w14:textId="77777777" w:rsidR="007277F8" w:rsidRPr="00B77FE4" w:rsidRDefault="007277F8" w:rsidP="00B6527E">
            <w:pPr>
              <w:pStyle w:val="T2"/>
              <w:spacing w:after="0"/>
              <w:ind w:left="0" w:right="0"/>
              <w:jc w:val="left"/>
              <w:rPr>
                <w:b w:val="0"/>
                <w:sz w:val="20"/>
                <w:lang w:eastAsia="zh-CN"/>
              </w:rPr>
            </w:pPr>
          </w:p>
        </w:tc>
        <w:tc>
          <w:tcPr>
            <w:tcW w:w="3089" w:type="dxa"/>
            <w:vAlign w:val="center"/>
          </w:tcPr>
          <w:p w14:paraId="66CBE24B" w14:textId="77777777" w:rsidR="007277F8" w:rsidRPr="00B77FE4" w:rsidRDefault="00243052" w:rsidP="00B6527E">
            <w:pPr>
              <w:pStyle w:val="T2"/>
              <w:spacing w:after="0"/>
              <w:ind w:left="0" w:right="0"/>
              <w:jc w:val="left"/>
              <w:rPr>
                <w:b w:val="0"/>
                <w:sz w:val="20"/>
                <w:lang w:eastAsia="zh-CN"/>
              </w:rPr>
            </w:pPr>
            <w:r>
              <w:rPr>
                <w:b w:val="0"/>
                <w:sz w:val="20"/>
                <w:lang w:eastAsia="zh-CN"/>
              </w:rPr>
              <w:t>Rojan.chitrakar@sg.panasonic.com</w:t>
            </w:r>
          </w:p>
        </w:tc>
      </w:tr>
      <w:tr w:rsidR="007277F8" w14:paraId="5BF4F958" w14:textId="77777777" w:rsidTr="00EF7203">
        <w:trPr>
          <w:jc w:val="center"/>
        </w:trPr>
        <w:tc>
          <w:tcPr>
            <w:tcW w:w="1705" w:type="dxa"/>
            <w:vAlign w:val="center"/>
          </w:tcPr>
          <w:p w14:paraId="617C1B67" w14:textId="1B2592E7" w:rsidR="007277F8" w:rsidRPr="00B6527E" w:rsidRDefault="00EF7203" w:rsidP="00B6527E">
            <w:pPr>
              <w:pStyle w:val="T2"/>
              <w:spacing w:after="0"/>
              <w:ind w:left="0" w:right="0"/>
              <w:jc w:val="left"/>
              <w:rPr>
                <w:b w:val="0"/>
                <w:sz w:val="20"/>
                <w:lang w:eastAsia="zh-CN"/>
              </w:rPr>
            </w:pPr>
            <w:r>
              <w:rPr>
                <w:b w:val="0"/>
                <w:sz w:val="20"/>
                <w:lang w:eastAsia="zh-CN"/>
              </w:rPr>
              <w:t>Po-Kai Huang</w:t>
            </w:r>
          </w:p>
        </w:tc>
        <w:tc>
          <w:tcPr>
            <w:tcW w:w="1440" w:type="dxa"/>
            <w:vAlign w:val="center"/>
          </w:tcPr>
          <w:p w14:paraId="7134243E" w14:textId="2853CD2B" w:rsidR="007277F8" w:rsidRPr="00B6527E" w:rsidRDefault="00EF7203" w:rsidP="007D0235">
            <w:pPr>
              <w:pStyle w:val="T2"/>
              <w:spacing w:after="0"/>
              <w:ind w:left="0" w:right="0"/>
              <w:jc w:val="left"/>
              <w:rPr>
                <w:b w:val="0"/>
                <w:sz w:val="20"/>
                <w:lang w:eastAsia="zh-CN"/>
              </w:rPr>
            </w:pPr>
            <w:r>
              <w:rPr>
                <w:b w:val="0"/>
                <w:sz w:val="20"/>
                <w:lang w:eastAsia="zh-CN"/>
              </w:rPr>
              <w:t>Intel</w:t>
            </w:r>
          </w:p>
        </w:tc>
        <w:tc>
          <w:tcPr>
            <w:tcW w:w="2070" w:type="dxa"/>
            <w:vAlign w:val="center"/>
          </w:tcPr>
          <w:p w14:paraId="785F58F4" w14:textId="77777777" w:rsidR="007277F8" w:rsidRPr="00B6527E" w:rsidRDefault="007277F8" w:rsidP="00B6527E">
            <w:pPr>
              <w:pStyle w:val="T2"/>
              <w:spacing w:after="0"/>
              <w:ind w:left="0" w:right="0"/>
              <w:jc w:val="left"/>
              <w:rPr>
                <w:b w:val="0"/>
                <w:sz w:val="20"/>
                <w:lang w:eastAsia="zh-CN"/>
              </w:rPr>
            </w:pPr>
          </w:p>
        </w:tc>
        <w:tc>
          <w:tcPr>
            <w:tcW w:w="1272" w:type="dxa"/>
            <w:vAlign w:val="center"/>
          </w:tcPr>
          <w:p w14:paraId="7CE48159" w14:textId="77777777" w:rsidR="007277F8" w:rsidRPr="00B6527E" w:rsidRDefault="007277F8" w:rsidP="00B6527E">
            <w:pPr>
              <w:pStyle w:val="T2"/>
              <w:spacing w:after="0"/>
              <w:ind w:left="0" w:right="0"/>
              <w:jc w:val="left"/>
              <w:rPr>
                <w:b w:val="0"/>
                <w:sz w:val="20"/>
                <w:lang w:eastAsia="zh-CN"/>
              </w:rPr>
            </w:pPr>
          </w:p>
        </w:tc>
        <w:tc>
          <w:tcPr>
            <w:tcW w:w="3089" w:type="dxa"/>
            <w:vAlign w:val="center"/>
          </w:tcPr>
          <w:p w14:paraId="65432525" w14:textId="77777777" w:rsidR="007277F8" w:rsidRPr="00B6527E" w:rsidRDefault="007277F8" w:rsidP="00B6527E">
            <w:pPr>
              <w:pStyle w:val="T2"/>
              <w:spacing w:after="0"/>
              <w:ind w:left="0" w:right="0"/>
              <w:jc w:val="left"/>
              <w:rPr>
                <w:b w:val="0"/>
                <w:sz w:val="20"/>
                <w:lang w:eastAsia="zh-CN"/>
              </w:rPr>
            </w:pPr>
          </w:p>
        </w:tc>
      </w:tr>
      <w:tr w:rsidR="00776049" w14:paraId="4BFB1577" w14:textId="77777777" w:rsidTr="00EF7203">
        <w:trPr>
          <w:jc w:val="center"/>
        </w:trPr>
        <w:tc>
          <w:tcPr>
            <w:tcW w:w="1705" w:type="dxa"/>
            <w:vAlign w:val="center"/>
          </w:tcPr>
          <w:p w14:paraId="3E62A14A" w14:textId="3BE30DEB" w:rsidR="00776049" w:rsidRPr="00964E0D" w:rsidRDefault="00EF7203" w:rsidP="007D0235">
            <w:pPr>
              <w:pStyle w:val="T2"/>
              <w:spacing w:after="0"/>
              <w:ind w:left="0" w:right="0"/>
              <w:jc w:val="left"/>
              <w:rPr>
                <w:b w:val="0"/>
                <w:sz w:val="20"/>
                <w:lang w:eastAsia="zh-CN"/>
              </w:rPr>
            </w:pPr>
            <w:r>
              <w:rPr>
                <w:b w:val="0"/>
                <w:sz w:val="20"/>
                <w:lang w:eastAsia="zh-CN"/>
              </w:rPr>
              <w:t>Mike Montemurro</w:t>
            </w:r>
          </w:p>
        </w:tc>
        <w:tc>
          <w:tcPr>
            <w:tcW w:w="1440" w:type="dxa"/>
            <w:vAlign w:val="center"/>
          </w:tcPr>
          <w:p w14:paraId="68D26C4C" w14:textId="206D7C31" w:rsidR="00776049" w:rsidRPr="00B6527E" w:rsidRDefault="00EF7203" w:rsidP="007D0235">
            <w:pPr>
              <w:pStyle w:val="T2"/>
              <w:spacing w:after="0"/>
              <w:ind w:left="0" w:right="0"/>
              <w:jc w:val="left"/>
              <w:rPr>
                <w:b w:val="0"/>
                <w:sz w:val="20"/>
                <w:lang w:eastAsia="zh-CN"/>
              </w:rPr>
            </w:pPr>
            <w:r>
              <w:rPr>
                <w:b w:val="0"/>
                <w:sz w:val="20"/>
                <w:lang w:eastAsia="zh-CN"/>
              </w:rPr>
              <w:t>Huawei</w:t>
            </w:r>
          </w:p>
        </w:tc>
        <w:tc>
          <w:tcPr>
            <w:tcW w:w="2070" w:type="dxa"/>
            <w:vAlign w:val="center"/>
          </w:tcPr>
          <w:p w14:paraId="6B918655" w14:textId="77777777" w:rsidR="00776049" w:rsidRPr="00B6527E" w:rsidRDefault="00776049" w:rsidP="007D0235">
            <w:pPr>
              <w:pStyle w:val="T2"/>
              <w:spacing w:after="0"/>
              <w:ind w:left="0" w:right="0"/>
              <w:jc w:val="left"/>
              <w:rPr>
                <w:b w:val="0"/>
                <w:sz w:val="20"/>
                <w:lang w:eastAsia="zh-CN"/>
              </w:rPr>
            </w:pPr>
          </w:p>
        </w:tc>
        <w:tc>
          <w:tcPr>
            <w:tcW w:w="1272" w:type="dxa"/>
            <w:vAlign w:val="center"/>
          </w:tcPr>
          <w:p w14:paraId="48DB6C34" w14:textId="77777777" w:rsidR="00776049" w:rsidRPr="00B6527E" w:rsidRDefault="00776049" w:rsidP="007D0235">
            <w:pPr>
              <w:pStyle w:val="T2"/>
              <w:spacing w:after="0"/>
              <w:ind w:left="0" w:right="0"/>
              <w:jc w:val="left"/>
              <w:rPr>
                <w:b w:val="0"/>
                <w:sz w:val="20"/>
                <w:lang w:eastAsia="zh-CN"/>
              </w:rPr>
            </w:pPr>
          </w:p>
        </w:tc>
        <w:tc>
          <w:tcPr>
            <w:tcW w:w="3089" w:type="dxa"/>
            <w:vAlign w:val="center"/>
          </w:tcPr>
          <w:p w14:paraId="24D2F483" w14:textId="77777777" w:rsidR="00776049" w:rsidRPr="00B6527E" w:rsidRDefault="00776049" w:rsidP="007D0235">
            <w:pPr>
              <w:pStyle w:val="T2"/>
              <w:spacing w:after="0"/>
              <w:ind w:left="0" w:right="0"/>
              <w:jc w:val="left"/>
              <w:rPr>
                <w:b w:val="0"/>
                <w:sz w:val="20"/>
                <w:lang w:eastAsia="zh-CN"/>
              </w:rPr>
            </w:pPr>
          </w:p>
        </w:tc>
      </w:tr>
      <w:tr w:rsidR="007277F8" w14:paraId="4A309D6F" w14:textId="77777777" w:rsidTr="00EF7203">
        <w:trPr>
          <w:jc w:val="center"/>
        </w:trPr>
        <w:tc>
          <w:tcPr>
            <w:tcW w:w="1705" w:type="dxa"/>
            <w:vAlign w:val="center"/>
          </w:tcPr>
          <w:p w14:paraId="600E9D4D" w14:textId="4A4796BF" w:rsidR="007277F8" w:rsidRPr="00B6527E" w:rsidRDefault="007277F8" w:rsidP="007D0235">
            <w:pPr>
              <w:pStyle w:val="T2"/>
              <w:spacing w:after="0"/>
              <w:ind w:left="0" w:right="0"/>
              <w:jc w:val="left"/>
              <w:rPr>
                <w:b w:val="0"/>
                <w:sz w:val="20"/>
                <w:lang w:eastAsia="zh-CN"/>
              </w:rPr>
            </w:pPr>
          </w:p>
        </w:tc>
        <w:tc>
          <w:tcPr>
            <w:tcW w:w="1440" w:type="dxa"/>
            <w:vAlign w:val="center"/>
          </w:tcPr>
          <w:p w14:paraId="2BB5883D" w14:textId="77777777" w:rsidR="007277F8" w:rsidRPr="00B6527E" w:rsidRDefault="007277F8" w:rsidP="007D0235">
            <w:pPr>
              <w:pStyle w:val="T2"/>
              <w:spacing w:after="0"/>
              <w:ind w:left="0" w:right="0"/>
              <w:jc w:val="left"/>
              <w:rPr>
                <w:b w:val="0"/>
                <w:sz w:val="20"/>
                <w:lang w:eastAsia="zh-CN"/>
              </w:rPr>
            </w:pPr>
          </w:p>
        </w:tc>
        <w:tc>
          <w:tcPr>
            <w:tcW w:w="2070" w:type="dxa"/>
            <w:vAlign w:val="center"/>
          </w:tcPr>
          <w:p w14:paraId="6E3849E6" w14:textId="77777777" w:rsidR="007277F8" w:rsidRPr="00B6527E" w:rsidRDefault="007277F8" w:rsidP="007D0235">
            <w:pPr>
              <w:pStyle w:val="T2"/>
              <w:spacing w:after="0"/>
              <w:ind w:left="0" w:right="0"/>
              <w:jc w:val="left"/>
              <w:rPr>
                <w:b w:val="0"/>
                <w:sz w:val="20"/>
                <w:lang w:eastAsia="zh-CN"/>
              </w:rPr>
            </w:pPr>
          </w:p>
        </w:tc>
        <w:tc>
          <w:tcPr>
            <w:tcW w:w="1272" w:type="dxa"/>
            <w:vAlign w:val="center"/>
          </w:tcPr>
          <w:p w14:paraId="0077F02C" w14:textId="77777777" w:rsidR="007277F8" w:rsidRPr="00B6527E" w:rsidRDefault="007277F8" w:rsidP="007D0235">
            <w:pPr>
              <w:pStyle w:val="T2"/>
              <w:spacing w:after="0"/>
              <w:ind w:left="0" w:right="0"/>
              <w:jc w:val="left"/>
              <w:rPr>
                <w:b w:val="0"/>
                <w:sz w:val="20"/>
                <w:lang w:eastAsia="zh-CN"/>
              </w:rPr>
            </w:pPr>
          </w:p>
        </w:tc>
        <w:tc>
          <w:tcPr>
            <w:tcW w:w="3089" w:type="dxa"/>
            <w:vAlign w:val="center"/>
          </w:tcPr>
          <w:p w14:paraId="144585F4" w14:textId="77777777" w:rsidR="007277F8" w:rsidRPr="00B6527E" w:rsidRDefault="007277F8" w:rsidP="007D0235">
            <w:pPr>
              <w:pStyle w:val="T2"/>
              <w:spacing w:after="0"/>
              <w:ind w:left="0" w:right="0"/>
              <w:jc w:val="left"/>
              <w:rPr>
                <w:b w:val="0"/>
                <w:sz w:val="20"/>
                <w:lang w:eastAsia="zh-CN"/>
              </w:rPr>
            </w:pPr>
          </w:p>
        </w:tc>
      </w:tr>
      <w:tr w:rsidR="007277F8" w14:paraId="0EF0D325" w14:textId="77777777" w:rsidTr="00EF7203">
        <w:trPr>
          <w:jc w:val="center"/>
        </w:trPr>
        <w:tc>
          <w:tcPr>
            <w:tcW w:w="1705" w:type="dxa"/>
            <w:vAlign w:val="center"/>
          </w:tcPr>
          <w:p w14:paraId="46148EB7" w14:textId="77777777" w:rsidR="007277F8" w:rsidRPr="00B6527E" w:rsidRDefault="007277F8" w:rsidP="007D0235">
            <w:pPr>
              <w:pStyle w:val="T2"/>
              <w:spacing w:after="0"/>
              <w:ind w:left="0" w:right="0"/>
              <w:jc w:val="left"/>
              <w:rPr>
                <w:b w:val="0"/>
                <w:sz w:val="20"/>
                <w:lang w:eastAsia="zh-CN"/>
              </w:rPr>
            </w:pPr>
          </w:p>
        </w:tc>
        <w:tc>
          <w:tcPr>
            <w:tcW w:w="1440" w:type="dxa"/>
            <w:vAlign w:val="center"/>
          </w:tcPr>
          <w:p w14:paraId="1DB3ED7B" w14:textId="77777777" w:rsidR="007277F8" w:rsidRPr="00B6527E" w:rsidRDefault="007277F8" w:rsidP="007D0235">
            <w:pPr>
              <w:pStyle w:val="T2"/>
              <w:spacing w:after="0"/>
              <w:ind w:left="0" w:right="0"/>
              <w:jc w:val="left"/>
              <w:rPr>
                <w:b w:val="0"/>
                <w:sz w:val="20"/>
                <w:lang w:eastAsia="zh-CN"/>
              </w:rPr>
            </w:pPr>
          </w:p>
        </w:tc>
        <w:tc>
          <w:tcPr>
            <w:tcW w:w="2070" w:type="dxa"/>
            <w:vAlign w:val="center"/>
          </w:tcPr>
          <w:p w14:paraId="1AAA49D9" w14:textId="77777777" w:rsidR="007277F8" w:rsidRPr="00B6527E" w:rsidRDefault="007277F8" w:rsidP="007D0235">
            <w:pPr>
              <w:pStyle w:val="T2"/>
              <w:spacing w:after="0"/>
              <w:ind w:left="0" w:right="0"/>
              <w:jc w:val="left"/>
              <w:rPr>
                <w:b w:val="0"/>
                <w:sz w:val="20"/>
              </w:rPr>
            </w:pPr>
          </w:p>
        </w:tc>
        <w:tc>
          <w:tcPr>
            <w:tcW w:w="1272" w:type="dxa"/>
            <w:vAlign w:val="center"/>
          </w:tcPr>
          <w:p w14:paraId="11DFCC39" w14:textId="77777777" w:rsidR="007277F8" w:rsidRPr="00B6527E" w:rsidRDefault="007277F8" w:rsidP="007D0235">
            <w:pPr>
              <w:pStyle w:val="T2"/>
              <w:spacing w:after="0"/>
              <w:ind w:left="0" w:right="0"/>
              <w:jc w:val="left"/>
              <w:rPr>
                <w:b w:val="0"/>
                <w:sz w:val="20"/>
              </w:rPr>
            </w:pPr>
          </w:p>
        </w:tc>
        <w:tc>
          <w:tcPr>
            <w:tcW w:w="3089" w:type="dxa"/>
            <w:vAlign w:val="center"/>
          </w:tcPr>
          <w:p w14:paraId="51AA57A2" w14:textId="77777777" w:rsidR="007277F8" w:rsidRPr="00B6527E" w:rsidRDefault="007277F8" w:rsidP="007D0235">
            <w:pPr>
              <w:pStyle w:val="T2"/>
              <w:spacing w:after="0"/>
              <w:ind w:left="0" w:right="0"/>
              <w:jc w:val="left"/>
              <w:rPr>
                <w:b w:val="0"/>
                <w:sz w:val="20"/>
              </w:rPr>
            </w:pPr>
          </w:p>
        </w:tc>
      </w:tr>
      <w:tr w:rsidR="007277F8" w14:paraId="45291CE0" w14:textId="77777777" w:rsidTr="00EF7203">
        <w:trPr>
          <w:jc w:val="center"/>
        </w:trPr>
        <w:tc>
          <w:tcPr>
            <w:tcW w:w="1705" w:type="dxa"/>
            <w:vAlign w:val="center"/>
          </w:tcPr>
          <w:p w14:paraId="47E0FE7E" w14:textId="77777777" w:rsidR="007277F8" w:rsidRPr="00B6527E" w:rsidRDefault="007277F8" w:rsidP="007D0235">
            <w:pPr>
              <w:pStyle w:val="T2"/>
              <w:spacing w:after="0"/>
              <w:ind w:left="0" w:right="0"/>
              <w:jc w:val="left"/>
              <w:rPr>
                <w:b w:val="0"/>
                <w:sz w:val="20"/>
              </w:rPr>
            </w:pPr>
          </w:p>
        </w:tc>
        <w:tc>
          <w:tcPr>
            <w:tcW w:w="1440" w:type="dxa"/>
            <w:vAlign w:val="center"/>
          </w:tcPr>
          <w:p w14:paraId="1D900FA0" w14:textId="77777777" w:rsidR="007277F8" w:rsidRPr="00B6527E" w:rsidRDefault="007277F8" w:rsidP="007D0235">
            <w:pPr>
              <w:pStyle w:val="T2"/>
              <w:spacing w:after="0"/>
              <w:ind w:left="0" w:right="0"/>
              <w:jc w:val="left"/>
              <w:rPr>
                <w:b w:val="0"/>
                <w:sz w:val="20"/>
              </w:rPr>
            </w:pPr>
          </w:p>
        </w:tc>
        <w:tc>
          <w:tcPr>
            <w:tcW w:w="2070" w:type="dxa"/>
            <w:vAlign w:val="center"/>
          </w:tcPr>
          <w:p w14:paraId="3AB43D86" w14:textId="77777777" w:rsidR="007277F8" w:rsidRPr="00B6527E" w:rsidRDefault="007277F8" w:rsidP="007D0235">
            <w:pPr>
              <w:pStyle w:val="T2"/>
              <w:spacing w:after="0"/>
              <w:ind w:left="0" w:right="0"/>
              <w:jc w:val="left"/>
              <w:rPr>
                <w:b w:val="0"/>
                <w:sz w:val="20"/>
              </w:rPr>
            </w:pPr>
          </w:p>
        </w:tc>
        <w:tc>
          <w:tcPr>
            <w:tcW w:w="1272" w:type="dxa"/>
            <w:vAlign w:val="center"/>
          </w:tcPr>
          <w:p w14:paraId="2FA913B3" w14:textId="77777777" w:rsidR="007277F8" w:rsidRPr="00B6527E" w:rsidRDefault="007277F8" w:rsidP="007D0235">
            <w:pPr>
              <w:pStyle w:val="T2"/>
              <w:spacing w:after="0"/>
              <w:ind w:left="0" w:right="0"/>
              <w:jc w:val="left"/>
              <w:rPr>
                <w:b w:val="0"/>
                <w:sz w:val="20"/>
              </w:rPr>
            </w:pPr>
          </w:p>
        </w:tc>
        <w:tc>
          <w:tcPr>
            <w:tcW w:w="3089" w:type="dxa"/>
            <w:vAlign w:val="center"/>
          </w:tcPr>
          <w:p w14:paraId="04658196" w14:textId="77777777" w:rsidR="007277F8" w:rsidRPr="00B6527E" w:rsidRDefault="007277F8" w:rsidP="007D0235">
            <w:pPr>
              <w:pStyle w:val="T2"/>
              <w:spacing w:after="0"/>
              <w:ind w:left="0" w:right="0"/>
              <w:jc w:val="left"/>
              <w:rPr>
                <w:b w:val="0"/>
                <w:sz w:val="20"/>
              </w:rPr>
            </w:pPr>
          </w:p>
        </w:tc>
      </w:tr>
      <w:tr w:rsidR="007D0235" w14:paraId="6F3F4923" w14:textId="77777777" w:rsidTr="00EF7203">
        <w:trPr>
          <w:jc w:val="center"/>
        </w:trPr>
        <w:tc>
          <w:tcPr>
            <w:tcW w:w="1705" w:type="dxa"/>
            <w:vAlign w:val="center"/>
          </w:tcPr>
          <w:p w14:paraId="55459EDB" w14:textId="77777777" w:rsidR="007D0235" w:rsidRPr="00B6527E" w:rsidRDefault="007D0235" w:rsidP="007D0235">
            <w:pPr>
              <w:pStyle w:val="T2"/>
              <w:spacing w:after="0"/>
              <w:ind w:left="0" w:right="0"/>
              <w:jc w:val="left"/>
              <w:rPr>
                <w:b w:val="0"/>
                <w:sz w:val="20"/>
              </w:rPr>
            </w:pPr>
          </w:p>
        </w:tc>
        <w:tc>
          <w:tcPr>
            <w:tcW w:w="1440" w:type="dxa"/>
            <w:vAlign w:val="center"/>
          </w:tcPr>
          <w:p w14:paraId="6AEC1D75" w14:textId="77777777" w:rsidR="007D0235" w:rsidRPr="00B6527E" w:rsidRDefault="007D0235" w:rsidP="007D0235">
            <w:pPr>
              <w:pStyle w:val="T2"/>
              <w:spacing w:after="0"/>
              <w:ind w:left="0" w:right="0"/>
              <w:jc w:val="left"/>
              <w:rPr>
                <w:b w:val="0"/>
                <w:sz w:val="20"/>
              </w:rPr>
            </w:pPr>
          </w:p>
        </w:tc>
        <w:tc>
          <w:tcPr>
            <w:tcW w:w="2070" w:type="dxa"/>
            <w:vAlign w:val="center"/>
          </w:tcPr>
          <w:p w14:paraId="7F3312E7" w14:textId="77777777" w:rsidR="007D0235" w:rsidRPr="00B6527E" w:rsidRDefault="007D0235" w:rsidP="007D0235">
            <w:pPr>
              <w:pStyle w:val="T2"/>
              <w:spacing w:after="0"/>
              <w:ind w:left="0" w:right="0"/>
              <w:jc w:val="left"/>
              <w:rPr>
                <w:b w:val="0"/>
                <w:sz w:val="20"/>
              </w:rPr>
            </w:pPr>
          </w:p>
        </w:tc>
        <w:tc>
          <w:tcPr>
            <w:tcW w:w="1272" w:type="dxa"/>
            <w:vAlign w:val="center"/>
          </w:tcPr>
          <w:p w14:paraId="65691C6E" w14:textId="77777777" w:rsidR="007D0235" w:rsidRPr="00B6527E" w:rsidRDefault="007D0235" w:rsidP="007D0235">
            <w:pPr>
              <w:pStyle w:val="T2"/>
              <w:spacing w:after="0"/>
              <w:ind w:left="0" w:right="0"/>
              <w:jc w:val="left"/>
              <w:rPr>
                <w:b w:val="0"/>
                <w:sz w:val="20"/>
              </w:rPr>
            </w:pPr>
          </w:p>
        </w:tc>
        <w:tc>
          <w:tcPr>
            <w:tcW w:w="3089" w:type="dxa"/>
            <w:vAlign w:val="center"/>
          </w:tcPr>
          <w:p w14:paraId="0C749330" w14:textId="77777777" w:rsidR="007D0235" w:rsidRPr="00B6527E" w:rsidRDefault="007D0235" w:rsidP="007D0235">
            <w:pPr>
              <w:pStyle w:val="T2"/>
              <w:spacing w:after="0"/>
              <w:ind w:left="0" w:right="0"/>
              <w:jc w:val="left"/>
              <w:rPr>
                <w:b w:val="0"/>
                <w:sz w:val="20"/>
              </w:rPr>
            </w:pPr>
          </w:p>
        </w:tc>
      </w:tr>
      <w:tr w:rsidR="007D0235" w14:paraId="1BE2A3C1" w14:textId="77777777" w:rsidTr="00EF7203">
        <w:trPr>
          <w:jc w:val="center"/>
        </w:trPr>
        <w:tc>
          <w:tcPr>
            <w:tcW w:w="1705" w:type="dxa"/>
            <w:vAlign w:val="center"/>
          </w:tcPr>
          <w:p w14:paraId="69E5C676" w14:textId="77777777" w:rsidR="007D0235" w:rsidRPr="00B6527E" w:rsidRDefault="007D0235" w:rsidP="007D0235">
            <w:pPr>
              <w:pStyle w:val="T2"/>
              <w:spacing w:after="0"/>
              <w:ind w:left="0" w:right="0"/>
              <w:jc w:val="left"/>
              <w:rPr>
                <w:b w:val="0"/>
                <w:sz w:val="20"/>
              </w:rPr>
            </w:pPr>
          </w:p>
        </w:tc>
        <w:tc>
          <w:tcPr>
            <w:tcW w:w="1440" w:type="dxa"/>
            <w:vAlign w:val="center"/>
          </w:tcPr>
          <w:p w14:paraId="2EFB9BB9" w14:textId="77777777" w:rsidR="007D0235" w:rsidRPr="00B6527E" w:rsidRDefault="007D0235" w:rsidP="007D0235">
            <w:pPr>
              <w:pStyle w:val="T2"/>
              <w:spacing w:after="0"/>
              <w:ind w:left="0" w:right="0"/>
              <w:jc w:val="left"/>
              <w:rPr>
                <w:b w:val="0"/>
                <w:sz w:val="20"/>
              </w:rPr>
            </w:pPr>
          </w:p>
        </w:tc>
        <w:tc>
          <w:tcPr>
            <w:tcW w:w="2070" w:type="dxa"/>
            <w:vAlign w:val="center"/>
          </w:tcPr>
          <w:p w14:paraId="0591CF8B" w14:textId="77777777" w:rsidR="007D0235" w:rsidRPr="00B6527E" w:rsidRDefault="007D0235" w:rsidP="007D0235">
            <w:pPr>
              <w:pStyle w:val="T2"/>
              <w:spacing w:after="0"/>
              <w:ind w:left="0" w:right="0"/>
              <w:jc w:val="left"/>
              <w:rPr>
                <w:b w:val="0"/>
                <w:sz w:val="20"/>
              </w:rPr>
            </w:pPr>
          </w:p>
        </w:tc>
        <w:tc>
          <w:tcPr>
            <w:tcW w:w="1272" w:type="dxa"/>
            <w:vAlign w:val="center"/>
          </w:tcPr>
          <w:p w14:paraId="45D3B7FA" w14:textId="77777777" w:rsidR="007D0235" w:rsidRPr="00B6527E" w:rsidRDefault="007D0235" w:rsidP="007D0235">
            <w:pPr>
              <w:pStyle w:val="T2"/>
              <w:spacing w:after="0"/>
              <w:ind w:left="0" w:right="0"/>
              <w:jc w:val="left"/>
              <w:rPr>
                <w:b w:val="0"/>
                <w:sz w:val="20"/>
              </w:rPr>
            </w:pPr>
          </w:p>
        </w:tc>
        <w:tc>
          <w:tcPr>
            <w:tcW w:w="3089" w:type="dxa"/>
            <w:vAlign w:val="center"/>
          </w:tcPr>
          <w:p w14:paraId="6645B94D" w14:textId="77777777" w:rsidR="007D0235" w:rsidRPr="00B6527E" w:rsidRDefault="007D0235" w:rsidP="007D0235">
            <w:pPr>
              <w:pStyle w:val="T2"/>
              <w:spacing w:after="0"/>
              <w:ind w:left="0" w:right="0"/>
              <w:jc w:val="left"/>
              <w:rPr>
                <w:b w:val="0"/>
                <w:sz w:val="20"/>
              </w:rPr>
            </w:pPr>
          </w:p>
        </w:tc>
      </w:tr>
      <w:tr w:rsidR="004409CE" w14:paraId="33923EC3" w14:textId="77777777" w:rsidTr="00EF7203">
        <w:trPr>
          <w:jc w:val="center"/>
        </w:trPr>
        <w:tc>
          <w:tcPr>
            <w:tcW w:w="1705" w:type="dxa"/>
            <w:vAlign w:val="center"/>
          </w:tcPr>
          <w:p w14:paraId="60B0E25A" w14:textId="77777777" w:rsidR="004409CE" w:rsidRDefault="004409CE" w:rsidP="004409CE">
            <w:pPr>
              <w:pStyle w:val="T2"/>
              <w:spacing w:after="0"/>
              <w:ind w:left="0" w:right="0"/>
              <w:jc w:val="left"/>
              <w:rPr>
                <w:b w:val="0"/>
                <w:sz w:val="20"/>
              </w:rPr>
            </w:pPr>
          </w:p>
        </w:tc>
        <w:tc>
          <w:tcPr>
            <w:tcW w:w="1440" w:type="dxa"/>
            <w:vAlign w:val="center"/>
          </w:tcPr>
          <w:p w14:paraId="7CE87C38" w14:textId="77777777" w:rsidR="004409CE" w:rsidRDefault="004409CE" w:rsidP="007D0235">
            <w:pPr>
              <w:pStyle w:val="T2"/>
              <w:spacing w:after="0"/>
              <w:ind w:left="0" w:right="0"/>
              <w:jc w:val="left"/>
              <w:rPr>
                <w:b w:val="0"/>
                <w:sz w:val="20"/>
              </w:rPr>
            </w:pPr>
          </w:p>
        </w:tc>
        <w:tc>
          <w:tcPr>
            <w:tcW w:w="2070" w:type="dxa"/>
            <w:vAlign w:val="center"/>
          </w:tcPr>
          <w:p w14:paraId="7DF27543" w14:textId="77777777" w:rsidR="004409CE" w:rsidRPr="00B6527E" w:rsidRDefault="004409CE" w:rsidP="007D0235">
            <w:pPr>
              <w:pStyle w:val="T2"/>
              <w:spacing w:after="0"/>
              <w:ind w:left="0" w:right="0"/>
              <w:jc w:val="left"/>
              <w:rPr>
                <w:b w:val="0"/>
                <w:sz w:val="20"/>
              </w:rPr>
            </w:pPr>
          </w:p>
        </w:tc>
        <w:tc>
          <w:tcPr>
            <w:tcW w:w="1272" w:type="dxa"/>
            <w:vAlign w:val="center"/>
          </w:tcPr>
          <w:p w14:paraId="59899488" w14:textId="77777777" w:rsidR="004409CE" w:rsidRPr="00B6527E" w:rsidRDefault="004409CE" w:rsidP="007D0235">
            <w:pPr>
              <w:pStyle w:val="T2"/>
              <w:spacing w:after="0"/>
              <w:ind w:left="0" w:right="0"/>
              <w:jc w:val="left"/>
              <w:rPr>
                <w:b w:val="0"/>
                <w:sz w:val="20"/>
              </w:rPr>
            </w:pPr>
          </w:p>
        </w:tc>
        <w:tc>
          <w:tcPr>
            <w:tcW w:w="3089" w:type="dxa"/>
            <w:vAlign w:val="center"/>
          </w:tcPr>
          <w:p w14:paraId="0E1415BA" w14:textId="77777777" w:rsidR="004409CE" w:rsidRPr="00B6527E" w:rsidRDefault="004409CE" w:rsidP="007D0235">
            <w:pPr>
              <w:pStyle w:val="T2"/>
              <w:spacing w:after="0"/>
              <w:ind w:left="0" w:right="0"/>
              <w:jc w:val="left"/>
              <w:rPr>
                <w:b w:val="0"/>
                <w:sz w:val="20"/>
              </w:rPr>
            </w:pPr>
          </w:p>
        </w:tc>
      </w:tr>
      <w:tr w:rsidR="004409CE" w14:paraId="487D9D65" w14:textId="77777777" w:rsidTr="00EF7203">
        <w:trPr>
          <w:jc w:val="center"/>
        </w:trPr>
        <w:tc>
          <w:tcPr>
            <w:tcW w:w="1705" w:type="dxa"/>
            <w:vAlign w:val="center"/>
          </w:tcPr>
          <w:p w14:paraId="0C7E8F8B" w14:textId="77777777" w:rsidR="004409CE" w:rsidRDefault="004409CE" w:rsidP="007D0235">
            <w:pPr>
              <w:pStyle w:val="T2"/>
              <w:spacing w:after="0"/>
              <w:ind w:left="0" w:right="0"/>
              <w:jc w:val="left"/>
              <w:rPr>
                <w:b w:val="0"/>
                <w:sz w:val="20"/>
              </w:rPr>
            </w:pPr>
          </w:p>
        </w:tc>
        <w:tc>
          <w:tcPr>
            <w:tcW w:w="1440" w:type="dxa"/>
            <w:vAlign w:val="center"/>
          </w:tcPr>
          <w:p w14:paraId="6E556CA8" w14:textId="77777777" w:rsidR="004409CE" w:rsidRDefault="004409CE" w:rsidP="007D0235">
            <w:pPr>
              <w:pStyle w:val="T2"/>
              <w:spacing w:after="0"/>
              <w:ind w:left="0" w:right="0"/>
              <w:jc w:val="left"/>
              <w:rPr>
                <w:b w:val="0"/>
                <w:sz w:val="20"/>
              </w:rPr>
            </w:pPr>
          </w:p>
        </w:tc>
        <w:tc>
          <w:tcPr>
            <w:tcW w:w="2070" w:type="dxa"/>
            <w:vAlign w:val="center"/>
          </w:tcPr>
          <w:p w14:paraId="5E366CD4" w14:textId="77777777" w:rsidR="004409CE" w:rsidRPr="00B6527E" w:rsidRDefault="004409CE" w:rsidP="007D0235">
            <w:pPr>
              <w:pStyle w:val="T2"/>
              <w:spacing w:after="0"/>
              <w:ind w:left="0" w:right="0"/>
              <w:jc w:val="left"/>
              <w:rPr>
                <w:b w:val="0"/>
                <w:sz w:val="20"/>
              </w:rPr>
            </w:pPr>
          </w:p>
        </w:tc>
        <w:tc>
          <w:tcPr>
            <w:tcW w:w="1272" w:type="dxa"/>
            <w:vAlign w:val="center"/>
          </w:tcPr>
          <w:p w14:paraId="68F9EE55" w14:textId="77777777" w:rsidR="004409CE" w:rsidRPr="00B6527E" w:rsidRDefault="004409CE" w:rsidP="007D0235">
            <w:pPr>
              <w:pStyle w:val="T2"/>
              <w:spacing w:after="0"/>
              <w:ind w:left="0" w:right="0"/>
              <w:jc w:val="left"/>
              <w:rPr>
                <w:b w:val="0"/>
                <w:sz w:val="20"/>
              </w:rPr>
            </w:pPr>
          </w:p>
        </w:tc>
        <w:tc>
          <w:tcPr>
            <w:tcW w:w="3089" w:type="dxa"/>
            <w:vAlign w:val="center"/>
          </w:tcPr>
          <w:p w14:paraId="5739339B" w14:textId="77777777" w:rsidR="004409CE" w:rsidRPr="00B6527E" w:rsidRDefault="004409CE" w:rsidP="007D0235">
            <w:pPr>
              <w:pStyle w:val="T2"/>
              <w:spacing w:after="0"/>
              <w:ind w:left="0" w:right="0"/>
              <w:jc w:val="left"/>
              <w:rPr>
                <w:b w:val="0"/>
                <w:sz w:val="20"/>
              </w:rPr>
            </w:pPr>
          </w:p>
        </w:tc>
      </w:tr>
    </w:tbl>
    <w:p w14:paraId="160C0E9A" w14:textId="77777777" w:rsidR="00CA09B2" w:rsidRPr="00414100" w:rsidRDefault="00FF4135">
      <w:pPr>
        <w:pStyle w:val="T1"/>
        <w:spacing w:after="120"/>
        <w:rPr>
          <w:sz w:val="22"/>
        </w:rPr>
      </w:pPr>
      <w:r>
        <w:rPr>
          <w:noProof/>
          <w:lang w:val="en-US" w:eastAsia="ja-JP"/>
        </w:rPr>
        <mc:AlternateContent>
          <mc:Choice Requires="wps">
            <w:drawing>
              <wp:anchor distT="0" distB="0" distL="114300" distR="114300" simplePos="0" relativeHeight="251657728" behindDoc="0" locked="0" layoutInCell="0" allowOverlap="1" wp14:anchorId="2B33BCEB" wp14:editId="7AE33AE4">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wps:spPr>
                      <wps:txbx>
                        <w:txbxContent>
                          <w:p w14:paraId="7BDF3AE4" w14:textId="77777777" w:rsidR="005B7ADB" w:rsidRDefault="005B7ADB">
                            <w:pPr>
                              <w:pStyle w:val="T1"/>
                              <w:spacing w:after="120"/>
                            </w:pPr>
                            <w:r>
                              <w:t>Abstract</w:t>
                            </w:r>
                          </w:p>
                          <w:p w14:paraId="3DE334F0" w14:textId="0D1808C4" w:rsidR="005B7ADB" w:rsidRDefault="005B7ADB" w:rsidP="00C92D89">
                            <w:pPr>
                              <w:rPr>
                                <w:lang w:eastAsia="ko-KR"/>
                              </w:rPr>
                            </w:pPr>
                            <w:r>
                              <w:rPr>
                                <w:lang w:eastAsia="ko-KR"/>
                              </w:rPr>
                              <w:t xml:space="preserve">This </w:t>
                            </w:r>
                            <w:r>
                              <w:rPr>
                                <w:rFonts w:hint="eastAsia"/>
                                <w:lang w:eastAsia="ko-KR"/>
                              </w:rPr>
                              <w:t xml:space="preserve">submission proposes </w:t>
                            </w:r>
                            <w:r>
                              <w:rPr>
                                <w:lang w:eastAsia="ko-KR"/>
                              </w:rPr>
                              <w:t>resolution</w:t>
                            </w:r>
                            <w:r>
                              <w:rPr>
                                <w:rFonts w:hint="eastAsia"/>
                                <w:lang w:eastAsia="ko-KR"/>
                              </w:rPr>
                              <w:t xml:space="preserve">s of comments received from </w:t>
                            </w:r>
                            <w:proofErr w:type="spellStart"/>
                            <w:r>
                              <w:rPr>
                                <w:rFonts w:hint="eastAsia"/>
                                <w:lang w:eastAsia="ko-KR"/>
                              </w:rPr>
                              <w:t>TG</w:t>
                            </w:r>
                            <w:r>
                              <w:rPr>
                                <w:lang w:eastAsia="ko-KR"/>
                              </w:rPr>
                              <w:t>b</w:t>
                            </w:r>
                            <w:r w:rsidR="00776049">
                              <w:rPr>
                                <w:lang w:eastAsia="ko-KR"/>
                              </w:rPr>
                              <w:t>e</w:t>
                            </w:r>
                            <w:proofErr w:type="spellEnd"/>
                            <w:r>
                              <w:rPr>
                                <w:rFonts w:hint="eastAsia"/>
                                <w:lang w:eastAsia="ko-KR"/>
                              </w:rPr>
                              <w:t xml:space="preserve"> </w:t>
                            </w:r>
                            <w:r>
                              <w:rPr>
                                <w:lang w:eastAsia="ko-KR"/>
                              </w:rPr>
                              <w:t xml:space="preserve">comment collection </w:t>
                            </w:r>
                            <w:r w:rsidR="001D09B1">
                              <w:rPr>
                                <w:lang w:eastAsia="ko-KR"/>
                              </w:rPr>
                              <w:t xml:space="preserve">36 </w:t>
                            </w:r>
                            <w:r>
                              <w:rPr>
                                <w:rFonts w:hint="eastAsia"/>
                                <w:lang w:eastAsia="ko-KR"/>
                              </w:rPr>
                              <w:t>(</w:t>
                            </w:r>
                            <w:proofErr w:type="spellStart"/>
                            <w:r>
                              <w:rPr>
                                <w:rFonts w:hint="eastAsia"/>
                                <w:lang w:eastAsia="ko-KR"/>
                              </w:rPr>
                              <w:t>TG</w:t>
                            </w:r>
                            <w:r>
                              <w:rPr>
                                <w:lang w:eastAsia="ko-KR"/>
                              </w:rPr>
                              <w:t>b</w:t>
                            </w:r>
                            <w:r w:rsidR="00776049">
                              <w:rPr>
                                <w:lang w:eastAsia="ko-KR"/>
                              </w:rPr>
                              <w:t>e</w:t>
                            </w:r>
                            <w:proofErr w:type="spellEnd"/>
                            <w:r>
                              <w:rPr>
                                <w:rFonts w:hint="eastAsia"/>
                                <w:lang w:eastAsia="ko-KR"/>
                              </w:rPr>
                              <w:t xml:space="preserve"> Draft </w:t>
                            </w:r>
                            <w:r w:rsidR="001D09B1">
                              <w:rPr>
                                <w:lang w:eastAsia="ko-KR"/>
                              </w:rPr>
                              <w:t>1.0</w:t>
                            </w:r>
                            <w:r>
                              <w:rPr>
                                <w:rFonts w:hint="eastAsia"/>
                                <w:lang w:eastAsia="ko-KR"/>
                              </w:rPr>
                              <w:t>).</w:t>
                            </w:r>
                          </w:p>
                          <w:p w14:paraId="5072BB9F" w14:textId="15E8C95F" w:rsidR="005B7ADB" w:rsidRDefault="005B7ADB" w:rsidP="000743C6">
                            <w:pPr>
                              <w:pStyle w:val="ListParagraph"/>
                              <w:numPr>
                                <w:ilvl w:val="0"/>
                                <w:numId w:val="3"/>
                              </w:numPr>
                              <w:contextualSpacing w:val="0"/>
                              <w:rPr>
                                <w:lang w:eastAsia="ko-KR"/>
                              </w:rPr>
                            </w:pPr>
                            <w:r>
                              <w:rPr>
                                <w:rFonts w:hint="eastAsia"/>
                                <w:lang w:eastAsia="ko-KR"/>
                              </w:rPr>
                              <w:t xml:space="preserve">CIDs: </w:t>
                            </w:r>
                            <w:r w:rsidR="00296DAE">
                              <w:rPr>
                                <w:lang w:eastAsia="ko-KR"/>
                              </w:rPr>
                              <w:t>6205, 6632, 6723, 6724, 7883</w:t>
                            </w:r>
                            <w:r w:rsidR="00296DAE" w:rsidRPr="00296DAE">
                              <w:rPr>
                                <w:rFonts w:eastAsia="SimSun"/>
                                <w:lang w:eastAsia="ko-KR"/>
                              </w:rPr>
                              <w:t xml:space="preserve"> </w:t>
                            </w:r>
                            <w:r w:rsidR="006B5313" w:rsidRPr="00296DAE">
                              <w:rPr>
                                <w:rFonts w:eastAsia="SimSun"/>
                                <w:lang w:eastAsia="zh-CN"/>
                              </w:rPr>
                              <w:t>(</w:t>
                            </w:r>
                            <w:r w:rsidR="00296DAE">
                              <w:rPr>
                                <w:rFonts w:eastAsia="SimSun"/>
                                <w:lang w:eastAsia="zh-CN"/>
                              </w:rPr>
                              <w:t>5</w:t>
                            </w:r>
                            <w:r w:rsidRPr="00296DAE">
                              <w:rPr>
                                <w:rFonts w:eastAsia="SimSun"/>
                                <w:lang w:eastAsia="zh-CN"/>
                              </w:rPr>
                              <w:t xml:space="preserve"> CIDs)</w:t>
                            </w:r>
                          </w:p>
                          <w:p w14:paraId="5C9493D5" w14:textId="77777777" w:rsidR="005B7ADB" w:rsidRDefault="005B7ADB" w:rsidP="000619B9"/>
                          <w:p w14:paraId="4AF840BF" w14:textId="77777777" w:rsidR="005B7ADB" w:rsidRDefault="005B7ADB" w:rsidP="00CA7A4F">
                            <w:r>
                              <w:t>Revisions:</w:t>
                            </w:r>
                          </w:p>
                          <w:p w14:paraId="30D8CE95" w14:textId="77777777" w:rsidR="005B7ADB" w:rsidRDefault="005B7ADB" w:rsidP="00CA7A4F"/>
                          <w:p w14:paraId="0879F2E3" w14:textId="32ACEE4D" w:rsidR="005B7ADB" w:rsidRDefault="005B7ADB" w:rsidP="00783701">
                            <w:pPr>
                              <w:pStyle w:val="ListParagraph"/>
                              <w:numPr>
                                <w:ilvl w:val="0"/>
                                <w:numId w:val="4"/>
                              </w:numPr>
                              <w:contextualSpacing w:val="0"/>
                            </w:pPr>
                            <w:r>
                              <w:t>Rev 0: Initial version of the document.</w:t>
                            </w:r>
                          </w:p>
                          <w:p w14:paraId="2F3ED7F1" w14:textId="5B6D7B4C" w:rsidR="001B7B1F" w:rsidRDefault="001B7B1F" w:rsidP="00783701">
                            <w:pPr>
                              <w:pStyle w:val="ListParagraph"/>
                              <w:numPr>
                                <w:ilvl w:val="0"/>
                                <w:numId w:val="4"/>
                              </w:numPr>
                              <w:contextualSpacing w:val="0"/>
                            </w:pPr>
                            <w:r>
                              <w:t xml:space="preserve">Rev 1: Corrected </w:t>
                            </w:r>
                            <w:r w:rsidR="00B4734D">
                              <w:t xml:space="preserve">the resolution and </w:t>
                            </w:r>
                            <w:r>
                              <w:t xml:space="preserve">text </w:t>
                            </w:r>
                            <w:r w:rsidR="00B4734D">
                              <w:t xml:space="preserve">for CID </w:t>
                            </w:r>
                            <w:r w:rsidR="00B4734D" w:rsidRPr="00EF7203">
                              <w:rPr>
                                <w:b/>
                                <w:bCs/>
                              </w:rPr>
                              <w:t>6205</w:t>
                            </w:r>
                            <w:r w:rsidR="00B4734D">
                              <w:t xml:space="preserve"> </w:t>
                            </w:r>
                            <w:r>
                              <w:t xml:space="preserve">regarding GTKSA/IGTKSA/BIGTKSA which are established between </w:t>
                            </w:r>
                            <w:r w:rsidR="00EF7203">
                              <w:t xml:space="preserve">AP MLD and non-AP MLD </w:t>
                            </w:r>
                            <w:r>
                              <w:t xml:space="preserve">as </w:t>
                            </w:r>
                            <w:r w:rsidR="00EF7203">
                              <w:t>per</w:t>
                            </w:r>
                            <w:r>
                              <w:t xml:space="preserve"> D1.4 and not between </w:t>
                            </w:r>
                            <w:r w:rsidR="00EF7203">
                              <w:t xml:space="preserve">affiliated APs and affiliated non-APs </w:t>
                            </w:r>
                            <w:r>
                              <w:t xml:space="preserve">as proposed in 1277r0. Changes in </w:t>
                            </w:r>
                            <w:r w:rsidRPr="001B7B1F">
                              <w:rPr>
                                <w:highlight w:val="cyan"/>
                              </w:rPr>
                              <w:t>CYAN</w:t>
                            </w:r>
                            <w:r>
                              <w:t>.</w:t>
                            </w:r>
                          </w:p>
                          <w:p w14:paraId="4967B040" w14:textId="77777777" w:rsidR="005B7ADB" w:rsidRDefault="005B7ADB" w:rsidP="000619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3BCEB"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" o:allowincell="f" stroked="f">
                <v:textbox>
                  <w:txbxContent>
                    <w:p w14:paraId="7BDF3AE4" w14:textId="77777777" w:rsidR="005B7ADB" w:rsidRDefault="005B7ADB">
                      <w:pPr>
                        <w:pStyle w:val="T1"/>
                        <w:spacing w:after="120"/>
                      </w:pPr>
                      <w:r>
                        <w:t>Abstract</w:t>
                      </w:r>
                    </w:p>
                    <w:p w14:paraId="3DE334F0" w14:textId="0D1808C4" w:rsidR="005B7ADB" w:rsidRDefault="005B7ADB" w:rsidP="00C92D89">
                      <w:pPr>
                        <w:rPr>
                          <w:lang w:eastAsia="ko-KR"/>
                        </w:rPr>
                      </w:pPr>
                      <w:r>
                        <w:rPr>
                          <w:lang w:eastAsia="ko-KR"/>
                        </w:rPr>
                        <w:t xml:space="preserve">This </w:t>
                      </w:r>
                      <w:r>
                        <w:rPr>
                          <w:rFonts w:hint="eastAsia"/>
                          <w:lang w:eastAsia="ko-KR"/>
                        </w:rPr>
                        <w:t xml:space="preserve">submission proposes </w:t>
                      </w:r>
                      <w:r>
                        <w:rPr>
                          <w:lang w:eastAsia="ko-KR"/>
                        </w:rPr>
                        <w:t>resolution</w:t>
                      </w:r>
                      <w:r>
                        <w:rPr>
                          <w:rFonts w:hint="eastAsia"/>
                          <w:lang w:eastAsia="ko-KR"/>
                        </w:rPr>
                        <w:t xml:space="preserve">s of comments received from </w:t>
                      </w:r>
                      <w:proofErr w:type="spellStart"/>
                      <w:r>
                        <w:rPr>
                          <w:rFonts w:hint="eastAsia"/>
                          <w:lang w:eastAsia="ko-KR"/>
                        </w:rPr>
                        <w:t>TG</w:t>
                      </w:r>
                      <w:r>
                        <w:rPr>
                          <w:lang w:eastAsia="ko-KR"/>
                        </w:rPr>
                        <w:t>b</w:t>
                      </w:r>
                      <w:r w:rsidR="00776049">
                        <w:rPr>
                          <w:lang w:eastAsia="ko-KR"/>
                        </w:rPr>
                        <w:t>e</w:t>
                      </w:r>
                      <w:proofErr w:type="spellEnd"/>
                      <w:r>
                        <w:rPr>
                          <w:rFonts w:hint="eastAsia"/>
                          <w:lang w:eastAsia="ko-KR"/>
                        </w:rPr>
                        <w:t xml:space="preserve"> </w:t>
                      </w:r>
                      <w:r>
                        <w:rPr>
                          <w:lang w:eastAsia="ko-KR"/>
                        </w:rPr>
                        <w:t xml:space="preserve">comment collection </w:t>
                      </w:r>
                      <w:r w:rsidR="001D09B1">
                        <w:rPr>
                          <w:lang w:eastAsia="ko-KR"/>
                        </w:rPr>
                        <w:t xml:space="preserve">36 </w:t>
                      </w:r>
                      <w:r>
                        <w:rPr>
                          <w:rFonts w:hint="eastAsia"/>
                          <w:lang w:eastAsia="ko-KR"/>
                        </w:rPr>
                        <w:t>(</w:t>
                      </w:r>
                      <w:proofErr w:type="spellStart"/>
                      <w:r>
                        <w:rPr>
                          <w:rFonts w:hint="eastAsia"/>
                          <w:lang w:eastAsia="ko-KR"/>
                        </w:rPr>
                        <w:t>TG</w:t>
                      </w:r>
                      <w:r>
                        <w:rPr>
                          <w:lang w:eastAsia="ko-KR"/>
                        </w:rPr>
                        <w:t>b</w:t>
                      </w:r>
                      <w:r w:rsidR="00776049">
                        <w:rPr>
                          <w:lang w:eastAsia="ko-KR"/>
                        </w:rPr>
                        <w:t>e</w:t>
                      </w:r>
                      <w:proofErr w:type="spellEnd"/>
                      <w:r>
                        <w:rPr>
                          <w:rFonts w:hint="eastAsia"/>
                          <w:lang w:eastAsia="ko-KR"/>
                        </w:rPr>
                        <w:t xml:space="preserve"> Draft </w:t>
                      </w:r>
                      <w:r w:rsidR="001D09B1">
                        <w:rPr>
                          <w:lang w:eastAsia="ko-KR"/>
                        </w:rPr>
                        <w:t>1.0</w:t>
                      </w:r>
                      <w:r>
                        <w:rPr>
                          <w:rFonts w:hint="eastAsia"/>
                          <w:lang w:eastAsia="ko-KR"/>
                        </w:rPr>
                        <w:t>).</w:t>
                      </w:r>
                    </w:p>
                    <w:p w14:paraId="5072BB9F" w14:textId="15E8C95F" w:rsidR="005B7ADB" w:rsidRDefault="005B7ADB" w:rsidP="000743C6">
                      <w:pPr>
                        <w:pStyle w:val="ListParagraph"/>
                        <w:numPr>
                          <w:ilvl w:val="0"/>
                          <w:numId w:val="3"/>
                        </w:numPr>
                        <w:contextualSpacing w:val="0"/>
                        <w:rPr>
                          <w:lang w:eastAsia="ko-KR"/>
                        </w:rPr>
                      </w:pPr>
                      <w:r>
                        <w:rPr>
                          <w:rFonts w:hint="eastAsia"/>
                          <w:lang w:eastAsia="ko-KR"/>
                        </w:rPr>
                        <w:t xml:space="preserve">CIDs: </w:t>
                      </w:r>
                      <w:r w:rsidR="00296DAE">
                        <w:rPr>
                          <w:lang w:eastAsia="ko-KR"/>
                        </w:rPr>
                        <w:t>6205, 6632, 6723, 6724, 7883</w:t>
                      </w:r>
                      <w:r w:rsidR="00296DAE" w:rsidRPr="00296DAE">
                        <w:rPr>
                          <w:rFonts w:eastAsia="SimSun"/>
                          <w:lang w:eastAsia="ko-KR"/>
                        </w:rPr>
                        <w:t xml:space="preserve"> </w:t>
                      </w:r>
                      <w:r w:rsidR="006B5313" w:rsidRPr="00296DAE">
                        <w:rPr>
                          <w:rFonts w:eastAsia="SimSun"/>
                          <w:lang w:eastAsia="zh-CN"/>
                        </w:rPr>
                        <w:t>(</w:t>
                      </w:r>
                      <w:r w:rsidR="00296DAE">
                        <w:rPr>
                          <w:rFonts w:eastAsia="SimSun"/>
                          <w:lang w:eastAsia="zh-CN"/>
                        </w:rPr>
                        <w:t>5</w:t>
                      </w:r>
                      <w:r w:rsidRPr="00296DAE">
                        <w:rPr>
                          <w:rFonts w:eastAsia="SimSun"/>
                          <w:lang w:eastAsia="zh-CN"/>
                        </w:rPr>
                        <w:t xml:space="preserve"> CIDs)</w:t>
                      </w:r>
                    </w:p>
                    <w:p w14:paraId="5C9493D5" w14:textId="77777777" w:rsidR="005B7ADB" w:rsidRDefault="005B7ADB" w:rsidP="000619B9"/>
                    <w:p w14:paraId="4AF840BF" w14:textId="77777777" w:rsidR="005B7ADB" w:rsidRDefault="005B7ADB" w:rsidP="00CA7A4F">
                      <w:r>
                        <w:t>Revisions:</w:t>
                      </w:r>
                    </w:p>
                    <w:p w14:paraId="30D8CE95" w14:textId="77777777" w:rsidR="005B7ADB" w:rsidRDefault="005B7ADB" w:rsidP="00CA7A4F"/>
                    <w:p w14:paraId="0879F2E3" w14:textId="32ACEE4D" w:rsidR="005B7ADB" w:rsidRDefault="005B7ADB" w:rsidP="00783701">
                      <w:pPr>
                        <w:pStyle w:val="ListParagraph"/>
                        <w:numPr>
                          <w:ilvl w:val="0"/>
                          <w:numId w:val="4"/>
                        </w:numPr>
                        <w:contextualSpacing w:val="0"/>
                      </w:pPr>
                      <w:r>
                        <w:t>Rev 0: Initial version of the document.</w:t>
                      </w:r>
                    </w:p>
                    <w:p w14:paraId="2F3ED7F1" w14:textId="5B6D7B4C" w:rsidR="001B7B1F" w:rsidRDefault="001B7B1F" w:rsidP="00783701">
                      <w:pPr>
                        <w:pStyle w:val="ListParagraph"/>
                        <w:numPr>
                          <w:ilvl w:val="0"/>
                          <w:numId w:val="4"/>
                        </w:numPr>
                        <w:contextualSpacing w:val="0"/>
                      </w:pPr>
                      <w:r>
                        <w:t xml:space="preserve">Rev 1: Corrected </w:t>
                      </w:r>
                      <w:r w:rsidR="00B4734D">
                        <w:t xml:space="preserve">the resolution and </w:t>
                      </w:r>
                      <w:r>
                        <w:t xml:space="preserve">text </w:t>
                      </w:r>
                      <w:r w:rsidR="00B4734D">
                        <w:t xml:space="preserve">for CID </w:t>
                      </w:r>
                      <w:r w:rsidR="00B4734D" w:rsidRPr="00EF7203">
                        <w:rPr>
                          <w:b/>
                          <w:bCs/>
                        </w:rPr>
                        <w:t>6205</w:t>
                      </w:r>
                      <w:r w:rsidR="00B4734D">
                        <w:t xml:space="preserve"> </w:t>
                      </w:r>
                      <w:r>
                        <w:t xml:space="preserve">regarding GTKSA/IGTKSA/BIGTKSA which are established between </w:t>
                      </w:r>
                      <w:r w:rsidR="00EF7203">
                        <w:t xml:space="preserve">AP MLD and non-AP MLD </w:t>
                      </w:r>
                      <w:r>
                        <w:t xml:space="preserve">as </w:t>
                      </w:r>
                      <w:r w:rsidR="00EF7203">
                        <w:t>per</w:t>
                      </w:r>
                      <w:r>
                        <w:t xml:space="preserve"> D1.4 and not between </w:t>
                      </w:r>
                      <w:r w:rsidR="00EF7203">
                        <w:t>affiliated APs and affiliated non-APs</w:t>
                      </w:r>
                      <w:r w:rsidR="00EF7203">
                        <w:t xml:space="preserve"> </w:t>
                      </w:r>
                      <w:r>
                        <w:t xml:space="preserve">as proposed in 1277r0. Changes in </w:t>
                      </w:r>
                      <w:r w:rsidRPr="001B7B1F">
                        <w:rPr>
                          <w:highlight w:val="cyan"/>
                        </w:rPr>
                        <w:t>CYAN</w:t>
                      </w:r>
                      <w:r>
                        <w:t>.</w:t>
                      </w:r>
                    </w:p>
                    <w:p w14:paraId="4967B040" w14:textId="77777777" w:rsidR="005B7ADB" w:rsidRDefault="005B7ADB" w:rsidP="000619B9"/>
                  </w:txbxContent>
                </v:textbox>
              </v:shape>
            </w:pict>
          </mc:Fallback>
        </mc:AlternateContent>
      </w:r>
    </w:p>
    <w:p w14:paraId="6798D46D" w14:textId="77777777" w:rsidR="00CA09B2" w:rsidRPr="00414100" w:rsidRDefault="00CA09B2" w:rsidP="00F44F02">
      <w:r w:rsidRPr="00414100">
        <w:br w:type="page"/>
      </w:r>
    </w:p>
    <w:p w14:paraId="6D1A596C" w14:textId="77777777" w:rsidR="006C720C" w:rsidRDefault="006C720C">
      <w:pPr>
        <w:rPr>
          <w:rStyle w:val="Strong"/>
        </w:rPr>
      </w:pPr>
    </w:p>
    <w:p w14:paraId="26E57FCB" w14:textId="77777777" w:rsidR="00AA56F8" w:rsidRDefault="00AA56F8" w:rsidP="00A02EBF">
      <w:pPr>
        <w:pStyle w:val="ListParagraph"/>
        <w:numPr>
          <w:ilvl w:val="0"/>
          <w:numId w:val="2"/>
        </w:numPr>
        <w:rPr>
          <w:b/>
          <w:sz w:val="28"/>
        </w:rPr>
      </w:pPr>
      <w:r>
        <w:rPr>
          <w:b/>
          <w:sz w:val="28"/>
        </w:rPr>
        <w:t>Introduction</w:t>
      </w:r>
    </w:p>
    <w:p w14:paraId="4D645674" w14:textId="77777777" w:rsidR="00AA56F8" w:rsidRDefault="00AA56F8" w:rsidP="0093524C">
      <w:pPr>
        <w:pStyle w:val="ListParagraph"/>
        <w:rPr>
          <w:b/>
          <w:sz w:val="28"/>
        </w:rPr>
      </w:pPr>
    </w:p>
    <w:p w14:paraId="1D557377" w14:textId="77777777" w:rsidR="00AA56F8" w:rsidRPr="004F3AF6" w:rsidRDefault="00AA56F8" w:rsidP="00AA56F8">
      <w:r w:rsidRPr="004F3AF6">
        <w:t>Interpretation of a Motion to Adopt</w:t>
      </w:r>
    </w:p>
    <w:p w14:paraId="723B4F1B" w14:textId="77777777" w:rsidR="00AA56F8" w:rsidRPr="004C0F0A" w:rsidRDefault="00AA56F8" w:rsidP="00AA56F8">
      <w:pPr>
        <w:rPr>
          <w:lang w:eastAsia="ko-KR"/>
        </w:rPr>
      </w:pPr>
    </w:p>
    <w:p w14:paraId="6856A575" w14:textId="42BC88A8" w:rsidR="00AA56F8" w:rsidRPr="004F3AF6" w:rsidRDefault="00AA56F8" w:rsidP="00AA56F8">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w:t>
      </w:r>
      <w:r w:rsidR="00374F67">
        <w:rPr>
          <w:lang w:eastAsia="ko-KR"/>
        </w:rPr>
        <w:t>b</w:t>
      </w:r>
      <w:r w:rsidR="001B32B9">
        <w:rPr>
          <w:lang w:eastAsia="ko-KR"/>
        </w:rPr>
        <w:t>e</w:t>
      </w:r>
      <w:proofErr w:type="spellEnd"/>
      <w:r w:rsidRPr="004F3AF6">
        <w:rPr>
          <w:lang w:eastAsia="ko-KR"/>
        </w:rPr>
        <w:t xml:space="preserve"> Draft. Th</w:t>
      </w:r>
      <w:r>
        <w:rPr>
          <w:lang w:eastAsia="ko-KR"/>
        </w:rPr>
        <w:t>e</w:t>
      </w:r>
      <w:r w:rsidRPr="004F3AF6">
        <w:rPr>
          <w:lang w:eastAsia="ko-KR"/>
        </w:rPr>
        <w:t xml:space="preserve"> introduction </w:t>
      </w:r>
      <w:r w:rsidR="00143077">
        <w:rPr>
          <w:lang w:eastAsia="ko-KR"/>
        </w:rPr>
        <w:t>and the explanation of the proposed changes are</w:t>
      </w:r>
      <w:r w:rsidRPr="004F3AF6">
        <w:rPr>
          <w:lang w:eastAsia="ko-KR"/>
        </w:rPr>
        <w:t xml:space="preserve"> not part of the adopted material.</w:t>
      </w:r>
    </w:p>
    <w:p w14:paraId="5F167403" w14:textId="77777777" w:rsidR="00AA56F8" w:rsidRPr="004F3AF6" w:rsidRDefault="00AA56F8" w:rsidP="00AA56F8">
      <w:pPr>
        <w:rPr>
          <w:lang w:eastAsia="ko-KR"/>
        </w:rPr>
      </w:pPr>
    </w:p>
    <w:p w14:paraId="7B6D7040" w14:textId="7FE08DBB" w:rsidR="00AA56F8" w:rsidRPr="004F3AF6" w:rsidRDefault="00AA56F8" w:rsidP="00AA56F8">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Pr>
          <w:b/>
          <w:bCs/>
          <w:i/>
          <w:iCs/>
          <w:lang w:eastAsia="ko-KR"/>
        </w:rPr>
        <w:t xml:space="preserve"> </w:t>
      </w:r>
      <w:r w:rsidRPr="004F3AF6">
        <w:rPr>
          <w:b/>
          <w:bCs/>
          <w:i/>
          <w:iCs/>
          <w:lang w:eastAsia="ko-KR"/>
        </w:rPr>
        <w:t>Draft (i.e. they are instructions to the 802.11</w:t>
      </w:r>
      <w:r w:rsidR="001B32B9">
        <w:rPr>
          <w:b/>
          <w:bCs/>
          <w:i/>
          <w:iCs/>
          <w:lang w:eastAsia="ko-KR"/>
        </w:rPr>
        <w:t>be</w:t>
      </w:r>
      <w:r w:rsidRPr="004F3AF6">
        <w:rPr>
          <w:b/>
          <w:bCs/>
          <w:i/>
          <w:iCs/>
          <w:lang w:eastAsia="ko-KR"/>
        </w:rPr>
        <w:t xml:space="preserve"> editor on how to merge the text with the baseline documents).</w:t>
      </w:r>
    </w:p>
    <w:p w14:paraId="30784D4C" w14:textId="77777777" w:rsidR="00AA56F8" w:rsidRPr="004F3AF6" w:rsidRDefault="00AA56F8" w:rsidP="00AA56F8">
      <w:pPr>
        <w:rPr>
          <w:lang w:eastAsia="ko-KR"/>
        </w:rPr>
      </w:pPr>
    </w:p>
    <w:p w14:paraId="123A34CE" w14:textId="60B3B134" w:rsidR="00AA56F8" w:rsidRDefault="00AA56F8" w:rsidP="00AA56F8">
      <w:pPr>
        <w:rPr>
          <w:b/>
          <w:bCs/>
          <w:i/>
          <w:iCs/>
          <w:lang w:eastAsia="ko-KR"/>
        </w:rPr>
      </w:pP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Editing instructions preceded by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are instructions to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to modify existing material in the </w:t>
      </w:r>
      <w:proofErr w:type="spellStart"/>
      <w:r w:rsidRPr="004F3AF6">
        <w:rPr>
          <w:b/>
          <w:bCs/>
          <w:i/>
          <w:iCs/>
          <w:lang w:eastAsia="ko-KR"/>
        </w:rPr>
        <w:t>TG</w:t>
      </w:r>
      <w:r w:rsidR="008F1B29">
        <w:rPr>
          <w:b/>
          <w:bCs/>
          <w:i/>
          <w:iCs/>
          <w:lang w:eastAsia="ko-KR"/>
        </w:rPr>
        <w:t>b</w:t>
      </w:r>
      <w:r w:rsidR="001B32B9">
        <w:rPr>
          <w:b/>
          <w:bCs/>
          <w:i/>
          <w:iCs/>
          <w:lang w:eastAsia="ko-KR"/>
        </w:rPr>
        <w:t>e</w:t>
      </w:r>
      <w:proofErr w:type="spellEnd"/>
      <w:r w:rsidRPr="004F3AF6">
        <w:rPr>
          <w:b/>
          <w:bCs/>
          <w:i/>
          <w:iCs/>
          <w:lang w:eastAsia="ko-KR"/>
        </w:rPr>
        <w:t xml:space="preserve"> draft.  As a result of adopting the changes,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Draft.</w:t>
      </w:r>
    </w:p>
    <w:p w14:paraId="5E086E4B" w14:textId="77777777" w:rsidR="0068013A" w:rsidRDefault="0068013A" w:rsidP="00AA56F8">
      <w:pPr>
        <w:rPr>
          <w:b/>
          <w:bCs/>
          <w:i/>
          <w:iCs/>
          <w:lang w:eastAsia="ko-KR"/>
        </w:rPr>
      </w:pPr>
    </w:p>
    <w:tbl>
      <w:tblPr>
        <w:tblStyle w:val="TableGrid"/>
        <w:tblW w:w="10490" w:type="dxa"/>
        <w:tblInd w:w="-459" w:type="dxa"/>
        <w:tblLayout w:type="fixed"/>
        <w:tblLook w:val="04A0" w:firstRow="1" w:lastRow="0" w:firstColumn="1" w:lastColumn="0" w:noHBand="0" w:noVBand="1"/>
      </w:tblPr>
      <w:tblGrid>
        <w:gridCol w:w="709"/>
        <w:gridCol w:w="1276"/>
        <w:gridCol w:w="922"/>
        <w:gridCol w:w="720"/>
        <w:gridCol w:w="768"/>
        <w:gridCol w:w="1662"/>
        <w:gridCol w:w="2307"/>
        <w:gridCol w:w="2126"/>
      </w:tblGrid>
      <w:tr w:rsidR="00776049" w:rsidRPr="00966382" w14:paraId="465D7E89" w14:textId="77777777" w:rsidTr="00776049">
        <w:trPr>
          <w:trHeight w:val="473"/>
        </w:trPr>
        <w:tc>
          <w:tcPr>
            <w:tcW w:w="709" w:type="dxa"/>
          </w:tcPr>
          <w:p w14:paraId="047C1A93" w14:textId="77777777" w:rsidR="00776049" w:rsidRPr="00966382" w:rsidRDefault="00776049" w:rsidP="003036CE">
            <w:pPr>
              <w:jc w:val="center"/>
              <w:rPr>
                <w:rFonts w:ascii="Arial" w:hAnsi="Arial" w:cs="Arial"/>
                <w:sz w:val="20"/>
                <w:szCs w:val="20"/>
              </w:rPr>
            </w:pPr>
            <w:bookmarkStart w:id="0" w:name="RTF35383035323a2048342c312e"/>
            <w:r w:rsidRPr="00966382">
              <w:rPr>
                <w:rFonts w:ascii="Arial" w:hAnsi="Arial" w:cs="Arial"/>
                <w:sz w:val="20"/>
                <w:szCs w:val="20"/>
              </w:rPr>
              <w:t>CID</w:t>
            </w:r>
          </w:p>
        </w:tc>
        <w:tc>
          <w:tcPr>
            <w:tcW w:w="1276" w:type="dxa"/>
          </w:tcPr>
          <w:p w14:paraId="28143F63" w14:textId="77777777" w:rsidR="00776049" w:rsidRPr="00966382" w:rsidRDefault="00776049" w:rsidP="003036CE">
            <w:pPr>
              <w:jc w:val="center"/>
              <w:rPr>
                <w:rFonts w:ascii="Arial" w:hAnsi="Arial" w:cs="Arial"/>
                <w:sz w:val="20"/>
              </w:rPr>
            </w:pPr>
            <w:r w:rsidRPr="00966382">
              <w:rPr>
                <w:rFonts w:ascii="Arial" w:hAnsi="Arial" w:cs="Arial"/>
                <w:sz w:val="20"/>
              </w:rPr>
              <w:t>Commenter</w:t>
            </w:r>
          </w:p>
        </w:tc>
        <w:tc>
          <w:tcPr>
            <w:tcW w:w="922" w:type="dxa"/>
          </w:tcPr>
          <w:p w14:paraId="2BD08578" w14:textId="77777777" w:rsidR="00776049" w:rsidRPr="00966382" w:rsidRDefault="00776049" w:rsidP="003226A9">
            <w:pPr>
              <w:jc w:val="center"/>
              <w:rPr>
                <w:rFonts w:ascii="Arial" w:hAnsi="Arial" w:cs="Arial"/>
                <w:sz w:val="20"/>
                <w:szCs w:val="20"/>
              </w:rPr>
            </w:pPr>
            <w:r w:rsidRPr="00966382">
              <w:rPr>
                <w:rFonts w:ascii="Arial" w:hAnsi="Arial" w:cs="Arial"/>
                <w:sz w:val="20"/>
                <w:szCs w:val="20"/>
              </w:rPr>
              <w:t xml:space="preserve">Clause </w:t>
            </w:r>
          </w:p>
        </w:tc>
        <w:tc>
          <w:tcPr>
            <w:tcW w:w="720" w:type="dxa"/>
          </w:tcPr>
          <w:p w14:paraId="799D1186" w14:textId="77777777" w:rsidR="00776049" w:rsidRPr="00966382" w:rsidRDefault="00776049" w:rsidP="003036CE">
            <w:pPr>
              <w:jc w:val="center"/>
              <w:rPr>
                <w:rFonts w:ascii="Arial" w:hAnsi="Arial" w:cs="Arial"/>
                <w:sz w:val="20"/>
              </w:rPr>
            </w:pPr>
            <w:r>
              <w:rPr>
                <w:rFonts w:ascii="Arial" w:hAnsi="Arial" w:cs="Arial"/>
                <w:sz w:val="20"/>
              </w:rPr>
              <w:t>Page</w:t>
            </w:r>
          </w:p>
        </w:tc>
        <w:tc>
          <w:tcPr>
            <w:tcW w:w="768" w:type="dxa"/>
          </w:tcPr>
          <w:p w14:paraId="19B64615" w14:textId="77777777" w:rsidR="00776049" w:rsidRPr="00966382" w:rsidRDefault="00776049" w:rsidP="003036CE">
            <w:pPr>
              <w:jc w:val="center"/>
              <w:rPr>
                <w:rFonts w:ascii="Arial" w:hAnsi="Arial" w:cs="Arial"/>
                <w:sz w:val="20"/>
                <w:szCs w:val="20"/>
              </w:rPr>
            </w:pPr>
            <w:r>
              <w:rPr>
                <w:rFonts w:ascii="Arial" w:hAnsi="Arial" w:cs="Arial"/>
                <w:sz w:val="20"/>
                <w:szCs w:val="20"/>
              </w:rPr>
              <w:t>Line</w:t>
            </w:r>
          </w:p>
        </w:tc>
        <w:tc>
          <w:tcPr>
            <w:tcW w:w="1662" w:type="dxa"/>
          </w:tcPr>
          <w:p w14:paraId="00AB459C" w14:textId="1D5BC245" w:rsidR="00776049" w:rsidRPr="00966382" w:rsidRDefault="00776049" w:rsidP="003036CE">
            <w:pPr>
              <w:jc w:val="center"/>
              <w:rPr>
                <w:rFonts w:ascii="Arial" w:hAnsi="Arial" w:cs="Arial"/>
                <w:sz w:val="20"/>
                <w:szCs w:val="20"/>
              </w:rPr>
            </w:pPr>
            <w:r w:rsidRPr="00966382">
              <w:rPr>
                <w:rFonts w:ascii="Arial" w:hAnsi="Arial" w:cs="Arial"/>
                <w:sz w:val="20"/>
                <w:szCs w:val="20"/>
              </w:rPr>
              <w:t>Comment</w:t>
            </w:r>
          </w:p>
        </w:tc>
        <w:tc>
          <w:tcPr>
            <w:tcW w:w="2307" w:type="dxa"/>
          </w:tcPr>
          <w:p w14:paraId="459A2B11" w14:textId="77777777" w:rsidR="00776049" w:rsidRPr="00966382" w:rsidRDefault="00776049" w:rsidP="003036CE">
            <w:pPr>
              <w:jc w:val="center"/>
              <w:rPr>
                <w:rFonts w:ascii="Arial" w:hAnsi="Arial" w:cs="Arial"/>
                <w:sz w:val="20"/>
                <w:szCs w:val="20"/>
              </w:rPr>
            </w:pPr>
            <w:r w:rsidRPr="00966382">
              <w:rPr>
                <w:rFonts w:ascii="Arial" w:hAnsi="Arial" w:cs="Arial"/>
                <w:sz w:val="20"/>
                <w:szCs w:val="20"/>
              </w:rPr>
              <w:t>Proposed Change</w:t>
            </w:r>
          </w:p>
        </w:tc>
        <w:tc>
          <w:tcPr>
            <w:tcW w:w="2126" w:type="dxa"/>
          </w:tcPr>
          <w:p w14:paraId="46730A43" w14:textId="77777777" w:rsidR="00776049" w:rsidRPr="00966382" w:rsidRDefault="00776049" w:rsidP="003036CE">
            <w:pPr>
              <w:jc w:val="center"/>
              <w:rPr>
                <w:rFonts w:ascii="Arial" w:hAnsi="Arial" w:cs="Arial"/>
                <w:sz w:val="20"/>
                <w:szCs w:val="20"/>
              </w:rPr>
            </w:pPr>
            <w:r w:rsidRPr="00966382">
              <w:rPr>
                <w:rFonts w:ascii="Arial" w:hAnsi="Arial" w:cs="Arial"/>
                <w:sz w:val="20"/>
                <w:szCs w:val="20"/>
              </w:rPr>
              <w:t>Resolution</w:t>
            </w:r>
          </w:p>
        </w:tc>
      </w:tr>
      <w:tr w:rsidR="00450194" w:rsidRPr="00966382" w14:paraId="59762130" w14:textId="77777777" w:rsidTr="00776049">
        <w:trPr>
          <w:trHeight w:val="243"/>
        </w:trPr>
        <w:tc>
          <w:tcPr>
            <w:tcW w:w="709" w:type="dxa"/>
          </w:tcPr>
          <w:p w14:paraId="0BCC3194" w14:textId="304CB2AF" w:rsidR="00450194" w:rsidRDefault="00450194" w:rsidP="00450194">
            <w:pPr>
              <w:jc w:val="right"/>
              <w:rPr>
                <w:rFonts w:ascii="Arial" w:hAnsi="Arial" w:cs="Arial"/>
                <w:sz w:val="20"/>
                <w:szCs w:val="20"/>
                <w:lang w:val="en-SG"/>
              </w:rPr>
            </w:pPr>
            <w:r>
              <w:rPr>
                <w:rFonts w:ascii="Arial" w:hAnsi="Arial" w:cs="Arial"/>
                <w:sz w:val="20"/>
                <w:szCs w:val="20"/>
              </w:rPr>
              <w:t>6205</w:t>
            </w:r>
          </w:p>
        </w:tc>
        <w:tc>
          <w:tcPr>
            <w:tcW w:w="1276" w:type="dxa"/>
          </w:tcPr>
          <w:p w14:paraId="3396AC25" w14:textId="096FA0F2" w:rsidR="00450194" w:rsidRDefault="00450194" w:rsidP="00450194">
            <w:pPr>
              <w:jc w:val="left"/>
              <w:rPr>
                <w:rFonts w:ascii="Arial" w:hAnsi="Arial" w:cs="Arial"/>
                <w:sz w:val="20"/>
                <w:szCs w:val="20"/>
              </w:rPr>
            </w:pPr>
            <w:r>
              <w:rPr>
                <w:rFonts w:ascii="Arial" w:hAnsi="Arial" w:cs="Arial"/>
                <w:sz w:val="20"/>
                <w:szCs w:val="20"/>
              </w:rPr>
              <w:t>Michael Montemurro</w:t>
            </w:r>
          </w:p>
        </w:tc>
        <w:tc>
          <w:tcPr>
            <w:tcW w:w="922" w:type="dxa"/>
          </w:tcPr>
          <w:p w14:paraId="3656D5D1" w14:textId="1A7E0E53" w:rsidR="00450194" w:rsidRDefault="00450194" w:rsidP="00450194">
            <w:pPr>
              <w:rPr>
                <w:rFonts w:ascii="Arial" w:hAnsi="Arial" w:cs="Arial"/>
                <w:sz w:val="20"/>
                <w:szCs w:val="20"/>
              </w:rPr>
            </w:pPr>
            <w:r>
              <w:rPr>
                <w:rFonts w:ascii="Arial" w:hAnsi="Arial" w:cs="Arial"/>
                <w:sz w:val="20"/>
                <w:szCs w:val="20"/>
              </w:rPr>
              <w:t>35.3.5.2</w:t>
            </w:r>
          </w:p>
        </w:tc>
        <w:tc>
          <w:tcPr>
            <w:tcW w:w="720" w:type="dxa"/>
          </w:tcPr>
          <w:p w14:paraId="3C558C9E" w14:textId="70F858A5" w:rsidR="00450194" w:rsidRDefault="00450194" w:rsidP="00450194">
            <w:pPr>
              <w:rPr>
                <w:rFonts w:ascii="Arial" w:hAnsi="Arial" w:cs="Arial"/>
                <w:sz w:val="20"/>
                <w:szCs w:val="20"/>
              </w:rPr>
            </w:pPr>
            <w:r>
              <w:rPr>
                <w:rFonts w:ascii="Arial" w:hAnsi="Arial" w:cs="Arial"/>
                <w:sz w:val="20"/>
                <w:szCs w:val="20"/>
              </w:rPr>
              <w:t>256</w:t>
            </w:r>
          </w:p>
        </w:tc>
        <w:tc>
          <w:tcPr>
            <w:tcW w:w="768" w:type="dxa"/>
          </w:tcPr>
          <w:p w14:paraId="39004D22" w14:textId="026DB1A0" w:rsidR="00450194" w:rsidRDefault="00450194" w:rsidP="00450194">
            <w:pPr>
              <w:rPr>
                <w:rFonts w:ascii="Arial" w:hAnsi="Arial" w:cs="Arial"/>
                <w:sz w:val="20"/>
                <w:szCs w:val="20"/>
              </w:rPr>
            </w:pPr>
            <w:r>
              <w:rPr>
                <w:rFonts w:ascii="Arial" w:hAnsi="Arial" w:cs="Arial"/>
                <w:sz w:val="20"/>
                <w:szCs w:val="20"/>
              </w:rPr>
              <w:t>10</w:t>
            </w:r>
          </w:p>
        </w:tc>
        <w:tc>
          <w:tcPr>
            <w:tcW w:w="1662" w:type="dxa"/>
          </w:tcPr>
          <w:p w14:paraId="5B9BF2FB" w14:textId="4543E805" w:rsidR="00450194" w:rsidRDefault="00450194" w:rsidP="00450194">
            <w:pPr>
              <w:rPr>
                <w:rFonts w:ascii="Arial" w:hAnsi="Arial" w:cs="Arial"/>
                <w:sz w:val="20"/>
                <w:szCs w:val="20"/>
              </w:rPr>
            </w:pPr>
            <w:r>
              <w:rPr>
                <w:rFonts w:ascii="Arial" w:hAnsi="Arial" w:cs="Arial"/>
                <w:sz w:val="20"/>
                <w:szCs w:val="20"/>
              </w:rPr>
              <w:t xml:space="preserve">The second paragraph of this subclause is redundant with the details described in Clause 12 and should be modified to describe the </w:t>
            </w:r>
            <w:proofErr w:type="spellStart"/>
            <w:r>
              <w:rPr>
                <w:rFonts w:ascii="Arial" w:hAnsi="Arial" w:cs="Arial"/>
                <w:sz w:val="20"/>
                <w:szCs w:val="20"/>
              </w:rPr>
              <w:t>secuirty</w:t>
            </w:r>
            <w:proofErr w:type="spellEnd"/>
            <w:r>
              <w:rPr>
                <w:rFonts w:ascii="Arial" w:hAnsi="Arial" w:cs="Arial"/>
                <w:sz w:val="20"/>
                <w:szCs w:val="20"/>
              </w:rPr>
              <w:t xml:space="preserve"> association.</w:t>
            </w:r>
          </w:p>
        </w:tc>
        <w:tc>
          <w:tcPr>
            <w:tcW w:w="2307" w:type="dxa"/>
          </w:tcPr>
          <w:p w14:paraId="08C57B07" w14:textId="5928D7B1" w:rsidR="00450194" w:rsidRDefault="00450194" w:rsidP="00450194">
            <w:pPr>
              <w:rPr>
                <w:rFonts w:ascii="Arial" w:hAnsi="Arial" w:cs="Arial"/>
                <w:sz w:val="20"/>
                <w:szCs w:val="20"/>
              </w:rPr>
            </w:pPr>
            <w:r>
              <w:rPr>
                <w:rFonts w:ascii="Arial" w:hAnsi="Arial" w:cs="Arial"/>
                <w:sz w:val="20"/>
                <w:szCs w:val="20"/>
              </w:rPr>
              <w:t xml:space="preserve">Change "Different links use different GTK/IGTK/BIGTK and each link has its own PN space. </w:t>
            </w:r>
            <w:proofErr w:type="spellStart"/>
            <w:r>
              <w:rPr>
                <w:rFonts w:ascii="Arial" w:hAnsi="Arial" w:cs="Arial"/>
                <w:sz w:val="20"/>
                <w:szCs w:val="20"/>
              </w:rPr>
              <w:t>TheGTK</w:t>
            </w:r>
            <w:proofErr w:type="spellEnd"/>
            <w:r>
              <w:rPr>
                <w:rFonts w:ascii="Arial" w:hAnsi="Arial" w:cs="Arial"/>
                <w:sz w:val="20"/>
                <w:szCs w:val="20"/>
              </w:rPr>
              <w:t>/IGTK/BIGTK of each setup links are delivered to the non-AP MLD using a single 4-way handshake as defined in 12.7.6 (4-way handshake)."</w:t>
            </w:r>
            <w:r>
              <w:rPr>
                <w:rFonts w:ascii="Arial" w:hAnsi="Arial" w:cs="Arial"/>
                <w:sz w:val="20"/>
                <w:szCs w:val="20"/>
              </w:rPr>
              <w:br/>
              <w:t>to</w:t>
            </w:r>
            <w:r>
              <w:rPr>
                <w:rFonts w:ascii="Arial" w:hAnsi="Arial" w:cs="Arial"/>
                <w:sz w:val="20"/>
                <w:szCs w:val="20"/>
              </w:rPr>
              <w:br/>
              <w:t xml:space="preserve">"After a successful multi-link (re)setup between a non-AP MLD and an AP MLD, GTKSA, BIGTK SA, and IGTK SAs are established between each affiliated STA and </w:t>
            </w:r>
            <w:proofErr w:type="spellStart"/>
            <w:r>
              <w:rPr>
                <w:rFonts w:ascii="Arial" w:hAnsi="Arial" w:cs="Arial"/>
                <w:sz w:val="20"/>
                <w:szCs w:val="20"/>
              </w:rPr>
              <w:t>affilated</w:t>
            </w:r>
            <w:proofErr w:type="spellEnd"/>
            <w:r>
              <w:rPr>
                <w:rFonts w:ascii="Arial" w:hAnsi="Arial" w:cs="Arial"/>
                <w:sz w:val="20"/>
                <w:szCs w:val="20"/>
              </w:rPr>
              <w:t xml:space="preserve"> AP managed through the AP MLD and non-AP MLD SME. Key update procedures for group keys are performed between the AP MLD and the non-AP MLD as defined in 12.7.7 (Group key handshake."</w:t>
            </w:r>
            <w:r>
              <w:rPr>
                <w:rFonts w:ascii="Arial" w:hAnsi="Arial" w:cs="Arial"/>
                <w:sz w:val="20"/>
                <w:szCs w:val="20"/>
              </w:rPr>
              <w:br/>
            </w:r>
            <w:r>
              <w:rPr>
                <w:rFonts w:ascii="Arial" w:hAnsi="Arial" w:cs="Arial"/>
                <w:sz w:val="20"/>
                <w:szCs w:val="20"/>
              </w:rPr>
              <w:br/>
              <w:t>Note: This proposed resolution assumes that the text changes in https://mentor.ieee.org/802.11/dcn/21/11-21-0300-03-00be-crs-for-d0-3-group-key-</w:t>
            </w:r>
            <w:r>
              <w:rPr>
                <w:rFonts w:ascii="Arial" w:hAnsi="Arial" w:cs="Arial"/>
                <w:sz w:val="20"/>
                <w:szCs w:val="20"/>
              </w:rPr>
              <w:lastRenderedPageBreak/>
              <w:t>handshake-cids.docx are incorporated into the draft.</w:t>
            </w:r>
          </w:p>
        </w:tc>
        <w:tc>
          <w:tcPr>
            <w:tcW w:w="2126" w:type="dxa"/>
          </w:tcPr>
          <w:p w14:paraId="1B0D67FA" w14:textId="77777777" w:rsidR="00450194" w:rsidRPr="00966382" w:rsidRDefault="00450194" w:rsidP="00450194">
            <w:pPr>
              <w:rPr>
                <w:rFonts w:ascii="Arial" w:hAnsi="Arial" w:cs="Arial"/>
                <w:b/>
                <w:sz w:val="20"/>
                <w:szCs w:val="20"/>
              </w:rPr>
            </w:pPr>
            <w:r w:rsidRPr="00966382">
              <w:rPr>
                <w:rFonts w:ascii="Arial" w:hAnsi="Arial" w:cs="Arial"/>
                <w:b/>
                <w:sz w:val="20"/>
                <w:szCs w:val="20"/>
              </w:rPr>
              <w:lastRenderedPageBreak/>
              <w:t>Revised.</w:t>
            </w:r>
          </w:p>
          <w:p w14:paraId="6C5AB0A4" w14:textId="77777777" w:rsidR="00450194" w:rsidRPr="00966382" w:rsidRDefault="00450194" w:rsidP="00450194">
            <w:pPr>
              <w:rPr>
                <w:rFonts w:ascii="Arial" w:hAnsi="Arial" w:cs="Arial"/>
                <w:sz w:val="20"/>
                <w:szCs w:val="20"/>
              </w:rPr>
            </w:pPr>
          </w:p>
          <w:p w14:paraId="6E378713" w14:textId="679823D2" w:rsidR="00450194" w:rsidRPr="00966382" w:rsidRDefault="00450194" w:rsidP="00450194">
            <w:pPr>
              <w:rPr>
                <w:rFonts w:ascii="Arial" w:hAnsi="Arial" w:cs="Arial"/>
                <w:sz w:val="20"/>
                <w:szCs w:val="20"/>
              </w:rPr>
            </w:pPr>
            <w:r>
              <w:rPr>
                <w:rFonts w:ascii="Arial" w:hAnsi="Arial" w:cs="Arial"/>
                <w:sz w:val="20"/>
                <w:szCs w:val="20"/>
              </w:rPr>
              <w:t xml:space="preserve">Agree with the comment that </w:t>
            </w:r>
            <w:r w:rsidR="006067EC">
              <w:rPr>
                <w:rFonts w:ascii="Arial" w:hAnsi="Arial" w:cs="Arial"/>
                <w:sz w:val="20"/>
                <w:szCs w:val="20"/>
              </w:rPr>
              <w:t xml:space="preserve">group key security association should be described, however as of D1.3 they are missing in clause 12 and related text is added </w:t>
            </w:r>
            <w:ins w:id="1" w:author="Rojan Chitrakar" w:date="2022-03-18T11:19:00Z">
              <w:r w:rsidR="00B4734D">
                <w:rPr>
                  <w:rFonts w:ascii="Arial" w:hAnsi="Arial" w:cs="Arial"/>
                  <w:sz w:val="20"/>
                  <w:szCs w:val="20"/>
                </w:rPr>
                <w:t xml:space="preserve">in </w:t>
              </w:r>
              <w:r w:rsidR="00B4734D" w:rsidRPr="00B4734D">
                <w:rPr>
                  <w:rFonts w:ascii="Arial" w:hAnsi="Arial" w:cs="Arial"/>
                  <w:sz w:val="20"/>
                  <w:szCs w:val="20"/>
                </w:rPr>
                <w:t xml:space="preserve">35.3.5.2 </w:t>
              </w:r>
              <w:r w:rsidR="00B4734D">
                <w:rPr>
                  <w:rFonts w:ascii="Arial" w:hAnsi="Arial" w:cs="Arial"/>
                  <w:sz w:val="20"/>
                  <w:szCs w:val="20"/>
                </w:rPr>
                <w:t>(</w:t>
              </w:r>
              <w:r w:rsidR="00B4734D" w:rsidRPr="00B4734D">
                <w:rPr>
                  <w:rFonts w:ascii="Arial" w:hAnsi="Arial" w:cs="Arial"/>
                  <w:sz w:val="20"/>
                  <w:szCs w:val="20"/>
                </w:rPr>
                <w:t>Multi-link security</w:t>
              </w:r>
              <w:r w:rsidR="00B4734D">
                <w:rPr>
                  <w:rFonts w:ascii="Arial" w:hAnsi="Arial" w:cs="Arial"/>
                  <w:sz w:val="20"/>
                  <w:szCs w:val="20"/>
                </w:rPr>
                <w:t>)</w:t>
              </w:r>
              <w:r w:rsidR="00B4734D" w:rsidRPr="00B4734D">
                <w:rPr>
                  <w:rFonts w:ascii="Arial" w:hAnsi="Arial" w:cs="Arial"/>
                  <w:sz w:val="20"/>
                  <w:szCs w:val="20"/>
                </w:rPr>
                <w:t xml:space="preserve"> </w:t>
              </w:r>
            </w:ins>
            <w:r w:rsidR="006067EC">
              <w:rPr>
                <w:rFonts w:ascii="Arial" w:hAnsi="Arial" w:cs="Arial"/>
                <w:sz w:val="20"/>
                <w:szCs w:val="20"/>
              </w:rPr>
              <w:t>as part of this resolution</w:t>
            </w:r>
            <w:r w:rsidR="00116E85">
              <w:rPr>
                <w:rFonts w:ascii="Arial" w:hAnsi="Arial" w:cs="Arial"/>
                <w:sz w:val="20"/>
                <w:szCs w:val="20"/>
              </w:rPr>
              <w:t xml:space="preserve"> to clarify that </w:t>
            </w:r>
            <w:ins w:id="2" w:author="Rojan Chitrakar" w:date="2022-03-18T11:20:00Z">
              <w:r w:rsidR="00B4734D">
                <w:rPr>
                  <w:rFonts w:ascii="Arial" w:hAnsi="Arial" w:cs="Arial"/>
                  <w:sz w:val="20"/>
                  <w:szCs w:val="20"/>
                </w:rPr>
                <w:t>after a successful multi-link (re)setup between an AP MLD and a non-AP MLD</w:t>
              </w:r>
              <w:r w:rsidR="00B4734D" w:rsidDel="00B4734D">
                <w:rPr>
                  <w:rFonts w:ascii="Arial" w:hAnsi="Arial" w:cs="Arial"/>
                  <w:sz w:val="20"/>
                  <w:szCs w:val="20"/>
                </w:rPr>
                <w:t xml:space="preserve"> </w:t>
              </w:r>
            </w:ins>
            <w:del w:id="3" w:author="Rojan Chitrakar" w:date="2022-03-18T11:19:00Z">
              <w:r w:rsidR="00116E85" w:rsidDel="00B4734D">
                <w:rPr>
                  <w:rFonts w:ascii="Arial" w:hAnsi="Arial" w:cs="Arial"/>
                  <w:sz w:val="20"/>
                  <w:szCs w:val="20"/>
                </w:rPr>
                <w:delText xml:space="preserve">a single </w:delText>
              </w:r>
            </w:del>
            <w:r w:rsidR="00116E85">
              <w:rPr>
                <w:rFonts w:ascii="Arial" w:hAnsi="Arial" w:cs="Arial"/>
                <w:sz w:val="20"/>
                <w:szCs w:val="20"/>
              </w:rPr>
              <w:t xml:space="preserve">GTKSA, IGTKSA and BIGTKSA are </w:t>
            </w:r>
            <w:del w:id="4" w:author="Rojan Chitrakar" w:date="2022-03-18T11:19:00Z">
              <w:r w:rsidR="00116E85" w:rsidDel="00B4734D">
                <w:rPr>
                  <w:rFonts w:ascii="Arial" w:hAnsi="Arial" w:cs="Arial"/>
                  <w:sz w:val="20"/>
                  <w:szCs w:val="20"/>
                </w:rPr>
                <w:delText xml:space="preserve">maintained </w:delText>
              </w:r>
            </w:del>
            <w:ins w:id="5" w:author="Rojan Chitrakar" w:date="2022-03-18T11:19:00Z">
              <w:r w:rsidR="00B4734D">
                <w:rPr>
                  <w:rFonts w:ascii="Arial" w:hAnsi="Arial" w:cs="Arial"/>
                  <w:sz w:val="20"/>
                  <w:szCs w:val="20"/>
                </w:rPr>
                <w:t>establ</w:t>
              </w:r>
            </w:ins>
            <w:ins w:id="6" w:author="Rojan Chitrakar" w:date="2022-03-18T11:20:00Z">
              <w:r w:rsidR="00B4734D">
                <w:rPr>
                  <w:rFonts w:ascii="Arial" w:hAnsi="Arial" w:cs="Arial"/>
                  <w:sz w:val="20"/>
                  <w:szCs w:val="20"/>
                </w:rPr>
                <w:t xml:space="preserve">ished </w:t>
              </w:r>
            </w:ins>
            <w:r w:rsidR="00116E85">
              <w:rPr>
                <w:rFonts w:ascii="Arial" w:hAnsi="Arial" w:cs="Arial"/>
                <w:sz w:val="20"/>
                <w:szCs w:val="20"/>
              </w:rPr>
              <w:t>between an AP MLD and a non-AP MLD</w:t>
            </w:r>
            <w:ins w:id="7" w:author="Rojan Chitrakar" w:date="2022-03-22T07:41:00Z">
              <w:r w:rsidR="001A7A4E">
                <w:rPr>
                  <w:rFonts w:ascii="Arial" w:hAnsi="Arial" w:cs="Arial"/>
                  <w:sz w:val="20"/>
                  <w:szCs w:val="20"/>
                </w:rPr>
                <w:t xml:space="preserve"> for each setup link</w:t>
              </w:r>
            </w:ins>
            <w:r w:rsidR="006067EC">
              <w:rPr>
                <w:rFonts w:ascii="Arial" w:hAnsi="Arial" w:cs="Arial"/>
                <w:sz w:val="20"/>
                <w:szCs w:val="20"/>
              </w:rPr>
              <w:t>. Regarding group key update, the relevant text is already added in D1.</w:t>
            </w:r>
            <w:del w:id="8" w:author="Rojan Chitrakar" w:date="2022-03-22T07:41:00Z">
              <w:r w:rsidR="006067EC" w:rsidDel="00477B02">
                <w:rPr>
                  <w:rFonts w:ascii="Arial" w:hAnsi="Arial" w:cs="Arial"/>
                  <w:sz w:val="20"/>
                  <w:szCs w:val="20"/>
                </w:rPr>
                <w:delText>3</w:delText>
              </w:r>
            </w:del>
            <w:ins w:id="9" w:author="Rojan Chitrakar" w:date="2022-03-22T07:41:00Z">
              <w:r w:rsidR="00477B02">
                <w:rPr>
                  <w:rFonts w:ascii="Arial" w:hAnsi="Arial" w:cs="Arial"/>
                  <w:sz w:val="20"/>
                  <w:szCs w:val="20"/>
                </w:rPr>
                <w:t>4</w:t>
              </w:r>
            </w:ins>
            <w:r w:rsidR="006067EC">
              <w:rPr>
                <w:rFonts w:ascii="Arial" w:hAnsi="Arial" w:cs="Arial"/>
                <w:sz w:val="20"/>
                <w:szCs w:val="20"/>
              </w:rPr>
              <w:t>.</w:t>
            </w:r>
          </w:p>
          <w:p w14:paraId="6345DBB6" w14:textId="77777777" w:rsidR="00450194" w:rsidRPr="00966382" w:rsidRDefault="00450194" w:rsidP="00450194">
            <w:pPr>
              <w:rPr>
                <w:rFonts w:ascii="Arial" w:hAnsi="Arial" w:cs="Arial"/>
                <w:sz w:val="20"/>
                <w:szCs w:val="20"/>
              </w:rPr>
            </w:pPr>
            <w:r w:rsidRPr="00966382">
              <w:rPr>
                <w:rFonts w:ascii="Arial" w:hAnsi="Arial" w:cs="Arial"/>
                <w:sz w:val="20"/>
                <w:szCs w:val="20"/>
              </w:rPr>
              <w:t xml:space="preserve"> </w:t>
            </w:r>
          </w:p>
          <w:p w14:paraId="0A0AC00B" w14:textId="15568159" w:rsidR="00450194" w:rsidRPr="00966382" w:rsidRDefault="00450194" w:rsidP="00450194">
            <w:pPr>
              <w:rPr>
                <w:rFonts w:ascii="Arial" w:hAnsi="Arial" w:cs="Arial"/>
                <w:sz w:val="20"/>
                <w:szCs w:val="20"/>
              </w:rPr>
            </w:pPr>
            <w:proofErr w:type="spellStart"/>
            <w:r w:rsidRPr="00966382">
              <w:rPr>
                <w:rFonts w:ascii="Arial" w:hAnsi="Arial" w:cs="Arial"/>
                <w:sz w:val="20"/>
                <w:szCs w:val="20"/>
              </w:rPr>
              <w:t>TG</w:t>
            </w:r>
            <w:r>
              <w:rPr>
                <w:rFonts w:ascii="Arial" w:hAnsi="Arial" w:cs="Arial"/>
                <w:sz w:val="20"/>
                <w:szCs w:val="20"/>
              </w:rPr>
              <w:t>be</w:t>
            </w:r>
            <w:proofErr w:type="spellEnd"/>
            <w:r w:rsidRPr="00966382">
              <w:rPr>
                <w:rFonts w:ascii="Arial" w:hAnsi="Arial" w:cs="Arial"/>
                <w:sz w:val="20"/>
                <w:szCs w:val="20"/>
              </w:rPr>
              <w:t xml:space="preserve"> editor to make the changes shown in </w:t>
            </w:r>
            <w:sdt>
              <w:sdtPr>
                <w:rPr>
                  <w:rFonts w:ascii="Arial" w:hAnsi="Arial" w:cs="Arial"/>
                  <w:sz w:val="20"/>
                </w:rPr>
                <w:alias w:val="Title"/>
                <w:tag w:val=""/>
                <w:id w:val="156957589"/>
                <w:placeholder>
                  <w:docPart w:val="7EA2C4B5AC764BE488DFF1CC878E6C59"/>
                </w:placeholder>
                <w:dataBinding w:prefixMappings="xmlns:ns0='http://purl.org/dc/elements/1.1/' xmlns:ns1='http://schemas.openxmlformats.org/package/2006/metadata/core-properties' " w:xpath="/ns1:coreProperties[1]/ns0:title[1]" w:storeItemID="{6C3C8BC8-F283-45AE-878A-BAB7291924A1}"/>
                <w:text/>
              </w:sdtPr>
              <w:sdtEndPr/>
              <w:sdtContent>
                <w:r w:rsidR="001B7B1F">
                  <w:rPr>
                    <w:rFonts w:ascii="Arial" w:hAnsi="Arial" w:cs="Arial"/>
                    <w:sz w:val="20"/>
                  </w:rPr>
                  <w:t>IEEE 802.11-21/1277r1</w:t>
                </w:r>
              </w:sdtContent>
            </w:sdt>
            <w:r>
              <w:rPr>
                <w:rFonts w:ascii="Arial" w:hAnsi="Arial" w:cs="Arial"/>
                <w:sz w:val="20"/>
                <w:szCs w:val="20"/>
              </w:rPr>
              <w:t xml:space="preserve"> </w:t>
            </w:r>
            <w:r w:rsidRPr="00966382">
              <w:rPr>
                <w:rFonts w:ascii="Arial" w:hAnsi="Arial" w:cs="Arial"/>
                <w:sz w:val="20"/>
                <w:szCs w:val="20"/>
              </w:rPr>
              <w:t>under all headings that include CID</w:t>
            </w:r>
            <w:r>
              <w:rPr>
                <w:rFonts w:ascii="Arial" w:hAnsi="Arial" w:cs="Arial"/>
                <w:sz w:val="20"/>
                <w:szCs w:val="20"/>
              </w:rPr>
              <w:t xml:space="preserve"> </w:t>
            </w:r>
            <w:r w:rsidR="006067EC">
              <w:rPr>
                <w:rFonts w:ascii="Arial" w:hAnsi="Arial" w:cs="Arial"/>
                <w:sz w:val="20"/>
                <w:szCs w:val="20"/>
              </w:rPr>
              <w:t xml:space="preserve"> 6205</w:t>
            </w:r>
            <w:r w:rsidRPr="00966382">
              <w:rPr>
                <w:rFonts w:ascii="Arial" w:hAnsi="Arial" w:cs="Arial"/>
                <w:sz w:val="20"/>
                <w:szCs w:val="20"/>
              </w:rPr>
              <w:t>.</w:t>
            </w:r>
          </w:p>
        </w:tc>
      </w:tr>
      <w:tr w:rsidR="00450194" w:rsidRPr="00966382" w14:paraId="209C13FE" w14:textId="77777777" w:rsidTr="00776049">
        <w:trPr>
          <w:trHeight w:val="243"/>
        </w:trPr>
        <w:tc>
          <w:tcPr>
            <w:tcW w:w="709" w:type="dxa"/>
          </w:tcPr>
          <w:p w14:paraId="23E41B4F" w14:textId="0EE783E9" w:rsidR="00450194" w:rsidRDefault="00450194" w:rsidP="00450194">
            <w:pPr>
              <w:jc w:val="right"/>
              <w:rPr>
                <w:rFonts w:ascii="Arial" w:hAnsi="Arial" w:cs="Arial"/>
                <w:sz w:val="20"/>
                <w:szCs w:val="20"/>
              </w:rPr>
            </w:pPr>
            <w:r>
              <w:rPr>
                <w:rFonts w:ascii="Arial" w:hAnsi="Arial" w:cs="Arial"/>
                <w:sz w:val="20"/>
                <w:szCs w:val="20"/>
              </w:rPr>
              <w:t>6632</w:t>
            </w:r>
          </w:p>
        </w:tc>
        <w:tc>
          <w:tcPr>
            <w:tcW w:w="1276" w:type="dxa"/>
          </w:tcPr>
          <w:p w14:paraId="00F87C9F" w14:textId="62BC369E" w:rsidR="00450194" w:rsidRDefault="00450194" w:rsidP="00450194">
            <w:pPr>
              <w:jc w:val="left"/>
              <w:rPr>
                <w:rFonts w:ascii="Arial" w:hAnsi="Arial" w:cs="Arial"/>
                <w:sz w:val="20"/>
                <w:szCs w:val="20"/>
              </w:rPr>
            </w:pPr>
            <w:r>
              <w:rPr>
                <w:rFonts w:ascii="Arial" w:hAnsi="Arial" w:cs="Arial"/>
                <w:sz w:val="20"/>
                <w:szCs w:val="20"/>
              </w:rPr>
              <w:t>Po-Kai Huang</w:t>
            </w:r>
          </w:p>
        </w:tc>
        <w:tc>
          <w:tcPr>
            <w:tcW w:w="922" w:type="dxa"/>
          </w:tcPr>
          <w:p w14:paraId="57D187D9" w14:textId="69883558" w:rsidR="00450194" w:rsidRDefault="00450194" w:rsidP="00450194">
            <w:pPr>
              <w:rPr>
                <w:rFonts w:ascii="Arial" w:hAnsi="Arial" w:cs="Arial"/>
                <w:sz w:val="20"/>
                <w:szCs w:val="20"/>
              </w:rPr>
            </w:pPr>
            <w:r>
              <w:rPr>
                <w:rFonts w:ascii="Arial" w:hAnsi="Arial" w:cs="Arial"/>
                <w:sz w:val="20"/>
                <w:szCs w:val="20"/>
              </w:rPr>
              <w:t>12.7.7</w:t>
            </w:r>
          </w:p>
        </w:tc>
        <w:tc>
          <w:tcPr>
            <w:tcW w:w="720" w:type="dxa"/>
          </w:tcPr>
          <w:p w14:paraId="1C55707E" w14:textId="29736B07" w:rsidR="00450194" w:rsidRDefault="00450194" w:rsidP="00450194">
            <w:pPr>
              <w:rPr>
                <w:rFonts w:ascii="Arial" w:hAnsi="Arial" w:cs="Arial"/>
                <w:sz w:val="20"/>
                <w:szCs w:val="20"/>
              </w:rPr>
            </w:pPr>
            <w:r>
              <w:rPr>
                <w:rFonts w:ascii="Arial" w:hAnsi="Arial" w:cs="Arial"/>
                <w:sz w:val="20"/>
                <w:szCs w:val="20"/>
              </w:rPr>
              <w:t>209</w:t>
            </w:r>
          </w:p>
        </w:tc>
        <w:tc>
          <w:tcPr>
            <w:tcW w:w="768" w:type="dxa"/>
          </w:tcPr>
          <w:p w14:paraId="14C95CDB" w14:textId="4BDDC143" w:rsidR="00450194" w:rsidRDefault="00450194" w:rsidP="00450194">
            <w:pPr>
              <w:rPr>
                <w:rFonts w:ascii="Arial" w:hAnsi="Arial" w:cs="Arial"/>
                <w:sz w:val="20"/>
                <w:szCs w:val="20"/>
              </w:rPr>
            </w:pPr>
            <w:r>
              <w:rPr>
                <w:rFonts w:ascii="Arial" w:hAnsi="Arial" w:cs="Arial"/>
                <w:sz w:val="20"/>
                <w:szCs w:val="20"/>
              </w:rPr>
              <w:t>1</w:t>
            </w:r>
          </w:p>
        </w:tc>
        <w:tc>
          <w:tcPr>
            <w:tcW w:w="1662" w:type="dxa"/>
          </w:tcPr>
          <w:p w14:paraId="0BFBF130" w14:textId="154BF964" w:rsidR="00450194" w:rsidRDefault="00450194" w:rsidP="00450194">
            <w:pPr>
              <w:rPr>
                <w:rFonts w:ascii="Arial" w:hAnsi="Arial" w:cs="Arial"/>
                <w:sz w:val="20"/>
                <w:szCs w:val="20"/>
              </w:rPr>
            </w:pPr>
            <w:r>
              <w:rPr>
                <w:rFonts w:ascii="Arial" w:hAnsi="Arial" w:cs="Arial"/>
                <w:sz w:val="20"/>
                <w:szCs w:val="20"/>
              </w:rPr>
              <w:t xml:space="preserve">Group handshake is used to update the group key. </w:t>
            </w:r>
            <w:proofErr w:type="gramStart"/>
            <w:r>
              <w:rPr>
                <w:rFonts w:ascii="Arial" w:hAnsi="Arial" w:cs="Arial"/>
                <w:sz w:val="20"/>
                <w:szCs w:val="20"/>
              </w:rPr>
              <w:t>Similar to</w:t>
            </w:r>
            <w:proofErr w:type="gramEnd"/>
            <w:r>
              <w:rPr>
                <w:rFonts w:ascii="Arial" w:hAnsi="Arial" w:cs="Arial"/>
                <w:sz w:val="20"/>
                <w:szCs w:val="20"/>
              </w:rPr>
              <w:t xml:space="preserve"> the design we add in 12.7.6. Allow group key handshake to update keys of all setup links in one </w:t>
            </w:r>
            <w:proofErr w:type="spellStart"/>
            <w:r>
              <w:rPr>
                <w:rFonts w:ascii="Arial" w:hAnsi="Arial" w:cs="Arial"/>
                <w:sz w:val="20"/>
                <w:szCs w:val="20"/>
              </w:rPr>
              <w:t>excahgne</w:t>
            </w:r>
            <w:proofErr w:type="spellEnd"/>
            <w:r>
              <w:rPr>
                <w:rFonts w:ascii="Arial" w:hAnsi="Arial" w:cs="Arial"/>
                <w:sz w:val="20"/>
                <w:szCs w:val="20"/>
              </w:rPr>
              <w:t>.</w:t>
            </w:r>
          </w:p>
        </w:tc>
        <w:tc>
          <w:tcPr>
            <w:tcW w:w="2307" w:type="dxa"/>
          </w:tcPr>
          <w:p w14:paraId="5B6077AE" w14:textId="1EAB20D6" w:rsidR="00450194" w:rsidRDefault="00450194" w:rsidP="00450194">
            <w:pPr>
              <w:rPr>
                <w:rFonts w:ascii="Arial" w:hAnsi="Arial" w:cs="Arial"/>
                <w:sz w:val="20"/>
                <w:szCs w:val="20"/>
              </w:rPr>
            </w:pPr>
            <w:r>
              <w:rPr>
                <w:rFonts w:ascii="Arial" w:hAnsi="Arial" w:cs="Arial"/>
                <w:sz w:val="20"/>
                <w:szCs w:val="20"/>
              </w:rPr>
              <w:t>Follow the design in 12.7.6 for group key handshake by allowing KDE of GTK, IGTK, BIGTK of other links to be included in group key handshake to complete update in one handshake.</w:t>
            </w:r>
          </w:p>
        </w:tc>
        <w:tc>
          <w:tcPr>
            <w:tcW w:w="2126" w:type="dxa"/>
          </w:tcPr>
          <w:p w14:paraId="43F6D9DB" w14:textId="77777777" w:rsidR="00641FAA" w:rsidRPr="00966382" w:rsidRDefault="00641FAA" w:rsidP="00641FAA">
            <w:pPr>
              <w:rPr>
                <w:rFonts w:ascii="Arial" w:hAnsi="Arial" w:cs="Arial"/>
                <w:b/>
                <w:sz w:val="20"/>
                <w:szCs w:val="20"/>
              </w:rPr>
            </w:pPr>
            <w:r w:rsidRPr="00966382">
              <w:rPr>
                <w:rFonts w:ascii="Arial" w:hAnsi="Arial" w:cs="Arial"/>
                <w:b/>
                <w:sz w:val="20"/>
                <w:szCs w:val="20"/>
              </w:rPr>
              <w:t>Revised.</w:t>
            </w:r>
          </w:p>
          <w:p w14:paraId="7010777B" w14:textId="77777777" w:rsidR="00641FAA" w:rsidRPr="00966382" w:rsidRDefault="00641FAA" w:rsidP="00641FAA">
            <w:pPr>
              <w:rPr>
                <w:rFonts w:ascii="Arial" w:hAnsi="Arial" w:cs="Arial"/>
                <w:sz w:val="20"/>
                <w:szCs w:val="20"/>
              </w:rPr>
            </w:pPr>
          </w:p>
          <w:p w14:paraId="42C48A1E" w14:textId="3D89B3D8" w:rsidR="00641FAA" w:rsidRPr="00966382" w:rsidRDefault="00641FAA" w:rsidP="00641FAA">
            <w:pPr>
              <w:rPr>
                <w:rFonts w:ascii="Arial" w:hAnsi="Arial" w:cs="Arial"/>
                <w:sz w:val="20"/>
                <w:szCs w:val="20"/>
              </w:rPr>
            </w:pPr>
            <w:r>
              <w:rPr>
                <w:rFonts w:ascii="Arial" w:hAnsi="Arial" w:cs="Arial"/>
                <w:sz w:val="20"/>
                <w:szCs w:val="20"/>
              </w:rPr>
              <w:t>Agree with the comment that for MLO it should be possible to carry the GTK/IGTK/BIGTK KDEs of multiple links in a single group key handshake. The relevant text is already added in D1.3.</w:t>
            </w:r>
          </w:p>
          <w:p w14:paraId="08F3720D" w14:textId="77777777" w:rsidR="00641FAA" w:rsidRPr="00966382" w:rsidRDefault="00641FAA" w:rsidP="00641FAA">
            <w:pPr>
              <w:rPr>
                <w:rFonts w:ascii="Arial" w:hAnsi="Arial" w:cs="Arial"/>
                <w:sz w:val="20"/>
                <w:szCs w:val="20"/>
              </w:rPr>
            </w:pPr>
            <w:r w:rsidRPr="00966382">
              <w:rPr>
                <w:rFonts w:ascii="Arial" w:hAnsi="Arial" w:cs="Arial"/>
                <w:sz w:val="20"/>
                <w:szCs w:val="20"/>
              </w:rPr>
              <w:t xml:space="preserve"> </w:t>
            </w:r>
          </w:p>
          <w:p w14:paraId="671B626E" w14:textId="5B278527" w:rsidR="00450194" w:rsidRPr="00966382" w:rsidRDefault="00641FAA" w:rsidP="00641FAA">
            <w:pPr>
              <w:rPr>
                <w:rFonts w:ascii="Arial" w:hAnsi="Arial" w:cs="Arial"/>
                <w:sz w:val="20"/>
              </w:rPr>
            </w:pPr>
            <w:r>
              <w:rPr>
                <w:rFonts w:ascii="Arial" w:hAnsi="Arial" w:cs="Arial"/>
                <w:sz w:val="20"/>
                <w:szCs w:val="20"/>
              </w:rPr>
              <w:t xml:space="preserve">No further action required from the </w:t>
            </w:r>
            <w:proofErr w:type="spellStart"/>
            <w:r w:rsidRPr="00966382">
              <w:rPr>
                <w:rFonts w:ascii="Arial" w:hAnsi="Arial" w:cs="Arial"/>
                <w:sz w:val="20"/>
                <w:szCs w:val="20"/>
              </w:rPr>
              <w:t>TG</w:t>
            </w:r>
            <w:r>
              <w:rPr>
                <w:rFonts w:ascii="Arial" w:hAnsi="Arial" w:cs="Arial"/>
                <w:sz w:val="20"/>
                <w:szCs w:val="20"/>
              </w:rPr>
              <w:t>be</w:t>
            </w:r>
            <w:proofErr w:type="spellEnd"/>
            <w:r w:rsidRPr="00966382">
              <w:rPr>
                <w:rFonts w:ascii="Arial" w:hAnsi="Arial" w:cs="Arial"/>
                <w:sz w:val="20"/>
                <w:szCs w:val="20"/>
              </w:rPr>
              <w:t xml:space="preserve"> editor </w:t>
            </w:r>
            <w:r>
              <w:rPr>
                <w:rFonts w:ascii="Arial" w:hAnsi="Arial" w:cs="Arial"/>
                <w:sz w:val="20"/>
                <w:szCs w:val="20"/>
              </w:rPr>
              <w:t>for</w:t>
            </w:r>
            <w:r w:rsidRPr="00966382">
              <w:rPr>
                <w:rFonts w:ascii="Arial" w:hAnsi="Arial" w:cs="Arial"/>
                <w:sz w:val="20"/>
                <w:szCs w:val="20"/>
              </w:rPr>
              <w:t xml:space="preserve"> CID</w:t>
            </w:r>
            <w:r>
              <w:rPr>
                <w:rFonts w:ascii="Arial" w:hAnsi="Arial" w:cs="Arial"/>
                <w:sz w:val="20"/>
                <w:szCs w:val="20"/>
              </w:rPr>
              <w:t xml:space="preserve">  6632</w:t>
            </w:r>
            <w:r w:rsidRPr="00966382">
              <w:rPr>
                <w:rFonts w:ascii="Arial" w:hAnsi="Arial" w:cs="Arial"/>
                <w:sz w:val="20"/>
                <w:szCs w:val="20"/>
              </w:rPr>
              <w:t>.</w:t>
            </w:r>
          </w:p>
        </w:tc>
      </w:tr>
      <w:tr w:rsidR="00450194" w:rsidRPr="00966382" w14:paraId="47FEA668" w14:textId="77777777" w:rsidTr="00776049">
        <w:trPr>
          <w:trHeight w:val="243"/>
        </w:trPr>
        <w:tc>
          <w:tcPr>
            <w:tcW w:w="709" w:type="dxa"/>
          </w:tcPr>
          <w:p w14:paraId="254A84C8" w14:textId="26176B5D" w:rsidR="00450194" w:rsidRDefault="00450194" w:rsidP="00450194">
            <w:pPr>
              <w:jc w:val="right"/>
              <w:rPr>
                <w:rFonts w:ascii="Arial" w:hAnsi="Arial" w:cs="Arial"/>
                <w:sz w:val="20"/>
              </w:rPr>
            </w:pPr>
            <w:r>
              <w:rPr>
                <w:rFonts w:ascii="Arial" w:hAnsi="Arial" w:cs="Arial"/>
                <w:sz w:val="20"/>
                <w:szCs w:val="20"/>
              </w:rPr>
              <w:t>6723</w:t>
            </w:r>
          </w:p>
        </w:tc>
        <w:tc>
          <w:tcPr>
            <w:tcW w:w="1276" w:type="dxa"/>
          </w:tcPr>
          <w:p w14:paraId="36D4B87C" w14:textId="6B7E9C69" w:rsidR="00450194" w:rsidRDefault="00450194" w:rsidP="00450194">
            <w:pPr>
              <w:jc w:val="left"/>
              <w:rPr>
                <w:rFonts w:ascii="Arial" w:hAnsi="Arial" w:cs="Arial"/>
                <w:sz w:val="20"/>
              </w:rPr>
            </w:pPr>
            <w:r>
              <w:rPr>
                <w:rFonts w:ascii="Arial" w:hAnsi="Arial" w:cs="Arial"/>
                <w:sz w:val="20"/>
                <w:szCs w:val="20"/>
              </w:rPr>
              <w:t>Rojan Chitrakar</w:t>
            </w:r>
          </w:p>
        </w:tc>
        <w:tc>
          <w:tcPr>
            <w:tcW w:w="922" w:type="dxa"/>
          </w:tcPr>
          <w:p w14:paraId="19B63FFF" w14:textId="734348E0" w:rsidR="00450194" w:rsidRDefault="00450194" w:rsidP="00450194">
            <w:pPr>
              <w:rPr>
                <w:rFonts w:ascii="Arial" w:hAnsi="Arial" w:cs="Arial"/>
                <w:sz w:val="20"/>
              </w:rPr>
            </w:pPr>
            <w:r>
              <w:rPr>
                <w:rFonts w:ascii="Arial" w:hAnsi="Arial" w:cs="Arial"/>
                <w:sz w:val="20"/>
                <w:szCs w:val="20"/>
              </w:rPr>
              <w:t>12.7.7</w:t>
            </w:r>
          </w:p>
        </w:tc>
        <w:tc>
          <w:tcPr>
            <w:tcW w:w="720" w:type="dxa"/>
          </w:tcPr>
          <w:p w14:paraId="7FC1D008" w14:textId="774FA665" w:rsidR="00450194" w:rsidRDefault="00450194" w:rsidP="00450194">
            <w:pPr>
              <w:rPr>
                <w:rFonts w:ascii="Arial" w:hAnsi="Arial" w:cs="Arial"/>
                <w:sz w:val="20"/>
              </w:rPr>
            </w:pPr>
            <w:r>
              <w:rPr>
                <w:rFonts w:ascii="Arial" w:hAnsi="Arial" w:cs="Arial"/>
                <w:sz w:val="20"/>
                <w:szCs w:val="20"/>
              </w:rPr>
              <w:t> </w:t>
            </w:r>
          </w:p>
        </w:tc>
        <w:tc>
          <w:tcPr>
            <w:tcW w:w="768" w:type="dxa"/>
          </w:tcPr>
          <w:p w14:paraId="4956BE2A" w14:textId="45AF559F" w:rsidR="00450194" w:rsidRDefault="00450194" w:rsidP="00450194">
            <w:pPr>
              <w:rPr>
                <w:rFonts w:ascii="Arial" w:hAnsi="Arial" w:cs="Arial"/>
                <w:sz w:val="20"/>
              </w:rPr>
            </w:pPr>
            <w:r>
              <w:rPr>
                <w:rFonts w:ascii="Arial" w:hAnsi="Arial" w:cs="Arial"/>
                <w:sz w:val="20"/>
                <w:szCs w:val="20"/>
              </w:rPr>
              <w:t> </w:t>
            </w:r>
          </w:p>
        </w:tc>
        <w:tc>
          <w:tcPr>
            <w:tcW w:w="1662" w:type="dxa"/>
          </w:tcPr>
          <w:p w14:paraId="1FCA2375" w14:textId="72748203" w:rsidR="00450194" w:rsidRDefault="00450194" w:rsidP="00450194">
            <w:pPr>
              <w:rPr>
                <w:rFonts w:ascii="Arial" w:hAnsi="Arial" w:cs="Arial"/>
                <w:sz w:val="20"/>
              </w:rPr>
            </w:pPr>
            <w:r>
              <w:rPr>
                <w:rFonts w:ascii="Arial" w:hAnsi="Arial" w:cs="Arial"/>
                <w:sz w:val="20"/>
                <w:szCs w:val="20"/>
              </w:rPr>
              <w:t>Clause 12.7.7 (Group key handshake) should also be expanded to allow delivery of the GTK/IGTK/BIGTK of other setup links using a single group key handshake.</w:t>
            </w:r>
          </w:p>
        </w:tc>
        <w:tc>
          <w:tcPr>
            <w:tcW w:w="2307" w:type="dxa"/>
          </w:tcPr>
          <w:p w14:paraId="28BEFCF2" w14:textId="7AAC9157" w:rsidR="00450194" w:rsidRDefault="00450194" w:rsidP="00450194">
            <w:pPr>
              <w:rPr>
                <w:rFonts w:ascii="Arial" w:hAnsi="Arial" w:cs="Arial"/>
                <w:sz w:val="20"/>
              </w:rPr>
            </w:pPr>
            <w:proofErr w:type="gramStart"/>
            <w:r>
              <w:rPr>
                <w:rFonts w:ascii="Arial" w:hAnsi="Arial" w:cs="Arial"/>
                <w:sz w:val="20"/>
                <w:szCs w:val="20"/>
              </w:rPr>
              <w:t>Expand  Clause</w:t>
            </w:r>
            <w:proofErr w:type="gramEnd"/>
            <w:r>
              <w:rPr>
                <w:rFonts w:ascii="Arial" w:hAnsi="Arial" w:cs="Arial"/>
                <w:sz w:val="20"/>
                <w:szCs w:val="20"/>
              </w:rPr>
              <w:t xml:space="preserve"> 12.7.7 (Group key handshake)  to allow delivery of the GTK/IGTK/BIGTK of other setup links using a single group key handshake.</w:t>
            </w:r>
          </w:p>
        </w:tc>
        <w:tc>
          <w:tcPr>
            <w:tcW w:w="2126" w:type="dxa"/>
          </w:tcPr>
          <w:p w14:paraId="456AAF45" w14:textId="77777777" w:rsidR="00641FAA" w:rsidRPr="00966382" w:rsidRDefault="00641FAA" w:rsidP="00641FAA">
            <w:pPr>
              <w:rPr>
                <w:rFonts w:ascii="Arial" w:hAnsi="Arial" w:cs="Arial"/>
                <w:b/>
                <w:sz w:val="20"/>
                <w:szCs w:val="20"/>
              </w:rPr>
            </w:pPr>
            <w:r w:rsidRPr="00966382">
              <w:rPr>
                <w:rFonts w:ascii="Arial" w:hAnsi="Arial" w:cs="Arial"/>
                <w:b/>
                <w:sz w:val="20"/>
                <w:szCs w:val="20"/>
              </w:rPr>
              <w:t>Revised.</w:t>
            </w:r>
          </w:p>
          <w:p w14:paraId="28D2CDA6" w14:textId="77777777" w:rsidR="00641FAA" w:rsidRPr="00966382" w:rsidRDefault="00641FAA" w:rsidP="00641FAA">
            <w:pPr>
              <w:rPr>
                <w:rFonts w:ascii="Arial" w:hAnsi="Arial" w:cs="Arial"/>
                <w:sz w:val="20"/>
                <w:szCs w:val="20"/>
              </w:rPr>
            </w:pPr>
          </w:p>
          <w:p w14:paraId="3A281C24" w14:textId="77777777" w:rsidR="00641FAA" w:rsidRPr="00966382" w:rsidRDefault="00641FAA" w:rsidP="00641FAA">
            <w:pPr>
              <w:rPr>
                <w:rFonts w:ascii="Arial" w:hAnsi="Arial" w:cs="Arial"/>
                <w:sz w:val="20"/>
                <w:szCs w:val="20"/>
              </w:rPr>
            </w:pPr>
            <w:r>
              <w:rPr>
                <w:rFonts w:ascii="Arial" w:hAnsi="Arial" w:cs="Arial"/>
                <w:sz w:val="20"/>
                <w:szCs w:val="20"/>
              </w:rPr>
              <w:t>Agree with the comment that for MLO it should be possible to carry the GTK/IGTK/BIGTK KDEs of multiple links in a single group key handshake. The relevant text is already added in D1.3.</w:t>
            </w:r>
          </w:p>
          <w:p w14:paraId="2FCC6BD1" w14:textId="77777777" w:rsidR="00641FAA" w:rsidRPr="00966382" w:rsidRDefault="00641FAA" w:rsidP="00641FAA">
            <w:pPr>
              <w:rPr>
                <w:rFonts w:ascii="Arial" w:hAnsi="Arial" w:cs="Arial"/>
                <w:sz w:val="20"/>
                <w:szCs w:val="20"/>
              </w:rPr>
            </w:pPr>
            <w:r w:rsidRPr="00966382">
              <w:rPr>
                <w:rFonts w:ascii="Arial" w:hAnsi="Arial" w:cs="Arial"/>
                <w:sz w:val="20"/>
                <w:szCs w:val="20"/>
              </w:rPr>
              <w:t xml:space="preserve"> </w:t>
            </w:r>
          </w:p>
          <w:p w14:paraId="41FAA7A8" w14:textId="77A4A770" w:rsidR="00450194" w:rsidRPr="00966382" w:rsidRDefault="00641FAA" w:rsidP="00641FAA">
            <w:pPr>
              <w:rPr>
                <w:rFonts w:ascii="Arial" w:hAnsi="Arial" w:cs="Arial"/>
                <w:b/>
                <w:sz w:val="20"/>
              </w:rPr>
            </w:pPr>
            <w:r>
              <w:rPr>
                <w:rFonts w:ascii="Arial" w:hAnsi="Arial" w:cs="Arial"/>
                <w:sz w:val="20"/>
                <w:szCs w:val="20"/>
              </w:rPr>
              <w:t xml:space="preserve">No further action required from the </w:t>
            </w:r>
            <w:proofErr w:type="spellStart"/>
            <w:r w:rsidRPr="00966382">
              <w:rPr>
                <w:rFonts w:ascii="Arial" w:hAnsi="Arial" w:cs="Arial"/>
                <w:sz w:val="20"/>
                <w:szCs w:val="20"/>
              </w:rPr>
              <w:t>TG</w:t>
            </w:r>
            <w:r>
              <w:rPr>
                <w:rFonts w:ascii="Arial" w:hAnsi="Arial" w:cs="Arial"/>
                <w:sz w:val="20"/>
                <w:szCs w:val="20"/>
              </w:rPr>
              <w:t>be</w:t>
            </w:r>
            <w:proofErr w:type="spellEnd"/>
            <w:r w:rsidRPr="00966382">
              <w:rPr>
                <w:rFonts w:ascii="Arial" w:hAnsi="Arial" w:cs="Arial"/>
                <w:sz w:val="20"/>
                <w:szCs w:val="20"/>
              </w:rPr>
              <w:t xml:space="preserve"> editor </w:t>
            </w:r>
            <w:r>
              <w:rPr>
                <w:rFonts w:ascii="Arial" w:hAnsi="Arial" w:cs="Arial"/>
                <w:sz w:val="20"/>
                <w:szCs w:val="20"/>
              </w:rPr>
              <w:t>for</w:t>
            </w:r>
            <w:r w:rsidRPr="00966382">
              <w:rPr>
                <w:rFonts w:ascii="Arial" w:hAnsi="Arial" w:cs="Arial"/>
                <w:sz w:val="20"/>
                <w:szCs w:val="20"/>
              </w:rPr>
              <w:t xml:space="preserve"> CID</w:t>
            </w:r>
            <w:r>
              <w:rPr>
                <w:rFonts w:ascii="Arial" w:hAnsi="Arial" w:cs="Arial"/>
                <w:sz w:val="20"/>
                <w:szCs w:val="20"/>
              </w:rPr>
              <w:t xml:space="preserve">  6723</w:t>
            </w:r>
            <w:r w:rsidRPr="00966382">
              <w:rPr>
                <w:rFonts w:ascii="Arial" w:hAnsi="Arial" w:cs="Arial"/>
                <w:sz w:val="20"/>
                <w:szCs w:val="20"/>
              </w:rPr>
              <w:t>.</w:t>
            </w:r>
          </w:p>
        </w:tc>
      </w:tr>
      <w:tr w:rsidR="00450194" w:rsidRPr="00966382" w14:paraId="4CE94281" w14:textId="77777777" w:rsidTr="00776049">
        <w:trPr>
          <w:trHeight w:val="243"/>
        </w:trPr>
        <w:tc>
          <w:tcPr>
            <w:tcW w:w="709" w:type="dxa"/>
          </w:tcPr>
          <w:p w14:paraId="4172343F" w14:textId="4950B84E" w:rsidR="00450194" w:rsidRDefault="00450194" w:rsidP="00450194">
            <w:pPr>
              <w:jc w:val="right"/>
              <w:rPr>
                <w:rFonts w:ascii="Arial" w:hAnsi="Arial" w:cs="Arial"/>
                <w:sz w:val="20"/>
              </w:rPr>
            </w:pPr>
            <w:r>
              <w:rPr>
                <w:rFonts w:ascii="Arial" w:hAnsi="Arial" w:cs="Arial"/>
                <w:sz w:val="20"/>
                <w:szCs w:val="20"/>
              </w:rPr>
              <w:t>6724</w:t>
            </w:r>
          </w:p>
        </w:tc>
        <w:tc>
          <w:tcPr>
            <w:tcW w:w="1276" w:type="dxa"/>
          </w:tcPr>
          <w:p w14:paraId="554B1F4A" w14:textId="38BB725C" w:rsidR="00450194" w:rsidRDefault="00450194" w:rsidP="00450194">
            <w:pPr>
              <w:jc w:val="left"/>
              <w:rPr>
                <w:rFonts w:ascii="Arial" w:hAnsi="Arial" w:cs="Arial"/>
                <w:sz w:val="20"/>
              </w:rPr>
            </w:pPr>
            <w:r>
              <w:rPr>
                <w:rFonts w:ascii="Arial" w:hAnsi="Arial" w:cs="Arial"/>
                <w:sz w:val="20"/>
                <w:szCs w:val="20"/>
              </w:rPr>
              <w:t>Rojan Chitrakar</w:t>
            </w:r>
          </w:p>
        </w:tc>
        <w:tc>
          <w:tcPr>
            <w:tcW w:w="922" w:type="dxa"/>
          </w:tcPr>
          <w:p w14:paraId="3DFC41E2" w14:textId="0A1F0E17" w:rsidR="00450194" w:rsidRDefault="00450194" w:rsidP="00450194">
            <w:pPr>
              <w:rPr>
                <w:rFonts w:ascii="Arial" w:hAnsi="Arial" w:cs="Arial"/>
                <w:sz w:val="20"/>
              </w:rPr>
            </w:pPr>
            <w:r>
              <w:rPr>
                <w:rFonts w:ascii="Arial" w:hAnsi="Arial" w:cs="Arial"/>
                <w:sz w:val="20"/>
                <w:szCs w:val="20"/>
              </w:rPr>
              <w:t>12.7.7</w:t>
            </w:r>
          </w:p>
        </w:tc>
        <w:tc>
          <w:tcPr>
            <w:tcW w:w="720" w:type="dxa"/>
          </w:tcPr>
          <w:p w14:paraId="11785970" w14:textId="646C3396" w:rsidR="00450194" w:rsidRDefault="00450194" w:rsidP="00450194">
            <w:pPr>
              <w:rPr>
                <w:rFonts w:ascii="Arial" w:hAnsi="Arial" w:cs="Arial"/>
                <w:sz w:val="20"/>
              </w:rPr>
            </w:pPr>
            <w:r>
              <w:rPr>
                <w:rFonts w:ascii="Arial" w:hAnsi="Arial" w:cs="Arial"/>
                <w:sz w:val="20"/>
                <w:szCs w:val="20"/>
              </w:rPr>
              <w:t> </w:t>
            </w:r>
          </w:p>
        </w:tc>
        <w:tc>
          <w:tcPr>
            <w:tcW w:w="768" w:type="dxa"/>
          </w:tcPr>
          <w:p w14:paraId="510BEB76" w14:textId="2603FA47" w:rsidR="00450194" w:rsidRDefault="00450194" w:rsidP="00450194">
            <w:pPr>
              <w:rPr>
                <w:rFonts w:ascii="Arial" w:hAnsi="Arial" w:cs="Arial"/>
                <w:sz w:val="20"/>
              </w:rPr>
            </w:pPr>
            <w:r>
              <w:rPr>
                <w:rFonts w:ascii="Arial" w:hAnsi="Arial" w:cs="Arial"/>
                <w:sz w:val="20"/>
                <w:szCs w:val="20"/>
              </w:rPr>
              <w:t> </w:t>
            </w:r>
          </w:p>
        </w:tc>
        <w:tc>
          <w:tcPr>
            <w:tcW w:w="1662" w:type="dxa"/>
          </w:tcPr>
          <w:p w14:paraId="5154FC89" w14:textId="01A54825" w:rsidR="00450194" w:rsidRDefault="00450194" w:rsidP="00450194">
            <w:pPr>
              <w:rPr>
                <w:rFonts w:ascii="Arial" w:hAnsi="Arial" w:cs="Arial"/>
                <w:sz w:val="20"/>
              </w:rPr>
            </w:pPr>
            <w:r>
              <w:rPr>
                <w:rFonts w:ascii="Arial" w:hAnsi="Arial" w:cs="Arial"/>
                <w:sz w:val="20"/>
                <w:szCs w:val="20"/>
              </w:rPr>
              <w:t>The same MLO KDE (e.g. MLO GTK) may occur multiple times for the same link in a Group Key handshake Message 1, e.g. for different Key IDs.</w:t>
            </w:r>
          </w:p>
        </w:tc>
        <w:tc>
          <w:tcPr>
            <w:tcW w:w="2307" w:type="dxa"/>
          </w:tcPr>
          <w:p w14:paraId="4468F879" w14:textId="3CCD5875" w:rsidR="00450194" w:rsidRDefault="00450194" w:rsidP="00450194">
            <w:pPr>
              <w:rPr>
                <w:rFonts w:ascii="Arial" w:hAnsi="Arial" w:cs="Arial"/>
                <w:sz w:val="20"/>
              </w:rPr>
            </w:pPr>
            <w:r>
              <w:rPr>
                <w:rFonts w:ascii="Arial" w:hAnsi="Arial" w:cs="Arial"/>
                <w:sz w:val="20"/>
                <w:szCs w:val="20"/>
              </w:rPr>
              <w:t>Allow the same MLO KDE (e.g. MLO GTK) to occur multiple times for the same link (and not just for different links) in a Group Key handshake Message 1, e.g. for different Key IDs.</w:t>
            </w:r>
          </w:p>
        </w:tc>
        <w:tc>
          <w:tcPr>
            <w:tcW w:w="2126" w:type="dxa"/>
          </w:tcPr>
          <w:p w14:paraId="56AA0AAB" w14:textId="0FE04EB7" w:rsidR="00641FAA" w:rsidRPr="00966382" w:rsidRDefault="00641FAA" w:rsidP="00641FAA">
            <w:pPr>
              <w:rPr>
                <w:rFonts w:ascii="Arial" w:hAnsi="Arial" w:cs="Arial"/>
                <w:b/>
                <w:sz w:val="20"/>
                <w:szCs w:val="20"/>
              </w:rPr>
            </w:pPr>
            <w:r w:rsidRPr="00966382">
              <w:rPr>
                <w:rFonts w:ascii="Arial" w:hAnsi="Arial" w:cs="Arial"/>
                <w:b/>
                <w:sz w:val="20"/>
                <w:szCs w:val="20"/>
              </w:rPr>
              <w:t>Re</w:t>
            </w:r>
            <w:r>
              <w:rPr>
                <w:rFonts w:ascii="Arial" w:hAnsi="Arial" w:cs="Arial"/>
                <w:b/>
                <w:sz w:val="20"/>
                <w:szCs w:val="20"/>
              </w:rPr>
              <w:t>jected</w:t>
            </w:r>
            <w:r w:rsidRPr="00966382">
              <w:rPr>
                <w:rFonts w:ascii="Arial" w:hAnsi="Arial" w:cs="Arial"/>
                <w:b/>
                <w:sz w:val="20"/>
                <w:szCs w:val="20"/>
              </w:rPr>
              <w:t>.</w:t>
            </w:r>
          </w:p>
          <w:p w14:paraId="546815D1" w14:textId="77777777" w:rsidR="00641FAA" w:rsidRPr="00966382" w:rsidRDefault="00641FAA" w:rsidP="00641FAA">
            <w:pPr>
              <w:rPr>
                <w:rFonts w:ascii="Arial" w:hAnsi="Arial" w:cs="Arial"/>
                <w:sz w:val="20"/>
                <w:szCs w:val="20"/>
              </w:rPr>
            </w:pPr>
          </w:p>
          <w:p w14:paraId="0A111898" w14:textId="2EDF07AA" w:rsidR="00450194" w:rsidRPr="00966382" w:rsidRDefault="00641FAA" w:rsidP="00641FAA">
            <w:pPr>
              <w:rPr>
                <w:rFonts w:ascii="Arial" w:hAnsi="Arial" w:cs="Arial"/>
                <w:b/>
                <w:sz w:val="20"/>
              </w:rPr>
            </w:pPr>
            <w:r>
              <w:rPr>
                <w:rFonts w:ascii="Arial" w:hAnsi="Arial" w:cs="Arial"/>
                <w:sz w:val="20"/>
                <w:szCs w:val="20"/>
              </w:rPr>
              <w:t>Similar comment as CID 6722. CID 6724 is rejected with the same resolution: t</w:t>
            </w:r>
            <w:r w:rsidRPr="00641FAA">
              <w:rPr>
                <w:rFonts w:ascii="Arial" w:hAnsi="Arial" w:cs="Arial"/>
                <w:sz w:val="20"/>
                <w:szCs w:val="20"/>
              </w:rPr>
              <w:t>here is only one MLO GTK per link passed from the Authenticator to the Supplicant in the 4-way handshake or the group key handshake.</w:t>
            </w:r>
          </w:p>
        </w:tc>
      </w:tr>
      <w:tr w:rsidR="00450194" w:rsidRPr="00966382" w14:paraId="15654DE8" w14:textId="77777777" w:rsidTr="00776049">
        <w:trPr>
          <w:trHeight w:val="243"/>
        </w:trPr>
        <w:tc>
          <w:tcPr>
            <w:tcW w:w="709" w:type="dxa"/>
          </w:tcPr>
          <w:p w14:paraId="2BA92D0D" w14:textId="09E25DCE" w:rsidR="00450194" w:rsidRDefault="00450194" w:rsidP="00450194">
            <w:pPr>
              <w:jc w:val="right"/>
              <w:rPr>
                <w:rFonts w:ascii="Arial" w:hAnsi="Arial" w:cs="Arial"/>
                <w:sz w:val="20"/>
              </w:rPr>
            </w:pPr>
            <w:r>
              <w:rPr>
                <w:rFonts w:ascii="Arial" w:hAnsi="Arial" w:cs="Arial"/>
                <w:sz w:val="20"/>
                <w:szCs w:val="20"/>
              </w:rPr>
              <w:t>7883</w:t>
            </w:r>
          </w:p>
        </w:tc>
        <w:tc>
          <w:tcPr>
            <w:tcW w:w="1276" w:type="dxa"/>
          </w:tcPr>
          <w:p w14:paraId="14320B91" w14:textId="4C355E15" w:rsidR="00450194" w:rsidRDefault="00450194" w:rsidP="00450194">
            <w:pPr>
              <w:jc w:val="left"/>
              <w:rPr>
                <w:rFonts w:ascii="Arial" w:hAnsi="Arial" w:cs="Arial"/>
                <w:sz w:val="20"/>
              </w:rPr>
            </w:pPr>
            <w:r>
              <w:rPr>
                <w:rFonts w:ascii="Arial" w:hAnsi="Arial" w:cs="Arial"/>
                <w:sz w:val="20"/>
                <w:szCs w:val="20"/>
              </w:rPr>
              <w:t>Yongho Seok</w:t>
            </w:r>
          </w:p>
        </w:tc>
        <w:tc>
          <w:tcPr>
            <w:tcW w:w="922" w:type="dxa"/>
          </w:tcPr>
          <w:p w14:paraId="5EF263DC" w14:textId="366738F3" w:rsidR="00450194" w:rsidRDefault="00450194" w:rsidP="00450194">
            <w:pPr>
              <w:rPr>
                <w:rFonts w:ascii="Arial" w:hAnsi="Arial" w:cs="Arial"/>
                <w:sz w:val="20"/>
              </w:rPr>
            </w:pPr>
            <w:r>
              <w:rPr>
                <w:rFonts w:ascii="Arial" w:hAnsi="Arial" w:cs="Arial"/>
                <w:sz w:val="20"/>
                <w:szCs w:val="20"/>
              </w:rPr>
              <w:t>35.3.5.2</w:t>
            </w:r>
          </w:p>
        </w:tc>
        <w:tc>
          <w:tcPr>
            <w:tcW w:w="720" w:type="dxa"/>
          </w:tcPr>
          <w:p w14:paraId="13EDD2E1" w14:textId="31009CA4" w:rsidR="00450194" w:rsidRDefault="00450194" w:rsidP="00450194">
            <w:pPr>
              <w:rPr>
                <w:rFonts w:ascii="Arial" w:hAnsi="Arial" w:cs="Arial"/>
                <w:sz w:val="20"/>
              </w:rPr>
            </w:pPr>
            <w:r>
              <w:rPr>
                <w:rFonts w:ascii="Arial" w:hAnsi="Arial" w:cs="Arial"/>
                <w:sz w:val="20"/>
                <w:szCs w:val="20"/>
              </w:rPr>
              <w:t>256</w:t>
            </w:r>
          </w:p>
        </w:tc>
        <w:tc>
          <w:tcPr>
            <w:tcW w:w="768" w:type="dxa"/>
          </w:tcPr>
          <w:p w14:paraId="25BFC10E" w14:textId="7F861BA9" w:rsidR="00450194" w:rsidRDefault="00450194" w:rsidP="00450194">
            <w:pPr>
              <w:rPr>
                <w:rFonts w:ascii="Arial" w:hAnsi="Arial" w:cs="Arial"/>
                <w:sz w:val="20"/>
              </w:rPr>
            </w:pPr>
            <w:r>
              <w:rPr>
                <w:rFonts w:ascii="Arial" w:hAnsi="Arial" w:cs="Arial"/>
                <w:sz w:val="20"/>
                <w:szCs w:val="20"/>
              </w:rPr>
              <w:t>10</w:t>
            </w:r>
          </w:p>
        </w:tc>
        <w:tc>
          <w:tcPr>
            <w:tcW w:w="1662" w:type="dxa"/>
          </w:tcPr>
          <w:p w14:paraId="485DFC38" w14:textId="56E02BA9" w:rsidR="00450194" w:rsidRDefault="00450194" w:rsidP="00450194">
            <w:pPr>
              <w:rPr>
                <w:rFonts w:ascii="Arial" w:hAnsi="Arial" w:cs="Arial"/>
                <w:sz w:val="20"/>
              </w:rPr>
            </w:pPr>
            <w:r>
              <w:rPr>
                <w:rFonts w:ascii="Arial" w:hAnsi="Arial" w:cs="Arial"/>
                <w:sz w:val="20"/>
                <w:szCs w:val="20"/>
              </w:rPr>
              <w:t xml:space="preserve">"Different links use different GTK/IGTK/BIGTK and each link has its own PN space. The </w:t>
            </w:r>
            <w:r>
              <w:rPr>
                <w:rFonts w:ascii="Arial" w:hAnsi="Arial" w:cs="Arial"/>
                <w:sz w:val="20"/>
                <w:szCs w:val="20"/>
              </w:rPr>
              <w:lastRenderedPageBreak/>
              <w:t>GTK/IGTK/BIGTK of each setup links are delivered to the non-AP MLD using a single 4-way handshake as defined in 12.7.6 (4-way handshake)."</w:t>
            </w:r>
            <w:r>
              <w:rPr>
                <w:rFonts w:ascii="Arial" w:hAnsi="Arial" w:cs="Arial"/>
                <w:sz w:val="20"/>
                <w:szCs w:val="20"/>
              </w:rPr>
              <w:br/>
              <w:t>Group key handshake (12.7.7) can be also used to deliver the GTK/IGTK/BIGTK of each setup links.</w:t>
            </w:r>
          </w:p>
        </w:tc>
        <w:tc>
          <w:tcPr>
            <w:tcW w:w="2307" w:type="dxa"/>
          </w:tcPr>
          <w:p w14:paraId="58A1CAC8" w14:textId="70F7E99A" w:rsidR="00450194" w:rsidRDefault="00450194" w:rsidP="00450194">
            <w:pPr>
              <w:rPr>
                <w:rFonts w:ascii="Arial" w:hAnsi="Arial" w:cs="Arial"/>
                <w:sz w:val="20"/>
              </w:rPr>
            </w:pPr>
            <w:r>
              <w:rPr>
                <w:rFonts w:ascii="Arial" w:hAnsi="Arial" w:cs="Arial"/>
                <w:sz w:val="20"/>
                <w:szCs w:val="20"/>
              </w:rPr>
              <w:lastRenderedPageBreak/>
              <w:t>Include the group key handshake.</w:t>
            </w:r>
          </w:p>
        </w:tc>
        <w:tc>
          <w:tcPr>
            <w:tcW w:w="2126" w:type="dxa"/>
          </w:tcPr>
          <w:p w14:paraId="62C3ADCC" w14:textId="77777777" w:rsidR="00641FAA" w:rsidRPr="00966382" w:rsidRDefault="00641FAA" w:rsidP="00641FAA">
            <w:pPr>
              <w:rPr>
                <w:rFonts w:ascii="Arial" w:hAnsi="Arial" w:cs="Arial"/>
                <w:b/>
                <w:sz w:val="20"/>
                <w:szCs w:val="20"/>
              </w:rPr>
            </w:pPr>
            <w:r w:rsidRPr="00966382">
              <w:rPr>
                <w:rFonts w:ascii="Arial" w:hAnsi="Arial" w:cs="Arial"/>
                <w:b/>
                <w:sz w:val="20"/>
                <w:szCs w:val="20"/>
              </w:rPr>
              <w:t>Revised.</w:t>
            </w:r>
          </w:p>
          <w:p w14:paraId="07EF6792" w14:textId="77777777" w:rsidR="00641FAA" w:rsidRPr="00966382" w:rsidRDefault="00641FAA" w:rsidP="00641FAA">
            <w:pPr>
              <w:rPr>
                <w:rFonts w:ascii="Arial" w:hAnsi="Arial" w:cs="Arial"/>
                <w:sz w:val="20"/>
                <w:szCs w:val="20"/>
              </w:rPr>
            </w:pPr>
          </w:p>
          <w:p w14:paraId="0664F434" w14:textId="77777777" w:rsidR="00641FAA" w:rsidRPr="00966382" w:rsidRDefault="00641FAA" w:rsidP="00641FAA">
            <w:pPr>
              <w:rPr>
                <w:rFonts w:ascii="Arial" w:hAnsi="Arial" w:cs="Arial"/>
                <w:sz w:val="20"/>
                <w:szCs w:val="20"/>
              </w:rPr>
            </w:pPr>
            <w:r>
              <w:rPr>
                <w:rFonts w:ascii="Arial" w:hAnsi="Arial" w:cs="Arial"/>
                <w:sz w:val="20"/>
                <w:szCs w:val="20"/>
              </w:rPr>
              <w:t xml:space="preserve">Agree with the comment that for MLO it should be possible to carry the </w:t>
            </w:r>
            <w:r>
              <w:rPr>
                <w:rFonts w:ascii="Arial" w:hAnsi="Arial" w:cs="Arial"/>
                <w:sz w:val="20"/>
                <w:szCs w:val="20"/>
              </w:rPr>
              <w:lastRenderedPageBreak/>
              <w:t>GTK/IGTK/BIGTK KDEs of multiple links in a single group key handshake. The relevant text is already added in D1.3.</w:t>
            </w:r>
          </w:p>
          <w:p w14:paraId="69F93027" w14:textId="77777777" w:rsidR="00641FAA" w:rsidRPr="00966382" w:rsidRDefault="00641FAA" w:rsidP="00641FAA">
            <w:pPr>
              <w:rPr>
                <w:rFonts w:ascii="Arial" w:hAnsi="Arial" w:cs="Arial"/>
                <w:sz w:val="20"/>
                <w:szCs w:val="20"/>
              </w:rPr>
            </w:pPr>
            <w:r w:rsidRPr="00966382">
              <w:rPr>
                <w:rFonts w:ascii="Arial" w:hAnsi="Arial" w:cs="Arial"/>
                <w:sz w:val="20"/>
                <w:szCs w:val="20"/>
              </w:rPr>
              <w:t xml:space="preserve"> </w:t>
            </w:r>
          </w:p>
          <w:p w14:paraId="51ED3DB6" w14:textId="07DFEDCF" w:rsidR="00450194" w:rsidRPr="00966382" w:rsidRDefault="00641FAA" w:rsidP="00641FAA">
            <w:pPr>
              <w:rPr>
                <w:rFonts w:ascii="Arial" w:hAnsi="Arial" w:cs="Arial"/>
                <w:b/>
                <w:sz w:val="20"/>
              </w:rPr>
            </w:pPr>
            <w:r>
              <w:rPr>
                <w:rFonts w:ascii="Arial" w:hAnsi="Arial" w:cs="Arial"/>
                <w:sz w:val="20"/>
                <w:szCs w:val="20"/>
              </w:rPr>
              <w:t xml:space="preserve">No further action required from the </w:t>
            </w:r>
            <w:proofErr w:type="spellStart"/>
            <w:r w:rsidRPr="00966382">
              <w:rPr>
                <w:rFonts w:ascii="Arial" w:hAnsi="Arial" w:cs="Arial"/>
                <w:sz w:val="20"/>
                <w:szCs w:val="20"/>
              </w:rPr>
              <w:t>TG</w:t>
            </w:r>
            <w:r>
              <w:rPr>
                <w:rFonts w:ascii="Arial" w:hAnsi="Arial" w:cs="Arial"/>
                <w:sz w:val="20"/>
                <w:szCs w:val="20"/>
              </w:rPr>
              <w:t>be</w:t>
            </w:r>
            <w:proofErr w:type="spellEnd"/>
            <w:r w:rsidRPr="00966382">
              <w:rPr>
                <w:rFonts w:ascii="Arial" w:hAnsi="Arial" w:cs="Arial"/>
                <w:sz w:val="20"/>
                <w:szCs w:val="20"/>
              </w:rPr>
              <w:t xml:space="preserve"> editor</w:t>
            </w:r>
            <w:r>
              <w:rPr>
                <w:rFonts w:ascii="Arial" w:hAnsi="Arial" w:cs="Arial"/>
                <w:sz w:val="20"/>
                <w:szCs w:val="20"/>
              </w:rPr>
              <w:t xml:space="preserve"> for CID 7883.</w:t>
            </w:r>
          </w:p>
        </w:tc>
      </w:tr>
    </w:tbl>
    <w:p w14:paraId="0A1AF706" w14:textId="4E42D35C" w:rsidR="00E057C6" w:rsidRDefault="00E057C6">
      <w:pPr>
        <w:jc w:val="left"/>
        <w:rPr>
          <w:b/>
          <w:color w:val="000000"/>
          <w:w w:val="0"/>
          <w:sz w:val="24"/>
          <w:u w:val="single"/>
        </w:rPr>
      </w:pPr>
    </w:p>
    <w:p w14:paraId="74B34CBB" w14:textId="1D9399BF" w:rsidR="00D30B69" w:rsidRDefault="00D30B69">
      <w:pPr>
        <w:jc w:val="left"/>
        <w:rPr>
          <w:b/>
          <w:color w:val="000000"/>
          <w:w w:val="0"/>
          <w:sz w:val="24"/>
          <w:u w:val="single"/>
        </w:rPr>
      </w:pPr>
    </w:p>
    <w:p w14:paraId="427DF8F2" w14:textId="75857296" w:rsidR="00D30B69" w:rsidRPr="00D30B69" w:rsidRDefault="00D30B69">
      <w:pPr>
        <w:jc w:val="left"/>
        <w:rPr>
          <w:bCs/>
          <w:color w:val="000000"/>
          <w:w w:val="0"/>
          <w:sz w:val="24"/>
        </w:rPr>
      </w:pPr>
      <w:r w:rsidRPr="00D30B69">
        <w:rPr>
          <w:bCs/>
          <w:color w:val="000000"/>
          <w:w w:val="0"/>
          <w:sz w:val="24"/>
          <w:highlight w:val="yellow"/>
        </w:rPr>
        <w:t>Baseline is 11be_D1.</w:t>
      </w:r>
      <w:del w:id="10" w:author="Rojan Chitrakar" w:date="2022-03-18T11:29:00Z">
        <w:r w:rsidRPr="00D30B69" w:rsidDel="001E0EA7">
          <w:rPr>
            <w:bCs/>
            <w:color w:val="000000"/>
            <w:w w:val="0"/>
            <w:sz w:val="24"/>
            <w:highlight w:val="yellow"/>
          </w:rPr>
          <w:delText xml:space="preserve">3 </w:delText>
        </w:r>
      </w:del>
      <w:ins w:id="11" w:author="Rojan Chitrakar" w:date="2022-03-18T11:29:00Z">
        <w:r w:rsidR="001E0EA7">
          <w:rPr>
            <w:bCs/>
            <w:color w:val="000000"/>
            <w:w w:val="0"/>
            <w:sz w:val="24"/>
            <w:highlight w:val="yellow"/>
          </w:rPr>
          <w:t>4</w:t>
        </w:r>
        <w:r w:rsidR="001E0EA7" w:rsidRPr="00D30B69">
          <w:rPr>
            <w:bCs/>
            <w:color w:val="000000"/>
            <w:w w:val="0"/>
            <w:sz w:val="24"/>
            <w:highlight w:val="yellow"/>
          </w:rPr>
          <w:t xml:space="preserve"> </w:t>
        </w:r>
      </w:ins>
      <w:r w:rsidRPr="00D30B69">
        <w:rPr>
          <w:bCs/>
          <w:color w:val="000000"/>
          <w:w w:val="0"/>
          <w:sz w:val="24"/>
          <w:highlight w:val="yellow"/>
        </w:rPr>
        <w:t>and REVme_D1.0</w:t>
      </w:r>
    </w:p>
    <w:p w14:paraId="35E16CE9" w14:textId="0965B364" w:rsidR="001E0EA7" w:rsidRDefault="001E0EA7" w:rsidP="00EE5D9B">
      <w:pPr>
        <w:pStyle w:val="T"/>
        <w:rPr>
          <w:sz w:val="24"/>
          <w:lang w:val="en-GB"/>
        </w:rPr>
      </w:pPr>
      <w:r w:rsidRPr="00025B32">
        <w:rPr>
          <w:sz w:val="24"/>
          <w:u w:val="single"/>
          <w:lang w:val="en-GB"/>
        </w:rPr>
        <w:t>Discussion for r1</w:t>
      </w:r>
      <w:r>
        <w:rPr>
          <w:sz w:val="24"/>
          <w:lang w:val="en-GB"/>
        </w:rPr>
        <w:t>:</w:t>
      </w:r>
    </w:p>
    <w:p w14:paraId="1D9FB263" w14:textId="224E3EC8" w:rsidR="00025B32" w:rsidRDefault="00025B32" w:rsidP="00EE5D9B">
      <w:pPr>
        <w:pStyle w:val="T"/>
        <w:rPr>
          <w:sz w:val="24"/>
          <w:lang w:val="en-GB"/>
        </w:rPr>
      </w:pPr>
      <w:r>
        <w:rPr>
          <w:sz w:val="24"/>
          <w:lang w:val="en-GB"/>
        </w:rPr>
        <w:t>As of 11be D1.4, it appears that it is already agreed that GTKSAs are manged by the affiliated APs (</w:t>
      </w:r>
      <w:r w:rsidR="00F02218">
        <w:rPr>
          <w:sz w:val="24"/>
          <w:lang w:val="en-GB"/>
        </w:rPr>
        <w:t>i.e., an</w:t>
      </w:r>
      <w:r>
        <w:rPr>
          <w:sz w:val="24"/>
          <w:lang w:val="en-GB"/>
        </w:rPr>
        <w:t xml:space="preserve"> AP MLD</w:t>
      </w:r>
      <w:r w:rsidR="00F02218">
        <w:rPr>
          <w:sz w:val="24"/>
          <w:lang w:val="en-GB"/>
        </w:rPr>
        <w:t xml:space="preserve"> would establish </w:t>
      </w:r>
      <w:proofErr w:type="spellStart"/>
      <w:r w:rsidR="00F02218">
        <w:rPr>
          <w:sz w:val="24"/>
          <w:lang w:val="en-GB"/>
        </w:rPr>
        <w:t>mutliple</w:t>
      </w:r>
      <w:proofErr w:type="spellEnd"/>
      <w:r w:rsidR="00F02218">
        <w:rPr>
          <w:sz w:val="24"/>
          <w:lang w:val="en-GB"/>
        </w:rPr>
        <w:t xml:space="preserve"> GTKSAs with a non-AP MLD, one per setup link</w:t>
      </w:r>
      <w:r>
        <w:rPr>
          <w:sz w:val="24"/>
          <w:lang w:val="en-GB"/>
        </w:rPr>
        <w:t>).</w:t>
      </w:r>
      <w:r w:rsidR="00AC13D7">
        <w:rPr>
          <w:sz w:val="24"/>
          <w:lang w:val="en-GB"/>
        </w:rPr>
        <w:t xml:space="preserve"> Selected texts:</w:t>
      </w:r>
    </w:p>
    <w:p w14:paraId="032BAC46" w14:textId="065D8257" w:rsidR="001E0EA7" w:rsidRPr="001A7A4E" w:rsidRDefault="00D94DA7" w:rsidP="00EE5D9B">
      <w:pPr>
        <w:pStyle w:val="T"/>
        <w:rPr>
          <w:i/>
          <w:iCs/>
          <w:sz w:val="28"/>
          <w:szCs w:val="22"/>
          <w:lang w:val="en-GB"/>
        </w:rPr>
      </w:pPr>
      <w:r w:rsidRPr="001A7A4E">
        <w:rPr>
          <w:b/>
          <w:bCs/>
          <w:i/>
          <w:iCs/>
          <w:sz w:val="22"/>
          <w:szCs w:val="22"/>
        </w:rPr>
        <w:t>12.6.3.2 RSNA policy selection for MLO</w:t>
      </w:r>
    </w:p>
    <w:p w14:paraId="42C6915F" w14:textId="6768F359" w:rsidR="00D94DA7" w:rsidRPr="001A7A4E" w:rsidRDefault="00D94DA7" w:rsidP="00EE5D9B">
      <w:pPr>
        <w:pStyle w:val="T"/>
        <w:rPr>
          <w:i/>
          <w:iCs/>
        </w:rPr>
      </w:pPr>
      <w:r w:rsidRPr="001A7A4E">
        <w:rPr>
          <w:i/>
          <w:iCs/>
        </w:rPr>
        <w:t>… (#</w:t>
      </w:r>
      <w:proofErr w:type="gramStart"/>
      <w:r w:rsidRPr="001A7A4E">
        <w:rPr>
          <w:i/>
          <w:iCs/>
        </w:rPr>
        <w:t>6596)The</w:t>
      </w:r>
      <w:proofErr w:type="gramEnd"/>
      <w:r w:rsidRPr="001A7A4E">
        <w:rPr>
          <w:i/>
          <w:iCs/>
        </w:rPr>
        <w:t xml:space="preserve"> AP MLD manages the PTKSA </w:t>
      </w:r>
      <w:r w:rsidRPr="001A7A4E">
        <w:rPr>
          <w:b/>
          <w:bCs/>
          <w:i/>
          <w:iCs/>
        </w:rPr>
        <w:t>while the affiliated APs manage the GTKSA</w:t>
      </w:r>
      <w:r w:rsidRPr="001A7A4E">
        <w:rPr>
          <w:i/>
          <w:iCs/>
        </w:rPr>
        <w:t>.</w:t>
      </w:r>
    </w:p>
    <w:p w14:paraId="404C827C" w14:textId="17360FEA" w:rsidR="00D94DA7" w:rsidRPr="001A7A4E" w:rsidRDefault="00D94DA7" w:rsidP="00EE5D9B">
      <w:pPr>
        <w:pStyle w:val="T"/>
        <w:rPr>
          <w:i/>
          <w:iCs/>
          <w:sz w:val="28"/>
          <w:szCs w:val="22"/>
          <w:lang w:val="en-GB"/>
        </w:rPr>
      </w:pPr>
      <w:r w:rsidRPr="001A7A4E">
        <w:rPr>
          <w:b/>
          <w:bCs/>
          <w:i/>
          <w:iCs/>
          <w:sz w:val="22"/>
          <w:szCs w:val="22"/>
        </w:rPr>
        <w:t>12.5.3.3.7 CCM originator processing</w:t>
      </w:r>
    </w:p>
    <w:p w14:paraId="0CA17AE7" w14:textId="64E5DCD6" w:rsidR="001E0EA7" w:rsidRPr="001A7A4E" w:rsidRDefault="001E0EA7" w:rsidP="00EE5D9B">
      <w:pPr>
        <w:pStyle w:val="T"/>
        <w:rPr>
          <w:i/>
          <w:iCs/>
          <w:sz w:val="24"/>
          <w:lang w:val="en-GB"/>
        </w:rPr>
      </w:pPr>
      <w:r w:rsidRPr="001A7A4E">
        <w:rPr>
          <w:i/>
          <w:iCs/>
        </w:rPr>
        <w:t xml:space="preserve">The PN values sequentially number each MPDU. Each transmitter </w:t>
      </w:r>
      <w:r w:rsidRPr="001A7A4E">
        <w:rPr>
          <w:b/>
          <w:bCs/>
          <w:i/>
          <w:iCs/>
        </w:rPr>
        <w:t>(#</w:t>
      </w:r>
      <w:proofErr w:type="gramStart"/>
      <w:r w:rsidRPr="001A7A4E">
        <w:rPr>
          <w:b/>
          <w:bCs/>
          <w:i/>
          <w:iCs/>
        </w:rPr>
        <w:t>6044)</w:t>
      </w:r>
      <w:r w:rsidRPr="001A7A4E">
        <w:rPr>
          <w:i/>
          <w:iCs/>
        </w:rPr>
        <w:t>STA</w:t>
      </w:r>
      <w:proofErr w:type="gramEnd"/>
      <w:r w:rsidRPr="001A7A4E">
        <w:rPr>
          <w:i/>
          <w:iCs/>
        </w:rPr>
        <w:t xml:space="preserve"> that is not affiliated with an MLD shall maintain a single PN (48-bit counter) for each PTKSA and GTKSA. Each MLD shall maintain a single PN (48-bit counter) for each PTKSA</w:t>
      </w:r>
      <w:r w:rsidRPr="001A7A4E">
        <w:rPr>
          <w:b/>
          <w:bCs/>
          <w:i/>
          <w:iCs/>
        </w:rPr>
        <w:t xml:space="preserve">. Each AP affiliated with an AP MLD shall maintain a single PN (48-bit counter) for each GTKSA. </w:t>
      </w:r>
      <w:r w:rsidRPr="001A7A4E">
        <w:rPr>
          <w:i/>
          <w:iCs/>
        </w:rPr>
        <w:t>Each transmitter STA that is affiliated with an MLD shall use the PN that is maintained by the MLD.</w:t>
      </w:r>
    </w:p>
    <w:p w14:paraId="379A8A20" w14:textId="1D4DAF5D" w:rsidR="00EF7203" w:rsidRDefault="001A7A4E" w:rsidP="00EE5D9B">
      <w:pPr>
        <w:pStyle w:val="T"/>
        <w:rPr>
          <w:sz w:val="24"/>
          <w:lang w:val="en-GB"/>
        </w:rPr>
      </w:pPr>
      <w:r>
        <w:rPr>
          <w:sz w:val="24"/>
          <w:lang w:val="en-GB"/>
        </w:rPr>
        <w:t>The GTKSAs are</w:t>
      </w:r>
      <w:r w:rsidR="00EF7203" w:rsidRPr="00EF7203">
        <w:rPr>
          <w:sz w:val="24"/>
          <w:lang w:val="en-GB"/>
        </w:rPr>
        <w:t xml:space="preserve"> a result of the authentication</w:t>
      </w:r>
      <w:r>
        <w:rPr>
          <w:sz w:val="24"/>
          <w:lang w:val="en-GB"/>
        </w:rPr>
        <w:t xml:space="preserve"> (e.g., 4-way handshake)</w:t>
      </w:r>
      <w:r w:rsidR="00EF7203" w:rsidRPr="00EF7203">
        <w:rPr>
          <w:sz w:val="24"/>
          <w:lang w:val="en-GB"/>
        </w:rPr>
        <w:t xml:space="preserve"> between the non-AP MLD and the AP MLD.  The AP MLD Authenticator, not the affiliated AP Authenticator distributes the key to a non-AP MLD for each setup link. It's </w:t>
      </w:r>
      <w:r>
        <w:rPr>
          <w:sz w:val="24"/>
          <w:lang w:val="en-GB"/>
        </w:rPr>
        <w:t xml:space="preserve">also </w:t>
      </w:r>
      <w:r w:rsidR="00EF7203" w:rsidRPr="00EF7203">
        <w:rPr>
          <w:sz w:val="24"/>
          <w:lang w:val="en-GB"/>
        </w:rPr>
        <w:t xml:space="preserve">the AP MLD that updates the GTK, IGTK, and BIGTK for the non-AP MLD, so the SA is still </w:t>
      </w:r>
      <w:r>
        <w:rPr>
          <w:sz w:val="24"/>
          <w:lang w:val="en-GB"/>
        </w:rPr>
        <w:t>established at</w:t>
      </w:r>
      <w:r w:rsidR="00EF7203" w:rsidRPr="00EF7203">
        <w:rPr>
          <w:sz w:val="24"/>
          <w:lang w:val="en-GB"/>
        </w:rPr>
        <w:t xml:space="preserve"> the AP MLD.</w:t>
      </w:r>
    </w:p>
    <w:p w14:paraId="6EB0697C" w14:textId="633306D8" w:rsidR="001E0EA7" w:rsidRDefault="00025B32" w:rsidP="00EE5D9B">
      <w:pPr>
        <w:pStyle w:val="T"/>
        <w:rPr>
          <w:ins w:id="12" w:author="Rojan Chitrakar" w:date="2022-03-18T11:29:00Z"/>
          <w:sz w:val="24"/>
          <w:lang w:val="en-GB"/>
        </w:rPr>
      </w:pPr>
      <w:r>
        <w:rPr>
          <w:sz w:val="24"/>
          <w:lang w:val="en-GB"/>
        </w:rPr>
        <w:t>Based on the above, the resolution for CID 6205 is modified to align with the text in D1.4.</w:t>
      </w:r>
      <w:r w:rsidR="00AC13D7">
        <w:rPr>
          <w:sz w:val="24"/>
          <w:lang w:val="en-GB"/>
        </w:rPr>
        <w:t xml:space="preserve"> While D1.4 doesn’t explicitly state that IGTKSA and BIGTKSA are also managed by the affiliated APs, by extension of GTKSA, the same is also proposed for IGTKSA and BIGTKSA.</w:t>
      </w:r>
    </w:p>
    <w:p w14:paraId="71E4C8EC" w14:textId="7D9AAFAC" w:rsidR="00025B32" w:rsidRDefault="00025B32" w:rsidP="00EE5D9B">
      <w:pPr>
        <w:pStyle w:val="T"/>
        <w:rPr>
          <w:sz w:val="24"/>
        </w:rPr>
      </w:pPr>
      <w:r>
        <w:rPr>
          <w:sz w:val="24"/>
        </w:rPr>
        <w:t>--------</w:t>
      </w:r>
    </w:p>
    <w:p w14:paraId="35B6F60B" w14:textId="60BDCF59" w:rsidR="00D119F8" w:rsidRDefault="00D119F8" w:rsidP="00EE5D9B">
      <w:pPr>
        <w:pStyle w:val="T"/>
        <w:rPr>
          <w:sz w:val="24"/>
        </w:rPr>
      </w:pPr>
      <w:r>
        <w:rPr>
          <w:sz w:val="24"/>
        </w:rPr>
        <w:t xml:space="preserve">SP: Do you agree to incorporate the changes proposed in </w:t>
      </w:r>
      <w:sdt>
        <w:sdtPr>
          <w:rPr>
            <w:sz w:val="24"/>
          </w:rPr>
          <w:alias w:val="Title"/>
          <w:tag w:val=""/>
          <w:id w:val="837199740"/>
          <w:placeholder>
            <w:docPart w:val="5CDA5FD3811744168375010903B428A2"/>
          </w:placeholder>
          <w:dataBinding w:prefixMappings="xmlns:ns0='http://purl.org/dc/elements/1.1/' xmlns:ns1='http://schemas.openxmlformats.org/package/2006/metadata/core-properties' " w:xpath="/ns1:coreProperties[1]/ns0:title[1]" w:storeItemID="{6C3C8BC8-F283-45AE-878A-BAB7291924A1}"/>
          <w:text/>
        </w:sdtPr>
        <w:sdtEndPr/>
        <w:sdtContent>
          <w:r w:rsidR="001B7B1F">
            <w:rPr>
              <w:sz w:val="24"/>
            </w:rPr>
            <w:t>IEEE 802.11-21/1277r1</w:t>
          </w:r>
        </w:sdtContent>
      </w:sdt>
      <w:r>
        <w:rPr>
          <w:sz w:val="24"/>
        </w:rPr>
        <w:t xml:space="preserve"> to the latest 11be draft for </w:t>
      </w:r>
      <w:r w:rsidR="001D09B1">
        <w:rPr>
          <w:sz w:val="24"/>
        </w:rPr>
        <w:t xml:space="preserve">the following </w:t>
      </w:r>
      <w:r>
        <w:rPr>
          <w:sz w:val="24"/>
        </w:rPr>
        <w:t>CIDs?</w:t>
      </w:r>
    </w:p>
    <w:p w14:paraId="340B0805" w14:textId="2ECB31AF" w:rsidR="00E35C5F" w:rsidRDefault="001D09B1" w:rsidP="00F02218">
      <w:pPr>
        <w:pStyle w:val="T"/>
        <w:rPr>
          <w:rFonts w:ascii="Arial" w:hAnsi="Arial" w:cs="Arial"/>
          <w:b/>
          <w:bCs/>
          <w:szCs w:val="22"/>
          <w:lang w:eastAsia="en-SG"/>
        </w:rPr>
      </w:pPr>
      <w:r>
        <w:rPr>
          <w:sz w:val="24"/>
        </w:rPr>
        <w:t xml:space="preserve">CID: </w:t>
      </w:r>
      <w:r w:rsidR="004541F1" w:rsidRPr="004541F1">
        <w:rPr>
          <w:sz w:val="24"/>
        </w:rPr>
        <w:t>6205</w:t>
      </w:r>
      <w:bookmarkStart w:id="13" w:name="RTF5f546f633635323339383632"/>
      <w:r w:rsidR="00E35C5F">
        <w:br w:type="page"/>
      </w:r>
    </w:p>
    <w:bookmarkEnd w:id="13"/>
    <w:p w14:paraId="6D24B428" w14:textId="77777777" w:rsidR="00D30B69" w:rsidRPr="00D30B69" w:rsidRDefault="00D30B69" w:rsidP="00D30B6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ascii="Arial" w:hAnsi="Arial" w:cs="Arial"/>
          <w:b/>
          <w:bCs/>
          <w:color w:val="000000"/>
          <w:szCs w:val="22"/>
          <w:lang w:val="en-US" w:eastAsia="en-SG"/>
        </w:rPr>
      </w:pPr>
      <w:r w:rsidRPr="00D30B69">
        <w:rPr>
          <w:rFonts w:ascii="Arial" w:hAnsi="Arial" w:cs="Arial"/>
          <w:b/>
          <w:bCs/>
          <w:color w:val="000000"/>
          <w:szCs w:val="22"/>
          <w:lang w:val="en-US" w:eastAsia="en-SG"/>
        </w:rPr>
        <w:lastRenderedPageBreak/>
        <w:t>12.6</w:t>
      </w:r>
      <w:r w:rsidRPr="00D30B69">
        <w:rPr>
          <w:rFonts w:ascii="Arial" w:hAnsi="Arial" w:cs="Arial"/>
          <w:b/>
          <w:bCs/>
          <w:color w:val="000000"/>
          <w:szCs w:val="22"/>
          <w:lang w:val="en-US" w:eastAsia="en-SG"/>
        </w:rPr>
        <w:tab/>
        <w:t>RSNA security association management</w:t>
      </w:r>
    </w:p>
    <w:p w14:paraId="5581E5C5" w14:textId="77777777" w:rsidR="00D30B69" w:rsidRPr="00D30B69" w:rsidRDefault="00D30B69" w:rsidP="00D30B6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ascii="Arial" w:hAnsi="Arial" w:cs="Arial"/>
          <w:b/>
          <w:bCs/>
          <w:color w:val="000000"/>
          <w:szCs w:val="22"/>
          <w:lang w:val="en-US" w:eastAsia="en-SG"/>
        </w:rPr>
      </w:pPr>
      <w:r w:rsidRPr="00D30B69">
        <w:rPr>
          <w:rFonts w:ascii="Arial" w:hAnsi="Arial" w:cs="Arial"/>
          <w:b/>
          <w:bCs/>
          <w:color w:val="000000"/>
          <w:szCs w:val="22"/>
          <w:lang w:val="en-US" w:eastAsia="en-SG"/>
        </w:rPr>
        <w:t>12.6.1</w:t>
      </w:r>
      <w:r w:rsidRPr="00D30B69">
        <w:rPr>
          <w:rFonts w:ascii="Arial" w:hAnsi="Arial" w:cs="Arial"/>
          <w:b/>
          <w:bCs/>
          <w:color w:val="000000"/>
          <w:szCs w:val="22"/>
          <w:lang w:val="en-US" w:eastAsia="en-SG"/>
        </w:rPr>
        <w:tab/>
        <w:t>Security associations</w:t>
      </w:r>
    </w:p>
    <w:p w14:paraId="77E3B9AF" w14:textId="0B3F036B" w:rsidR="00D30B69" w:rsidRDefault="00D30B69" w:rsidP="00D30B6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ascii="Arial" w:hAnsi="Arial" w:cs="Arial"/>
          <w:b/>
          <w:bCs/>
          <w:color w:val="000000"/>
          <w:szCs w:val="22"/>
          <w:lang w:val="en-US" w:eastAsia="en-SG"/>
        </w:rPr>
      </w:pPr>
      <w:r w:rsidRPr="00D30B69">
        <w:rPr>
          <w:rFonts w:ascii="Arial" w:hAnsi="Arial" w:cs="Arial"/>
          <w:b/>
          <w:bCs/>
          <w:color w:val="000000"/>
          <w:szCs w:val="22"/>
          <w:lang w:val="en-US" w:eastAsia="en-SG"/>
        </w:rPr>
        <w:t>12.6.1.1</w:t>
      </w:r>
      <w:r>
        <w:rPr>
          <w:rFonts w:ascii="Arial" w:hAnsi="Arial" w:cs="Arial"/>
          <w:b/>
          <w:bCs/>
          <w:color w:val="000000"/>
          <w:szCs w:val="22"/>
          <w:lang w:val="en-US" w:eastAsia="en-SG"/>
        </w:rPr>
        <w:t xml:space="preserve"> </w:t>
      </w:r>
      <w:r w:rsidRPr="00D30B69">
        <w:rPr>
          <w:rFonts w:ascii="Arial" w:hAnsi="Arial" w:cs="Arial"/>
          <w:b/>
          <w:bCs/>
          <w:color w:val="000000"/>
          <w:szCs w:val="22"/>
          <w:lang w:val="en-US" w:eastAsia="en-SG"/>
        </w:rPr>
        <w:t>Security association definitions</w:t>
      </w:r>
    </w:p>
    <w:p w14:paraId="0BF3404C" w14:textId="0B72E1D0" w:rsidR="00D30B69" w:rsidRPr="00D30B69" w:rsidRDefault="00D30B69" w:rsidP="00D30B69">
      <w:pPr>
        <w:pStyle w:val="H3"/>
        <w:rPr>
          <w:w w:val="100"/>
          <w:sz w:val="22"/>
          <w:szCs w:val="22"/>
        </w:rPr>
      </w:pPr>
      <w:r w:rsidRPr="00D30B69">
        <w:rPr>
          <w:w w:val="100"/>
          <w:sz w:val="22"/>
          <w:szCs w:val="22"/>
        </w:rPr>
        <w:t>12.6.1.1.8 GTKSA</w:t>
      </w:r>
      <w:bookmarkStart w:id="14" w:name="_Hlk89340499"/>
      <w:r w:rsidR="00FE036F" w:rsidRPr="00FE036F">
        <w:rPr>
          <w:sz w:val="22"/>
          <w:szCs w:val="24"/>
          <w:lang w:eastAsia="en-SG"/>
        </w:rPr>
        <w:t xml:space="preserve"> (</w:t>
      </w:r>
      <w:r w:rsidR="00FE036F" w:rsidRPr="00FE036F">
        <w:rPr>
          <w:sz w:val="22"/>
          <w:szCs w:val="24"/>
          <w:highlight w:val="yellow"/>
          <w:lang w:eastAsia="en-SG"/>
        </w:rPr>
        <w:t>CIDs 6205</w:t>
      </w:r>
      <w:r w:rsidR="00FE036F" w:rsidRPr="00FE036F">
        <w:rPr>
          <w:sz w:val="22"/>
          <w:szCs w:val="24"/>
          <w:lang w:eastAsia="en-SG"/>
        </w:rPr>
        <w:t>)</w:t>
      </w:r>
      <w:bookmarkEnd w:id="14"/>
    </w:p>
    <w:p w14:paraId="1555B9FF" w14:textId="28F0BBD2" w:rsidR="00C9458D" w:rsidRPr="00C9458D" w:rsidRDefault="00C9458D" w:rsidP="00D30B6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Yu Mincho"/>
          <w:color w:val="000000"/>
          <w:sz w:val="24"/>
          <w:szCs w:val="24"/>
          <w:lang w:val="en-US"/>
        </w:rPr>
      </w:pPr>
      <w:proofErr w:type="spellStart"/>
      <w:r w:rsidRPr="00E3607E">
        <w:rPr>
          <w:b/>
          <w:i/>
          <w:sz w:val="24"/>
          <w:highlight w:val="yellow"/>
        </w:rPr>
        <w:t>TGb</w:t>
      </w:r>
      <w:r>
        <w:rPr>
          <w:b/>
          <w:i/>
          <w:sz w:val="24"/>
          <w:highlight w:val="yellow"/>
        </w:rPr>
        <w:t>e</w:t>
      </w:r>
      <w:proofErr w:type="spellEnd"/>
      <w:r w:rsidRPr="00E3607E">
        <w:rPr>
          <w:b/>
          <w:i/>
          <w:sz w:val="24"/>
          <w:highlight w:val="yellow"/>
        </w:rPr>
        <w:t xml:space="preserve"> editor: </w:t>
      </w:r>
      <w:r w:rsidRPr="00C9458D">
        <w:rPr>
          <w:rFonts w:eastAsia="Yu Mincho"/>
          <w:b/>
          <w:bCs/>
          <w:i/>
          <w:iCs/>
          <w:color w:val="000000"/>
          <w:w w:val="0"/>
          <w:szCs w:val="22"/>
          <w:highlight w:val="yellow"/>
          <w:lang w:val="en-US"/>
        </w:rPr>
        <w:t xml:space="preserve">Change the </w:t>
      </w:r>
      <w:r w:rsidR="00D30B69">
        <w:rPr>
          <w:rFonts w:eastAsia="Yu Mincho"/>
          <w:b/>
          <w:bCs/>
          <w:i/>
          <w:iCs/>
          <w:color w:val="000000"/>
          <w:w w:val="0"/>
          <w:szCs w:val="22"/>
          <w:highlight w:val="yellow"/>
          <w:lang w:val="en-US"/>
        </w:rPr>
        <w:t>subclause</w:t>
      </w:r>
      <w:r w:rsidRPr="00C9458D">
        <w:rPr>
          <w:rFonts w:eastAsia="Yu Mincho"/>
          <w:b/>
          <w:bCs/>
          <w:i/>
          <w:iCs/>
          <w:color w:val="000000"/>
          <w:w w:val="0"/>
          <w:szCs w:val="22"/>
          <w:highlight w:val="yellow"/>
          <w:lang w:val="en-US"/>
        </w:rPr>
        <w:t xml:space="preserve"> as follows (Track Change On):</w:t>
      </w:r>
    </w:p>
    <w:p w14:paraId="14020113" w14:textId="747D68D9" w:rsidR="0049259F" w:rsidRPr="0049259F" w:rsidRDefault="0049259F" w:rsidP="0049259F">
      <w:pPr>
        <w:pStyle w:val="T"/>
        <w:rPr>
          <w:rFonts w:ascii="Arial" w:hAnsi="Arial" w:cs="Arial"/>
          <w:spacing w:val="-2"/>
          <w:w w:val="100"/>
          <w:sz w:val="22"/>
          <w:szCs w:val="22"/>
        </w:rPr>
      </w:pPr>
      <w:r w:rsidRPr="0049259F">
        <w:rPr>
          <w:rFonts w:ascii="Arial" w:hAnsi="Arial" w:cs="Arial"/>
          <w:spacing w:val="-2"/>
          <w:w w:val="100"/>
          <w:sz w:val="22"/>
          <w:szCs w:val="22"/>
        </w:rPr>
        <w:t xml:space="preserve">The GTKSA results from a successful 4-way handshake, FT 4-way handshake, FT protocol, FT resource request protocol, group key handshake, or FILS authentication, and is unidirectional. In an infrastructure BSS, there is one GTKSA, used exclusively for encrypting group addressed MPDUs that are transmitted by the AP and for decrypting group addressed transmissions that are received by the STAs. </w:t>
      </w:r>
      <w:ins w:id="15" w:author="Rojan Chitrakar" w:date="2022-03-18T13:24:00Z">
        <w:r w:rsidR="009B70E9" w:rsidRPr="00EF4AA2">
          <w:rPr>
            <w:rFonts w:ascii="Arial" w:hAnsi="Arial" w:cs="Arial"/>
            <w:w w:val="100"/>
            <w:sz w:val="22"/>
            <w:szCs w:val="22"/>
            <w:highlight w:val="cyan"/>
          </w:rPr>
          <w:t xml:space="preserve">(#6205) </w:t>
        </w:r>
      </w:ins>
      <w:ins w:id="16" w:author="Rojan Chitrakar" w:date="2022-03-18T13:23:00Z">
        <w:r w:rsidR="009B70E9" w:rsidRPr="00EF4AA2">
          <w:rPr>
            <w:rFonts w:ascii="Arial" w:hAnsi="Arial" w:cs="Arial"/>
            <w:spacing w:val="-2"/>
            <w:w w:val="100"/>
            <w:sz w:val="22"/>
            <w:szCs w:val="22"/>
            <w:highlight w:val="cyan"/>
          </w:rPr>
          <w:t>Between an AP MLD and a non-AP MLD</w:t>
        </w:r>
      </w:ins>
      <w:ins w:id="17" w:author="Rojan Chitrakar" w:date="2022-03-18T13:25:00Z">
        <w:r w:rsidR="009B70E9" w:rsidRPr="00EF4AA2">
          <w:rPr>
            <w:rFonts w:ascii="Arial" w:hAnsi="Arial" w:cs="Arial"/>
            <w:spacing w:val="-2"/>
            <w:w w:val="100"/>
            <w:sz w:val="22"/>
            <w:szCs w:val="22"/>
            <w:highlight w:val="cyan"/>
          </w:rPr>
          <w:t xml:space="preserve"> that have completed a successful multi-link (re)setup</w:t>
        </w:r>
      </w:ins>
      <w:ins w:id="18" w:author="Rojan Chitrakar" w:date="2022-03-18T13:23:00Z">
        <w:r w:rsidR="009B70E9" w:rsidRPr="00EF4AA2">
          <w:rPr>
            <w:rFonts w:ascii="Arial" w:hAnsi="Arial" w:cs="Arial"/>
            <w:spacing w:val="-2"/>
            <w:w w:val="100"/>
            <w:sz w:val="22"/>
            <w:szCs w:val="22"/>
            <w:highlight w:val="cyan"/>
          </w:rPr>
          <w:t>,</w:t>
        </w:r>
        <w:r w:rsidR="009B70E9" w:rsidRPr="00EF4AA2">
          <w:rPr>
            <w:highlight w:val="cyan"/>
          </w:rPr>
          <w:t xml:space="preserve"> </w:t>
        </w:r>
      </w:ins>
      <w:ins w:id="19" w:author="Rojan Chitrakar" w:date="2022-03-18T13:24:00Z">
        <w:r w:rsidR="009B70E9" w:rsidRPr="00EF4AA2">
          <w:rPr>
            <w:rFonts w:ascii="Arial" w:hAnsi="Arial" w:cs="Arial"/>
            <w:spacing w:val="-2"/>
            <w:w w:val="100"/>
            <w:sz w:val="22"/>
            <w:szCs w:val="22"/>
            <w:highlight w:val="cyan"/>
          </w:rPr>
          <w:t>for each setup link</w:t>
        </w:r>
      </w:ins>
      <w:ins w:id="20" w:author="Rojan Chitrakar" w:date="2022-03-18T17:10:00Z">
        <w:r w:rsidR="007B0BC9">
          <w:rPr>
            <w:rFonts w:ascii="Arial" w:hAnsi="Arial" w:cs="Arial"/>
            <w:spacing w:val="-2"/>
            <w:w w:val="100"/>
            <w:sz w:val="22"/>
            <w:szCs w:val="22"/>
            <w:highlight w:val="cyan"/>
          </w:rPr>
          <w:t xml:space="preserve"> </w:t>
        </w:r>
        <w:r w:rsidR="007B0BC9" w:rsidRPr="00EF4AA2">
          <w:rPr>
            <w:rFonts w:ascii="Arial" w:hAnsi="Arial" w:cs="Arial"/>
            <w:spacing w:val="-2"/>
            <w:w w:val="100"/>
            <w:sz w:val="22"/>
            <w:szCs w:val="22"/>
            <w:highlight w:val="cyan"/>
          </w:rPr>
          <w:t>there is one GTKSA</w:t>
        </w:r>
      </w:ins>
      <w:ins w:id="21" w:author="Rojan Chitrakar" w:date="2022-03-18T13:23:00Z">
        <w:r w:rsidR="009B70E9" w:rsidRPr="00EF4AA2">
          <w:rPr>
            <w:rFonts w:ascii="Arial" w:hAnsi="Arial" w:cs="Arial"/>
            <w:spacing w:val="-2"/>
            <w:w w:val="100"/>
            <w:sz w:val="22"/>
            <w:szCs w:val="22"/>
            <w:highlight w:val="cyan"/>
          </w:rPr>
          <w:t xml:space="preserve"> used exclusively for encrypting group addressed MPDUs that are transmitted by the AP</w:t>
        </w:r>
      </w:ins>
      <w:ins w:id="22" w:author="Rojan Chitrakar" w:date="2022-03-18T17:07:00Z">
        <w:r w:rsidR="007B0BC9">
          <w:rPr>
            <w:rFonts w:ascii="Arial" w:hAnsi="Arial" w:cs="Arial"/>
            <w:spacing w:val="-2"/>
            <w:w w:val="100"/>
            <w:sz w:val="22"/>
            <w:szCs w:val="22"/>
            <w:highlight w:val="cyan"/>
          </w:rPr>
          <w:t xml:space="preserve"> affiliated with the AP MLD</w:t>
        </w:r>
      </w:ins>
      <w:ins w:id="23" w:author="Rojan Chitrakar" w:date="2022-03-18T13:23:00Z">
        <w:r w:rsidR="009B70E9" w:rsidRPr="00EF4AA2">
          <w:rPr>
            <w:rFonts w:ascii="Arial" w:hAnsi="Arial" w:cs="Arial"/>
            <w:spacing w:val="-2"/>
            <w:w w:val="100"/>
            <w:sz w:val="22"/>
            <w:szCs w:val="22"/>
            <w:highlight w:val="cyan"/>
          </w:rPr>
          <w:t xml:space="preserve"> and for decrypting group addressed transmissions that are received by the </w:t>
        </w:r>
      </w:ins>
      <w:ins w:id="24" w:author="Rojan Chitrakar" w:date="2022-03-18T17:07:00Z">
        <w:r w:rsidR="007B0BC9">
          <w:rPr>
            <w:rFonts w:ascii="Arial" w:hAnsi="Arial" w:cs="Arial"/>
            <w:spacing w:val="-2"/>
            <w:w w:val="100"/>
            <w:sz w:val="22"/>
            <w:szCs w:val="22"/>
            <w:highlight w:val="cyan"/>
          </w:rPr>
          <w:t xml:space="preserve">non-AP </w:t>
        </w:r>
      </w:ins>
      <w:ins w:id="25" w:author="Rojan Chitrakar" w:date="2022-03-18T13:23:00Z">
        <w:r w:rsidR="009B70E9" w:rsidRPr="00EF4AA2">
          <w:rPr>
            <w:rFonts w:ascii="Arial" w:hAnsi="Arial" w:cs="Arial"/>
            <w:spacing w:val="-2"/>
            <w:w w:val="100"/>
            <w:sz w:val="22"/>
            <w:szCs w:val="22"/>
            <w:highlight w:val="cyan"/>
          </w:rPr>
          <w:t>STAs</w:t>
        </w:r>
      </w:ins>
      <w:ins w:id="26" w:author="Rojan Chitrakar" w:date="2022-03-18T17:07:00Z">
        <w:r w:rsidR="007B0BC9">
          <w:rPr>
            <w:rFonts w:ascii="Arial" w:hAnsi="Arial" w:cs="Arial"/>
            <w:spacing w:val="-2"/>
            <w:w w:val="100"/>
            <w:sz w:val="22"/>
            <w:szCs w:val="22"/>
            <w:highlight w:val="cyan"/>
          </w:rPr>
          <w:t xml:space="preserve"> affiliated with the non-AP </w:t>
        </w:r>
      </w:ins>
      <w:ins w:id="27" w:author="Rojan Chitrakar" w:date="2022-03-18T17:08:00Z">
        <w:r w:rsidR="007B0BC9">
          <w:rPr>
            <w:rFonts w:ascii="Arial" w:hAnsi="Arial" w:cs="Arial"/>
            <w:spacing w:val="-2"/>
            <w:w w:val="100"/>
            <w:sz w:val="22"/>
            <w:szCs w:val="22"/>
            <w:highlight w:val="cyan"/>
          </w:rPr>
          <w:t>MLD</w:t>
        </w:r>
      </w:ins>
      <w:ins w:id="28" w:author="Rojan Chitrakar" w:date="2022-03-18T13:23:00Z">
        <w:r w:rsidR="009B70E9" w:rsidRPr="00EF4AA2">
          <w:rPr>
            <w:rFonts w:ascii="Arial" w:hAnsi="Arial" w:cs="Arial"/>
            <w:spacing w:val="-2"/>
            <w:w w:val="100"/>
            <w:sz w:val="22"/>
            <w:szCs w:val="22"/>
            <w:highlight w:val="cyan"/>
          </w:rPr>
          <w:t>.</w:t>
        </w:r>
        <w:r w:rsidR="009B70E9" w:rsidRPr="009B70E9">
          <w:rPr>
            <w:rFonts w:ascii="Arial" w:hAnsi="Arial" w:cs="Arial"/>
            <w:spacing w:val="-2"/>
            <w:w w:val="100"/>
            <w:sz w:val="22"/>
            <w:szCs w:val="22"/>
          </w:rPr>
          <w:t xml:space="preserve"> </w:t>
        </w:r>
      </w:ins>
      <w:r w:rsidRPr="0049259F">
        <w:rPr>
          <w:rFonts w:ascii="Arial" w:hAnsi="Arial" w:cs="Arial"/>
          <w:spacing w:val="-2"/>
          <w:w w:val="100"/>
          <w:sz w:val="22"/>
          <w:szCs w:val="22"/>
        </w:rPr>
        <w:t>In an IBSS or in a PBSS, each STA defines its own GTKSA, which is used to encrypt its group addressed transmissions, and stores a separate GTKSA for each peer STA so that encrypted group addressed traffic received from other STAs may be decrypted. A GTKSA is created by the Supplicant’s SME when message 3 of the 4-way handshake is received, when message 1 of the group key handshake is received, when the Reassociation Response frame of the FT handshake is received, or when the FILS authentication with a status code indicating success is received. The GTKSA is created by the Authenticator’s SME when the SME changes the GTK and has sent the GTK to all STAs with which it has a PTKSA. It has the same lifetime as the BSS, unless superseded. A GTKSA consists of the following:</w:t>
      </w:r>
    </w:p>
    <w:p w14:paraId="2BEFDFA4" w14:textId="2C2F876A" w:rsidR="0049259F" w:rsidRPr="0049259F" w:rsidRDefault="0049259F" w:rsidP="0049259F">
      <w:pPr>
        <w:pStyle w:val="DL"/>
        <w:numPr>
          <w:ilvl w:val="0"/>
          <w:numId w:val="55"/>
        </w:numPr>
        <w:tabs>
          <w:tab w:val="clear" w:pos="600"/>
          <w:tab w:val="left" w:pos="640"/>
        </w:tabs>
        <w:suppressAutoHyphens/>
        <w:ind w:left="640" w:hanging="440"/>
        <w:rPr>
          <w:rFonts w:ascii="Arial" w:hAnsi="Arial" w:cs="Arial"/>
          <w:w w:val="100"/>
          <w:sz w:val="22"/>
          <w:szCs w:val="22"/>
        </w:rPr>
      </w:pPr>
      <w:r w:rsidRPr="0049259F">
        <w:rPr>
          <w:rFonts w:ascii="Arial" w:hAnsi="Arial" w:cs="Arial"/>
          <w:w w:val="100"/>
          <w:sz w:val="22"/>
          <w:szCs w:val="22"/>
        </w:rPr>
        <w:t xml:space="preserve">Direction vector (whether the GTK is used </w:t>
      </w:r>
      <w:r w:rsidRPr="1D9C176A">
        <w:rPr>
          <w:rFonts w:ascii="Arial" w:hAnsi="Arial" w:cs="Arial"/>
          <w:sz w:val="22"/>
          <w:szCs w:val="22"/>
        </w:rPr>
        <w:t>for</w:t>
      </w:r>
      <w:r w:rsidRPr="0049259F">
        <w:rPr>
          <w:rFonts w:ascii="Arial" w:hAnsi="Arial" w:cs="Arial"/>
          <w:w w:val="100"/>
          <w:sz w:val="22"/>
          <w:szCs w:val="22"/>
        </w:rPr>
        <w:t xml:space="preserve"> </w:t>
      </w:r>
      <w:proofErr w:type="gramStart"/>
      <w:r w:rsidRPr="0049259F">
        <w:rPr>
          <w:rFonts w:ascii="Arial" w:hAnsi="Arial" w:cs="Arial"/>
          <w:w w:val="100"/>
          <w:sz w:val="22"/>
          <w:szCs w:val="22"/>
        </w:rPr>
        <w:t>transmit</w:t>
      </w:r>
      <w:proofErr w:type="gramEnd"/>
      <w:r w:rsidRPr="0049259F">
        <w:rPr>
          <w:rFonts w:ascii="Arial" w:hAnsi="Arial" w:cs="Arial"/>
          <w:w w:val="100"/>
          <w:sz w:val="22"/>
          <w:szCs w:val="22"/>
        </w:rPr>
        <w:t xml:space="preserve"> or receive).</w:t>
      </w:r>
    </w:p>
    <w:p w14:paraId="2C6350B9" w14:textId="77777777" w:rsidR="0049259F" w:rsidRPr="0049259F" w:rsidRDefault="0049259F" w:rsidP="0049259F">
      <w:pPr>
        <w:pStyle w:val="DL"/>
        <w:numPr>
          <w:ilvl w:val="0"/>
          <w:numId w:val="55"/>
        </w:numPr>
        <w:tabs>
          <w:tab w:val="clear" w:pos="600"/>
          <w:tab w:val="left" w:pos="640"/>
        </w:tabs>
        <w:suppressAutoHyphens/>
        <w:ind w:left="640" w:hanging="440"/>
        <w:rPr>
          <w:rFonts w:ascii="Arial" w:hAnsi="Arial" w:cs="Arial"/>
          <w:w w:val="100"/>
          <w:sz w:val="22"/>
          <w:szCs w:val="22"/>
        </w:rPr>
      </w:pPr>
      <w:r w:rsidRPr="0049259F">
        <w:rPr>
          <w:rFonts w:ascii="Arial" w:hAnsi="Arial" w:cs="Arial"/>
          <w:w w:val="100"/>
          <w:sz w:val="22"/>
          <w:szCs w:val="22"/>
        </w:rPr>
        <w:t>Group cipher suite selector.</w:t>
      </w:r>
    </w:p>
    <w:p w14:paraId="791CA13F" w14:textId="59A6A48C" w:rsidR="0049259F" w:rsidRPr="001E0EA7" w:rsidRDefault="0049259F" w:rsidP="0049259F">
      <w:pPr>
        <w:pStyle w:val="DL"/>
        <w:numPr>
          <w:ilvl w:val="0"/>
          <w:numId w:val="55"/>
        </w:numPr>
        <w:tabs>
          <w:tab w:val="clear" w:pos="600"/>
          <w:tab w:val="left" w:pos="640"/>
        </w:tabs>
        <w:suppressAutoHyphens/>
        <w:ind w:left="640" w:hanging="440"/>
        <w:rPr>
          <w:rFonts w:ascii="Arial" w:hAnsi="Arial" w:cs="Arial"/>
          <w:w w:val="100"/>
          <w:sz w:val="22"/>
          <w:szCs w:val="22"/>
          <w:highlight w:val="cyan"/>
        </w:rPr>
      </w:pPr>
      <w:ins w:id="29" w:author="Rojan Chitrakar" w:date="2021-12-02T00:58:00Z">
        <w:r w:rsidRPr="001E0EA7">
          <w:rPr>
            <w:rFonts w:ascii="Arial" w:hAnsi="Arial" w:cs="Arial"/>
            <w:strike/>
            <w:w w:val="100"/>
            <w:sz w:val="22"/>
            <w:szCs w:val="22"/>
            <w:highlight w:val="cyan"/>
          </w:rPr>
          <w:t>(</w:t>
        </w:r>
      </w:ins>
      <w:ins w:id="30" w:author="Rojan Chitrakar" w:date="2021-12-02T00:59:00Z">
        <w:r w:rsidRPr="001E0EA7">
          <w:rPr>
            <w:rFonts w:ascii="Arial" w:hAnsi="Arial" w:cs="Arial"/>
            <w:strike/>
            <w:w w:val="100"/>
            <w:sz w:val="22"/>
            <w:szCs w:val="22"/>
            <w:highlight w:val="cyan"/>
          </w:rPr>
          <w:t>#</w:t>
        </w:r>
      </w:ins>
      <w:ins w:id="31" w:author="Rojan Chitrakar" w:date="2021-12-02T00:58:00Z">
        <w:r w:rsidRPr="001E0EA7">
          <w:rPr>
            <w:rFonts w:ascii="Arial" w:hAnsi="Arial" w:cs="Arial"/>
            <w:strike/>
            <w:w w:val="100"/>
            <w:sz w:val="22"/>
            <w:szCs w:val="22"/>
            <w:highlight w:val="cyan"/>
          </w:rPr>
          <w:t>6</w:t>
        </w:r>
      </w:ins>
      <w:ins w:id="32" w:author="Rojan Chitrakar" w:date="2021-12-02T00:59:00Z">
        <w:r w:rsidRPr="001E0EA7">
          <w:rPr>
            <w:rFonts w:ascii="Arial" w:hAnsi="Arial" w:cs="Arial"/>
            <w:strike/>
            <w:w w:val="100"/>
            <w:sz w:val="22"/>
            <w:szCs w:val="22"/>
            <w:highlight w:val="cyan"/>
          </w:rPr>
          <w:t>205</w:t>
        </w:r>
      </w:ins>
      <w:ins w:id="33" w:author="Rojan Chitrakar" w:date="2021-12-02T00:58:00Z">
        <w:r w:rsidRPr="001E0EA7">
          <w:rPr>
            <w:rFonts w:ascii="Arial" w:hAnsi="Arial" w:cs="Arial"/>
            <w:strike/>
            <w:w w:val="100"/>
            <w:sz w:val="22"/>
            <w:szCs w:val="22"/>
            <w:highlight w:val="cyan"/>
          </w:rPr>
          <w:t>)</w:t>
        </w:r>
      </w:ins>
      <w:ins w:id="34" w:author="Rojan Chitrakar" w:date="2021-12-02T00:59:00Z">
        <w:r w:rsidRPr="001E0EA7">
          <w:rPr>
            <w:rFonts w:ascii="Arial" w:hAnsi="Arial" w:cs="Arial"/>
            <w:strike/>
            <w:w w:val="100"/>
            <w:sz w:val="22"/>
            <w:szCs w:val="22"/>
            <w:highlight w:val="cyan"/>
          </w:rPr>
          <w:t xml:space="preserve"> </w:t>
        </w:r>
      </w:ins>
      <w:ins w:id="35" w:author="Rojan Chitrakar" w:date="2021-12-02T00:58:00Z">
        <w:r w:rsidRPr="001E0EA7">
          <w:rPr>
            <w:rFonts w:ascii="Arial" w:hAnsi="Arial" w:cs="Arial"/>
            <w:strike/>
            <w:w w:val="100"/>
            <w:sz w:val="22"/>
            <w:szCs w:val="22"/>
            <w:highlight w:val="cyan"/>
          </w:rPr>
          <w:t>For non-MLO,</w:t>
        </w:r>
        <w:r>
          <w:rPr>
            <w:rFonts w:ascii="Arial" w:hAnsi="Arial" w:cs="Arial"/>
            <w:w w:val="100"/>
            <w:sz w:val="22"/>
            <w:szCs w:val="22"/>
          </w:rPr>
          <w:t xml:space="preserve"> </w:t>
        </w:r>
      </w:ins>
      <w:r w:rsidRPr="0049259F">
        <w:rPr>
          <w:rFonts w:ascii="Arial" w:hAnsi="Arial" w:cs="Arial"/>
          <w:w w:val="100"/>
          <w:sz w:val="22"/>
          <w:szCs w:val="22"/>
        </w:rPr>
        <w:t>GTK.</w:t>
      </w:r>
      <w:ins w:id="36" w:author="Rojan Chitrakar" w:date="2021-12-02T00:58:00Z">
        <w:r w:rsidRPr="001E0EA7">
          <w:rPr>
            <w:rFonts w:ascii="Arial" w:hAnsi="Arial" w:cs="Arial"/>
            <w:strike/>
            <w:w w:val="100"/>
            <w:sz w:val="22"/>
            <w:szCs w:val="22"/>
          </w:rPr>
          <w:t xml:space="preserve"> </w:t>
        </w:r>
        <w:commentRangeStart w:id="37"/>
        <w:r w:rsidRPr="001E0EA7">
          <w:rPr>
            <w:rFonts w:ascii="Arial" w:hAnsi="Arial" w:cs="Arial"/>
            <w:strike/>
            <w:w w:val="100"/>
            <w:sz w:val="22"/>
            <w:szCs w:val="22"/>
            <w:highlight w:val="cyan"/>
          </w:rPr>
          <w:t>For MLO, one GTK for each setup link.</w:t>
        </w:r>
      </w:ins>
      <w:commentRangeEnd w:id="37"/>
      <w:r w:rsidR="00BE72EE">
        <w:rPr>
          <w:rStyle w:val="CommentReference"/>
          <w:lang w:val="en-GB"/>
        </w:rPr>
        <w:commentReference w:id="37"/>
      </w:r>
    </w:p>
    <w:p w14:paraId="5A62D822" w14:textId="14E8B4FA" w:rsidR="0049259F" w:rsidRDefault="0049259F" w:rsidP="0049259F">
      <w:pPr>
        <w:pStyle w:val="DL"/>
        <w:numPr>
          <w:ilvl w:val="0"/>
          <w:numId w:val="55"/>
        </w:numPr>
        <w:tabs>
          <w:tab w:val="clear" w:pos="600"/>
          <w:tab w:val="left" w:pos="640"/>
        </w:tabs>
        <w:suppressAutoHyphens/>
        <w:ind w:left="640" w:hanging="440"/>
        <w:rPr>
          <w:ins w:id="38" w:author="Rojan Chitrakar" w:date="2021-12-02T01:01:00Z"/>
          <w:rFonts w:ascii="Arial" w:hAnsi="Arial" w:cs="Arial"/>
          <w:w w:val="100"/>
          <w:sz w:val="22"/>
          <w:szCs w:val="22"/>
        </w:rPr>
      </w:pPr>
      <w:r w:rsidRPr="0049259F">
        <w:rPr>
          <w:rFonts w:ascii="Arial" w:hAnsi="Arial" w:cs="Arial"/>
          <w:w w:val="100"/>
          <w:sz w:val="22"/>
          <w:szCs w:val="22"/>
        </w:rPr>
        <w:t>Authenticator MAC address.</w:t>
      </w:r>
    </w:p>
    <w:p w14:paraId="3E739A96" w14:textId="7252AC28" w:rsidR="00B34875" w:rsidRPr="0049259F" w:rsidRDefault="00B34875" w:rsidP="0049259F">
      <w:pPr>
        <w:pStyle w:val="DL"/>
        <w:numPr>
          <w:ilvl w:val="0"/>
          <w:numId w:val="55"/>
        </w:numPr>
        <w:tabs>
          <w:tab w:val="clear" w:pos="600"/>
          <w:tab w:val="left" w:pos="640"/>
        </w:tabs>
        <w:suppressAutoHyphens/>
        <w:ind w:left="640" w:hanging="440"/>
        <w:rPr>
          <w:rFonts w:ascii="Arial" w:hAnsi="Arial" w:cs="Arial"/>
          <w:w w:val="100"/>
          <w:sz w:val="22"/>
          <w:szCs w:val="22"/>
        </w:rPr>
      </w:pPr>
      <w:ins w:id="39" w:author="Rojan Chitrakar" w:date="2021-12-02T01:01:00Z">
        <w:r>
          <w:rPr>
            <w:rFonts w:ascii="Arial" w:hAnsi="Arial" w:cs="Arial"/>
            <w:w w:val="100"/>
            <w:sz w:val="22"/>
            <w:szCs w:val="22"/>
          </w:rPr>
          <w:t xml:space="preserve">(#6205) </w:t>
        </w:r>
        <w:r w:rsidRPr="00B34875">
          <w:rPr>
            <w:rFonts w:ascii="Arial" w:hAnsi="Arial" w:cs="Arial"/>
            <w:w w:val="100"/>
            <w:sz w:val="22"/>
            <w:szCs w:val="22"/>
          </w:rPr>
          <w:t>For MLO, the Authenticator’s MAC address is the MLD MAC address of the AP MLD</w:t>
        </w:r>
        <w:r>
          <w:rPr>
            <w:rFonts w:ascii="Arial" w:hAnsi="Arial" w:cs="Arial"/>
            <w:w w:val="100"/>
            <w:sz w:val="22"/>
            <w:szCs w:val="22"/>
          </w:rPr>
          <w:t>.</w:t>
        </w:r>
      </w:ins>
    </w:p>
    <w:p w14:paraId="1D0A8012" w14:textId="77777777" w:rsidR="0049259F" w:rsidRPr="0049259F" w:rsidRDefault="0049259F" w:rsidP="0049259F">
      <w:pPr>
        <w:pStyle w:val="DL"/>
        <w:numPr>
          <w:ilvl w:val="0"/>
          <w:numId w:val="55"/>
        </w:numPr>
        <w:tabs>
          <w:tab w:val="clear" w:pos="600"/>
          <w:tab w:val="left" w:pos="640"/>
        </w:tabs>
        <w:suppressAutoHyphens/>
        <w:ind w:left="640" w:hanging="440"/>
        <w:rPr>
          <w:rFonts w:ascii="Arial" w:hAnsi="Arial" w:cs="Arial"/>
          <w:w w:val="100"/>
          <w:sz w:val="22"/>
          <w:szCs w:val="22"/>
        </w:rPr>
      </w:pPr>
      <w:r w:rsidRPr="0049259F">
        <w:rPr>
          <w:rFonts w:ascii="Arial" w:hAnsi="Arial" w:cs="Arial"/>
          <w:w w:val="100"/>
          <w:sz w:val="22"/>
          <w:szCs w:val="22"/>
        </w:rPr>
        <w:t>Key ID.</w:t>
      </w:r>
    </w:p>
    <w:p w14:paraId="36E005B6" w14:textId="77777777" w:rsidR="0049259F" w:rsidRPr="0049259F" w:rsidRDefault="0049259F" w:rsidP="0049259F">
      <w:pPr>
        <w:pStyle w:val="DL"/>
        <w:numPr>
          <w:ilvl w:val="0"/>
          <w:numId w:val="55"/>
        </w:numPr>
        <w:tabs>
          <w:tab w:val="clear" w:pos="600"/>
          <w:tab w:val="left" w:pos="640"/>
        </w:tabs>
        <w:suppressAutoHyphens/>
        <w:ind w:left="640" w:hanging="440"/>
        <w:rPr>
          <w:rFonts w:ascii="Arial" w:hAnsi="Arial" w:cs="Arial"/>
          <w:w w:val="100"/>
          <w:sz w:val="22"/>
          <w:szCs w:val="22"/>
        </w:rPr>
      </w:pPr>
      <w:r w:rsidRPr="0049259F">
        <w:rPr>
          <w:rFonts w:ascii="Arial" w:hAnsi="Arial" w:cs="Arial"/>
          <w:w w:val="100"/>
          <w:sz w:val="22"/>
          <w:szCs w:val="22"/>
        </w:rPr>
        <w:t>All authorization parameters specified by local configuration. This might include parameters such as the STA’s authorized SSID.</w:t>
      </w:r>
    </w:p>
    <w:p w14:paraId="4B47E26B" w14:textId="77777777" w:rsidR="0049259F" w:rsidRPr="0049259F" w:rsidRDefault="0049259F" w:rsidP="0049259F">
      <w:pPr>
        <w:pStyle w:val="T"/>
        <w:rPr>
          <w:rFonts w:ascii="Arial" w:hAnsi="Arial" w:cs="Arial"/>
          <w:spacing w:val="-2"/>
          <w:w w:val="100"/>
          <w:sz w:val="22"/>
          <w:szCs w:val="22"/>
        </w:rPr>
      </w:pPr>
      <w:r w:rsidRPr="0049259F">
        <w:rPr>
          <w:rFonts w:ascii="Arial" w:hAnsi="Arial" w:cs="Arial"/>
          <w:spacing w:val="-2"/>
          <w:w w:val="100"/>
          <w:sz w:val="22"/>
          <w:szCs w:val="22"/>
        </w:rPr>
        <w:t>When the GTK is used to encrypt individually addressed traffic (the selectable cipher suite is “Use group cipher suite”), the GTKSA is bidirectional.</w:t>
      </w:r>
    </w:p>
    <w:p w14:paraId="1FC611C4" w14:textId="312FCFCC" w:rsidR="0049259F" w:rsidRPr="0049259F" w:rsidRDefault="0049259F" w:rsidP="0049259F">
      <w:pPr>
        <w:pStyle w:val="H5"/>
        <w:numPr>
          <w:ilvl w:val="0"/>
          <w:numId w:val="57"/>
        </w:numPr>
        <w:rPr>
          <w:w w:val="100"/>
          <w:sz w:val="22"/>
          <w:szCs w:val="22"/>
        </w:rPr>
      </w:pPr>
      <w:bookmarkStart w:id="40" w:name="RTF33373633333a2048352c312e"/>
      <w:proofErr w:type="gramStart"/>
      <w:r w:rsidRPr="0049259F">
        <w:rPr>
          <w:w w:val="100"/>
          <w:sz w:val="22"/>
          <w:szCs w:val="22"/>
        </w:rPr>
        <w:t>IGTKS</w:t>
      </w:r>
      <w:bookmarkEnd w:id="40"/>
      <w:r w:rsidR="00FE036F">
        <w:rPr>
          <w:w w:val="100"/>
          <w:sz w:val="22"/>
          <w:szCs w:val="22"/>
        </w:rPr>
        <w:t xml:space="preserve">A </w:t>
      </w:r>
      <w:r w:rsidR="00FE036F" w:rsidRPr="00FE036F">
        <w:rPr>
          <w:w w:val="100"/>
          <w:sz w:val="22"/>
          <w:szCs w:val="22"/>
        </w:rPr>
        <w:t xml:space="preserve"> (</w:t>
      </w:r>
      <w:proofErr w:type="gramEnd"/>
      <w:r w:rsidR="00FE036F" w:rsidRPr="00FE036F">
        <w:rPr>
          <w:w w:val="100"/>
          <w:sz w:val="22"/>
          <w:szCs w:val="22"/>
          <w:highlight w:val="yellow"/>
        </w:rPr>
        <w:t>CIDs 6205</w:t>
      </w:r>
      <w:r w:rsidR="00FE036F" w:rsidRPr="00FE036F">
        <w:rPr>
          <w:w w:val="100"/>
          <w:sz w:val="22"/>
          <w:szCs w:val="22"/>
        </w:rPr>
        <w:t>)</w:t>
      </w:r>
      <w:r w:rsidR="00FE036F" w:rsidRPr="00D30B69">
        <w:rPr>
          <w:szCs w:val="22"/>
          <w:lang w:eastAsia="en-SG"/>
        </w:rPr>
        <w:t>) (</w:t>
      </w:r>
      <w:r w:rsidR="00FE036F" w:rsidRPr="00D30B69">
        <w:rPr>
          <w:szCs w:val="22"/>
          <w:highlight w:val="yellow"/>
          <w:lang w:eastAsia="en-SG"/>
        </w:rPr>
        <w:t>CIDs 6</w:t>
      </w:r>
    </w:p>
    <w:p w14:paraId="0CA45F74" w14:textId="754D3368" w:rsidR="0049259F" w:rsidRPr="0049259F" w:rsidRDefault="0049259F" w:rsidP="0049259F">
      <w:pPr>
        <w:pStyle w:val="T"/>
        <w:rPr>
          <w:rFonts w:ascii="Arial" w:hAnsi="Arial" w:cs="Arial"/>
          <w:spacing w:val="-2"/>
          <w:w w:val="100"/>
          <w:sz w:val="22"/>
          <w:szCs w:val="22"/>
        </w:rPr>
      </w:pPr>
      <w:r w:rsidRPr="0049259F">
        <w:rPr>
          <w:rFonts w:ascii="Arial" w:hAnsi="Arial" w:cs="Arial"/>
          <w:spacing w:val="-2"/>
          <w:w w:val="100"/>
          <w:sz w:val="22"/>
          <w:szCs w:val="22"/>
        </w:rPr>
        <w:t>When management frame protection is enabled, a non-AP STA’s SME creates an IGTKSA when it receives a valid message 3 of the 4-way handshake or FT 4-way handshake, the Reassociation Response frame of the fast BSS transition protocol with a status code indicating success, a Mesh Peering Open Message of the Authenticated Mesh Peering Exchange (AMPE) protocol, a valid message 1 of the group key handshake, or the (Re)Association Response frame of FILS authentication with a status code indicating success</w:t>
      </w:r>
      <w:r w:rsidRPr="0071407F">
        <w:rPr>
          <w:rFonts w:ascii="Arial" w:hAnsi="Arial" w:cs="Arial"/>
          <w:spacing w:val="-2"/>
          <w:w w:val="100"/>
          <w:sz w:val="22"/>
          <w:szCs w:val="22"/>
          <w:highlight w:val="cyan"/>
        </w:rPr>
        <w:t>.</w:t>
      </w:r>
      <w:ins w:id="41" w:author="Rojan Chitrakar" w:date="2022-03-18T16:30:00Z">
        <w:r w:rsidR="007C27A2" w:rsidRPr="0071407F">
          <w:rPr>
            <w:rFonts w:ascii="Arial" w:hAnsi="Arial" w:cs="Arial"/>
            <w:spacing w:val="-2"/>
            <w:w w:val="100"/>
            <w:sz w:val="22"/>
            <w:szCs w:val="22"/>
            <w:highlight w:val="cyan"/>
          </w:rPr>
          <w:t xml:space="preserve"> </w:t>
        </w:r>
        <w:r w:rsidR="007C27A2" w:rsidRPr="0071407F">
          <w:rPr>
            <w:rFonts w:ascii="Arial" w:hAnsi="Arial" w:cs="Arial"/>
            <w:w w:val="100"/>
            <w:sz w:val="22"/>
            <w:szCs w:val="22"/>
            <w:highlight w:val="cyan"/>
          </w:rPr>
          <w:t>(#6205)</w:t>
        </w:r>
        <w:r w:rsidR="007C27A2" w:rsidRPr="0071407F">
          <w:rPr>
            <w:rFonts w:ascii="Arial" w:hAnsi="Arial" w:cs="Arial"/>
            <w:spacing w:val="-2"/>
            <w:w w:val="100"/>
            <w:sz w:val="22"/>
            <w:szCs w:val="22"/>
            <w:highlight w:val="cyan"/>
          </w:rPr>
          <w:t xml:space="preserve"> When management frame protection is enabled,</w:t>
        </w:r>
        <w:r w:rsidR="007C27A2" w:rsidRPr="0071407F">
          <w:rPr>
            <w:rFonts w:ascii="Arial" w:hAnsi="Arial" w:cs="Arial"/>
            <w:w w:val="100"/>
            <w:sz w:val="22"/>
            <w:szCs w:val="22"/>
            <w:highlight w:val="cyan"/>
          </w:rPr>
          <w:t xml:space="preserve"> a non-AP MLD’s SME</w:t>
        </w:r>
      </w:ins>
      <w:ins w:id="42" w:author="Rojan Chitrakar" w:date="2022-03-18T16:31:00Z">
        <w:r w:rsidR="007C27A2" w:rsidRPr="0071407F">
          <w:rPr>
            <w:rFonts w:ascii="Arial" w:hAnsi="Arial" w:cs="Arial"/>
            <w:spacing w:val="-2"/>
            <w:w w:val="100"/>
            <w:sz w:val="22"/>
            <w:szCs w:val="22"/>
            <w:highlight w:val="cyan"/>
          </w:rPr>
          <w:t xml:space="preserve"> creates an IGTKSA</w:t>
        </w:r>
        <w:r w:rsidR="0071407F" w:rsidRPr="0071407F">
          <w:rPr>
            <w:rFonts w:ascii="Arial" w:hAnsi="Arial" w:cs="Arial"/>
            <w:spacing w:val="-2"/>
            <w:w w:val="100"/>
            <w:sz w:val="22"/>
            <w:szCs w:val="22"/>
            <w:highlight w:val="cyan"/>
          </w:rPr>
          <w:t xml:space="preserve"> for each of the setup links</w:t>
        </w:r>
        <w:r w:rsidR="007C27A2" w:rsidRPr="0071407F">
          <w:rPr>
            <w:rFonts w:ascii="Arial" w:hAnsi="Arial" w:cs="Arial"/>
            <w:spacing w:val="-2"/>
            <w:w w:val="100"/>
            <w:sz w:val="22"/>
            <w:szCs w:val="22"/>
            <w:highlight w:val="cyan"/>
          </w:rPr>
          <w:t xml:space="preserve"> when it receives a valid message 3 of the 4-way handshake or FT 4-way handshake,</w:t>
        </w:r>
      </w:ins>
      <w:ins w:id="43" w:author="Rojan Chitrakar" w:date="2022-03-22T07:45:00Z">
        <w:r w:rsidR="00477B02">
          <w:rPr>
            <w:rFonts w:ascii="Arial" w:hAnsi="Arial" w:cs="Arial"/>
            <w:spacing w:val="-2"/>
            <w:w w:val="100"/>
            <w:sz w:val="22"/>
            <w:szCs w:val="22"/>
            <w:highlight w:val="cyan"/>
          </w:rPr>
          <w:t xml:space="preserve"> or</w:t>
        </w:r>
      </w:ins>
      <w:ins w:id="44" w:author="Rojan Chitrakar" w:date="2022-03-18T16:31:00Z">
        <w:r w:rsidR="007C27A2" w:rsidRPr="0071407F">
          <w:rPr>
            <w:rFonts w:ascii="Arial" w:hAnsi="Arial" w:cs="Arial"/>
            <w:spacing w:val="-2"/>
            <w:w w:val="100"/>
            <w:sz w:val="22"/>
            <w:szCs w:val="22"/>
            <w:highlight w:val="cyan"/>
          </w:rPr>
          <w:t xml:space="preserve"> the Reassociation Response frame of the fast BSS transition protocol with a status code indicating success, a valid message 1 of the group key handshake.</w:t>
        </w:r>
      </w:ins>
      <w:r w:rsidRPr="0049259F">
        <w:rPr>
          <w:rFonts w:ascii="Arial" w:hAnsi="Arial" w:cs="Arial"/>
          <w:spacing w:val="-2"/>
          <w:w w:val="100"/>
          <w:sz w:val="22"/>
          <w:szCs w:val="22"/>
        </w:rPr>
        <w:t xml:space="preserve"> The Authenticator’s SME creates an IGTKSA when it establishes or </w:t>
      </w:r>
      <w:r w:rsidRPr="0049259F">
        <w:rPr>
          <w:rFonts w:ascii="Arial" w:hAnsi="Arial" w:cs="Arial"/>
          <w:spacing w:val="-2"/>
          <w:w w:val="100"/>
          <w:sz w:val="22"/>
          <w:szCs w:val="22"/>
        </w:rPr>
        <w:lastRenderedPageBreak/>
        <w:t xml:space="preserve">changes the IGTK with all STAs to which it has a valid PTKSA or mesh </w:t>
      </w:r>
      <w:proofErr w:type="gramStart"/>
      <w:r w:rsidRPr="0049259F">
        <w:rPr>
          <w:rFonts w:ascii="Arial" w:hAnsi="Arial" w:cs="Arial"/>
          <w:spacing w:val="-2"/>
          <w:w w:val="100"/>
          <w:sz w:val="22"/>
          <w:szCs w:val="22"/>
        </w:rPr>
        <w:t>PTKSA</w:t>
      </w:r>
      <w:r w:rsidRPr="0049259F">
        <w:rPr>
          <w:rFonts w:ascii="Arial" w:hAnsi="Arial" w:cs="Arial"/>
          <w:w w:val="100"/>
          <w:sz w:val="22"/>
          <w:szCs w:val="22"/>
        </w:rPr>
        <w:t>(</w:t>
      </w:r>
      <w:proofErr w:type="gramEnd"/>
      <w:r w:rsidRPr="0049259F">
        <w:rPr>
          <w:rFonts w:ascii="Arial" w:hAnsi="Arial" w:cs="Arial"/>
          <w:w w:val="100"/>
          <w:sz w:val="22"/>
          <w:szCs w:val="22"/>
        </w:rPr>
        <w:t>#240)</w:t>
      </w:r>
      <w:r w:rsidRPr="0049259F">
        <w:rPr>
          <w:rFonts w:ascii="Arial" w:hAnsi="Arial" w:cs="Arial"/>
          <w:spacing w:val="-2"/>
          <w:w w:val="100"/>
          <w:sz w:val="22"/>
          <w:szCs w:val="22"/>
        </w:rPr>
        <w:t xml:space="preserve">. </w:t>
      </w:r>
      <w:bookmarkStart w:id="45" w:name="_Hlk98514210"/>
      <w:ins w:id="46" w:author="Rojan Chitrakar" w:date="2022-03-18T16:32:00Z">
        <w:r w:rsidR="0071407F" w:rsidRPr="0071407F">
          <w:rPr>
            <w:rFonts w:ascii="Arial" w:hAnsi="Arial" w:cs="Arial"/>
            <w:w w:val="100"/>
            <w:sz w:val="22"/>
            <w:szCs w:val="22"/>
            <w:highlight w:val="cyan"/>
          </w:rPr>
          <w:t xml:space="preserve">(#6205) </w:t>
        </w:r>
      </w:ins>
      <w:ins w:id="47" w:author="Rojan Chitrakar" w:date="2022-03-18T16:33:00Z">
        <w:r w:rsidR="0071407F" w:rsidRPr="0071407F">
          <w:rPr>
            <w:rFonts w:ascii="Arial" w:hAnsi="Arial" w:cs="Arial"/>
            <w:w w:val="100"/>
            <w:sz w:val="22"/>
            <w:szCs w:val="22"/>
            <w:highlight w:val="cyan"/>
          </w:rPr>
          <w:t>An</w:t>
        </w:r>
      </w:ins>
      <w:ins w:id="48" w:author="Rojan Chitrakar" w:date="2022-03-18T16:32:00Z">
        <w:r w:rsidR="0071407F" w:rsidRPr="0071407F">
          <w:rPr>
            <w:rFonts w:ascii="Arial" w:hAnsi="Arial" w:cs="Arial"/>
            <w:w w:val="100"/>
            <w:sz w:val="22"/>
            <w:szCs w:val="22"/>
            <w:highlight w:val="cyan"/>
          </w:rPr>
          <w:t xml:space="preserve"> AP MLD’s SME</w:t>
        </w:r>
      </w:ins>
      <w:ins w:id="49" w:author="Rojan Chitrakar" w:date="2022-03-18T16:33:00Z">
        <w:r w:rsidR="0071407F" w:rsidRPr="0071407F">
          <w:rPr>
            <w:rFonts w:ascii="Arial" w:hAnsi="Arial" w:cs="Arial"/>
            <w:w w:val="100"/>
            <w:sz w:val="22"/>
            <w:szCs w:val="22"/>
            <w:highlight w:val="cyan"/>
          </w:rPr>
          <w:t xml:space="preserve"> creates </w:t>
        </w:r>
        <w:r w:rsidR="0071407F" w:rsidRPr="0071407F">
          <w:rPr>
            <w:rFonts w:ascii="Arial" w:hAnsi="Arial" w:cs="Arial"/>
            <w:spacing w:val="-2"/>
            <w:w w:val="100"/>
            <w:sz w:val="22"/>
            <w:szCs w:val="22"/>
            <w:highlight w:val="cyan"/>
          </w:rPr>
          <w:t xml:space="preserve">an IGTKSA </w:t>
        </w:r>
      </w:ins>
      <w:ins w:id="50" w:author="Rojan Chitrakar" w:date="2022-03-18T16:34:00Z">
        <w:r w:rsidR="0071407F" w:rsidRPr="0071407F">
          <w:rPr>
            <w:rFonts w:ascii="Arial" w:hAnsi="Arial" w:cs="Arial"/>
            <w:spacing w:val="-2"/>
            <w:w w:val="100"/>
            <w:sz w:val="22"/>
            <w:szCs w:val="22"/>
            <w:highlight w:val="cyan"/>
          </w:rPr>
          <w:t xml:space="preserve">for </w:t>
        </w:r>
      </w:ins>
      <w:ins w:id="51" w:author="Rojan Chitrakar" w:date="2022-03-18T16:36:00Z">
        <w:r w:rsidR="0071407F">
          <w:rPr>
            <w:rFonts w:ascii="Arial" w:hAnsi="Arial" w:cs="Arial"/>
            <w:spacing w:val="-2"/>
            <w:w w:val="100"/>
            <w:sz w:val="22"/>
            <w:szCs w:val="22"/>
            <w:highlight w:val="cyan"/>
          </w:rPr>
          <w:t xml:space="preserve">any of </w:t>
        </w:r>
      </w:ins>
      <w:ins w:id="52" w:author="Rojan Chitrakar" w:date="2022-03-18T16:35:00Z">
        <w:r w:rsidR="0071407F">
          <w:rPr>
            <w:rFonts w:ascii="Arial" w:hAnsi="Arial" w:cs="Arial"/>
            <w:spacing w:val="-2"/>
            <w:w w:val="100"/>
            <w:sz w:val="22"/>
            <w:szCs w:val="22"/>
            <w:highlight w:val="cyan"/>
          </w:rPr>
          <w:t>its</w:t>
        </w:r>
      </w:ins>
      <w:ins w:id="53" w:author="Rojan Chitrakar" w:date="2022-03-18T16:34:00Z">
        <w:r w:rsidR="0071407F" w:rsidRPr="0071407F">
          <w:rPr>
            <w:rFonts w:ascii="Arial" w:hAnsi="Arial" w:cs="Arial"/>
            <w:spacing w:val="-2"/>
            <w:w w:val="100"/>
            <w:sz w:val="22"/>
            <w:szCs w:val="22"/>
            <w:highlight w:val="cyan"/>
          </w:rPr>
          <w:t xml:space="preserve"> links </w:t>
        </w:r>
      </w:ins>
      <w:ins w:id="54" w:author="Rojan Chitrakar" w:date="2022-03-18T16:33:00Z">
        <w:r w:rsidR="0071407F" w:rsidRPr="0071407F">
          <w:rPr>
            <w:rFonts w:ascii="Arial" w:hAnsi="Arial" w:cs="Arial"/>
            <w:spacing w:val="-2"/>
            <w:w w:val="100"/>
            <w:sz w:val="22"/>
            <w:szCs w:val="22"/>
            <w:highlight w:val="cyan"/>
          </w:rPr>
          <w:t>when</w:t>
        </w:r>
        <w:bookmarkEnd w:id="45"/>
        <w:r w:rsidR="0071407F" w:rsidRPr="0071407F">
          <w:rPr>
            <w:rFonts w:ascii="Arial" w:hAnsi="Arial" w:cs="Arial"/>
            <w:spacing w:val="-2"/>
            <w:w w:val="100"/>
            <w:sz w:val="22"/>
            <w:szCs w:val="22"/>
            <w:highlight w:val="cyan"/>
          </w:rPr>
          <w:t xml:space="preserve"> it establishes or changes the IGTK with all </w:t>
        </w:r>
      </w:ins>
      <w:ins w:id="55" w:author="Rojan Chitrakar" w:date="2022-03-18T16:39:00Z">
        <w:r w:rsidR="0071407F">
          <w:rPr>
            <w:rFonts w:ascii="Arial" w:hAnsi="Arial" w:cs="Arial"/>
            <w:spacing w:val="-2"/>
            <w:w w:val="100"/>
            <w:sz w:val="22"/>
            <w:szCs w:val="22"/>
            <w:highlight w:val="cyan"/>
          </w:rPr>
          <w:t xml:space="preserve">non-AP </w:t>
        </w:r>
      </w:ins>
      <w:ins w:id="56" w:author="Rojan Chitrakar" w:date="2022-03-18T16:33:00Z">
        <w:r w:rsidR="0071407F" w:rsidRPr="0071407F">
          <w:rPr>
            <w:rFonts w:ascii="Arial" w:hAnsi="Arial" w:cs="Arial"/>
            <w:spacing w:val="-2"/>
            <w:w w:val="100"/>
            <w:sz w:val="22"/>
            <w:szCs w:val="22"/>
            <w:highlight w:val="cyan"/>
          </w:rPr>
          <w:t>STAs</w:t>
        </w:r>
      </w:ins>
      <w:ins w:id="57" w:author="Rojan Chitrakar" w:date="2022-03-18T16:41:00Z">
        <w:r w:rsidR="0071407F">
          <w:rPr>
            <w:rFonts w:ascii="Arial" w:hAnsi="Arial" w:cs="Arial"/>
            <w:spacing w:val="-2"/>
            <w:w w:val="100"/>
            <w:sz w:val="22"/>
            <w:szCs w:val="22"/>
            <w:highlight w:val="cyan"/>
          </w:rPr>
          <w:t xml:space="preserve"> that operate on the link</w:t>
        </w:r>
        <w:r w:rsidR="00572A92">
          <w:rPr>
            <w:rFonts w:ascii="Arial" w:hAnsi="Arial" w:cs="Arial"/>
            <w:spacing w:val="-2"/>
            <w:w w:val="100"/>
            <w:sz w:val="22"/>
            <w:szCs w:val="22"/>
            <w:highlight w:val="cyan"/>
          </w:rPr>
          <w:t xml:space="preserve"> and are</w:t>
        </w:r>
      </w:ins>
      <w:ins w:id="58" w:author="Rojan Chitrakar" w:date="2022-03-18T16:40:00Z">
        <w:r w:rsidR="0071407F">
          <w:rPr>
            <w:rFonts w:ascii="Arial" w:hAnsi="Arial" w:cs="Arial"/>
            <w:spacing w:val="-2"/>
            <w:w w:val="100"/>
            <w:sz w:val="22"/>
            <w:szCs w:val="22"/>
            <w:highlight w:val="cyan"/>
          </w:rPr>
          <w:t xml:space="preserve"> affiliated with the non-AP MLDs</w:t>
        </w:r>
      </w:ins>
      <w:ins w:id="59" w:author="Rojan Chitrakar" w:date="2022-03-18T16:37:00Z">
        <w:r w:rsidR="0071407F">
          <w:rPr>
            <w:rFonts w:ascii="Arial" w:hAnsi="Arial" w:cs="Arial"/>
            <w:spacing w:val="-2"/>
            <w:w w:val="100"/>
            <w:sz w:val="22"/>
            <w:szCs w:val="22"/>
            <w:highlight w:val="cyan"/>
          </w:rPr>
          <w:t xml:space="preserve"> </w:t>
        </w:r>
      </w:ins>
      <w:ins w:id="60" w:author="Rojan Chitrakar" w:date="2022-03-18T16:33:00Z">
        <w:r w:rsidR="0071407F" w:rsidRPr="0071407F">
          <w:rPr>
            <w:rFonts w:ascii="Arial" w:hAnsi="Arial" w:cs="Arial"/>
            <w:spacing w:val="-2"/>
            <w:w w:val="100"/>
            <w:sz w:val="22"/>
            <w:szCs w:val="22"/>
            <w:highlight w:val="cyan"/>
          </w:rPr>
          <w:t>to which it has a valid PTKSA</w:t>
        </w:r>
      </w:ins>
      <w:ins w:id="61" w:author="Rojan Chitrakar" w:date="2022-03-18T16:35:00Z">
        <w:r w:rsidR="0071407F">
          <w:rPr>
            <w:rFonts w:ascii="Arial" w:hAnsi="Arial" w:cs="Arial"/>
            <w:spacing w:val="-2"/>
            <w:w w:val="100"/>
            <w:sz w:val="22"/>
            <w:szCs w:val="22"/>
            <w:highlight w:val="cyan"/>
          </w:rPr>
          <w:t>.</w:t>
        </w:r>
      </w:ins>
      <w:ins w:id="62" w:author="Rojan Chitrakar" w:date="2022-03-18T16:32:00Z">
        <w:r w:rsidR="0071407F" w:rsidRPr="0049259F">
          <w:rPr>
            <w:rFonts w:ascii="Arial" w:hAnsi="Arial" w:cs="Arial"/>
            <w:spacing w:val="-2"/>
            <w:w w:val="100"/>
            <w:sz w:val="22"/>
            <w:szCs w:val="22"/>
          </w:rPr>
          <w:t xml:space="preserve"> </w:t>
        </w:r>
      </w:ins>
      <w:r w:rsidRPr="0049259F">
        <w:rPr>
          <w:rFonts w:ascii="Arial" w:hAnsi="Arial" w:cs="Arial"/>
          <w:spacing w:val="-2"/>
          <w:w w:val="100"/>
          <w:sz w:val="22"/>
          <w:szCs w:val="22"/>
        </w:rPr>
        <w:t>An IGTKSA has the same lifetime as the BSS, unless superseded.</w:t>
      </w:r>
    </w:p>
    <w:p w14:paraId="18EE910D" w14:textId="77777777" w:rsidR="0049259F" w:rsidRPr="0049259F" w:rsidRDefault="0049259F" w:rsidP="0049259F">
      <w:pPr>
        <w:pStyle w:val="T"/>
        <w:rPr>
          <w:rFonts w:ascii="Arial" w:hAnsi="Arial" w:cs="Arial"/>
          <w:spacing w:val="-2"/>
          <w:w w:val="100"/>
          <w:sz w:val="22"/>
          <w:szCs w:val="22"/>
        </w:rPr>
      </w:pPr>
      <w:r w:rsidRPr="0049259F">
        <w:rPr>
          <w:rFonts w:ascii="Arial" w:hAnsi="Arial" w:cs="Arial"/>
          <w:spacing w:val="-2"/>
          <w:w w:val="100"/>
          <w:sz w:val="22"/>
          <w:szCs w:val="22"/>
        </w:rPr>
        <w:t>An IGTKSA consists of the following:</w:t>
      </w:r>
    </w:p>
    <w:p w14:paraId="133F6423" w14:textId="77777777" w:rsidR="0049259F" w:rsidRPr="0049259F" w:rsidRDefault="0049259F" w:rsidP="0049259F">
      <w:pPr>
        <w:pStyle w:val="DL"/>
        <w:numPr>
          <w:ilvl w:val="0"/>
          <w:numId w:val="55"/>
        </w:numPr>
        <w:tabs>
          <w:tab w:val="clear" w:pos="600"/>
          <w:tab w:val="left" w:pos="640"/>
        </w:tabs>
        <w:suppressAutoHyphens/>
        <w:ind w:left="640" w:hanging="440"/>
        <w:rPr>
          <w:rFonts w:ascii="Arial" w:hAnsi="Arial" w:cs="Arial"/>
          <w:w w:val="100"/>
          <w:sz w:val="22"/>
          <w:szCs w:val="22"/>
        </w:rPr>
      </w:pPr>
      <w:r w:rsidRPr="0049259F">
        <w:rPr>
          <w:rFonts w:ascii="Arial" w:hAnsi="Arial" w:cs="Arial"/>
          <w:w w:val="100"/>
          <w:sz w:val="22"/>
          <w:szCs w:val="22"/>
        </w:rPr>
        <w:t xml:space="preserve">Direction vector (whether the IGTK is used for </w:t>
      </w:r>
      <w:proofErr w:type="gramStart"/>
      <w:r w:rsidRPr="0049259F">
        <w:rPr>
          <w:rFonts w:ascii="Arial" w:hAnsi="Arial" w:cs="Arial"/>
          <w:w w:val="100"/>
          <w:sz w:val="22"/>
          <w:szCs w:val="22"/>
        </w:rPr>
        <w:t>transmit</w:t>
      </w:r>
      <w:proofErr w:type="gramEnd"/>
      <w:r w:rsidRPr="0049259F">
        <w:rPr>
          <w:rFonts w:ascii="Arial" w:hAnsi="Arial" w:cs="Arial"/>
          <w:w w:val="100"/>
          <w:sz w:val="22"/>
          <w:szCs w:val="22"/>
        </w:rPr>
        <w:t xml:space="preserve"> or receive)</w:t>
      </w:r>
    </w:p>
    <w:p w14:paraId="01F13FFA" w14:textId="77777777" w:rsidR="0049259F" w:rsidRPr="0049259F" w:rsidRDefault="0049259F" w:rsidP="0049259F">
      <w:pPr>
        <w:pStyle w:val="DL"/>
        <w:numPr>
          <w:ilvl w:val="0"/>
          <w:numId w:val="55"/>
        </w:numPr>
        <w:tabs>
          <w:tab w:val="clear" w:pos="600"/>
          <w:tab w:val="left" w:pos="640"/>
        </w:tabs>
        <w:suppressAutoHyphens/>
        <w:ind w:left="640" w:hanging="440"/>
        <w:rPr>
          <w:rFonts w:ascii="Arial" w:hAnsi="Arial" w:cs="Arial"/>
          <w:w w:val="100"/>
          <w:sz w:val="22"/>
          <w:szCs w:val="22"/>
        </w:rPr>
      </w:pPr>
      <w:r w:rsidRPr="0049259F">
        <w:rPr>
          <w:rFonts w:ascii="Arial" w:hAnsi="Arial" w:cs="Arial"/>
          <w:w w:val="100"/>
          <w:sz w:val="22"/>
          <w:szCs w:val="22"/>
        </w:rPr>
        <w:t>Key ID</w:t>
      </w:r>
    </w:p>
    <w:p w14:paraId="1F300236" w14:textId="79036B80" w:rsidR="0049259F" w:rsidRPr="0049259F" w:rsidRDefault="0049259F" w:rsidP="0049259F">
      <w:pPr>
        <w:pStyle w:val="DL"/>
        <w:numPr>
          <w:ilvl w:val="0"/>
          <w:numId w:val="55"/>
        </w:numPr>
        <w:tabs>
          <w:tab w:val="clear" w:pos="600"/>
          <w:tab w:val="left" w:pos="640"/>
        </w:tabs>
        <w:suppressAutoHyphens/>
        <w:ind w:left="640" w:hanging="440"/>
        <w:rPr>
          <w:rFonts w:ascii="Arial" w:hAnsi="Arial" w:cs="Arial"/>
          <w:w w:val="100"/>
          <w:sz w:val="22"/>
          <w:szCs w:val="22"/>
        </w:rPr>
      </w:pPr>
      <w:ins w:id="63" w:author="Rojan Chitrakar" w:date="2021-12-02T00:59:00Z">
        <w:r w:rsidRPr="001E0EA7">
          <w:rPr>
            <w:rFonts w:ascii="Arial" w:hAnsi="Arial" w:cs="Arial"/>
            <w:strike/>
            <w:w w:val="100"/>
            <w:sz w:val="22"/>
            <w:szCs w:val="22"/>
            <w:highlight w:val="cyan"/>
          </w:rPr>
          <w:t>(#6205) For non-MLO,</w:t>
        </w:r>
        <w:r>
          <w:rPr>
            <w:rFonts w:ascii="Arial" w:hAnsi="Arial" w:cs="Arial"/>
            <w:w w:val="100"/>
            <w:sz w:val="22"/>
            <w:szCs w:val="22"/>
          </w:rPr>
          <w:t xml:space="preserve"> </w:t>
        </w:r>
      </w:ins>
      <w:r w:rsidRPr="0049259F">
        <w:rPr>
          <w:rFonts w:ascii="Arial" w:hAnsi="Arial" w:cs="Arial"/>
          <w:w w:val="100"/>
          <w:sz w:val="22"/>
          <w:szCs w:val="22"/>
        </w:rPr>
        <w:t>IGTK</w:t>
      </w:r>
      <w:ins w:id="64" w:author="Rojan Chitrakar" w:date="2021-12-02T00:59:00Z">
        <w:r w:rsidR="0077397A" w:rsidRPr="001E0EA7">
          <w:rPr>
            <w:rFonts w:ascii="Arial" w:hAnsi="Arial" w:cs="Arial"/>
            <w:strike/>
            <w:w w:val="100"/>
            <w:sz w:val="22"/>
            <w:szCs w:val="22"/>
            <w:highlight w:val="cyan"/>
          </w:rPr>
          <w:t>. For MLO, one IGTK for each setup link.</w:t>
        </w:r>
      </w:ins>
    </w:p>
    <w:p w14:paraId="0FD1816D" w14:textId="399EA2CC" w:rsidR="0049259F" w:rsidRDefault="0049259F" w:rsidP="0049259F">
      <w:pPr>
        <w:pStyle w:val="DL"/>
        <w:numPr>
          <w:ilvl w:val="0"/>
          <w:numId w:val="55"/>
        </w:numPr>
        <w:tabs>
          <w:tab w:val="clear" w:pos="600"/>
          <w:tab w:val="left" w:pos="640"/>
        </w:tabs>
        <w:suppressAutoHyphens/>
        <w:ind w:left="640" w:hanging="440"/>
        <w:rPr>
          <w:ins w:id="65" w:author="Rojan Chitrakar" w:date="2021-12-02T01:01:00Z"/>
          <w:rFonts w:ascii="Arial" w:hAnsi="Arial" w:cs="Arial"/>
          <w:w w:val="100"/>
          <w:sz w:val="22"/>
          <w:szCs w:val="22"/>
        </w:rPr>
      </w:pPr>
      <w:r w:rsidRPr="0049259F">
        <w:rPr>
          <w:rFonts w:ascii="Arial" w:hAnsi="Arial" w:cs="Arial"/>
          <w:w w:val="100"/>
          <w:sz w:val="22"/>
          <w:szCs w:val="22"/>
        </w:rPr>
        <w:t>Authenticator MAC address</w:t>
      </w:r>
    </w:p>
    <w:p w14:paraId="24879262" w14:textId="77777777" w:rsidR="00B34875" w:rsidRPr="0049259F" w:rsidRDefault="00B34875" w:rsidP="00B34875">
      <w:pPr>
        <w:pStyle w:val="DL"/>
        <w:numPr>
          <w:ilvl w:val="0"/>
          <w:numId w:val="55"/>
        </w:numPr>
        <w:tabs>
          <w:tab w:val="clear" w:pos="600"/>
          <w:tab w:val="left" w:pos="640"/>
        </w:tabs>
        <w:suppressAutoHyphens/>
        <w:ind w:left="640" w:hanging="440"/>
        <w:rPr>
          <w:ins w:id="66" w:author="Rojan Chitrakar" w:date="2021-12-02T01:01:00Z"/>
          <w:rFonts w:ascii="Arial" w:hAnsi="Arial" w:cs="Arial"/>
          <w:w w:val="100"/>
          <w:sz w:val="22"/>
          <w:szCs w:val="22"/>
        </w:rPr>
      </w:pPr>
      <w:ins w:id="67" w:author="Rojan Chitrakar" w:date="2021-12-02T01:01:00Z">
        <w:r>
          <w:rPr>
            <w:rFonts w:ascii="Arial" w:hAnsi="Arial" w:cs="Arial"/>
            <w:w w:val="100"/>
            <w:sz w:val="22"/>
            <w:szCs w:val="22"/>
          </w:rPr>
          <w:t xml:space="preserve">(#6205) </w:t>
        </w:r>
        <w:r w:rsidRPr="00B34875">
          <w:rPr>
            <w:rFonts w:ascii="Arial" w:hAnsi="Arial" w:cs="Arial"/>
            <w:w w:val="100"/>
            <w:sz w:val="22"/>
            <w:szCs w:val="22"/>
          </w:rPr>
          <w:t>For MLO, the Authenticator’s MAC address is the MLD MAC address of the AP MLD</w:t>
        </w:r>
        <w:r>
          <w:rPr>
            <w:rFonts w:ascii="Arial" w:hAnsi="Arial" w:cs="Arial"/>
            <w:w w:val="100"/>
            <w:sz w:val="22"/>
            <w:szCs w:val="22"/>
          </w:rPr>
          <w:t>.</w:t>
        </w:r>
      </w:ins>
    </w:p>
    <w:p w14:paraId="15D842CE" w14:textId="77777777" w:rsidR="00B34875" w:rsidRPr="0049259F" w:rsidRDefault="00B34875" w:rsidP="00B34875">
      <w:pPr>
        <w:pStyle w:val="DL"/>
        <w:tabs>
          <w:tab w:val="clear" w:pos="600"/>
          <w:tab w:val="left" w:pos="640"/>
        </w:tabs>
        <w:suppressAutoHyphens/>
        <w:ind w:firstLine="0"/>
        <w:rPr>
          <w:rFonts w:ascii="Arial" w:hAnsi="Arial" w:cs="Arial"/>
          <w:w w:val="100"/>
          <w:sz w:val="22"/>
          <w:szCs w:val="22"/>
        </w:rPr>
      </w:pPr>
    </w:p>
    <w:p w14:paraId="18E09C35" w14:textId="031B10E9" w:rsidR="0049259F" w:rsidRPr="0049259F" w:rsidRDefault="0049259F" w:rsidP="0049259F">
      <w:pPr>
        <w:pStyle w:val="H5"/>
        <w:numPr>
          <w:ilvl w:val="0"/>
          <w:numId w:val="59"/>
        </w:numPr>
        <w:rPr>
          <w:w w:val="100"/>
          <w:sz w:val="22"/>
          <w:szCs w:val="22"/>
        </w:rPr>
      </w:pPr>
      <w:bookmarkStart w:id="68" w:name="RTF33313835373a2048352c312e"/>
      <w:r w:rsidRPr="0049259F">
        <w:rPr>
          <w:w w:val="100"/>
          <w:sz w:val="22"/>
          <w:szCs w:val="22"/>
        </w:rPr>
        <w:t>BIGTKSA</w:t>
      </w:r>
      <w:bookmarkEnd w:id="68"/>
      <w:r w:rsidR="00FE036F" w:rsidRPr="00FE036F">
        <w:rPr>
          <w:w w:val="100"/>
          <w:sz w:val="22"/>
          <w:szCs w:val="22"/>
        </w:rPr>
        <w:t xml:space="preserve"> (</w:t>
      </w:r>
      <w:r w:rsidR="00FE036F" w:rsidRPr="00FE036F">
        <w:rPr>
          <w:w w:val="100"/>
          <w:sz w:val="22"/>
          <w:szCs w:val="22"/>
          <w:highlight w:val="yellow"/>
        </w:rPr>
        <w:t>CIDs 6205</w:t>
      </w:r>
      <w:r w:rsidR="00FE036F" w:rsidRPr="00FE036F">
        <w:rPr>
          <w:w w:val="100"/>
          <w:sz w:val="22"/>
          <w:szCs w:val="22"/>
        </w:rPr>
        <w:t>)</w:t>
      </w:r>
    </w:p>
    <w:p w14:paraId="7BD56003" w14:textId="0DE2AD06" w:rsidR="0049259F" w:rsidRPr="0049259F" w:rsidRDefault="0049259F" w:rsidP="0049259F">
      <w:pPr>
        <w:pStyle w:val="T"/>
        <w:rPr>
          <w:rFonts w:ascii="Arial" w:hAnsi="Arial" w:cs="Arial"/>
          <w:spacing w:val="-2"/>
          <w:w w:val="100"/>
          <w:sz w:val="22"/>
          <w:szCs w:val="22"/>
        </w:rPr>
      </w:pPr>
      <w:r w:rsidRPr="0049259F">
        <w:rPr>
          <w:rFonts w:ascii="Arial" w:hAnsi="Arial" w:cs="Arial"/>
          <w:spacing w:val="-2"/>
          <w:w w:val="100"/>
          <w:sz w:val="22"/>
          <w:szCs w:val="22"/>
        </w:rPr>
        <w:t xml:space="preserve">An Authenticator’s SME creates a BIGTKSA when dot11BeaconProtectionEnabled is true. </w:t>
      </w:r>
      <w:ins w:id="69" w:author="Rojan Chitrakar" w:date="2022-03-18T16:43:00Z">
        <w:r w:rsidR="00572A92" w:rsidRPr="0071407F">
          <w:rPr>
            <w:rFonts w:ascii="Arial" w:hAnsi="Arial" w:cs="Arial"/>
            <w:w w:val="100"/>
            <w:sz w:val="22"/>
            <w:szCs w:val="22"/>
            <w:highlight w:val="cyan"/>
          </w:rPr>
          <w:t xml:space="preserve">(#6205) An AP MLD’s SME creates </w:t>
        </w:r>
        <w:r w:rsidR="00572A92" w:rsidRPr="0071407F">
          <w:rPr>
            <w:rFonts w:ascii="Arial" w:hAnsi="Arial" w:cs="Arial"/>
            <w:spacing w:val="-2"/>
            <w:w w:val="100"/>
            <w:sz w:val="22"/>
            <w:szCs w:val="22"/>
            <w:highlight w:val="cyan"/>
          </w:rPr>
          <w:t>a</w:t>
        </w:r>
      </w:ins>
      <w:ins w:id="70" w:author="Rojan Chitrakar" w:date="2022-03-18T16:45:00Z">
        <w:r w:rsidR="00572A92">
          <w:rPr>
            <w:rFonts w:ascii="Arial" w:hAnsi="Arial" w:cs="Arial"/>
            <w:spacing w:val="-2"/>
            <w:w w:val="100"/>
            <w:sz w:val="22"/>
            <w:szCs w:val="22"/>
            <w:highlight w:val="cyan"/>
          </w:rPr>
          <w:t xml:space="preserve"> </w:t>
        </w:r>
      </w:ins>
      <w:ins w:id="71" w:author="Rojan Chitrakar" w:date="2022-03-18T16:43:00Z">
        <w:r w:rsidR="00572A92">
          <w:rPr>
            <w:rFonts w:ascii="Arial" w:hAnsi="Arial" w:cs="Arial"/>
            <w:spacing w:val="-2"/>
            <w:w w:val="100"/>
            <w:sz w:val="22"/>
            <w:szCs w:val="22"/>
            <w:highlight w:val="cyan"/>
          </w:rPr>
          <w:t>B</w:t>
        </w:r>
        <w:r w:rsidR="00572A92" w:rsidRPr="0071407F">
          <w:rPr>
            <w:rFonts w:ascii="Arial" w:hAnsi="Arial" w:cs="Arial"/>
            <w:spacing w:val="-2"/>
            <w:w w:val="100"/>
            <w:sz w:val="22"/>
            <w:szCs w:val="22"/>
            <w:highlight w:val="cyan"/>
          </w:rPr>
          <w:t xml:space="preserve">IGTKSA for </w:t>
        </w:r>
        <w:r w:rsidR="00572A92">
          <w:rPr>
            <w:rFonts w:ascii="Arial" w:hAnsi="Arial" w:cs="Arial"/>
            <w:spacing w:val="-2"/>
            <w:w w:val="100"/>
            <w:sz w:val="22"/>
            <w:szCs w:val="22"/>
            <w:highlight w:val="cyan"/>
          </w:rPr>
          <w:t>each of its</w:t>
        </w:r>
        <w:r w:rsidR="00572A92" w:rsidRPr="0071407F">
          <w:rPr>
            <w:rFonts w:ascii="Arial" w:hAnsi="Arial" w:cs="Arial"/>
            <w:spacing w:val="-2"/>
            <w:w w:val="100"/>
            <w:sz w:val="22"/>
            <w:szCs w:val="22"/>
            <w:highlight w:val="cyan"/>
          </w:rPr>
          <w:t xml:space="preserve"> links whe</w:t>
        </w:r>
        <w:r w:rsidR="00572A92">
          <w:rPr>
            <w:rFonts w:ascii="Arial" w:hAnsi="Arial" w:cs="Arial"/>
            <w:spacing w:val="-2"/>
            <w:w w:val="100"/>
            <w:sz w:val="22"/>
            <w:szCs w:val="22"/>
            <w:highlight w:val="cyan"/>
          </w:rPr>
          <w:t xml:space="preserve">n </w:t>
        </w:r>
      </w:ins>
      <w:ins w:id="72" w:author="Rojan Chitrakar" w:date="2022-03-18T16:44:00Z">
        <w:r w:rsidR="00572A92" w:rsidRPr="00572A92">
          <w:rPr>
            <w:rFonts w:ascii="Arial" w:hAnsi="Arial" w:cs="Arial"/>
            <w:spacing w:val="-2"/>
            <w:w w:val="100"/>
            <w:sz w:val="22"/>
            <w:szCs w:val="22"/>
            <w:highlight w:val="cyan"/>
          </w:rPr>
          <w:t>dot11BeaconProtectionEnabled is true.</w:t>
        </w:r>
      </w:ins>
      <w:ins w:id="73" w:author="Rojan Chitrakar" w:date="2022-03-18T16:43:00Z">
        <w:r w:rsidR="00572A92" w:rsidRPr="0049259F">
          <w:rPr>
            <w:rFonts w:ascii="Arial" w:hAnsi="Arial" w:cs="Arial"/>
            <w:spacing w:val="-2"/>
            <w:w w:val="100"/>
            <w:sz w:val="22"/>
            <w:szCs w:val="22"/>
          </w:rPr>
          <w:t xml:space="preserve"> </w:t>
        </w:r>
      </w:ins>
      <w:r w:rsidRPr="0049259F">
        <w:rPr>
          <w:rFonts w:ascii="Arial" w:hAnsi="Arial" w:cs="Arial"/>
          <w:spacing w:val="-2"/>
          <w:w w:val="100"/>
          <w:sz w:val="22"/>
          <w:szCs w:val="22"/>
        </w:rPr>
        <w:t>A BIGTKSA has the same lifetime as the BSS, unless superseded.</w:t>
      </w:r>
    </w:p>
    <w:p w14:paraId="43D14D39" w14:textId="5DED76EA" w:rsidR="0049259F" w:rsidRPr="0049259F" w:rsidRDefault="0049259F" w:rsidP="0049259F">
      <w:pPr>
        <w:pStyle w:val="T"/>
        <w:rPr>
          <w:rFonts w:ascii="Arial" w:hAnsi="Arial" w:cs="Arial"/>
          <w:spacing w:val="-2"/>
          <w:w w:val="100"/>
          <w:sz w:val="22"/>
          <w:szCs w:val="22"/>
        </w:rPr>
      </w:pPr>
      <w:r w:rsidRPr="0049259F">
        <w:rPr>
          <w:rFonts w:ascii="Arial" w:hAnsi="Arial" w:cs="Arial"/>
          <w:spacing w:val="-2"/>
          <w:w w:val="100"/>
          <w:sz w:val="22"/>
          <w:szCs w:val="22"/>
        </w:rPr>
        <w:t>A Supplicant’s SME creates a BIGTKSA when dot11BeaconProtectionEnabled is true</w:t>
      </w:r>
      <w:bookmarkStart w:id="74" w:name="_Hlk98514349"/>
      <w:r w:rsidRPr="0049259F">
        <w:rPr>
          <w:rFonts w:ascii="Arial" w:hAnsi="Arial" w:cs="Arial"/>
          <w:spacing w:val="-2"/>
          <w:w w:val="100"/>
          <w:sz w:val="22"/>
          <w:szCs w:val="22"/>
        </w:rPr>
        <w:t>, upon receiving a BIGTK from its Authenticator</w:t>
      </w:r>
      <w:bookmarkEnd w:id="74"/>
      <w:r w:rsidRPr="0049259F">
        <w:rPr>
          <w:rFonts w:ascii="Arial" w:hAnsi="Arial" w:cs="Arial"/>
          <w:spacing w:val="-2"/>
          <w:w w:val="100"/>
          <w:sz w:val="22"/>
          <w:szCs w:val="22"/>
        </w:rPr>
        <w:t>.</w:t>
      </w:r>
      <w:ins w:id="75" w:author="Rojan Chitrakar" w:date="2022-03-18T16:44:00Z">
        <w:r w:rsidR="00572A92">
          <w:rPr>
            <w:rFonts w:ascii="Arial" w:hAnsi="Arial" w:cs="Arial"/>
            <w:spacing w:val="-2"/>
            <w:w w:val="100"/>
            <w:sz w:val="22"/>
            <w:szCs w:val="22"/>
          </w:rPr>
          <w:t xml:space="preserve"> </w:t>
        </w:r>
        <w:r w:rsidR="00572A92" w:rsidRPr="0071407F">
          <w:rPr>
            <w:rFonts w:ascii="Arial" w:hAnsi="Arial" w:cs="Arial"/>
            <w:w w:val="100"/>
            <w:sz w:val="22"/>
            <w:szCs w:val="22"/>
            <w:highlight w:val="cyan"/>
          </w:rPr>
          <w:t xml:space="preserve">(#6205) A </w:t>
        </w:r>
      </w:ins>
      <w:ins w:id="76" w:author="Rojan Chitrakar" w:date="2022-03-18T16:45:00Z">
        <w:r w:rsidR="00572A92">
          <w:rPr>
            <w:rFonts w:ascii="Arial" w:hAnsi="Arial" w:cs="Arial"/>
            <w:w w:val="100"/>
            <w:sz w:val="22"/>
            <w:szCs w:val="22"/>
            <w:highlight w:val="cyan"/>
          </w:rPr>
          <w:t>non-</w:t>
        </w:r>
      </w:ins>
      <w:ins w:id="77" w:author="Rojan Chitrakar" w:date="2022-03-18T16:44:00Z">
        <w:r w:rsidR="00572A92" w:rsidRPr="0071407F">
          <w:rPr>
            <w:rFonts w:ascii="Arial" w:hAnsi="Arial" w:cs="Arial"/>
            <w:w w:val="100"/>
            <w:sz w:val="22"/>
            <w:szCs w:val="22"/>
            <w:highlight w:val="cyan"/>
          </w:rPr>
          <w:t xml:space="preserve">AP MLD’s SME creates </w:t>
        </w:r>
        <w:r w:rsidR="00572A92" w:rsidRPr="0071407F">
          <w:rPr>
            <w:rFonts w:ascii="Arial" w:hAnsi="Arial" w:cs="Arial"/>
            <w:spacing w:val="-2"/>
            <w:w w:val="100"/>
            <w:sz w:val="22"/>
            <w:szCs w:val="22"/>
            <w:highlight w:val="cyan"/>
          </w:rPr>
          <w:t xml:space="preserve">a </w:t>
        </w:r>
        <w:r w:rsidR="00572A92">
          <w:rPr>
            <w:rFonts w:ascii="Arial" w:hAnsi="Arial" w:cs="Arial"/>
            <w:spacing w:val="-2"/>
            <w:w w:val="100"/>
            <w:sz w:val="22"/>
            <w:szCs w:val="22"/>
            <w:highlight w:val="cyan"/>
          </w:rPr>
          <w:t>B</w:t>
        </w:r>
        <w:r w:rsidR="00572A92" w:rsidRPr="0071407F">
          <w:rPr>
            <w:rFonts w:ascii="Arial" w:hAnsi="Arial" w:cs="Arial"/>
            <w:spacing w:val="-2"/>
            <w:w w:val="100"/>
            <w:sz w:val="22"/>
            <w:szCs w:val="22"/>
            <w:highlight w:val="cyan"/>
          </w:rPr>
          <w:t xml:space="preserve">IGTKSA for </w:t>
        </w:r>
        <w:r w:rsidR="00572A92">
          <w:rPr>
            <w:rFonts w:ascii="Arial" w:hAnsi="Arial" w:cs="Arial"/>
            <w:spacing w:val="-2"/>
            <w:w w:val="100"/>
            <w:sz w:val="22"/>
            <w:szCs w:val="22"/>
            <w:highlight w:val="cyan"/>
          </w:rPr>
          <w:t>its</w:t>
        </w:r>
        <w:r w:rsidR="00572A92" w:rsidRPr="0071407F">
          <w:rPr>
            <w:rFonts w:ascii="Arial" w:hAnsi="Arial" w:cs="Arial"/>
            <w:spacing w:val="-2"/>
            <w:w w:val="100"/>
            <w:sz w:val="22"/>
            <w:szCs w:val="22"/>
            <w:highlight w:val="cyan"/>
          </w:rPr>
          <w:t xml:space="preserve"> </w:t>
        </w:r>
      </w:ins>
      <w:ins w:id="78" w:author="Rojan Chitrakar" w:date="2022-03-18T16:45:00Z">
        <w:r w:rsidR="00572A92">
          <w:rPr>
            <w:rFonts w:ascii="Arial" w:hAnsi="Arial" w:cs="Arial"/>
            <w:spacing w:val="-2"/>
            <w:w w:val="100"/>
            <w:sz w:val="22"/>
            <w:szCs w:val="22"/>
            <w:highlight w:val="cyan"/>
          </w:rPr>
          <w:t xml:space="preserve">setup </w:t>
        </w:r>
      </w:ins>
      <w:ins w:id="79" w:author="Rojan Chitrakar" w:date="2022-03-18T16:44:00Z">
        <w:r w:rsidR="00572A92" w:rsidRPr="0071407F">
          <w:rPr>
            <w:rFonts w:ascii="Arial" w:hAnsi="Arial" w:cs="Arial"/>
            <w:spacing w:val="-2"/>
            <w:w w:val="100"/>
            <w:sz w:val="22"/>
            <w:szCs w:val="22"/>
            <w:highlight w:val="cyan"/>
          </w:rPr>
          <w:t>link whe</w:t>
        </w:r>
        <w:r w:rsidR="00572A92">
          <w:rPr>
            <w:rFonts w:ascii="Arial" w:hAnsi="Arial" w:cs="Arial"/>
            <w:spacing w:val="-2"/>
            <w:w w:val="100"/>
            <w:sz w:val="22"/>
            <w:szCs w:val="22"/>
            <w:highlight w:val="cyan"/>
          </w:rPr>
          <w:t xml:space="preserve">n </w:t>
        </w:r>
        <w:r w:rsidR="00572A92" w:rsidRPr="00572A92">
          <w:rPr>
            <w:rFonts w:ascii="Arial" w:hAnsi="Arial" w:cs="Arial"/>
            <w:spacing w:val="-2"/>
            <w:w w:val="100"/>
            <w:sz w:val="22"/>
            <w:szCs w:val="22"/>
            <w:highlight w:val="cyan"/>
          </w:rPr>
          <w:t>dot11BeaconProtectionEnabled is true</w:t>
        </w:r>
      </w:ins>
      <w:ins w:id="80" w:author="Rojan Chitrakar" w:date="2022-03-18T16:45:00Z">
        <w:r w:rsidR="00572A92" w:rsidRPr="00572A92">
          <w:rPr>
            <w:rFonts w:ascii="Arial" w:hAnsi="Arial" w:cs="Arial"/>
            <w:spacing w:val="-2"/>
            <w:w w:val="100"/>
            <w:sz w:val="22"/>
            <w:szCs w:val="22"/>
            <w:highlight w:val="cyan"/>
          </w:rPr>
          <w:t xml:space="preserve">, upon receiving a BIGTK </w:t>
        </w:r>
      </w:ins>
      <w:ins w:id="81" w:author="Rojan Chitrakar" w:date="2022-03-18T16:46:00Z">
        <w:r w:rsidR="00572A92">
          <w:rPr>
            <w:rFonts w:ascii="Arial" w:hAnsi="Arial" w:cs="Arial"/>
            <w:spacing w:val="-2"/>
            <w:w w:val="100"/>
            <w:sz w:val="22"/>
            <w:szCs w:val="22"/>
            <w:highlight w:val="cyan"/>
          </w:rPr>
          <w:t xml:space="preserve">for the link </w:t>
        </w:r>
      </w:ins>
      <w:ins w:id="82" w:author="Rojan Chitrakar" w:date="2022-03-18T16:45:00Z">
        <w:r w:rsidR="00572A92" w:rsidRPr="00572A92">
          <w:rPr>
            <w:rFonts w:ascii="Arial" w:hAnsi="Arial" w:cs="Arial"/>
            <w:spacing w:val="-2"/>
            <w:w w:val="100"/>
            <w:sz w:val="22"/>
            <w:szCs w:val="22"/>
            <w:highlight w:val="cyan"/>
          </w:rPr>
          <w:t>from its Authenticator</w:t>
        </w:r>
      </w:ins>
      <w:ins w:id="83" w:author="Rojan Chitrakar" w:date="2022-03-18T16:44:00Z">
        <w:r w:rsidR="00572A92" w:rsidRPr="00572A92">
          <w:rPr>
            <w:rFonts w:ascii="Arial" w:hAnsi="Arial" w:cs="Arial"/>
            <w:spacing w:val="-2"/>
            <w:w w:val="100"/>
            <w:sz w:val="22"/>
            <w:szCs w:val="22"/>
            <w:highlight w:val="cyan"/>
          </w:rPr>
          <w:t>.</w:t>
        </w:r>
      </w:ins>
    </w:p>
    <w:p w14:paraId="4F8C608B" w14:textId="77777777" w:rsidR="0049259F" w:rsidRPr="0049259F" w:rsidRDefault="0049259F" w:rsidP="0049259F">
      <w:pPr>
        <w:pStyle w:val="Body"/>
        <w:spacing w:before="0" w:line="280" w:lineRule="atLeast"/>
        <w:rPr>
          <w:rFonts w:ascii="Arial" w:hAnsi="Arial" w:cs="Arial"/>
          <w:w w:val="100"/>
          <w:sz w:val="22"/>
          <w:szCs w:val="22"/>
        </w:rPr>
      </w:pPr>
    </w:p>
    <w:p w14:paraId="6076A652" w14:textId="43F5CED1" w:rsidR="0049259F" w:rsidRPr="00B34875" w:rsidRDefault="0049259F" w:rsidP="00B34875">
      <w:pPr>
        <w:pStyle w:val="DL"/>
        <w:numPr>
          <w:ilvl w:val="0"/>
          <w:numId w:val="55"/>
        </w:numPr>
        <w:tabs>
          <w:tab w:val="clear" w:pos="600"/>
          <w:tab w:val="left" w:pos="640"/>
        </w:tabs>
        <w:suppressAutoHyphens/>
        <w:ind w:left="640" w:hanging="440"/>
        <w:rPr>
          <w:rFonts w:ascii="Arial" w:hAnsi="Arial" w:cs="Arial"/>
          <w:w w:val="100"/>
          <w:sz w:val="22"/>
          <w:szCs w:val="22"/>
        </w:rPr>
      </w:pPr>
      <w:r w:rsidRPr="00B34875">
        <w:rPr>
          <w:rFonts w:ascii="Arial" w:hAnsi="Arial" w:cs="Arial"/>
          <w:w w:val="100"/>
          <w:sz w:val="22"/>
          <w:szCs w:val="22"/>
        </w:rPr>
        <w:t xml:space="preserve">Direction vector (whether the BIGTK is used for </w:t>
      </w:r>
      <w:proofErr w:type="gramStart"/>
      <w:r w:rsidRPr="00B34875">
        <w:rPr>
          <w:rFonts w:ascii="Arial" w:hAnsi="Arial" w:cs="Arial"/>
          <w:w w:val="100"/>
          <w:sz w:val="22"/>
          <w:szCs w:val="22"/>
        </w:rPr>
        <w:t>transmit</w:t>
      </w:r>
      <w:proofErr w:type="gramEnd"/>
      <w:r w:rsidRPr="00B34875">
        <w:rPr>
          <w:rFonts w:ascii="Arial" w:hAnsi="Arial" w:cs="Arial"/>
          <w:w w:val="100"/>
          <w:sz w:val="22"/>
          <w:szCs w:val="22"/>
        </w:rPr>
        <w:t xml:space="preserve"> or receive)</w:t>
      </w:r>
    </w:p>
    <w:p w14:paraId="42D7741A" w14:textId="791FF354" w:rsidR="0049259F" w:rsidRPr="00B34875" w:rsidRDefault="0049259F" w:rsidP="00B34875">
      <w:pPr>
        <w:pStyle w:val="DL"/>
        <w:numPr>
          <w:ilvl w:val="0"/>
          <w:numId w:val="55"/>
        </w:numPr>
        <w:tabs>
          <w:tab w:val="clear" w:pos="600"/>
          <w:tab w:val="left" w:pos="640"/>
        </w:tabs>
        <w:suppressAutoHyphens/>
        <w:ind w:left="640" w:hanging="440"/>
        <w:rPr>
          <w:rFonts w:ascii="Arial" w:hAnsi="Arial" w:cs="Arial"/>
          <w:w w:val="100"/>
          <w:sz w:val="22"/>
          <w:szCs w:val="22"/>
        </w:rPr>
      </w:pPr>
      <w:r w:rsidRPr="00B34875">
        <w:rPr>
          <w:rFonts w:ascii="Arial" w:hAnsi="Arial" w:cs="Arial"/>
          <w:w w:val="100"/>
          <w:sz w:val="22"/>
          <w:szCs w:val="22"/>
        </w:rPr>
        <w:t>Key ID</w:t>
      </w:r>
    </w:p>
    <w:p w14:paraId="5E8DDAE4" w14:textId="3BF5A769" w:rsidR="0049259F" w:rsidRPr="00B34875" w:rsidRDefault="0077397A" w:rsidP="00B34875">
      <w:pPr>
        <w:pStyle w:val="DL"/>
        <w:numPr>
          <w:ilvl w:val="0"/>
          <w:numId w:val="55"/>
        </w:numPr>
        <w:tabs>
          <w:tab w:val="clear" w:pos="600"/>
          <w:tab w:val="left" w:pos="640"/>
        </w:tabs>
        <w:suppressAutoHyphens/>
        <w:ind w:left="640" w:hanging="440"/>
        <w:rPr>
          <w:rFonts w:ascii="Arial" w:hAnsi="Arial" w:cs="Arial"/>
          <w:w w:val="100"/>
          <w:sz w:val="22"/>
          <w:szCs w:val="22"/>
        </w:rPr>
      </w:pPr>
      <w:ins w:id="84" w:author="Rojan Chitrakar" w:date="2021-12-02T00:59:00Z">
        <w:r w:rsidRPr="00AA6AD6">
          <w:rPr>
            <w:rFonts w:ascii="Arial" w:hAnsi="Arial" w:cs="Arial"/>
            <w:strike/>
            <w:w w:val="100"/>
            <w:sz w:val="22"/>
            <w:szCs w:val="22"/>
            <w:highlight w:val="cyan"/>
          </w:rPr>
          <w:t>(#6205) For non-MLO,</w:t>
        </w:r>
        <w:r>
          <w:rPr>
            <w:rFonts w:ascii="Arial" w:hAnsi="Arial" w:cs="Arial"/>
            <w:w w:val="100"/>
            <w:sz w:val="22"/>
            <w:szCs w:val="22"/>
          </w:rPr>
          <w:t xml:space="preserve"> </w:t>
        </w:r>
      </w:ins>
      <w:r w:rsidR="0049259F" w:rsidRPr="00B34875">
        <w:rPr>
          <w:rFonts w:ascii="Arial" w:hAnsi="Arial" w:cs="Arial"/>
          <w:w w:val="100"/>
          <w:sz w:val="22"/>
          <w:szCs w:val="22"/>
        </w:rPr>
        <w:t>BIGTK</w:t>
      </w:r>
      <w:ins w:id="85" w:author="Rojan Chitrakar" w:date="2021-12-02T00:59:00Z">
        <w:r w:rsidRPr="001E0EA7">
          <w:rPr>
            <w:rFonts w:ascii="Arial" w:hAnsi="Arial" w:cs="Arial"/>
            <w:strike/>
            <w:w w:val="100"/>
            <w:sz w:val="22"/>
            <w:szCs w:val="22"/>
            <w:highlight w:val="cyan"/>
          </w:rPr>
          <w:t xml:space="preserve">. For MLO, one </w:t>
        </w:r>
      </w:ins>
      <w:ins w:id="86" w:author="Rojan Chitrakar" w:date="2021-12-02T01:00:00Z">
        <w:r w:rsidR="00B34875" w:rsidRPr="001E0EA7">
          <w:rPr>
            <w:rFonts w:ascii="Arial" w:hAnsi="Arial" w:cs="Arial"/>
            <w:strike/>
            <w:w w:val="100"/>
            <w:sz w:val="22"/>
            <w:szCs w:val="22"/>
            <w:highlight w:val="cyan"/>
          </w:rPr>
          <w:t>BI</w:t>
        </w:r>
      </w:ins>
      <w:ins w:id="87" w:author="Rojan Chitrakar" w:date="2021-12-02T00:59:00Z">
        <w:r w:rsidRPr="001E0EA7">
          <w:rPr>
            <w:rFonts w:ascii="Arial" w:hAnsi="Arial" w:cs="Arial"/>
            <w:strike/>
            <w:w w:val="100"/>
            <w:sz w:val="22"/>
            <w:szCs w:val="22"/>
            <w:highlight w:val="cyan"/>
          </w:rPr>
          <w:t>GTK for each setup link.</w:t>
        </w:r>
      </w:ins>
    </w:p>
    <w:p w14:paraId="031347AE" w14:textId="3B343CD9" w:rsidR="0049259F" w:rsidRPr="00B34875" w:rsidRDefault="0049259F" w:rsidP="00B34875">
      <w:pPr>
        <w:pStyle w:val="DL"/>
        <w:numPr>
          <w:ilvl w:val="0"/>
          <w:numId w:val="55"/>
        </w:numPr>
        <w:tabs>
          <w:tab w:val="clear" w:pos="600"/>
          <w:tab w:val="left" w:pos="640"/>
        </w:tabs>
        <w:suppressAutoHyphens/>
        <w:ind w:left="640" w:hanging="440"/>
        <w:rPr>
          <w:ins w:id="88" w:author="Rojan Chitrakar" w:date="2021-12-02T01:01:00Z"/>
          <w:rFonts w:ascii="Arial" w:hAnsi="Arial" w:cs="Arial"/>
          <w:w w:val="100"/>
          <w:sz w:val="22"/>
          <w:szCs w:val="22"/>
        </w:rPr>
      </w:pPr>
      <w:r w:rsidRPr="00B34875">
        <w:rPr>
          <w:rFonts w:ascii="Arial" w:hAnsi="Arial" w:cs="Arial"/>
          <w:w w:val="100"/>
          <w:sz w:val="22"/>
          <w:szCs w:val="22"/>
        </w:rPr>
        <w:t>Authenticator MAC address</w:t>
      </w:r>
    </w:p>
    <w:p w14:paraId="6386D996" w14:textId="08C4E490" w:rsidR="00B34875" w:rsidRPr="00B34875" w:rsidRDefault="00B34875" w:rsidP="00B34875">
      <w:pPr>
        <w:pStyle w:val="DL"/>
        <w:numPr>
          <w:ilvl w:val="0"/>
          <w:numId w:val="55"/>
        </w:numPr>
        <w:tabs>
          <w:tab w:val="clear" w:pos="600"/>
          <w:tab w:val="left" w:pos="640"/>
        </w:tabs>
        <w:suppressAutoHyphens/>
        <w:ind w:left="640" w:hanging="440"/>
        <w:rPr>
          <w:rFonts w:ascii="Arial" w:hAnsi="Arial" w:cs="Arial"/>
          <w:w w:val="100"/>
          <w:sz w:val="22"/>
          <w:szCs w:val="22"/>
        </w:rPr>
      </w:pPr>
      <w:ins w:id="89" w:author="Rojan Chitrakar" w:date="2021-12-02T01:01:00Z">
        <w:r>
          <w:rPr>
            <w:rFonts w:ascii="Arial" w:hAnsi="Arial" w:cs="Arial"/>
            <w:w w:val="100"/>
            <w:sz w:val="22"/>
            <w:szCs w:val="22"/>
          </w:rPr>
          <w:t xml:space="preserve">(#6205) </w:t>
        </w:r>
        <w:r w:rsidRPr="00B34875">
          <w:rPr>
            <w:rFonts w:ascii="Arial" w:hAnsi="Arial" w:cs="Arial"/>
            <w:w w:val="100"/>
            <w:sz w:val="22"/>
            <w:szCs w:val="22"/>
          </w:rPr>
          <w:t>For MLO, the Authenticator’s MAC address is the MLD MAC address of the AP MLD</w:t>
        </w:r>
        <w:r>
          <w:rPr>
            <w:rFonts w:ascii="Arial" w:hAnsi="Arial" w:cs="Arial"/>
            <w:w w:val="100"/>
            <w:sz w:val="22"/>
            <w:szCs w:val="22"/>
          </w:rPr>
          <w:t>.</w:t>
        </w:r>
      </w:ins>
    </w:p>
    <w:p w14:paraId="1A569F63" w14:textId="3662428D" w:rsidR="008007BD" w:rsidRDefault="008007BD" w:rsidP="008007BD">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jc w:val="left"/>
        <w:rPr>
          <w:rFonts w:eastAsia="Yu Mincho"/>
          <w:color w:val="000000"/>
          <w:szCs w:val="22"/>
          <w:lang w:val="en-US" w:eastAsia="en-CA"/>
        </w:rPr>
      </w:pPr>
    </w:p>
    <w:p w14:paraId="729FFE33" w14:textId="77777777" w:rsidR="00D30B69" w:rsidRDefault="00D30B69" w:rsidP="008007BD">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jc w:val="left"/>
        <w:rPr>
          <w:rFonts w:eastAsia="Yu Mincho"/>
          <w:color w:val="000000"/>
          <w:szCs w:val="22"/>
          <w:lang w:val="en-US" w:eastAsia="en-CA"/>
        </w:rPr>
      </w:pPr>
    </w:p>
    <w:p w14:paraId="044A1FD0" w14:textId="2AB324D0" w:rsidR="00535DD1" w:rsidRDefault="00535DD1" w:rsidP="00535DD1">
      <w:pPr>
        <w:rPr>
          <w:color w:val="000000"/>
          <w:szCs w:val="22"/>
        </w:rPr>
      </w:pPr>
      <w:bookmarkStart w:id="90" w:name="_Hlk23240315"/>
    </w:p>
    <w:p w14:paraId="55585FE6" w14:textId="0D471366" w:rsidR="00E35144" w:rsidRPr="00E35144" w:rsidRDefault="000574F4" w:rsidP="000574F4">
      <w:pPr>
        <w:pStyle w:val="H3"/>
        <w:rPr>
          <w:w w:val="100"/>
          <w:sz w:val="22"/>
          <w:szCs w:val="22"/>
        </w:rPr>
      </w:pPr>
      <w:r w:rsidRPr="000574F4">
        <w:rPr>
          <w:w w:val="100"/>
          <w:sz w:val="22"/>
          <w:szCs w:val="22"/>
        </w:rPr>
        <w:t>35.3.5.2 Multi-link security</w:t>
      </w:r>
      <w:r w:rsidR="00E35144" w:rsidRPr="00E35144">
        <w:rPr>
          <w:w w:val="100"/>
          <w:sz w:val="22"/>
          <w:szCs w:val="22"/>
        </w:rPr>
        <w:t xml:space="preserve"> (</w:t>
      </w:r>
      <w:r w:rsidR="00E35144" w:rsidRPr="00E35144">
        <w:rPr>
          <w:w w:val="100"/>
          <w:sz w:val="22"/>
          <w:szCs w:val="22"/>
          <w:highlight w:val="yellow"/>
        </w:rPr>
        <w:t xml:space="preserve">CIDs </w:t>
      </w:r>
      <w:r w:rsidR="004541F1" w:rsidRPr="004541F1">
        <w:rPr>
          <w:w w:val="100"/>
          <w:sz w:val="22"/>
          <w:szCs w:val="22"/>
          <w:highlight w:val="yellow"/>
        </w:rPr>
        <w:t>6205</w:t>
      </w:r>
      <w:r w:rsidR="00E35144" w:rsidRPr="00E35144">
        <w:rPr>
          <w:w w:val="100"/>
          <w:sz w:val="22"/>
          <w:szCs w:val="22"/>
        </w:rPr>
        <w:t>)</w:t>
      </w:r>
    </w:p>
    <w:p w14:paraId="3A63DFC9" w14:textId="17C7FC11" w:rsidR="00E35144" w:rsidRDefault="00E35144" w:rsidP="00E35144">
      <w:pPr>
        <w:rPr>
          <w:b/>
          <w:i/>
          <w:sz w:val="24"/>
        </w:rPr>
      </w:pPr>
      <w:proofErr w:type="spellStart"/>
      <w:r w:rsidRPr="00E3607E">
        <w:rPr>
          <w:b/>
          <w:i/>
          <w:sz w:val="24"/>
          <w:highlight w:val="yellow"/>
        </w:rPr>
        <w:t>TGb</w:t>
      </w:r>
      <w:r w:rsidR="001B32B9">
        <w:rPr>
          <w:b/>
          <w:i/>
          <w:sz w:val="24"/>
          <w:highlight w:val="yellow"/>
        </w:rPr>
        <w:t>e</w:t>
      </w:r>
      <w:proofErr w:type="spellEnd"/>
      <w:r w:rsidRPr="00E3607E">
        <w:rPr>
          <w:b/>
          <w:i/>
          <w:sz w:val="24"/>
          <w:highlight w:val="yellow"/>
        </w:rPr>
        <w:t xml:space="preserve"> editor: Modify the section as the following (Track Changes ON):</w:t>
      </w:r>
    </w:p>
    <w:bookmarkEnd w:id="0"/>
    <w:bookmarkEnd w:id="90"/>
    <w:p w14:paraId="6B4AC312" w14:textId="77777777" w:rsidR="004541F1" w:rsidRDefault="004541F1" w:rsidP="004541F1">
      <w:pPr>
        <w:pStyle w:val="BodyText0"/>
        <w:kinsoku w:val="0"/>
        <w:overflowPunct w:val="0"/>
        <w:spacing w:line="249" w:lineRule="auto"/>
        <w:ind w:left="119" w:right="116"/>
      </w:pPr>
    </w:p>
    <w:p w14:paraId="71A7A87C" w14:textId="3BD04158" w:rsidR="004541F1" w:rsidRPr="000B224A" w:rsidRDefault="004541F1" w:rsidP="004541F1">
      <w:pPr>
        <w:rPr>
          <w:rFonts w:ascii="Arial" w:hAnsi="Arial" w:cs="Arial"/>
        </w:rPr>
      </w:pPr>
      <w:r w:rsidRPr="1D9C176A">
        <w:rPr>
          <w:rFonts w:ascii="Arial" w:hAnsi="Arial" w:cs="Arial"/>
        </w:rPr>
        <w:t xml:space="preserve">After a successful multi-link (re)setup between a non-AP MLD and an AP MLD, a PMKSA </w:t>
      </w:r>
      <w:r w:rsidRPr="00AA6AD6">
        <w:rPr>
          <w:rFonts w:ascii="Arial" w:hAnsi="Arial" w:cs="Arial"/>
        </w:rPr>
        <w:t>and</w:t>
      </w:r>
      <w:r w:rsidRPr="1D9C176A">
        <w:rPr>
          <w:rFonts w:ascii="Arial" w:hAnsi="Arial" w:cs="Arial"/>
        </w:rPr>
        <w:t xml:space="preserve"> PTKSA</w:t>
      </w:r>
      <w:r w:rsidR="00AA6AD6">
        <w:rPr>
          <w:rFonts w:ascii="Arial" w:hAnsi="Arial" w:cs="Arial"/>
        </w:rPr>
        <w:t xml:space="preserve"> </w:t>
      </w:r>
      <w:r w:rsidRPr="1D9C176A">
        <w:rPr>
          <w:rFonts w:ascii="Arial" w:hAnsi="Arial" w:cs="Arial"/>
        </w:rPr>
        <w:t>are established between the non-AP MLD and the AP MLD</w:t>
      </w:r>
      <w:ins w:id="91" w:author="Rojan Chitrakar" w:date="2021-12-02T00:21:00Z">
        <w:r w:rsidR="00AA6AD6" w:rsidRPr="00AA6AD6">
          <w:rPr>
            <w:rFonts w:ascii="Arial" w:hAnsi="Arial" w:cs="Arial"/>
            <w:highlight w:val="cyan"/>
          </w:rPr>
          <w:t xml:space="preserve"> </w:t>
        </w:r>
      </w:ins>
      <w:ins w:id="92" w:author="Rojan Chitrakar" w:date="2021-12-02T00:24:00Z">
        <w:r w:rsidR="00AA6AD6" w:rsidRPr="00AA6AD6">
          <w:rPr>
            <w:rFonts w:ascii="Arial" w:hAnsi="Arial" w:cs="Arial"/>
            <w:highlight w:val="cyan"/>
          </w:rPr>
          <w:t>(#6205)</w:t>
        </w:r>
      </w:ins>
      <w:ins w:id="93" w:author="Rojan Chitrakar" w:date="2022-03-18T12:12:00Z">
        <w:r w:rsidR="00AA6AD6">
          <w:rPr>
            <w:rFonts w:ascii="Arial" w:hAnsi="Arial" w:cs="Arial"/>
            <w:highlight w:val="cyan"/>
          </w:rPr>
          <w:t>, while</w:t>
        </w:r>
      </w:ins>
      <w:ins w:id="94" w:author="Rojan Chitrakar" w:date="2021-12-02T00:24:00Z">
        <w:r w:rsidR="00AA6AD6" w:rsidRPr="00AA6AD6">
          <w:rPr>
            <w:rFonts w:ascii="Arial" w:hAnsi="Arial" w:cs="Arial"/>
            <w:highlight w:val="cyan"/>
          </w:rPr>
          <w:t xml:space="preserve"> </w:t>
        </w:r>
      </w:ins>
      <w:ins w:id="95" w:author="Rojan Chitrakar" w:date="2021-12-02T00:21:00Z">
        <w:r w:rsidR="00AA6AD6" w:rsidRPr="00AA6AD6">
          <w:rPr>
            <w:rFonts w:ascii="Arial" w:hAnsi="Arial" w:cs="Arial"/>
            <w:highlight w:val="cyan"/>
          </w:rPr>
          <w:t>a GT</w:t>
        </w:r>
      </w:ins>
      <w:ins w:id="96" w:author="Rojan Chitrakar" w:date="2021-12-02T00:22:00Z">
        <w:r w:rsidR="00AA6AD6" w:rsidRPr="00AA6AD6">
          <w:rPr>
            <w:rFonts w:ascii="Arial" w:hAnsi="Arial" w:cs="Arial"/>
            <w:highlight w:val="cyan"/>
          </w:rPr>
          <w:t xml:space="preserve">KSA, </w:t>
        </w:r>
      </w:ins>
      <w:ins w:id="97" w:author="Rojan Chitrakar" w:date="2021-12-06T13:43:00Z">
        <w:r w:rsidR="00AA6AD6" w:rsidRPr="00AA6AD6">
          <w:rPr>
            <w:rFonts w:ascii="Arial" w:hAnsi="Arial" w:cs="Arial"/>
            <w:highlight w:val="cyan"/>
          </w:rPr>
          <w:t>an IGTKSA,</w:t>
        </w:r>
      </w:ins>
      <w:ins w:id="98" w:author="Rojan Chitrakar" w:date="2021-12-06T13:44:00Z">
        <w:r w:rsidR="00AA6AD6" w:rsidRPr="00AA6AD6">
          <w:rPr>
            <w:rFonts w:ascii="Arial" w:hAnsi="Arial" w:cs="Arial"/>
            <w:highlight w:val="cyan"/>
          </w:rPr>
          <w:t xml:space="preserve"> </w:t>
        </w:r>
      </w:ins>
      <w:ins w:id="99" w:author="Rojan Chitrakar" w:date="2021-12-02T00:22:00Z">
        <w:r w:rsidR="00AA6AD6" w:rsidRPr="00AA6AD6">
          <w:rPr>
            <w:rFonts w:ascii="Arial" w:hAnsi="Arial" w:cs="Arial"/>
            <w:highlight w:val="cyan"/>
          </w:rPr>
          <w:t>if management frame protection is enabled</w:t>
        </w:r>
      </w:ins>
      <w:ins w:id="100" w:author="Motozuka Hiroyuki (本塚 裕幸)" w:date="2021-12-03T19:51:00Z">
        <w:r w:rsidR="00AA6AD6" w:rsidRPr="00AA6AD6">
          <w:rPr>
            <w:rFonts w:ascii="Arial" w:eastAsia="MS Mincho" w:hAnsi="Arial" w:cs="Arial" w:hint="eastAsia"/>
            <w:highlight w:val="cyan"/>
            <w:lang w:eastAsia="ja-JP"/>
          </w:rPr>
          <w:t>,</w:t>
        </w:r>
      </w:ins>
      <w:ins w:id="101" w:author="Rojan Chitrakar" w:date="2021-12-02T00:23:00Z">
        <w:r w:rsidR="00AA6AD6" w:rsidRPr="00AA6AD6">
          <w:rPr>
            <w:rFonts w:ascii="Arial" w:hAnsi="Arial" w:cs="Arial"/>
            <w:highlight w:val="cyan"/>
          </w:rPr>
          <w:t xml:space="preserve"> </w:t>
        </w:r>
      </w:ins>
      <w:ins w:id="102" w:author="Rojan Chitrakar" w:date="2021-12-02T00:24:00Z">
        <w:r w:rsidR="00AA6AD6" w:rsidRPr="00AA6AD6">
          <w:rPr>
            <w:rFonts w:ascii="Arial" w:hAnsi="Arial" w:cs="Arial"/>
            <w:highlight w:val="cyan"/>
          </w:rPr>
          <w:t>and</w:t>
        </w:r>
      </w:ins>
      <w:ins w:id="103" w:author="Rojan Chitrakar" w:date="2021-12-02T00:22:00Z">
        <w:r w:rsidR="00AA6AD6" w:rsidRPr="00AA6AD6">
          <w:rPr>
            <w:rFonts w:ascii="Arial" w:hAnsi="Arial" w:cs="Arial"/>
            <w:highlight w:val="cyan"/>
          </w:rPr>
          <w:t xml:space="preserve"> </w:t>
        </w:r>
      </w:ins>
      <w:ins w:id="104" w:author="Rojan Chitrakar" w:date="2021-12-06T13:44:00Z">
        <w:r w:rsidR="00AA6AD6" w:rsidRPr="00AA6AD6">
          <w:rPr>
            <w:rFonts w:ascii="Arial" w:hAnsi="Arial" w:cs="Arial"/>
            <w:highlight w:val="cyan"/>
          </w:rPr>
          <w:t xml:space="preserve">a BIGTKSA, </w:t>
        </w:r>
      </w:ins>
      <w:ins w:id="105" w:author="Rojan Chitrakar" w:date="2021-12-02T00:23:00Z">
        <w:r w:rsidR="00AA6AD6" w:rsidRPr="00AA6AD6">
          <w:rPr>
            <w:rFonts w:ascii="Arial" w:hAnsi="Arial" w:cs="Arial"/>
            <w:highlight w:val="cyan"/>
          </w:rPr>
          <w:t xml:space="preserve">if </w:t>
        </w:r>
      </w:ins>
      <w:ins w:id="106" w:author="Rojan Chitrakar" w:date="2021-12-02T11:49:00Z">
        <w:r w:rsidR="00AA6AD6" w:rsidRPr="00AA6AD6">
          <w:rPr>
            <w:rFonts w:ascii="Arial" w:hAnsi="Arial" w:cs="Arial"/>
            <w:highlight w:val="cyan"/>
          </w:rPr>
          <w:t>beacon protection</w:t>
        </w:r>
      </w:ins>
      <w:ins w:id="107" w:author="Rojan Chitrakar" w:date="2021-12-02T00:23:00Z">
        <w:r w:rsidR="00AA6AD6" w:rsidRPr="00AA6AD6">
          <w:rPr>
            <w:rFonts w:ascii="Arial" w:hAnsi="Arial" w:cs="Arial"/>
            <w:highlight w:val="cyan"/>
          </w:rPr>
          <w:t xml:space="preserve"> is </w:t>
        </w:r>
      </w:ins>
      <w:ins w:id="108" w:author="Rojan Chitrakar" w:date="2021-12-02T11:49:00Z">
        <w:r w:rsidR="00AA6AD6" w:rsidRPr="00AA6AD6">
          <w:rPr>
            <w:rFonts w:ascii="Arial" w:hAnsi="Arial" w:cs="Arial"/>
            <w:highlight w:val="cyan"/>
          </w:rPr>
          <w:t>enabled</w:t>
        </w:r>
      </w:ins>
      <w:ins w:id="109" w:author="Rojan Chitrakar" w:date="2022-03-18T12:13:00Z">
        <w:r w:rsidR="00AA6AD6" w:rsidRPr="00AA6AD6">
          <w:rPr>
            <w:rFonts w:ascii="Arial" w:hAnsi="Arial" w:cs="Arial"/>
            <w:highlight w:val="cyan"/>
          </w:rPr>
          <w:t>, are established between the non-AP MLD and the AP</w:t>
        </w:r>
        <w:r w:rsidR="00AA6AD6" w:rsidRPr="0094019F">
          <w:rPr>
            <w:rFonts w:ascii="Arial" w:hAnsi="Arial" w:cs="Arial"/>
            <w:highlight w:val="cyan"/>
          </w:rPr>
          <w:t xml:space="preserve"> MLD</w:t>
        </w:r>
      </w:ins>
      <w:ins w:id="110" w:author="Rojan Chitrakar" w:date="2022-03-22T07:54:00Z">
        <w:r w:rsidR="0094019F" w:rsidRPr="0094019F">
          <w:rPr>
            <w:rFonts w:ascii="Arial" w:hAnsi="Arial" w:cs="Arial"/>
            <w:highlight w:val="cyan"/>
          </w:rPr>
          <w:t xml:space="preserve"> for each setup link</w:t>
        </w:r>
      </w:ins>
      <w:ins w:id="111" w:author="Rojan Chitrakar" w:date="2021-12-02T00:24:00Z">
        <w:r w:rsidR="00AA6AD6" w:rsidRPr="1D9C176A">
          <w:rPr>
            <w:rFonts w:ascii="Arial" w:hAnsi="Arial" w:cs="Arial"/>
          </w:rPr>
          <w:t xml:space="preserve"> </w:t>
        </w:r>
      </w:ins>
      <w:r w:rsidRPr="1D9C176A">
        <w:rPr>
          <w:rFonts w:ascii="Arial" w:hAnsi="Arial" w:cs="Arial"/>
        </w:rPr>
        <w:t>(see Clause 12 (Security)). The PTKSA is used for cryptographic encapsulation</w:t>
      </w:r>
      <w:ins w:id="112" w:author="Rojan Chitrakar" w:date="2021-12-02T11:57:00Z">
        <w:r w:rsidR="00BA7796" w:rsidRPr="1D9C176A">
          <w:rPr>
            <w:rFonts w:ascii="Arial" w:hAnsi="Arial" w:cs="Arial"/>
          </w:rPr>
          <w:t xml:space="preserve"> and decapsulation of individually addressed MPDUs</w:t>
        </w:r>
      </w:ins>
      <w:ins w:id="113" w:author="Rojan Chitrakar" w:date="2021-12-02T11:59:00Z">
        <w:r w:rsidR="00BA7796" w:rsidRPr="1D9C176A">
          <w:rPr>
            <w:rFonts w:ascii="Arial" w:hAnsi="Arial" w:cs="Arial"/>
          </w:rPr>
          <w:t xml:space="preserve"> </w:t>
        </w:r>
      </w:ins>
      <w:r w:rsidRPr="1D9C176A">
        <w:rPr>
          <w:rFonts w:ascii="Arial" w:hAnsi="Arial" w:cs="Arial"/>
        </w:rPr>
        <w:t xml:space="preserve">across all setup links </w:t>
      </w:r>
      <w:ins w:id="114" w:author="Rojan Chitrakar" w:date="2022-03-18T12:16:00Z">
        <w:r w:rsidR="00937232" w:rsidRPr="00937232">
          <w:rPr>
            <w:rFonts w:ascii="Arial" w:hAnsi="Arial" w:cs="Arial"/>
            <w:highlight w:val="cyan"/>
          </w:rPr>
          <w:t xml:space="preserve">and </w:t>
        </w:r>
      </w:ins>
      <w:ins w:id="115" w:author="Rojan Chitrakar" w:date="2022-03-18T12:17:00Z">
        <w:r w:rsidR="00937232" w:rsidRPr="00937232">
          <w:rPr>
            <w:rFonts w:ascii="Arial" w:hAnsi="Arial" w:cs="Arial"/>
            <w:highlight w:val="cyan"/>
          </w:rPr>
          <w:t>the GTKSA</w:t>
        </w:r>
      </w:ins>
      <w:ins w:id="116" w:author="Rojan Chitrakar" w:date="2022-03-18T12:18:00Z">
        <w:r w:rsidR="00937232" w:rsidRPr="00937232">
          <w:rPr>
            <w:rFonts w:ascii="Arial" w:hAnsi="Arial" w:cs="Arial"/>
            <w:highlight w:val="cyan"/>
          </w:rPr>
          <w:t xml:space="preserve"> of a link</w:t>
        </w:r>
      </w:ins>
      <w:ins w:id="117" w:author="Rojan Chitrakar" w:date="2022-03-18T12:17:00Z">
        <w:r w:rsidR="00937232" w:rsidRPr="00937232">
          <w:rPr>
            <w:rFonts w:ascii="Arial" w:hAnsi="Arial" w:cs="Arial"/>
            <w:highlight w:val="cyan"/>
          </w:rPr>
          <w:t xml:space="preserve"> is used for cryptographic encapsulation and decapsulation of </w:t>
        </w:r>
      </w:ins>
      <w:ins w:id="118" w:author="Rojan Chitrakar" w:date="2022-03-18T12:16:00Z">
        <w:r w:rsidR="00937232" w:rsidRPr="00937232">
          <w:rPr>
            <w:rFonts w:ascii="Arial" w:hAnsi="Arial" w:cs="Arial"/>
            <w:highlight w:val="cyan"/>
          </w:rPr>
          <w:t>group addressed MPDUs</w:t>
        </w:r>
      </w:ins>
      <w:ins w:id="119" w:author="Rojan Chitrakar" w:date="2022-03-18T12:18:00Z">
        <w:r w:rsidR="00937232" w:rsidRPr="00937232">
          <w:rPr>
            <w:rFonts w:ascii="Arial" w:hAnsi="Arial" w:cs="Arial"/>
            <w:highlight w:val="cyan"/>
          </w:rPr>
          <w:t xml:space="preserve"> on the link</w:t>
        </w:r>
      </w:ins>
      <w:ins w:id="120" w:author="Rojan Chitrakar" w:date="2022-03-18T12:16:00Z">
        <w:r w:rsidR="00937232" w:rsidRPr="1D9C176A">
          <w:rPr>
            <w:rFonts w:ascii="Arial" w:hAnsi="Arial" w:cs="Arial"/>
          </w:rPr>
          <w:t xml:space="preserve"> </w:t>
        </w:r>
      </w:ins>
      <w:r w:rsidRPr="1D9C176A">
        <w:rPr>
          <w:rFonts w:ascii="Arial" w:hAnsi="Arial" w:cs="Arial"/>
        </w:rPr>
        <w:t>as described in 12.5.3.3 (CCMP cryptographic encapsulation)</w:t>
      </w:r>
      <w:del w:id="121" w:author="Rojan Chitrakar" w:date="2021-12-02T11:57:00Z">
        <w:r w:rsidRPr="1D9C176A" w:rsidDel="004541F1">
          <w:rPr>
            <w:rFonts w:ascii="Arial" w:hAnsi="Arial" w:cs="Arial"/>
          </w:rPr>
          <w:delText xml:space="preserve"> and</w:delText>
        </w:r>
      </w:del>
      <w:ins w:id="122" w:author="Rojan Chitrakar" w:date="2021-12-02T11:57:00Z">
        <w:r w:rsidR="00BA7796" w:rsidRPr="1D9C176A">
          <w:rPr>
            <w:rFonts w:ascii="Arial" w:hAnsi="Arial" w:cs="Arial"/>
          </w:rPr>
          <w:t>,</w:t>
        </w:r>
      </w:ins>
      <w:r w:rsidRPr="1D9C176A">
        <w:rPr>
          <w:rFonts w:ascii="Arial" w:hAnsi="Arial" w:cs="Arial"/>
        </w:rPr>
        <w:t xml:space="preserve"> </w:t>
      </w:r>
      <w:ins w:id="123" w:author="Rojan Chitrakar" w:date="2021-12-02T11:57:00Z">
        <w:r w:rsidR="00BA7796" w:rsidRPr="1D9C176A">
          <w:rPr>
            <w:rFonts w:ascii="Arial" w:hAnsi="Arial" w:cs="Arial"/>
          </w:rPr>
          <w:t xml:space="preserve"> </w:t>
        </w:r>
      </w:ins>
      <w:r w:rsidRPr="1D9C176A">
        <w:rPr>
          <w:rFonts w:ascii="Arial" w:hAnsi="Arial" w:cs="Arial"/>
        </w:rPr>
        <w:t>12.5.5.3 (GCMP cryptographic encapsulation)</w:t>
      </w:r>
      <w:ins w:id="124" w:author="Rojan Chitrakar" w:date="2021-12-02T11:57:00Z">
        <w:r w:rsidR="00BA7796" w:rsidRPr="1D9C176A">
          <w:rPr>
            <w:rFonts w:ascii="Arial" w:hAnsi="Arial" w:cs="Arial"/>
          </w:rPr>
          <w:t xml:space="preserve">, </w:t>
        </w:r>
      </w:ins>
      <w:ins w:id="125" w:author="Rojan Chitrakar" w:date="2021-12-02T11:58:00Z">
        <w:r w:rsidR="00BA7796" w:rsidRPr="1D9C176A">
          <w:rPr>
            <w:rFonts w:ascii="Arial" w:hAnsi="Arial" w:cs="Arial"/>
          </w:rPr>
          <w:t>12.5.3.4 (CCMP decapsulation) and 12.5.5.4 (GCMP decapsulation)</w:t>
        </w:r>
      </w:ins>
      <w:r w:rsidRPr="1D9C176A">
        <w:rPr>
          <w:rFonts w:ascii="Arial" w:hAnsi="Arial" w:cs="Arial"/>
        </w:rPr>
        <w:t>.</w:t>
      </w:r>
      <w:ins w:id="126" w:author="Rojan Chitrakar" w:date="2021-12-02T12:01:00Z">
        <w:r w:rsidR="00061DA0" w:rsidRPr="1D9C176A">
          <w:rPr>
            <w:rFonts w:ascii="Arial" w:hAnsi="Arial" w:cs="Arial"/>
          </w:rPr>
          <w:t xml:space="preserve"> </w:t>
        </w:r>
      </w:ins>
      <w:ins w:id="127" w:author="Rojan Chitrakar" w:date="2021-12-02T12:02:00Z">
        <w:r w:rsidR="00061DA0" w:rsidRPr="1D9C176A">
          <w:rPr>
            <w:rFonts w:ascii="Arial" w:hAnsi="Arial" w:cs="Arial"/>
          </w:rPr>
          <w:t>When management frame protection is enabled, t</w:t>
        </w:r>
      </w:ins>
      <w:ins w:id="128" w:author="Rojan Chitrakar" w:date="2021-12-02T12:01:00Z">
        <w:r w:rsidR="00061DA0" w:rsidRPr="1D9C176A">
          <w:rPr>
            <w:rFonts w:ascii="Arial" w:hAnsi="Arial" w:cs="Arial"/>
          </w:rPr>
          <w:t>he IGTKSA</w:t>
        </w:r>
      </w:ins>
      <w:ins w:id="129" w:author="Rojan Chitrakar" w:date="2022-03-18T12:20:00Z">
        <w:r w:rsidR="00937232" w:rsidRPr="00937232">
          <w:rPr>
            <w:rFonts w:ascii="Arial" w:hAnsi="Arial" w:cs="Arial"/>
            <w:highlight w:val="cyan"/>
          </w:rPr>
          <w:t xml:space="preserve"> of a link</w:t>
        </w:r>
      </w:ins>
      <w:ins w:id="130" w:author="Rojan Chitrakar" w:date="2021-12-02T12:01:00Z">
        <w:r w:rsidR="00061DA0" w:rsidRPr="1D9C176A">
          <w:rPr>
            <w:rFonts w:ascii="Arial" w:hAnsi="Arial" w:cs="Arial"/>
          </w:rPr>
          <w:t xml:space="preserve"> is used to provide integrity </w:t>
        </w:r>
        <w:r w:rsidR="00061DA0" w:rsidRPr="1D9C176A">
          <w:rPr>
            <w:rFonts w:ascii="Arial" w:hAnsi="Arial" w:cs="Arial"/>
          </w:rPr>
          <w:lastRenderedPageBreak/>
          <w:t>protection for</w:t>
        </w:r>
      </w:ins>
      <w:ins w:id="131" w:author="Rojan Chitrakar" w:date="2021-12-02T12:02:00Z">
        <w:r w:rsidR="00061DA0" w:rsidRPr="1D9C176A">
          <w:rPr>
            <w:rFonts w:ascii="Arial" w:hAnsi="Arial" w:cs="Arial"/>
          </w:rPr>
          <w:t xml:space="preserve"> group addressed robust management frames </w:t>
        </w:r>
      </w:ins>
      <w:ins w:id="132" w:author="Rojan Chitrakar" w:date="2022-03-18T12:20:00Z">
        <w:r w:rsidR="00937232" w:rsidRPr="00937232">
          <w:rPr>
            <w:rFonts w:ascii="Arial" w:hAnsi="Arial" w:cs="Arial"/>
            <w:highlight w:val="cyan"/>
          </w:rPr>
          <w:t>on the link</w:t>
        </w:r>
      </w:ins>
      <w:ins w:id="133" w:author="Rojan Chitrakar" w:date="2021-12-02T12:02:00Z">
        <w:r w:rsidR="00061DA0" w:rsidRPr="1D9C176A">
          <w:rPr>
            <w:rFonts w:ascii="Arial" w:hAnsi="Arial" w:cs="Arial"/>
          </w:rPr>
          <w:t xml:space="preserve"> as described in</w:t>
        </w:r>
      </w:ins>
      <w:ins w:id="134" w:author="Rojan Chitrakar" w:date="2021-12-02T12:03:00Z">
        <w:r w:rsidR="00061DA0" w:rsidRPr="1D9C176A">
          <w:rPr>
            <w:rFonts w:ascii="Arial" w:hAnsi="Arial" w:cs="Arial"/>
          </w:rPr>
          <w:t xml:space="preserve"> </w:t>
        </w:r>
      </w:ins>
      <w:ins w:id="135" w:author="Rojan Chitrakar" w:date="2021-12-02T12:07:00Z">
        <w:r w:rsidR="00061DA0" w:rsidRPr="1D9C176A">
          <w:rPr>
            <w:rFonts w:ascii="Arial" w:hAnsi="Arial" w:cs="Arial"/>
          </w:rPr>
          <w:t>12.6.19 (Protection of robust Management frames)</w:t>
        </w:r>
      </w:ins>
      <w:ins w:id="136" w:author="Rojan Chitrakar" w:date="2021-12-02T12:03:00Z">
        <w:r w:rsidR="00061DA0" w:rsidRPr="1D9C176A">
          <w:rPr>
            <w:rFonts w:ascii="Arial" w:hAnsi="Arial" w:cs="Arial"/>
          </w:rPr>
          <w:t>. When beacon protection is enabled</w:t>
        </w:r>
      </w:ins>
      <w:ins w:id="137" w:author="Rojan Chitrakar" w:date="2021-12-02T12:04:00Z">
        <w:r w:rsidR="00061DA0" w:rsidRPr="1D9C176A">
          <w:rPr>
            <w:rFonts w:ascii="Arial" w:hAnsi="Arial" w:cs="Arial"/>
          </w:rPr>
          <w:t>, the BIGTKSA</w:t>
        </w:r>
      </w:ins>
      <w:ins w:id="138" w:author="Rojan Chitrakar" w:date="2022-03-18T12:20:00Z">
        <w:r w:rsidR="00937232" w:rsidRPr="00937232">
          <w:rPr>
            <w:rFonts w:ascii="Arial" w:hAnsi="Arial" w:cs="Arial"/>
            <w:highlight w:val="cyan"/>
          </w:rPr>
          <w:t xml:space="preserve"> of a link</w:t>
        </w:r>
      </w:ins>
      <w:ins w:id="139" w:author="Rojan Chitrakar" w:date="2021-12-02T12:04:00Z">
        <w:r w:rsidR="00061DA0" w:rsidRPr="1D9C176A">
          <w:rPr>
            <w:rFonts w:ascii="Arial" w:hAnsi="Arial" w:cs="Arial"/>
          </w:rPr>
          <w:t xml:space="preserve"> is used to provide integrity protection for Beacon frames </w:t>
        </w:r>
      </w:ins>
      <w:ins w:id="140" w:author="Rojan Chitrakar" w:date="2022-03-18T12:20:00Z">
        <w:r w:rsidR="00937232" w:rsidRPr="00937232">
          <w:rPr>
            <w:rFonts w:ascii="Arial" w:hAnsi="Arial" w:cs="Arial"/>
            <w:highlight w:val="cyan"/>
          </w:rPr>
          <w:t>on the link</w:t>
        </w:r>
      </w:ins>
      <w:ins w:id="141" w:author="Rojan Chitrakar" w:date="2021-12-02T12:04:00Z">
        <w:r w:rsidR="00061DA0" w:rsidRPr="1D9C176A">
          <w:rPr>
            <w:rFonts w:ascii="Arial" w:hAnsi="Arial" w:cs="Arial"/>
          </w:rPr>
          <w:t xml:space="preserve"> as described in </w:t>
        </w:r>
      </w:ins>
      <w:ins w:id="142" w:author="Rojan Chitrakar" w:date="2021-12-02T12:06:00Z">
        <w:r w:rsidR="00061DA0" w:rsidRPr="1D9C176A">
          <w:rPr>
            <w:rFonts w:ascii="Arial" w:hAnsi="Arial" w:cs="Arial"/>
          </w:rPr>
          <w:t>12.6.23 (Protection of Beacon frames).</w:t>
        </w:r>
      </w:ins>
    </w:p>
    <w:p w14:paraId="47F77F47" w14:textId="77777777" w:rsidR="004541F1" w:rsidRPr="000B224A" w:rsidRDefault="004541F1" w:rsidP="004541F1">
      <w:pPr>
        <w:rPr>
          <w:rFonts w:ascii="Arial" w:hAnsi="Arial" w:cs="Arial"/>
        </w:rPr>
      </w:pPr>
    </w:p>
    <w:p w14:paraId="495C9186" w14:textId="39B3D9C4" w:rsidR="00080540" w:rsidRPr="000574F4" w:rsidRDefault="004541F1" w:rsidP="000574F4">
      <w:pPr>
        <w:rPr>
          <w:b/>
          <w:i/>
          <w:sz w:val="28"/>
          <w:szCs w:val="22"/>
        </w:rPr>
      </w:pPr>
      <w:r w:rsidRPr="000B224A">
        <w:rPr>
          <w:rFonts w:ascii="Arial" w:hAnsi="Arial" w:cs="Arial"/>
        </w:rPr>
        <w:t xml:space="preserve">Different </w:t>
      </w:r>
      <w:ins w:id="143" w:author="Rojan Chitrakar" w:date="2021-12-02T00:35:00Z">
        <w:r w:rsidR="006D3D07" w:rsidRPr="000B224A">
          <w:rPr>
            <w:rFonts w:ascii="Arial" w:hAnsi="Arial" w:cs="Arial"/>
          </w:rPr>
          <w:t xml:space="preserve">(#6205) </w:t>
        </w:r>
      </w:ins>
      <w:ins w:id="144" w:author="Rojan Chitrakar" w:date="2021-12-02T00:30:00Z">
        <w:r w:rsidR="00DA4575" w:rsidRPr="000B224A">
          <w:rPr>
            <w:rFonts w:ascii="Arial" w:hAnsi="Arial" w:cs="Arial"/>
          </w:rPr>
          <w:t>AP</w:t>
        </w:r>
      </w:ins>
      <w:ins w:id="145" w:author="Rojan Chitrakar" w:date="2021-12-02T00:31:00Z">
        <w:r w:rsidR="00DA4575" w:rsidRPr="000B224A">
          <w:rPr>
            <w:rFonts w:ascii="Arial" w:hAnsi="Arial" w:cs="Arial"/>
          </w:rPr>
          <w:t>s</w:t>
        </w:r>
      </w:ins>
      <w:ins w:id="146" w:author="Rojan Chitrakar" w:date="2021-12-02T00:30:00Z">
        <w:r w:rsidR="00DA4575" w:rsidRPr="000B224A">
          <w:rPr>
            <w:rFonts w:ascii="Arial" w:hAnsi="Arial" w:cs="Arial"/>
          </w:rPr>
          <w:t xml:space="preserve"> affiliated with an AP MLD</w:t>
        </w:r>
      </w:ins>
      <w:del w:id="147" w:author="Rojan Chitrakar" w:date="2021-12-02T00:30:00Z">
        <w:r w:rsidRPr="000B224A" w:rsidDel="00DA4575">
          <w:rPr>
            <w:rFonts w:ascii="Arial" w:hAnsi="Arial" w:cs="Arial"/>
          </w:rPr>
          <w:delText>links</w:delText>
        </w:r>
      </w:del>
      <w:r w:rsidRPr="000B224A">
        <w:rPr>
          <w:rFonts w:ascii="Arial" w:hAnsi="Arial" w:cs="Arial"/>
        </w:rPr>
        <w:t xml:space="preserve"> use different GTK/IGTK/BIGTK</w:t>
      </w:r>
      <w:del w:id="148" w:author="Rojan Chitrakar" w:date="2021-12-02T12:10:00Z">
        <w:r w:rsidRPr="000B224A" w:rsidDel="00994A26">
          <w:rPr>
            <w:rFonts w:ascii="Arial" w:hAnsi="Arial" w:cs="Arial"/>
          </w:rPr>
          <w:delText xml:space="preserve"> and</w:delText>
        </w:r>
      </w:del>
      <w:ins w:id="149" w:author="Rojan Chitrakar" w:date="2021-12-02T12:10:00Z">
        <w:r w:rsidR="00994A26" w:rsidRPr="000B224A">
          <w:rPr>
            <w:rFonts w:ascii="Arial" w:hAnsi="Arial" w:cs="Arial"/>
          </w:rPr>
          <w:t>.</w:t>
        </w:r>
      </w:ins>
      <w:r w:rsidRPr="000B224A">
        <w:rPr>
          <w:rFonts w:ascii="Arial" w:hAnsi="Arial" w:cs="Arial"/>
        </w:rPr>
        <w:t xml:space="preserve"> </w:t>
      </w:r>
      <w:del w:id="150" w:author="Rojan Chitrakar" w:date="2021-12-02T12:10:00Z">
        <w:r w:rsidRPr="000B224A" w:rsidDel="00994A26">
          <w:rPr>
            <w:rFonts w:ascii="Arial" w:hAnsi="Arial" w:cs="Arial"/>
          </w:rPr>
          <w:delText>e</w:delText>
        </w:r>
      </w:del>
      <w:ins w:id="151" w:author="Rojan Chitrakar" w:date="2021-12-02T12:10:00Z">
        <w:r w:rsidR="00994A26" w:rsidRPr="000B224A">
          <w:rPr>
            <w:rFonts w:ascii="Arial" w:hAnsi="Arial" w:cs="Arial"/>
          </w:rPr>
          <w:t>E</w:t>
        </w:r>
      </w:ins>
      <w:r w:rsidRPr="000B224A">
        <w:rPr>
          <w:rFonts w:ascii="Arial" w:hAnsi="Arial" w:cs="Arial"/>
        </w:rPr>
        <w:t xml:space="preserve">ach </w:t>
      </w:r>
      <w:ins w:id="152" w:author="Rojan Chitrakar" w:date="2021-12-02T00:32:00Z">
        <w:r w:rsidR="00DA4575" w:rsidRPr="000B224A">
          <w:rPr>
            <w:rFonts w:ascii="Arial" w:hAnsi="Arial" w:cs="Arial"/>
          </w:rPr>
          <w:t xml:space="preserve">AP </w:t>
        </w:r>
      </w:ins>
      <w:ins w:id="153" w:author="Rojan Chitrakar" w:date="2021-12-02T12:10:00Z">
        <w:r w:rsidR="00994A26" w:rsidRPr="000B224A">
          <w:rPr>
            <w:rFonts w:ascii="Arial" w:hAnsi="Arial" w:cs="Arial"/>
          </w:rPr>
          <w:t>and the corresponding non-AP STA affiliated with an associated non-AP MLD</w:t>
        </w:r>
      </w:ins>
      <w:ins w:id="154" w:author="Rojan Chitrakar" w:date="2021-12-02T00:32:00Z">
        <w:r w:rsidR="00DA4575" w:rsidRPr="000B224A" w:rsidDel="00DA4575">
          <w:rPr>
            <w:rFonts w:ascii="Arial" w:hAnsi="Arial" w:cs="Arial"/>
          </w:rPr>
          <w:t xml:space="preserve"> </w:t>
        </w:r>
      </w:ins>
      <w:del w:id="155" w:author="Rojan Chitrakar" w:date="2021-12-02T00:32:00Z">
        <w:r w:rsidRPr="000B224A" w:rsidDel="00DA4575">
          <w:rPr>
            <w:rFonts w:ascii="Arial" w:hAnsi="Arial" w:cs="Arial"/>
          </w:rPr>
          <w:delText>link has its own PN space</w:delText>
        </w:r>
      </w:del>
      <w:ins w:id="156" w:author="Rojan Chitrakar" w:date="2021-12-02T00:33:00Z">
        <w:r w:rsidR="00DA4575" w:rsidRPr="000B224A">
          <w:rPr>
            <w:rFonts w:ascii="Arial" w:hAnsi="Arial" w:cs="Arial"/>
          </w:rPr>
          <w:t xml:space="preserve">maintains a single PN/IPN/BIPN </w:t>
        </w:r>
      </w:ins>
      <w:ins w:id="157" w:author="Rojan Chitrakar" w:date="2021-12-02T00:35:00Z">
        <w:r w:rsidR="0049359A" w:rsidRPr="000B224A">
          <w:rPr>
            <w:rFonts w:ascii="Arial" w:hAnsi="Arial" w:cs="Arial"/>
          </w:rPr>
          <w:t>for</w:t>
        </w:r>
      </w:ins>
      <w:ins w:id="158" w:author="Rojan Chitrakar" w:date="2021-12-02T00:33:00Z">
        <w:r w:rsidR="00DA4575" w:rsidRPr="000B224A">
          <w:rPr>
            <w:rFonts w:ascii="Arial" w:hAnsi="Arial" w:cs="Arial"/>
          </w:rPr>
          <w:t xml:space="preserve"> each GTK/IGTK/BIGTK</w:t>
        </w:r>
      </w:ins>
      <w:r w:rsidRPr="000B224A">
        <w:rPr>
          <w:rFonts w:ascii="Arial" w:hAnsi="Arial" w:cs="Arial"/>
        </w:rPr>
        <w:t>. The GTK/IGTK/BIGTK of each setup links are delivered to the non-AP MLD using a single 4-way handshake as defined in 12.7.6 (4-way handshake). When a GTK/IGTK/BIGTK update is triggered for an AP affiliated with the AP MLD, the updated GTK/IGTK/BIGTK may be delivered to the non-AP MLD using the Group key handshake over any enabled link as defined in 12.7.7 (Group key handshake).</w:t>
      </w:r>
    </w:p>
    <w:sectPr w:rsidR="00080540" w:rsidRPr="000574F4" w:rsidSect="00F04FA0">
      <w:headerReference w:type="default" r:id="rId15"/>
      <w:footerReference w:type="default" r:id="rId16"/>
      <w:pgSz w:w="12240" w:h="15840" w:code="1"/>
      <w:pgMar w:top="907" w:right="1080" w:bottom="1166"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7" w:author="Rojan Chitrakar" w:date="2022-03-18T12:23:00Z" w:initials="RC">
    <w:p w14:paraId="451AEAE0" w14:textId="6A32D14E" w:rsidR="00BE72EE" w:rsidRDefault="00BE72EE">
      <w:pPr>
        <w:pStyle w:val="CommentText"/>
      </w:pPr>
      <w:r>
        <w:rPr>
          <w:rStyle w:val="CommentReference"/>
        </w:rPr>
        <w:annotationRef/>
      </w:r>
      <w:r>
        <w:t>Since there are separate GTKSAs for each link, this is not required. Same for IGTKSA and BIGTKSA.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51AEAE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EF831" w16cex:dateUtc="2022-03-18T04: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51AEAE0" w16cid:durableId="25DEF83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2F85F" w14:textId="77777777" w:rsidR="008937AA" w:rsidRDefault="008937AA">
      <w:r>
        <w:separator/>
      </w:r>
    </w:p>
  </w:endnote>
  <w:endnote w:type="continuationSeparator" w:id="0">
    <w:p w14:paraId="792D3D61" w14:textId="77777777" w:rsidR="008937AA" w:rsidRDefault="00893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18590" w14:textId="0A01A094" w:rsidR="005B7ADB" w:rsidRDefault="00F02218">
    <w:pPr>
      <w:pStyle w:val="Footer"/>
      <w:tabs>
        <w:tab w:val="clear" w:pos="6480"/>
        <w:tab w:val="center" w:pos="4680"/>
        <w:tab w:val="right" w:pos="9360"/>
      </w:tabs>
    </w:pPr>
    <w:r>
      <w:fldChar w:fldCharType="begin"/>
    </w:r>
    <w:r>
      <w:instrText>SUBJECT  \* MERGEFORM</w:instrText>
    </w:r>
    <w:r>
      <w:instrText>AT</w:instrText>
    </w:r>
    <w:r>
      <w:fldChar w:fldCharType="separate"/>
    </w:r>
    <w:r w:rsidR="005B7ADB">
      <w:t>Submission</w:t>
    </w:r>
    <w:r>
      <w:fldChar w:fldCharType="end"/>
    </w:r>
    <w:r w:rsidR="005B7ADB">
      <w:tab/>
      <w:t xml:space="preserve">page </w:t>
    </w:r>
    <w:r w:rsidR="005B7ADB">
      <w:fldChar w:fldCharType="begin"/>
    </w:r>
    <w:r w:rsidR="005B7ADB">
      <w:instrText xml:space="preserve">page </w:instrText>
    </w:r>
    <w:r w:rsidR="005B7ADB">
      <w:fldChar w:fldCharType="separate"/>
    </w:r>
    <w:r w:rsidR="00134ACB">
      <w:rPr>
        <w:noProof/>
      </w:rPr>
      <w:t>6</w:t>
    </w:r>
    <w:r w:rsidR="005B7ADB">
      <w:rPr>
        <w:noProof/>
      </w:rPr>
      <w:fldChar w:fldCharType="end"/>
    </w:r>
    <w:r w:rsidR="005B7ADB">
      <w:tab/>
      <w:t xml:space="preserve">Rojan Chitrakar, Panasonic </w:t>
    </w:r>
    <w:r w:rsidR="005B7ADB">
      <w:fldChar w:fldCharType="begin"/>
    </w:r>
    <w:r w:rsidR="005B7ADB">
      <w:instrText xml:space="preserve"> COMMENTS  \* MERGEFORMAT </w:instrText>
    </w:r>
    <w:r w:rsidR="005B7ADB">
      <w:fldChar w:fldCharType="end"/>
    </w:r>
  </w:p>
  <w:p w14:paraId="786DEF1A" w14:textId="77777777" w:rsidR="005B7ADB" w:rsidRPr="00F60BF6" w:rsidRDefault="005B7AD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A70AA" w14:textId="77777777" w:rsidR="008937AA" w:rsidRDefault="008937AA">
      <w:r>
        <w:separator/>
      </w:r>
    </w:p>
  </w:footnote>
  <w:footnote w:type="continuationSeparator" w:id="0">
    <w:p w14:paraId="20C2D319" w14:textId="77777777" w:rsidR="008937AA" w:rsidRDefault="008937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C195E" w14:textId="2F85310E" w:rsidR="005B7ADB" w:rsidRDefault="001D09B1">
    <w:pPr>
      <w:pStyle w:val="Header"/>
      <w:tabs>
        <w:tab w:val="clear" w:pos="6480"/>
        <w:tab w:val="center" w:pos="4680"/>
        <w:tab w:val="right" w:pos="9360"/>
      </w:tabs>
      <w:rPr>
        <w:lang w:eastAsia="zh-CN"/>
      </w:rPr>
    </w:pPr>
    <w:r>
      <w:t>November</w:t>
    </w:r>
    <w:r w:rsidR="005B7ADB">
      <w:t xml:space="preserve"> 20</w:t>
    </w:r>
    <w:r w:rsidR="00776049">
      <w:t>2</w:t>
    </w:r>
    <w:r w:rsidR="005B7ADB">
      <w:t>1</w:t>
    </w:r>
    <w:r w:rsidR="005B7ADB">
      <w:tab/>
    </w:r>
    <w:r w:rsidR="005B7ADB">
      <w:tab/>
      <w:t xml:space="preserve">doc.: </w:t>
    </w:r>
    <w:sdt>
      <w:sdtPr>
        <w:alias w:val="Title"/>
        <w:tag w:val=""/>
        <w:id w:val="1703056321"/>
        <w:placeholder>
          <w:docPart w:val="D61D9AE765034EA78C85BDEF27AD5A5B"/>
        </w:placeholder>
        <w:dataBinding w:prefixMappings="xmlns:ns0='http://purl.org/dc/elements/1.1/' xmlns:ns1='http://schemas.openxmlformats.org/package/2006/metadata/core-properties' " w:xpath="/ns1:coreProperties[1]/ns0:title[1]" w:storeItemID="{6C3C8BC8-F283-45AE-878A-BAB7291924A1}"/>
        <w:text/>
      </w:sdtPr>
      <w:sdtEndPr/>
      <w:sdtContent>
        <w:r>
          <w:t>IEEE 802.11-21/1277r</w:t>
        </w:r>
        <w:r w:rsidR="001B7B1F">
          <w:t>1</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78C7574"/>
    <w:lvl w:ilvl="0">
      <w:numFmt w:val="bullet"/>
      <w:lvlText w:val="*"/>
      <w:lvlJc w:val="left"/>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9E36C1"/>
    <w:multiLevelType w:val="multilevel"/>
    <w:tmpl w:val="B79EDBBE"/>
    <w:lvl w:ilvl="0">
      <w:start w:val="29"/>
      <w:numFmt w:val="decimal"/>
      <w:lvlText w:val="%1"/>
      <w:lvlJc w:val="left"/>
      <w:pPr>
        <w:ind w:left="900" w:hanging="900"/>
      </w:pPr>
      <w:rPr>
        <w:rFonts w:hint="default"/>
      </w:rPr>
    </w:lvl>
    <w:lvl w:ilvl="1">
      <w:start w:val="10"/>
      <w:numFmt w:val="decimal"/>
      <w:lvlText w:val="%1.%2"/>
      <w:lvlJc w:val="left"/>
      <w:pPr>
        <w:ind w:left="900" w:hanging="900"/>
      </w:pPr>
      <w:rPr>
        <w:rFonts w:hint="default"/>
      </w:rPr>
    </w:lvl>
    <w:lvl w:ilvl="2">
      <w:start w:val="3"/>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301B5A"/>
    <w:multiLevelType w:val="hybridMultilevel"/>
    <w:tmpl w:val="40FE9EDE"/>
    <w:lvl w:ilvl="0" w:tplc="9E5808CE">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13D90EFE"/>
    <w:multiLevelType w:val="hybridMultilevel"/>
    <w:tmpl w:val="8D580A52"/>
    <w:lvl w:ilvl="0" w:tplc="52864EBA">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7570A4D"/>
    <w:multiLevelType w:val="hybridMultilevel"/>
    <w:tmpl w:val="BB36BA1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E3C7F8E"/>
    <w:multiLevelType w:val="hybridMultilevel"/>
    <w:tmpl w:val="5BB0C1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36F45F8"/>
    <w:multiLevelType w:val="hybridMultilevel"/>
    <w:tmpl w:val="E6FA8258"/>
    <w:lvl w:ilvl="0" w:tplc="04090001">
      <w:start w:val="1"/>
      <w:numFmt w:val="bullet"/>
      <w:lvlText w:val=""/>
      <w:lvlJc w:val="left"/>
      <w:pPr>
        <w:ind w:left="560" w:hanging="360"/>
      </w:pPr>
      <w:rPr>
        <w:rFonts w:ascii="Symbol" w:hAnsi="Symbol" w:hint="default"/>
      </w:rPr>
    </w:lvl>
    <w:lvl w:ilvl="1" w:tplc="04090003" w:tentative="1">
      <w:start w:val="1"/>
      <w:numFmt w:val="bullet"/>
      <w:lvlText w:val="o"/>
      <w:lvlJc w:val="left"/>
      <w:pPr>
        <w:ind w:left="1280" w:hanging="360"/>
      </w:pPr>
      <w:rPr>
        <w:rFonts w:ascii="Courier New" w:hAnsi="Courier New" w:cs="Courier New" w:hint="default"/>
      </w:rPr>
    </w:lvl>
    <w:lvl w:ilvl="2" w:tplc="04090005" w:tentative="1">
      <w:start w:val="1"/>
      <w:numFmt w:val="bullet"/>
      <w:lvlText w:val=""/>
      <w:lvlJc w:val="left"/>
      <w:pPr>
        <w:ind w:left="2000" w:hanging="360"/>
      </w:pPr>
      <w:rPr>
        <w:rFonts w:ascii="Wingdings" w:hAnsi="Wingdings" w:hint="default"/>
      </w:rPr>
    </w:lvl>
    <w:lvl w:ilvl="3" w:tplc="04090001" w:tentative="1">
      <w:start w:val="1"/>
      <w:numFmt w:val="bullet"/>
      <w:lvlText w:val=""/>
      <w:lvlJc w:val="left"/>
      <w:pPr>
        <w:ind w:left="2720" w:hanging="360"/>
      </w:pPr>
      <w:rPr>
        <w:rFonts w:ascii="Symbol" w:hAnsi="Symbol" w:hint="default"/>
      </w:rPr>
    </w:lvl>
    <w:lvl w:ilvl="4" w:tplc="04090003" w:tentative="1">
      <w:start w:val="1"/>
      <w:numFmt w:val="bullet"/>
      <w:lvlText w:val="o"/>
      <w:lvlJc w:val="left"/>
      <w:pPr>
        <w:ind w:left="3440" w:hanging="360"/>
      </w:pPr>
      <w:rPr>
        <w:rFonts w:ascii="Courier New" w:hAnsi="Courier New" w:cs="Courier New" w:hint="default"/>
      </w:rPr>
    </w:lvl>
    <w:lvl w:ilvl="5" w:tplc="04090005" w:tentative="1">
      <w:start w:val="1"/>
      <w:numFmt w:val="bullet"/>
      <w:lvlText w:val=""/>
      <w:lvlJc w:val="left"/>
      <w:pPr>
        <w:ind w:left="4160" w:hanging="360"/>
      </w:pPr>
      <w:rPr>
        <w:rFonts w:ascii="Wingdings" w:hAnsi="Wingdings" w:hint="default"/>
      </w:rPr>
    </w:lvl>
    <w:lvl w:ilvl="6" w:tplc="04090001" w:tentative="1">
      <w:start w:val="1"/>
      <w:numFmt w:val="bullet"/>
      <w:lvlText w:val=""/>
      <w:lvlJc w:val="left"/>
      <w:pPr>
        <w:ind w:left="4880" w:hanging="360"/>
      </w:pPr>
      <w:rPr>
        <w:rFonts w:ascii="Symbol" w:hAnsi="Symbol" w:hint="default"/>
      </w:rPr>
    </w:lvl>
    <w:lvl w:ilvl="7" w:tplc="04090003" w:tentative="1">
      <w:start w:val="1"/>
      <w:numFmt w:val="bullet"/>
      <w:lvlText w:val="o"/>
      <w:lvlJc w:val="left"/>
      <w:pPr>
        <w:ind w:left="5600" w:hanging="360"/>
      </w:pPr>
      <w:rPr>
        <w:rFonts w:ascii="Courier New" w:hAnsi="Courier New" w:cs="Courier New" w:hint="default"/>
      </w:rPr>
    </w:lvl>
    <w:lvl w:ilvl="8" w:tplc="04090005" w:tentative="1">
      <w:start w:val="1"/>
      <w:numFmt w:val="bullet"/>
      <w:lvlText w:val=""/>
      <w:lvlJc w:val="left"/>
      <w:pPr>
        <w:ind w:left="6320" w:hanging="360"/>
      </w:pPr>
      <w:rPr>
        <w:rFonts w:ascii="Wingdings" w:hAnsi="Wingdings" w:hint="default"/>
      </w:rPr>
    </w:lvl>
  </w:abstractNum>
  <w:abstractNum w:abstractNumId="9" w15:restartNumberingAfterBreak="0">
    <w:nsid w:val="6FD74F2D"/>
    <w:multiLevelType w:val="multilevel"/>
    <w:tmpl w:val="5558864C"/>
    <w:lvl w:ilvl="0">
      <w:start w:val="1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10"/>
  </w:num>
  <w:num w:numId="5">
    <w:abstractNumId w:val="1"/>
    <w:lvlOverride w:ilvl="0">
      <w:lvl w:ilvl="0">
        <w:start w:val="1"/>
        <w:numFmt w:val="bullet"/>
        <w:lvlText w:val="(normative) "/>
        <w:legacy w:legacy="1" w:legacySpace="0" w:legacyIndent="0"/>
        <w:lvlJc w:val="left"/>
        <w:pPr>
          <w:ind w:left="0" w:firstLine="0"/>
        </w:pPr>
        <w:rPr>
          <w:rFonts w:ascii="Arial" w:hAnsi="Arial" w:cs="Arial" w:hint="default"/>
          <w:b w:val="0"/>
          <w:i w:val="0"/>
          <w:strike w:val="0"/>
          <w:color w:val="000000"/>
          <w:sz w:val="24"/>
          <w:u w:val="none"/>
        </w:rPr>
      </w:lvl>
    </w:lvlOverride>
  </w:num>
  <w:num w:numId="6">
    <w:abstractNumId w:val="1"/>
    <w:lvlOverride w:ilvl="0">
      <w:lvl w:ilvl="0">
        <w:start w:val="1"/>
        <w:numFmt w:val="bullet"/>
        <w:lvlText w:val="9.6.34.2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1"/>
    <w:lvlOverride w:ilvl="0">
      <w:lvl w:ilvl="0">
        <w:start w:val="1"/>
        <w:numFmt w:val="bullet"/>
        <w:lvlText w:val="Table 9-524b—"/>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1"/>
    <w:lvlOverride w:ilvl="0">
      <w:lvl w:ilvl="0">
        <w:start w:val="1"/>
        <w:numFmt w:val="bullet"/>
        <w:lvlText w:val="9.4.2.300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Figure 9-776p—"/>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
    <w:lvlOverride w:ilvl="0">
      <w:lvl w:ilvl="0">
        <w:start w:val="1"/>
        <w:numFmt w:val="bullet"/>
        <w:lvlText w:val="Figure 9-776q—"/>
        <w:legacy w:legacy="1" w:legacySpace="0" w:legacyIndent="0"/>
        <w:lvlJc w:val="center"/>
        <w:pPr>
          <w:ind w:left="0" w:firstLine="0"/>
        </w:pPr>
        <w:rPr>
          <w:rFonts w:ascii="Arial" w:hAnsi="Arial" w:cs="Arial" w:hint="default"/>
          <w:b/>
          <w:i w:val="0"/>
          <w:strike w:val="0"/>
          <w:color w:val="000000"/>
          <w:sz w:val="20"/>
          <w:u w:val="none"/>
        </w:rPr>
      </w:lvl>
    </w:lvlOverride>
  </w:num>
  <w:num w:numId="11">
    <w:abstractNumId w:val="1"/>
    <w:lvlOverride w:ilvl="0">
      <w:lvl w:ilvl="0">
        <w:start w:val="1"/>
        <w:numFmt w:val="bullet"/>
        <w:lvlText w:val="Figure 9-776r—"/>
        <w:legacy w:legacy="1" w:legacySpace="0" w:legacyIndent="0"/>
        <w:lvlJc w:val="center"/>
        <w:pPr>
          <w:ind w:left="0" w:firstLine="0"/>
        </w:pPr>
        <w:rPr>
          <w:rFonts w:ascii="Arial" w:hAnsi="Arial" w:cs="Arial" w:hint="default"/>
          <w:b/>
          <w:i w:val="0"/>
          <w:strike w:val="0"/>
          <w:color w:val="000000"/>
          <w:sz w:val="20"/>
          <w:u w:val="none"/>
        </w:rPr>
      </w:lvl>
    </w:lvlOverride>
  </w:num>
  <w:num w:numId="12">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3">
    <w:abstractNumId w:val="1"/>
    <w:lvlOverride w:ilvl="0">
      <w:lvl w:ilvl="0">
        <w:start w:val="1"/>
        <w:numFmt w:val="bullet"/>
        <w:lvlText w:val="29.10.3.3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1"/>
    <w:lvlOverride w:ilvl="0">
      <w:lvl w:ilvl="0">
        <w:start w:val="1"/>
        <w:numFmt w:val="bullet"/>
        <w:lvlText w:val="Annex B"/>
        <w:legacy w:legacy="1" w:legacySpace="0" w:legacyIndent="0"/>
        <w:lvlJc w:val="left"/>
        <w:pPr>
          <w:ind w:left="0" w:firstLine="0"/>
        </w:pPr>
        <w:rPr>
          <w:rFonts w:ascii="Arial" w:hAnsi="Arial" w:cs="Arial" w:hint="default"/>
          <w:b/>
          <w:i w:val="0"/>
          <w:strike w:val="0"/>
          <w:color w:val="000000"/>
          <w:sz w:val="28"/>
          <w:u w:val="none"/>
        </w:rPr>
      </w:lvl>
    </w:lvlOverride>
  </w:num>
  <w:num w:numId="15">
    <w:abstractNumId w:val="1"/>
    <w:lvlOverride w:ilvl="0">
      <w:lvl w:ilvl="0">
        <w:start w:val="1"/>
        <w:numFmt w:val="bullet"/>
        <w:lvlText w:val="B.4 "/>
        <w:legacy w:legacy="1" w:legacySpace="0" w:legacyIndent="0"/>
        <w:lvlJc w:val="left"/>
        <w:pPr>
          <w:ind w:left="0" w:firstLine="0"/>
        </w:pPr>
        <w:rPr>
          <w:rFonts w:ascii="Arial" w:hAnsi="Arial" w:cs="Arial" w:hint="default"/>
          <w:b/>
          <w:i w:val="0"/>
          <w:strike w:val="0"/>
          <w:color w:val="000000"/>
          <w:sz w:val="24"/>
          <w:u w:val="none"/>
        </w:rPr>
      </w:lvl>
    </w:lvlOverride>
  </w:num>
  <w:num w:numId="16">
    <w:abstractNumId w:val="1"/>
    <w:lvlOverride w:ilvl="0">
      <w:lvl w:ilvl="0">
        <w:start w:val="1"/>
        <w:numFmt w:val="bullet"/>
        <w:lvlText w:val="B.4.36 "/>
        <w:legacy w:legacy="1" w:legacySpace="0" w:legacyIndent="0"/>
        <w:lvlJc w:val="left"/>
        <w:pPr>
          <w:ind w:left="0" w:firstLine="0"/>
        </w:pPr>
        <w:rPr>
          <w:rFonts w:ascii="Arial" w:hAnsi="Arial" w:cs="Arial" w:hint="default"/>
          <w:b/>
          <w:i w:val="0"/>
          <w:strike w:val="0"/>
          <w:color w:val="000000"/>
          <w:sz w:val="22"/>
          <w:u w:val="none"/>
        </w:rPr>
      </w:lvl>
    </w:lvlOverride>
  </w:num>
  <w:num w:numId="17">
    <w:abstractNumId w:val="1"/>
    <w:lvlOverride w:ilvl="0">
      <w:lvl w:ilvl="0">
        <w:start w:val="1"/>
        <w:numFmt w:val="bullet"/>
        <w:lvlText w:val="B.4.36.1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1"/>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9">
    <w:abstractNumId w:val="1"/>
    <w:lvlOverride w:ilvl="0">
      <w:lvl w:ilvl="0">
        <w:start w:val="1"/>
        <w:numFmt w:val="bullet"/>
        <w:lvlText w:val="29.10 "/>
        <w:legacy w:legacy="1" w:legacySpace="0" w:legacyIndent="0"/>
        <w:lvlJc w:val="left"/>
        <w:pPr>
          <w:ind w:left="0" w:firstLine="0"/>
        </w:pPr>
        <w:rPr>
          <w:rFonts w:ascii="Arial" w:hAnsi="Arial" w:cs="Arial" w:hint="default"/>
          <w:b/>
          <w:i w:val="0"/>
          <w:strike w:val="0"/>
          <w:color w:val="000000"/>
          <w:sz w:val="22"/>
          <w:u w:val="none"/>
        </w:rPr>
      </w:lvl>
    </w:lvlOverride>
  </w:num>
  <w:num w:numId="20">
    <w:abstractNumId w:val="1"/>
    <w:lvlOverride w:ilvl="0">
      <w:lvl w:ilvl="0">
        <w:start w:val="1"/>
        <w:numFmt w:val="bullet"/>
        <w:lvlText w:val="9.4.2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1"/>
    <w:lvlOverride w:ilvl="0">
      <w:lvl w:ilvl="0">
        <w:start w:val="1"/>
        <w:numFmt w:val="bullet"/>
        <w:lvlText w:val="9.4.2.1 "/>
        <w:legacy w:legacy="1" w:legacySpace="0" w:legacyIndent="0"/>
        <w:lvlJc w:val="left"/>
        <w:pPr>
          <w:ind w:left="0" w:firstLine="0"/>
        </w:pPr>
        <w:rPr>
          <w:rFonts w:ascii="Arial" w:hAnsi="Arial" w:cs="Arial" w:hint="default"/>
          <w:b/>
          <w:i w:val="0"/>
          <w:strike w:val="0"/>
          <w:color w:val="000000"/>
          <w:sz w:val="20"/>
          <w:u w:val="none"/>
        </w:rPr>
      </w:lvl>
    </w:lvlOverride>
  </w:num>
  <w:num w:numId="22">
    <w:abstractNumId w:val="1"/>
    <w:lvlOverride w:ilvl="0">
      <w:lvl w:ilvl="0">
        <w:start w:val="1"/>
        <w:numFmt w:val="bullet"/>
        <w:lvlText w:val="Table 9-94—"/>
        <w:legacy w:legacy="1" w:legacySpace="0" w:legacyIndent="0"/>
        <w:lvlJc w:val="center"/>
        <w:pPr>
          <w:ind w:left="0" w:firstLine="0"/>
        </w:pPr>
        <w:rPr>
          <w:rFonts w:ascii="Arial" w:hAnsi="Arial" w:cs="Arial" w:hint="default"/>
          <w:b/>
          <w:i w:val="0"/>
          <w:strike w:val="0"/>
          <w:color w:val="000000"/>
          <w:sz w:val="20"/>
          <w:u w:val="none"/>
        </w:rPr>
      </w:lvl>
    </w:lvlOverride>
  </w:num>
  <w:num w:numId="23">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4">
    <w:abstractNumId w:val="1"/>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25">
    <w:abstractNumId w:val="1"/>
    <w:lvlOverride w:ilvl="0">
      <w:lvl w:ilvl="0">
        <w:start w:val="1"/>
        <w:numFmt w:val="bullet"/>
        <w:lvlText w:val="29.10.3.1 "/>
        <w:legacy w:legacy="1" w:legacySpace="0" w:legacyIndent="0"/>
        <w:lvlJc w:val="left"/>
        <w:pPr>
          <w:ind w:left="0" w:firstLine="0"/>
        </w:pPr>
        <w:rPr>
          <w:rFonts w:ascii="Arial" w:hAnsi="Arial" w:cs="Arial" w:hint="default"/>
          <w:b/>
          <w:i w:val="0"/>
          <w:strike w:val="0"/>
          <w:color w:val="000000"/>
          <w:sz w:val="22"/>
          <w:u w:val="none"/>
        </w:rPr>
      </w:lvl>
    </w:lvlOverride>
  </w:num>
  <w:num w:numId="26">
    <w:abstractNumId w:val="3"/>
  </w:num>
  <w:num w:numId="27">
    <w:abstractNumId w:val="1"/>
    <w:lvlOverride w:ilvl="0">
      <w:lvl w:ilvl="0">
        <w:start w:val="1"/>
        <w:numFmt w:val="bullet"/>
        <w:lvlText w:val="9.10.3.2 "/>
        <w:legacy w:legacy="1" w:legacySpace="0" w:legacyIndent="0"/>
        <w:lvlJc w:val="left"/>
        <w:pPr>
          <w:ind w:left="0" w:firstLine="0"/>
        </w:pPr>
        <w:rPr>
          <w:rFonts w:ascii="Arial" w:hAnsi="Arial" w:cs="Arial" w:hint="default"/>
          <w:b/>
          <w:i w:val="0"/>
          <w:strike w:val="0"/>
          <w:color w:val="000000"/>
          <w:sz w:val="20"/>
          <w:u w:val="none"/>
        </w:rPr>
      </w:lvl>
    </w:lvlOverride>
  </w:num>
  <w:num w:numId="28">
    <w:abstractNumId w:val="1"/>
    <w:lvlOverride w:ilvl="0">
      <w:lvl w:ilvl="0">
        <w:start w:val="1"/>
        <w:numFmt w:val="bullet"/>
        <w:lvlText w:val="Figure 9-993e—"/>
        <w:legacy w:legacy="1" w:legacySpace="0" w:legacyIndent="0"/>
        <w:lvlJc w:val="center"/>
        <w:pPr>
          <w:ind w:left="0" w:firstLine="0"/>
        </w:pPr>
        <w:rPr>
          <w:rFonts w:ascii="Times New Roman" w:hAnsi="Times New Roman" w:cs="Times New Roman" w:hint="default"/>
          <w:b/>
          <w:i w:val="0"/>
          <w:strike w:val="0"/>
          <w:color w:val="000000"/>
          <w:sz w:val="22"/>
          <w:u w:val="none"/>
        </w:rPr>
      </w:lvl>
    </w:lvlOverride>
  </w:num>
  <w:num w:numId="29">
    <w:abstractNumId w:val="1"/>
    <w:lvlOverride w:ilvl="0">
      <w:lvl w:ilvl="0">
        <w:start w:val="1"/>
        <w:numFmt w:val="bullet"/>
        <w:lvlText w:val="29.10.3.2 "/>
        <w:legacy w:legacy="1" w:legacySpace="0" w:legacyIndent="0"/>
        <w:lvlJc w:val="left"/>
        <w:pPr>
          <w:ind w:left="0" w:firstLine="0"/>
        </w:pPr>
        <w:rPr>
          <w:rFonts w:ascii="Arial" w:hAnsi="Arial" w:cs="Arial" w:hint="default"/>
          <w:b/>
          <w:i w:val="0"/>
          <w:strike w:val="0"/>
          <w:color w:val="000000"/>
          <w:sz w:val="20"/>
          <w:u w:val="none"/>
        </w:rPr>
      </w:lvl>
    </w:lvlOverride>
  </w:num>
  <w:num w:numId="30">
    <w:abstractNumId w:val="6"/>
  </w:num>
  <w:num w:numId="31">
    <w:abstractNumId w:val="7"/>
  </w:num>
  <w:num w:numId="32">
    <w:abstractNumId w:val="1"/>
    <w:lvlOverride w:ilvl="0">
      <w:lvl w:ilvl="0">
        <w:start w:val="1"/>
        <w:numFmt w:val="bullet"/>
        <w:lvlText w:val="Figure 29-2—"/>
        <w:legacy w:legacy="1" w:legacySpace="0" w:legacyIndent="0"/>
        <w:lvlJc w:val="center"/>
        <w:pPr>
          <w:ind w:left="0" w:firstLine="0"/>
        </w:pPr>
        <w:rPr>
          <w:rFonts w:ascii="Arial" w:hAnsi="Arial" w:cs="Arial" w:hint="default"/>
          <w:b/>
          <w:i w:val="0"/>
          <w:strike w:val="0"/>
          <w:color w:val="000000"/>
          <w:sz w:val="20"/>
          <w:u w:val="none"/>
        </w:rPr>
      </w:lvl>
    </w:lvlOverride>
  </w:num>
  <w:num w:numId="33">
    <w:abstractNumId w:val="8"/>
  </w:num>
  <w:num w:numId="34">
    <w:abstractNumId w:val="1"/>
    <w:lvlOverride w:ilvl="0">
      <w:lvl w:ilvl="0">
        <w:start w:val="1"/>
        <w:numFmt w:val="bullet"/>
        <w:lvlText w:val="6.3.7.4 "/>
        <w:legacy w:legacy="1" w:legacySpace="0" w:legacyIndent="0"/>
        <w:lvlJc w:val="left"/>
        <w:pPr>
          <w:ind w:left="0" w:firstLine="0"/>
        </w:pPr>
        <w:rPr>
          <w:rFonts w:ascii="Arial" w:hAnsi="Arial" w:cs="Arial" w:hint="default"/>
          <w:b/>
          <w:i w:val="0"/>
          <w:strike w:val="0"/>
          <w:color w:val="000000"/>
          <w:sz w:val="20"/>
          <w:u w:val="none"/>
        </w:rPr>
      </w:lvl>
    </w:lvlOverride>
  </w:num>
  <w:num w:numId="35">
    <w:abstractNumId w:val="1"/>
    <w:lvlOverride w:ilvl="0">
      <w:lvl w:ilvl="0">
        <w:start w:val="1"/>
        <w:numFmt w:val="bullet"/>
        <w:lvlText w:val="6.3.7.4.2 "/>
        <w:legacy w:legacy="1" w:legacySpace="0" w:legacyIndent="0"/>
        <w:lvlJc w:val="left"/>
        <w:pPr>
          <w:ind w:left="0" w:firstLine="0"/>
        </w:pPr>
        <w:rPr>
          <w:rFonts w:ascii="Arial" w:hAnsi="Arial" w:cs="Arial" w:hint="default"/>
          <w:b/>
          <w:i w:val="0"/>
          <w:strike w:val="0"/>
          <w:color w:val="000000"/>
          <w:sz w:val="20"/>
          <w:u w:val="none"/>
        </w:rPr>
      </w:lvl>
    </w:lvlOverride>
  </w:num>
  <w:num w:numId="36">
    <w:abstractNumId w:val="1"/>
    <w:lvlOverride w:ilvl="0">
      <w:lvl w:ilvl="0">
        <w:start w:val="1"/>
        <w:numFmt w:val="bullet"/>
        <w:lvlText w:val="6.3.7.3 "/>
        <w:legacy w:legacy="1" w:legacySpace="0" w:legacyIndent="0"/>
        <w:lvlJc w:val="left"/>
        <w:pPr>
          <w:ind w:left="0" w:firstLine="0"/>
        </w:pPr>
        <w:rPr>
          <w:rFonts w:ascii="Arial" w:hAnsi="Arial" w:cs="Arial" w:hint="default"/>
          <w:b/>
          <w:i w:val="0"/>
          <w:strike w:val="0"/>
          <w:color w:val="000000"/>
          <w:sz w:val="20"/>
          <w:u w:val="none"/>
        </w:rPr>
      </w:lvl>
    </w:lvlOverride>
  </w:num>
  <w:num w:numId="37">
    <w:abstractNumId w:val="1"/>
    <w:lvlOverride w:ilvl="0">
      <w:lvl w:ilvl="0">
        <w:start w:val="1"/>
        <w:numFmt w:val="bullet"/>
        <w:lvlText w:val="6.3.7.3.2 "/>
        <w:legacy w:legacy="1" w:legacySpace="0" w:legacyIndent="0"/>
        <w:lvlJc w:val="left"/>
        <w:pPr>
          <w:ind w:left="0" w:firstLine="0"/>
        </w:pPr>
        <w:rPr>
          <w:rFonts w:ascii="Arial" w:hAnsi="Arial" w:cs="Arial" w:hint="default"/>
          <w:b/>
          <w:i w:val="0"/>
          <w:strike w:val="0"/>
          <w:color w:val="000000"/>
          <w:sz w:val="20"/>
          <w:u w:val="none"/>
        </w:rPr>
      </w:lvl>
    </w:lvlOverride>
  </w:num>
  <w:num w:numId="38">
    <w:abstractNumId w:val="1"/>
    <w:lvlOverride w:ilvl="0">
      <w:lvl w:ilvl="0">
        <w:start w:val="1"/>
        <w:numFmt w:val="bullet"/>
        <w:lvlText w:val="6.3.8.3 "/>
        <w:legacy w:legacy="1" w:legacySpace="0" w:legacyIndent="0"/>
        <w:lvlJc w:val="left"/>
        <w:pPr>
          <w:ind w:left="0" w:firstLine="0"/>
        </w:pPr>
        <w:rPr>
          <w:rFonts w:ascii="Arial" w:hAnsi="Arial" w:cs="Arial" w:hint="default"/>
          <w:b/>
          <w:i w:val="0"/>
          <w:strike w:val="0"/>
          <w:color w:val="000000"/>
          <w:sz w:val="20"/>
          <w:u w:val="none"/>
        </w:rPr>
      </w:lvl>
    </w:lvlOverride>
  </w:num>
  <w:num w:numId="39">
    <w:abstractNumId w:val="1"/>
    <w:lvlOverride w:ilvl="0">
      <w:lvl w:ilvl="0">
        <w:start w:val="1"/>
        <w:numFmt w:val="bullet"/>
        <w:lvlText w:val="6.3.8.3.2 "/>
        <w:legacy w:legacy="1" w:legacySpace="0" w:legacyIndent="0"/>
        <w:lvlJc w:val="left"/>
        <w:pPr>
          <w:ind w:left="0" w:firstLine="0"/>
        </w:pPr>
        <w:rPr>
          <w:rFonts w:ascii="Arial" w:hAnsi="Arial" w:cs="Arial" w:hint="default"/>
          <w:b/>
          <w:i w:val="0"/>
          <w:strike w:val="0"/>
          <w:color w:val="000000"/>
          <w:sz w:val="20"/>
          <w:u w:val="none"/>
        </w:rPr>
      </w:lvl>
    </w:lvlOverride>
  </w:num>
  <w:num w:numId="40">
    <w:abstractNumId w:val="1"/>
    <w:lvlOverride w:ilvl="0">
      <w:lvl w:ilvl="0">
        <w:start w:val="1"/>
        <w:numFmt w:val="bullet"/>
        <w:lvlText w:val="6.3.8.4 "/>
        <w:legacy w:legacy="1" w:legacySpace="0" w:legacyIndent="0"/>
        <w:lvlJc w:val="left"/>
        <w:pPr>
          <w:ind w:left="0" w:firstLine="0"/>
        </w:pPr>
        <w:rPr>
          <w:rFonts w:ascii="Arial" w:hAnsi="Arial" w:cs="Arial" w:hint="default"/>
          <w:b/>
          <w:i w:val="0"/>
          <w:strike w:val="0"/>
          <w:color w:val="000000"/>
          <w:sz w:val="20"/>
          <w:u w:val="none"/>
        </w:rPr>
      </w:lvl>
    </w:lvlOverride>
  </w:num>
  <w:num w:numId="41">
    <w:abstractNumId w:val="1"/>
    <w:lvlOverride w:ilvl="0">
      <w:lvl w:ilvl="0">
        <w:start w:val="1"/>
        <w:numFmt w:val="bullet"/>
        <w:lvlText w:val="6.3.8.4.2 "/>
        <w:legacy w:legacy="1" w:legacySpace="0" w:legacyIndent="0"/>
        <w:lvlJc w:val="left"/>
        <w:pPr>
          <w:ind w:left="0" w:firstLine="0"/>
        </w:pPr>
        <w:rPr>
          <w:rFonts w:ascii="Arial" w:hAnsi="Arial" w:cs="Arial" w:hint="default"/>
          <w:b/>
          <w:i w:val="0"/>
          <w:strike w:val="0"/>
          <w:color w:val="000000"/>
          <w:sz w:val="20"/>
          <w:u w:val="none"/>
        </w:rPr>
      </w:lvl>
    </w:lvlOverride>
  </w:num>
  <w:num w:numId="42">
    <w:abstractNumId w:val="1"/>
    <w:lvlOverride w:ilvl="0">
      <w:lvl w:ilvl="0">
        <w:start w:val="1"/>
        <w:numFmt w:val="bullet"/>
        <w:lvlText w:val="6.3.94 "/>
        <w:legacy w:legacy="1" w:legacySpace="0" w:legacyIndent="0"/>
        <w:lvlJc w:val="left"/>
        <w:pPr>
          <w:ind w:left="0" w:firstLine="0"/>
        </w:pPr>
        <w:rPr>
          <w:rFonts w:ascii="Arial" w:hAnsi="Arial" w:cs="Arial" w:hint="default"/>
          <w:b/>
          <w:i w:val="0"/>
          <w:strike w:val="0"/>
          <w:color w:val="000000"/>
          <w:sz w:val="20"/>
          <w:u w:val="none"/>
        </w:rPr>
      </w:lvl>
    </w:lvlOverride>
  </w:num>
  <w:num w:numId="43">
    <w:abstractNumId w:val="1"/>
    <w:lvlOverride w:ilvl="0">
      <w:lvl w:ilvl="0">
        <w:start w:val="1"/>
        <w:numFmt w:val="bullet"/>
        <w:lvlText w:val="6.3.94.2 "/>
        <w:legacy w:legacy="1" w:legacySpace="0" w:legacyIndent="0"/>
        <w:lvlJc w:val="left"/>
        <w:pPr>
          <w:ind w:left="0" w:firstLine="0"/>
        </w:pPr>
        <w:rPr>
          <w:rFonts w:ascii="Arial" w:hAnsi="Arial" w:cs="Arial" w:hint="default"/>
          <w:b/>
          <w:i w:val="0"/>
          <w:strike w:val="0"/>
          <w:color w:val="000000"/>
          <w:sz w:val="20"/>
          <w:u w:val="none"/>
        </w:rPr>
      </w:lvl>
    </w:lvlOverride>
  </w:num>
  <w:num w:numId="44">
    <w:abstractNumId w:val="1"/>
    <w:lvlOverride w:ilvl="0">
      <w:lvl w:ilvl="0">
        <w:start w:val="1"/>
        <w:numFmt w:val="bullet"/>
        <w:lvlText w:val="6.3.94.2.2 "/>
        <w:legacy w:legacy="1" w:legacySpace="0" w:legacyIndent="0"/>
        <w:lvlJc w:val="left"/>
        <w:pPr>
          <w:ind w:left="0" w:firstLine="0"/>
        </w:pPr>
        <w:rPr>
          <w:rFonts w:ascii="Arial" w:hAnsi="Arial" w:cs="Arial" w:hint="default"/>
          <w:b/>
          <w:i w:val="0"/>
          <w:strike w:val="0"/>
          <w:color w:val="000000"/>
          <w:sz w:val="20"/>
          <w:u w:val="none"/>
        </w:rPr>
      </w:lvl>
    </w:lvlOverride>
  </w:num>
  <w:num w:numId="45">
    <w:abstractNumId w:val="1"/>
    <w:lvlOverride w:ilvl="0">
      <w:lvl w:ilvl="0">
        <w:start w:val="1"/>
        <w:numFmt w:val="bullet"/>
        <w:lvlText w:val="6.3.94.3 "/>
        <w:legacy w:legacy="1" w:legacySpace="0" w:legacyIndent="0"/>
        <w:lvlJc w:val="left"/>
        <w:pPr>
          <w:ind w:left="0" w:firstLine="0"/>
        </w:pPr>
        <w:rPr>
          <w:rFonts w:ascii="Arial" w:hAnsi="Arial" w:cs="Arial" w:hint="default"/>
          <w:b/>
          <w:i w:val="0"/>
          <w:strike w:val="0"/>
          <w:color w:val="000000"/>
          <w:sz w:val="20"/>
          <w:u w:val="none"/>
        </w:rPr>
      </w:lvl>
    </w:lvlOverride>
  </w:num>
  <w:num w:numId="46">
    <w:abstractNumId w:val="1"/>
    <w:lvlOverride w:ilvl="0">
      <w:lvl w:ilvl="0">
        <w:start w:val="1"/>
        <w:numFmt w:val="bullet"/>
        <w:lvlText w:val="6.3.94.3.2 "/>
        <w:legacy w:legacy="1" w:legacySpace="0" w:legacyIndent="0"/>
        <w:lvlJc w:val="left"/>
        <w:pPr>
          <w:ind w:left="0" w:firstLine="0"/>
        </w:pPr>
        <w:rPr>
          <w:rFonts w:ascii="Arial" w:hAnsi="Arial" w:cs="Arial" w:hint="default"/>
          <w:b/>
          <w:i w:val="0"/>
          <w:strike w:val="0"/>
          <w:color w:val="000000"/>
          <w:sz w:val="20"/>
          <w:u w:val="none"/>
        </w:rPr>
      </w:lvl>
    </w:lvlOverride>
  </w:num>
  <w:num w:numId="47">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8">
    <w:abstractNumId w:val="1"/>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49">
    <w:abstractNumId w:val="1"/>
    <w:lvlOverride w:ilvl="0">
      <w:lvl w:ilvl="0">
        <w:start w:val="1"/>
        <w:numFmt w:val="bullet"/>
        <w:lvlText w:val="29.10.3 "/>
        <w:legacy w:legacy="1" w:legacySpace="0" w:legacyIndent="0"/>
        <w:lvlJc w:val="left"/>
        <w:pPr>
          <w:ind w:left="0" w:firstLine="0"/>
        </w:pPr>
        <w:rPr>
          <w:rFonts w:ascii="Arial" w:hAnsi="Arial" w:cs="Arial" w:hint="default"/>
          <w:b/>
          <w:i w:val="0"/>
          <w:strike w:val="0"/>
          <w:color w:val="000000"/>
          <w:sz w:val="20"/>
          <w:u w:val="none"/>
        </w:rPr>
      </w:lvl>
    </w:lvlOverride>
  </w:num>
  <w:num w:numId="50">
    <w:abstractNumId w:val="1"/>
    <w:lvlOverride w:ilvl="0">
      <w:lvl w:ilvl="0">
        <w:start w:val="1"/>
        <w:numFmt w:val="bullet"/>
        <w:lvlText w:val="29.10.1 "/>
        <w:legacy w:legacy="1" w:legacySpace="0" w:legacyIndent="0"/>
        <w:lvlJc w:val="left"/>
        <w:pPr>
          <w:ind w:left="0" w:firstLine="0"/>
        </w:pPr>
        <w:rPr>
          <w:rFonts w:ascii="Arial" w:hAnsi="Arial" w:cs="Arial" w:hint="default"/>
          <w:b/>
          <w:i w:val="0"/>
          <w:strike w:val="0"/>
          <w:color w:val="000000"/>
          <w:sz w:val="22"/>
          <w:u w:val="none"/>
        </w:rPr>
      </w:lvl>
    </w:lvlOverride>
  </w:num>
  <w:num w:numId="51">
    <w:abstractNumId w:val="5"/>
  </w:num>
  <w:num w:numId="52">
    <w:abstractNumId w:val="1"/>
    <w:lvlOverride w:ilvl="0">
      <w:lvl w:ilvl="0">
        <w:numFmt w:val="decimal"/>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3">
    <w:abstractNumId w:val="9"/>
  </w:num>
  <w:num w:numId="54">
    <w:abstractNumId w:val="1"/>
    <w:lvlOverride w:ilvl="0">
      <w:lvl w:ilvl="0">
        <w:start w:val="1"/>
        <w:numFmt w:val="bullet"/>
        <w:lvlText w:val="12.7.6.4 "/>
        <w:legacy w:legacy="1" w:legacySpace="0" w:legacyIndent="0"/>
        <w:lvlJc w:val="left"/>
        <w:rPr>
          <w:rFonts w:ascii="Arial" w:hAnsi="Arial" w:hint="default"/>
          <w:b/>
          <w:i w:val="0"/>
          <w:strike w:val="0"/>
          <w:color w:val="000000"/>
          <w:sz w:val="22"/>
          <w:szCs w:val="28"/>
          <w:u w:val="none"/>
        </w:rPr>
      </w:lvl>
    </w:lvlOverride>
  </w:num>
  <w:num w:numId="55">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56">
    <w:abstractNumId w:val="1"/>
    <w:lvlOverride w:ilvl="0">
      <w:lvl w:ilvl="0">
        <w:start w:val="1"/>
        <w:numFmt w:val="bullet"/>
        <w:lvlText w:val="12.6.1.1.8 "/>
        <w:legacy w:legacy="1" w:legacySpace="0" w:legacyIndent="0"/>
        <w:lvlJc w:val="left"/>
        <w:pPr>
          <w:ind w:left="0" w:firstLine="0"/>
        </w:pPr>
        <w:rPr>
          <w:rFonts w:ascii="Arial" w:hAnsi="Arial" w:cs="Arial" w:hint="default"/>
          <w:b/>
          <w:i w:val="0"/>
          <w:strike w:val="0"/>
          <w:color w:val="000000"/>
          <w:sz w:val="20"/>
          <w:u w:val="none"/>
        </w:rPr>
      </w:lvl>
    </w:lvlOverride>
  </w:num>
  <w:num w:numId="57">
    <w:abstractNumId w:val="1"/>
    <w:lvlOverride w:ilvl="0">
      <w:lvl w:ilvl="0">
        <w:start w:val="1"/>
        <w:numFmt w:val="bullet"/>
        <w:lvlText w:val="12.6.1.1.9 "/>
        <w:legacy w:legacy="1" w:legacySpace="0" w:legacyIndent="0"/>
        <w:lvlJc w:val="left"/>
        <w:pPr>
          <w:ind w:left="0" w:firstLine="0"/>
        </w:pPr>
        <w:rPr>
          <w:rFonts w:ascii="Arial" w:hAnsi="Arial" w:cs="Arial" w:hint="default"/>
          <w:b/>
          <w:i w:val="0"/>
          <w:strike w:val="0"/>
          <w:color w:val="000000"/>
          <w:sz w:val="20"/>
          <w:u w:val="none"/>
        </w:rPr>
      </w:lvl>
    </w:lvlOverride>
  </w:num>
  <w:num w:numId="58">
    <w:abstractNumId w:val="1"/>
    <w:lvlOverride w:ilvl="0">
      <w:lvl w:ilvl="0">
        <w:start w:val="1"/>
        <w:numFmt w:val="bullet"/>
        <w:lvlText w:val="12.6.1.1.10 "/>
        <w:legacy w:legacy="1" w:legacySpace="0" w:legacyIndent="0"/>
        <w:lvlJc w:val="left"/>
        <w:pPr>
          <w:ind w:left="0" w:firstLine="0"/>
        </w:pPr>
        <w:rPr>
          <w:rFonts w:ascii="Arial" w:hAnsi="Arial" w:cs="Arial" w:hint="default"/>
          <w:b/>
          <w:i w:val="0"/>
          <w:strike w:val="0"/>
          <w:color w:val="000000"/>
          <w:sz w:val="20"/>
          <w:u w:val="none"/>
        </w:rPr>
      </w:lvl>
    </w:lvlOverride>
  </w:num>
  <w:num w:numId="59">
    <w:abstractNumId w:val="1"/>
    <w:lvlOverride w:ilvl="0">
      <w:lvl w:ilvl="0">
        <w:start w:val="1"/>
        <w:numFmt w:val="bullet"/>
        <w:lvlText w:val="12.6.1.1.11 "/>
        <w:legacy w:legacy="1" w:legacySpace="0" w:legacyIndent="0"/>
        <w:lvlJc w:val="left"/>
        <w:pPr>
          <w:ind w:left="0" w:firstLine="0"/>
        </w:pPr>
        <w:rPr>
          <w:rFonts w:ascii="Arial" w:hAnsi="Arial" w:cs="Arial" w:hint="default"/>
          <w:b/>
          <w:i w:val="0"/>
          <w:strike w:val="0"/>
          <w:color w:val="000000"/>
          <w:sz w:val="20"/>
          <w:u w:val="none"/>
        </w:rPr>
      </w:lvl>
    </w:lvlOverride>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ojan Chitrakar">
    <w15:presenceInfo w15:providerId="AD" w15:userId="S::rojan.chitrakar@sg.panasonic.com::c886c867-fd14-458a-9961-9ccfa6eb855c"/>
  </w15:person>
  <w15:person w15:author="Motozuka Hiroyuki (本塚 裕幸)">
    <w15:presenceInfo w15:providerId="AD" w15:userId="S-1-5-21-3734395507-3439540992-2097805461-397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915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086A"/>
    <w:rsid w:val="0000096C"/>
    <w:rsid w:val="00002519"/>
    <w:rsid w:val="0000257B"/>
    <w:rsid w:val="00002B6A"/>
    <w:rsid w:val="00005903"/>
    <w:rsid w:val="00006852"/>
    <w:rsid w:val="00007917"/>
    <w:rsid w:val="00010CA3"/>
    <w:rsid w:val="00010CA8"/>
    <w:rsid w:val="00011A27"/>
    <w:rsid w:val="000128B4"/>
    <w:rsid w:val="00013718"/>
    <w:rsid w:val="00013A38"/>
    <w:rsid w:val="000156E6"/>
    <w:rsid w:val="0001586D"/>
    <w:rsid w:val="00016100"/>
    <w:rsid w:val="000172C9"/>
    <w:rsid w:val="00017AE9"/>
    <w:rsid w:val="000202F5"/>
    <w:rsid w:val="00020465"/>
    <w:rsid w:val="000205DE"/>
    <w:rsid w:val="000225F0"/>
    <w:rsid w:val="000241B5"/>
    <w:rsid w:val="00025B32"/>
    <w:rsid w:val="0002651F"/>
    <w:rsid w:val="00026850"/>
    <w:rsid w:val="000335ED"/>
    <w:rsid w:val="00034E96"/>
    <w:rsid w:val="00035AE8"/>
    <w:rsid w:val="000371D3"/>
    <w:rsid w:val="0003771E"/>
    <w:rsid w:val="00037F35"/>
    <w:rsid w:val="000423B2"/>
    <w:rsid w:val="00042854"/>
    <w:rsid w:val="00044F04"/>
    <w:rsid w:val="0004755E"/>
    <w:rsid w:val="0005080D"/>
    <w:rsid w:val="000514EB"/>
    <w:rsid w:val="00051A94"/>
    <w:rsid w:val="00053477"/>
    <w:rsid w:val="00054058"/>
    <w:rsid w:val="00055348"/>
    <w:rsid w:val="00055A59"/>
    <w:rsid w:val="0005724D"/>
    <w:rsid w:val="000574F4"/>
    <w:rsid w:val="000614DB"/>
    <w:rsid w:val="000619B9"/>
    <w:rsid w:val="00061C3D"/>
    <w:rsid w:val="00061DA0"/>
    <w:rsid w:val="0006290F"/>
    <w:rsid w:val="00066D8A"/>
    <w:rsid w:val="0006756F"/>
    <w:rsid w:val="00070B50"/>
    <w:rsid w:val="00071039"/>
    <w:rsid w:val="00071B90"/>
    <w:rsid w:val="00072045"/>
    <w:rsid w:val="00072E8A"/>
    <w:rsid w:val="00075704"/>
    <w:rsid w:val="000759D8"/>
    <w:rsid w:val="00080395"/>
    <w:rsid w:val="000804D5"/>
    <w:rsid w:val="00080540"/>
    <w:rsid w:val="00080B3E"/>
    <w:rsid w:val="000813CF"/>
    <w:rsid w:val="000818A3"/>
    <w:rsid w:val="000846C1"/>
    <w:rsid w:val="00084D76"/>
    <w:rsid w:val="00085B1F"/>
    <w:rsid w:val="00085F0E"/>
    <w:rsid w:val="00086BBE"/>
    <w:rsid w:val="00086F09"/>
    <w:rsid w:val="00091C6A"/>
    <w:rsid w:val="00092EF7"/>
    <w:rsid w:val="0009310D"/>
    <w:rsid w:val="00093ED9"/>
    <w:rsid w:val="000946B8"/>
    <w:rsid w:val="00094C78"/>
    <w:rsid w:val="00095249"/>
    <w:rsid w:val="00095364"/>
    <w:rsid w:val="00095671"/>
    <w:rsid w:val="0009756B"/>
    <w:rsid w:val="000979D0"/>
    <w:rsid w:val="000A3A66"/>
    <w:rsid w:val="000A4683"/>
    <w:rsid w:val="000A6B90"/>
    <w:rsid w:val="000A6CAD"/>
    <w:rsid w:val="000B0858"/>
    <w:rsid w:val="000B224A"/>
    <w:rsid w:val="000B4202"/>
    <w:rsid w:val="000B4C5E"/>
    <w:rsid w:val="000B6007"/>
    <w:rsid w:val="000B784B"/>
    <w:rsid w:val="000B79CD"/>
    <w:rsid w:val="000C0800"/>
    <w:rsid w:val="000C2EF6"/>
    <w:rsid w:val="000C5F3E"/>
    <w:rsid w:val="000C5F79"/>
    <w:rsid w:val="000D01A8"/>
    <w:rsid w:val="000D0576"/>
    <w:rsid w:val="000D3CFB"/>
    <w:rsid w:val="000D4227"/>
    <w:rsid w:val="000D58AE"/>
    <w:rsid w:val="000E0CE9"/>
    <w:rsid w:val="000E18F8"/>
    <w:rsid w:val="000E2CA6"/>
    <w:rsid w:val="000E3163"/>
    <w:rsid w:val="000E36C2"/>
    <w:rsid w:val="000E4DD1"/>
    <w:rsid w:val="000F09C1"/>
    <w:rsid w:val="000F3FBA"/>
    <w:rsid w:val="000F5F2B"/>
    <w:rsid w:val="000F67D0"/>
    <w:rsid w:val="000F6CED"/>
    <w:rsid w:val="000F7838"/>
    <w:rsid w:val="000F7A21"/>
    <w:rsid w:val="000F7EC8"/>
    <w:rsid w:val="00101596"/>
    <w:rsid w:val="001015C8"/>
    <w:rsid w:val="0010281E"/>
    <w:rsid w:val="0010363F"/>
    <w:rsid w:val="0010567A"/>
    <w:rsid w:val="00106168"/>
    <w:rsid w:val="001072C2"/>
    <w:rsid w:val="00110B78"/>
    <w:rsid w:val="00111F98"/>
    <w:rsid w:val="00113268"/>
    <w:rsid w:val="001135E1"/>
    <w:rsid w:val="00113A3F"/>
    <w:rsid w:val="00116E85"/>
    <w:rsid w:val="001171AF"/>
    <w:rsid w:val="00117386"/>
    <w:rsid w:val="001177CE"/>
    <w:rsid w:val="001178D2"/>
    <w:rsid w:val="00117BF7"/>
    <w:rsid w:val="00121BAD"/>
    <w:rsid w:val="00121ED1"/>
    <w:rsid w:val="00122858"/>
    <w:rsid w:val="0012298C"/>
    <w:rsid w:val="001238CC"/>
    <w:rsid w:val="00123A88"/>
    <w:rsid w:val="0012427D"/>
    <w:rsid w:val="001278AD"/>
    <w:rsid w:val="00132348"/>
    <w:rsid w:val="001323E9"/>
    <w:rsid w:val="00134ACB"/>
    <w:rsid w:val="00135ABF"/>
    <w:rsid w:val="00141692"/>
    <w:rsid w:val="001419B6"/>
    <w:rsid w:val="00141CA4"/>
    <w:rsid w:val="00141E86"/>
    <w:rsid w:val="0014280C"/>
    <w:rsid w:val="00142F85"/>
    <w:rsid w:val="00143077"/>
    <w:rsid w:val="00143B8C"/>
    <w:rsid w:val="00144B71"/>
    <w:rsid w:val="00146B6F"/>
    <w:rsid w:val="00150727"/>
    <w:rsid w:val="00151460"/>
    <w:rsid w:val="0015236D"/>
    <w:rsid w:val="001537BB"/>
    <w:rsid w:val="00154623"/>
    <w:rsid w:val="00155016"/>
    <w:rsid w:val="00155F03"/>
    <w:rsid w:val="00157AE7"/>
    <w:rsid w:val="00160E79"/>
    <w:rsid w:val="001610A7"/>
    <w:rsid w:val="001620E4"/>
    <w:rsid w:val="00162976"/>
    <w:rsid w:val="001640E9"/>
    <w:rsid w:val="00166F3B"/>
    <w:rsid w:val="00167F98"/>
    <w:rsid w:val="00170A3C"/>
    <w:rsid w:val="00172F06"/>
    <w:rsid w:val="00173E5E"/>
    <w:rsid w:val="0017432E"/>
    <w:rsid w:val="001747DB"/>
    <w:rsid w:val="00174B30"/>
    <w:rsid w:val="00175AE3"/>
    <w:rsid w:val="00176EDE"/>
    <w:rsid w:val="00177068"/>
    <w:rsid w:val="00184E0C"/>
    <w:rsid w:val="00184E39"/>
    <w:rsid w:val="00185986"/>
    <w:rsid w:val="001911EC"/>
    <w:rsid w:val="0019150D"/>
    <w:rsid w:val="00191A34"/>
    <w:rsid w:val="00191B16"/>
    <w:rsid w:val="00192A58"/>
    <w:rsid w:val="00192A5B"/>
    <w:rsid w:val="00192BD2"/>
    <w:rsid w:val="00195EBE"/>
    <w:rsid w:val="00197592"/>
    <w:rsid w:val="001A0F38"/>
    <w:rsid w:val="001A11AD"/>
    <w:rsid w:val="001A2591"/>
    <w:rsid w:val="001A5286"/>
    <w:rsid w:val="001A597C"/>
    <w:rsid w:val="001A73C6"/>
    <w:rsid w:val="001A7A4E"/>
    <w:rsid w:val="001B19E8"/>
    <w:rsid w:val="001B28B4"/>
    <w:rsid w:val="001B2CC4"/>
    <w:rsid w:val="001B31A6"/>
    <w:rsid w:val="001B32B9"/>
    <w:rsid w:val="001B4FC3"/>
    <w:rsid w:val="001B7B1F"/>
    <w:rsid w:val="001C1ADC"/>
    <w:rsid w:val="001C34F7"/>
    <w:rsid w:val="001C3711"/>
    <w:rsid w:val="001C5399"/>
    <w:rsid w:val="001C5AFD"/>
    <w:rsid w:val="001C6548"/>
    <w:rsid w:val="001C6C25"/>
    <w:rsid w:val="001C7EAD"/>
    <w:rsid w:val="001D09B1"/>
    <w:rsid w:val="001D11EB"/>
    <w:rsid w:val="001D39C8"/>
    <w:rsid w:val="001D5F6C"/>
    <w:rsid w:val="001D6097"/>
    <w:rsid w:val="001D624C"/>
    <w:rsid w:val="001D6543"/>
    <w:rsid w:val="001D6DD2"/>
    <w:rsid w:val="001D723B"/>
    <w:rsid w:val="001D7BA8"/>
    <w:rsid w:val="001E048B"/>
    <w:rsid w:val="001E0942"/>
    <w:rsid w:val="001E0EA7"/>
    <w:rsid w:val="001E1245"/>
    <w:rsid w:val="001E1A96"/>
    <w:rsid w:val="001E27C8"/>
    <w:rsid w:val="001E2C5D"/>
    <w:rsid w:val="001E4706"/>
    <w:rsid w:val="001E54D1"/>
    <w:rsid w:val="001E5650"/>
    <w:rsid w:val="001E5896"/>
    <w:rsid w:val="001E6213"/>
    <w:rsid w:val="001E768F"/>
    <w:rsid w:val="001F07B2"/>
    <w:rsid w:val="001F0DC7"/>
    <w:rsid w:val="001F1C30"/>
    <w:rsid w:val="001F546A"/>
    <w:rsid w:val="001F5CBC"/>
    <w:rsid w:val="001F6580"/>
    <w:rsid w:val="001F7049"/>
    <w:rsid w:val="002060CE"/>
    <w:rsid w:val="0020642D"/>
    <w:rsid w:val="00206617"/>
    <w:rsid w:val="002071F4"/>
    <w:rsid w:val="00210200"/>
    <w:rsid w:val="00210E83"/>
    <w:rsid w:val="00212A9C"/>
    <w:rsid w:val="0021479B"/>
    <w:rsid w:val="0021600B"/>
    <w:rsid w:val="00217BB3"/>
    <w:rsid w:val="002206DD"/>
    <w:rsid w:val="002208EC"/>
    <w:rsid w:val="002217D0"/>
    <w:rsid w:val="002220B7"/>
    <w:rsid w:val="00222EFA"/>
    <w:rsid w:val="00223C46"/>
    <w:rsid w:val="002246AB"/>
    <w:rsid w:val="00224B1E"/>
    <w:rsid w:val="00225129"/>
    <w:rsid w:val="0022562F"/>
    <w:rsid w:val="00226B5B"/>
    <w:rsid w:val="0022705C"/>
    <w:rsid w:val="00230372"/>
    <w:rsid w:val="002322A5"/>
    <w:rsid w:val="00232742"/>
    <w:rsid w:val="00233513"/>
    <w:rsid w:val="00234DB9"/>
    <w:rsid w:val="00235DA4"/>
    <w:rsid w:val="002364BF"/>
    <w:rsid w:val="002408B0"/>
    <w:rsid w:val="002410DA"/>
    <w:rsid w:val="0024174B"/>
    <w:rsid w:val="00241D3B"/>
    <w:rsid w:val="00242180"/>
    <w:rsid w:val="00243052"/>
    <w:rsid w:val="0024360B"/>
    <w:rsid w:val="00243D49"/>
    <w:rsid w:val="00244006"/>
    <w:rsid w:val="0024525A"/>
    <w:rsid w:val="002465FB"/>
    <w:rsid w:val="00250605"/>
    <w:rsid w:val="00250CF0"/>
    <w:rsid w:val="0025183C"/>
    <w:rsid w:val="0025252E"/>
    <w:rsid w:val="0025295E"/>
    <w:rsid w:val="002534BA"/>
    <w:rsid w:val="002543A7"/>
    <w:rsid w:val="002545BF"/>
    <w:rsid w:val="0025518D"/>
    <w:rsid w:val="002578D6"/>
    <w:rsid w:val="002606B7"/>
    <w:rsid w:val="002633B1"/>
    <w:rsid w:val="00264EFE"/>
    <w:rsid w:val="002667D6"/>
    <w:rsid w:val="00266F7D"/>
    <w:rsid w:val="002677DF"/>
    <w:rsid w:val="00270FDC"/>
    <w:rsid w:val="002718E6"/>
    <w:rsid w:val="002727FA"/>
    <w:rsid w:val="00273181"/>
    <w:rsid w:val="00273983"/>
    <w:rsid w:val="00275F48"/>
    <w:rsid w:val="00276202"/>
    <w:rsid w:val="00280D2E"/>
    <w:rsid w:val="00281479"/>
    <w:rsid w:val="0028292F"/>
    <w:rsid w:val="00284398"/>
    <w:rsid w:val="002847EB"/>
    <w:rsid w:val="00284FFB"/>
    <w:rsid w:val="0028573D"/>
    <w:rsid w:val="0028591D"/>
    <w:rsid w:val="00287188"/>
    <w:rsid w:val="002873E4"/>
    <w:rsid w:val="002875A3"/>
    <w:rsid w:val="0029020B"/>
    <w:rsid w:val="00290C6D"/>
    <w:rsid w:val="00291DF9"/>
    <w:rsid w:val="002929AC"/>
    <w:rsid w:val="00293F73"/>
    <w:rsid w:val="00295403"/>
    <w:rsid w:val="0029575F"/>
    <w:rsid w:val="00296944"/>
    <w:rsid w:val="00296DAE"/>
    <w:rsid w:val="00297573"/>
    <w:rsid w:val="002A0C93"/>
    <w:rsid w:val="002A3512"/>
    <w:rsid w:val="002A3868"/>
    <w:rsid w:val="002A390D"/>
    <w:rsid w:val="002A4A5B"/>
    <w:rsid w:val="002B274E"/>
    <w:rsid w:val="002B36AF"/>
    <w:rsid w:val="002B3890"/>
    <w:rsid w:val="002B436C"/>
    <w:rsid w:val="002B6510"/>
    <w:rsid w:val="002B7268"/>
    <w:rsid w:val="002C3043"/>
    <w:rsid w:val="002C4259"/>
    <w:rsid w:val="002C4346"/>
    <w:rsid w:val="002C6659"/>
    <w:rsid w:val="002D02D7"/>
    <w:rsid w:val="002D23DA"/>
    <w:rsid w:val="002D2D20"/>
    <w:rsid w:val="002D2EA5"/>
    <w:rsid w:val="002D4185"/>
    <w:rsid w:val="002D44BE"/>
    <w:rsid w:val="002D5BF5"/>
    <w:rsid w:val="002D6842"/>
    <w:rsid w:val="002D6B31"/>
    <w:rsid w:val="002D6E48"/>
    <w:rsid w:val="002E13B4"/>
    <w:rsid w:val="002E17AD"/>
    <w:rsid w:val="002E1D58"/>
    <w:rsid w:val="002E309E"/>
    <w:rsid w:val="002E36EB"/>
    <w:rsid w:val="002E3800"/>
    <w:rsid w:val="002E5056"/>
    <w:rsid w:val="002E6EBF"/>
    <w:rsid w:val="002F0431"/>
    <w:rsid w:val="002F098B"/>
    <w:rsid w:val="002F0EC0"/>
    <w:rsid w:val="002F102F"/>
    <w:rsid w:val="002F1040"/>
    <w:rsid w:val="002F17F0"/>
    <w:rsid w:val="002F1B6D"/>
    <w:rsid w:val="002F1EAA"/>
    <w:rsid w:val="002F2390"/>
    <w:rsid w:val="002F2DFA"/>
    <w:rsid w:val="002F33DE"/>
    <w:rsid w:val="002F42D9"/>
    <w:rsid w:val="002F493B"/>
    <w:rsid w:val="002F5AB0"/>
    <w:rsid w:val="002F61F1"/>
    <w:rsid w:val="002F6992"/>
    <w:rsid w:val="002F6B4E"/>
    <w:rsid w:val="002F6FE8"/>
    <w:rsid w:val="002F70D6"/>
    <w:rsid w:val="003005C8"/>
    <w:rsid w:val="003009D6"/>
    <w:rsid w:val="00301F71"/>
    <w:rsid w:val="0030303B"/>
    <w:rsid w:val="003036CE"/>
    <w:rsid w:val="00303AA2"/>
    <w:rsid w:val="0030498F"/>
    <w:rsid w:val="00305B44"/>
    <w:rsid w:val="00305F50"/>
    <w:rsid w:val="003063FB"/>
    <w:rsid w:val="00306744"/>
    <w:rsid w:val="003105D0"/>
    <w:rsid w:val="003111D3"/>
    <w:rsid w:val="003111DF"/>
    <w:rsid w:val="00313099"/>
    <w:rsid w:val="00314DE7"/>
    <w:rsid w:val="003165E2"/>
    <w:rsid w:val="0031742F"/>
    <w:rsid w:val="00320308"/>
    <w:rsid w:val="00320E15"/>
    <w:rsid w:val="00321A16"/>
    <w:rsid w:val="003226A9"/>
    <w:rsid w:val="003241C9"/>
    <w:rsid w:val="00325031"/>
    <w:rsid w:val="00331570"/>
    <w:rsid w:val="00331E45"/>
    <w:rsid w:val="0033263A"/>
    <w:rsid w:val="00332E4A"/>
    <w:rsid w:val="0033321B"/>
    <w:rsid w:val="003333DD"/>
    <w:rsid w:val="00333DDF"/>
    <w:rsid w:val="00334998"/>
    <w:rsid w:val="003356B0"/>
    <w:rsid w:val="003368A8"/>
    <w:rsid w:val="003369B1"/>
    <w:rsid w:val="00337712"/>
    <w:rsid w:val="00341390"/>
    <w:rsid w:val="00341ADC"/>
    <w:rsid w:val="00341C5E"/>
    <w:rsid w:val="00343E99"/>
    <w:rsid w:val="0034471A"/>
    <w:rsid w:val="00344903"/>
    <w:rsid w:val="00344B10"/>
    <w:rsid w:val="00346FF3"/>
    <w:rsid w:val="003471BA"/>
    <w:rsid w:val="00347A17"/>
    <w:rsid w:val="0035042C"/>
    <w:rsid w:val="0035109A"/>
    <w:rsid w:val="00351A12"/>
    <w:rsid w:val="00353808"/>
    <w:rsid w:val="003541F8"/>
    <w:rsid w:val="00356FE9"/>
    <w:rsid w:val="0035701E"/>
    <w:rsid w:val="0035725E"/>
    <w:rsid w:val="00357260"/>
    <w:rsid w:val="00357B12"/>
    <w:rsid w:val="00360C26"/>
    <w:rsid w:val="00362859"/>
    <w:rsid w:val="003632E2"/>
    <w:rsid w:val="00363366"/>
    <w:rsid w:val="00363945"/>
    <w:rsid w:val="003639EB"/>
    <w:rsid w:val="003642E1"/>
    <w:rsid w:val="0036569A"/>
    <w:rsid w:val="00365E37"/>
    <w:rsid w:val="0036620D"/>
    <w:rsid w:val="00366641"/>
    <w:rsid w:val="00370D54"/>
    <w:rsid w:val="0037198F"/>
    <w:rsid w:val="00374F67"/>
    <w:rsid w:val="00375D98"/>
    <w:rsid w:val="0038054B"/>
    <w:rsid w:val="00380723"/>
    <w:rsid w:val="00381243"/>
    <w:rsid w:val="0038228A"/>
    <w:rsid w:val="003837F2"/>
    <w:rsid w:val="00384647"/>
    <w:rsid w:val="00386264"/>
    <w:rsid w:val="00390150"/>
    <w:rsid w:val="00392440"/>
    <w:rsid w:val="003929FD"/>
    <w:rsid w:val="0039658D"/>
    <w:rsid w:val="00397A0B"/>
    <w:rsid w:val="00397F99"/>
    <w:rsid w:val="003A0901"/>
    <w:rsid w:val="003A0A25"/>
    <w:rsid w:val="003A1172"/>
    <w:rsid w:val="003A299D"/>
    <w:rsid w:val="003A60F7"/>
    <w:rsid w:val="003A6FFB"/>
    <w:rsid w:val="003B051C"/>
    <w:rsid w:val="003B3F9D"/>
    <w:rsid w:val="003B4470"/>
    <w:rsid w:val="003B529B"/>
    <w:rsid w:val="003C06E2"/>
    <w:rsid w:val="003C0B0B"/>
    <w:rsid w:val="003C1C1D"/>
    <w:rsid w:val="003C2509"/>
    <w:rsid w:val="003C33FC"/>
    <w:rsid w:val="003C6D4E"/>
    <w:rsid w:val="003D1229"/>
    <w:rsid w:val="003D2692"/>
    <w:rsid w:val="003D301E"/>
    <w:rsid w:val="003D48A7"/>
    <w:rsid w:val="003D5CB0"/>
    <w:rsid w:val="003D78AF"/>
    <w:rsid w:val="003E013D"/>
    <w:rsid w:val="003E0D81"/>
    <w:rsid w:val="003E1DA1"/>
    <w:rsid w:val="003E4321"/>
    <w:rsid w:val="003E6F16"/>
    <w:rsid w:val="003E7FA7"/>
    <w:rsid w:val="003F074F"/>
    <w:rsid w:val="003F11D9"/>
    <w:rsid w:val="003F22C0"/>
    <w:rsid w:val="003F3CC2"/>
    <w:rsid w:val="003F4755"/>
    <w:rsid w:val="003F495E"/>
    <w:rsid w:val="003F4B3C"/>
    <w:rsid w:val="003F77D1"/>
    <w:rsid w:val="003F78AB"/>
    <w:rsid w:val="003F79E9"/>
    <w:rsid w:val="00400927"/>
    <w:rsid w:val="00400AD5"/>
    <w:rsid w:val="004021E5"/>
    <w:rsid w:val="0040358F"/>
    <w:rsid w:val="00404B90"/>
    <w:rsid w:val="00405322"/>
    <w:rsid w:val="00405866"/>
    <w:rsid w:val="00411237"/>
    <w:rsid w:val="0041125A"/>
    <w:rsid w:val="0041233C"/>
    <w:rsid w:val="00413167"/>
    <w:rsid w:val="00414100"/>
    <w:rsid w:val="00416503"/>
    <w:rsid w:val="00417FCC"/>
    <w:rsid w:val="00422303"/>
    <w:rsid w:val="00424118"/>
    <w:rsid w:val="00425B89"/>
    <w:rsid w:val="00425D4E"/>
    <w:rsid w:val="00432950"/>
    <w:rsid w:val="00433406"/>
    <w:rsid w:val="00433BF2"/>
    <w:rsid w:val="00434607"/>
    <w:rsid w:val="0043490F"/>
    <w:rsid w:val="00434EF2"/>
    <w:rsid w:val="00435B8B"/>
    <w:rsid w:val="004361D7"/>
    <w:rsid w:val="004406EA"/>
    <w:rsid w:val="004409CE"/>
    <w:rsid w:val="00440C98"/>
    <w:rsid w:val="004410DA"/>
    <w:rsid w:val="00441C91"/>
    <w:rsid w:val="00442037"/>
    <w:rsid w:val="0044391A"/>
    <w:rsid w:val="00443B20"/>
    <w:rsid w:val="00444301"/>
    <w:rsid w:val="0044570A"/>
    <w:rsid w:val="00450194"/>
    <w:rsid w:val="00450734"/>
    <w:rsid w:val="00451293"/>
    <w:rsid w:val="00451CDF"/>
    <w:rsid w:val="004520F0"/>
    <w:rsid w:val="004541F1"/>
    <w:rsid w:val="00454BC3"/>
    <w:rsid w:val="00455F85"/>
    <w:rsid w:val="00455F9B"/>
    <w:rsid w:val="004574B5"/>
    <w:rsid w:val="00457AB0"/>
    <w:rsid w:val="00461188"/>
    <w:rsid w:val="0046121E"/>
    <w:rsid w:val="004622B1"/>
    <w:rsid w:val="00463548"/>
    <w:rsid w:val="00463CCB"/>
    <w:rsid w:val="00464BD4"/>
    <w:rsid w:val="004655C4"/>
    <w:rsid w:val="00466733"/>
    <w:rsid w:val="00466A08"/>
    <w:rsid w:val="004701F8"/>
    <w:rsid w:val="0047066F"/>
    <w:rsid w:val="004714A1"/>
    <w:rsid w:val="00473360"/>
    <w:rsid w:val="00473ED6"/>
    <w:rsid w:val="00474174"/>
    <w:rsid w:val="00474AE0"/>
    <w:rsid w:val="004754AC"/>
    <w:rsid w:val="00477B02"/>
    <w:rsid w:val="00480FA0"/>
    <w:rsid w:val="004818C8"/>
    <w:rsid w:val="00483771"/>
    <w:rsid w:val="004853E9"/>
    <w:rsid w:val="00487C22"/>
    <w:rsid w:val="00490A7C"/>
    <w:rsid w:val="0049259F"/>
    <w:rsid w:val="0049281B"/>
    <w:rsid w:val="0049343A"/>
    <w:rsid w:val="0049359A"/>
    <w:rsid w:val="0049405F"/>
    <w:rsid w:val="00496822"/>
    <w:rsid w:val="00496A67"/>
    <w:rsid w:val="004A046D"/>
    <w:rsid w:val="004A0F14"/>
    <w:rsid w:val="004A2C69"/>
    <w:rsid w:val="004A32C4"/>
    <w:rsid w:val="004A3C63"/>
    <w:rsid w:val="004A5446"/>
    <w:rsid w:val="004A762E"/>
    <w:rsid w:val="004A7932"/>
    <w:rsid w:val="004A7DCB"/>
    <w:rsid w:val="004B064B"/>
    <w:rsid w:val="004B2A3C"/>
    <w:rsid w:val="004B2B71"/>
    <w:rsid w:val="004B36B2"/>
    <w:rsid w:val="004B52B6"/>
    <w:rsid w:val="004B546D"/>
    <w:rsid w:val="004B5698"/>
    <w:rsid w:val="004B7327"/>
    <w:rsid w:val="004C0345"/>
    <w:rsid w:val="004C1C53"/>
    <w:rsid w:val="004C2573"/>
    <w:rsid w:val="004C51D1"/>
    <w:rsid w:val="004C670C"/>
    <w:rsid w:val="004D0485"/>
    <w:rsid w:val="004D066A"/>
    <w:rsid w:val="004D2BCE"/>
    <w:rsid w:val="004D3B3F"/>
    <w:rsid w:val="004D455F"/>
    <w:rsid w:val="004D5EBB"/>
    <w:rsid w:val="004D6850"/>
    <w:rsid w:val="004E0917"/>
    <w:rsid w:val="004E113D"/>
    <w:rsid w:val="004E13CF"/>
    <w:rsid w:val="004E228E"/>
    <w:rsid w:val="004E31BE"/>
    <w:rsid w:val="004E340C"/>
    <w:rsid w:val="004E5276"/>
    <w:rsid w:val="004F10C4"/>
    <w:rsid w:val="004F10D5"/>
    <w:rsid w:val="004F542F"/>
    <w:rsid w:val="004F6745"/>
    <w:rsid w:val="004F6D90"/>
    <w:rsid w:val="004F6DC1"/>
    <w:rsid w:val="004F72F3"/>
    <w:rsid w:val="00503EE9"/>
    <w:rsid w:val="00506D91"/>
    <w:rsid w:val="00511E78"/>
    <w:rsid w:val="0051257D"/>
    <w:rsid w:val="005125AE"/>
    <w:rsid w:val="00512AA7"/>
    <w:rsid w:val="00512DD2"/>
    <w:rsid w:val="00513369"/>
    <w:rsid w:val="0051498D"/>
    <w:rsid w:val="00515CE3"/>
    <w:rsid w:val="00515F3E"/>
    <w:rsid w:val="005162BF"/>
    <w:rsid w:val="00516605"/>
    <w:rsid w:val="00516697"/>
    <w:rsid w:val="0052036D"/>
    <w:rsid w:val="00520DE2"/>
    <w:rsid w:val="005218CA"/>
    <w:rsid w:val="00522EC7"/>
    <w:rsid w:val="005239BF"/>
    <w:rsid w:val="00523D51"/>
    <w:rsid w:val="00525426"/>
    <w:rsid w:val="0053207D"/>
    <w:rsid w:val="005352E1"/>
    <w:rsid w:val="00535DD1"/>
    <w:rsid w:val="00536062"/>
    <w:rsid w:val="005364A1"/>
    <w:rsid w:val="0053793F"/>
    <w:rsid w:val="005413DE"/>
    <w:rsid w:val="00542363"/>
    <w:rsid w:val="00545AAE"/>
    <w:rsid w:val="00547544"/>
    <w:rsid w:val="00547A2F"/>
    <w:rsid w:val="00550228"/>
    <w:rsid w:val="00551162"/>
    <w:rsid w:val="0055128B"/>
    <w:rsid w:val="005515BB"/>
    <w:rsid w:val="0055267F"/>
    <w:rsid w:val="00552975"/>
    <w:rsid w:val="00552C5D"/>
    <w:rsid w:val="00554241"/>
    <w:rsid w:val="0055564D"/>
    <w:rsid w:val="005573D2"/>
    <w:rsid w:val="00557FDF"/>
    <w:rsid w:val="00560F56"/>
    <w:rsid w:val="00563161"/>
    <w:rsid w:val="00563DA8"/>
    <w:rsid w:val="0056504A"/>
    <w:rsid w:val="005653C8"/>
    <w:rsid w:val="005666D6"/>
    <w:rsid w:val="00566D03"/>
    <w:rsid w:val="00571969"/>
    <w:rsid w:val="00571DE6"/>
    <w:rsid w:val="00572580"/>
    <w:rsid w:val="00572627"/>
    <w:rsid w:val="00572898"/>
    <w:rsid w:val="00572948"/>
    <w:rsid w:val="00572A92"/>
    <w:rsid w:val="00572C38"/>
    <w:rsid w:val="00573E44"/>
    <w:rsid w:val="00576254"/>
    <w:rsid w:val="00576508"/>
    <w:rsid w:val="00576EEC"/>
    <w:rsid w:val="00577D51"/>
    <w:rsid w:val="00577FD0"/>
    <w:rsid w:val="00581602"/>
    <w:rsid w:val="00581754"/>
    <w:rsid w:val="00583917"/>
    <w:rsid w:val="00584126"/>
    <w:rsid w:val="00585205"/>
    <w:rsid w:val="005865F3"/>
    <w:rsid w:val="00586C11"/>
    <w:rsid w:val="00587447"/>
    <w:rsid w:val="0059174B"/>
    <w:rsid w:val="00591CFB"/>
    <w:rsid w:val="0059472C"/>
    <w:rsid w:val="00597A1B"/>
    <w:rsid w:val="00597C7C"/>
    <w:rsid w:val="005A2744"/>
    <w:rsid w:val="005A36B9"/>
    <w:rsid w:val="005A3CE6"/>
    <w:rsid w:val="005A4D61"/>
    <w:rsid w:val="005B2628"/>
    <w:rsid w:val="005B33DA"/>
    <w:rsid w:val="005B341A"/>
    <w:rsid w:val="005B3884"/>
    <w:rsid w:val="005B578D"/>
    <w:rsid w:val="005B7ADB"/>
    <w:rsid w:val="005C1485"/>
    <w:rsid w:val="005C1A43"/>
    <w:rsid w:val="005C202F"/>
    <w:rsid w:val="005C3139"/>
    <w:rsid w:val="005C6813"/>
    <w:rsid w:val="005D0034"/>
    <w:rsid w:val="005D055E"/>
    <w:rsid w:val="005D1901"/>
    <w:rsid w:val="005D5886"/>
    <w:rsid w:val="005D67FC"/>
    <w:rsid w:val="005E0FB2"/>
    <w:rsid w:val="005E1223"/>
    <w:rsid w:val="005E5272"/>
    <w:rsid w:val="005E77EC"/>
    <w:rsid w:val="005F3BED"/>
    <w:rsid w:val="005F4109"/>
    <w:rsid w:val="005F7818"/>
    <w:rsid w:val="00601010"/>
    <w:rsid w:val="00601652"/>
    <w:rsid w:val="006026B8"/>
    <w:rsid w:val="00602DB5"/>
    <w:rsid w:val="00602EBF"/>
    <w:rsid w:val="00604E70"/>
    <w:rsid w:val="00605CEB"/>
    <w:rsid w:val="006067EC"/>
    <w:rsid w:val="00606EB1"/>
    <w:rsid w:val="00611E65"/>
    <w:rsid w:val="00613010"/>
    <w:rsid w:val="00613220"/>
    <w:rsid w:val="00613E61"/>
    <w:rsid w:val="00614B04"/>
    <w:rsid w:val="00614DEB"/>
    <w:rsid w:val="00617076"/>
    <w:rsid w:val="006171E7"/>
    <w:rsid w:val="00617234"/>
    <w:rsid w:val="00617B93"/>
    <w:rsid w:val="00620633"/>
    <w:rsid w:val="00622030"/>
    <w:rsid w:val="00622393"/>
    <w:rsid w:val="00623EC7"/>
    <w:rsid w:val="0062440B"/>
    <w:rsid w:val="00624795"/>
    <w:rsid w:val="006258DC"/>
    <w:rsid w:val="0062675E"/>
    <w:rsid w:val="00630051"/>
    <w:rsid w:val="00631E13"/>
    <w:rsid w:val="00632CA3"/>
    <w:rsid w:val="006334AD"/>
    <w:rsid w:val="00635BC9"/>
    <w:rsid w:val="00635EDF"/>
    <w:rsid w:val="0063764B"/>
    <w:rsid w:val="0064049E"/>
    <w:rsid w:val="00640F7F"/>
    <w:rsid w:val="00641FAA"/>
    <w:rsid w:val="006429CB"/>
    <w:rsid w:val="00645B64"/>
    <w:rsid w:val="0064793A"/>
    <w:rsid w:val="006504E1"/>
    <w:rsid w:val="0065427E"/>
    <w:rsid w:val="00655721"/>
    <w:rsid w:val="0065589C"/>
    <w:rsid w:val="00655B2D"/>
    <w:rsid w:val="006578D5"/>
    <w:rsid w:val="00660E4B"/>
    <w:rsid w:val="00661C19"/>
    <w:rsid w:val="00661C48"/>
    <w:rsid w:val="0066471B"/>
    <w:rsid w:val="00665646"/>
    <w:rsid w:val="00666951"/>
    <w:rsid w:val="00671962"/>
    <w:rsid w:val="0067208B"/>
    <w:rsid w:val="00672AE1"/>
    <w:rsid w:val="0067358E"/>
    <w:rsid w:val="00673CB4"/>
    <w:rsid w:val="00675C9C"/>
    <w:rsid w:val="00676BC5"/>
    <w:rsid w:val="00676E3C"/>
    <w:rsid w:val="0068013A"/>
    <w:rsid w:val="0068017B"/>
    <w:rsid w:val="00680E7D"/>
    <w:rsid w:val="00681C5C"/>
    <w:rsid w:val="006842FC"/>
    <w:rsid w:val="00684C14"/>
    <w:rsid w:val="00684D32"/>
    <w:rsid w:val="006852A9"/>
    <w:rsid w:val="0069281D"/>
    <w:rsid w:val="00692A09"/>
    <w:rsid w:val="00695205"/>
    <w:rsid w:val="006963B9"/>
    <w:rsid w:val="006967E6"/>
    <w:rsid w:val="00696D18"/>
    <w:rsid w:val="006A04D3"/>
    <w:rsid w:val="006A0971"/>
    <w:rsid w:val="006A19CD"/>
    <w:rsid w:val="006A2103"/>
    <w:rsid w:val="006A21B2"/>
    <w:rsid w:val="006A260E"/>
    <w:rsid w:val="006A4F2D"/>
    <w:rsid w:val="006A6C5C"/>
    <w:rsid w:val="006A6DF3"/>
    <w:rsid w:val="006A701A"/>
    <w:rsid w:val="006A763F"/>
    <w:rsid w:val="006B01D7"/>
    <w:rsid w:val="006B02BC"/>
    <w:rsid w:val="006B0C50"/>
    <w:rsid w:val="006B3970"/>
    <w:rsid w:val="006B5313"/>
    <w:rsid w:val="006B64EF"/>
    <w:rsid w:val="006B7A1B"/>
    <w:rsid w:val="006B7CA1"/>
    <w:rsid w:val="006C052E"/>
    <w:rsid w:val="006C05CC"/>
    <w:rsid w:val="006C0727"/>
    <w:rsid w:val="006C0BA7"/>
    <w:rsid w:val="006C0D2E"/>
    <w:rsid w:val="006C0DEB"/>
    <w:rsid w:val="006C166A"/>
    <w:rsid w:val="006C1B47"/>
    <w:rsid w:val="006C1D9E"/>
    <w:rsid w:val="006C1FC9"/>
    <w:rsid w:val="006C2119"/>
    <w:rsid w:val="006C3203"/>
    <w:rsid w:val="006C4C3A"/>
    <w:rsid w:val="006C553D"/>
    <w:rsid w:val="006C5602"/>
    <w:rsid w:val="006C60C6"/>
    <w:rsid w:val="006C6A2E"/>
    <w:rsid w:val="006C6AC1"/>
    <w:rsid w:val="006C720C"/>
    <w:rsid w:val="006D1A14"/>
    <w:rsid w:val="006D3D07"/>
    <w:rsid w:val="006D478A"/>
    <w:rsid w:val="006D615B"/>
    <w:rsid w:val="006D786D"/>
    <w:rsid w:val="006E145F"/>
    <w:rsid w:val="006E3203"/>
    <w:rsid w:val="006E4DDB"/>
    <w:rsid w:val="006E4DF1"/>
    <w:rsid w:val="006E6950"/>
    <w:rsid w:val="006E6D60"/>
    <w:rsid w:val="006F0695"/>
    <w:rsid w:val="006F07D1"/>
    <w:rsid w:val="006F1B6F"/>
    <w:rsid w:val="006F2381"/>
    <w:rsid w:val="006F523F"/>
    <w:rsid w:val="006F7924"/>
    <w:rsid w:val="00700303"/>
    <w:rsid w:val="0070423B"/>
    <w:rsid w:val="0070490A"/>
    <w:rsid w:val="00710983"/>
    <w:rsid w:val="00711227"/>
    <w:rsid w:val="007113CD"/>
    <w:rsid w:val="00711F50"/>
    <w:rsid w:val="007123FC"/>
    <w:rsid w:val="00713891"/>
    <w:rsid w:val="00713C5D"/>
    <w:rsid w:val="00713D23"/>
    <w:rsid w:val="0071407F"/>
    <w:rsid w:val="007140A8"/>
    <w:rsid w:val="00715DA2"/>
    <w:rsid w:val="0071740E"/>
    <w:rsid w:val="007213CA"/>
    <w:rsid w:val="00723C48"/>
    <w:rsid w:val="00723D58"/>
    <w:rsid w:val="00724022"/>
    <w:rsid w:val="0072538B"/>
    <w:rsid w:val="00725509"/>
    <w:rsid w:val="007277F8"/>
    <w:rsid w:val="00727B27"/>
    <w:rsid w:val="007308AF"/>
    <w:rsid w:val="0073164B"/>
    <w:rsid w:val="00732253"/>
    <w:rsid w:val="00732A57"/>
    <w:rsid w:val="0073367B"/>
    <w:rsid w:val="00735672"/>
    <w:rsid w:val="00736017"/>
    <w:rsid w:val="00736060"/>
    <w:rsid w:val="00736FFD"/>
    <w:rsid w:val="00740BF0"/>
    <w:rsid w:val="00744990"/>
    <w:rsid w:val="007463DC"/>
    <w:rsid w:val="00746D34"/>
    <w:rsid w:val="0074755A"/>
    <w:rsid w:val="0074799B"/>
    <w:rsid w:val="00750393"/>
    <w:rsid w:val="00750C7F"/>
    <w:rsid w:val="00752005"/>
    <w:rsid w:val="0075306F"/>
    <w:rsid w:val="00753D2E"/>
    <w:rsid w:val="00754351"/>
    <w:rsid w:val="0075470F"/>
    <w:rsid w:val="007569D4"/>
    <w:rsid w:val="00761ADC"/>
    <w:rsid w:val="00761EA6"/>
    <w:rsid w:val="007643A2"/>
    <w:rsid w:val="007646DE"/>
    <w:rsid w:val="00766BE1"/>
    <w:rsid w:val="007676F9"/>
    <w:rsid w:val="00767AD5"/>
    <w:rsid w:val="00767C0C"/>
    <w:rsid w:val="00770572"/>
    <w:rsid w:val="0077397A"/>
    <w:rsid w:val="00774B9A"/>
    <w:rsid w:val="0077520A"/>
    <w:rsid w:val="00775643"/>
    <w:rsid w:val="00775F67"/>
    <w:rsid w:val="00776049"/>
    <w:rsid w:val="00776263"/>
    <w:rsid w:val="00776997"/>
    <w:rsid w:val="00783701"/>
    <w:rsid w:val="00783EB5"/>
    <w:rsid w:val="007854DA"/>
    <w:rsid w:val="0078550D"/>
    <w:rsid w:val="0078553D"/>
    <w:rsid w:val="007877D0"/>
    <w:rsid w:val="0079029E"/>
    <w:rsid w:val="00791E38"/>
    <w:rsid w:val="00792A0E"/>
    <w:rsid w:val="007931DB"/>
    <w:rsid w:val="007949BA"/>
    <w:rsid w:val="00794D12"/>
    <w:rsid w:val="00796556"/>
    <w:rsid w:val="007967B6"/>
    <w:rsid w:val="007A164A"/>
    <w:rsid w:val="007A1C50"/>
    <w:rsid w:val="007A1D20"/>
    <w:rsid w:val="007A2737"/>
    <w:rsid w:val="007A3898"/>
    <w:rsid w:val="007A3B91"/>
    <w:rsid w:val="007A3F63"/>
    <w:rsid w:val="007A6040"/>
    <w:rsid w:val="007A6CEE"/>
    <w:rsid w:val="007B0BC9"/>
    <w:rsid w:val="007B1408"/>
    <w:rsid w:val="007B1F7D"/>
    <w:rsid w:val="007B29F3"/>
    <w:rsid w:val="007C0CF5"/>
    <w:rsid w:val="007C26AD"/>
    <w:rsid w:val="007C27A2"/>
    <w:rsid w:val="007C2C14"/>
    <w:rsid w:val="007C2D50"/>
    <w:rsid w:val="007C2E5E"/>
    <w:rsid w:val="007C338E"/>
    <w:rsid w:val="007C3403"/>
    <w:rsid w:val="007C515A"/>
    <w:rsid w:val="007C550E"/>
    <w:rsid w:val="007C5A1F"/>
    <w:rsid w:val="007C5BA5"/>
    <w:rsid w:val="007C6872"/>
    <w:rsid w:val="007C6A55"/>
    <w:rsid w:val="007D0235"/>
    <w:rsid w:val="007D0610"/>
    <w:rsid w:val="007D062D"/>
    <w:rsid w:val="007D1689"/>
    <w:rsid w:val="007D2959"/>
    <w:rsid w:val="007D5244"/>
    <w:rsid w:val="007D654F"/>
    <w:rsid w:val="007D70DE"/>
    <w:rsid w:val="007D784F"/>
    <w:rsid w:val="007E0666"/>
    <w:rsid w:val="007E19F4"/>
    <w:rsid w:val="007E27EB"/>
    <w:rsid w:val="007E2BCD"/>
    <w:rsid w:val="007E52CB"/>
    <w:rsid w:val="007E628B"/>
    <w:rsid w:val="007E71CA"/>
    <w:rsid w:val="007E7AC9"/>
    <w:rsid w:val="007F0B64"/>
    <w:rsid w:val="007F155B"/>
    <w:rsid w:val="007F26A7"/>
    <w:rsid w:val="007F3D4D"/>
    <w:rsid w:val="007F42A9"/>
    <w:rsid w:val="007F51F7"/>
    <w:rsid w:val="007F5A40"/>
    <w:rsid w:val="007F63D3"/>
    <w:rsid w:val="007F66C2"/>
    <w:rsid w:val="007F7304"/>
    <w:rsid w:val="0080013D"/>
    <w:rsid w:val="008002E6"/>
    <w:rsid w:val="00800678"/>
    <w:rsid w:val="008007BD"/>
    <w:rsid w:val="0080142D"/>
    <w:rsid w:val="00803A15"/>
    <w:rsid w:val="008049D7"/>
    <w:rsid w:val="00805475"/>
    <w:rsid w:val="00806BA0"/>
    <w:rsid w:val="00806BB6"/>
    <w:rsid w:val="00811660"/>
    <w:rsid w:val="008143C4"/>
    <w:rsid w:val="00814BE2"/>
    <w:rsid w:val="008202C1"/>
    <w:rsid w:val="00820670"/>
    <w:rsid w:val="00821CF7"/>
    <w:rsid w:val="008229C2"/>
    <w:rsid w:val="0082569E"/>
    <w:rsid w:val="008261DB"/>
    <w:rsid w:val="00826352"/>
    <w:rsid w:val="00827005"/>
    <w:rsid w:val="0083034E"/>
    <w:rsid w:val="008330EF"/>
    <w:rsid w:val="0083410D"/>
    <w:rsid w:val="008367AE"/>
    <w:rsid w:val="00836D3B"/>
    <w:rsid w:val="00841049"/>
    <w:rsid w:val="0084240A"/>
    <w:rsid w:val="00842726"/>
    <w:rsid w:val="00845838"/>
    <w:rsid w:val="0084628F"/>
    <w:rsid w:val="008463DC"/>
    <w:rsid w:val="0084692C"/>
    <w:rsid w:val="008478D0"/>
    <w:rsid w:val="008507F9"/>
    <w:rsid w:val="00851133"/>
    <w:rsid w:val="00851917"/>
    <w:rsid w:val="00852179"/>
    <w:rsid w:val="00853DFA"/>
    <w:rsid w:val="00855877"/>
    <w:rsid w:val="0085712A"/>
    <w:rsid w:val="00857EC2"/>
    <w:rsid w:val="0086046A"/>
    <w:rsid w:val="008605B6"/>
    <w:rsid w:val="00860B16"/>
    <w:rsid w:val="008616C4"/>
    <w:rsid w:val="008657A6"/>
    <w:rsid w:val="00866C54"/>
    <w:rsid w:val="008676A5"/>
    <w:rsid w:val="00867BC1"/>
    <w:rsid w:val="00870CA4"/>
    <w:rsid w:val="00870FD9"/>
    <w:rsid w:val="00871657"/>
    <w:rsid w:val="00871F1F"/>
    <w:rsid w:val="00872093"/>
    <w:rsid w:val="008723E4"/>
    <w:rsid w:val="008728C0"/>
    <w:rsid w:val="00872AB2"/>
    <w:rsid w:val="00874F06"/>
    <w:rsid w:val="00875B30"/>
    <w:rsid w:val="00876DC8"/>
    <w:rsid w:val="00877E77"/>
    <w:rsid w:val="00877F5F"/>
    <w:rsid w:val="008806D4"/>
    <w:rsid w:val="00880DB1"/>
    <w:rsid w:val="00881494"/>
    <w:rsid w:val="00883DE1"/>
    <w:rsid w:val="00884F8A"/>
    <w:rsid w:val="0088556F"/>
    <w:rsid w:val="0089041F"/>
    <w:rsid w:val="00891193"/>
    <w:rsid w:val="00892294"/>
    <w:rsid w:val="00892C49"/>
    <w:rsid w:val="008937AA"/>
    <w:rsid w:val="00893A01"/>
    <w:rsid w:val="00894FA1"/>
    <w:rsid w:val="008966CB"/>
    <w:rsid w:val="0089696C"/>
    <w:rsid w:val="008969DF"/>
    <w:rsid w:val="008A003F"/>
    <w:rsid w:val="008A14D9"/>
    <w:rsid w:val="008A1939"/>
    <w:rsid w:val="008A3097"/>
    <w:rsid w:val="008A34A9"/>
    <w:rsid w:val="008A513A"/>
    <w:rsid w:val="008A717F"/>
    <w:rsid w:val="008B075B"/>
    <w:rsid w:val="008B0D11"/>
    <w:rsid w:val="008B3C1E"/>
    <w:rsid w:val="008B3F73"/>
    <w:rsid w:val="008C00F5"/>
    <w:rsid w:val="008C1136"/>
    <w:rsid w:val="008C1D46"/>
    <w:rsid w:val="008C4246"/>
    <w:rsid w:val="008C56C9"/>
    <w:rsid w:val="008D0042"/>
    <w:rsid w:val="008D029C"/>
    <w:rsid w:val="008D2869"/>
    <w:rsid w:val="008D35DE"/>
    <w:rsid w:val="008D5110"/>
    <w:rsid w:val="008D5D3C"/>
    <w:rsid w:val="008D716F"/>
    <w:rsid w:val="008D7590"/>
    <w:rsid w:val="008E09D1"/>
    <w:rsid w:val="008E1AA4"/>
    <w:rsid w:val="008E22EC"/>
    <w:rsid w:val="008E3855"/>
    <w:rsid w:val="008E3863"/>
    <w:rsid w:val="008E529C"/>
    <w:rsid w:val="008E6CB5"/>
    <w:rsid w:val="008E6FA6"/>
    <w:rsid w:val="008E704B"/>
    <w:rsid w:val="008E7B8B"/>
    <w:rsid w:val="008E7EEE"/>
    <w:rsid w:val="008F065C"/>
    <w:rsid w:val="008F0FF6"/>
    <w:rsid w:val="008F1B29"/>
    <w:rsid w:val="008F2067"/>
    <w:rsid w:val="008F254D"/>
    <w:rsid w:val="008F2B43"/>
    <w:rsid w:val="008F3AF0"/>
    <w:rsid w:val="008F45B5"/>
    <w:rsid w:val="008F4650"/>
    <w:rsid w:val="008F49E7"/>
    <w:rsid w:val="008F4B97"/>
    <w:rsid w:val="009007DC"/>
    <w:rsid w:val="00905668"/>
    <w:rsid w:val="009058FA"/>
    <w:rsid w:val="00905951"/>
    <w:rsid w:val="009069C1"/>
    <w:rsid w:val="00910E87"/>
    <w:rsid w:val="00912B81"/>
    <w:rsid w:val="00913028"/>
    <w:rsid w:val="00917EE7"/>
    <w:rsid w:val="00921944"/>
    <w:rsid w:val="009225BC"/>
    <w:rsid w:val="00922D4C"/>
    <w:rsid w:val="009243BB"/>
    <w:rsid w:val="00924D38"/>
    <w:rsid w:val="00926D2D"/>
    <w:rsid w:val="00927569"/>
    <w:rsid w:val="00927B86"/>
    <w:rsid w:val="00927CC2"/>
    <w:rsid w:val="00930D15"/>
    <w:rsid w:val="009338CF"/>
    <w:rsid w:val="00933B98"/>
    <w:rsid w:val="00933C84"/>
    <w:rsid w:val="0093524C"/>
    <w:rsid w:val="009352C6"/>
    <w:rsid w:val="00937232"/>
    <w:rsid w:val="009376B5"/>
    <w:rsid w:val="00937DFC"/>
    <w:rsid w:val="0094019F"/>
    <w:rsid w:val="00942A4D"/>
    <w:rsid w:val="0094301D"/>
    <w:rsid w:val="00943A55"/>
    <w:rsid w:val="00943B18"/>
    <w:rsid w:val="00943E25"/>
    <w:rsid w:val="00945AB2"/>
    <w:rsid w:val="00951BF7"/>
    <w:rsid w:val="00952684"/>
    <w:rsid w:val="0095278A"/>
    <w:rsid w:val="00952C94"/>
    <w:rsid w:val="009531E2"/>
    <w:rsid w:val="009537BB"/>
    <w:rsid w:val="00953B86"/>
    <w:rsid w:val="00954987"/>
    <w:rsid w:val="00954EE0"/>
    <w:rsid w:val="00960BFD"/>
    <w:rsid w:val="00962264"/>
    <w:rsid w:val="00962546"/>
    <w:rsid w:val="009625AA"/>
    <w:rsid w:val="00963A2C"/>
    <w:rsid w:val="0096400C"/>
    <w:rsid w:val="00964E0D"/>
    <w:rsid w:val="00965B4F"/>
    <w:rsid w:val="00966382"/>
    <w:rsid w:val="00967441"/>
    <w:rsid w:val="009679B0"/>
    <w:rsid w:val="00967C93"/>
    <w:rsid w:val="00971189"/>
    <w:rsid w:val="00972E37"/>
    <w:rsid w:val="00975242"/>
    <w:rsid w:val="009776FE"/>
    <w:rsid w:val="009801D5"/>
    <w:rsid w:val="009804D4"/>
    <w:rsid w:val="00982161"/>
    <w:rsid w:val="009829DB"/>
    <w:rsid w:val="00984669"/>
    <w:rsid w:val="00984B9F"/>
    <w:rsid w:val="009856F1"/>
    <w:rsid w:val="00986895"/>
    <w:rsid w:val="00992113"/>
    <w:rsid w:val="00992178"/>
    <w:rsid w:val="009931FC"/>
    <w:rsid w:val="009941C0"/>
    <w:rsid w:val="00994A26"/>
    <w:rsid w:val="009963E4"/>
    <w:rsid w:val="0099648D"/>
    <w:rsid w:val="00996581"/>
    <w:rsid w:val="00997D2E"/>
    <w:rsid w:val="009A03D6"/>
    <w:rsid w:val="009A0679"/>
    <w:rsid w:val="009A0E12"/>
    <w:rsid w:val="009A39B8"/>
    <w:rsid w:val="009A4D11"/>
    <w:rsid w:val="009A5164"/>
    <w:rsid w:val="009A5191"/>
    <w:rsid w:val="009A54DF"/>
    <w:rsid w:val="009A6B9C"/>
    <w:rsid w:val="009A6C22"/>
    <w:rsid w:val="009A7716"/>
    <w:rsid w:val="009A776E"/>
    <w:rsid w:val="009B4BC4"/>
    <w:rsid w:val="009B5B5F"/>
    <w:rsid w:val="009B6FED"/>
    <w:rsid w:val="009B70E9"/>
    <w:rsid w:val="009C1238"/>
    <w:rsid w:val="009C15C2"/>
    <w:rsid w:val="009C197A"/>
    <w:rsid w:val="009C58A1"/>
    <w:rsid w:val="009D0604"/>
    <w:rsid w:val="009D5209"/>
    <w:rsid w:val="009D6187"/>
    <w:rsid w:val="009D6746"/>
    <w:rsid w:val="009D74FE"/>
    <w:rsid w:val="009E0773"/>
    <w:rsid w:val="009E12AF"/>
    <w:rsid w:val="009E2705"/>
    <w:rsid w:val="009E530E"/>
    <w:rsid w:val="009E56E1"/>
    <w:rsid w:val="009E6122"/>
    <w:rsid w:val="009F2FBC"/>
    <w:rsid w:val="009F37EE"/>
    <w:rsid w:val="009F3880"/>
    <w:rsid w:val="009F4C4A"/>
    <w:rsid w:val="009F5F77"/>
    <w:rsid w:val="009F7A22"/>
    <w:rsid w:val="00A01AD5"/>
    <w:rsid w:val="00A027CE"/>
    <w:rsid w:val="00A02EBF"/>
    <w:rsid w:val="00A0563F"/>
    <w:rsid w:val="00A06C22"/>
    <w:rsid w:val="00A0761E"/>
    <w:rsid w:val="00A103CD"/>
    <w:rsid w:val="00A12DAD"/>
    <w:rsid w:val="00A13372"/>
    <w:rsid w:val="00A14586"/>
    <w:rsid w:val="00A1467B"/>
    <w:rsid w:val="00A15907"/>
    <w:rsid w:val="00A17E70"/>
    <w:rsid w:val="00A203B4"/>
    <w:rsid w:val="00A21427"/>
    <w:rsid w:val="00A2185F"/>
    <w:rsid w:val="00A22E50"/>
    <w:rsid w:val="00A23219"/>
    <w:rsid w:val="00A23F19"/>
    <w:rsid w:val="00A24DFC"/>
    <w:rsid w:val="00A25BA4"/>
    <w:rsid w:val="00A2662F"/>
    <w:rsid w:val="00A26D93"/>
    <w:rsid w:val="00A27594"/>
    <w:rsid w:val="00A30D14"/>
    <w:rsid w:val="00A327D4"/>
    <w:rsid w:val="00A33399"/>
    <w:rsid w:val="00A343D6"/>
    <w:rsid w:val="00A34A39"/>
    <w:rsid w:val="00A34E7E"/>
    <w:rsid w:val="00A353A1"/>
    <w:rsid w:val="00A35784"/>
    <w:rsid w:val="00A35A05"/>
    <w:rsid w:val="00A4144A"/>
    <w:rsid w:val="00A41510"/>
    <w:rsid w:val="00A42818"/>
    <w:rsid w:val="00A43398"/>
    <w:rsid w:val="00A43C5D"/>
    <w:rsid w:val="00A44827"/>
    <w:rsid w:val="00A4536B"/>
    <w:rsid w:val="00A47FAA"/>
    <w:rsid w:val="00A5019E"/>
    <w:rsid w:val="00A503A9"/>
    <w:rsid w:val="00A51E06"/>
    <w:rsid w:val="00A51FDF"/>
    <w:rsid w:val="00A54157"/>
    <w:rsid w:val="00A57EA7"/>
    <w:rsid w:val="00A636F8"/>
    <w:rsid w:val="00A64008"/>
    <w:rsid w:val="00A643E8"/>
    <w:rsid w:val="00A654F0"/>
    <w:rsid w:val="00A65C3B"/>
    <w:rsid w:val="00A70E98"/>
    <w:rsid w:val="00A720B0"/>
    <w:rsid w:val="00A773C4"/>
    <w:rsid w:val="00A81481"/>
    <w:rsid w:val="00A82EE6"/>
    <w:rsid w:val="00A847BE"/>
    <w:rsid w:val="00A85D27"/>
    <w:rsid w:val="00A86576"/>
    <w:rsid w:val="00A9130D"/>
    <w:rsid w:val="00A92B13"/>
    <w:rsid w:val="00A933DD"/>
    <w:rsid w:val="00A93EAE"/>
    <w:rsid w:val="00A959B2"/>
    <w:rsid w:val="00A95B70"/>
    <w:rsid w:val="00A961D3"/>
    <w:rsid w:val="00A96FB0"/>
    <w:rsid w:val="00A976A0"/>
    <w:rsid w:val="00AA18C3"/>
    <w:rsid w:val="00AA427C"/>
    <w:rsid w:val="00AA4954"/>
    <w:rsid w:val="00AA52EB"/>
    <w:rsid w:val="00AA56F8"/>
    <w:rsid w:val="00AA59FA"/>
    <w:rsid w:val="00AA5FB7"/>
    <w:rsid w:val="00AA6237"/>
    <w:rsid w:val="00AA6AD6"/>
    <w:rsid w:val="00AB0ECB"/>
    <w:rsid w:val="00AB44BA"/>
    <w:rsid w:val="00AB5192"/>
    <w:rsid w:val="00AB7C2E"/>
    <w:rsid w:val="00AC02AB"/>
    <w:rsid w:val="00AC0F42"/>
    <w:rsid w:val="00AC13D7"/>
    <w:rsid w:val="00AC14EC"/>
    <w:rsid w:val="00AC235A"/>
    <w:rsid w:val="00AC328B"/>
    <w:rsid w:val="00AC55C4"/>
    <w:rsid w:val="00AC66D4"/>
    <w:rsid w:val="00AD3256"/>
    <w:rsid w:val="00AD396C"/>
    <w:rsid w:val="00AD4162"/>
    <w:rsid w:val="00AD47E9"/>
    <w:rsid w:val="00AD76AA"/>
    <w:rsid w:val="00AE08D4"/>
    <w:rsid w:val="00AE0E63"/>
    <w:rsid w:val="00AE1ABA"/>
    <w:rsid w:val="00AE1CE1"/>
    <w:rsid w:val="00AE315F"/>
    <w:rsid w:val="00AE3F55"/>
    <w:rsid w:val="00AE5798"/>
    <w:rsid w:val="00AE6FCA"/>
    <w:rsid w:val="00AF0BB6"/>
    <w:rsid w:val="00AF0FA4"/>
    <w:rsid w:val="00AF1256"/>
    <w:rsid w:val="00AF1F10"/>
    <w:rsid w:val="00AF2FE0"/>
    <w:rsid w:val="00AF3011"/>
    <w:rsid w:val="00AF433C"/>
    <w:rsid w:val="00AF461E"/>
    <w:rsid w:val="00AF70AD"/>
    <w:rsid w:val="00AF7645"/>
    <w:rsid w:val="00B01931"/>
    <w:rsid w:val="00B019C9"/>
    <w:rsid w:val="00B03F5F"/>
    <w:rsid w:val="00B04342"/>
    <w:rsid w:val="00B05E8D"/>
    <w:rsid w:val="00B0713A"/>
    <w:rsid w:val="00B1037F"/>
    <w:rsid w:val="00B12933"/>
    <w:rsid w:val="00B178EF"/>
    <w:rsid w:val="00B17EB0"/>
    <w:rsid w:val="00B20DB6"/>
    <w:rsid w:val="00B23316"/>
    <w:rsid w:val="00B24D52"/>
    <w:rsid w:val="00B251C5"/>
    <w:rsid w:val="00B25C5F"/>
    <w:rsid w:val="00B30E2C"/>
    <w:rsid w:val="00B3261E"/>
    <w:rsid w:val="00B32CAF"/>
    <w:rsid w:val="00B32DE6"/>
    <w:rsid w:val="00B3324D"/>
    <w:rsid w:val="00B33917"/>
    <w:rsid w:val="00B33D2B"/>
    <w:rsid w:val="00B34875"/>
    <w:rsid w:val="00B35D90"/>
    <w:rsid w:val="00B35DBC"/>
    <w:rsid w:val="00B3606D"/>
    <w:rsid w:val="00B36216"/>
    <w:rsid w:val="00B3779E"/>
    <w:rsid w:val="00B37B67"/>
    <w:rsid w:val="00B41458"/>
    <w:rsid w:val="00B4292D"/>
    <w:rsid w:val="00B42CDC"/>
    <w:rsid w:val="00B45BA0"/>
    <w:rsid w:val="00B4734D"/>
    <w:rsid w:val="00B565FF"/>
    <w:rsid w:val="00B57879"/>
    <w:rsid w:val="00B60193"/>
    <w:rsid w:val="00B60DEC"/>
    <w:rsid w:val="00B61309"/>
    <w:rsid w:val="00B6134F"/>
    <w:rsid w:val="00B61C50"/>
    <w:rsid w:val="00B62965"/>
    <w:rsid w:val="00B63F27"/>
    <w:rsid w:val="00B63F6D"/>
    <w:rsid w:val="00B641B6"/>
    <w:rsid w:val="00B65128"/>
    <w:rsid w:val="00B6527E"/>
    <w:rsid w:val="00B65643"/>
    <w:rsid w:val="00B65C3E"/>
    <w:rsid w:val="00B67DF3"/>
    <w:rsid w:val="00B708E9"/>
    <w:rsid w:val="00B70EBF"/>
    <w:rsid w:val="00B721B3"/>
    <w:rsid w:val="00B72971"/>
    <w:rsid w:val="00B729CF"/>
    <w:rsid w:val="00B72C5C"/>
    <w:rsid w:val="00B73C7C"/>
    <w:rsid w:val="00B74E25"/>
    <w:rsid w:val="00B77990"/>
    <w:rsid w:val="00B779DA"/>
    <w:rsid w:val="00B77FE4"/>
    <w:rsid w:val="00B80B79"/>
    <w:rsid w:val="00B846DE"/>
    <w:rsid w:val="00B85A42"/>
    <w:rsid w:val="00B860DD"/>
    <w:rsid w:val="00B865E1"/>
    <w:rsid w:val="00B87610"/>
    <w:rsid w:val="00B87C7D"/>
    <w:rsid w:val="00B917AB"/>
    <w:rsid w:val="00B91F88"/>
    <w:rsid w:val="00B91F91"/>
    <w:rsid w:val="00B9299A"/>
    <w:rsid w:val="00B94B0A"/>
    <w:rsid w:val="00B9543B"/>
    <w:rsid w:val="00B95B84"/>
    <w:rsid w:val="00BA5E7D"/>
    <w:rsid w:val="00BA65F9"/>
    <w:rsid w:val="00BA7796"/>
    <w:rsid w:val="00BA78A5"/>
    <w:rsid w:val="00BA7DB4"/>
    <w:rsid w:val="00BB0981"/>
    <w:rsid w:val="00BB1345"/>
    <w:rsid w:val="00BB1AC6"/>
    <w:rsid w:val="00BB5818"/>
    <w:rsid w:val="00BB5883"/>
    <w:rsid w:val="00BB5FEA"/>
    <w:rsid w:val="00BB62E4"/>
    <w:rsid w:val="00BB7243"/>
    <w:rsid w:val="00BC16A9"/>
    <w:rsid w:val="00BC1B4B"/>
    <w:rsid w:val="00BC386C"/>
    <w:rsid w:val="00BC6811"/>
    <w:rsid w:val="00BC6CED"/>
    <w:rsid w:val="00BC73F5"/>
    <w:rsid w:val="00BC7917"/>
    <w:rsid w:val="00BD0DAD"/>
    <w:rsid w:val="00BD15F5"/>
    <w:rsid w:val="00BD223A"/>
    <w:rsid w:val="00BD399C"/>
    <w:rsid w:val="00BD3F44"/>
    <w:rsid w:val="00BD4666"/>
    <w:rsid w:val="00BD4BBB"/>
    <w:rsid w:val="00BD5501"/>
    <w:rsid w:val="00BD582C"/>
    <w:rsid w:val="00BD798C"/>
    <w:rsid w:val="00BE1102"/>
    <w:rsid w:val="00BE11B9"/>
    <w:rsid w:val="00BE137F"/>
    <w:rsid w:val="00BE15B2"/>
    <w:rsid w:val="00BE28DB"/>
    <w:rsid w:val="00BE3F01"/>
    <w:rsid w:val="00BE68C2"/>
    <w:rsid w:val="00BE72EE"/>
    <w:rsid w:val="00BF2A2B"/>
    <w:rsid w:val="00BF3D18"/>
    <w:rsid w:val="00BF40CB"/>
    <w:rsid w:val="00BF4E55"/>
    <w:rsid w:val="00BF6FFD"/>
    <w:rsid w:val="00C003DD"/>
    <w:rsid w:val="00C00F81"/>
    <w:rsid w:val="00C01A9F"/>
    <w:rsid w:val="00C10B72"/>
    <w:rsid w:val="00C11F0E"/>
    <w:rsid w:val="00C126CD"/>
    <w:rsid w:val="00C14144"/>
    <w:rsid w:val="00C142AD"/>
    <w:rsid w:val="00C143E1"/>
    <w:rsid w:val="00C16999"/>
    <w:rsid w:val="00C2383C"/>
    <w:rsid w:val="00C24F87"/>
    <w:rsid w:val="00C25378"/>
    <w:rsid w:val="00C26FD0"/>
    <w:rsid w:val="00C30476"/>
    <w:rsid w:val="00C30506"/>
    <w:rsid w:val="00C30D45"/>
    <w:rsid w:val="00C31DD1"/>
    <w:rsid w:val="00C32969"/>
    <w:rsid w:val="00C33145"/>
    <w:rsid w:val="00C33749"/>
    <w:rsid w:val="00C33C04"/>
    <w:rsid w:val="00C37B5E"/>
    <w:rsid w:val="00C42502"/>
    <w:rsid w:val="00C42C9D"/>
    <w:rsid w:val="00C455D6"/>
    <w:rsid w:val="00C45EDA"/>
    <w:rsid w:val="00C50467"/>
    <w:rsid w:val="00C50750"/>
    <w:rsid w:val="00C50FC8"/>
    <w:rsid w:val="00C54A5C"/>
    <w:rsid w:val="00C556BC"/>
    <w:rsid w:val="00C55AB8"/>
    <w:rsid w:val="00C55F00"/>
    <w:rsid w:val="00C56B4F"/>
    <w:rsid w:val="00C604D2"/>
    <w:rsid w:val="00C61759"/>
    <w:rsid w:val="00C61DC8"/>
    <w:rsid w:val="00C62EB4"/>
    <w:rsid w:val="00C63928"/>
    <w:rsid w:val="00C63B1E"/>
    <w:rsid w:val="00C651A7"/>
    <w:rsid w:val="00C65D74"/>
    <w:rsid w:val="00C66B52"/>
    <w:rsid w:val="00C66F1D"/>
    <w:rsid w:val="00C675FF"/>
    <w:rsid w:val="00C677D7"/>
    <w:rsid w:val="00C7045F"/>
    <w:rsid w:val="00C706CB"/>
    <w:rsid w:val="00C70FCB"/>
    <w:rsid w:val="00C7138D"/>
    <w:rsid w:val="00C726B2"/>
    <w:rsid w:val="00C73D4C"/>
    <w:rsid w:val="00C75BFE"/>
    <w:rsid w:val="00C801EB"/>
    <w:rsid w:val="00C80696"/>
    <w:rsid w:val="00C80A3A"/>
    <w:rsid w:val="00C80B1C"/>
    <w:rsid w:val="00C82B3D"/>
    <w:rsid w:val="00C83496"/>
    <w:rsid w:val="00C84E34"/>
    <w:rsid w:val="00C86016"/>
    <w:rsid w:val="00C8696E"/>
    <w:rsid w:val="00C86DAD"/>
    <w:rsid w:val="00C87EEB"/>
    <w:rsid w:val="00C91B69"/>
    <w:rsid w:val="00C92D89"/>
    <w:rsid w:val="00C93286"/>
    <w:rsid w:val="00C9458D"/>
    <w:rsid w:val="00C97A5F"/>
    <w:rsid w:val="00CA028E"/>
    <w:rsid w:val="00CA02FE"/>
    <w:rsid w:val="00CA09B2"/>
    <w:rsid w:val="00CA0A57"/>
    <w:rsid w:val="00CA463B"/>
    <w:rsid w:val="00CA4EFA"/>
    <w:rsid w:val="00CA6E7C"/>
    <w:rsid w:val="00CA7A4F"/>
    <w:rsid w:val="00CA7DB5"/>
    <w:rsid w:val="00CB0A42"/>
    <w:rsid w:val="00CB0AC2"/>
    <w:rsid w:val="00CB1E8A"/>
    <w:rsid w:val="00CB3C62"/>
    <w:rsid w:val="00CC118F"/>
    <w:rsid w:val="00CC1CA8"/>
    <w:rsid w:val="00CC2481"/>
    <w:rsid w:val="00CC33FB"/>
    <w:rsid w:val="00CC652F"/>
    <w:rsid w:val="00CC6C51"/>
    <w:rsid w:val="00CC72A5"/>
    <w:rsid w:val="00CD02D3"/>
    <w:rsid w:val="00CD3287"/>
    <w:rsid w:val="00CD568A"/>
    <w:rsid w:val="00CD6382"/>
    <w:rsid w:val="00CD64CE"/>
    <w:rsid w:val="00CD658E"/>
    <w:rsid w:val="00CD689A"/>
    <w:rsid w:val="00CE0948"/>
    <w:rsid w:val="00CE1444"/>
    <w:rsid w:val="00CE1B0A"/>
    <w:rsid w:val="00CE3098"/>
    <w:rsid w:val="00CE4398"/>
    <w:rsid w:val="00CE5032"/>
    <w:rsid w:val="00CF1147"/>
    <w:rsid w:val="00CF1270"/>
    <w:rsid w:val="00CF212F"/>
    <w:rsid w:val="00CF2B9D"/>
    <w:rsid w:val="00CF2BCC"/>
    <w:rsid w:val="00CF5CF8"/>
    <w:rsid w:val="00CF7990"/>
    <w:rsid w:val="00D01182"/>
    <w:rsid w:val="00D02630"/>
    <w:rsid w:val="00D02731"/>
    <w:rsid w:val="00D06A2B"/>
    <w:rsid w:val="00D06DB5"/>
    <w:rsid w:val="00D1060A"/>
    <w:rsid w:val="00D1138B"/>
    <w:rsid w:val="00D119F8"/>
    <w:rsid w:val="00D12945"/>
    <w:rsid w:val="00D20BE8"/>
    <w:rsid w:val="00D218DD"/>
    <w:rsid w:val="00D21DB5"/>
    <w:rsid w:val="00D245CB"/>
    <w:rsid w:val="00D2460E"/>
    <w:rsid w:val="00D24C91"/>
    <w:rsid w:val="00D24FA6"/>
    <w:rsid w:val="00D25B38"/>
    <w:rsid w:val="00D3017A"/>
    <w:rsid w:val="00D30B69"/>
    <w:rsid w:val="00D3188F"/>
    <w:rsid w:val="00D319C4"/>
    <w:rsid w:val="00D32E34"/>
    <w:rsid w:val="00D33BE9"/>
    <w:rsid w:val="00D34C02"/>
    <w:rsid w:val="00D351A5"/>
    <w:rsid w:val="00D37C42"/>
    <w:rsid w:val="00D432E8"/>
    <w:rsid w:val="00D4503B"/>
    <w:rsid w:val="00D50AA8"/>
    <w:rsid w:val="00D50CA1"/>
    <w:rsid w:val="00D51315"/>
    <w:rsid w:val="00D51392"/>
    <w:rsid w:val="00D5157F"/>
    <w:rsid w:val="00D54B8D"/>
    <w:rsid w:val="00D55258"/>
    <w:rsid w:val="00D562E2"/>
    <w:rsid w:val="00D57696"/>
    <w:rsid w:val="00D57B6C"/>
    <w:rsid w:val="00D6056D"/>
    <w:rsid w:val="00D60DE2"/>
    <w:rsid w:val="00D61EE3"/>
    <w:rsid w:val="00D63138"/>
    <w:rsid w:val="00D6366F"/>
    <w:rsid w:val="00D638A2"/>
    <w:rsid w:val="00D63C8C"/>
    <w:rsid w:val="00D64C50"/>
    <w:rsid w:val="00D65174"/>
    <w:rsid w:val="00D6629D"/>
    <w:rsid w:val="00D6751B"/>
    <w:rsid w:val="00D67D45"/>
    <w:rsid w:val="00D7754C"/>
    <w:rsid w:val="00D7787E"/>
    <w:rsid w:val="00D81227"/>
    <w:rsid w:val="00D82969"/>
    <w:rsid w:val="00D833A0"/>
    <w:rsid w:val="00D86A99"/>
    <w:rsid w:val="00D93F69"/>
    <w:rsid w:val="00D945FD"/>
    <w:rsid w:val="00D94DA7"/>
    <w:rsid w:val="00D94E00"/>
    <w:rsid w:val="00D96896"/>
    <w:rsid w:val="00D9717C"/>
    <w:rsid w:val="00DA0560"/>
    <w:rsid w:val="00DA1A86"/>
    <w:rsid w:val="00DA2574"/>
    <w:rsid w:val="00DA4575"/>
    <w:rsid w:val="00DA5B79"/>
    <w:rsid w:val="00DA6194"/>
    <w:rsid w:val="00DA6E4D"/>
    <w:rsid w:val="00DA7374"/>
    <w:rsid w:val="00DB103F"/>
    <w:rsid w:val="00DB18D2"/>
    <w:rsid w:val="00DB3ECD"/>
    <w:rsid w:val="00DB463B"/>
    <w:rsid w:val="00DB5DF0"/>
    <w:rsid w:val="00DB5FA2"/>
    <w:rsid w:val="00DB6ECF"/>
    <w:rsid w:val="00DB7CF9"/>
    <w:rsid w:val="00DC1514"/>
    <w:rsid w:val="00DC21EA"/>
    <w:rsid w:val="00DC2259"/>
    <w:rsid w:val="00DC2601"/>
    <w:rsid w:val="00DC38D4"/>
    <w:rsid w:val="00DC40F2"/>
    <w:rsid w:val="00DC47E5"/>
    <w:rsid w:val="00DC508D"/>
    <w:rsid w:val="00DC5A7B"/>
    <w:rsid w:val="00DC6554"/>
    <w:rsid w:val="00DD05B6"/>
    <w:rsid w:val="00DD155B"/>
    <w:rsid w:val="00DD4462"/>
    <w:rsid w:val="00DD570D"/>
    <w:rsid w:val="00DD5BC3"/>
    <w:rsid w:val="00DE014E"/>
    <w:rsid w:val="00DE0CCE"/>
    <w:rsid w:val="00DE1317"/>
    <w:rsid w:val="00DE2CE3"/>
    <w:rsid w:val="00DE534D"/>
    <w:rsid w:val="00DE5EC2"/>
    <w:rsid w:val="00DF0439"/>
    <w:rsid w:val="00DF15DA"/>
    <w:rsid w:val="00DF1E03"/>
    <w:rsid w:val="00DF32A1"/>
    <w:rsid w:val="00DF768C"/>
    <w:rsid w:val="00DF7D74"/>
    <w:rsid w:val="00E00505"/>
    <w:rsid w:val="00E037D2"/>
    <w:rsid w:val="00E03FD4"/>
    <w:rsid w:val="00E04941"/>
    <w:rsid w:val="00E057C6"/>
    <w:rsid w:val="00E06D40"/>
    <w:rsid w:val="00E10414"/>
    <w:rsid w:val="00E11FE8"/>
    <w:rsid w:val="00E121A4"/>
    <w:rsid w:val="00E12A7B"/>
    <w:rsid w:val="00E13A7D"/>
    <w:rsid w:val="00E1440D"/>
    <w:rsid w:val="00E14743"/>
    <w:rsid w:val="00E152BA"/>
    <w:rsid w:val="00E179D0"/>
    <w:rsid w:val="00E17C83"/>
    <w:rsid w:val="00E200F3"/>
    <w:rsid w:val="00E20157"/>
    <w:rsid w:val="00E207AE"/>
    <w:rsid w:val="00E20C9B"/>
    <w:rsid w:val="00E240DD"/>
    <w:rsid w:val="00E25F1F"/>
    <w:rsid w:val="00E26544"/>
    <w:rsid w:val="00E3115F"/>
    <w:rsid w:val="00E3371D"/>
    <w:rsid w:val="00E35144"/>
    <w:rsid w:val="00E35367"/>
    <w:rsid w:val="00E35C5F"/>
    <w:rsid w:val="00E3607E"/>
    <w:rsid w:val="00E423DE"/>
    <w:rsid w:val="00E427B6"/>
    <w:rsid w:val="00E42811"/>
    <w:rsid w:val="00E4308D"/>
    <w:rsid w:val="00E431C1"/>
    <w:rsid w:val="00E45139"/>
    <w:rsid w:val="00E45F4E"/>
    <w:rsid w:val="00E47B7E"/>
    <w:rsid w:val="00E5003B"/>
    <w:rsid w:val="00E523C4"/>
    <w:rsid w:val="00E525C2"/>
    <w:rsid w:val="00E52DD6"/>
    <w:rsid w:val="00E543CC"/>
    <w:rsid w:val="00E55F51"/>
    <w:rsid w:val="00E56331"/>
    <w:rsid w:val="00E60ED9"/>
    <w:rsid w:val="00E60FD0"/>
    <w:rsid w:val="00E61601"/>
    <w:rsid w:val="00E61CCA"/>
    <w:rsid w:val="00E63507"/>
    <w:rsid w:val="00E70342"/>
    <w:rsid w:val="00E711B9"/>
    <w:rsid w:val="00E7149A"/>
    <w:rsid w:val="00E72A24"/>
    <w:rsid w:val="00E738C0"/>
    <w:rsid w:val="00E73ED2"/>
    <w:rsid w:val="00E752AB"/>
    <w:rsid w:val="00E76289"/>
    <w:rsid w:val="00E77301"/>
    <w:rsid w:val="00E773D3"/>
    <w:rsid w:val="00E77E04"/>
    <w:rsid w:val="00E840A8"/>
    <w:rsid w:val="00E8564F"/>
    <w:rsid w:val="00E85DF8"/>
    <w:rsid w:val="00E85E19"/>
    <w:rsid w:val="00E866B3"/>
    <w:rsid w:val="00E92D8B"/>
    <w:rsid w:val="00E965D3"/>
    <w:rsid w:val="00E96D09"/>
    <w:rsid w:val="00E96DB3"/>
    <w:rsid w:val="00E974E7"/>
    <w:rsid w:val="00E97974"/>
    <w:rsid w:val="00E97D3C"/>
    <w:rsid w:val="00EA07D3"/>
    <w:rsid w:val="00EA1613"/>
    <w:rsid w:val="00EA1836"/>
    <w:rsid w:val="00EA251D"/>
    <w:rsid w:val="00EA2DC7"/>
    <w:rsid w:val="00EA32EA"/>
    <w:rsid w:val="00EA35AD"/>
    <w:rsid w:val="00EA49DB"/>
    <w:rsid w:val="00EA515B"/>
    <w:rsid w:val="00EA55C4"/>
    <w:rsid w:val="00EB000B"/>
    <w:rsid w:val="00EB10F3"/>
    <w:rsid w:val="00EB71B2"/>
    <w:rsid w:val="00EC3BA9"/>
    <w:rsid w:val="00EC4335"/>
    <w:rsid w:val="00EC4E81"/>
    <w:rsid w:val="00EC5817"/>
    <w:rsid w:val="00EC71A3"/>
    <w:rsid w:val="00ED0298"/>
    <w:rsid w:val="00ED2CB3"/>
    <w:rsid w:val="00ED4441"/>
    <w:rsid w:val="00ED79C2"/>
    <w:rsid w:val="00EE07FF"/>
    <w:rsid w:val="00EE2BCB"/>
    <w:rsid w:val="00EE2F0A"/>
    <w:rsid w:val="00EE2FC8"/>
    <w:rsid w:val="00EE3C9B"/>
    <w:rsid w:val="00EE5D9B"/>
    <w:rsid w:val="00EF0C81"/>
    <w:rsid w:val="00EF0D55"/>
    <w:rsid w:val="00EF1602"/>
    <w:rsid w:val="00EF208A"/>
    <w:rsid w:val="00EF2A57"/>
    <w:rsid w:val="00EF2CB9"/>
    <w:rsid w:val="00EF4421"/>
    <w:rsid w:val="00EF4AA2"/>
    <w:rsid w:val="00EF4F00"/>
    <w:rsid w:val="00EF7203"/>
    <w:rsid w:val="00F00699"/>
    <w:rsid w:val="00F01475"/>
    <w:rsid w:val="00F02218"/>
    <w:rsid w:val="00F022AD"/>
    <w:rsid w:val="00F02E6D"/>
    <w:rsid w:val="00F04F48"/>
    <w:rsid w:val="00F04F58"/>
    <w:rsid w:val="00F04FA0"/>
    <w:rsid w:val="00F0657E"/>
    <w:rsid w:val="00F07026"/>
    <w:rsid w:val="00F105AC"/>
    <w:rsid w:val="00F10D50"/>
    <w:rsid w:val="00F118F6"/>
    <w:rsid w:val="00F12826"/>
    <w:rsid w:val="00F12F0A"/>
    <w:rsid w:val="00F143C9"/>
    <w:rsid w:val="00F15498"/>
    <w:rsid w:val="00F1621D"/>
    <w:rsid w:val="00F174C8"/>
    <w:rsid w:val="00F275D5"/>
    <w:rsid w:val="00F27782"/>
    <w:rsid w:val="00F27CF2"/>
    <w:rsid w:val="00F30D06"/>
    <w:rsid w:val="00F32238"/>
    <w:rsid w:val="00F32B02"/>
    <w:rsid w:val="00F32C15"/>
    <w:rsid w:val="00F34C32"/>
    <w:rsid w:val="00F35337"/>
    <w:rsid w:val="00F35B11"/>
    <w:rsid w:val="00F4038A"/>
    <w:rsid w:val="00F40440"/>
    <w:rsid w:val="00F4118F"/>
    <w:rsid w:val="00F41EA0"/>
    <w:rsid w:val="00F43E08"/>
    <w:rsid w:val="00F44F02"/>
    <w:rsid w:val="00F45376"/>
    <w:rsid w:val="00F465B9"/>
    <w:rsid w:val="00F471AE"/>
    <w:rsid w:val="00F516F9"/>
    <w:rsid w:val="00F521C0"/>
    <w:rsid w:val="00F5262C"/>
    <w:rsid w:val="00F54059"/>
    <w:rsid w:val="00F542D5"/>
    <w:rsid w:val="00F54FFC"/>
    <w:rsid w:val="00F555DD"/>
    <w:rsid w:val="00F56DA7"/>
    <w:rsid w:val="00F576CE"/>
    <w:rsid w:val="00F57A63"/>
    <w:rsid w:val="00F60BF6"/>
    <w:rsid w:val="00F60E4B"/>
    <w:rsid w:val="00F617F8"/>
    <w:rsid w:val="00F63175"/>
    <w:rsid w:val="00F6368B"/>
    <w:rsid w:val="00F63D61"/>
    <w:rsid w:val="00F65419"/>
    <w:rsid w:val="00F65B0A"/>
    <w:rsid w:val="00F67C1B"/>
    <w:rsid w:val="00F701A3"/>
    <w:rsid w:val="00F70B69"/>
    <w:rsid w:val="00F73006"/>
    <w:rsid w:val="00F73047"/>
    <w:rsid w:val="00F730E2"/>
    <w:rsid w:val="00F768AA"/>
    <w:rsid w:val="00F77458"/>
    <w:rsid w:val="00F800AC"/>
    <w:rsid w:val="00F83DCB"/>
    <w:rsid w:val="00F83E84"/>
    <w:rsid w:val="00F84521"/>
    <w:rsid w:val="00F84DE3"/>
    <w:rsid w:val="00F85556"/>
    <w:rsid w:val="00F85E6C"/>
    <w:rsid w:val="00F863A3"/>
    <w:rsid w:val="00F863C9"/>
    <w:rsid w:val="00F875A3"/>
    <w:rsid w:val="00F9085B"/>
    <w:rsid w:val="00F9183F"/>
    <w:rsid w:val="00F91DE3"/>
    <w:rsid w:val="00F93C16"/>
    <w:rsid w:val="00F94855"/>
    <w:rsid w:val="00F9748C"/>
    <w:rsid w:val="00F97E7B"/>
    <w:rsid w:val="00FA0314"/>
    <w:rsid w:val="00FA0359"/>
    <w:rsid w:val="00FA0891"/>
    <w:rsid w:val="00FA1981"/>
    <w:rsid w:val="00FA22CC"/>
    <w:rsid w:val="00FA23C8"/>
    <w:rsid w:val="00FA2A0B"/>
    <w:rsid w:val="00FA33AE"/>
    <w:rsid w:val="00FA3DF7"/>
    <w:rsid w:val="00FA67E2"/>
    <w:rsid w:val="00FA7007"/>
    <w:rsid w:val="00FB131D"/>
    <w:rsid w:val="00FB1663"/>
    <w:rsid w:val="00FB2C86"/>
    <w:rsid w:val="00FB36FD"/>
    <w:rsid w:val="00FB5431"/>
    <w:rsid w:val="00FB6463"/>
    <w:rsid w:val="00FB6945"/>
    <w:rsid w:val="00FB6CB5"/>
    <w:rsid w:val="00FB7418"/>
    <w:rsid w:val="00FB7AED"/>
    <w:rsid w:val="00FB7ED9"/>
    <w:rsid w:val="00FC1593"/>
    <w:rsid w:val="00FC4D36"/>
    <w:rsid w:val="00FC6357"/>
    <w:rsid w:val="00FC6ADC"/>
    <w:rsid w:val="00FC707A"/>
    <w:rsid w:val="00FC7658"/>
    <w:rsid w:val="00FD072A"/>
    <w:rsid w:val="00FD16C8"/>
    <w:rsid w:val="00FD1884"/>
    <w:rsid w:val="00FD217F"/>
    <w:rsid w:val="00FD27C4"/>
    <w:rsid w:val="00FD2B81"/>
    <w:rsid w:val="00FD5395"/>
    <w:rsid w:val="00FD5E74"/>
    <w:rsid w:val="00FD63D0"/>
    <w:rsid w:val="00FD6F4B"/>
    <w:rsid w:val="00FD7A9A"/>
    <w:rsid w:val="00FE036F"/>
    <w:rsid w:val="00FE0379"/>
    <w:rsid w:val="00FE0CF1"/>
    <w:rsid w:val="00FE2C65"/>
    <w:rsid w:val="00FE3BDB"/>
    <w:rsid w:val="00FE4B61"/>
    <w:rsid w:val="00FE5733"/>
    <w:rsid w:val="00FE6079"/>
    <w:rsid w:val="00FE6CAF"/>
    <w:rsid w:val="00FF0336"/>
    <w:rsid w:val="00FF0AD8"/>
    <w:rsid w:val="00FF20EB"/>
    <w:rsid w:val="00FF3C77"/>
    <w:rsid w:val="00FF4135"/>
    <w:rsid w:val="00FF55D7"/>
    <w:rsid w:val="00FF79C8"/>
    <w:rsid w:val="00FF7E74"/>
    <w:rsid w:val="1D9C176A"/>
    <w:rsid w:val="6CACC5CF"/>
    <w:rsid w:val="7E45A49C"/>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v:textbox inset="5.85pt,.7pt,5.85pt,.7pt"/>
    </o:shapedefaults>
    <o:shapelayout v:ext="edit">
      <o:idmap v:ext="edit" data="1"/>
    </o:shapelayout>
  </w:shapeDefaults>
  <w:decimalSymbol w:val="."/>
  <w:listSeparator w:val=","/>
  <w14:docId w14:val="00B82AEF"/>
  <w15:docId w15:val="{C33EEAE1-8E9D-49F6-8246-6F2F5CFF9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299D"/>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ashedList2,DL2,DashedList"/>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H4">
    <w:name w:val="H4"/>
    <w:aliases w:val="1.1.1.1"/>
    <w:next w:val="T"/>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sz w:val="24"/>
      <w:szCs w:val="24"/>
      <w:lang w:val="en-US"/>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paragraph" w:customStyle="1" w:styleId="TableText">
    <w:name w:val="TableText"/>
    <w:uiPriority w:val="99"/>
    <w:rsid w:val="00B6527E"/>
    <w:pPr>
      <w:widowControl w:val="0"/>
      <w:autoSpaceDE w:val="0"/>
      <w:autoSpaceDN w:val="0"/>
      <w:adjustRightInd w:val="0"/>
      <w:spacing w:line="200" w:lineRule="atLeast"/>
    </w:pPr>
    <w:rPr>
      <w:color w:val="000000"/>
      <w:w w:val="0"/>
      <w:sz w:val="18"/>
      <w:szCs w:val="18"/>
      <w:lang w:eastAsia="ko-KR"/>
    </w:rPr>
  </w:style>
  <w:style w:type="paragraph" w:customStyle="1" w:styleId="Prim">
    <w:name w:val="Prim"/>
    <w:aliases w:val="PrimTag"/>
    <w:next w:val="H6"/>
    <w:uiPriority w:val="99"/>
    <w:rsid w:val="0079029E"/>
    <w:pPr>
      <w:tabs>
        <w:tab w:val="left" w:pos="620"/>
      </w:tabs>
      <w:autoSpaceDE w:val="0"/>
      <w:autoSpaceDN w:val="0"/>
      <w:adjustRightInd w:val="0"/>
      <w:spacing w:line="240" w:lineRule="atLeast"/>
      <w:ind w:left="2640"/>
      <w:jc w:val="both"/>
    </w:pPr>
    <w:rPr>
      <w:color w:val="000000"/>
      <w:w w:val="0"/>
    </w:rPr>
  </w:style>
  <w:style w:type="paragraph" w:customStyle="1" w:styleId="DL1">
    <w:name w:val="DL1"/>
    <w:aliases w:val="DashedList3"/>
    <w:uiPriority w:val="99"/>
    <w:rsid w:val="0079029E"/>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paragraph" w:customStyle="1" w:styleId="Equation">
    <w:name w:val="Equation"/>
    <w:rsid w:val="0079029E"/>
    <w:pPr>
      <w:suppressAutoHyphens/>
      <w:autoSpaceDE w:val="0"/>
      <w:autoSpaceDN w:val="0"/>
      <w:adjustRightInd w:val="0"/>
      <w:spacing w:before="240" w:after="240" w:line="200" w:lineRule="atLeast"/>
      <w:ind w:firstLine="200"/>
    </w:pPr>
    <w:rPr>
      <w:color w:val="000000"/>
      <w:w w:val="0"/>
    </w:rPr>
  </w:style>
  <w:style w:type="paragraph" w:customStyle="1" w:styleId="Code">
    <w:name w:val="Code"/>
    <w:uiPriority w:val="99"/>
    <w:rsid w:val="000D0576"/>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hAnsi="Courier New" w:cs="Courier New"/>
      <w:color w:val="000000"/>
      <w:w w:val="0"/>
      <w:sz w:val="18"/>
      <w:szCs w:val="18"/>
      <w:lang w:eastAsia="ja-JP"/>
    </w:rPr>
  </w:style>
  <w:style w:type="paragraph" w:styleId="Revision">
    <w:name w:val="Revision"/>
    <w:hidden/>
    <w:uiPriority w:val="99"/>
    <w:semiHidden/>
    <w:rsid w:val="008E529C"/>
    <w:rPr>
      <w:sz w:val="22"/>
      <w:lang w:val="en-GB"/>
    </w:rPr>
  </w:style>
  <w:style w:type="paragraph" w:customStyle="1" w:styleId="Bulleted">
    <w:name w:val="Bulleted"/>
    <w:rsid w:val="009A4D11"/>
    <w:pPr>
      <w:tabs>
        <w:tab w:val="left" w:pos="360"/>
      </w:tabs>
      <w:autoSpaceDE w:val="0"/>
      <w:autoSpaceDN w:val="0"/>
      <w:adjustRightInd w:val="0"/>
      <w:spacing w:line="280" w:lineRule="atLeast"/>
      <w:ind w:left="360" w:hanging="360"/>
    </w:pPr>
    <w:rPr>
      <w:color w:val="000000"/>
      <w:w w:val="0"/>
      <w:sz w:val="24"/>
      <w:szCs w:val="24"/>
      <w:lang w:eastAsia="ja-JP"/>
    </w:rPr>
  </w:style>
  <w:style w:type="paragraph" w:customStyle="1" w:styleId="MappingTableCell">
    <w:name w:val="Mapping Table Cell"/>
    <w:uiPriority w:val="99"/>
    <w:rsid w:val="00C86016"/>
    <w:pPr>
      <w:widowControl w:val="0"/>
      <w:autoSpaceDE w:val="0"/>
      <w:autoSpaceDN w:val="0"/>
      <w:adjustRightInd w:val="0"/>
      <w:spacing w:before="40" w:after="40" w:line="280" w:lineRule="atLeast"/>
    </w:pPr>
    <w:rPr>
      <w:color w:val="000000"/>
      <w:w w:val="0"/>
      <w:sz w:val="24"/>
      <w:szCs w:val="24"/>
      <w:lang w:val="en-SG" w:eastAsia="en-SG"/>
    </w:rPr>
  </w:style>
  <w:style w:type="paragraph" w:customStyle="1" w:styleId="H2">
    <w:name w:val="H2"/>
    <w:aliases w:val="1.1"/>
    <w:next w:val="T"/>
    <w:uiPriority w:val="99"/>
    <w:rsid w:val="00C8601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SG"/>
    </w:rPr>
  </w:style>
  <w:style w:type="paragraph" w:customStyle="1" w:styleId="EditiingInstruction">
    <w:name w:val="Editiing Instruction"/>
    <w:uiPriority w:val="99"/>
    <w:rsid w:val="00F97E7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b/>
      <w:bCs/>
      <w:i/>
      <w:iCs/>
      <w:color w:val="000000"/>
      <w:w w:val="0"/>
      <w:lang w:eastAsia="en-SG"/>
    </w:rPr>
  </w:style>
  <w:style w:type="paragraph" w:customStyle="1" w:styleId="H1">
    <w:name w:val="H1"/>
    <w:aliases w:val="1stLevelHead"/>
    <w:next w:val="Normal"/>
    <w:uiPriority w:val="99"/>
    <w:rsid w:val="00F97E7B"/>
    <w:pPr>
      <w:keepNext/>
      <w:widowControl w:val="0"/>
      <w:autoSpaceDE w:val="0"/>
      <w:autoSpaceDN w:val="0"/>
      <w:adjustRightInd w:val="0"/>
      <w:spacing w:before="480" w:after="240" w:line="280" w:lineRule="atLeast"/>
    </w:pPr>
    <w:rPr>
      <w:rFonts w:ascii="Arial" w:hAnsi="Arial" w:cs="Arial"/>
      <w:b/>
      <w:bCs/>
      <w:color w:val="000000"/>
      <w:w w:val="0"/>
      <w:sz w:val="24"/>
      <w:szCs w:val="24"/>
      <w:lang w:eastAsia="en-SG"/>
    </w:rPr>
  </w:style>
  <w:style w:type="paragraph" w:customStyle="1" w:styleId="AH1">
    <w:name w:val="AH1"/>
    <w:aliases w:val="A.1"/>
    <w:next w:val="T"/>
    <w:uiPriority w:val="99"/>
    <w:rsid w:val="00F5262C"/>
    <w:pPr>
      <w:keepNext/>
      <w:widowControl w:val="0"/>
      <w:autoSpaceDE w:val="0"/>
      <w:autoSpaceDN w:val="0"/>
      <w:adjustRightInd w:val="0"/>
      <w:spacing w:before="480" w:after="240" w:line="280" w:lineRule="atLeast"/>
    </w:pPr>
    <w:rPr>
      <w:rFonts w:ascii="Arial" w:hAnsi="Arial" w:cs="Arial"/>
      <w:b/>
      <w:bCs/>
      <w:color w:val="000000"/>
      <w:w w:val="0"/>
      <w:sz w:val="24"/>
      <w:szCs w:val="24"/>
      <w:lang w:eastAsia="en-SG"/>
    </w:rPr>
  </w:style>
  <w:style w:type="paragraph" w:customStyle="1" w:styleId="AI">
    <w:name w:val="AI"/>
    <w:aliases w:val="Annex"/>
    <w:next w:val="Normal"/>
    <w:uiPriority w:val="99"/>
    <w:rsid w:val="00F5262C"/>
    <w:pPr>
      <w:keepNext/>
      <w:autoSpaceDE w:val="0"/>
      <w:autoSpaceDN w:val="0"/>
      <w:adjustRightInd w:val="0"/>
      <w:spacing w:before="480" w:after="240" w:line="320" w:lineRule="atLeast"/>
    </w:pPr>
    <w:rPr>
      <w:rFonts w:ascii="Arial" w:hAnsi="Arial" w:cs="Arial"/>
      <w:b/>
      <w:bCs/>
      <w:color w:val="000000"/>
      <w:w w:val="0"/>
      <w:sz w:val="28"/>
      <w:szCs w:val="28"/>
      <w:lang w:eastAsia="en-SG"/>
    </w:rPr>
  </w:style>
  <w:style w:type="paragraph" w:customStyle="1" w:styleId="AT">
    <w:name w:val="AT"/>
    <w:aliases w:val="AnnexTitle"/>
    <w:next w:val="T"/>
    <w:uiPriority w:val="99"/>
    <w:rsid w:val="00F5262C"/>
    <w:pPr>
      <w:keepNext/>
      <w:autoSpaceDE w:val="0"/>
      <w:autoSpaceDN w:val="0"/>
      <w:adjustRightInd w:val="0"/>
      <w:spacing w:after="240" w:line="320" w:lineRule="atLeast"/>
    </w:pPr>
    <w:rPr>
      <w:rFonts w:ascii="Arial" w:hAnsi="Arial" w:cs="Arial"/>
      <w:b/>
      <w:bCs/>
      <w:color w:val="000000"/>
      <w:w w:val="0"/>
      <w:sz w:val="28"/>
      <w:szCs w:val="28"/>
      <w:lang w:eastAsia="en-SG"/>
    </w:rPr>
  </w:style>
  <w:style w:type="paragraph" w:customStyle="1" w:styleId="Nor">
    <w:name w:val="Nor"/>
    <w:aliases w:val="Normative"/>
    <w:next w:val="AT"/>
    <w:uiPriority w:val="99"/>
    <w:rsid w:val="00F5262C"/>
    <w:pPr>
      <w:keepNext/>
      <w:autoSpaceDE w:val="0"/>
      <w:autoSpaceDN w:val="0"/>
      <w:adjustRightInd w:val="0"/>
      <w:spacing w:before="240" w:after="360" w:line="280" w:lineRule="atLeast"/>
    </w:pPr>
    <w:rPr>
      <w:rFonts w:ascii="Arial" w:hAnsi="Arial" w:cs="Arial"/>
      <w:color w:val="000000"/>
      <w:w w:val="0"/>
      <w:sz w:val="24"/>
      <w:szCs w:val="24"/>
      <w:lang w:eastAsia="en-SG"/>
    </w:rPr>
  </w:style>
  <w:style w:type="paragraph" w:customStyle="1" w:styleId="LP2">
    <w:name w:val="LP2"/>
    <w:aliases w:val="ListParagraph2"/>
    <w:next w:val="Normal"/>
    <w:uiPriority w:val="99"/>
    <w:rsid w:val="003B529B"/>
    <w:pPr>
      <w:tabs>
        <w:tab w:val="left" w:pos="640"/>
      </w:tabs>
      <w:autoSpaceDE w:val="0"/>
      <w:autoSpaceDN w:val="0"/>
      <w:adjustRightInd w:val="0"/>
      <w:spacing w:before="60" w:after="60" w:line="240" w:lineRule="atLeast"/>
      <w:ind w:left="1040"/>
      <w:jc w:val="both"/>
    </w:pPr>
    <w:rPr>
      <w:color w:val="000000"/>
      <w:w w:val="0"/>
      <w:lang w:eastAsia="en-SG"/>
    </w:rPr>
  </w:style>
  <w:style w:type="paragraph" w:customStyle="1" w:styleId="LP3">
    <w:name w:val="LP3"/>
    <w:aliases w:val="ListParagraph3"/>
    <w:next w:val="Normal"/>
    <w:uiPriority w:val="99"/>
    <w:rsid w:val="003B529B"/>
    <w:pPr>
      <w:tabs>
        <w:tab w:val="left" w:pos="640"/>
      </w:tabs>
      <w:autoSpaceDE w:val="0"/>
      <w:autoSpaceDN w:val="0"/>
      <w:adjustRightInd w:val="0"/>
      <w:spacing w:before="60" w:after="60" w:line="240" w:lineRule="atLeast"/>
      <w:ind w:left="1440"/>
      <w:jc w:val="both"/>
    </w:pPr>
    <w:rPr>
      <w:color w:val="000000"/>
      <w:w w:val="0"/>
      <w:lang w:eastAsia="en-SG"/>
    </w:rPr>
  </w:style>
  <w:style w:type="paragraph" w:customStyle="1" w:styleId="SP12172141">
    <w:name w:val="SP.12.172141"/>
    <w:basedOn w:val="Default"/>
    <w:next w:val="Default"/>
    <w:uiPriority w:val="99"/>
    <w:rsid w:val="00055348"/>
    <w:rPr>
      <w:rFonts w:ascii="Times New Roman" w:hAnsi="Times New Roman" w:cs="Times New Roman"/>
      <w:color w:val="auto"/>
      <w:lang w:val="en-SG"/>
    </w:rPr>
  </w:style>
  <w:style w:type="paragraph" w:customStyle="1" w:styleId="SP12172213">
    <w:name w:val="SP.12.172213"/>
    <w:basedOn w:val="Default"/>
    <w:next w:val="Default"/>
    <w:uiPriority w:val="99"/>
    <w:rsid w:val="00055348"/>
    <w:rPr>
      <w:rFonts w:ascii="Times New Roman" w:hAnsi="Times New Roman" w:cs="Times New Roman"/>
      <w:color w:val="auto"/>
      <w:lang w:val="en-SG"/>
    </w:rPr>
  </w:style>
  <w:style w:type="paragraph" w:customStyle="1" w:styleId="SP12172255">
    <w:name w:val="SP.12.172255"/>
    <w:basedOn w:val="Default"/>
    <w:next w:val="Default"/>
    <w:uiPriority w:val="99"/>
    <w:rsid w:val="00055348"/>
    <w:rPr>
      <w:rFonts w:ascii="Times New Roman" w:hAnsi="Times New Roman" w:cs="Times New Roman"/>
      <w:color w:val="auto"/>
      <w:lang w:val="en-SG"/>
    </w:rPr>
  </w:style>
  <w:style w:type="paragraph" w:customStyle="1" w:styleId="SP12172233">
    <w:name w:val="SP.12.172233"/>
    <w:basedOn w:val="Default"/>
    <w:next w:val="Default"/>
    <w:uiPriority w:val="99"/>
    <w:rsid w:val="00055348"/>
    <w:rPr>
      <w:rFonts w:ascii="Times New Roman" w:hAnsi="Times New Roman" w:cs="Times New Roman"/>
      <w:color w:val="auto"/>
      <w:lang w:val="en-SG"/>
    </w:rPr>
  </w:style>
  <w:style w:type="character" w:customStyle="1" w:styleId="SC12204802">
    <w:name w:val="SC.12.204802"/>
    <w:uiPriority w:val="99"/>
    <w:rsid w:val="00055348"/>
    <w:rPr>
      <w:color w:val="000000"/>
      <w:sz w:val="20"/>
      <w:szCs w:val="20"/>
    </w:rPr>
  </w:style>
  <w:style w:type="paragraph" w:customStyle="1" w:styleId="SP12172242">
    <w:name w:val="SP.12.172242"/>
    <w:basedOn w:val="Default"/>
    <w:next w:val="Default"/>
    <w:uiPriority w:val="99"/>
    <w:rsid w:val="00055348"/>
    <w:rPr>
      <w:rFonts w:ascii="Times New Roman" w:hAnsi="Times New Roman" w:cs="Times New Roman"/>
      <w:color w:val="auto"/>
      <w:lang w:val="en-SG"/>
    </w:rPr>
  </w:style>
  <w:style w:type="paragraph" w:customStyle="1" w:styleId="EditorNote">
    <w:name w:val="Editor_Note"/>
    <w:uiPriority w:val="99"/>
    <w:rsid w:val="003356B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eastAsia="en-SG"/>
    </w:rPr>
  </w:style>
  <w:style w:type="paragraph" w:customStyle="1" w:styleId="CellBodyCentred">
    <w:name w:val="CellBodyCentred"/>
    <w:uiPriority w:val="99"/>
    <w:rsid w:val="00736017"/>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hAnsi="Arial" w:cs="Arial"/>
      <w:color w:val="000000"/>
      <w:w w:val="0"/>
      <w:sz w:val="16"/>
      <w:szCs w:val="16"/>
      <w:lang w:eastAsia="en-SG"/>
    </w:rPr>
  </w:style>
  <w:style w:type="paragraph" w:customStyle="1" w:styleId="Definitions1">
    <w:name w:val="Definitions1"/>
    <w:uiPriority w:val="99"/>
    <w:rsid w:val="0073601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lang w:eastAsia="en-SG"/>
    </w:rPr>
  </w:style>
  <w:style w:type="paragraph" w:customStyle="1" w:styleId="AH2">
    <w:name w:val="AH2"/>
    <w:aliases w:val="A.1.1"/>
    <w:next w:val="T"/>
    <w:uiPriority w:val="99"/>
    <w:rsid w:val="00D9689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sz w:val="22"/>
      <w:szCs w:val="22"/>
      <w:lang w:eastAsia="en-SG"/>
    </w:rPr>
  </w:style>
  <w:style w:type="paragraph" w:customStyle="1" w:styleId="AH3">
    <w:name w:val="AH3"/>
    <w:aliases w:val="A.1.1.1"/>
    <w:next w:val="T"/>
    <w:uiPriority w:val="99"/>
    <w:rsid w:val="00D9689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hAnsi="Arial" w:cs="Arial"/>
      <w:b/>
      <w:bCs/>
      <w:color w:val="000000"/>
      <w:w w:val="0"/>
      <w:lang w:eastAsia="en-SG"/>
    </w:rPr>
  </w:style>
  <w:style w:type="paragraph" w:customStyle="1" w:styleId="ATableTitle">
    <w:name w:val="ATableTitle"/>
    <w:next w:val="T"/>
    <w:uiPriority w:val="99"/>
    <w:rsid w:val="00C706CB"/>
    <w:pPr>
      <w:widowControl w:val="0"/>
      <w:autoSpaceDE w:val="0"/>
      <w:autoSpaceDN w:val="0"/>
      <w:adjustRightInd w:val="0"/>
      <w:spacing w:line="240" w:lineRule="atLeast"/>
      <w:jc w:val="center"/>
    </w:pPr>
    <w:rPr>
      <w:rFonts w:ascii="Arial" w:hAnsi="Arial" w:cs="Arial"/>
      <w:b/>
      <w:bCs/>
      <w:color w:val="000000"/>
      <w:w w:val="0"/>
      <w:lang w:eastAsia="en-SG"/>
    </w:rPr>
  </w:style>
  <w:style w:type="paragraph" w:customStyle="1" w:styleId="figuretext">
    <w:name w:val="figure text"/>
    <w:uiPriority w:val="99"/>
    <w:rsid w:val="00E207AE"/>
    <w:pPr>
      <w:widowControl w:val="0"/>
      <w:suppressAutoHyphens/>
      <w:autoSpaceDE w:val="0"/>
      <w:autoSpaceDN w:val="0"/>
      <w:adjustRightInd w:val="0"/>
      <w:spacing w:line="160" w:lineRule="atLeast"/>
      <w:jc w:val="center"/>
    </w:pPr>
    <w:rPr>
      <w:rFonts w:ascii="Arial" w:hAnsi="Arial" w:cs="Arial"/>
      <w:color w:val="000000"/>
      <w:w w:val="0"/>
      <w:sz w:val="16"/>
      <w:szCs w:val="16"/>
      <w:lang w:eastAsia="zh-CN"/>
    </w:rPr>
  </w:style>
  <w:style w:type="paragraph" w:customStyle="1" w:styleId="Prim2">
    <w:name w:val="Prim2"/>
    <w:aliases w:val="PrimTag3"/>
    <w:uiPriority w:val="99"/>
    <w:rsid w:val="00CF212F"/>
    <w:pPr>
      <w:autoSpaceDE w:val="0"/>
      <w:autoSpaceDN w:val="0"/>
      <w:adjustRightInd w:val="0"/>
      <w:spacing w:line="240" w:lineRule="atLeast"/>
      <w:ind w:left="3280"/>
      <w:jc w:val="both"/>
    </w:pPr>
    <w:rPr>
      <w:color w:val="000000"/>
      <w:w w:val="0"/>
      <w:lang w:eastAsia="en-SG"/>
    </w:rPr>
  </w:style>
  <w:style w:type="paragraph" w:customStyle="1" w:styleId="SP15303498">
    <w:name w:val="SP.15.303498"/>
    <w:basedOn w:val="Default"/>
    <w:next w:val="Default"/>
    <w:uiPriority w:val="99"/>
    <w:rsid w:val="000574F4"/>
    <w:rPr>
      <w:rFonts w:ascii="Times New Roman" w:hAnsi="Times New Roman" w:cs="Mangal"/>
      <w:color w:val="auto"/>
      <w:lang w:bidi="ne-NP"/>
    </w:rPr>
  </w:style>
  <w:style w:type="paragraph" w:customStyle="1" w:styleId="SP15303509">
    <w:name w:val="SP.15.303509"/>
    <w:basedOn w:val="Default"/>
    <w:next w:val="Default"/>
    <w:uiPriority w:val="99"/>
    <w:rsid w:val="000574F4"/>
    <w:rPr>
      <w:rFonts w:ascii="Times New Roman" w:hAnsi="Times New Roman" w:cs="Mangal"/>
      <w:color w:val="auto"/>
      <w:lang w:bidi="ne-NP"/>
    </w:rPr>
  </w:style>
  <w:style w:type="paragraph" w:customStyle="1" w:styleId="SP15303120">
    <w:name w:val="SP.15.303120"/>
    <w:basedOn w:val="Default"/>
    <w:next w:val="Default"/>
    <w:uiPriority w:val="99"/>
    <w:rsid w:val="000574F4"/>
    <w:rPr>
      <w:rFonts w:ascii="Times New Roman" w:hAnsi="Times New Roman" w:cs="Mangal"/>
      <w:color w:val="auto"/>
      <w:lang w:bidi="ne-NP"/>
    </w:rPr>
  </w:style>
  <w:style w:type="character" w:customStyle="1" w:styleId="SC15323589">
    <w:name w:val="SC.15.323589"/>
    <w:uiPriority w:val="99"/>
    <w:rsid w:val="000574F4"/>
    <w:rPr>
      <w:rFonts w:cs="Times New Roman"/>
      <w:color w:val="000000"/>
      <w:sz w:val="20"/>
      <w:szCs w:val="20"/>
    </w:rPr>
  </w:style>
  <w:style w:type="paragraph" w:styleId="BodyText0">
    <w:name w:val="Body Text"/>
    <w:basedOn w:val="Normal"/>
    <w:link w:val="BodyTextChar"/>
    <w:semiHidden/>
    <w:unhideWhenUsed/>
    <w:rsid w:val="004541F1"/>
    <w:pPr>
      <w:spacing w:after="120"/>
    </w:pPr>
  </w:style>
  <w:style w:type="character" w:customStyle="1" w:styleId="BodyTextChar">
    <w:name w:val="Body Text Char"/>
    <w:basedOn w:val="DefaultParagraphFont"/>
    <w:link w:val="BodyText0"/>
    <w:semiHidden/>
    <w:rsid w:val="004541F1"/>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41883">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39825835">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496576859">
      <w:bodyDiv w:val="1"/>
      <w:marLeft w:val="0"/>
      <w:marRight w:val="0"/>
      <w:marTop w:val="0"/>
      <w:marBottom w:val="0"/>
      <w:divBdr>
        <w:top w:val="none" w:sz="0" w:space="0" w:color="auto"/>
        <w:left w:val="none" w:sz="0" w:space="0" w:color="auto"/>
        <w:bottom w:val="none" w:sz="0" w:space="0" w:color="auto"/>
        <w:right w:val="none" w:sz="0" w:space="0" w:color="auto"/>
      </w:divBdr>
    </w:div>
    <w:div w:id="510147235">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03209815">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97863434">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65890365">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16233011">
      <w:bodyDiv w:val="1"/>
      <w:marLeft w:val="0"/>
      <w:marRight w:val="0"/>
      <w:marTop w:val="0"/>
      <w:marBottom w:val="0"/>
      <w:divBdr>
        <w:top w:val="none" w:sz="0" w:space="0" w:color="auto"/>
        <w:left w:val="none" w:sz="0" w:space="0" w:color="auto"/>
        <w:bottom w:val="none" w:sz="0" w:space="0" w:color="auto"/>
        <w:right w:val="none" w:sz="0" w:space="0" w:color="auto"/>
      </w:divBdr>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81568963">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57072793">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26725141">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37405330">
      <w:bodyDiv w:val="1"/>
      <w:marLeft w:val="0"/>
      <w:marRight w:val="0"/>
      <w:marTop w:val="0"/>
      <w:marBottom w:val="0"/>
      <w:divBdr>
        <w:top w:val="none" w:sz="0" w:space="0" w:color="auto"/>
        <w:left w:val="none" w:sz="0" w:space="0" w:color="auto"/>
        <w:bottom w:val="none" w:sz="0" w:space="0" w:color="auto"/>
        <w:right w:val="none" w:sz="0" w:space="0" w:color="auto"/>
      </w:divBdr>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903127">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80951780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085909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1D9AE765034EA78C85BDEF27AD5A5B"/>
        <w:category>
          <w:name w:val="General"/>
          <w:gallery w:val="placeholder"/>
        </w:category>
        <w:types>
          <w:type w:val="bbPlcHdr"/>
        </w:types>
        <w:behaviors>
          <w:behavior w:val="content"/>
        </w:behaviors>
        <w:guid w:val="{DCECBBA7-007D-4F52-997B-BE1C58B413E8}"/>
      </w:docPartPr>
      <w:docPartBody>
        <w:p w:rsidR="003A0F5A" w:rsidRDefault="00A01AD5">
          <w:r w:rsidRPr="00C84F81">
            <w:rPr>
              <w:rStyle w:val="PlaceholderText"/>
            </w:rPr>
            <w:t>[Title]</w:t>
          </w:r>
        </w:p>
      </w:docPartBody>
    </w:docPart>
    <w:docPart>
      <w:docPartPr>
        <w:name w:val="5CDA5FD3811744168375010903B428A2"/>
        <w:category>
          <w:name w:val="General"/>
          <w:gallery w:val="placeholder"/>
        </w:category>
        <w:types>
          <w:type w:val="bbPlcHdr"/>
        </w:types>
        <w:behaviors>
          <w:behavior w:val="content"/>
        </w:behaviors>
        <w:guid w:val="{E9220C86-FFA1-49E3-890B-821B68E4E23C}"/>
      </w:docPartPr>
      <w:docPartBody>
        <w:p w:rsidR="006F6026" w:rsidRDefault="006E6950">
          <w:r w:rsidRPr="006540F9">
            <w:rPr>
              <w:rStyle w:val="PlaceholderText"/>
            </w:rPr>
            <w:t>[Title]</w:t>
          </w:r>
        </w:p>
      </w:docPartBody>
    </w:docPart>
    <w:docPart>
      <w:docPartPr>
        <w:name w:val="7EA2C4B5AC764BE488DFF1CC878E6C59"/>
        <w:category>
          <w:name w:val="General"/>
          <w:gallery w:val="placeholder"/>
        </w:category>
        <w:types>
          <w:type w:val="bbPlcHdr"/>
        </w:types>
        <w:behaviors>
          <w:behavior w:val="content"/>
        </w:behaviors>
        <w:guid w:val="{E57B0535-430A-48A2-959F-E329BC046E11}"/>
      </w:docPartPr>
      <w:docPartBody>
        <w:p w:rsidR="00415908" w:rsidRDefault="00450734" w:rsidP="00450734">
          <w:pPr>
            <w:pStyle w:val="7EA2C4B5AC764BE488DFF1CC878E6C59"/>
          </w:pPr>
          <w:r w:rsidRPr="00C84F81">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roma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1AD5"/>
    <w:rsid w:val="003A0F5A"/>
    <w:rsid w:val="00415908"/>
    <w:rsid w:val="00450734"/>
    <w:rsid w:val="006E6950"/>
    <w:rsid w:val="006F6026"/>
    <w:rsid w:val="00A01AD5"/>
    <w:rsid w:val="00CF4BC2"/>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US" w:eastAsia="zh-CN" w:bidi="ne-NP"/>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1AD5"/>
    <w:rPr>
      <w:rFonts w:cs="Mangal"/>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F4BC2"/>
    <w:rPr>
      <w:color w:val="808080"/>
    </w:rPr>
  </w:style>
  <w:style w:type="paragraph" w:customStyle="1" w:styleId="7EA2C4B5AC764BE488DFF1CC878E6C59">
    <w:name w:val="7EA2C4B5AC764BE488DFF1CC878E6C59"/>
    <w:rsid w:val="004507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E8296836C39494297FB4CD847280E05" ma:contentTypeVersion="10" ma:contentTypeDescription="新しいドキュメントを作成します。" ma:contentTypeScope="" ma:versionID="aa6a9813a18063a90b33ec9c2b4328df">
  <xsd:schema xmlns:xsd="http://www.w3.org/2001/XMLSchema" xmlns:xs="http://www.w3.org/2001/XMLSchema" xmlns:p="http://schemas.microsoft.com/office/2006/metadata/properties" xmlns:ns2="5a0e02d0-dbbe-454c-bf16-36e0337fafec" xmlns:ns3="f2d91d1f-eabb-41c4-8bb7-ac90c0463bd8" targetNamespace="http://schemas.microsoft.com/office/2006/metadata/properties" ma:root="true" ma:fieldsID="73a17917ff69c6ef9059887d6e67dfcc" ns2:_="" ns3:_="">
    <xsd:import namespace="5a0e02d0-dbbe-454c-bf16-36e0337fafec"/>
    <xsd:import namespace="f2d91d1f-eabb-41c4-8bb7-ac90c0463bd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0e02d0-dbbe-454c-bf16-36e0337faf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d91d1f-eabb-41c4-8bb7-ac90c0463bd8"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s>
</file>

<file path=customXml/itemProps1.xml><?xml version="1.0" encoding="utf-8"?>
<ds:datastoreItem xmlns:ds="http://schemas.openxmlformats.org/officeDocument/2006/customXml" ds:itemID="{9837A72B-A9A7-40DC-BD7F-CCD07E1B4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0e02d0-dbbe-454c-bf16-36e0337fafec"/>
    <ds:schemaRef ds:uri="f2d91d1f-eabb-41c4-8bb7-ac90c0463b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B44AC1-2539-4DEF-9B1C-0844DA1174F9}">
  <ds:schemaRefs>
    <ds:schemaRef ds:uri="http://www.w3.org/XML/1998/namespace"/>
    <ds:schemaRef ds:uri="http://schemas.openxmlformats.org/package/2006/metadata/core-properties"/>
    <ds:schemaRef ds:uri="http://purl.org/dc/dcmitype/"/>
    <ds:schemaRef ds:uri="http://purl.org/dc/elements/1.1/"/>
    <ds:schemaRef ds:uri="f2d91d1f-eabb-41c4-8bb7-ac90c0463bd8"/>
    <ds:schemaRef ds:uri="http://schemas.microsoft.com/office/2006/metadata/properties"/>
    <ds:schemaRef ds:uri="http://schemas.microsoft.com/office/infopath/2007/PartnerControls"/>
    <ds:schemaRef ds:uri="http://purl.org/dc/terms/"/>
    <ds:schemaRef ds:uri="http://schemas.microsoft.com/office/2006/documentManagement/types"/>
    <ds:schemaRef ds:uri="5a0e02d0-dbbe-454c-bf16-36e0337fafec"/>
  </ds:schemaRefs>
</ds:datastoreItem>
</file>

<file path=customXml/itemProps3.xml><?xml version="1.0" encoding="utf-8"?>
<ds:datastoreItem xmlns:ds="http://schemas.openxmlformats.org/officeDocument/2006/customXml" ds:itemID="{F99D05EA-6FD5-424C-A668-3CDC77114DE9}">
  <ds:schemaRefs>
    <ds:schemaRef ds:uri="http://schemas.microsoft.com/sharepoint/v3/contenttype/forms"/>
  </ds:schemaRefs>
</ds:datastoreItem>
</file>

<file path=customXml/itemProps4.xml><?xml version="1.0" encoding="utf-8"?>
<ds:datastoreItem xmlns:ds="http://schemas.openxmlformats.org/officeDocument/2006/customXml" ds:itemID="{B0C95291-DF8F-4BB0-940D-08BFD543A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344</TotalTime>
  <Pages>7</Pages>
  <Words>2181</Words>
  <Characters>11324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IEEE 802.11-21/1277r1</vt:lpstr>
    </vt:vector>
  </TitlesOfParts>
  <Company>Panasonic Corporation</Company>
  <LinksUpToDate>false</LinksUpToDate>
  <CharactersWithSpaces>13479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802.11-21/1277r1</dc:title>
  <dc:subject>Submission</dc:subject>
  <dc:creator>Rojan Chitrakar</dc:creator>
  <cp:keywords>March 2016, CTPClassification=CTP_IC:VisualMarkings=</cp:keywords>
  <cp:lastModifiedBy>Rojan Chitrakar</cp:lastModifiedBy>
  <cp:revision>13</cp:revision>
  <cp:lastPrinted>2014-09-06T06:13:00Z</cp:lastPrinted>
  <dcterms:created xsi:type="dcterms:W3CDTF">2022-03-18T03:09:00Z</dcterms:created>
  <dcterms:modified xsi:type="dcterms:W3CDTF">2022-03-23T02:37:00Z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e933072d-10ca-4c89-a311-2a2215524cee</vt:lpwstr>
  </property>
  <property fmtid="{D5CDD505-2E9C-101B-9397-08002B2CF9AE}" pid="4" name="CTP_BU">
    <vt:lpwstr>NEXT GEN AND STANDARDS GROUP</vt:lpwstr>
  </property>
  <property fmtid="{D5CDD505-2E9C-101B-9397-08002B2CF9AE}" pid="5" name="CTP_TimeStamp">
    <vt:lpwstr>2016-11-08 17:56:51Z</vt:lpwstr>
  </property>
  <property fmtid="{D5CDD505-2E9C-101B-9397-08002B2CF9AE}" pid="6" name="_2015_ms_pID_725343">
    <vt:lpwstr>(2)OHHjdrOb8yVE9ho7D9KTwVP4E0qsF2t7fC+s+M+w1HsV9LoXNprC0IOxQTFa0J8SE0kCxjCe
e5psoeGbjOoQR4Wcq0KGtD26f2RoWDxkrz7XNriJ5aJmOMc0+D9awxGb+g0qAxuwSbtBL27a
Q0kmfhNLHzqCUAlejV+omd0XqxnGGCAGEkE41XvRorK7rG37A5AZkFjSy03QFzZgjP8OXZ4O
3PJawRWwWEEWAO3d6I</vt:lpwstr>
  </property>
  <property fmtid="{D5CDD505-2E9C-101B-9397-08002B2CF9AE}" pid="7" name="_2015_ms_pID_7253431">
    <vt:lpwstr>VaRh271GE+0J6QxM7mKOhvkqS+4dgWo1NBjYVHjUWKYxAesgy6xvTw
n71vNxBou4MnxLVsPxVl60Y7PleBojgHQjomAA6SO9b4Bw4pVxyQZrjEUIj8nQyg5+1eRn9h
4V3q/rplM2oibobrpzOerU9l4zOC8UdYYu9JOudHjgssc3f0JnC9G069hplSOCRiJ3NwNwez
8Ug1iuPMCCDIQgd3</vt:lpwstr>
  </property>
  <property fmtid="{D5CDD505-2E9C-101B-9397-08002B2CF9AE}" pid="8" name="CTPClassification">
    <vt:lpwstr>CTP_IC</vt:lpwstr>
  </property>
  <property fmtid="{D5CDD505-2E9C-101B-9397-08002B2CF9AE}" pid="9" name="sflag">
    <vt:lpwstr>1484689079</vt:lpwstr>
  </property>
  <property fmtid="{D5CDD505-2E9C-101B-9397-08002B2CF9AE}" pid="10" name="ContentTypeId">
    <vt:lpwstr>0x0101009E8296836C39494297FB4CD847280E05</vt:lpwstr>
  </property>
</Properties>
</file>