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4016ABF1" w:rsidR="00B6527E" w:rsidRDefault="00C92D89" w:rsidP="00A2662F">
            <w:pPr>
              <w:pStyle w:val="T2"/>
              <w:rPr>
                <w:lang w:eastAsia="zh-CN"/>
              </w:rPr>
            </w:pPr>
            <w:r>
              <w:t>Comment Resolution</w:t>
            </w:r>
            <w:r w:rsidR="00A2662F">
              <w:t>s</w:t>
            </w:r>
            <w:r>
              <w:t xml:space="preserve"> </w:t>
            </w:r>
            <w:r w:rsidR="00A2662F">
              <w:t>for</w:t>
            </w:r>
            <w:r w:rsidR="00E711B9">
              <w:t xml:space="preserve"> </w:t>
            </w:r>
            <w:r w:rsidR="00266D8A">
              <w:t>CC36 D1.0</w:t>
            </w:r>
            <w:r w:rsidR="00684C14">
              <w:t xml:space="preserve"> </w:t>
            </w:r>
            <w:r w:rsidR="007B2560">
              <w:t xml:space="preserve">ML </w:t>
            </w:r>
            <w:r w:rsidR="002F14AB">
              <w:t>retransmission</w:t>
            </w:r>
            <w:r w:rsidR="00684C14">
              <w:t xml:space="preserve"> </w:t>
            </w:r>
            <w:r w:rsidR="003226A9">
              <w:t>CIDs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4ADC7258" w:rsidR="00B6527E" w:rsidRDefault="00B6527E" w:rsidP="003226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21</w:t>
            </w:r>
            <w:r>
              <w:rPr>
                <w:b w:val="0"/>
                <w:sz w:val="20"/>
              </w:rPr>
              <w:t>-</w:t>
            </w:r>
            <w:r w:rsidR="00776049">
              <w:rPr>
                <w:b w:val="0"/>
                <w:sz w:val="20"/>
              </w:rPr>
              <w:t>0</w:t>
            </w:r>
            <w:r w:rsidR="00C03269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D91D99">
              <w:rPr>
                <w:b w:val="0"/>
                <w:sz w:val="20"/>
              </w:rPr>
              <w:t>1</w:t>
            </w:r>
            <w:r w:rsidR="00C03269">
              <w:rPr>
                <w:b w:val="0"/>
                <w:sz w:val="20"/>
              </w:rPr>
              <w:t>8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7451" w14:paraId="36B539ED" w14:textId="77777777" w:rsidTr="00243052">
        <w:trPr>
          <w:jc w:val="center"/>
        </w:trPr>
        <w:tc>
          <w:tcPr>
            <w:tcW w:w="1615" w:type="dxa"/>
            <w:vAlign w:val="center"/>
          </w:tcPr>
          <w:p w14:paraId="24F74CFC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530" w:type="dxa"/>
            <w:vAlign w:val="center"/>
          </w:tcPr>
          <w:p w14:paraId="3E512D79" w14:textId="77777777" w:rsidR="00CA7451" w:rsidRPr="00B77FE4" w:rsidRDefault="00CA7451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070" w:type="dxa"/>
            <w:vAlign w:val="center"/>
          </w:tcPr>
          <w:p w14:paraId="4B4A5133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D19EDFC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6CBE24B" w14:textId="77777777" w:rsidR="00CA7451" w:rsidRPr="00B77FE4" w:rsidRDefault="00CA7451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Rojan.chitrakar@sg.panasonic.com</w:t>
            </w:r>
          </w:p>
        </w:tc>
      </w:tr>
      <w:tr w:rsidR="00776049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48562720" w:rsidR="00776049" w:rsidRPr="00964E0D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68D26C4C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B918655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4A309D6F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0E9D4D" w14:textId="2C27CA8C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2BB5883D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E3849E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0077F02C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144585F4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0EF0D325" w14:textId="77777777" w:rsidTr="00243052">
        <w:trPr>
          <w:jc w:val="center"/>
        </w:trPr>
        <w:tc>
          <w:tcPr>
            <w:tcW w:w="1615" w:type="dxa"/>
            <w:vAlign w:val="center"/>
          </w:tcPr>
          <w:p w14:paraId="46148EB7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1DB3ED7B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1AAA49D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11DFCC3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1AA57A2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277F8" w14:paraId="45291CE0" w14:textId="77777777" w:rsidTr="00243052">
        <w:trPr>
          <w:jc w:val="center"/>
        </w:trPr>
        <w:tc>
          <w:tcPr>
            <w:tcW w:w="1615" w:type="dxa"/>
            <w:vAlign w:val="center"/>
          </w:tcPr>
          <w:p w14:paraId="47E0FE7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D900FA0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AB43D8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2FA913B3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465819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6F3F4923" w14:textId="77777777" w:rsidTr="00243052">
        <w:trPr>
          <w:jc w:val="center"/>
        </w:trPr>
        <w:tc>
          <w:tcPr>
            <w:tcW w:w="1615" w:type="dxa"/>
            <w:vAlign w:val="center"/>
          </w:tcPr>
          <w:p w14:paraId="55459ED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AEC1D75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F3312E7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5691C6E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C749330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1BE2A3C1" w14:textId="77777777" w:rsidTr="00243052">
        <w:trPr>
          <w:jc w:val="center"/>
        </w:trPr>
        <w:tc>
          <w:tcPr>
            <w:tcW w:w="1615" w:type="dxa"/>
            <w:vAlign w:val="center"/>
          </w:tcPr>
          <w:p w14:paraId="69E5C676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FB9BB9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591CF8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45D3B7FA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6645B94D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33923EC3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B0E25A" w14:textId="77777777" w:rsidR="004409CE" w:rsidRDefault="004409CE" w:rsidP="004409C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CE87C3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DF27543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9899488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E1415BA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487D9D65" w14:textId="77777777" w:rsidTr="00243052">
        <w:trPr>
          <w:jc w:val="center"/>
        </w:trPr>
        <w:tc>
          <w:tcPr>
            <w:tcW w:w="1615" w:type="dxa"/>
            <w:vAlign w:val="center"/>
          </w:tcPr>
          <w:p w14:paraId="0C7E8F8B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E556CA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E366CD4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8F9EE55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739339B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33BCEB" wp14:editId="7AE33AE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5B7ADB" w:rsidRDefault="005B7AD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3AC4DE97" w:rsidR="005B7ADB" w:rsidRDefault="005B7ADB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 of comments received from 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comment collection</w:t>
                            </w:r>
                            <w:r w:rsidR="00D91D99">
                              <w:rPr>
                                <w:lang w:eastAsia="ko-KR"/>
                              </w:rPr>
                              <w:t xml:space="preserve"> 36</w:t>
                            </w:r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D91D99">
                              <w:rPr>
                                <w:lang w:eastAsia="ko-KR"/>
                              </w:rPr>
                              <w:t>1.0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).</w:t>
                            </w:r>
                          </w:p>
                          <w:p w14:paraId="5072BB9F" w14:textId="47CB91AC" w:rsidR="005B7ADB" w:rsidRDefault="005B7ADB" w:rsidP="007448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contextualSpacing w:val="0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CIDs: </w:t>
                            </w:r>
                            <w:r w:rsidR="00D91D99" w:rsidRPr="00D91D99">
                              <w:rPr>
                                <w:lang w:eastAsia="ko-KR"/>
                              </w:rPr>
                              <w:t>7824, 6740, 6379, 6378, 6323, 4756, 4485, 4420, 4418</w:t>
                            </w:r>
                            <w:r w:rsidR="00D91D99">
                              <w:rPr>
                                <w:lang w:eastAsia="ko-KR"/>
                              </w:rPr>
                              <w:t xml:space="preserve"> </w:t>
                            </w:r>
                            <w:r w:rsidR="006B5313" w:rsidRPr="002F14AB">
                              <w:rPr>
                                <w:rFonts w:eastAsia="SimSun"/>
                                <w:lang w:eastAsia="zh-CN"/>
                              </w:rPr>
                              <w:t>(</w:t>
                            </w:r>
                            <w:r w:rsidR="00E569AE">
                              <w:rPr>
                                <w:rFonts w:eastAsia="SimSun"/>
                                <w:lang w:eastAsia="zh-CN"/>
                              </w:rPr>
                              <w:t>9</w:t>
                            </w:r>
                            <w:r w:rsidR="003F4509">
                              <w:rPr>
                                <w:rFonts w:eastAsia="SimSun"/>
                                <w:lang w:eastAsia="zh-CN"/>
                              </w:rPr>
                              <w:t xml:space="preserve"> </w:t>
                            </w:r>
                            <w:r w:rsidRPr="002F14AB">
                              <w:rPr>
                                <w:rFonts w:eastAsia="SimSun"/>
                                <w:lang w:eastAsia="zh-CN"/>
                              </w:rPr>
                              <w:t>CIDs)</w:t>
                            </w:r>
                          </w:p>
                          <w:p w14:paraId="5C9493D5" w14:textId="77777777" w:rsidR="005B7ADB" w:rsidRDefault="005B7ADB" w:rsidP="000619B9"/>
                          <w:p w14:paraId="4AF840BF" w14:textId="77777777" w:rsidR="005B7ADB" w:rsidRDefault="005B7ADB" w:rsidP="00CA7A4F">
                            <w:r>
                              <w:t>Revisions:</w:t>
                            </w:r>
                          </w:p>
                          <w:p w14:paraId="30D8CE95" w14:textId="77777777" w:rsidR="005B7ADB" w:rsidRDefault="005B7ADB" w:rsidP="00CA7A4F"/>
                          <w:p w14:paraId="0879F2E3" w14:textId="77777777" w:rsidR="005B7ADB" w:rsidRDefault="005B7ADB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4967B040" w14:textId="77777777" w:rsidR="005B7ADB" w:rsidRDefault="005B7ADB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7BDF3AE4" w14:textId="77777777" w:rsidR="005B7ADB" w:rsidRDefault="005B7AD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3AC4DE97" w:rsidR="005B7ADB" w:rsidRDefault="005B7ADB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comment collection</w:t>
                      </w:r>
                      <w:r w:rsidR="00D91D99">
                        <w:rPr>
                          <w:lang w:eastAsia="ko-KR"/>
                        </w:rPr>
                        <w:t xml:space="preserve"> 36</w:t>
                      </w:r>
                      <w:r>
                        <w:rPr>
                          <w:lang w:eastAsia="ko-KR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D91D99">
                        <w:rPr>
                          <w:lang w:eastAsia="ko-KR"/>
                        </w:rPr>
                        <w:t>1.0</w:t>
                      </w:r>
                      <w:r>
                        <w:rPr>
                          <w:rFonts w:hint="eastAsia"/>
                          <w:lang w:eastAsia="ko-KR"/>
                        </w:rPr>
                        <w:t>).</w:t>
                      </w:r>
                    </w:p>
                    <w:p w14:paraId="5072BB9F" w14:textId="47CB91AC" w:rsidR="005B7ADB" w:rsidRDefault="005B7ADB" w:rsidP="007448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contextualSpacing w:val="0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CIDs: </w:t>
                      </w:r>
                      <w:r w:rsidR="00D91D99" w:rsidRPr="00D91D99">
                        <w:rPr>
                          <w:lang w:eastAsia="ko-KR"/>
                        </w:rPr>
                        <w:t>7824, 6740, 6379, 6378, 6323, 4756, 4485, 4420, 4418</w:t>
                      </w:r>
                      <w:r w:rsidR="00D91D99">
                        <w:rPr>
                          <w:lang w:eastAsia="ko-KR"/>
                        </w:rPr>
                        <w:t xml:space="preserve"> </w:t>
                      </w:r>
                      <w:r w:rsidR="006B5313" w:rsidRPr="002F14AB">
                        <w:rPr>
                          <w:rFonts w:eastAsia="SimSun"/>
                          <w:lang w:eastAsia="zh-CN"/>
                        </w:rPr>
                        <w:t>(</w:t>
                      </w:r>
                      <w:r w:rsidR="00E569AE">
                        <w:rPr>
                          <w:rFonts w:eastAsia="SimSun"/>
                          <w:lang w:eastAsia="zh-CN"/>
                        </w:rPr>
                        <w:t>9</w:t>
                      </w:r>
                      <w:r w:rsidR="003F4509">
                        <w:rPr>
                          <w:rFonts w:eastAsia="SimSun"/>
                          <w:lang w:eastAsia="zh-CN"/>
                        </w:rPr>
                        <w:t xml:space="preserve"> </w:t>
                      </w:r>
                      <w:r w:rsidRPr="002F14AB">
                        <w:rPr>
                          <w:rFonts w:eastAsia="SimSun"/>
                          <w:lang w:eastAsia="zh-CN"/>
                        </w:rPr>
                        <w:t>CIDs)</w:t>
                      </w:r>
                    </w:p>
                    <w:p w14:paraId="5C9493D5" w14:textId="77777777" w:rsidR="005B7ADB" w:rsidRDefault="005B7ADB" w:rsidP="000619B9"/>
                    <w:p w14:paraId="4AF840BF" w14:textId="77777777" w:rsidR="005B7ADB" w:rsidRDefault="005B7ADB" w:rsidP="00CA7A4F">
                      <w:r>
                        <w:t>Revisions:</w:t>
                      </w:r>
                    </w:p>
                    <w:p w14:paraId="30D8CE95" w14:textId="77777777" w:rsidR="005B7ADB" w:rsidRDefault="005B7ADB" w:rsidP="00CA7A4F"/>
                    <w:p w14:paraId="0879F2E3" w14:textId="77777777" w:rsidR="005B7ADB" w:rsidRDefault="005B7ADB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4967B040" w14:textId="77777777" w:rsidR="005B7ADB" w:rsidRDefault="005B7ADB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77777777" w:rsidR="006C720C" w:rsidRDefault="006C720C">
      <w:pPr>
        <w:rPr>
          <w:rStyle w:val="Strong"/>
        </w:rPr>
      </w:pPr>
    </w:p>
    <w:p w14:paraId="26E57FCB" w14:textId="77777777" w:rsidR="00AA56F8" w:rsidRDefault="00AA56F8" w:rsidP="00A02EBF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Introduction</w:t>
      </w:r>
    </w:p>
    <w:p w14:paraId="4D645674" w14:textId="77777777" w:rsidR="00AA56F8" w:rsidRDefault="00AA56F8" w:rsidP="0093524C">
      <w:pPr>
        <w:pStyle w:val="ListParagraph"/>
        <w:rPr>
          <w:b/>
          <w:sz w:val="28"/>
        </w:rPr>
      </w:pPr>
    </w:p>
    <w:p w14:paraId="1D557377" w14:textId="77777777" w:rsidR="00AA56F8" w:rsidRPr="004F3AF6" w:rsidRDefault="00AA56F8" w:rsidP="00AA56F8">
      <w:r w:rsidRPr="004F3AF6">
        <w:t>Interpretation of a Motion to Adopt</w:t>
      </w:r>
    </w:p>
    <w:p w14:paraId="723B4F1B" w14:textId="77777777" w:rsidR="00AA56F8" w:rsidRPr="004C0F0A" w:rsidRDefault="00AA56F8" w:rsidP="00AA56F8">
      <w:pPr>
        <w:rPr>
          <w:lang w:eastAsia="ko-KR"/>
        </w:rPr>
      </w:pPr>
    </w:p>
    <w:p w14:paraId="6856A575" w14:textId="42BC88A8" w:rsidR="00AA56F8" w:rsidRPr="004F3AF6" w:rsidRDefault="00AA56F8" w:rsidP="00AA56F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 w:rsidR="00374F67">
        <w:rPr>
          <w:lang w:eastAsia="ko-KR"/>
        </w:rPr>
        <w:t>b</w:t>
      </w:r>
      <w:r w:rsidR="001B32B9">
        <w:rPr>
          <w:lang w:eastAsia="ko-KR"/>
        </w:rPr>
        <w:t>e</w:t>
      </w:r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 w:rsidR="00143077"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5F167403" w14:textId="77777777" w:rsidR="00AA56F8" w:rsidRPr="004F3AF6" w:rsidRDefault="00AA56F8" w:rsidP="00AA56F8">
      <w:pPr>
        <w:rPr>
          <w:lang w:eastAsia="ko-KR"/>
        </w:rPr>
      </w:pPr>
    </w:p>
    <w:p w14:paraId="7B6D7040" w14:textId="7FE08DBB" w:rsidR="00AA56F8" w:rsidRPr="004F3AF6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 w:rsidR="001B32B9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30784D4C" w14:textId="77777777" w:rsidR="00AA56F8" w:rsidRPr="004F3AF6" w:rsidRDefault="00AA56F8" w:rsidP="00AA56F8">
      <w:pPr>
        <w:rPr>
          <w:lang w:eastAsia="ko-KR"/>
        </w:rPr>
      </w:pPr>
    </w:p>
    <w:p w14:paraId="123A34CE" w14:textId="60B3B134" w:rsidR="00AA56F8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8F1B29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E086E4B" w14:textId="77777777" w:rsidR="0068013A" w:rsidRDefault="0068013A" w:rsidP="00AA56F8">
      <w:pPr>
        <w:rPr>
          <w:b/>
          <w:bCs/>
          <w:i/>
          <w:iCs/>
          <w:lang w:eastAsia="ko-KR"/>
        </w:rPr>
      </w:pPr>
    </w:p>
    <w:tbl>
      <w:tblPr>
        <w:tblStyle w:val="TableGrid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22"/>
        <w:gridCol w:w="720"/>
        <w:gridCol w:w="768"/>
        <w:gridCol w:w="1662"/>
        <w:gridCol w:w="2307"/>
        <w:gridCol w:w="2126"/>
      </w:tblGrid>
      <w:tr w:rsidR="00776049" w:rsidRPr="00966382" w14:paraId="465D7E89" w14:textId="77777777" w:rsidTr="00776049">
        <w:trPr>
          <w:trHeight w:val="473"/>
        </w:trPr>
        <w:tc>
          <w:tcPr>
            <w:tcW w:w="709" w:type="dxa"/>
          </w:tcPr>
          <w:p w14:paraId="047C1A93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65516199"/>
            <w:bookmarkStart w:id="1" w:name="RTF35383035323a2048342c312e"/>
            <w:r w:rsidRPr="004E675E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1276" w:type="dxa"/>
          </w:tcPr>
          <w:p w14:paraId="28143F63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</w:rPr>
            </w:pPr>
            <w:r w:rsidRPr="004E675E">
              <w:rPr>
                <w:rFonts w:ascii="Arial" w:hAnsi="Arial" w:cs="Arial"/>
                <w:sz w:val="20"/>
              </w:rPr>
              <w:t>Commenter</w:t>
            </w:r>
          </w:p>
        </w:tc>
        <w:tc>
          <w:tcPr>
            <w:tcW w:w="922" w:type="dxa"/>
          </w:tcPr>
          <w:p w14:paraId="2BD08578" w14:textId="77777777" w:rsidR="00776049" w:rsidRPr="004E675E" w:rsidRDefault="00776049" w:rsidP="00322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720" w:type="dxa"/>
          </w:tcPr>
          <w:p w14:paraId="799D1186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</w:rPr>
            </w:pPr>
            <w:r w:rsidRPr="004E675E">
              <w:rPr>
                <w:rFonts w:ascii="Arial" w:hAnsi="Arial" w:cs="Arial"/>
                <w:sz w:val="20"/>
              </w:rPr>
              <w:t>Page</w:t>
            </w:r>
          </w:p>
        </w:tc>
        <w:tc>
          <w:tcPr>
            <w:tcW w:w="768" w:type="dxa"/>
          </w:tcPr>
          <w:p w14:paraId="19B64615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1662" w:type="dxa"/>
          </w:tcPr>
          <w:p w14:paraId="00AB459C" w14:textId="1D5BC245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2307" w:type="dxa"/>
          </w:tcPr>
          <w:p w14:paraId="459A2B11" w14:textId="77777777" w:rsidR="00776049" w:rsidRPr="004E675E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5E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126" w:type="dxa"/>
          </w:tcPr>
          <w:p w14:paraId="46730A43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bookmarkEnd w:id="0"/>
      <w:tr w:rsidR="00D91D99" w:rsidRPr="00966382" w14:paraId="59762130" w14:textId="77777777" w:rsidTr="00776049">
        <w:trPr>
          <w:trHeight w:val="243"/>
        </w:trPr>
        <w:tc>
          <w:tcPr>
            <w:tcW w:w="709" w:type="dxa"/>
          </w:tcPr>
          <w:p w14:paraId="0BCC3194" w14:textId="1F8F1969" w:rsidR="00D91D99" w:rsidRPr="004E675E" w:rsidRDefault="00D91D99" w:rsidP="00D91D99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4418</w:t>
            </w:r>
          </w:p>
        </w:tc>
        <w:tc>
          <w:tcPr>
            <w:tcW w:w="1276" w:type="dxa"/>
          </w:tcPr>
          <w:p w14:paraId="3396AC25" w14:textId="4FCE884B" w:rsidR="00D91D99" w:rsidRPr="004E675E" w:rsidRDefault="00D91D99" w:rsidP="00D91D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Arik Klein</w:t>
            </w:r>
          </w:p>
        </w:tc>
        <w:tc>
          <w:tcPr>
            <w:tcW w:w="922" w:type="dxa"/>
          </w:tcPr>
          <w:p w14:paraId="3656D5D1" w14:textId="414F7319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3C558C9E" w14:textId="1FFF555C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9004D22" w14:textId="217A64A5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5B9BF2FB" w14:textId="6F73C696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Replace "the" with "that" in the following sentence:"If an MLD has a established block ack agreement with another MLD for a TID, and the transmission of a QoS Data frame of *the* TID on a link is unsuccessful,..." to emphasize that the uinsuccessful trnamission is related to the MSDU that corresponds to the same TID to which the Block ACK agreements is referred.</w:t>
            </w:r>
          </w:p>
        </w:tc>
        <w:tc>
          <w:tcPr>
            <w:tcW w:w="2307" w:type="dxa"/>
          </w:tcPr>
          <w:p w14:paraId="08C57B07" w14:textId="47964E9F" w:rsidR="00D91D99" w:rsidRPr="004E675E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 revising the sentence as follows:"If an MLD has a established block ack agreement with another MLD for a TID, and the transmission of a QoS Data frame of *that* TID on a link is unsuccessful,..."</w:t>
            </w:r>
          </w:p>
        </w:tc>
        <w:tc>
          <w:tcPr>
            <w:tcW w:w="2126" w:type="dxa"/>
          </w:tcPr>
          <w:p w14:paraId="2746C3F5" w14:textId="65201787" w:rsidR="00E26138" w:rsidRPr="008947EA" w:rsidRDefault="00E26138" w:rsidP="00E26138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 w:rsidR="00266D8A"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60D84C6B" w14:textId="77777777" w:rsidR="00E26138" w:rsidRPr="008947EA" w:rsidRDefault="00E26138" w:rsidP="00E26138">
            <w:pPr>
              <w:rPr>
                <w:rFonts w:ascii="Arial" w:hAnsi="Arial" w:cs="Arial"/>
                <w:b/>
                <w:sz w:val="20"/>
              </w:rPr>
            </w:pPr>
          </w:p>
          <w:p w14:paraId="0A0AC00B" w14:textId="46AC6FAF" w:rsidR="00D91D99" w:rsidRPr="00966382" w:rsidRDefault="00266D8A" w:rsidP="00E261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The cited “the” </w:t>
            </w:r>
            <w:r w:rsidR="00EB55CA">
              <w:rPr>
                <w:rFonts w:ascii="Arial" w:hAnsi="Arial" w:cs="Arial"/>
                <w:bCs/>
                <w:sz w:val="20"/>
              </w:rPr>
              <w:t>already makes it clear that the TID being referred to is the same TID for which the block ack agreement is established.</w:t>
            </w:r>
          </w:p>
        </w:tc>
      </w:tr>
      <w:tr w:rsidR="00D91D99" w:rsidRPr="00966382" w14:paraId="4D92E1B2" w14:textId="77777777" w:rsidTr="00F50238">
        <w:trPr>
          <w:trHeight w:val="2755"/>
        </w:trPr>
        <w:tc>
          <w:tcPr>
            <w:tcW w:w="709" w:type="dxa"/>
          </w:tcPr>
          <w:p w14:paraId="79D55308" w14:textId="6C52F36A" w:rsidR="00D91D99" w:rsidRPr="00F50238" w:rsidRDefault="00D91D99" w:rsidP="00D9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4420</w:t>
            </w:r>
          </w:p>
        </w:tc>
        <w:tc>
          <w:tcPr>
            <w:tcW w:w="1276" w:type="dxa"/>
          </w:tcPr>
          <w:p w14:paraId="07DF420F" w14:textId="4551188D" w:rsidR="00D91D99" w:rsidRPr="00F50238" w:rsidRDefault="00D91D99" w:rsidP="00D91D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Arik Klein</w:t>
            </w:r>
          </w:p>
        </w:tc>
        <w:tc>
          <w:tcPr>
            <w:tcW w:w="922" w:type="dxa"/>
          </w:tcPr>
          <w:p w14:paraId="1AF5FF82" w14:textId="5327BA8E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6A57F1B2" w14:textId="362CB18D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4AE020D7" w14:textId="6BA45180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62" w:type="dxa"/>
          </w:tcPr>
          <w:p w14:paraId="1358B685" w14:textId="19D78F31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According to the following cited text: "the MLD may attempt retransmissions of the frame on any link *that has the TID mapped to it*,...".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However, it contradicts with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the TID-to-Link mapping element (802.11 D1.0 section 9.4.2.295d) where for each of the TIDs there is a Link Mapping field which indicates all the links that are mapped to this TID.</w:t>
            </w:r>
          </w:p>
        </w:tc>
        <w:tc>
          <w:tcPr>
            <w:tcW w:w="2307" w:type="dxa"/>
          </w:tcPr>
          <w:p w14:paraId="4D5EBAB2" w14:textId="7D9D0FA8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Revise the sentence as follows: "the MLD may attempt retransmissions of the frame on any link *which is mapped to that TID*,..."</w:t>
            </w:r>
          </w:p>
        </w:tc>
        <w:tc>
          <w:tcPr>
            <w:tcW w:w="2126" w:type="dxa"/>
          </w:tcPr>
          <w:p w14:paraId="6D0117C2" w14:textId="4C9E53F0" w:rsidR="00266D8A" w:rsidRPr="008947EA" w:rsidRDefault="00266D8A" w:rsidP="00266D8A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 w:rsidR="00F36024"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5DF95194" w14:textId="77777777" w:rsidR="00266D8A" w:rsidRPr="008947EA" w:rsidRDefault="00266D8A" w:rsidP="00266D8A">
            <w:pPr>
              <w:rPr>
                <w:rFonts w:ascii="Arial" w:hAnsi="Arial" w:cs="Arial"/>
                <w:b/>
                <w:sz w:val="20"/>
              </w:rPr>
            </w:pPr>
          </w:p>
          <w:p w14:paraId="462D2936" w14:textId="21516298" w:rsidR="00D91D99" w:rsidRPr="00F50238" w:rsidRDefault="00F36024" w:rsidP="00266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>A TID is mapped to a link; a link is not mapped to a TID. There are many occurrences of TID being mapped to links in D1.1.</w:t>
            </w:r>
          </w:p>
        </w:tc>
      </w:tr>
      <w:tr w:rsidR="00D91D99" w:rsidRPr="00966382" w14:paraId="25986C05" w14:textId="77777777" w:rsidTr="00776049">
        <w:trPr>
          <w:trHeight w:val="243"/>
        </w:trPr>
        <w:tc>
          <w:tcPr>
            <w:tcW w:w="709" w:type="dxa"/>
          </w:tcPr>
          <w:p w14:paraId="452047B8" w14:textId="0D6E9D77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4485</w:t>
            </w:r>
          </w:p>
        </w:tc>
        <w:tc>
          <w:tcPr>
            <w:tcW w:w="1276" w:type="dxa"/>
          </w:tcPr>
          <w:p w14:paraId="026C38E3" w14:textId="679B9467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Arik Klein</w:t>
            </w:r>
          </w:p>
        </w:tc>
        <w:tc>
          <w:tcPr>
            <w:tcW w:w="922" w:type="dxa"/>
          </w:tcPr>
          <w:p w14:paraId="0CCF042E" w14:textId="569919C5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7CE01687" w14:textId="4A7E790D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BCD2442" w14:textId="70F6C36F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62" w:type="dxa"/>
          </w:tcPr>
          <w:p w14:paraId="47F4BFD5" w14:textId="45B45FC0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typo - remove the word "it" in the following sentence "...the MLD may attempt retransmissions of the frame on any link that has the TID mapped to *it*, subject to the applicable"</w:t>
            </w:r>
          </w:p>
        </w:tc>
        <w:tc>
          <w:tcPr>
            <w:tcW w:w="2307" w:type="dxa"/>
          </w:tcPr>
          <w:p w14:paraId="13702FA4" w14:textId="33CA2E47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126" w:type="dxa"/>
          </w:tcPr>
          <w:p w14:paraId="55C140D2" w14:textId="77777777" w:rsidR="00F36024" w:rsidRPr="008947EA" w:rsidRDefault="00F36024" w:rsidP="00F36024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Revised.</w:t>
            </w:r>
          </w:p>
          <w:p w14:paraId="6F64F619" w14:textId="73377AAC" w:rsidR="00F36024" w:rsidRDefault="00F36024" w:rsidP="00F36024">
            <w:pPr>
              <w:rPr>
                <w:ins w:id="2" w:author="Rojan Chitrakar" w:date="2021-08-12T16:52:00Z"/>
                <w:rFonts w:ascii="Arial" w:hAnsi="Arial" w:cs="Arial"/>
                <w:bCs/>
                <w:sz w:val="20"/>
              </w:rPr>
            </w:pPr>
          </w:p>
          <w:p w14:paraId="326A1AB6" w14:textId="4F6CC705" w:rsidR="00B8437C" w:rsidRDefault="00B8437C" w:rsidP="00F36024">
            <w:pPr>
              <w:rPr>
                <w:ins w:id="3" w:author="Rojan Chitrakar" w:date="2021-08-12T16:52:00Z"/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The cited sentence is rephrased as: “</w:t>
            </w:r>
            <w:r>
              <w:rPr>
                <w:rFonts w:ascii="Arial" w:hAnsi="Arial" w:cs="Arial"/>
                <w:sz w:val="20"/>
                <w:szCs w:val="20"/>
              </w:rPr>
              <w:t xml:space="preserve">...on any link to which the TID </w:t>
            </w:r>
            <w:r w:rsidR="005772B1">
              <w:rPr>
                <w:rFonts w:ascii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z w:val="20"/>
                <w:szCs w:val="20"/>
              </w:rPr>
              <w:t>mapped,…</w:t>
            </w:r>
            <w:r>
              <w:rPr>
                <w:rFonts w:ascii="Arial" w:hAnsi="Arial" w:cs="Arial"/>
                <w:bCs/>
                <w:sz w:val="20"/>
              </w:rPr>
              <w:t>”</w:t>
            </w:r>
          </w:p>
          <w:p w14:paraId="3C1EC9DA" w14:textId="03E714A4" w:rsidR="00B8437C" w:rsidRPr="008947EA" w:rsidRDefault="00B8437C" w:rsidP="00F36024">
            <w:pPr>
              <w:rPr>
                <w:rFonts w:ascii="Arial" w:hAnsi="Arial" w:cs="Arial"/>
                <w:bCs/>
                <w:sz w:val="20"/>
              </w:rPr>
            </w:pPr>
          </w:p>
          <w:p w14:paraId="51E05136" w14:textId="4DAA4925" w:rsidR="00D91D99" w:rsidRPr="00966382" w:rsidRDefault="00F36024" w:rsidP="00F36024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Cs/>
                <w:sz w:val="20"/>
              </w:rPr>
              <w:t xml:space="preserve">TGbe editor to make the changes shown in </w:t>
            </w:r>
            <w:sdt>
              <w:sdtPr>
                <w:rPr>
                  <w:rFonts w:ascii="Arial" w:hAnsi="Arial" w:cs="Arial"/>
                  <w:bCs/>
                  <w:sz w:val="20"/>
                </w:rPr>
                <w:alias w:val="Title"/>
                <w:tag w:val=""/>
                <w:id w:val="-1778238661"/>
                <w:placeholder>
                  <w:docPart w:val="12F3188E2C3D4FDEB16E1EBB0DCBBEB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50372">
                  <w:rPr>
                    <w:rFonts w:ascii="Arial" w:hAnsi="Arial" w:cs="Arial"/>
                    <w:bCs/>
                    <w:sz w:val="20"/>
                  </w:rPr>
                  <w:t>IEEE 11-21-1276r1</w:t>
                </w:r>
              </w:sdtContent>
            </w:sdt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8947EA">
              <w:rPr>
                <w:rFonts w:ascii="Arial" w:hAnsi="Arial" w:cs="Arial"/>
                <w:bCs/>
                <w:sz w:val="20"/>
              </w:rPr>
              <w:t xml:space="preserve">under all headings that include CID </w:t>
            </w:r>
            <w:r w:rsidR="005772B1">
              <w:rPr>
                <w:rFonts w:ascii="Arial" w:hAnsi="Arial" w:cs="Arial"/>
                <w:sz w:val="20"/>
                <w:szCs w:val="20"/>
              </w:rPr>
              <w:t>4485</w:t>
            </w:r>
            <w:r w:rsidRPr="008947E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D91D99" w:rsidRPr="00966382" w14:paraId="4FCB5DCD" w14:textId="77777777" w:rsidTr="00776049">
        <w:trPr>
          <w:trHeight w:val="243"/>
        </w:trPr>
        <w:tc>
          <w:tcPr>
            <w:tcW w:w="709" w:type="dxa"/>
          </w:tcPr>
          <w:p w14:paraId="6374C8C4" w14:textId="6E5E385A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4756</w:t>
            </w:r>
          </w:p>
        </w:tc>
        <w:tc>
          <w:tcPr>
            <w:tcW w:w="1276" w:type="dxa"/>
          </w:tcPr>
          <w:p w14:paraId="1246F5F3" w14:textId="2FA4B761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Chunyu Hu</w:t>
            </w:r>
          </w:p>
        </w:tc>
        <w:tc>
          <w:tcPr>
            <w:tcW w:w="922" w:type="dxa"/>
          </w:tcPr>
          <w:p w14:paraId="47563096" w14:textId="5D1BC041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5092C501" w14:textId="0CAB6A6A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299CA163" w14:textId="271E0E18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78E82DA0" w14:textId="470F814A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subclause is not directly about channel access. The subclause 35.3.7 (Multi-link block ack) seems to be a more relevant place to host this subject.</w:t>
            </w:r>
          </w:p>
        </w:tc>
        <w:tc>
          <w:tcPr>
            <w:tcW w:w="2307" w:type="dxa"/>
          </w:tcPr>
          <w:p w14:paraId="7E2B4B15" w14:textId="38DFD42B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commented</w:t>
            </w:r>
          </w:p>
        </w:tc>
        <w:tc>
          <w:tcPr>
            <w:tcW w:w="2126" w:type="dxa"/>
          </w:tcPr>
          <w:p w14:paraId="2EBAAD9B" w14:textId="77777777" w:rsidR="00B8437C" w:rsidRPr="008947EA" w:rsidRDefault="00B8437C" w:rsidP="00B8437C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4AA2DD1D" w14:textId="77777777" w:rsidR="00B8437C" w:rsidRPr="008947EA" w:rsidRDefault="00B8437C" w:rsidP="00B8437C">
            <w:pPr>
              <w:rPr>
                <w:rFonts w:ascii="Arial" w:hAnsi="Arial" w:cs="Arial"/>
                <w:b/>
                <w:sz w:val="20"/>
              </w:rPr>
            </w:pPr>
          </w:p>
          <w:p w14:paraId="5DEC5D7D" w14:textId="360B271F" w:rsidR="00D91D99" w:rsidRPr="00966382" w:rsidRDefault="00B8437C" w:rsidP="00B8437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Since the subclause also deals with retransmissions without block ack agreement, 35.3.7</w:t>
            </w:r>
            <w:r>
              <w:rPr>
                <w:rFonts w:ascii="Arial" w:hAnsi="Arial" w:cs="Arial"/>
                <w:sz w:val="20"/>
                <w:szCs w:val="20"/>
              </w:rPr>
              <w:t xml:space="preserve">(Multi-link block ack) </w:t>
            </w:r>
            <w:r>
              <w:rPr>
                <w:rFonts w:ascii="Arial" w:hAnsi="Arial" w:cs="Arial"/>
                <w:bCs/>
                <w:sz w:val="20"/>
              </w:rPr>
              <w:t xml:space="preserve">is not appropriate. If we refer to baseline, the retransmit procedure subclause is </w:t>
            </w:r>
            <w:r w:rsidR="00A80AD4">
              <w:rPr>
                <w:rFonts w:ascii="Arial" w:hAnsi="Arial" w:cs="Arial"/>
                <w:bCs/>
                <w:sz w:val="20"/>
              </w:rPr>
              <w:t xml:space="preserve">also </w:t>
            </w:r>
            <w:r>
              <w:rPr>
                <w:rFonts w:ascii="Arial" w:hAnsi="Arial" w:cs="Arial"/>
                <w:bCs/>
                <w:sz w:val="20"/>
              </w:rPr>
              <w:t>placed under the EDCA clause.</w:t>
            </w:r>
          </w:p>
        </w:tc>
      </w:tr>
      <w:tr w:rsidR="00D91D99" w:rsidRPr="00966382" w14:paraId="2B5092BA" w14:textId="77777777" w:rsidTr="00776049">
        <w:trPr>
          <w:trHeight w:val="243"/>
        </w:trPr>
        <w:tc>
          <w:tcPr>
            <w:tcW w:w="709" w:type="dxa"/>
          </w:tcPr>
          <w:p w14:paraId="09FA8F14" w14:textId="7DDB38C1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6323</w:t>
            </w:r>
          </w:p>
        </w:tc>
        <w:tc>
          <w:tcPr>
            <w:tcW w:w="1276" w:type="dxa"/>
          </w:tcPr>
          <w:p w14:paraId="6C4F9D0C" w14:textId="5E1D3AB9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Ming Gan</w:t>
            </w:r>
          </w:p>
        </w:tc>
        <w:tc>
          <w:tcPr>
            <w:tcW w:w="922" w:type="dxa"/>
          </w:tcPr>
          <w:p w14:paraId="4548CAB2" w14:textId="2262B9BA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1494F9E4" w14:textId="407BEB56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2435088" w14:textId="6D00291E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62" w:type="dxa"/>
          </w:tcPr>
          <w:p w14:paraId="5B754DCB" w14:textId="3A364CCC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retransmission for Management frame without BA is missing</w:t>
            </w:r>
          </w:p>
        </w:tc>
        <w:tc>
          <w:tcPr>
            <w:tcW w:w="2307" w:type="dxa"/>
          </w:tcPr>
          <w:p w14:paraId="3E363D29" w14:textId="502D1356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add it</w:t>
            </w:r>
          </w:p>
        </w:tc>
        <w:tc>
          <w:tcPr>
            <w:tcW w:w="2126" w:type="dxa"/>
          </w:tcPr>
          <w:p w14:paraId="247452E6" w14:textId="77777777" w:rsidR="00116D9E" w:rsidRPr="008947EA" w:rsidRDefault="00116D9E" w:rsidP="00116D9E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Revised.</w:t>
            </w:r>
          </w:p>
          <w:p w14:paraId="1D9CFF4C" w14:textId="77777777" w:rsidR="00116D9E" w:rsidRDefault="00116D9E" w:rsidP="00116D9E">
            <w:pPr>
              <w:rPr>
                <w:ins w:id="4" w:author="Rojan Chitrakar" w:date="2021-08-12T16:52:00Z"/>
                <w:rFonts w:ascii="Arial" w:hAnsi="Arial" w:cs="Arial"/>
                <w:bCs/>
                <w:sz w:val="20"/>
              </w:rPr>
            </w:pPr>
          </w:p>
          <w:p w14:paraId="2AFAD3DD" w14:textId="2DD172F5" w:rsidR="00116D9E" w:rsidRDefault="00116D9E" w:rsidP="00116D9E">
            <w:pPr>
              <w:rPr>
                <w:ins w:id="5" w:author="Rojan Chitrakar" w:date="2021-08-12T16:52:00Z"/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Agree with the comment. Reference is added to </w:t>
            </w:r>
            <w:r w:rsidRPr="00116D9E">
              <w:rPr>
                <w:rFonts w:ascii="Arial" w:hAnsi="Arial" w:cs="Arial"/>
                <w:bCs/>
                <w:sz w:val="20"/>
              </w:rPr>
              <w:t xml:space="preserve">35.3.13 </w:t>
            </w:r>
            <w:r>
              <w:rPr>
                <w:rFonts w:ascii="Arial" w:hAnsi="Arial" w:cs="Arial"/>
                <w:bCs/>
                <w:sz w:val="20"/>
              </w:rPr>
              <w:t>(</w:t>
            </w:r>
            <w:r w:rsidRPr="00116D9E">
              <w:rPr>
                <w:rFonts w:ascii="Arial" w:hAnsi="Arial" w:cs="Arial"/>
                <w:bCs/>
                <w:sz w:val="20"/>
              </w:rPr>
              <w:t>Multi-link device individually addressed Management frame delivery</w:t>
            </w:r>
            <w:r>
              <w:rPr>
                <w:rFonts w:ascii="Arial" w:hAnsi="Arial" w:cs="Arial"/>
                <w:bCs/>
                <w:sz w:val="20"/>
              </w:rPr>
              <w:t xml:space="preserve">) </w:t>
            </w:r>
            <w:r w:rsidR="005772B1">
              <w:rPr>
                <w:rFonts w:ascii="Arial" w:hAnsi="Arial" w:cs="Arial"/>
                <w:bCs/>
                <w:sz w:val="20"/>
              </w:rPr>
              <w:t>which already covers the</w:t>
            </w:r>
            <w:r>
              <w:rPr>
                <w:rFonts w:ascii="Arial" w:hAnsi="Arial" w:cs="Arial"/>
                <w:bCs/>
                <w:sz w:val="20"/>
              </w:rPr>
              <w:t xml:space="preserve"> retransmissions of individually addressed Management frames.</w:t>
            </w:r>
          </w:p>
          <w:p w14:paraId="739E832C" w14:textId="77777777" w:rsidR="00116D9E" w:rsidRPr="008947EA" w:rsidRDefault="00116D9E" w:rsidP="00116D9E">
            <w:pPr>
              <w:rPr>
                <w:rFonts w:ascii="Arial" w:hAnsi="Arial" w:cs="Arial"/>
                <w:bCs/>
                <w:sz w:val="20"/>
              </w:rPr>
            </w:pPr>
          </w:p>
          <w:p w14:paraId="41D5349F" w14:textId="5FDD5CA7" w:rsidR="00D91D99" w:rsidRPr="00966382" w:rsidRDefault="00116D9E" w:rsidP="00116D9E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Cs/>
                <w:sz w:val="20"/>
              </w:rPr>
              <w:t xml:space="preserve">TGbe editor to make the changes shown in </w:t>
            </w:r>
            <w:sdt>
              <w:sdtPr>
                <w:rPr>
                  <w:rFonts w:ascii="Arial" w:hAnsi="Arial" w:cs="Arial"/>
                  <w:bCs/>
                  <w:sz w:val="20"/>
                </w:rPr>
                <w:alias w:val="Title"/>
                <w:tag w:val=""/>
                <w:id w:val="-1975510458"/>
                <w:placeholder>
                  <w:docPart w:val="95E6F340BF964B78BB764DD6E1FFE61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50372">
                  <w:rPr>
                    <w:rFonts w:ascii="Arial" w:hAnsi="Arial" w:cs="Arial"/>
                    <w:bCs/>
                    <w:sz w:val="20"/>
                  </w:rPr>
                  <w:t>IEEE 11-21-1276r1</w:t>
                </w:r>
              </w:sdtContent>
            </w:sdt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8947EA">
              <w:rPr>
                <w:rFonts w:ascii="Arial" w:hAnsi="Arial" w:cs="Arial"/>
                <w:bCs/>
                <w:sz w:val="20"/>
              </w:rPr>
              <w:t xml:space="preserve">under all headings that include CID </w:t>
            </w:r>
            <w:r w:rsidR="005158EC">
              <w:rPr>
                <w:rFonts w:ascii="Arial" w:hAnsi="Arial" w:cs="Arial"/>
                <w:sz w:val="20"/>
                <w:szCs w:val="20"/>
              </w:rPr>
              <w:t>6323</w:t>
            </w:r>
            <w:r w:rsidRPr="008947EA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D91D99" w:rsidRPr="00966382" w14:paraId="1F967CD6" w14:textId="77777777" w:rsidTr="00776049">
        <w:trPr>
          <w:trHeight w:val="243"/>
        </w:trPr>
        <w:tc>
          <w:tcPr>
            <w:tcW w:w="709" w:type="dxa"/>
          </w:tcPr>
          <w:p w14:paraId="1C220642" w14:textId="491B8080" w:rsidR="00D91D99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6378</w:t>
            </w:r>
          </w:p>
        </w:tc>
        <w:tc>
          <w:tcPr>
            <w:tcW w:w="1276" w:type="dxa"/>
          </w:tcPr>
          <w:p w14:paraId="6056E42C" w14:textId="3F1D869E" w:rsidR="00D91D99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Morteza Mehrnoush</w:t>
            </w:r>
          </w:p>
        </w:tc>
        <w:tc>
          <w:tcPr>
            <w:tcW w:w="922" w:type="dxa"/>
          </w:tcPr>
          <w:p w14:paraId="007C66CC" w14:textId="6AC22640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3F80486C" w14:textId="354250B3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37672670" w14:textId="4C1EA8A3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62" w:type="dxa"/>
          </w:tcPr>
          <w:p w14:paraId="0B3A5568" w14:textId="4F38453D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failed transmission in below sentense, do you mean retry failed (retry limit reached) or the unseccessful transmission like the above paragraph? Please clarify.</w:t>
            </w:r>
            <w:r>
              <w:rPr>
                <w:rFonts w:ascii="Arial" w:hAnsi="Arial" w:cs="Arial"/>
                <w:sz w:val="20"/>
                <w:szCs w:val="20"/>
              </w:rPr>
              <w:br/>
              <w:t>"that TID with failed transmission attempts are delivered following the rules defined in"</w:t>
            </w:r>
          </w:p>
        </w:tc>
        <w:tc>
          <w:tcPr>
            <w:tcW w:w="2307" w:type="dxa"/>
          </w:tcPr>
          <w:p w14:paraId="57EB2B88" w14:textId="3CC50EB3" w:rsidR="00D91D99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126" w:type="dxa"/>
          </w:tcPr>
          <w:p w14:paraId="615AA872" w14:textId="77777777" w:rsidR="00885A58" w:rsidRPr="008947EA" w:rsidRDefault="00885A58" w:rsidP="00885A58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</w:t>
            </w:r>
            <w:r>
              <w:rPr>
                <w:rFonts w:ascii="Arial" w:hAnsi="Arial" w:cs="Arial"/>
                <w:b/>
                <w:sz w:val="20"/>
              </w:rPr>
              <w:t>jected</w:t>
            </w:r>
            <w:r w:rsidRPr="008947EA">
              <w:rPr>
                <w:rFonts w:ascii="Arial" w:hAnsi="Arial" w:cs="Arial"/>
                <w:b/>
                <w:sz w:val="20"/>
              </w:rPr>
              <w:t>.</w:t>
            </w:r>
          </w:p>
          <w:p w14:paraId="6DFD0B7B" w14:textId="77777777" w:rsidR="00885A58" w:rsidRPr="008947EA" w:rsidRDefault="00885A58" w:rsidP="00885A58">
            <w:pPr>
              <w:rPr>
                <w:rFonts w:ascii="Arial" w:hAnsi="Arial" w:cs="Arial"/>
                <w:b/>
                <w:sz w:val="20"/>
              </w:rPr>
            </w:pPr>
          </w:p>
          <w:p w14:paraId="73F1D572" w14:textId="71A6638D" w:rsidR="00D91D99" w:rsidRPr="008712F8" w:rsidRDefault="00885A58" w:rsidP="00885A5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Frames with failed transmission attempts here mean frames that were not acknowledged. </w:t>
            </w:r>
            <w:r w:rsidR="005772B1">
              <w:rPr>
                <w:rFonts w:ascii="Arial" w:hAnsi="Arial" w:cs="Arial"/>
                <w:bCs/>
                <w:sz w:val="20"/>
              </w:rPr>
              <w:t>This language is also used in the baseline.</w:t>
            </w:r>
          </w:p>
        </w:tc>
      </w:tr>
      <w:tr w:rsidR="00D91D99" w:rsidRPr="00966382" w14:paraId="05A80492" w14:textId="77777777" w:rsidTr="00776049">
        <w:trPr>
          <w:trHeight w:val="243"/>
        </w:trPr>
        <w:tc>
          <w:tcPr>
            <w:tcW w:w="709" w:type="dxa"/>
          </w:tcPr>
          <w:p w14:paraId="52AF1ABE" w14:textId="6ED1C530" w:rsidR="00D91D99" w:rsidRPr="00F50238" w:rsidRDefault="00D91D99" w:rsidP="00D91D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6379</w:t>
            </w:r>
          </w:p>
        </w:tc>
        <w:tc>
          <w:tcPr>
            <w:tcW w:w="1276" w:type="dxa"/>
          </w:tcPr>
          <w:p w14:paraId="22A1DB1E" w14:textId="0086AC51" w:rsidR="00D91D99" w:rsidRPr="00F50238" w:rsidRDefault="00D91D99" w:rsidP="00D91D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Morteza Mehrnoush</w:t>
            </w:r>
          </w:p>
        </w:tc>
        <w:tc>
          <w:tcPr>
            <w:tcW w:w="922" w:type="dxa"/>
          </w:tcPr>
          <w:p w14:paraId="365FDD8C" w14:textId="498D45DD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16C320EC" w14:textId="4BBE1018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56D2C823" w14:textId="557C41BC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6F54CEB6" w14:textId="1AF29B0C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change the "a established" to "an established"</w:t>
            </w:r>
          </w:p>
        </w:tc>
        <w:tc>
          <w:tcPr>
            <w:tcW w:w="2307" w:type="dxa"/>
          </w:tcPr>
          <w:p w14:paraId="238B20D1" w14:textId="6832D55A" w:rsidR="00D91D99" w:rsidRPr="00F50238" w:rsidRDefault="00D91D99" w:rsidP="00D91D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126" w:type="dxa"/>
          </w:tcPr>
          <w:p w14:paraId="2B76BFC7" w14:textId="57139FC9" w:rsidR="00D91D99" w:rsidRPr="00885A58" w:rsidRDefault="00885A58" w:rsidP="00D91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A58">
              <w:rPr>
                <w:rFonts w:ascii="Arial" w:hAnsi="Arial" w:cs="Arial"/>
                <w:b/>
                <w:bCs/>
                <w:sz w:val="20"/>
                <w:szCs w:val="20"/>
              </w:rPr>
              <w:t>Accepted.</w:t>
            </w:r>
          </w:p>
        </w:tc>
      </w:tr>
      <w:tr w:rsidR="00D91D99" w:rsidRPr="00966382" w14:paraId="0E727E62" w14:textId="77777777" w:rsidTr="00776049">
        <w:trPr>
          <w:trHeight w:val="243"/>
        </w:trPr>
        <w:tc>
          <w:tcPr>
            <w:tcW w:w="709" w:type="dxa"/>
          </w:tcPr>
          <w:p w14:paraId="3E0FFEC9" w14:textId="1F0FD983" w:rsidR="00D91D99" w:rsidRPr="00F50238" w:rsidRDefault="00D91D99" w:rsidP="00D91D9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6740</w:t>
            </w:r>
          </w:p>
        </w:tc>
        <w:tc>
          <w:tcPr>
            <w:tcW w:w="1276" w:type="dxa"/>
          </w:tcPr>
          <w:p w14:paraId="06AE49A7" w14:textId="3E1826C5" w:rsidR="00D91D99" w:rsidRPr="00F50238" w:rsidRDefault="00D91D99" w:rsidP="00D91D9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Rojan Chitrakar</w:t>
            </w:r>
          </w:p>
        </w:tc>
        <w:tc>
          <w:tcPr>
            <w:tcW w:w="922" w:type="dxa"/>
          </w:tcPr>
          <w:p w14:paraId="674C3CF8" w14:textId="3F94310A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72CBE3DC" w14:textId="332A2A25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12F17319" w14:textId="739F9B4A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62" w:type="dxa"/>
          </w:tcPr>
          <w:p w14:paraId="53D94971" w14:textId="4D155B85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Since individually addressed Management frames also use MLD level SN space, failed management frames may also be retransmitted on other links.</w:t>
            </w:r>
          </w:p>
        </w:tc>
        <w:tc>
          <w:tcPr>
            <w:tcW w:w="2307" w:type="dxa"/>
          </w:tcPr>
          <w:p w14:paraId="51E35934" w14:textId="4764DE0C" w:rsidR="00D91D99" w:rsidRPr="00F50238" w:rsidRDefault="00D91D99" w:rsidP="00D91D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similar text for delivery of failed individually addressed Management frames</w:t>
            </w:r>
          </w:p>
        </w:tc>
        <w:tc>
          <w:tcPr>
            <w:tcW w:w="2126" w:type="dxa"/>
          </w:tcPr>
          <w:p w14:paraId="4515B992" w14:textId="77777777" w:rsidR="005158EC" w:rsidRPr="008947EA" w:rsidRDefault="005158EC" w:rsidP="005158EC">
            <w:pPr>
              <w:rPr>
                <w:rFonts w:ascii="Arial" w:hAnsi="Arial" w:cs="Arial"/>
                <w:b/>
                <w:sz w:val="20"/>
              </w:rPr>
            </w:pPr>
            <w:r w:rsidRPr="008947EA">
              <w:rPr>
                <w:rFonts w:ascii="Arial" w:hAnsi="Arial" w:cs="Arial"/>
                <w:b/>
                <w:sz w:val="20"/>
              </w:rPr>
              <w:t>Revised.</w:t>
            </w:r>
          </w:p>
          <w:p w14:paraId="6D7CF2DF" w14:textId="77777777" w:rsidR="005158EC" w:rsidRDefault="005158EC" w:rsidP="005158EC">
            <w:pPr>
              <w:rPr>
                <w:ins w:id="6" w:author="Rojan Chitrakar" w:date="2021-08-12T16:52:00Z"/>
                <w:rFonts w:ascii="Arial" w:hAnsi="Arial" w:cs="Arial"/>
                <w:bCs/>
                <w:sz w:val="20"/>
              </w:rPr>
            </w:pPr>
          </w:p>
          <w:p w14:paraId="74741BA9" w14:textId="54829095" w:rsidR="005158EC" w:rsidRDefault="005158EC" w:rsidP="005158EC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Agree with the comment. The resolution is same as that for CID </w:t>
            </w:r>
            <w:r>
              <w:rPr>
                <w:rFonts w:ascii="Arial" w:hAnsi="Arial" w:cs="Arial"/>
                <w:sz w:val="20"/>
                <w:szCs w:val="20"/>
              </w:rPr>
              <w:t xml:space="preserve">6323: </w:t>
            </w:r>
            <w:r w:rsidR="004C738B">
              <w:rPr>
                <w:rFonts w:ascii="Arial" w:hAnsi="Arial" w:cs="Arial"/>
                <w:bCs/>
                <w:sz w:val="20"/>
              </w:rPr>
              <w:t>r</w:t>
            </w:r>
            <w:r>
              <w:rPr>
                <w:rFonts w:ascii="Arial" w:hAnsi="Arial" w:cs="Arial"/>
                <w:bCs/>
                <w:sz w:val="20"/>
              </w:rPr>
              <w:t xml:space="preserve">eference is added to </w:t>
            </w:r>
            <w:r w:rsidRPr="00116D9E">
              <w:rPr>
                <w:rFonts w:ascii="Arial" w:hAnsi="Arial" w:cs="Arial"/>
                <w:bCs/>
                <w:sz w:val="20"/>
              </w:rPr>
              <w:t xml:space="preserve">35.3.13 </w:t>
            </w:r>
            <w:r>
              <w:rPr>
                <w:rFonts w:ascii="Arial" w:hAnsi="Arial" w:cs="Arial"/>
                <w:bCs/>
                <w:sz w:val="20"/>
              </w:rPr>
              <w:t>(</w:t>
            </w:r>
            <w:r w:rsidRPr="00116D9E">
              <w:rPr>
                <w:rFonts w:ascii="Arial" w:hAnsi="Arial" w:cs="Arial"/>
                <w:bCs/>
                <w:sz w:val="20"/>
              </w:rPr>
              <w:t>Multi-link device individually addressed Management frame delivery</w:t>
            </w:r>
            <w:r>
              <w:rPr>
                <w:rFonts w:ascii="Arial" w:hAnsi="Arial" w:cs="Arial"/>
                <w:bCs/>
                <w:sz w:val="20"/>
              </w:rPr>
              <w:t xml:space="preserve">) </w:t>
            </w:r>
            <w:r w:rsidR="005772B1">
              <w:rPr>
                <w:rFonts w:ascii="Arial" w:hAnsi="Arial" w:cs="Arial"/>
                <w:bCs/>
                <w:sz w:val="20"/>
              </w:rPr>
              <w:t>which already covers the</w:t>
            </w:r>
            <w:r>
              <w:rPr>
                <w:rFonts w:ascii="Arial" w:hAnsi="Arial" w:cs="Arial"/>
                <w:bCs/>
                <w:sz w:val="20"/>
              </w:rPr>
              <w:t xml:space="preserve"> retransmissions of individually addressed Management frames.</w:t>
            </w:r>
          </w:p>
          <w:p w14:paraId="7107A0F4" w14:textId="77777777" w:rsidR="005158EC" w:rsidRDefault="005158EC" w:rsidP="005158EC">
            <w:pPr>
              <w:rPr>
                <w:rFonts w:ascii="Arial" w:hAnsi="Arial" w:cs="Arial"/>
                <w:bCs/>
                <w:sz w:val="20"/>
              </w:rPr>
            </w:pPr>
          </w:p>
          <w:p w14:paraId="19E201F9" w14:textId="30C5D38F" w:rsidR="005158EC" w:rsidRPr="00F50238" w:rsidRDefault="005158EC" w:rsidP="005158E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Notes to TGbe editor: No further action required for CID 6740.</w:t>
            </w:r>
          </w:p>
        </w:tc>
      </w:tr>
      <w:tr w:rsidR="00885A58" w:rsidRPr="00966382" w14:paraId="23044BFF" w14:textId="77777777" w:rsidTr="00776049">
        <w:trPr>
          <w:trHeight w:val="243"/>
        </w:trPr>
        <w:tc>
          <w:tcPr>
            <w:tcW w:w="709" w:type="dxa"/>
          </w:tcPr>
          <w:p w14:paraId="59672FAB" w14:textId="03A75F4F" w:rsidR="00885A58" w:rsidRPr="00F50238" w:rsidRDefault="00885A58" w:rsidP="00885A5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7824</w:t>
            </w:r>
          </w:p>
        </w:tc>
        <w:tc>
          <w:tcPr>
            <w:tcW w:w="1276" w:type="dxa"/>
          </w:tcPr>
          <w:p w14:paraId="669CAA8E" w14:textId="47001139" w:rsidR="00885A58" w:rsidRPr="00F50238" w:rsidRDefault="00885A58" w:rsidP="00885A58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Yiqing Li</w:t>
            </w:r>
          </w:p>
        </w:tc>
        <w:tc>
          <w:tcPr>
            <w:tcW w:w="922" w:type="dxa"/>
          </w:tcPr>
          <w:p w14:paraId="2347F7F5" w14:textId="68A18209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35.3.14.8</w:t>
            </w:r>
          </w:p>
        </w:tc>
        <w:tc>
          <w:tcPr>
            <w:tcW w:w="720" w:type="dxa"/>
          </w:tcPr>
          <w:p w14:paraId="1B003AD6" w14:textId="1706744E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68" w:type="dxa"/>
          </w:tcPr>
          <w:p w14:paraId="72DDEC7F" w14:textId="6DA8906D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46C6AC49" w14:textId="76B9995C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"a" should be "an"</w:t>
            </w:r>
          </w:p>
        </w:tc>
        <w:tc>
          <w:tcPr>
            <w:tcW w:w="2307" w:type="dxa"/>
          </w:tcPr>
          <w:p w14:paraId="4ECC58F1" w14:textId="493D50B0" w:rsidR="00885A58" w:rsidRPr="00F5023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commented.</w:t>
            </w:r>
          </w:p>
        </w:tc>
        <w:tc>
          <w:tcPr>
            <w:tcW w:w="2126" w:type="dxa"/>
          </w:tcPr>
          <w:p w14:paraId="1107ADF5" w14:textId="77777777" w:rsidR="00885A58" w:rsidRDefault="00885A58" w:rsidP="00885A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A58">
              <w:rPr>
                <w:rFonts w:ascii="Arial" w:hAnsi="Arial" w:cs="Arial"/>
                <w:b/>
                <w:bCs/>
                <w:sz w:val="20"/>
                <w:szCs w:val="20"/>
              </w:rPr>
              <w:t>Accepted.</w:t>
            </w:r>
          </w:p>
          <w:p w14:paraId="6EBF7528" w14:textId="77777777" w:rsidR="00885A58" w:rsidRDefault="00885A58" w:rsidP="00885A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6EA5D7" w14:textId="77777777" w:rsidR="00885A58" w:rsidRDefault="00885A58" w:rsidP="00885A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resolution is same as that for CID 6379.</w:t>
            </w:r>
          </w:p>
          <w:p w14:paraId="5522746D" w14:textId="77777777" w:rsidR="00885A58" w:rsidRDefault="00885A58" w:rsidP="00885A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CE906" w14:textId="778824E0" w:rsidR="00885A58" w:rsidRPr="00885A58" w:rsidRDefault="00885A58" w:rsidP="00885A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Notes to TGbe editor: no further action required for CID 7824.</w:t>
            </w:r>
          </w:p>
        </w:tc>
      </w:tr>
    </w:tbl>
    <w:p w14:paraId="4783648A" w14:textId="2C43F320" w:rsidR="00EE5D9B" w:rsidRPr="00E3607E" w:rsidRDefault="00EE5D9B" w:rsidP="00EE5D9B">
      <w:pPr>
        <w:pStyle w:val="T"/>
        <w:rPr>
          <w:sz w:val="24"/>
          <w:lang w:val="en-GB"/>
        </w:rPr>
      </w:pPr>
      <w:r w:rsidRPr="00E3607E">
        <w:rPr>
          <w:b/>
          <w:sz w:val="24"/>
          <w:u w:val="single"/>
          <w:lang w:val="en-GB"/>
        </w:rPr>
        <w:lastRenderedPageBreak/>
        <w:t>Discussion:</w:t>
      </w:r>
      <w:r w:rsidRPr="00E3607E">
        <w:rPr>
          <w:sz w:val="24"/>
          <w:lang w:val="en-GB"/>
        </w:rPr>
        <w:t xml:space="preserve"> </w:t>
      </w:r>
      <w:r w:rsidR="00656607">
        <w:rPr>
          <w:sz w:val="24"/>
          <w:lang w:val="en-GB"/>
        </w:rPr>
        <w:t>None.</w:t>
      </w:r>
    </w:p>
    <w:p w14:paraId="62822D44" w14:textId="5C204D4E" w:rsidR="005F5B27" w:rsidRDefault="00D00837" w:rsidP="00EE5D9B">
      <w:pPr>
        <w:pStyle w:val="T"/>
        <w:rPr>
          <w:sz w:val="24"/>
        </w:rPr>
      </w:pPr>
      <w:r w:rsidRPr="003B3EC3">
        <w:rPr>
          <w:sz w:val="24"/>
        </w:rPr>
        <w:t xml:space="preserve">SP: Do you agree to incorporate the changes provided in </w:t>
      </w:r>
      <w:sdt>
        <w:sdtPr>
          <w:rPr>
            <w:sz w:val="24"/>
          </w:rPr>
          <w:alias w:val="Title"/>
          <w:tag w:val=""/>
          <w:id w:val="1904252126"/>
          <w:placeholder>
            <w:docPart w:val="52C9D823380D4CA6BD001E9129BC73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50372">
            <w:rPr>
              <w:sz w:val="24"/>
            </w:rPr>
            <w:t>IEEE 11-21-1276r1</w:t>
          </w:r>
        </w:sdtContent>
      </w:sdt>
      <w:r>
        <w:rPr>
          <w:sz w:val="24"/>
        </w:rPr>
        <w:t xml:space="preserve"> </w:t>
      </w:r>
      <w:r w:rsidRPr="003B3EC3">
        <w:rPr>
          <w:sz w:val="24"/>
        </w:rPr>
        <w:t xml:space="preserve">for CIDs </w:t>
      </w:r>
      <w:r w:rsidR="009443E1" w:rsidRPr="009443E1">
        <w:rPr>
          <w:sz w:val="24"/>
        </w:rPr>
        <w:t>7824, 6740, 6379, 6378, 6323, 4756, 4485, 4420, 4418</w:t>
      </w:r>
      <w:r>
        <w:rPr>
          <w:sz w:val="24"/>
        </w:rPr>
        <w:t xml:space="preserve"> </w:t>
      </w:r>
      <w:r w:rsidRPr="003B3EC3">
        <w:rPr>
          <w:sz w:val="24"/>
        </w:rPr>
        <w:t>to the next revision of 802.11be draft?</w:t>
      </w:r>
      <w:r w:rsidR="005F5B27">
        <w:rPr>
          <w:sz w:val="24"/>
        </w:rPr>
        <w:t xml:space="preserve"> </w:t>
      </w:r>
    </w:p>
    <w:p w14:paraId="2735AC35" w14:textId="439AA7E9" w:rsidR="007E6F73" w:rsidRDefault="007E6F73" w:rsidP="00F50238">
      <w:pPr>
        <w:pStyle w:val="H2"/>
        <w:rPr>
          <w:w w:val="100"/>
          <w:lang w:val="en-GB"/>
        </w:rPr>
      </w:pPr>
      <w:r w:rsidRPr="007E6F73">
        <w:rPr>
          <w:w w:val="100"/>
          <w:lang w:val="en-GB"/>
        </w:rPr>
        <w:t>35.3.13 Multi-link channel access</w:t>
      </w:r>
    </w:p>
    <w:p w14:paraId="1AE4635B" w14:textId="33AD334E" w:rsidR="008030D1" w:rsidRPr="00F50238" w:rsidRDefault="00F50238" w:rsidP="00F50238">
      <w:pPr>
        <w:pStyle w:val="H2"/>
        <w:rPr>
          <w:w w:val="100"/>
        </w:rPr>
      </w:pPr>
      <w:r w:rsidRPr="00F50238">
        <w:rPr>
          <w:w w:val="100"/>
        </w:rPr>
        <w:t>3</w:t>
      </w:r>
      <w:r w:rsidR="007E6F73">
        <w:rPr>
          <w:w w:val="100"/>
        </w:rPr>
        <w:t>5.3.13.</w:t>
      </w:r>
      <w:r w:rsidR="00F811CC">
        <w:rPr>
          <w:w w:val="100"/>
        </w:rPr>
        <w:t>8</w:t>
      </w:r>
      <w:r w:rsidRPr="00F50238">
        <w:rPr>
          <w:w w:val="100"/>
        </w:rPr>
        <w:t xml:space="preserve"> </w:t>
      </w:r>
      <w:r w:rsidR="003C5148" w:rsidRPr="003C5148">
        <w:rPr>
          <w:w w:val="100"/>
        </w:rPr>
        <w:t xml:space="preserve">Multi-link retransmit procedures </w:t>
      </w:r>
      <w:r w:rsidR="00297573" w:rsidRPr="000C5F79">
        <w:rPr>
          <w:w w:val="100"/>
        </w:rPr>
        <w:t>(</w:t>
      </w:r>
      <w:r w:rsidR="00297573" w:rsidRPr="000C5F79">
        <w:rPr>
          <w:w w:val="100"/>
          <w:highlight w:val="yellow"/>
        </w:rPr>
        <w:t xml:space="preserve">CIDs </w:t>
      </w:r>
      <w:r w:rsidR="00F36024" w:rsidRPr="00116D9E">
        <w:rPr>
          <w:w w:val="100"/>
          <w:highlight w:val="yellow"/>
        </w:rPr>
        <w:t>4485</w:t>
      </w:r>
      <w:r w:rsidR="00885A58" w:rsidRPr="00116D9E">
        <w:rPr>
          <w:w w:val="100"/>
          <w:highlight w:val="yellow"/>
        </w:rPr>
        <w:t>, 6379</w:t>
      </w:r>
      <w:r w:rsidR="00116D9E" w:rsidRPr="00116D9E">
        <w:rPr>
          <w:w w:val="100"/>
          <w:highlight w:val="yellow"/>
        </w:rPr>
        <w:t>, 6323</w:t>
      </w:r>
      <w:r w:rsidR="00297573" w:rsidRPr="000C5F79">
        <w:rPr>
          <w:w w:val="100"/>
        </w:rPr>
        <w:t>)</w:t>
      </w:r>
      <w:bookmarkStart w:id="7" w:name="_Hlk23254281"/>
      <w:bookmarkStart w:id="8" w:name="_Hlk23240315"/>
    </w:p>
    <w:bookmarkEnd w:id="1"/>
    <w:bookmarkEnd w:id="7"/>
    <w:bookmarkEnd w:id="8"/>
    <w:p w14:paraId="3CCC3691" w14:textId="43D2AD60" w:rsidR="00116D9E" w:rsidRDefault="00116D9E" w:rsidP="00F811CC">
      <w:pPr>
        <w:rPr>
          <w:b/>
          <w:i/>
          <w:sz w:val="24"/>
        </w:rPr>
      </w:pPr>
      <w:r w:rsidRPr="00E3607E">
        <w:rPr>
          <w:b/>
          <w:i/>
          <w:sz w:val="24"/>
          <w:highlight w:val="yellow"/>
        </w:rPr>
        <w:t>TGb</w:t>
      </w:r>
      <w:r>
        <w:rPr>
          <w:b/>
          <w:i/>
          <w:sz w:val="24"/>
          <w:highlight w:val="yellow"/>
        </w:rPr>
        <w:t>e</w:t>
      </w:r>
      <w:r w:rsidRPr="00E3607E">
        <w:rPr>
          <w:b/>
          <w:i/>
          <w:sz w:val="24"/>
          <w:highlight w:val="yellow"/>
        </w:rPr>
        <w:t xml:space="preserve"> editor: Modify </w:t>
      </w:r>
      <w:r>
        <w:rPr>
          <w:b/>
          <w:i/>
          <w:sz w:val="24"/>
          <w:highlight w:val="yellow"/>
        </w:rPr>
        <w:t>the subclause</w:t>
      </w:r>
      <w:r w:rsidRPr="00E3607E">
        <w:rPr>
          <w:b/>
          <w:i/>
          <w:sz w:val="24"/>
          <w:highlight w:val="yellow"/>
        </w:rPr>
        <w:t xml:space="preserve"> as the following (Track Changes ON):</w:t>
      </w:r>
    </w:p>
    <w:p w14:paraId="04521053" w14:textId="77777777" w:rsidR="00116D9E" w:rsidRDefault="00116D9E" w:rsidP="00F811CC">
      <w:pPr>
        <w:rPr>
          <w:bCs/>
          <w:iCs/>
          <w:sz w:val="24"/>
        </w:rPr>
      </w:pPr>
    </w:p>
    <w:p w14:paraId="668FF704" w14:textId="128E8605" w:rsidR="00F811CC" w:rsidRDefault="00F811CC" w:rsidP="00F811CC">
      <w:pPr>
        <w:rPr>
          <w:bCs/>
          <w:iCs/>
          <w:sz w:val="24"/>
        </w:rPr>
      </w:pPr>
      <w:r w:rsidRPr="00F811CC">
        <w:rPr>
          <w:bCs/>
          <w:iCs/>
          <w:sz w:val="24"/>
        </w:rPr>
        <w:t xml:space="preserve">(#2909)If an MLD has </w:t>
      </w:r>
      <w:r w:rsidR="00885A58">
        <w:rPr>
          <w:bCs/>
          <w:iCs/>
          <w:sz w:val="24"/>
        </w:rPr>
        <w:t>(#</w:t>
      </w:r>
      <w:r w:rsidR="00885A58" w:rsidRPr="00885A58">
        <w:rPr>
          <w:bCs/>
          <w:iCs/>
          <w:sz w:val="24"/>
          <w:highlight w:val="yellow"/>
        </w:rPr>
        <w:t>6379</w:t>
      </w:r>
      <w:r w:rsidR="00885A58">
        <w:rPr>
          <w:bCs/>
          <w:iCs/>
          <w:sz w:val="24"/>
        </w:rPr>
        <w:t xml:space="preserve">) </w:t>
      </w:r>
      <w:del w:id="9" w:author="Rojan Chitrakar" w:date="2021-08-12T17:20:00Z">
        <w:r w:rsidRPr="00F811CC" w:rsidDel="00885A58">
          <w:rPr>
            <w:bCs/>
            <w:iCs/>
            <w:sz w:val="24"/>
          </w:rPr>
          <w:delText>a</w:delText>
        </w:r>
      </w:del>
      <w:ins w:id="10" w:author="Rojan Chitrakar" w:date="2021-08-12T17:20:00Z">
        <w:r w:rsidR="00885A58">
          <w:rPr>
            <w:bCs/>
            <w:iCs/>
            <w:sz w:val="24"/>
          </w:rPr>
          <w:t>an</w:t>
        </w:r>
      </w:ins>
      <w:r w:rsidRPr="00F811CC">
        <w:rPr>
          <w:bCs/>
          <w:iCs/>
          <w:sz w:val="24"/>
        </w:rPr>
        <w:t xml:space="preserve"> established block ack agreement with another MLD for a TID, and the transmission of a QoS Data frame of the TID on a link is unsuccessful, and if the frame is not a fragment, the MLD may attempt retransmissions of the frame on any link </w:t>
      </w:r>
      <w:ins w:id="11" w:author="Rojan Chitrakar" w:date="2021-08-12T16:51:00Z">
        <w:r w:rsidR="00B8437C">
          <w:rPr>
            <w:bCs/>
            <w:iCs/>
            <w:sz w:val="24"/>
          </w:rPr>
          <w:t>(#</w:t>
        </w:r>
        <w:r w:rsidR="00B8437C" w:rsidRPr="00885A58">
          <w:rPr>
            <w:bCs/>
            <w:iCs/>
            <w:sz w:val="24"/>
            <w:highlight w:val="yellow"/>
          </w:rPr>
          <w:t>4485</w:t>
        </w:r>
        <w:r w:rsidR="00B8437C">
          <w:rPr>
            <w:bCs/>
            <w:iCs/>
            <w:sz w:val="24"/>
          </w:rPr>
          <w:t>)</w:t>
        </w:r>
      </w:ins>
      <w:ins w:id="12" w:author="Rojan Chitrakar" w:date="2021-08-12T16:52:00Z">
        <w:r w:rsidR="00B8437C">
          <w:rPr>
            <w:bCs/>
            <w:iCs/>
            <w:sz w:val="24"/>
          </w:rPr>
          <w:t xml:space="preserve"> </w:t>
        </w:r>
      </w:ins>
      <w:del w:id="13" w:author="Rojan Chitrakar" w:date="2021-08-12T16:52:00Z">
        <w:r w:rsidRPr="00F811CC" w:rsidDel="00B8437C">
          <w:rPr>
            <w:bCs/>
            <w:iCs/>
            <w:sz w:val="24"/>
          </w:rPr>
          <w:delText xml:space="preserve">that has </w:delText>
        </w:r>
      </w:del>
      <w:ins w:id="14" w:author="Rojan Chitrakar" w:date="2021-08-12T16:52:00Z">
        <w:r w:rsidR="00B8437C">
          <w:rPr>
            <w:bCs/>
            <w:iCs/>
            <w:sz w:val="24"/>
          </w:rPr>
          <w:t xml:space="preserve">to which </w:t>
        </w:r>
      </w:ins>
      <w:r w:rsidRPr="00F811CC">
        <w:rPr>
          <w:bCs/>
          <w:iCs/>
          <w:sz w:val="24"/>
        </w:rPr>
        <w:t xml:space="preserve">the TID </w:t>
      </w:r>
      <w:ins w:id="15" w:author="Rojan Chitrakar" w:date="2021-08-12T16:52:00Z">
        <w:r w:rsidR="00B8437C">
          <w:rPr>
            <w:bCs/>
            <w:iCs/>
            <w:sz w:val="24"/>
          </w:rPr>
          <w:t xml:space="preserve">is </w:t>
        </w:r>
      </w:ins>
      <w:r w:rsidRPr="00F811CC">
        <w:rPr>
          <w:bCs/>
          <w:iCs/>
          <w:sz w:val="24"/>
        </w:rPr>
        <w:t>mapped</w:t>
      </w:r>
      <w:del w:id="16" w:author="Rojan Chitrakar" w:date="2021-08-12T16:52:00Z">
        <w:r w:rsidRPr="00F811CC" w:rsidDel="00B8437C">
          <w:rPr>
            <w:bCs/>
            <w:iCs/>
            <w:sz w:val="24"/>
          </w:rPr>
          <w:delText xml:space="preserve"> to it</w:delText>
        </w:r>
      </w:del>
      <w:r w:rsidRPr="00F811CC">
        <w:rPr>
          <w:bCs/>
          <w:iCs/>
          <w:sz w:val="24"/>
        </w:rPr>
        <w:t>, subject to the applicable lifetime limit for that frame and subject to any other restrictions that apply to the link where the retransmission is scheduled(#2714)(#2761).</w:t>
      </w:r>
    </w:p>
    <w:p w14:paraId="2CA3B669" w14:textId="77777777" w:rsidR="00F811CC" w:rsidRPr="00F811CC" w:rsidRDefault="00F811CC" w:rsidP="00F811CC">
      <w:pPr>
        <w:rPr>
          <w:bCs/>
          <w:iCs/>
          <w:sz w:val="24"/>
        </w:rPr>
      </w:pPr>
    </w:p>
    <w:p w14:paraId="3C0449DE" w14:textId="13937E17" w:rsidR="00F811CC" w:rsidRDefault="00F811CC" w:rsidP="00F811CC">
      <w:pPr>
        <w:rPr>
          <w:bCs/>
          <w:iCs/>
          <w:sz w:val="24"/>
        </w:rPr>
      </w:pPr>
      <w:bookmarkStart w:id="17" w:name="_Hlk80265985"/>
      <w:r w:rsidRPr="00F811CC">
        <w:rPr>
          <w:bCs/>
          <w:iCs/>
          <w:sz w:val="24"/>
        </w:rPr>
        <w:t xml:space="preserve">(#3381)If an MLD does not have a block ack agreement with another MLD for a TID, then the </w:t>
      </w:r>
      <w:bookmarkStart w:id="18" w:name="_Hlk80265931"/>
      <w:ins w:id="19" w:author="Rojan Chitrakar" w:date="2021-08-19T11:44:00Z">
        <w:r w:rsidR="003D6CE8">
          <w:rPr>
            <w:bCs/>
            <w:iCs/>
            <w:sz w:val="24"/>
          </w:rPr>
          <w:t>(#</w:t>
        </w:r>
        <w:r w:rsidR="003D6CE8" w:rsidRPr="00116D9E">
          <w:rPr>
            <w:bCs/>
            <w:iCs/>
            <w:sz w:val="24"/>
            <w:highlight w:val="yellow"/>
          </w:rPr>
          <w:t>6323</w:t>
        </w:r>
        <w:r w:rsidR="003D6CE8">
          <w:rPr>
            <w:bCs/>
            <w:iCs/>
            <w:sz w:val="24"/>
          </w:rPr>
          <w:t xml:space="preserve">) </w:t>
        </w:r>
        <w:r w:rsidR="003D6CE8">
          <w:rPr>
            <w:bCs/>
            <w:iCs/>
            <w:sz w:val="24"/>
          </w:rPr>
          <w:t xml:space="preserve">QoS Data </w:t>
        </w:r>
      </w:ins>
      <w:bookmarkEnd w:id="18"/>
      <w:r w:rsidRPr="00F811CC">
        <w:rPr>
          <w:bCs/>
          <w:iCs/>
          <w:sz w:val="24"/>
        </w:rPr>
        <w:t>frames for that TID with failed transmission attempts are delivered following the rules defined in 35.3.12 (Multi-link device individually addressed data delivery without block ack negotiation).</w:t>
      </w:r>
    </w:p>
    <w:p w14:paraId="66587F31" w14:textId="77777777" w:rsidR="00F811CC" w:rsidRPr="00F811CC" w:rsidRDefault="00F811CC" w:rsidP="00F811CC">
      <w:pPr>
        <w:rPr>
          <w:bCs/>
          <w:iCs/>
          <w:sz w:val="24"/>
        </w:rPr>
      </w:pPr>
    </w:p>
    <w:p w14:paraId="62DF37EA" w14:textId="30C3420A" w:rsidR="001709B2" w:rsidRDefault="00F811CC" w:rsidP="00F811CC">
      <w:pPr>
        <w:rPr>
          <w:ins w:id="20" w:author="Rojan Chitrakar" w:date="2021-08-13T14:41:00Z"/>
          <w:bCs/>
          <w:iCs/>
          <w:sz w:val="24"/>
        </w:rPr>
      </w:pPr>
      <w:r w:rsidRPr="00F811CC">
        <w:rPr>
          <w:bCs/>
          <w:iCs/>
          <w:sz w:val="24"/>
        </w:rPr>
        <w:t>(#</w:t>
      </w:r>
      <w:proofErr w:type="gramStart"/>
      <w:r w:rsidRPr="00F811CC">
        <w:rPr>
          <w:bCs/>
          <w:iCs/>
          <w:sz w:val="24"/>
        </w:rPr>
        <w:t>2598)NOTE</w:t>
      </w:r>
      <w:proofErr w:type="gramEnd"/>
      <w:r w:rsidRPr="00F811CC">
        <w:rPr>
          <w:bCs/>
          <w:iCs/>
          <w:sz w:val="24"/>
        </w:rPr>
        <w:t xml:space="preserve">—A retransmitted </w:t>
      </w:r>
      <w:ins w:id="21" w:author="Rojan Chitrakar" w:date="2021-08-19T11:45:00Z">
        <w:r w:rsidR="003D6CE8" w:rsidRPr="003D6CE8">
          <w:rPr>
            <w:bCs/>
            <w:iCs/>
            <w:sz w:val="24"/>
          </w:rPr>
          <w:t>(#</w:t>
        </w:r>
        <w:r w:rsidR="003D6CE8" w:rsidRPr="003D6CE8">
          <w:rPr>
            <w:bCs/>
            <w:iCs/>
            <w:sz w:val="24"/>
            <w:highlight w:val="yellow"/>
          </w:rPr>
          <w:t>6323</w:t>
        </w:r>
        <w:r w:rsidR="003D6CE8" w:rsidRPr="003D6CE8">
          <w:rPr>
            <w:bCs/>
            <w:iCs/>
            <w:sz w:val="24"/>
          </w:rPr>
          <w:t xml:space="preserve">) QoS Data </w:t>
        </w:r>
      </w:ins>
      <w:r w:rsidRPr="00F811CC">
        <w:rPr>
          <w:bCs/>
          <w:iCs/>
          <w:sz w:val="24"/>
        </w:rPr>
        <w:t>frame is not encapsulated with a new PN when retransmitted on another link.</w:t>
      </w:r>
    </w:p>
    <w:bookmarkEnd w:id="17"/>
    <w:p w14:paraId="170AEC6F" w14:textId="191D1194" w:rsidR="00116D9E" w:rsidRDefault="00116D9E" w:rsidP="00F811CC">
      <w:pPr>
        <w:rPr>
          <w:ins w:id="22" w:author="Rojan Chitrakar" w:date="2021-08-13T14:41:00Z"/>
          <w:bCs/>
          <w:iCs/>
          <w:sz w:val="24"/>
        </w:rPr>
      </w:pPr>
    </w:p>
    <w:p w14:paraId="0B381789" w14:textId="1E0DE717" w:rsidR="00116D9E" w:rsidRPr="008030D1" w:rsidRDefault="00116D9E" w:rsidP="00F811CC">
      <w:pPr>
        <w:rPr>
          <w:bCs/>
          <w:iCs/>
          <w:sz w:val="24"/>
        </w:rPr>
      </w:pPr>
      <w:ins w:id="23" w:author="Rojan Chitrakar" w:date="2021-08-13T14:43:00Z">
        <w:r>
          <w:rPr>
            <w:bCs/>
            <w:iCs/>
            <w:sz w:val="24"/>
          </w:rPr>
          <w:t>(#</w:t>
        </w:r>
        <w:r w:rsidRPr="00116D9E">
          <w:rPr>
            <w:bCs/>
            <w:iCs/>
            <w:sz w:val="24"/>
            <w:highlight w:val="yellow"/>
          </w:rPr>
          <w:t>6323</w:t>
        </w:r>
        <w:r>
          <w:rPr>
            <w:bCs/>
            <w:iCs/>
            <w:sz w:val="24"/>
          </w:rPr>
          <w:t xml:space="preserve">) </w:t>
        </w:r>
      </w:ins>
      <w:ins w:id="24" w:author="Rojan Chitrakar" w:date="2021-08-13T14:41:00Z">
        <w:r>
          <w:rPr>
            <w:bCs/>
            <w:iCs/>
            <w:sz w:val="24"/>
          </w:rPr>
          <w:t>I</w:t>
        </w:r>
      </w:ins>
      <w:ins w:id="25" w:author="Rojan Chitrakar" w:date="2021-08-13T14:42:00Z">
        <w:r>
          <w:rPr>
            <w:bCs/>
            <w:iCs/>
            <w:sz w:val="24"/>
          </w:rPr>
          <w:t>ndividually addressed management frames with failed transmission attempts are delivered following the rules defined in</w:t>
        </w:r>
      </w:ins>
      <w:ins w:id="26" w:author="Rojan Chitrakar" w:date="2021-08-13T14:43:00Z">
        <w:r>
          <w:rPr>
            <w:bCs/>
            <w:iCs/>
            <w:sz w:val="24"/>
          </w:rPr>
          <w:t xml:space="preserve"> </w:t>
        </w:r>
        <w:r w:rsidRPr="00116D9E">
          <w:rPr>
            <w:bCs/>
            <w:iCs/>
            <w:sz w:val="24"/>
          </w:rPr>
          <w:t>35.3.13 (Multi-link device individually addressed Management frame delivery)</w:t>
        </w:r>
        <w:r>
          <w:rPr>
            <w:bCs/>
            <w:iCs/>
            <w:sz w:val="24"/>
          </w:rPr>
          <w:t>.</w:t>
        </w:r>
      </w:ins>
    </w:p>
    <w:sectPr w:rsidR="00116D9E" w:rsidRPr="008030D1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67E9D" w14:textId="77777777" w:rsidR="00483771" w:rsidRDefault="00483771">
      <w:r>
        <w:separator/>
      </w:r>
    </w:p>
  </w:endnote>
  <w:endnote w:type="continuationSeparator" w:id="0">
    <w:p w14:paraId="193C45A1" w14:textId="77777777" w:rsidR="00483771" w:rsidRDefault="0048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18590" w14:textId="77777777" w:rsidR="005B7ADB" w:rsidRDefault="00C0326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5B7ADB">
        <w:t>Submission</w:t>
      </w:r>
    </w:fldSimple>
    <w:r w:rsidR="005B7ADB">
      <w:tab/>
      <w:t xml:space="preserve">page </w:t>
    </w:r>
    <w:r w:rsidR="005B7ADB">
      <w:fldChar w:fldCharType="begin"/>
    </w:r>
    <w:r w:rsidR="005B7ADB">
      <w:instrText xml:space="preserve">page </w:instrText>
    </w:r>
    <w:r w:rsidR="005B7ADB">
      <w:fldChar w:fldCharType="separate"/>
    </w:r>
    <w:r w:rsidR="008605B6">
      <w:rPr>
        <w:noProof/>
      </w:rPr>
      <w:t>1</w:t>
    </w:r>
    <w:r w:rsidR="005B7ADB">
      <w:rPr>
        <w:noProof/>
      </w:rPr>
      <w:fldChar w:fldCharType="end"/>
    </w:r>
    <w:r w:rsidR="005B7ADB">
      <w:tab/>
      <w:t xml:space="preserve">Rojan Chitrakar, Panasonic </w:t>
    </w:r>
    <w:r w:rsidR="005B7ADB">
      <w:fldChar w:fldCharType="begin"/>
    </w:r>
    <w:r w:rsidR="005B7ADB">
      <w:instrText xml:space="preserve"> COMMENTS  \* MERGEFORMAT </w:instrText>
    </w:r>
    <w:r w:rsidR="005B7ADB">
      <w:fldChar w:fldCharType="end"/>
    </w:r>
  </w:p>
  <w:p w14:paraId="786DEF1A" w14:textId="77777777" w:rsidR="005B7ADB" w:rsidRPr="00F60BF6" w:rsidRDefault="005B7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72D84" w14:textId="77777777" w:rsidR="00483771" w:rsidRDefault="00483771">
      <w:r>
        <w:separator/>
      </w:r>
    </w:p>
  </w:footnote>
  <w:footnote w:type="continuationSeparator" w:id="0">
    <w:p w14:paraId="526AC0DD" w14:textId="77777777" w:rsidR="00483771" w:rsidRDefault="0048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C195E" w14:textId="276C906C" w:rsidR="005B7ADB" w:rsidRDefault="00C03269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August</w:t>
    </w:r>
    <w:r w:rsidR="005B7ADB">
      <w:t xml:space="preserve"> 20</w:t>
    </w:r>
    <w:r w:rsidR="00776049">
      <w:t>2</w:t>
    </w:r>
    <w:r w:rsidR="005B7ADB">
      <w:t>1</w:t>
    </w:r>
    <w:r w:rsidR="005B7ADB">
      <w:tab/>
    </w:r>
    <w:r w:rsidR="005B7ADB">
      <w:tab/>
      <w:t xml:space="preserve">doc.: </w:t>
    </w:r>
    <w:sdt>
      <w:sdtPr>
        <w:alias w:val="Title"/>
        <w:tag w:val=""/>
        <w:id w:val="-964428465"/>
        <w:placeholder>
          <w:docPart w:val="6D3E07E54B91410BAD1E8C42B991318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372">
          <w:t>IEEE 11-21-1276r1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8C7574"/>
    <w:lvl w:ilvl="0">
      <w:numFmt w:val="bullet"/>
      <w:lvlText w:val="*"/>
      <w:lvlJc w:val="left"/>
    </w:lvl>
  </w:abstractNum>
  <w:abstractNum w:abstractNumId="2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36C1"/>
    <w:multiLevelType w:val="multilevel"/>
    <w:tmpl w:val="B79EDBBE"/>
    <w:lvl w:ilvl="0">
      <w:start w:val="29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7570A4D"/>
    <w:multiLevelType w:val="hybridMultilevel"/>
    <w:tmpl w:val="BB36BA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3C7F8E"/>
    <w:multiLevelType w:val="hybridMultilevel"/>
    <w:tmpl w:val="5BB0C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6F45F8"/>
    <w:multiLevelType w:val="hybridMultilevel"/>
    <w:tmpl w:val="E6FA8258"/>
    <w:lvl w:ilvl="0" w:tplc="0409000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8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1"/>
    <w:lvlOverride w:ilvl="0">
      <w:lvl w:ilvl="0">
        <w:start w:val="1"/>
        <w:numFmt w:val="bullet"/>
        <w:lvlText w:val="(normative)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trike w:val="0"/>
          <w:color w:val="00000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9.6.3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Table 9-5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3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Figure 9-776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Figure 9-776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776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29.10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Annex 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8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B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B.4.3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B.4.3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29.10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6">
    <w:abstractNumId w:val="3"/>
  </w:num>
  <w:num w:numId="27">
    <w:abstractNumId w:val="1"/>
    <w:lvlOverride w:ilvl="0">
      <w:lvl w:ilvl="0">
        <w:start w:val="1"/>
        <w:numFmt w:val="bullet"/>
        <w:lvlText w:val="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Figure 9-993e—"/>
        <w:legacy w:legacy="1" w:legacySpace="0" w:legacyIndent="0"/>
        <w:lvlJc w:val="center"/>
        <w:pPr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color w:val="000000"/>
          <w:sz w:val="22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5"/>
  </w:num>
  <w:num w:numId="31">
    <w:abstractNumId w:val="6"/>
  </w:num>
  <w:num w:numId="32">
    <w:abstractNumId w:val="1"/>
    <w:lvlOverride w:ilvl="0">
      <w:lvl w:ilvl="0">
        <w:start w:val="1"/>
        <w:numFmt w:val="bullet"/>
        <w:lvlText w:val="Figure 29-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7"/>
  </w:num>
  <w:num w:numId="34">
    <w:abstractNumId w:val="1"/>
    <w:lvlOverride w:ilvl="0">
      <w:lvl w:ilvl="0">
        <w:start w:val="1"/>
        <w:numFmt w:val="bullet"/>
        <w:lvlText w:val="6.3.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6.3.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6.3.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6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6.3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6.3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6.3.9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6.3.9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6.3.9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6.3.9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1"/>
    <w:lvlOverride w:ilvl="0">
      <w:lvl w:ilvl="0">
        <w:start w:val="1"/>
        <w:numFmt w:val="bullet"/>
        <w:lvlText w:val="6.3.94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9">
    <w:abstractNumId w:val="1"/>
    <w:lvlOverride w:ilvl="0">
      <w:lvl w:ilvl="0">
        <w:start w:val="1"/>
        <w:numFmt w:val="bullet"/>
        <w:lvlText w:val="29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1"/>
    <w:lvlOverride w:ilvl="0">
      <w:lvl w:ilvl="0">
        <w:start w:val="1"/>
        <w:numFmt w:val="bullet"/>
        <w:lvlText w:val="29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jan Chitrakar">
    <w15:presenceInfo w15:providerId="AD" w15:userId="S::rojan.chitrakar@sg.panasonic.com::c886c867-fd14-458a-9961-9ccfa6eb85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917"/>
    <w:rsid w:val="00010CA3"/>
    <w:rsid w:val="00010CA8"/>
    <w:rsid w:val="00011A27"/>
    <w:rsid w:val="000128B4"/>
    <w:rsid w:val="00013718"/>
    <w:rsid w:val="00013A38"/>
    <w:rsid w:val="0001586D"/>
    <w:rsid w:val="00016100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35ED"/>
    <w:rsid w:val="00034E96"/>
    <w:rsid w:val="00035AE8"/>
    <w:rsid w:val="000371D3"/>
    <w:rsid w:val="0003771E"/>
    <w:rsid w:val="00037F35"/>
    <w:rsid w:val="000423B2"/>
    <w:rsid w:val="00042854"/>
    <w:rsid w:val="0004755E"/>
    <w:rsid w:val="0005080D"/>
    <w:rsid w:val="000514EB"/>
    <w:rsid w:val="00051A94"/>
    <w:rsid w:val="00052FF9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6D8A"/>
    <w:rsid w:val="0006756F"/>
    <w:rsid w:val="00070B50"/>
    <w:rsid w:val="00070BFA"/>
    <w:rsid w:val="00071039"/>
    <w:rsid w:val="00071B90"/>
    <w:rsid w:val="00072045"/>
    <w:rsid w:val="00072E8A"/>
    <w:rsid w:val="00075704"/>
    <w:rsid w:val="00080395"/>
    <w:rsid w:val="000804D5"/>
    <w:rsid w:val="00080B3E"/>
    <w:rsid w:val="000813CF"/>
    <w:rsid w:val="000818A3"/>
    <w:rsid w:val="000846C1"/>
    <w:rsid w:val="00084D76"/>
    <w:rsid w:val="00085B1F"/>
    <w:rsid w:val="00085F0E"/>
    <w:rsid w:val="00086BBE"/>
    <w:rsid w:val="00086F09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56B"/>
    <w:rsid w:val="000979D0"/>
    <w:rsid w:val="000A3A66"/>
    <w:rsid w:val="000A4683"/>
    <w:rsid w:val="000A6B90"/>
    <w:rsid w:val="000B0858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D01A8"/>
    <w:rsid w:val="000D0576"/>
    <w:rsid w:val="000D3CFB"/>
    <w:rsid w:val="000D4227"/>
    <w:rsid w:val="000D58AE"/>
    <w:rsid w:val="000D5C70"/>
    <w:rsid w:val="000E0CE9"/>
    <w:rsid w:val="000E2CA6"/>
    <w:rsid w:val="000E3163"/>
    <w:rsid w:val="000E36C2"/>
    <w:rsid w:val="000E4DD1"/>
    <w:rsid w:val="000F09C1"/>
    <w:rsid w:val="000F3FBA"/>
    <w:rsid w:val="000F5F2B"/>
    <w:rsid w:val="000F67D0"/>
    <w:rsid w:val="000F6CED"/>
    <w:rsid w:val="000F7838"/>
    <w:rsid w:val="000F7A21"/>
    <w:rsid w:val="000F7EC8"/>
    <w:rsid w:val="00101596"/>
    <w:rsid w:val="001015C8"/>
    <w:rsid w:val="00102398"/>
    <w:rsid w:val="0010281E"/>
    <w:rsid w:val="0010363F"/>
    <w:rsid w:val="0010567A"/>
    <w:rsid w:val="00106168"/>
    <w:rsid w:val="001072C2"/>
    <w:rsid w:val="00110B78"/>
    <w:rsid w:val="00111307"/>
    <w:rsid w:val="00111F98"/>
    <w:rsid w:val="001135E1"/>
    <w:rsid w:val="00113A3F"/>
    <w:rsid w:val="00116D9E"/>
    <w:rsid w:val="001171AF"/>
    <w:rsid w:val="00117386"/>
    <w:rsid w:val="00117699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32348"/>
    <w:rsid w:val="001323E9"/>
    <w:rsid w:val="00135ABF"/>
    <w:rsid w:val="0013604A"/>
    <w:rsid w:val="00141692"/>
    <w:rsid w:val="001419B6"/>
    <w:rsid w:val="00141CA4"/>
    <w:rsid w:val="00141E86"/>
    <w:rsid w:val="0014280C"/>
    <w:rsid w:val="00142F85"/>
    <w:rsid w:val="00143077"/>
    <w:rsid w:val="00143B8C"/>
    <w:rsid w:val="00144B71"/>
    <w:rsid w:val="00145329"/>
    <w:rsid w:val="00146B6F"/>
    <w:rsid w:val="00150372"/>
    <w:rsid w:val="00151460"/>
    <w:rsid w:val="0015236D"/>
    <w:rsid w:val="001537BB"/>
    <w:rsid w:val="00154623"/>
    <w:rsid w:val="00155016"/>
    <w:rsid w:val="00155F03"/>
    <w:rsid w:val="00157AE7"/>
    <w:rsid w:val="00160E79"/>
    <w:rsid w:val="001610A7"/>
    <w:rsid w:val="001620E4"/>
    <w:rsid w:val="00162976"/>
    <w:rsid w:val="001640E9"/>
    <w:rsid w:val="00166F3B"/>
    <w:rsid w:val="00167F98"/>
    <w:rsid w:val="001709B2"/>
    <w:rsid w:val="00170A3C"/>
    <w:rsid w:val="0017130C"/>
    <w:rsid w:val="00172F06"/>
    <w:rsid w:val="00173E5E"/>
    <w:rsid w:val="0017432E"/>
    <w:rsid w:val="001747DB"/>
    <w:rsid w:val="00174B30"/>
    <w:rsid w:val="00175AE3"/>
    <w:rsid w:val="00176EDE"/>
    <w:rsid w:val="00177068"/>
    <w:rsid w:val="00184E0C"/>
    <w:rsid w:val="00184E39"/>
    <w:rsid w:val="00185986"/>
    <w:rsid w:val="001911EC"/>
    <w:rsid w:val="0019150D"/>
    <w:rsid w:val="00191A34"/>
    <w:rsid w:val="00191B16"/>
    <w:rsid w:val="00192A58"/>
    <w:rsid w:val="00192A5B"/>
    <w:rsid w:val="00192BD2"/>
    <w:rsid w:val="00195EBE"/>
    <w:rsid w:val="00197592"/>
    <w:rsid w:val="001A0F38"/>
    <w:rsid w:val="001A11AD"/>
    <w:rsid w:val="001A209B"/>
    <w:rsid w:val="001A2591"/>
    <w:rsid w:val="001A5286"/>
    <w:rsid w:val="001A597C"/>
    <w:rsid w:val="001A73C6"/>
    <w:rsid w:val="001B19E8"/>
    <w:rsid w:val="001B28B4"/>
    <w:rsid w:val="001B2CC4"/>
    <w:rsid w:val="001B31A6"/>
    <w:rsid w:val="001B32B9"/>
    <w:rsid w:val="001B4FC3"/>
    <w:rsid w:val="001C1ADC"/>
    <w:rsid w:val="001C34F7"/>
    <w:rsid w:val="001C3711"/>
    <w:rsid w:val="001C5399"/>
    <w:rsid w:val="001C5AFD"/>
    <w:rsid w:val="001C6098"/>
    <w:rsid w:val="001C6548"/>
    <w:rsid w:val="001C6C25"/>
    <w:rsid w:val="001C7EAD"/>
    <w:rsid w:val="001D11EB"/>
    <w:rsid w:val="001D5F6C"/>
    <w:rsid w:val="001D6097"/>
    <w:rsid w:val="001D624C"/>
    <w:rsid w:val="001D6543"/>
    <w:rsid w:val="001D6DD2"/>
    <w:rsid w:val="001D723B"/>
    <w:rsid w:val="001D7BA8"/>
    <w:rsid w:val="001E048B"/>
    <w:rsid w:val="001E0942"/>
    <w:rsid w:val="001E1245"/>
    <w:rsid w:val="001E1A96"/>
    <w:rsid w:val="001E27C8"/>
    <w:rsid w:val="001E2C5D"/>
    <w:rsid w:val="001E4706"/>
    <w:rsid w:val="001E5650"/>
    <w:rsid w:val="001E5896"/>
    <w:rsid w:val="001E6213"/>
    <w:rsid w:val="001E768F"/>
    <w:rsid w:val="001F07B2"/>
    <w:rsid w:val="001F0DC7"/>
    <w:rsid w:val="001F1C30"/>
    <w:rsid w:val="001F546A"/>
    <w:rsid w:val="001F5CBC"/>
    <w:rsid w:val="001F6580"/>
    <w:rsid w:val="001F7049"/>
    <w:rsid w:val="00200B1E"/>
    <w:rsid w:val="002060CE"/>
    <w:rsid w:val="0020642D"/>
    <w:rsid w:val="00206617"/>
    <w:rsid w:val="002071F4"/>
    <w:rsid w:val="00210200"/>
    <w:rsid w:val="00210E83"/>
    <w:rsid w:val="00212A9C"/>
    <w:rsid w:val="0021479B"/>
    <w:rsid w:val="0021600B"/>
    <w:rsid w:val="00217BB3"/>
    <w:rsid w:val="002206DD"/>
    <w:rsid w:val="002208EC"/>
    <w:rsid w:val="002220B7"/>
    <w:rsid w:val="00222EFA"/>
    <w:rsid w:val="00223C46"/>
    <w:rsid w:val="002246AB"/>
    <w:rsid w:val="00224B1E"/>
    <w:rsid w:val="00225129"/>
    <w:rsid w:val="0022562F"/>
    <w:rsid w:val="00226B5B"/>
    <w:rsid w:val="0022705C"/>
    <w:rsid w:val="00230372"/>
    <w:rsid w:val="002322A5"/>
    <w:rsid w:val="00232742"/>
    <w:rsid w:val="00233513"/>
    <w:rsid w:val="00234DB9"/>
    <w:rsid w:val="00235DA4"/>
    <w:rsid w:val="002364BF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65FB"/>
    <w:rsid w:val="00250605"/>
    <w:rsid w:val="00250CF0"/>
    <w:rsid w:val="0025183C"/>
    <w:rsid w:val="0025252E"/>
    <w:rsid w:val="0025295E"/>
    <w:rsid w:val="002534BA"/>
    <w:rsid w:val="002543A7"/>
    <w:rsid w:val="002545BF"/>
    <w:rsid w:val="0025518D"/>
    <w:rsid w:val="002578D6"/>
    <w:rsid w:val="002606B7"/>
    <w:rsid w:val="002633B1"/>
    <w:rsid w:val="00264EFE"/>
    <w:rsid w:val="002667D6"/>
    <w:rsid w:val="00266D8A"/>
    <w:rsid w:val="00266F7D"/>
    <w:rsid w:val="002677DF"/>
    <w:rsid w:val="00270FDC"/>
    <w:rsid w:val="002718E6"/>
    <w:rsid w:val="002727FA"/>
    <w:rsid w:val="00273181"/>
    <w:rsid w:val="00273983"/>
    <w:rsid w:val="00275163"/>
    <w:rsid w:val="00275F48"/>
    <w:rsid w:val="00276202"/>
    <w:rsid w:val="00280D2E"/>
    <w:rsid w:val="00281479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F73"/>
    <w:rsid w:val="00295403"/>
    <w:rsid w:val="0029575F"/>
    <w:rsid w:val="00296944"/>
    <w:rsid w:val="00297573"/>
    <w:rsid w:val="002A0593"/>
    <w:rsid w:val="002A0C93"/>
    <w:rsid w:val="002A3512"/>
    <w:rsid w:val="002A3868"/>
    <w:rsid w:val="002A390D"/>
    <w:rsid w:val="002A4A5B"/>
    <w:rsid w:val="002B36AF"/>
    <w:rsid w:val="002B3890"/>
    <w:rsid w:val="002B436C"/>
    <w:rsid w:val="002B6510"/>
    <w:rsid w:val="002B7268"/>
    <w:rsid w:val="002C3043"/>
    <w:rsid w:val="002C4259"/>
    <w:rsid w:val="002C4346"/>
    <w:rsid w:val="002C5F1C"/>
    <w:rsid w:val="002C6659"/>
    <w:rsid w:val="002D02D7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7AD"/>
    <w:rsid w:val="002E1D58"/>
    <w:rsid w:val="002E309E"/>
    <w:rsid w:val="002E36EB"/>
    <w:rsid w:val="002E3800"/>
    <w:rsid w:val="002E5056"/>
    <w:rsid w:val="002E6EBF"/>
    <w:rsid w:val="002F0431"/>
    <w:rsid w:val="002F098B"/>
    <w:rsid w:val="002F0EC0"/>
    <w:rsid w:val="002F102F"/>
    <w:rsid w:val="002F1040"/>
    <w:rsid w:val="002F14AB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9D6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105D0"/>
    <w:rsid w:val="0031062E"/>
    <w:rsid w:val="003111D3"/>
    <w:rsid w:val="003111DF"/>
    <w:rsid w:val="00313099"/>
    <w:rsid w:val="00314DE7"/>
    <w:rsid w:val="003165E2"/>
    <w:rsid w:val="0031742F"/>
    <w:rsid w:val="00320308"/>
    <w:rsid w:val="00320E15"/>
    <w:rsid w:val="00321A16"/>
    <w:rsid w:val="003226A9"/>
    <w:rsid w:val="003241C9"/>
    <w:rsid w:val="00325031"/>
    <w:rsid w:val="00331570"/>
    <w:rsid w:val="00331E45"/>
    <w:rsid w:val="0033263A"/>
    <w:rsid w:val="00332E4A"/>
    <w:rsid w:val="0033321B"/>
    <w:rsid w:val="003333DD"/>
    <w:rsid w:val="00333DDF"/>
    <w:rsid w:val="00334998"/>
    <w:rsid w:val="0033540B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6FF3"/>
    <w:rsid w:val="003471BA"/>
    <w:rsid w:val="00347A17"/>
    <w:rsid w:val="0035042C"/>
    <w:rsid w:val="0035109A"/>
    <w:rsid w:val="00351A12"/>
    <w:rsid w:val="00353808"/>
    <w:rsid w:val="003541F8"/>
    <w:rsid w:val="00356FE9"/>
    <w:rsid w:val="0035701E"/>
    <w:rsid w:val="0035725E"/>
    <w:rsid w:val="00357260"/>
    <w:rsid w:val="00357B12"/>
    <w:rsid w:val="00360C26"/>
    <w:rsid w:val="003632E2"/>
    <w:rsid w:val="00363366"/>
    <w:rsid w:val="00363945"/>
    <w:rsid w:val="003639EB"/>
    <w:rsid w:val="003642E1"/>
    <w:rsid w:val="0036569A"/>
    <w:rsid w:val="00365CC0"/>
    <w:rsid w:val="00365E37"/>
    <w:rsid w:val="0036620D"/>
    <w:rsid w:val="00366641"/>
    <w:rsid w:val="00370D54"/>
    <w:rsid w:val="0037198F"/>
    <w:rsid w:val="00374F67"/>
    <w:rsid w:val="00375D98"/>
    <w:rsid w:val="00376C9F"/>
    <w:rsid w:val="0038054B"/>
    <w:rsid w:val="00380723"/>
    <w:rsid w:val="00381243"/>
    <w:rsid w:val="0038228A"/>
    <w:rsid w:val="003837F2"/>
    <w:rsid w:val="00384647"/>
    <w:rsid w:val="00386264"/>
    <w:rsid w:val="00390150"/>
    <w:rsid w:val="00392440"/>
    <w:rsid w:val="003929FD"/>
    <w:rsid w:val="0039658D"/>
    <w:rsid w:val="00397A0B"/>
    <w:rsid w:val="00397F99"/>
    <w:rsid w:val="003A0901"/>
    <w:rsid w:val="003A0A25"/>
    <w:rsid w:val="003A1172"/>
    <w:rsid w:val="003A299D"/>
    <w:rsid w:val="003A60F7"/>
    <w:rsid w:val="003A6FFB"/>
    <w:rsid w:val="003B051C"/>
    <w:rsid w:val="003B3DC1"/>
    <w:rsid w:val="003B3F9D"/>
    <w:rsid w:val="003B4470"/>
    <w:rsid w:val="003B529B"/>
    <w:rsid w:val="003C06E2"/>
    <w:rsid w:val="003C0B0B"/>
    <w:rsid w:val="003C1C1D"/>
    <w:rsid w:val="003C2509"/>
    <w:rsid w:val="003C33FC"/>
    <w:rsid w:val="003C5148"/>
    <w:rsid w:val="003C6D4E"/>
    <w:rsid w:val="003D1229"/>
    <w:rsid w:val="003D2692"/>
    <w:rsid w:val="003D301E"/>
    <w:rsid w:val="003D48A7"/>
    <w:rsid w:val="003D5CB0"/>
    <w:rsid w:val="003D6CE8"/>
    <w:rsid w:val="003D78AF"/>
    <w:rsid w:val="003E013D"/>
    <w:rsid w:val="003E0D81"/>
    <w:rsid w:val="003E1DA1"/>
    <w:rsid w:val="003E4321"/>
    <w:rsid w:val="003E6F16"/>
    <w:rsid w:val="003E7FA7"/>
    <w:rsid w:val="003F074F"/>
    <w:rsid w:val="003F11D9"/>
    <w:rsid w:val="003F22C0"/>
    <w:rsid w:val="003F3CC2"/>
    <w:rsid w:val="003F4509"/>
    <w:rsid w:val="003F4755"/>
    <w:rsid w:val="003F495E"/>
    <w:rsid w:val="003F4B3C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22303"/>
    <w:rsid w:val="00424118"/>
    <w:rsid w:val="00425B89"/>
    <w:rsid w:val="00425D4E"/>
    <w:rsid w:val="00432950"/>
    <w:rsid w:val="00433406"/>
    <w:rsid w:val="00433BF2"/>
    <w:rsid w:val="00434607"/>
    <w:rsid w:val="0043490F"/>
    <w:rsid w:val="00434EF2"/>
    <w:rsid w:val="00435B8B"/>
    <w:rsid w:val="004406EA"/>
    <w:rsid w:val="004409CE"/>
    <w:rsid w:val="00440C98"/>
    <w:rsid w:val="00441C91"/>
    <w:rsid w:val="00442037"/>
    <w:rsid w:val="0044391A"/>
    <w:rsid w:val="00443B20"/>
    <w:rsid w:val="00444301"/>
    <w:rsid w:val="0044570A"/>
    <w:rsid w:val="00451293"/>
    <w:rsid w:val="00451CDF"/>
    <w:rsid w:val="004520F0"/>
    <w:rsid w:val="004527C8"/>
    <w:rsid w:val="00454BC3"/>
    <w:rsid w:val="00455F85"/>
    <w:rsid w:val="00455F9B"/>
    <w:rsid w:val="004574B5"/>
    <w:rsid w:val="00457AB0"/>
    <w:rsid w:val="00461188"/>
    <w:rsid w:val="004622B1"/>
    <w:rsid w:val="00463548"/>
    <w:rsid w:val="00463CCB"/>
    <w:rsid w:val="00464BD4"/>
    <w:rsid w:val="004655C4"/>
    <w:rsid w:val="00466733"/>
    <w:rsid w:val="00466A08"/>
    <w:rsid w:val="004701F8"/>
    <w:rsid w:val="0047066F"/>
    <w:rsid w:val="004714A1"/>
    <w:rsid w:val="00473ED6"/>
    <w:rsid w:val="00474174"/>
    <w:rsid w:val="00474AE0"/>
    <w:rsid w:val="004754AC"/>
    <w:rsid w:val="00480FA0"/>
    <w:rsid w:val="004818C8"/>
    <w:rsid w:val="00483771"/>
    <w:rsid w:val="004853E9"/>
    <w:rsid w:val="00487C22"/>
    <w:rsid w:val="00490A7C"/>
    <w:rsid w:val="0049281B"/>
    <w:rsid w:val="0049343A"/>
    <w:rsid w:val="0049405F"/>
    <w:rsid w:val="00496822"/>
    <w:rsid w:val="00496A67"/>
    <w:rsid w:val="004A046D"/>
    <w:rsid w:val="004A0F14"/>
    <w:rsid w:val="004A2C69"/>
    <w:rsid w:val="004A3C63"/>
    <w:rsid w:val="004A5446"/>
    <w:rsid w:val="004A762E"/>
    <w:rsid w:val="004A7932"/>
    <w:rsid w:val="004A7DCB"/>
    <w:rsid w:val="004B064B"/>
    <w:rsid w:val="004B2A3C"/>
    <w:rsid w:val="004B2B71"/>
    <w:rsid w:val="004B36B2"/>
    <w:rsid w:val="004B52B6"/>
    <w:rsid w:val="004B546D"/>
    <w:rsid w:val="004B5698"/>
    <w:rsid w:val="004B7327"/>
    <w:rsid w:val="004C0345"/>
    <w:rsid w:val="004C1C53"/>
    <w:rsid w:val="004C2573"/>
    <w:rsid w:val="004C51D1"/>
    <w:rsid w:val="004C670C"/>
    <w:rsid w:val="004C738B"/>
    <w:rsid w:val="004D0485"/>
    <w:rsid w:val="004D3B3F"/>
    <w:rsid w:val="004D455F"/>
    <w:rsid w:val="004D4D80"/>
    <w:rsid w:val="004D5EBB"/>
    <w:rsid w:val="004D6850"/>
    <w:rsid w:val="004E0917"/>
    <w:rsid w:val="004E113D"/>
    <w:rsid w:val="004E13CF"/>
    <w:rsid w:val="004E228E"/>
    <w:rsid w:val="004E31BE"/>
    <w:rsid w:val="004E340C"/>
    <w:rsid w:val="004E5276"/>
    <w:rsid w:val="004E675E"/>
    <w:rsid w:val="004F10C4"/>
    <w:rsid w:val="004F10D5"/>
    <w:rsid w:val="004F542F"/>
    <w:rsid w:val="004F6745"/>
    <w:rsid w:val="004F6D90"/>
    <w:rsid w:val="004F6DC1"/>
    <w:rsid w:val="004F72F3"/>
    <w:rsid w:val="00503EE9"/>
    <w:rsid w:val="00506D91"/>
    <w:rsid w:val="00511E78"/>
    <w:rsid w:val="0051257D"/>
    <w:rsid w:val="005125AE"/>
    <w:rsid w:val="00512AA7"/>
    <w:rsid w:val="00512DD2"/>
    <w:rsid w:val="00513369"/>
    <w:rsid w:val="0051498D"/>
    <w:rsid w:val="005158EC"/>
    <w:rsid w:val="00515CE3"/>
    <w:rsid w:val="00515F3E"/>
    <w:rsid w:val="005162BF"/>
    <w:rsid w:val="00516605"/>
    <w:rsid w:val="00516697"/>
    <w:rsid w:val="0052036D"/>
    <w:rsid w:val="00520DE2"/>
    <w:rsid w:val="005218CA"/>
    <w:rsid w:val="00522EC7"/>
    <w:rsid w:val="005239BF"/>
    <w:rsid w:val="00523D51"/>
    <w:rsid w:val="0053207D"/>
    <w:rsid w:val="005352E1"/>
    <w:rsid w:val="00536062"/>
    <w:rsid w:val="005364A1"/>
    <w:rsid w:val="0053793F"/>
    <w:rsid w:val="005413DE"/>
    <w:rsid w:val="00542363"/>
    <w:rsid w:val="00545AAE"/>
    <w:rsid w:val="00547544"/>
    <w:rsid w:val="00547A2F"/>
    <w:rsid w:val="00550228"/>
    <w:rsid w:val="00551162"/>
    <w:rsid w:val="0055128B"/>
    <w:rsid w:val="005515BB"/>
    <w:rsid w:val="0055267F"/>
    <w:rsid w:val="00552975"/>
    <w:rsid w:val="00552C5D"/>
    <w:rsid w:val="00554241"/>
    <w:rsid w:val="0055564D"/>
    <w:rsid w:val="005573D2"/>
    <w:rsid w:val="00557FDF"/>
    <w:rsid w:val="00560F56"/>
    <w:rsid w:val="00563161"/>
    <w:rsid w:val="00563DA8"/>
    <w:rsid w:val="0056504A"/>
    <w:rsid w:val="005653C8"/>
    <w:rsid w:val="005666D6"/>
    <w:rsid w:val="00566D03"/>
    <w:rsid w:val="00571969"/>
    <w:rsid w:val="00571DE6"/>
    <w:rsid w:val="00572580"/>
    <w:rsid w:val="00572627"/>
    <w:rsid w:val="00572898"/>
    <w:rsid w:val="00572948"/>
    <w:rsid w:val="00572C38"/>
    <w:rsid w:val="00573E44"/>
    <w:rsid w:val="005742D7"/>
    <w:rsid w:val="00576254"/>
    <w:rsid w:val="00576508"/>
    <w:rsid w:val="00576EEC"/>
    <w:rsid w:val="005772B1"/>
    <w:rsid w:val="00577D51"/>
    <w:rsid w:val="00577FD0"/>
    <w:rsid w:val="00581602"/>
    <w:rsid w:val="00581754"/>
    <w:rsid w:val="00583917"/>
    <w:rsid w:val="00584126"/>
    <w:rsid w:val="005865F3"/>
    <w:rsid w:val="00586C11"/>
    <w:rsid w:val="00587447"/>
    <w:rsid w:val="0059174B"/>
    <w:rsid w:val="00591CFB"/>
    <w:rsid w:val="0059472C"/>
    <w:rsid w:val="00597A1B"/>
    <w:rsid w:val="00597C7C"/>
    <w:rsid w:val="005A2744"/>
    <w:rsid w:val="005A36B9"/>
    <w:rsid w:val="005A3CE6"/>
    <w:rsid w:val="005A4D61"/>
    <w:rsid w:val="005B2628"/>
    <w:rsid w:val="005B33DA"/>
    <w:rsid w:val="005B341A"/>
    <w:rsid w:val="005B3884"/>
    <w:rsid w:val="005B578D"/>
    <w:rsid w:val="005B7ADB"/>
    <w:rsid w:val="005C1485"/>
    <w:rsid w:val="005C1A43"/>
    <w:rsid w:val="005C202F"/>
    <w:rsid w:val="005C3139"/>
    <w:rsid w:val="005C6813"/>
    <w:rsid w:val="005D0034"/>
    <w:rsid w:val="005D055E"/>
    <w:rsid w:val="005D1901"/>
    <w:rsid w:val="005D5886"/>
    <w:rsid w:val="005D67FC"/>
    <w:rsid w:val="005E0FB2"/>
    <w:rsid w:val="005E1223"/>
    <w:rsid w:val="005E5272"/>
    <w:rsid w:val="005E77EC"/>
    <w:rsid w:val="005F3BED"/>
    <w:rsid w:val="005F4109"/>
    <w:rsid w:val="005F5B27"/>
    <w:rsid w:val="005F7818"/>
    <w:rsid w:val="005F78CA"/>
    <w:rsid w:val="00601010"/>
    <w:rsid w:val="00601652"/>
    <w:rsid w:val="006026B8"/>
    <w:rsid w:val="00602DB5"/>
    <w:rsid w:val="00602EBF"/>
    <w:rsid w:val="00604E70"/>
    <w:rsid w:val="00605CEB"/>
    <w:rsid w:val="00606EB1"/>
    <w:rsid w:val="00611E65"/>
    <w:rsid w:val="00613010"/>
    <w:rsid w:val="00613220"/>
    <w:rsid w:val="00613E61"/>
    <w:rsid w:val="00614B04"/>
    <w:rsid w:val="00614DEB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E13"/>
    <w:rsid w:val="00632CA3"/>
    <w:rsid w:val="006334AD"/>
    <w:rsid w:val="00635BC9"/>
    <w:rsid w:val="00635EDF"/>
    <w:rsid w:val="0063764B"/>
    <w:rsid w:val="0064049E"/>
    <w:rsid w:val="00640F7F"/>
    <w:rsid w:val="006429CB"/>
    <w:rsid w:val="00645B64"/>
    <w:rsid w:val="0064793A"/>
    <w:rsid w:val="006504E1"/>
    <w:rsid w:val="0065427E"/>
    <w:rsid w:val="00655721"/>
    <w:rsid w:val="0065589C"/>
    <w:rsid w:val="00655B2D"/>
    <w:rsid w:val="00656607"/>
    <w:rsid w:val="006578D5"/>
    <w:rsid w:val="00660E4B"/>
    <w:rsid w:val="00661C19"/>
    <w:rsid w:val="00661C48"/>
    <w:rsid w:val="0066471B"/>
    <w:rsid w:val="00665646"/>
    <w:rsid w:val="00666951"/>
    <w:rsid w:val="00671962"/>
    <w:rsid w:val="0067208B"/>
    <w:rsid w:val="00672AE1"/>
    <w:rsid w:val="0067358E"/>
    <w:rsid w:val="00673CB4"/>
    <w:rsid w:val="00675C9C"/>
    <w:rsid w:val="00676BC5"/>
    <w:rsid w:val="00676E3C"/>
    <w:rsid w:val="0068013A"/>
    <w:rsid w:val="0068017B"/>
    <w:rsid w:val="00680DA9"/>
    <w:rsid w:val="00680E7D"/>
    <w:rsid w:val="00681C5C"/>
    <w:rsid w:val="006842FC"/>
    <w:rsid w:val="00684C14"/>
    <w:rsid w:val="00684D32"/>
    <w:rsid w:val="006852A9"/>
    <w:rsid w:val="00685CD1"/>
    <w:rsid w:val="0069281D"/>
    <w:rsid w:val="00692A09"/>
    <w:rsid w:val="00695205"/>
    <w:rsid w:val="006963B9"/>
    <w:rsid w:val="006967E6"/>
    <w:rsid w:val="00696D18"/>
    <w:rsid w:val="006A04D3"/>
    <w:rsid w:val="006A0971"/>
    <w:rsid w:val="006A19CD"/>
    <w:rsid w:val="006A2103"/>
    <w:rsid w:val="006A21B2"/>
    <w:rsid w:val="006A260E"/>
    <w:rsid w:val="006A4F2D"/>
    <w:rsid w:val="006A6C5C"/>
    <w:rsid w:val="006A6DF3"/>
    <w:rsid w:val="006A701A"/>
    <w:rsid w:val="006A763F"/>
    <w:rsid w:val="006B01D7"/>
    <w:rsid w:val="006B02BC"/>
    <w:rsid w:val="006B0C50"/>
    <w:rsid w:val="006B3970"/>
    <w:rsid w:val="006B5313"/>
    <w:rsid w:val="006B64EF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C3A"/>
    <w:rsid w:val="006C553D"/>
    <w:rsid w:val="006C5602"/>
    <w:rsid w:val="006C60C6"/>
    <w:rsid w:val="006C6A2E"/>
    <w:rsid w:val="006C6AC1"/>
    <w:rsid w:val="006C720C"/>
    <w:rsid w:val="006D1A14"/>
    <w:rsid w:val="006D478A"/>
    <w:rsid w:val="006D615B"/>
    <w:rsid w:val="006E145F"/>
    <w:rsid w:val="006E3203"/>
    <w:rsid w:val="006E4DDB"/>
    <w:rsid w:val="006E4DF1"/>
    <w:rsid w:val="006E6D60"/>
    <w:rsid w:val="006F0695"/>
    <w:rsid w:val="006F1B6F"/>
    <w:rsid w:val="006F2381"/>
    <w:rsid w:val="006F523F"/>
    <w:rsid w:val="006F7924"/>
    <w:rsid w:val="00700303"/>
    <w:rsid w:val="0070423B"/>
    <w:rsid w:val="00710983"/>
    <w:rsid w:val="00711227"/>
    <w:rsid w:val="007113CD"/>
    <w:rsid w:val="00711F50"/>
    <w:rsid w:val="007123FC"/>
    <w:rsid w:val="00713891"/>
    <w:rsid w:val="00713C5D"/>
    <w:rsid w:val="00713D23"/>
    <w:rsid w:val="007140A8"/>
    <w:rsid w:val="00715DA2"/>
    <w:rsid w:val="0071740E"/>
    <w:rsid w:val="007213CA"/>
    <w:rsid w:val="00723C48"/>
    <w:rsid w:val="00723D58"/>
    <w:rsid w:val="00724022"/>
    <w:rsid w:val="0072538B"/>
    <w:rsid w:val="00725509"/>
    <w:rsid w:val="007277F8"/>
    <w:rsid w:val="007308AF"/>
    <w:rsid w:val="0073164B"/>
    <w:rsid w:val="00732253"/>
    <w:rsid w:val="00732A57"/>
    <w:rsid w:val="0073367B"/>
    <w:rsid w:val="00735672"/>
    <w:rsid w:val="00736017"/>
    <w:rsid w:val="00736060"/>
    <w:rsid w:val="00736FFD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306F"/>
    <w:rsid w:val="00753D2E"/>
    <w:rsid w:val="00754351"/>
    <w:rsid w:val="0075470F"/>
    <w:rsid w:val="007569D4"/>
    <w:rsid w:val="00761ADC"/>
    <w:rsid w:val="00761EA6"/>
    <w:rsid w:val="007643A2"/>
    <w:rsid w:val="007646DE"/>
    <w:rsid w:val="00766BE1"/>
    <w:rsid w:val="007676F9"/>
    <w:rsid w:val="00767AD5"/>
    <w:rsid w:val="00767C0C"/>
    <w:rsid w:val="00770572"/>
    <w:rsid w:val="00774B9A"/>
    <w:rsid w:val="0077520A"/>
    <w:rsid w:val="00775643"/>
    <w:rsid w:val="00776049"/>
    <w:rsid w:val="00776263"/>
    <w:rsid w:val="00776997"/>
    <w:rsid w:val="00783701"/>
    <w:rsid w:val="00783EB5"/>
    <w:rsid w:val="007854DA"/>
    <w:rsid w:val="0078550D"/>
    <w:rsid w:val="0078553D"/>
    <w:rsid w:val="007877D0"/>
    <w:rsid w:val="0079029E"/>
    <w:rsid w:val="00791E38"/>
    <w:rsid w:val="007931DB"/>
    <w:rsid w:val="007949BA"/>
    <w:rsid w:val="00794D12"/>
    <w:rsid w:val="00796556"/>
    <w:rsid w:val="007A164A"/>
    <w:rsid w:val="007A1C50"/>
    <w:rsid w:val="007A1D20"/>
    <w:rsid w:val="007A2737"/>
    <w:rsid w:val="007A3898"/>
    <w:rsid w:val="007A3B91"/>
    <w:rsid w:val="007A3F63"/>
    <w:rsid w:val="007A6040"/>
    <w:rsid w:val="007A6CEE"/>
    <w:rsid w:val="007B1F7D"/>
    <w:rsid w:val="007B2560"/>
    <w:rsid w:val="007B29F3"/>
    <w:rsid w:val="007C0CF5"/>
    <w:rsid w:val="007C26AD"/>
    <w:rsid w:val="007C2C14"/>
    <w:rsid w:val="007C2D50"/>
    <w:rsid w:val="007C2E5E"/>
    <w:rsid w:val="007C338E"/>
    <w:rsid w:val="007C3403"/>
    <w:rsid w:val="007C515A"/>
    <w:rsid w:val="007C5A1F"/>
    <w:rsid w:val="007C6872"/>
    <w:rsid w:val="007C6A55"/>
    <w:rsid w:val="007D0235"/>
    <w:rsid w:val="007D0610"/>
    <w:rsid w:val="007D062D"/>
    <w:rsid w:val="007D1689"/>
    <w:rsid w:val="007D2959"/>
    <w:rsid w:val="007D5244"/>
    <w:rsid w:val="007D654F"/>
    <w:rsid w:val="007D70DE"/>
    <w:rsid w:val="007D784F"/>
    <w:rsid w:val="007E0666"/>
    <w:rsid w:val="007E19F4"/>
    <w:rsid w:val="007E52CB"/>
    <w:rsid w:val="007E628B"/>
    <w:rsid w:val="007E6F73"/>
    <w:rsid w:val="007E71CA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142D"/>
    <w:rsid w:val="008030D1"/>
    <w:rsid w:val="008049D7"/>
    <w:rsid w:val="00805475"/>
    <w:rsid w:val="00806BA0"/>
    <w:rsid w:val="00806BB6"/>
    <w:rsid w:val="00811660"/>
    <w:rsid w:val="008143C4"/>
    <w:rsid w:val="00814BE2"/>
    <w:rsid w:val="008202C1"/>
    <w:rsid w:val="00820670"/>
    <w:rsid w:val="00821CF7"/>
    <w:rsid w:val="0082569E"/>
    <w:rsid w:val="008261DB"/>
    <w:rsid w:val="00826352"/>
    <w:rsid w:val="00827005"/>
    <w:rsid w:val="0083034E"/>
    <w:rsid w:val="008330EF"/>
    <w:rsid w:val="0083410D"/>
    <w:rsid w:val="008367AE"/>
    <w:rsid w:val="00836D3B"/>
    <w:rsid w:val="00841049"/>
    <w:rsid w:val="00841E46"/>
    <w:rsid w:val="0084240A"/>
    <w:rsid w:val="00842726"/>
    <w:rsid w:val="0084628F"/>
    <w:rsid w:val="008463DC"/>
    <w:rsid w:val="0084692C"/>
    <w:rsid w:val="008478D0"/>
    <w:rsid w:val="008507F9"/>
    <w:rsid w:val="00851133"/>
    <w:rsid w:val="00851917"/>
    <w:rsid w:val="00852179"/>
    <w:rsid w:val="00853DFA"/>
    <w:rsid w:val="00855877"/>
    <w:rsid w:val="0085712A"/>
    <w:rsid w:val="00857EC2"/>
    <w:rsid w:val="0086046A"/>
    <w:rsid w:val="008605B6"/>
    <w:rsid w:val="00860B16"/>
    <w:rsid w:val="008616C4"/>
    <w:rsid w:val="008657A6"/>
    <w:rsid w:val="00866C54"/>
    <w:rsid w:val="008676A5"/>
    <w:rsid w:val="00867BC1"/>
    <w:rsid w:val="00870CA4"/>
    <w:rsid w:val="00870FD9"/>
    <w:rsid w:val="008712F8"/>
    <w:rsid w:val="00871657"/>
    <w:rsid w:val="00871F1F"/>
    <w:rsid w:val="00872093"/>
    <w:rsid w:val="008723E4"/>
    <w:rsid w:val="008728C0"/>
    <w:rsid w:val="00872AB2"/>
    <w:rsid w:val="00874F06"/>
    <w:rsid w:val="00875B30"/>
    <w:rsid w:val="00876DC8"/>
    <w:rsid w:val="00877E77"/>
    <w:rsid w:val="008806D4"/>
    <w:rsid w:val="00880DB1"/>
    <w:rsid w:val="00881494"/>
    <w:rsid w:val="00883DE1"/>
    <w:rsid w:val="00884F8A"/>
    <w:rsid w:val="0088556F"/>
    <w:rsid w:val="00885A58"/>
    <w:rsid w:val="0089041F"/>
    <w:rsid w:val="00891193"/>
    <w:rsid w:val="00892294"/>
    <w:rsid w:val="00892C49"/>
    <w:rsid w:val="00893A01"/>
    <w:rsid w:val="00894FA1"/>
    <w:rsid w:val="008966CB"/>
    <w:rsid w:val="0089696C"/>
    <w:rsid w:val="008969DF"/>
    <w:rsid w:val="008A003F"/>
    <w:rsid w:val="008A14D9"/>
    <w:rsid w:val="008A1939"/>
    <w:rsid w:val="008A3097"/>
    <w:rsid w:val="008A34A9"/>
    <w:rsid w:val="008A513A"/>
    <w:rsid w:val="008A717F"/>
    <w:rsid w:val="008B075B"/>
    <w:rsid w:val="008B0D11"/>
    <w:rsid w:val="008B3C1E"/>
    <w:rsid w:val="008B3F73"/>
    <w:rsid w:val="008C00F5"/>
    <w:rsid w:val="008C1136"/>
    <w:rsid w:val="008C1D46"/>
    <w:rsid w:val="008C4246"/>
    <w:rsid w:val="008C56C9"/>
    <w:rsid w:val="008D0042"/>
    <w:rsid w:val="008D029C"/>
    <w:rsid w:val="008D2869"/>
    <w:rsid w:val="008D35DE"/>
    <w:rsid w:val="008D5110"/>
    <w:rsid w:val="008D5D3C"/>
    <w:rsid w:val="008D716F"/>
    <w:rsid w:val="008D7590"/>
    <w:rsid w:val="008E09D1"/>
    <w:rsid w:val="008E1AA4"/>
    <w:rsid w:val="008E22EC"/>
    <w:rsid w:val="008E3855"/>
    <w:rsid w:val="008E3863"/>
    <w:rsid w:val="008E529C"/>
    <w:rsid w:val="008E6CB5"/>
    <w:rsid w:val="008E6FA6"/>
    <w:rsid w:val="008E704B"/>
    <w:rsid w:val="008E7B8B"/>
    <w:rsid w:val="008E7EEE"/>
    <w:rsid w:val="008F065C"/>
    <w:rsid w:val="008F0FF6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9007DC"/>
    <w:rsid w:val="00905668"/>
    <w:rsid w:val="009058FA"/>
    <w:rsid w:val="00905951"/>
    <w:rsid w:val="009069C1"/>
    <w:rsid w:val="00906C72"/>
    <w:rsid w:val="00912B81"/>
    <w:rsid w:val="00913028"/>
    <w:rsid w:val="00917EE7"/>
    <w:rsid w:val="00921944"/>
    <w:rsid w:val="009225BC"/>
    <w:rsid w:val="00922D4C"/>
    <w:rsid w:val="009243BB"/>
    <w:rsid w:val="00924D38"/>
    <w:rsid w:val="00926D2D"/>
    <w:rsid w:val="00927569"/>
    <w:rsid w:val="00927B86"/>
    <w:rsid w:val="00927CC2"/>
    <w:rsid w:val="00930D15"/>
    <w:rsid w:val="009338CF"/>
    <w:rsid w:val="00933B98"/>
    <w:rsid w:val="00933C84"/>
    <w:rsid w:val="0093524C"/>
    <w:rsid w:val="009352C6"/>
    <w:rsid w:val="009376B5"/>
    <w:rsid w:val="00937DFC"/>
    <w:rsid w:val="0094054D"/>
    <w:rsid w:val="00942A4D"/>
    <w:rsid w:val="0094301D"/>
    <w:rsid w:val="00943A55"/>
    <w:rsid w:val="00943E25"/>
    <w:rsid w:val="009443E1"/>
    <w:rsid w:val="00945AB2"/>
    <w:rsid w:val="00951BF7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3A2C"/>
    <w:rsid w:val="0096400C"/>
    <w:rsid w:val="00964E0D"/>
    <w:rsid w:val="00965B4F"/>
    <w:rsid w:val="00965BF9"/>
    <w:rsid w:val="00966382"/>
    <w:rsid w:val="00967441"/>
    <w:rsid w:val="009679B0"/>
    <w:rsid w:val="00967C93"/>
    <w:rsid w:val="00971189"/>
    <w:rsid w:val="00972E37"/>
    <w:rsid w:val="00975242"/>
    <w:rsid w:val="009776FE"/>
    <w:rsid w:val="009801D5"/>
    <w:rsid w:val="009804D4"/>
    <w:rsid w:val="00982161"/>
    <w:rsid w:val="009829DB"/>
    <w:rsid w:val="00984669"/>
    <w:rsid w:val="00984B9F"/>
    <w:rsid w:val="009856F1"/>
    <w:rsid w:val="00986895"/>
    <w:rsid w:val="00992113"/>
    <w:rsid w:val="00992178"/>
    <w:rsid w:val="009931FC"/>
    <w:rsid w:val="009941C0"/>
    <w:rsid w:val="009963E4"/>
    <w:rsid w:val="0099648D"/>
    <w:rsid w:val="00996581"/>
    <w:rsid w:val="00997D2E"/>
    <w:rsid w:val="009A03D6"/>
    <w:rsid w:val="009A0679"/>
    <w:rsid w:val="009A0E12"/>
    <w:rsid w:val="009A4D11"/>
    <w:rsid w:val="009A5164"/>
    <w:rsid w:val="009A5191"/>
    <w:rsid w:val="009A6B9C"/>
    <w:rsid w:val="009A6C22"/>
    <w:rsid w:val="009A7716"/>
    <w:rsid w:val="009A776E"/>
    <w:rsid w:val="009B4BC4"/>
    <w:rsid w:val="009B5B5F"/>
    <w:rsid w:val="009B6FED"/>
    <w:rsid w:val="009C1238"/>
    <w:rsid w:val="009C15C2"/>
    <w:rsid w:val="009C197A"/>
    <w:rsid w:val="009C58A1"/>
    <w:rsid w:val="009D0604"/>
    <w:rsid w:val="009D5209"/>
    <w:rsid w:val="009D6187"/>
    <w:rsid w:val="009D6746"/>
    <w:rsid w:val="009D74FE"/>
    <w:rsid w:val="009E0773"/>
    <w:rsid w:val="009E12AF"/>
    <w:rsid w:val="009E530E"/>
    <w:rsid w:val="009E56E1"/>
    <w:rsid w:val="009E6122"/>
    <w:rsid w:val="009F2FBC"/>
    <w:rsid w:val="009F37EE"/>
    <w:rsid w:val="009F3880"/>
    <w:rsid w:val="009F4C4A"/>
    <w:rsid w:val="009F5F77"/>
    <w:rsid w:val="009F7A22"/>
    <w:rsid w:val="00A027CE"/>
    <w:rsid w:val="00A02EBF"/>
    <w:rsid w:val="00A0563F"/>
    <w:rsid w:val="00A06466"/>
    <w:rsid w:val="00A06C22"/>
    <w:rsid w:val="00A0761E"/>
    <w:rsid w:val="00A103CD"/>
    <w:rsid w:val="00A12DAD"/>
    <w:rsid w:val="00A13372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662F"/>
    <w:rsid w:val="00A26D93"/>
    <w:rsid w:val="00A27594"/>
    <w:rsid w:val="00A327D4"/>
    <w:rsid w:val="00A33399"/>
    <w:rsid w:val="00A343D6"/>
    <w:rsid w:val="00A34A39"/>
    <w:rsid w:val="00A34E7E"/>
    <w:rsid w:val="00A353A1"/>
    <w:rsid w:val="00A35784"/>
    <w:rsid w:val="00A35A05"/>
    <w:rsid w:val="00A4144A"/>
    <w:rsid w:val="00A41510"/>
    <w:rsid w:val="00A42818"/>
    <w:rsid w:val="00A43398"/>
    <w:rsid w:val="00A43C5D"/>
    <w:rsid w:val="00A44827"/>
    <w:rsid w:val="00A4536B"/>
    <w:rsid w:val="00A47FAA"/>
    <w:rsid w:val="00A5019E"/>
    <w:rsid w:val="00A503A9"/>
    <w:rsid w:val="00A51E06"/>
    <w:rsid w:val="00A51FDF"/>
    <w:rsid w:val="00A54157"/>
    <w:rsid w:val="00A57EA7"/>
    <w:rsid w:val="00A636F8"/>
    <w:rsid w:val="00A64008"/>
    <w:rsid w:val="00A643E8"/>
    <w:rsid w:val="00A654F0"/>
    <w:rsid w:val="00A65C3B"/>
    <w:rsid w:val="00A70E98"/>
    <w:rsid w:val="00A720B0"/>
    <w:rsid w:val="00A773C4"/>
    <w:rsid w:val="00A80AD4"/>
    <w:rsid w:val="00A81481"/>
    <w:rsid w:val="00A82EE6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FB0"/>
    <w:rsid w:val="00A976A0"/>
    <w:rsid w:val="00AA18C3"/>
    <w:rsid w:val="00AA227D"/>
    <w:rsid w:val="00AA427C"/>
    <w:rsid w:val="00AA4954"/>
    <w:rsid w:val="00AA52EB"/>
    <w:rsid w:val="00AA56F8"/>
    <w:rsid w:val="00AA59FA"/>
    <w:rsid w:val="00AA5FB7"/>
    <w:rsid w:val="00AA6237"/>
    <w:rsid w:val="00AB0ECB"/>
    <w:rsid w:val="00AB44BA"/>
    <w:rsid w:val="00AB5192"/>
    <w:rsid w:val="00AB7C2E"/>
    <w:rsid w:val="00AC02AB"/>
    <w:rsid w:val="00AC0F42"/>
    <w:rsid w:val="00AC14EC"/>
    <w:rsid w:val="00AC235A"/>
    <w:rsid w:val="00AC328B"/>
    <w:rsid w:val="00AC55C4"/>
    <w:rsid w:val="00AC66D4"/>
    <w:rsid w:val="00AD3256"/>
    <w:rsid w:val="00AD396C"/>
    <w:rsid w:val="00AD4162"/>
    <w:rsid w:val="00AD47E9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B01931"/>
    <w:rsid w:val="00B019C9"/>
    <w:rsid w:val="00B03F5F"/>
    <w:rsid w:val="00B04342"/>
    <w:rsid w:val="00B05E8D"/>
    <w:rsid w:val="00B0713A"/>
    <w:rsid w:val="00B12933"/>
    <w:rsid w:val="00B178EF"/>
    <w:rsid w:val="00B17EB0"/>
    <w:rsid w:val="00B20CB5"/>
    <w:rsid w:val="00B20DB6"/>
    <w:rsid w:val="00B23316"/>
    <w:rsid w:val="00B24D52"/>
    <w:rsid w:val="00B251C5"/>
    <w:rsid w:val="00B25C5F"/>
    <w:rsid w:val="00B30E2C"/>
    <w:rsid w:val="00B3261E"/>
    <w:rsid w:val="00B32CAF"/>
    <w:rsid w:val="00B32DE6"/>
    <w:rsid w:val="00B3324D"/>
    <w:rsid w:val="00B33917"/>
    <w:rsid w:val="00B33D2B"/>
    <w:rsid w:val="00B35050"/>
    <w:rsid w:val="00B35D90"/>
    <w:rsid w:val="00B35DBC"/>
    <w:rsid w:val="00B3606D"/>
    <w:rsid w:val="00B36216"/>
    <w:rsid w:val="00B3779E"/>
    <w:rsid w:val="00B37B67"/>
    <w:rsid w:val="00B41458"/>
    <w:rsid w:val="00B4292D"/>
    <w:rsid w:val="00B42CDC"/>
    <w:rsid w:val="00B45BA0"/>
    <w:rsid w:val="00B565FF"/>
    <w:rsid w:val="00B57879"/>
    <w:rsid w:val="00B60193"/>
    <w:rsid w:val="00B60DEC"/>
    <w:rsid w:val="00B61309"/>
    <w:rsid w:val="00B61C50"/>
    <w:rsid w:val="00B62965"/>
    <w:rsid w:val="00B63F27"/>
    <w:rsid w:val="00B63F6D"/>
    <w:rsid w:val="00B641B6"/>
    <w:rsid w:val="00B65128"/>
    <w:rsid w:val="00B6527E"/>
    <w:rsid w:val="00B65643"/>
    <w:rsid w:val="00B65C3E"/>
    <w:rsid w:val="00B67DF3"/>
    <w:rsid w:val="00B708E9"/>
    <w:rsid w:val="00B70EBF"/>
    <w:rsid w:val="00B721B3"/>
    <w:rsid w:val="00B72971"/>
    <w:rsid w:val="00B729CF"/>
    <w:rsid w:val="00B72C5C"/>
    <w:rsid w:val="00B73C7C"/>
    <w:rsid w:val="00B74E25"/>
    <w:rsid w:val="00B77990"/>
    <w:rsid w:val="00B779DA"/>
    <w:rsid w:val="00B77FE4"/>
    <w:rsid w:val="00B80B79"/>
    <w:rsid w:val="00B8437C"/>
    <w:rsid w:val="00B846DE"/>
    <w:rsid w:val="00B85A42"/>
    <w:rsid w:val="00B860DD"/>
    <w:rsid w:val="00B87610"/>
    <w:rsid w:val="00B87C7D"/>
    <w:rsid w:val="00B917AB"/>
    <w:rsid w:val="00B91F88"/>
    <w:rsid w:val="00B91F91"/>
    <w:rsid w:val="00B9543B"/>
    <w:rsid w:val="00B95B84"/>
    <w:rsid w:val="00BA5E7D"/>
    <w:rsid w:val="00BA65F9"/>
    <w:rsid w:val="00BA78A5"/>
    <w:rsid w:val="00BA7DB4"/>
    <w:rsid w:val="00BB0981"/>
    <w:rsid w:val="00BB1345"/>
    <w:rsid w:val="00BB1AC6"/>
    <w:rsid w:val="00BB4C18"/>
    <w:rsid w:val="00BB5818"/>
    <w:rsid w:val="00BB5883"/>
    <w:rsid w:val="00BB5FEA"/>
    <w:rsid w:val="00BB62E4"/>
    <w:rsid w:val="00BB7243"/>
    <w:rsid w:val="00BC16A9"/>
    <w:rsid w:val="00BC1B4B"/>
    <w:rsid w:val="00BC386C"/>
    <w:rsid w:val="00BC6811"/>
    <w:rsid w:val="00BC6CED"/>
    <w:rsid w:val="00BC73F5"/>
    <w:rsid w:val="00BC7917"/>
    <w:rsid w:val="00BD0DAD"/>
    <w:rsid w:val="00BD15F5"/>
    <w:rsid w:val="00BD223A"/>
    <w:rsid w:val="00BD399C"/>
    <w:rsid w:val="00BD3F44"/>
    <w:rsid w:val="00BD4666"/>
    <w:rsid w:val="00BD4BBB"/>
    <w:rsid w:val="00BD5501"/>
    <w:rsid w:val="00BD582C"/>
    <w:rsid w:val="00BD798C"/>
    <w:rsid w:val="00BE11B9"/>
    <w:rsid w:val="00BE137F"/>
    <w:rsid w:val="00BE23D8"/>
    <w:rsid w:val="00BE28DB"/>
    <w:rsid w:val="00BE3F01"/>
    <w:rsid w:val="00BE68C2"/>
    <w:rsid w:val="00BF11F6"/>
    <w:rsid w:val="00BF2A2B"/>
    <w:rsid w:val="00BF3D18"/>
    <w:rsid w:val="00BF4E55"/>
    <w:rsid w:val="00BF6FFD"/>
    <w:rsid w:val="00C003DD"/>
    <w:rsid w:val="00C00F81"/>
    <w:rsid w:val="00C01A9F"/>
    <w:rsid w:val="00C03269"/>
    <w:rsid w:val="00C10B72"/>
    <w:rsid w:val="00C11F0E"/>
    <w:rsid w:val="00C126CD"/>
    <w:rsid w:val="00C14144"/>
    <w:rsid w:val="00C142AD"/>
    <w:rsid w:val="00C143E1"/>
    <w:rsid w:val="00C16999"/>
    <w:rsid w:val="00C2383C"/>
    <w:rsid w:val="00C24F87"/>
    <w:rsid w:val="00C26FD0"/>
    <w:rsid w:val="00C30476"/>
    <w:rsid w:val="00C30506"/>
    <w:rsid w:val="00C30D45"/>
    <w:rsid w:val="00C31DD1"/>
    <w:rsid w:val="00C32969"/>
    <w:rsid w:val="00C33145"/>
    <w:rsid w:val="00C33749"/>
    <w:rsid w:val="00C33C04"/>
    <w:rsid w:val="00C37B5E"/>
    <w:rsid w:val="00C42C9D"/>
    <w:rsid w:val="00C45EDA"/>
    <w:rsid w:val="00C50467"/>
    <w:rsid w:val="00C50750"/>
    <w:rsid w:val="00C50FC8"/>
    <w:rsid w:val="00C54A5C"/>
    <w:rsid w:val="00C556BC"/>
    <w:rsid w:val="00C55AB8"/>
    <w:rsid w:val="00C55F00"/>
    <w:rsid w:val="00C56B4F"/>
    <w:rsid w:val="00C604D2"/>
    <w:rsid w:val="00C61759"/>
    <w:rsid w:val="00C61DC8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D4C"/>
    <w:rsid w:val="00C75BFE"/>
    <w:rsid w:val="00C801EB"/>
    <w:rsid w:val="00C80696"/>
    <w:rsid w:val="00C80A3A"/>
    <w:rsid w:val="00C80B1C"/>
    <w:rsid w:val="00C83496"/>
    <w:rsid w:val="00C84E34"/>
    <w:rsid w:val="00C86016"/>
    <w:rsid w:val="00C8696E"/>
    <w:rsid w:val="00C86DAD"/>
    <w:rsid w:val="00C87EEB"/>
    <w:rsid w:val="00C91B69"/>
    <w:rsid w:val="00C92D89"/>
    <w:rsid w:val="00C93286"/>
    <w:rsid w:val="00C97A5F"/>
    <w:rsid w:val="00CA028E"/>
    <w:rsid w:val="00CA02FE"/>
    <w:rsid w:val="00CA09B2"/>
    <w:rsid w:val="00CA0A57"/>
    <w:rsid w:val="00CA463B"/>
    <w:rsid w:val="00CA4EFA"/>
    <w:rsid w:val="00CA6E7C"/>
    <w:rsid w:val="00CA7451"/>
    <w:rsid w:val="00CA7A4F"/>
    <w:rsid w:val="00CA7DB5"/>
    <w:rsid w:val="00CB0A42"/>
    <w:rsid w:val="00CB0AC2"/>
    <w:rsid w:val="00CB1E8A"/>
    <w:rsid w:val="00CB3C62"/>
    <w:rsid w:val="00CC118F"/>
    <w:rsid w:val="00CC1CA8"/>
    <w:rsid w:val="00CC2481"/>
    <w:rsid w:val="00CC33FB"/>
    <w:rsid w:val="00CC652F"/>
    <w:rsid w:val="00CC6C51"/>
    <w:rsid w:val="00CC72A5"/>
    <w:rsid w:val="00CD02D3"/>
    <w:rsid w:val="00CD3287"/>
    <w:rsid w:val="00CD568A"/>
    <w:rsid w:val="00CD6382"/>
    <w:rsid w:val="00CD64CE"/>
    <w:rsid w:val="00CD658E"/>
    <w:rsid w:val="00CD689A"/>
    <w:rsid w:val="00CE0948"/>
    <w:rsid w:val="00CE0EBB"/>
    <w:rsid w:val="00CE1444"/>
    <w:rsid w:val="00CE1B0A"/>
    <w:rsid w:val="00CE3098"/>
    <w:rsid w:val="00CE5032"/>
    <w:rsid w:val="00CF1147"/>
    <w:rsid w:val="00CF1270"/>
    <w:rsid w:val="00CF212F"/>
    <w:rsid w:val="00CF2B9D"/>
    <w:rsid w:val="00CF2BCC"/>
    <w:rsid w:val="00CF5CF8"/>
    <w:rsid w:val="00CF7990"/>
    <w:rsid w:val="00D00837"/>
    <w:rsid w:val="00D01182"/>
    <w:rsid w:val="00D02630"/>
    <w:rsid w:val="00D02731"/>
    <w:rsid w:val="00D06A2B"/>
    <w:rsid w:val="00D06DB5"/>
    <w:rsid w:val="00D1060A"/>
    <w:rsid w:val="00D1138B"/>
    <w:rsid w:val="00D12945"/>
    <w:rsid w:val="00D20BE8"/>
    <w:rsid w:val="00D218DD"/>
    <w:rsid w:val="00D21DB5"/>
    <w:rsid w:val="00D21F59"/>
    <w:rsid w:val="00D245CB"/>
    <w:rsid w:val="00D2460E"/>
    <w:rsid w:val="00D24FA6"/>
    <w:rsid w:val="00D3017A"/>
    <w:rsid w:val="00D3188F"/>
    <w:rsid w:val="00D319C4"/>
    <w:rsid w:val="00D32E34"/>
    <w:rsid w:val="00D33BE9"/>
    <w:rsid w:val="00D34C02"/>
    <w:rsid w:val="00D351A5"/>
    <w:rsid w:val="00D37C42"/>
    <w:rsid w:val="00D432E8"/>
    <w:rsid w:val="00D4503B"/>
    <w:rsid w:val="00D50AA8"/>
    <w:rsid w:val="00D50CA1"/>
    <w:rsid w:val="00D51315"/>
    <w:rsid w:val="00D51392"/>
    <w:rsid w:val="00D5157F"/>
    <w:rsid w:val="00D54B8D"/>
    <w:rsid w:val="00D55258"/>
    <w:rsid w:val="00D562E2"/>
    <w:rsid w:val="00D57696"/>
    <w:rsid w:val="00D57B6C"/>
    <w:rsid w:val="00D6056D"/>
    <w:rsid w:val="00D60DE2"/>
    <w:rsid w:val="00D61EE3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754C"/>
    <w:rsid w:val="00D7787E"/>
    <w:rsid w:val="00D81227"/>
    <w:rsid w:val="00D82969"/>
    <w:rsid w:val="00D833A0"/>
    <w:rsid w:val="00D91D99"/>
    <w:rsid w:val="00D93F69"/>
    <w:rsid w:val="00D945FD"/>
    <w:rsid w:val="00D94E00"/>
    <w:rsid w:val="00D96896"/>
    <w:rsid w:val="00D9717C"/>
    <w:rsid w:val="00DA0560"/>
    <w:rsid w:val="00DA1A86"/>
    <w:rsid w:val="00DA2574"/>
    <w:rsid w:val="00DA5B79"/>
    <w:rsid w:val="00DA6194"/>
    <w:rsid w:val="00DA6E4D"/>
    <w:rsid w:val="00DA7374"/>
    <w:rsid w:val="00DB103F"/>
    <w:rsid w:val="00DB18D2"/>
    <w:rsid w:val="00DB3ECD"/>
    <w:rsid w:val="00DB463B"/>
    <w:rsid w:val="00DB5DF0"/>
    <w:rsid w:val="00DB5FA2"/>
    <w:rsid w:val="00DB6ECF"/>
    <w:rsid w:val="00DB7CF9"/>
    <w:rsid w:val="00DC1514"/>
    <w:rsid w:val="00DC21EA"/>
    <w:rsid w:val="00DC2259"/>
    <w:rsid w:val="00DC2601"/>
    <w:rsid w:val="00DC38D4"/>
    <w:rsid w:val="00DC40F2"/>
    <w:rsid w:val="00DC47E5"/>
    <w:rsid w:val="00DC508D"/>
    <w:rsid w:val="00DC5A7B"/>
    <w:rsid w:val="00DC6554"/>
    <w:rsid w:val="00DD05B6"/>
    <w:rsid w:val="00DD155B"/>
    <w:rsid w:val="00DD4462"/>
    <w:rsid w:val="00DD570D"/>
    <w:rsid w:val="00DD5BC3"/>
    <w:rsid w:val="00DE014E"/>
    <w:rsid w:val="00DE0CCE"/>
    <w:rsid w:val="00DE1317"/>
    <w:rsid w:val="00DE2CE3"/>
    <w:rsid w:val="00DE534D"/>
    <w:rsid w:val="00DE5EC2"/>
    <w:rsid w:val="00DF0439"/>
    <w:rsid w:val="00DF15DA"/>
    <w:rsid w:val="00DF1E03"/>
    <w:rsid w:val="00DF32A1"/>
    <w:rsid w:val="00DF768C"/>
    <w:rsid w:val="00DF7D74"/>
    <w:rsid w:val="00E00505"/>
    <w:rsid w:val="00E037D2"/>
    <w:rsid w:val="00E03FD4"/>
    <w:rsid w:val="00E04941"/>
    <w:rsid w:val="00E057C6"/>
    <w:rsid w:val="00E06D40"/>
    <w:rsid w:val="00E10414"/>
    <w:rsid w:val="00E11FE8"/>
    <w:rsid w:val="00E121A4"/>
    <w:rsid w:val="00E13A7D"/>
    <w:rsid w:val="00E1440D"/>
    <w:rsid w:val="00E14743"/>
    <w:rsid w:val="00E152BA"/>
    <w:rsid w:val="00E179D0"/>
    <w:rsid w:val="00E17C83"/>
    <w:rsid w:val="00E200F3"/>
    <w:rsid w:val="00E20157"/>
    <w:rsid w:val="00E207AE"/>
    <w:rsid w:val="00E20C9B"/>
    <w:rsid w:val="00E240DD"/>
    <w:rsid w:val="00E25F1F"/>
    <w:rsid w:val="00E26138"/>
    <w:rsid w:val="00E26544"/>
    <w:rsid w:val="00E3115F"/>
    <w:rsid w:val="00E3371D"/>
    <w:rsid w:val="00E35144"/>
    <w:rsid w:val="00E35367"/>
    <w:rsid w:val="00E35B21"/>
    <w:rsid w:val="00E3607E"/>
    <w:rsid w:val="00E423DE"/>
    <w:rsid w:val="00E427B6"/>
    <w:rsid w:val="00E42811"/>
    <w:rsid w:val="00E4308D"/>
    <w:rsid w:val="00E431C1"/>
    <w:rsid w:val="00E45139"/>
    <w:rsid w:val="00E45F4E"/>
    <w:rsid w:val="00E47B7E"/>
    <w:rsid w:val="00E5003B"/>
    <w:rsid w:val="00E523C4"/>
    <w:rsid w:val="00E52DD6"/>
    <w:rsid w:val="00E543CC"/>
    <w:rsid w:val="00E55F51"/>
    <w:rsid w:val="00E56331"/>
    <w:rsid w:val="00E569AE"/>
    <w:rsid w:val="00E60ED9"/>
    <w:rsid w:val="00E60FD0"/>
    <w:rsid w:val="00E61601"/>
    <w:rsid w:val="00E61CCA"/>
    <w:rsid w:val="00E63507"/>
    <w:rsid w:val="00E70342"/>
    <w:rsid w:val="00E711B9"/>
    <w:rsid w:val="00E7149A"/>
    <w:rsid w:val="00E72A24"/>
    <w:rsid w:val="00E738C0"/>
    <w:rsid w:val="00E73ED2"/>
    <w:rsid w:val="00E752AB"/>
    <w:rsid w:val="00E76289"/>
    <w:rsid w:val="00E77301"/>
    <w:rsid w:val="00E773D3"/>
    <w:rsid w:val="00E77E04"/>
    <w:rsid w:val="00E840A8"/>
    <w:rsid w:val="00E8564F"/>
    <w:rsid w:val="00E85DF8"/>
    <w:rsid w:val="00E85E19"/>
    <w:rsid w:val="00E866B3"/>
    <w:rsid w:val="00E92D8B"/>
    <w:rsid w:val="00E965D3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DC7"/>
    <w:rsid w:val="00EA32EA"/>
    <w:rsid w:val="00EA35AD"/>
    <w:rsid w:val="00EA49DB"/>
    <w:rsid w:val="00EA515B"/>
    <w:rsid w:val="00EA55C4"/>
    <w:rsid w:val="00EB000B"/>
    <w:rsid w:val="00EB10F3"/>
    <w:rsid w:val="00EB55CA"/>
    <w:rsid w:val="00EB71B2"/>
    <w:rsid w:val="00EC3BA9"/>
    <w:rsid w:val="00EC4335"/>
    <w:rsid w:val="00EC4E81"/>
    <w:rsid w:val="00EC5817"/>
    <w:rsid w:val="00EC71A3"/>
    <w:rsid w:val="00ED0298"/>
    <w:rsid w:val="00ED2CB3"/>
    <w:rsid w:val="00ED4441"/>
    <w:rsid w:val="00ED79C2"/>
    <w:rsid w:val="00EE07FF"/>
    <w:rsid w:val="00EE2BCB"/>
    <w:rsid w:val="00EE2F0A"/>
    <w:rsid w:val="00EE2FC8"/>
    <w:rsid w:val="00EE3C9B"/>
    <w:rsid w:val="00EE5D9B"/>
    <w:rsid w:val="00EF0C81"/>
    <w:rsid w:val="00EF0D55"/>
    <w:rsid w:val="00EF1602"/>
    <w:rsid w:val="00EF208A"/>
    <w:rsid w:val="00EF2A57"/>
    <w:rsid w:val="00EF2CB9"/>
    <w:rsid w:val="00EF4421"/>
    <w:rsid w:val="00EF4F00"/>
    <w:rsid w:val="00EF5864"/>
    <w:rsid w:val="00F00699"/>
    <w:rsid w:val="00F01475"/>
    <w:rsid w:val="00F022AD"/>
    <w:rsid w:val="00F02E6D"/>
    <w:rsid w:val="00F04F48"/>
    <w:rsid w:val="00F04F58"/>
    <w:rsid w:val="00F04FA0"/>
    <w:rsid w:val="00F0657E"/>
    <w:rsid w:val="00F07026"/>
    <w:rsid w:val="00F105AC"/>
    <w:rsid w:val="00F10D50"/>
    <w:rsid w:val="00F11351"/>
    <w:rsid w:val="00F118F6"/>
    <w:rsid w:val="00F126F6"/>
    <w:rsid w:val="00F12826"/>
    <w:rsid w:val="00F12F0A"/>
    <w:rsid w:val="00F143C9"/>
    <w:rsid w:val="00F15498"/>
    <w:rsid w:val="00F1621D"/>
    <w:rsid w:val="00F174C8"/>
    <w:rsid w:val="00F275D5"/>
    <w:rsid w:val="00F27782"/>
    <w:rsid w:val="00F27CF2"/>
    <w:rsid w:val="00F30D06"/>
    <w:rsid w:val="00F32238"/>
    <w:rsid w:val="00F32B02"/>
    <w:rsid w:val="00F32C15"/>
    <w:rsid w:val="00F34C32"/>
    <w:rsid w:val="00F35337"/>
    <w:rsid w:val="00F35B11"/>
    <w:rsid w:val="00F36024"/>
    <w:rsid w:val="00F4038A"/>
    <w:rsid w:val="00F40440"/>
    <w:rsid w:val="00F4118F"/>
    <w:rsid w:val="00F41EA0"/>
    <w:rsid w:val="00F43E08"/>
    <w:rsid w:val="00F44F02"/>
    <w:rsid w:val="00F45376"/>
    <w:rsid w:val="00F465B9"/>
    <w:rsid w:val="00F471AE"/>
    <w:rsid w:val="00F50238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D61"/>
    <w:rsid w:val="00F65419"/>
    <w:rsid w:val="00F65B0A"/>
    <w:rsid w:val="00F67C1B"/>
    <w:rsid w:val="00F701A3"/>
    <w:rsid w:val="00F70B69"/>
    <w:rsid w:val="00F73006"/>
    <w:rsid w:val="00F73047"/>
    <w:rsid w:val="00F730E2"/>
    <w:rsid w:val="00F768AA"/>
    <w:rsid w:val="00F77458"/>
    <w:rsid w:val="00F811CC"/>
    <w:rsid w:val="00F83DCB"/>
    <w:rsid w:val="00F83E84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131D"/>
    <w:rsid w:val="00FB1663"/>
    <w:rsid w:val="00FB2C86"/>
    <w:rsid w:val="00FB5431"/>
    <w:rsid w:val="00FB6463"/>
    <w:rsid w:val="00FB6945"/>
    <w:rsid w:val="00FB6CB5"/>
    <w:rsid w:val="00FB7418"/>
    <w:rsid w:val="00FB7AED"/>
    <w:rsid w:val="00FB7ED9"/>
    <w:rsid w:val="00FC1593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7C4"/>
    <w:rsid w:val="00FD2B81"/>
    <w:rsid w:val="00FD5395"/>
    <w:rsid w:val="00FD5E74"/>
    <w:rsid w:val="00FD63D0"/>
    <w:rsid w:val="00FD6F4B"/>
    <w:rsid w:val="00FD7A9A"/>
    <w:rsid w:val="00FE0379"/>
    <w:rsid w:val="00FE0CF1"/>
    <w:rsid w:val="00FE2C65"/>
    <w:rsid w:val="00FE3BDB"/>
    <w:rsid w:val="00FE4B61"/>
    <w:rsid w:val="00FE5733"/>
    <w:rsid w:val="00FE6CAF"/>
    <w:rsid w:val="00FF0336"/>
    <w:rsid w:val="00FF0AD8"/>
    <w:rsid w:val="00FF20EB"/>
    <w:rsid w:val="00FF3C77"/>
    <w:rsid w:val="00FF4135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00B82AEF"/>
  <w15:docId w15:val="{C33EEAE1-8E9D-49F6-8246-6F2F5CF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0DA9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Normal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Normal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D3E07E54B91410BAD1E8C42B9913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169B9-37FD-44F3-9C82-88AB64F6734F}"/>
      </w:docPartPr>
      <w:docPartBody>
        <w:p w:rsidR="00872BD0" w:rsidRDefault="00AC1B42">
          <w:r w:rsidRPr="00154AE7">
            <w:rPr>
              <w:rStyle w:val="PlaceholderText"/>
            </w:rPr>
            <w:t>[Title]</w:t>
          </w:r>
        </w:p>
      </w:docPartBody>
    </w:docPart>
    <w:docPart>
      <w:docPartPr>
        <w:name w:val="52C9D823380D4CA6BD001E9129BC7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8F3B3-8124-4522-89B0-D5693C798EBB}"/>
      </w:docPartPr>
      <w:docPartBody>
        <w:p w:rsidR="00872BD0" w:rsidRDefault="00AC1B42" w:rsidP="00AC1B42">
          <w:pPr>
            <w:pStyle w:val="52C9D823380D4CA6BD001E9129BC73D5"/>
          </w:pPr>
          <w:r w:rsidRPr="0002592B">
            <w:rPr>
              <w:rStyle w:val="PlaceholderText"/>
            </w:rPr>
            <w:t>[Title]</w:t>
          </w:r>
        </w:p>
      </w:docPartBody>
    </w:docPart>
    <w:docPart>
      <w:docPartPr>
        <w:name w:val="12F3188E2C3D4FDEB16E1EBB0DCBB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E1309-5EBD-4ADC-8A50-890109CFF85A}"/>
      </w:docPartPr>
      <w:docPartBody>
        <w:p w:rsidR="00F87AE0" w:rsidRDefault="00872BD0" w:rsidP="00872BD0">
          <w:pPr>
            <w:pStyle w:val="12F3188E2C3D4FDEB16E1EBB0DCBBEB5"/>
          </w:pPr>
          <w:r w:rsidRPr="00154AE7">
            <w:rPr>
              <w:rStyle w:val="PlaceholderText"/>
            </w:rPr>
            <w:t>[Title]</w:t>
          </w:r>
        </w:p>
      </w:docPartBody>
    </w:docPart>
    <w:docPart>
      <w:docPartPr>
        <w:name w:val="95E6F340BF964B78BB764DD6E1FFE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BFF26-5100-4794-A5B4-02D8111CDD21}"/>
      </w:docPartPr>
      <w:docPartBody>
        <w:p w:rsidR="00F31C83" w:rsidRDefault="009C28E9" w:rsidP="009C28E9">
          <w:pPr>
            <w:pStyle w:val="95E6F340BF964B78BB764DD6E1FFE612"/>
          </w:pPr>
          <w:r w:rsidRPr="00154AE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B42"/>
    <w:rsid w:val="00872BD0"/>
    <w:rsid w:val="009C28E9"/>
    <w:rsid w:val="00AC1B42"/>
    <w:rsid w:val="00F31C83"/>
    <w:rsid w:val="00F8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lang w:val="en-US" w:eastAsia="zh-CN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B42"/>
    <w:rPr>
      <w:rFonts w:cs="Mangal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28E9"/>
    <w:rPr>
      <w:color w:val="808080"/>
    </w:rPr>
  </w:style>
  <w:style w:type="paragraph" w:customStyle="1" w:styleId="3751A431F236435B937FD16E63F707BA">
    <w:name w:val="3751A431F236435B937FD16E63F707BA"/>
    <w:rsid w:val="00AC1B42"/>
  </w:style>
  <w:style w:type="paragraph" w:customStyle="1" w:styleId="52C9D823380D4CA6BD001E9129BC73D5">
    <w:name w:val="52C9D823380D4CA6BD001E9129BC73D5"/>
    <w:rsid w:val="00AC1B42"/>
  </w:style>
  <w:style w:type="paragraph" w:customStyle="1" w:styleId="3A1244F1A93C41C191035FE3B8081F79">
    <w:name w:val="3A1244F1A93C41C191035FE3B8081F79"/>
    <w:rsid w:val="00872BD0"/>
  </w:style>
  <w:style w:type="paragraph" w:customStyle="1" w:styleId="12F3188E2C3D4FDEB16E1EBB0DCBBEB5">
    <w:name w:val="12F3188E2C3D4FDEB16E1EBB0DCBBEB5"/>
    <w:rsid w:val="00872BD0"/>
  </w:style>
  <w:style w:type="paragraph" w:customStyle="1" w:styleId="95E6F340BF964B78BB764DD6E1FFE612">
    <w:name w:val="95E6F340BF964B78BB764DD6E1FFE612"/>
    <w:rsid w:val="009C2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27CA78AA-7A76-44A1-A9B1-BE7880BC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11-21-1276r0</vt:lpstr>
    </vt:vector>
  </TitlesOfParts>
  <Company>Panasonic Corporation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11-21-1276r1</dc:title>
  <dc:subject>Submission</dc:subject>
  <dc:creator>Rojan Chitrakar</dc:creator>
  <cp:keywords>March 2016, CTPClassification=CTP_IC:VisualMarkings=</cp:keywords>
  <cp:lastModifiedBy>Rojan Chitrakar</cp:lastModifiedBy>
  <cp:revision>4</cp:revision>
  <cp:lastPrinted>2014-09-06T06:13:00Z</cp:lastPrinted>
  <dcterms:created xsi:type="dcterms:W3CDTF">2021-08-19T03:43:00Z</dcterms:created>
  <dcterms:modified xsi:type="dcterms:W3CDTF">2021-08-19T03:48:00Z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(2)OHHjdrOb8yVE9ho7D9KTwVP4E0qsF2t7fC+s+M+w1HsV9LoXNprC0IOxQTFa0J8SE0kCxjCe
e5psoeGbjOoQR4Wcq0KGtD26f2RoWDxkrz7XNriJ5aJmOMc0+D9awxGb+g0qAxuwSbtBL27a
Q0kmfhNLHzqCUAlejV+omd0XqxnGGCAGEkE41XvRorK7rG37A5AZkFjSy03QFzZgjP8OXZ4O
3PJawRWwWEEWAO3d6I</vt:lpwstr>
  </property>
  <property fmtid="{D5CDD505-2E9C-101B-9397-08002B2CF9AE}" pid="7" name="_2015_ms_pID_7253431">
    <vt:lpwstr>VaRh271GE+0J6QxM7mKOhvkqS+4dgWo1NBjYVHjUWKYxAesgy6xvTw
n71vNxBou4MnxLVsPxVl60Y7PleBojgHQjomAA6SO9b4Bw4pVxyQZrjEUIj8nQyg5+1eRn9h
4V3q/rplM2oibobrpzOerU9l4zOC8UdYYu9JOudHjgssc3f0JnC9G069hplSOCRiJ3NwNwez
8Ug1iuPMCCDIQgd3</vt:lpwstr>
  </property>
  <property fmtid="{D5CDD505-2E9C-101B-9397-08002B2CF9AE}" pid="8" name="CTPClassification">
    <vt:lpwstr>CTP_IC</vt:lpwstr>
  </property>
  <property fmtid="{D5CDD505-2E9C-101B-9397-08002B2CF9AE}" pid="9" name="_AdHocReviewCycleID">
    <vt:i4>-1322445040</vt:i4>
  </property>
  <property fmtid="{D5CDD505-2E9C-101B-9397-08002B2CF9AE}" pid="10" name="_EmailSubject">
    <vt:lpwstr>Comments resolution of CCA for preamble puncturing </vt:lpwstr>
  </property>
  <property fmtid="{D5CDD505-2E9C-101B-9397-08002B2CF9AE}" pid="11" name="_AuthorEmail">
    <vt:lpwstr>svverman@qti.qualcomm.com</vt:lpwstr>
  </property>
  <property fmtid="{D5CDD505-2E9C-101B-9397-08002B2CF9AE}" pid="12" name="_AuthorEmailDisplayName">
    <vt:lpwstr>Vermani, Sameer</vt:lpwstr>
  </property>
  <property fmtid="{D5CDD505-2E9C-101B-9397-08002B2CF9AE}" pid="13" name="_ReviewingToolsShownOnce">
    <vt:lpwstr/>
  </property>
  <property fmtid="{D5CDD505-2E9C-101B-9397-08002B2CF9AE}" pid="14" name="sflag">
    <vt:lpwstr>1484689079</vt:lpwstr>
  </property>
</Properties>
</file>