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2945C9D5" w:rsidR="00B6527E" w:rsidRDefault="00C92D89" w:rsidP="00A2662F">
            <w:pPr>
              <w:pStyle w:val="T2"/>
              <w:rPr>
                <w:lang w:eastAsia="zh-CN"/>
              </w:rPr>
            </w:pPr>
            <w:r>
              <w:t>Comment Resolution</w:t>
            </w:r>
            <w:r w:rsidR="00A2662F">
              <w:t>s</w:t>
            </w:r>
            <w:r>
              <w:t xml:space="preserve"> </w:t>
            </w:r>
            <w:r w:rsidR="00A2662F">
              <w:t>for</w:t>
            </w:r>
            <w:r w:rsidR="00E711B9">
              <w:t xml:space="preserve"> </w:t>
            </w:r>
            <w:r w:rsidR="00B3010A">
              <w:t xml:space="preserve">CC36 </w:t>
            </w:r>
            <w:r w:rsidR="000574F4">
              <w:t xml:space="preserve">11be </w:t>
            </w:r>
            <w:r w:rsidR="008B2EB3">
              <w:t>D1.0 Proxy ARP</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5A747E21"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D57B8A">
              <w:rPr>
                <w:b w:val="0"/>
                <w:sz w:val="20"/>
              </w:rPr>
              <w:t>8</w:t>
            </w:r>
            <w:r>
              <w:rPr>
                <w:b w:val="0"/>
                <w:sz w:val="20"/>
              </w:rPr>
              <w:t>-</w:t>
            </w:r>
            <w:r w:rsidR="00D57B8A">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363946" w14:paraId="36B539ED" w14:textId="77777777" w:rsidTr="00243052">
        <w:trPr>
          <w:jc w:val="center"/>
        </w:trPr>
        <w:tc>
          <w:tcPr>
            <w:tcW w:w="1615" w:type="dxa"/>
            <w:vAlign w:val="center"/>
          </w:tcPr>
          <w:p w14:paraId="24F74CFC" w14:textId="77777777" w:rsidR="00363946" w:rsidRPr="00B77FE4" w:rsidRDefault="00363946"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363946" w:rsidRPr="00B77FE4" w:rsidRDefault="00363946"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363946" w:rsidRPr="00B77FE4" w:rsidRDefault="00363946" w:rsidP="00B6527E">
            <w:pPr>
              <w:pStyle w:val="T2"/>
              <w:spacing w:after="0"/>
              <w:ind w:left="0" w:right="0"/>
              <w:jc w:val="left"/>
              <w:rPr>
                <w:b w:val="0"/>
                <w:sz w:val="20"/>
                <w:lang w:eastAsia="zh-CN"/>
              </w:rPr>
            </w:pPr>
          </w:p>
        </w:tc>
        <w:tc>
          <w:tcPr>
            <w:tcW w:w="1272" w:type="dxa"/>
            <w:vAlign w:val="center"/>
          </w:tcPr>
          <w:p w14:paraId="7D19EDFC" w14:textId="77777777" w:rsidR="00363946" w:rsidRPr="00B77FE4" w:rsidRDefault="00363946" w:rsidP="00B6527E">
            <w:pPr>
              <w:pStyle w:val="T2"/>
              <w:spacing w:after="0"/>
              <w:ind w:left="0" w:right="0"/>
              <w:jc w:val="left"/>
              <w:rPr>
                <w:b w:val="0"/>
                <w:sz w:val="20"/>
                <w:lang w:eastAsia="zh-CN"/>
              </w:rPr>
            </w:pPr>
          </w:p>
        </w:tc>
        <w:tc>
          <w:tcPr>
            <w:tcW w:w="3089" w:type="dxa"/>
            <w:vAlign w:val="center"/>
          </w:tcPr>
          <w:p w14:paraId="66CBE24B" w14:textId="77777777" w:rsidR="00363946" w:rsidRPr="00B77FE4" w:rsidRDefault="00363946" w:rsidP="00B6527E">
            <w:pPr>
              <w:pStyle w:val="T2"/>
              <w:spacing w:after="0"/>
              <w:ind w:left="0" w:right="0"/>
              <w:jc w:val="left"/>
              <w:rPr>
                <w:b w:val="0"/>
                <w:sz w:val="20"/>
                <w:lang w:eastAsia="zh-CN"/>
              </w:rPr>
            </w:pPr>
            <w:r>
              <w:rPr>
                <w:b w:val="0"/>
                <w:sz w:val="20"/>
                <w:lang w:eastAsia="zh-CN"/>
              </w:rPr>
              <w:t>Rojan.chitrakar@sg.panasonic.com</w:t>
            </w:r>
          </w:p>
        </w:tc>
      </w:tr>
      <w:tr w:rsidR="00363946" w14:paraId="5BF4F958" w14:textId="77777777" w:rsidTr="00243052">
        <w:trPr>
          <w:jc w:val="center"/>
        </w:trPr>
        <w:tc>
          <w:tcPr>
            <w:tcW w:w="1615" w:type="dxa"/>
            <w:vAlign w:val="center"/>
          </w:tcPr>
          <w:p w14:paraId="617C1B67" w14:textId="6CBEEC6A" w:rsidR="00363946" w:rsidRPr="00B6527E" w:rsidRDefault="00363946" w:rsidP="00B6527E">
            <w:pPr>
              <w:pStyle w:val="T2"/>
              <w:spacing w:after="0"/>
              <w:ind w:left="0" w:right="0"/>
              <w:jc w:val="left"/>
              <w:rPr>
                <w:b w:val="0"/>
                <w:sz w:val="20"/>
                <w:lang w:eastAsia="zh-CN"/>
              </w:rPr>
            </w:pPr>
            <w:r>
              <w:rPr>
                <w:b w:val="0"/>
                <w:sz w:val="20"/>
                <w:lang w:eastAsia="zh-CN"/>
              </w:rPr>
              <w:t>Rajat Pushkarna</w:t>
            </w:r>
          </w:p>
        </w:tc>
        <w:tc>
          <w:tcPr>
            <w:tcW w:w="1530" w:type="dxa"/>
            <w:vMerge/>
            <w:vAlign w:val="center"/>
          </w:tcPr>
          <w:p w14:paraId="7134243E" w14:textId="77777777" w:rsidR="00363946" w:rsidRPr="00B6527E" w:rsidRDefault="00363946" w:rsidP="007D0235">
            <w:pPr>
              <w:pStyle w:val="T2"/>
              <w:spacing w:after="0"/>
              <w:ind w:left="0" w:right="0"/>
              <w:jc w:val="left"/>
              <w:rPr>
                <w:b w:val="0"/>
                <w:sz w:val="20"/>
                <w:lang w:eastAsia="zh-CN"/>
              </w:rPr>
            </w:pPr>
          </w:p>
        </w:tc>
        <w:tc>
          <w:tcPr>
            <w:tcW w:w="2070" w:type="dxa"/>
            <w:vAlign w:val="center"/>
          </w:tcPr>
          <w:p w14:paraId="785F58F4" w14:textId="77777777" w:rsidR="00363946" w:rsidRPr="00B6527E" w:rsidRDefault="00363946" w:rsidP="00B6527E">
            <w:pPr>
              <w:pStyle w:val="T2"/>
              <w:spacing w:after="0"/>
              <w:ind w:left="0" w:right="0"/>
              <w:jc w:val="left"/>
              <w:rPr>
                <w:b w:val="0"/>
                <w:sz w:val="20"/>
                <w:lang w:eastAsia="zh-CN"/>
              </w:rPr>
            </w:pPr>
          </w:p>
        </w:tc>
        <w:tc>
          <w:tcPr>
            <w:tcW w:w="1272" w:type="dxa"/>
            <w:vAlign w:val="center"/>
          </w:tcPr>
          <w:p w14:paraId="7CE48159" w14:textId="77777777" w:rsidR="00363946" w:rsidRPr="00B6527E" w:rsidRDefault="00363946" w:rsidP="00B6527E">
            <w:pPr>
              <w:pStyle w:val="T2"/>
              <w:spacing w:after="0"/>
              <w:ind w:left="0" w:right="0"/>
              <w:jc w:val="left"/>
              <w:rPr>
                <w:b w:val="0"/>
                <w:sz w:val="20"/>
                <w:lang w:eastAsia="zh-CN"/>
              </w:rPr>
            </w:pPr>
          </w:p>
        </w:tc>
        <w:tc>
          <w:tcPr>
            <w:tcW w:w="3089" w:type="dxa"/>
            <w:vAlign w:val="center"/>
          </w:tcPr>
          <w:p w14:paraId="65432525" w14:textId="37D12BFE" w:rsidR="00363946" w:rsidRPr="00B6527E" w:rsidRDefault="00363946" w:rsidP="00B6527E">
            <w:pPr>
              <w:pStyle w:val="T2"/>
              <w:spacing w:after="0"/>
              <w:ind w:left="0" w:right="0"/>
              <w:jc w:val="left"/>
              <w:rPr>
                <w:b w:val="0"/>
                <w:sz w:val="20"/>
                <w:lang w:eastAsia="zh-CN"/>
              </w:rPr>
            </w:pPr>
          </w:p>
        </w:tc>
      </w:tr>
      <w:tr w:rsidR="00FF6CC0" w14:paraId="6F3F4923" w14:textId="77777777" w:rsidTr="00243052">
        <w:trPr>
          <w:jc w:val="center"/>
        </w:trPr>
        <w:tc>
          <w:tcPr>
            <w:tcW w:w="1615" w:type="dxa"/>
            <w:vAlign w:val="center"/>
          </w:tcPr>
          <w:p w14:paraId="55459EDB" w14:textId="5FC347AB" w:rsidR="00FF6CC0" w:rsidRPr="00B6527E" w:rsidRDefault="00DD18D1" w:rsidP="007D0235">
            <w:pPr>
              <w:pStyle w:val="T2"/>
              <w:spacing w:after="0"/>
              <w:ind w:left="0" w:right="0"/>
              <w:jc w:val="left"/>
              <w:rPr>
                <w:b w:val="0"/>
                <w:sz w:val="20"/>
              </w:rPr>
            </w:pPr>
            <w:r>
              <w:rPr>
                <w:b w:val="0"/>
                <w:sz w:val="20"/>
              </w:rPr>
              <w:t>Po-kai Huang</w:t>
            </w:r>
          </w:p>
        </w:tc>
        <w:tc>
          <w:tcPr>
            <w:tcW w:w="1530" w:type="dxa"/>
            <w:vAlign w:val="center"/>
          </w:tcPr>
          <w:p w14:paraId="6AEC1D75" w14:textId="779314A5" w:rsidR="00FF6CC0" w:rsidRPr="00B6527E" w:rsidRDefault="00DD18D1" w:rsidP="007D0235">
            <w:pPr>
              <w:pStyle w:val="T2"/>
              <w:spacing w:after="0"/>
              <w:ind w:left="0" w:right="0"/>
              <w:jc w:val="left"/>
              <w:rPr>
                <w:b w:val="0"/>
                <w:sz w:val="20"/>
              </w:rPr>
            </w:pPr>
            <w:r>
              <w:rPr>
                <w:b w:val="0"/>
                <w:sz w:val="20"/>
              </w:rPr>
              <w:t>Intel</w:t>
            </w:r>
          </w:p>
        </w:tc>
        <w:tc>
          <w:tcPr>
            <w:tcW w:w="2070" w:type="dxa"/>
            <w:vAlign w:val="center"/>
          </w:tcPr>
          <w:p w14:paraId="7F3312E7" w14:textId="77777777" w:rsidR="00FF6CC0" w:rsidRPr="00B6527E" w:rsidRDefault="00FF6CC0" w:rsidP="007D0235">
            <w:pPr>
              <w:pStyle w:val="T2"/>
              <w:spacing w:after="0"/>
              <w:ind w:left="0" w:right="0"/>
              <w:jc w:val="left"/>
              <w:rPr>
                <w:b w:val="0"/>
                <w:sz w:val="20"/>
              </w:rPr>
            </w:pPr>
          </w:p>
        </w:tc>
        <w:tc>
          <w:tcPr>
            <w:tcW w:w="1272" w:type="dxa"/>
            <w:vAlign w:val="center"/>
          </w:tcPr>
          <w:p w14:paraId="65691C6E" w14:textId="77777777" w:rsidR="00FF6CC0" w:rsidRPr="00B6527E" w:rsidRDefault="00FF6CC0" w:rsidP="007D0235">
            <w:pPr>
              <w:pStyle w:val="T2"/>
              <w:spacing w:after="0"/>
              <w:ind w:left="0" w:right="0"/>
              <w:jc w:val="left"/>
              <w:rPr>
                <w:b w:val="0"/>
                <w:sz w:val="20"/>
              </w:rPr>
            </w:pPr>
          </w:p>
        </w:tc>
        <w:tc>
          <w:tcPr>
            <w:tcW w:w="3089" w:type="dxa"/>
            <w:vAlign w:val="center"/>
          </w:tcPr>
          <w:p w14:paraId="0C749330" w14:textId="77777777" w:rsidR="00FF6CC0" w:rsidRPr="00B6527E" w:rsidRDefault="00FF6CC0"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2D91A2D4" w:rsidR="007D0235" w:rsidRPr="00B6527E" w:rsidRDefault="00DD18D1" w:rsidP="007D0235">
            <w:pPr>
              <w:pStyle w:val="T2"/>
              <w:spacing w:after="0"/>
              <w:ind w:left="0" w:right="0"/>
              <w:jc w:val="left"/>
              <w:rPr>
                <w:b w:val="0"/>
                <w:sz w:val="20"/>
              </w:rPr>
            </w:pPr>
            <w:r>
              <w:rPr>
                <w:b w:val="0"/>
                <w:sz w:val="20"/>
              </w:rPr>
              <w:t>Abhishek Patil</w:t>
            </w:r>
          </w:p>
        </w:tc>
        <w:tc>
          <w:tcPr>
            <w:tcW w:w="1530" w:type="dxa"/>
            <w:vAlign w:val="center"/>
          </w:tcPr>
          <w:p w14:paraId="2EFB9BB9" w14:textId="1A9EC9E8" w:rsidR="007D0235" w:rsidRPr="00B6527E" w:rsidRDefault="00DD18D1" w:rsidP="007D0235">
            <w:pPr>
              <w:pStyle w:val="T2"/>
              <w:spacing w:after="0"/>
              <w:ind w:left="0" w:right="0"/>
              <w:jc w:val="left"/>
              <w:rPr>
                <w:b w:val="0"/>
                <w:sz w:val="20"/>
              </w:rPr>
            </w:pPr>
            <w:r>
              <w:rPr>
                <w:b w:val="0"/>
                <w:sz w:val="20"/>
              </w:rPr>
              <w:t>Qualcomm</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3182726" w:rsidR="004409CE" w:rsidRDefault="00DD18D1" w:rsidP="004409CE">
            <w:pPr>
              <w:pStyle w:val="T2"/>
              <w:spacing w:after="0"/>
              <w:ind w:left="0" w:right="0"/>
              <w:jc w:val="left"/>
              <w:rPr>
                <w:b w:val="0"/>
                <w:sz w:val="20"/>
              </w:rPr>
            </w:pPr>
            <w:r>
              <w:rPr>
                <w:b w:val="0"/>
                <w:sz w:val="20"/>
              </w:rPr>
              <w:t>Michael Montemurro</w:t>
            </w:r>
          </w:p>
        </w:tc>
        <w:tc>
          <w:tcPr>
            <w:tcW w:w="1530" w:type="dxa"/>
            <w:vAlign w:val="center"/>
          </w:tcPr>
          <w:p w14:paraId="7CE87C38" w14:textId="065C2E21" w:rsidR="004409CE" w:rsidRDefault="00DD18D1" w:rsidP="007D0235">
            <w:pPr>
              <w:pStyle w:val="T2"/>
              <w:spacing w:after="0"/>
              <w:ind w:left="0" w:right="0"/>
              <w:jc w:val="left"/>
              <w:rPr>
                <w:b w:val="0"/>
                <w:sz w:val="20"/>
              </w:rPr>
            </w:pPr>
            <w:r>
              <w:rPr>
                <w:b w:val="0"/>
                <w:sz w:val="20"/>
              </w:rPr>
              <w:t>Huawei</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3DB2C66" w:rsidR="004409CE" w:rsidRDefault="00DD18D1" w:rsidP="007D0235">
            <w:pPr>
              <w:pStyle w:val="T2"/>
              <w:spacing w:after="0"/>
              <w:ind w:left="0" w:right="0"/>
              <w:jc w:val="left"/>
              <w:rPr>
                <w:b w:val="0"/>
                <w:sz w:val="20"/>
              </w:rPr>
            </w:pPr>
            <w:r>
              <w:rPr>
                <w:b w:val="0"/>
                <w:sz w:val="20"/>
              </w:rPr>
              <w:t>Yongho Seok</w:t>
            </w:r>
          </w:p>
        </w:tc>
        <w:tc>
          <w:tcPr>
            <w:tcW w:w="1530" w:type="dxa"/>
            <w:vAlign w:val="center"/>
          </w:tcPr>
          <w:p w14:paraId="6E556CA8" w14:textId="29716C10" w:rsidR="004409CE" w:rsidRDefault="003E7BEF" w:rsidP="007D0235">
            <w:pPr>
              <w:pStyle w:val="T2"/>
              <w:spacing w:after="0"/>
              <w:ind w:left="0" w:right="0"/>
              <w:jc w:val="left"/>
              <w:rPr>
                <w:b w:val="0"/>
                <w:sz w:val="20"/>
              </w:rPr>
            </w:pPr>
            <w:r>
              <w:rPr>
                <w:b w:val="0"/>
                <w:sz w:val="20"/>
              </w:rPr>
              <w:t>MediaTek</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7777777" w:rsidR="00731F8B" w:rsidRDefault="00731F8B" w:rsidP="007D0235">
            <w:pPr>
              <w:pStyle w:val="T2"/>
              <w:spacing w:after="0"/>
              <w:ind w:left="0" w:right="0"/>
              <w:jc w:val="left"/>
              <w:rPr>
                <w:b w:val="0"/>
                <w:sz w:val="20"/>
              </w:rPr>
            </w:pPr>
          </w:p>
        </w:tc>
        <w:tc>
          <w:tcPr>
            <w:tcW w:w="1530" w:type="dxa"/>
            <w:vAlign w:val="center"/>
          </w:tcPr>
          <w:p w14:paraId="2C90DE8A" w14:textId="77777777" w:rsidR="00731F8B" w:rsidRDefault="00731F8B" w:rsidP="007D0235">
            <w:pPr>
              <w:pStyle w:val="T2"/>
              <w:spacing w:after="0"/>
              <w:ind w:left="0" w:right="0"/>
              <w:jc w:val="left"/>
              <w:rPr>
                <w:b w:val="0"/>
                <w:sz w:val="20"/>
              </w:rPr>
            </w:pP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73DEF152" w:rsidR="008E5F8E" w:rsidRDefault="008E5F8E" w:rsidP="0003250F">
                            <w:pPr>
                              <w:pStyle w:val="ListParagraph"/>
                              <w:numPr>
                                <w:ilvl w:val="0"/>
                                <w:numId w:val="4"/>
                              </w:numPr>
                              <w:contextualSpacing w:val="0"/>
                            </w:pPr>
                            <w:r>
                              <w:t xml:space="preserve">Rev 1: Editorial improvements based on feedback from </w:t>
                            </w:r>
                            <w:proofErr w:type="spellStart"/>
                            <w:r>
                              <w:t>Abhi</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73DEF152" w:rsidR="008E5F8E" w:rsidRDefault="008E5F8E" w:rsidP="0003250F">
                      <w:pPr>
                        <w:pStyle w:val="ListParagraph"/>
                        <w:numPr>
                          <w:ilvl w:val="0"/>
                          <w:numId w:val="4"/>
                        </w:numPr>
                        <w:contextualSpacing w:val="0"/>
                      </w:pPr>
                      <w:r>
                        <w:t xml:space="preserve">Rev 1: Editorial improvements based on feedback from </w:t>
                      </w:r>
                      <w:proofErr w:type="spellStart"/>
                      <w:r>
                        <w:t>Abhi</w:t>
                      </w:r>
                      <w:proofErr w:type="spellEnd"/>
                      <w:r>
                        <w:t>.</w:t>
                      </w: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374F67">
        <w:rPr>
          <w:lang w:eastAsia="ko-KR"/>
        </w:rPr>
        <w:t>b</w:t>
      </w:r>
      <w:r w:rsidR="001B32B9">
        <w:rPr>
          <w:lang w:eastAsia="ko-KR"/>
        </w:rPr>
        <w:t>e</w:t>
      </w:r>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Editing instructions formatted like this are intended to be copied into the TG</w:t>
      </w:r>
      <w:r w:rsidR="00374F67">
        <w:rPr>
          <w:b/>
          <w:bCs/>
          <w:i/>
          <w:iCs/>
          <w:lang w:eastAsia="ko-KR"/>
        </w:rPr>
        <w:t>b</w:t>
      </w:r>
      <w:r w:rsidR="001B32B9">
        <w:rPr>
          <w:b/>
          <w:bCs/>
          <w:i/>
          <w:iCs/>
          <w:lang w:eastAsia="ko-KR"/>
        </w:rPr>
        <w:t>e</w:t>
      </w:r>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r w:rsidRPr="004F3AF6">
        <w:rPr>
          <w:b/>
          <w:bCs/>
          <w:i/>
          <w:iCs/>
          <w:lang w:eastAsia="ko-KR"/>
        </w:rPr>
        <w:t>TG</w:t>
      </w:r>
      <w:r w:rsidR="00374F67">
        <w:rPr>
          <w:b/>
          <w:bCs/>
          <w:i/>
          <w:iCs/>
          <w:lang w:eastAsia="ko-KR"/>
        </w:rPr>
        <w:t>b</w:t>
      </w:r>
      <w:r w:rsidR="001B32B9">
        <w:rPr>
          <w:b/>
          <w:bCs/>
          <w:i/>
          <w:iCs/>
          <w:lang w:eastAsia="ko-KR"/>
        </w:rPr>
        <w:t>e</w:t>
      </w:r>
      <w:r w:rsidRPr="004F3AF6">
        <w:rPr>
          <w:b/>
          <w:bCs/>
          <w:i/>
          <w:iCs/>
          <w:lang w:eastAsia="ko-KR"/>
        </w:rPr>
        <w:t xml:space="preserve"> Editor: Editing instructions preceded by “TG</w:t>
      </w:r>
      <w:r w:rsidR="00374F67">
        <w:rPr>
          <w:b/>
          <w:bCs/>
          <w:i/>
          <w:iCs/>
          <w:lang w:eastAsia="ko-KR"/>
        </w:rPr>
        <w:t>b</w:t>
      </w:r>
      <w:r w:rsidR="001B32B9">
        <w:rPr>
          <w:b/>
          <w:bCs/>
          <w:i/>
          <w:iCs/>
          <w:lang w:eastAsia="ko-KR"/>
        </w:rPr>
        <w:t>e</w:t>
      </w:r>
      <w:r w:rsidRPr="004F3AF6">
        <w:rPr>
          <w:b/>
          <w:bCs/>
          <w:i/>
          <w:iCs/>
          <w:lang w:eastAsia="ko-KR"/>
        </w:rPr>
        <w:t xml:space="preserve"> Editor” are instructions to the TG</w:t>
      </w:r>
      <w:r w:rsidR="00374F67">
        <w:rPr>
          <w:b/>
          <w:bCs/>
          <w:i/>
          <w:iCs/>
          <w:lang w:eastAsia="ko-KR"/>
        </w:rPr>
        <w:t>b</w:t>
      </w:r>
      <w:r w:rsidR="001B32B9">
        <w:rPr>
          <w:b/>
          <w:bCs/>
          <w:i/>
          <w:iCs/>
          <w:lang w:eastAsia="ko-KR"/>
        </w:rPr>
        <w:t>e</w:t>
      </w:r>
      <w:r w:rsidRPr="004F3AF6">
        <w:rPr>
          <w:b/>
          <w:bCs/>
          <w:i/>
          <w:iCs/>
          <w:lang w:eastAsia="ko-KR"/>
        </w:rPr>
        <w:t xml:space="preserve"> editor to modify existing material in the TG</w:t>
      </w:r>
      <w:r w:rsidR="008F1B29">
        <w:rPr>
          <w:b/>
          <w:bCs/>
          <w:i/>
          <w:iCs/>
          <w:lang w:eastAsia="ko-KR"/>
        </w:rPr>
        <w:t>b</w:t>
      </w:r>
      <w:r w:rsidR="001B32B9">
        <w:rPr>
          <w:b/>
          <w:bCs/>
          <w:i/>
          <w:iCs/>
          <w:lang w:eastAsia="ko-KR"/>
        </w:rPr>
        <w:t>e</w:t>
      </w:r>
      <w:r w:rsidRPr="004F3AF6">
        <w:rPr>
          <w:b/>
          <w:bCs/>
          <w:i/>
          <w:iCs/>
          <w:lang w:eastAsia="ko-KR"/>
        </w:rPr>
        <w:t xml:space="preserve"> draft.  As a result of adopting the changes, the TG</w:t>
      </w:r>
      <w:r w:rsidR="00374F67">
        <w:rPr>
          <w:b/>
          <w:bCs/>
          <w:i/>
          <w:iCs/>
          <w:lang w:eastAsia="ko-KR"/>
        </w:rPr>
        <w:t>b</w:t>
      </w:r>
      <w:r w:rsidR="001B32B9">
        <w:rPr>
          <w:b/>
          <w:bCs/>
          <w:i/>
          <w:iCs/>
          <w:lang w:eastAsia="ko-KR"/>
        </w:rPr>
        <w:t>e</w:t>
      </w:r>
      <w:r w:rsidRPr="004F3AF6">
        <w:rPr>
          <w:b/>
          <w:bCs/>
          <w:i/>
          <w:iCs/>
          <w:lang w:eastAsia="ko-KR"/>
        </w:rPr>
        <w:t xml:space="preserve"> editor will execute the instructions rather than copy them to the TG</w:t>
      </w:r>
      <w:r w:rsidR="00374F67">
        <w:rPr>
          <w:b/>
          <w:bCs/>
          <w:i/>
          <w:iCs/>
          <w:lang w:eastAsia="ko-KR"/>
        </w:rPr>
        <w:t>b</w:t>
      </w:r>
      <w:r w:rsidR="001B32B9">
        <w:rPr>
          <w:b/>
          <w:bCs/>
          <w:i/>
          <w:iCs/>
          <w:lang w:eastAsia="ko-KR"/>
        </w:rPr>
        <w:t>e</w:t>
      </w:r>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FF6CC0" w:rsidRPr="00966382" w14:paraId="59762130" w14:textId="77777777" w:rsidTr="00776049">
        <w:trPr>
          <w:trHeight w:val="243"/>
        </w:trPr>
        <w:tc>
          <w:tcPr>
            <w:tcW w:w="709" w:type="dxa"/>
          </w:tcPr>
          <w:p w14:paraId="0BCC3194" w14:textId="412604D4" w:rsidR="00FF6CC0" w:rsidRDefault="00FF6CC0" w:rsidP="00FF6CC0">
            <w:pPr>
              <w:jc w:val="right"/>
              <w:rPr>
                <w:rFonts w:ascii="Arial" w:hAnsi="Arial" w:cs="Arial"/>
                <w:sz w:val="20"/>
                <w:szCs w:val="20"/>
                <w:lang w:val="en-SG"/>
              </w:rPr>
            </w:pPr>
            <w:r>
              <w:rPr>
                <w:rFonts w:ascii="Arial" w:hAnsi="Arial" w:cs="Arial"/>
                <w:sz w:val="20"/>
                <w:szCs w:val="20"/>
              </w:rPr>
              <w:t>6715</w:t>
            </w:r>
          </w:p>
        </w:tc>
        <w:tc>
          <w:tcPr>
            <w:tcW w:w="1276" w:type="dxa"/>
          </w:tcPr>
          <w:p w14:paraId="3396AC25" w14:textId="649B9270"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3656D5D1" w14:textId="27BD8FC3"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3C558C9E" w14:textId="10B69F0C" w:rsidR="00FF6CC0" w:rsidRDefault="00FF6CC0" w:rsidP="00FF6CC0">
            <w:pPr>
              <w:rPr>
                <w:rFonts w:ascii="Arial" w:hAnsi="Arial" w:cs="Arial"/>
                <w:sz w:val="20"/>
                <w:szCs w:val="20"/>
              </w:rPr>
            </w:pPr>
          </w:p>
        </w:tc>
        <w:tc>
          <w:tcPr>
            <w:tcW w:w="768" w:type="dxa"/>
          </w:tcPr>
          <w:p w14:paraId="39004D22" w14:textId="458815BC" w:rsidR="00FF6CC0" w:rsidRDefault="00FF6CC0" w:rsidP="00FF6CC0">
            <w:pPr>
              <w:rPr>
                <w:rFonts w:ascii="Arial" w:hAnsi="Arial" w:cs="Arial"/>
                <w:sz w:val="20"/>
                <w:szCs w:val="20"/>
              </w:rPr>
            </w:pPr>
          </w:p>
        </w:tc>
        <w:tc>
          <w:tcPr>
            <w:tcW w:w="1662" w:type="dxa"/>
          </w:tcPr>
          <w:p w14:paraId="5B9BF2FB" w14:textId="4B4C3854" w:rsidR="00FF6CC0" w:rsidRDefault="00FF6CC0" w:rsidP="00FF6CC0">
            <w:pPr>
              <w:rPr>
                <w:rFonts w:ascii="Arial" w:hAnsi="Arial" w:cs="Arial"/>
                <w:sz w:val="20"/>
                <w:szCs w:val="20"/>
              </w:rPr>
            </w:pPr>
            <w:r>
              <w:rPr>
                <w:rFonts w:ascii="Arial" w:hAnsi="Arial" w:cs="Arial"/>
                <w:sz w:val="20"/>
                <w:szCs w:val="20"/>
              </w:rPr>
              <w:t>When an AP MLD implements the Proxy ARP Service, it is not clear which MAC Address (MLD or STA) of an associated non-AP MLD is inserted by the AP MLD as the Sender's MAC Address in the ARP response packet sent in response to an ARP request or an ARP probe carrying a matching IPv4 address being resolved.</w:t>
            </w:r>
          </w:p>
        </w:tc>
        <w:tc>
          <w:tcPr>
            <w:tcW w:w="2307" w:type="dxa"/>
          </w:tcPr>
          <w:p w14:paraId="08C57B07" w14:textId="4619D2D8" w:rsidR="00FF6CC0" w:rsidRDefault="00FF6CC0" w:rsidP="00FF6CC0">
            <w:pPr>
              <w:rPr>
                <w:rFonts w:ascii="Arial" w:hAnsi="Arial" w:cs="Arial"/>
                <w:sz w:val="20"/>
                <w:szCs w:val="20"/>
              </w:rPr>
            </w:pPr>
            <w:r>
              <w:rPr>
                <w:rFonts w:ascii="Arial" w:hAnsi="Arial" w:cs="Arial"/>
                <w:sz w:val="20"/>
                <w:szCs w:val="20"/>
              </w:rPr>
              <w:t>Clarify which MAC Address (MLD or STA) of an associated non-AP MLD is inserted by the AP MLD as the Sender's MAC Address in the ARP response packet sent in response to an ARP request or an ARP probe carrying a matching IPv4 address being resolved.</w:t>
            </w:r>
          </w:p>
        </w:tc>
        <w:tc>
          <w:tcPr>
            <w:tcW w:w="2126" w:type="dxa"/>
          </w:tcPr>
          <w:p w14:paraId="02FB1C9C" w14:textId="77777777" w:rsidR="00FF6CC0" w:rsidRPr="008648C2" w:rsidRDefault="00FF6CC0" w:rsidP="00FF6CC0">
            <w:pPr>
              <w:rPr>
                <w:rFonts w:ascii="Arial" w:hAnsi="Arial" w:cs="Arial"/>
                <w:b/>
                <w:bCs/>
                <w:sz w:val="20"/>
                <w:szCs w:val="20"/>
              </w:rPr>
            </w:pPr>
            <w:r w:rsidRPr="008648C2">
              <w:rPr>
                <w:rFonts w:ascii="Arial" w:hAnsi="Arial" w:cs="Arial"/>
                <w:b/>
                <w:bCs/>
                <w:sz w:val="20"/>
                <w:szCs w:val="20"/>
              </w:rPr>
              <w:t>Revised.</w:t>
            </w:r>
          </w:p>
          <w:p w14:paraId="734DC8B5" w14:textId="77777777" w:rsidR="00FF6CC0" w:rsidRDefault="00FF6CC0" w:rsidP="00FF6CC0">
            <w:pPr>
              <w:rPr>
                <w:rFonts w:ascii="Arial" w:hAnsi="Arial" w:cs="Arial"/>
                <w:sz w:val="20"/>
                <w:szCs w:val="20"/>
              </w:rPr>
            </w:pPr>
          </w:p>
          <w:p w14:paraId="57689F00" w14:textId="7324435C" w:rsidR="00FF6CC0" w:rsidRDefault="00134B32" w:rsidP="00FF6CC0">
            <w:pPr>
              <w:rPr>
                <w:rFonts w:ascii="Arial" w:hAnsi="Arial" w:cs="Arial"/>
                <w:sz w:val="20"/>
                <w:szCs w:val="20"/>
              </w:rPr>
            </w:pPr>
            <w:r>
              <w:rPr>
                <w:rFonts w:ascii="Arial" w:hAnsi="Arial" w:cs="Arial"/>
                <w:sz w:val="20"/>
                <w:szCs w:val="20"/>
              </w:rPr>
              <w:t>Proxy ARP Service is updated</w:t>
            </w:r>
            <w:r w:rsidR="008947EA">
              <w:rPr>
                <w:rFonts w:ascii="Arial" w:hAnsi="Arial" w:cs="Arial"/>
                <w:sz w:val="20"/>
                <w:szCs w:val="20"/>
              </w:rPr>
              <w:t xml:space="preserve"> for </w:t>
            </w:r>
            <w:r w:rsidR="00C51768">
              <w:rPr>
                <w:rFonts w:ascii="Arial" w:hAnsi="Arial" w:cs="Arial"/>
                <w:sz w:val="20"/>
                <w:szCs w:val="20"/>
              </w:rPr>
              <w:t>AP MLD</w:t>
            </w:r>
            <w:r w:rsidR="008947EA">
              <w:rPr>
                <w:rFonts w:ascii="Arial" w:hAnsi="Arial" w:cs="Arial"/>
                <w:sz w:val="20"/>
                <w:szCs w:val="20"/>
              </w:rPr>
              <w:t xml:space="preserve">. </w:t>
            </w:r>
            <w:r w:rsidR="00FF6CC0">
              <w:rPr>
                <w:rFonts w:ascii="Arial" w:hAnsi="Arial" w:cs="Arial"/>
                <w:sz w:val="20"/>
                <w:szCs w:val="20"/>
              </w:rPr>
              <w:t>It is clarified that an AP MLD inserts an associated non-AP MLD’s MLD MAC Address as the Sender's MAC Address in the ARP response packet sent in response to an ARP request carrying a matching IPv4 address being resolved.</w:t>
            </w:r>
          </w:p>
          <w:p w14:paraId="59393762" w14:textId="77777777" w:rsidR="00FF6CC0" w:rsidRDefault="00FF6CC0" w:rsidP="00FF6CC0">
            <w:pPr>
              <w:rPr>
                <w:rFonts w:ascii="Arial" w:hAnsi="Arial" w:cs="Arial"/>
                <w:sz w:val="20"/>
                <w:szCs w:val="20"/>
              </w:rPr>
            </w:pPr>
          </w:p>
          <w:p w14:paraId="0A0AC00B" w14:textId="459B015B" w:rsidR="00FF6CC0" w:rsidRPr="00966382" w:rsidRDefault="00FF6CC0" w:rsidP="00FF6CC0">
            <w:pPr>
              <w:rPr>
                <w:rFonts w:ascii="Arial" w:hAnsi="Arial" w:cs="Arial"/>
                <w:sz w:val="20"/>
                <w:szCs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286705655"/>
                <w:placeholder>
                  <w:docPart w:val="2FAD99894DC64267866F733BA4635E4B"/>
                </w:placeholder>
                <w:dataBinding w:prefixMappings="xmlns:ns0='http://purl.org/dc/elements/1.1/' xmlns:ns1='http://schemas.openxmlformats.org/package/2006/metadata/core-properties' " w:xpath="/ns1:coreProperties[1]/ns0:title[1]" w:storeItemID="{6C3C8BC8-F283-45AE-878A-BAB7291924A1}"/>
                <w:text/>
              </w:sdtPr>
              <w:sdtEndPr/>
              <w:sdtContent>
                <w:r w:rsidR="00032838">
                  <w:rPr>
                    <w:rFonts w:ascii="Arial" w:hAnsi="Arial" w:cs="Arial"/>
                    <w:sz w:val="20"/>
                  </w:rPr>
                  <w:t>IEEE 802.11-21/1275r1</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6715</w:t>
            </w:r>
            <w:r w:rsidRPr="00966382">
              <w:rPr>
                <w:rFonts w:ascii="Arial" w:hAnsi="Arial" w:cs="Arial"/>
                <w:sz w:val="20"/>
                <w:szCs w:val="20"/>
              </w:rPr>
              <w:t>.</w:t>
            </w:r>
          </w:p>
        </w:tc>
      </w:tr>
      <w:tr w:rsidR="00FF6CC0" w:rsidRPr="00966382" w14:paraId="209C13FE" w14:textId="77777777" w:rsidTr="00776049">
        <w:trPr>
          <w:trHeight w:val="243"/>
        </w:trPr>
        <w:tc>
          <w:tcPr>
            <w:tcW w:w="709" w:type="dxa"/>
          </w:tcPr>
          <w:p w14:paraId="23E41B4F" w14:textId="6A941301" w:rsidR="00FF6CC0" w:rsidRDefault="00FF6CC0" w:rsidP="00FF6CC0">
            <w:pPr>
              <w:jc w:val="right"/>
              <w:rPr>
                <w:rFonts w:ascii="Arial" w:hAnsi="Arial" w:cs="Arial"/>
                <w:sz w:val="20"/>
                <w:szCs w:val="20"/>
              </w:rPr>
            </w:pPr>
            <w:r>
              <w:rPr>
                <w:rFonts w:ascii="Arial" w:hAnsi="Arial" w:cs="Arial"/>
                <w:sz w:val="20"/>
                <w:szCs w:val="20"/>
              </w:rPr>
              <w:t>6716</w:t>
            </w:r>
          </w:p>
        </w:tc>
        <w:tc>
          <w:tcPr>
            <w:tcW w:w="1276" w:type="dxa"/>
          </w:tcPr>
          <w:p w14:paraId="00F87C9F" w14:textId="3F4DCE78"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57D187D9" w14:textId="2E40E6E2"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1C55707E" w14:textId="1EEC5725" w:rsidR="00FF6CC0" w:rsidRDefault="00FF6CC0" w:rsidP="00FF6CC0">
            <w:pPr>
              <w:rPr>
                <w:rFonts w:ascii="Arial" w:hAnsi="Arial" w:cs="Arial"/>
                <w:sz w:val="20"/>
                <w:szCs w:val="20"/>
              </w:rPr>
            </w:pPr>
          </w:p>
        </w:tc>
        <w:tc>
          <w:tcPr>
            <w:tcW w:w="768" w:type="dxa"/>
          </w:tcPr>
          <w:p w14:paraId="14C95CDB" w14:textId="1862BCA9" w:rsidR="00FF6CC0" w:rsidRDefault="00FF6CC0" w:rsidP="00FF6CC0">
            <w:pPr>
              <w:rPr>
                <w:rFonts w:ascii="Arial" w:hAnsi="Arial" w:cs="Arial"/>
                <w:sz w:val="20"/>
                <w:szCs w:val="20"/>
              </w:rPr>
            </w:pPr>
          </w:p>
        </w:tc>
        <w:tc>
          <w:tcPr>
            <w:tcW w:w="1662" w:type="dxa"/>
          </w:tcPr>
          <w:p w14:paraId="0BFBF130" w14:textId="67BA8A9F" w:rsidR="00FF6CC0" w:rsidRDefault="00FF6CC0" w:rsidP="00FF6CC0">
            <w:pPr>
              <w:rPr>
                <w:rFonts w:ascii="Arial" w:hAnsi="Arial" w:cs="Arial"/>
                <w:sz w:val="20"/>
                <w:szCs w:val="20"/>
              </w:rPr>
            </w:pPr>
            <w:r>
              <w:rPr>
                <w:rFonts w:ascii="Arial" w:hAnsi="Arial" w:cs="Arial"/>
                <w:sz w:val="20"/>
                <w:szCs w:val="20"/>
              </w:rPr>
              <w:t xml:space="preserve">When an AP MLD implements the Proxy ARP Service, it is not clear which MAC Address (MLD or STA) of an associated non-AP MLD is inserted by the AP MLD in the Target Link-layer Address field of the </w:t>
            </w:r>
            <w:r>
              <w:rPr>
                <w:rFonts w:ascii="Arial" w:hAnsi="Arial" w:cs="Arial"/>
                <w:sz w:val="20"/>
                <w:szCs w:val="20"/>
              </w:rPr>
              <w:lastRenderedPageBreak/>
              <w:t>Neighbor Advertisement message sent in response to a Neighbor Solicitation message carrying a matching IPv6 address being resolved.</w:t>
            </w:r>
          </w:p>
        </w:tc>
        <w:tc>
          <w:tcPr>
            <w:tcW w:w="2307" w:type="dxa"/>
          </w:tcPr>
          <w:p w14:paraId="5B6077AE" w14:textId="7A64F403" w:rsidR="00FF6CC0" w:rsidRDefault="00FF6CC0" w:rsidP="00FF6CC0">
            <w:pPr>
              <w:rPr>
                <w:rFonts w:ascii="Arial" w:hAnsi="Arial" w:cs="Arial"/>
                <w:sz w:val="20"/>
                <w:szCs w:val="20"/>
              </w:rPr>
            </w:pPr>
            <w:r>
              <w:rPr>
                <w:rFonts w:ascii="Arial" w:hAnsi="Arial" w:cs="Arial"/>
                <w:sz w:val="20"/>
                <w:szCs w:val="20"/>
              </w:rPr>
              <w:lastRenderedPageBreak/>
              <w:t>Clarify which MAC Address (MLD or STA) of an associated non-AP MLD is inserted by the AP MLD in the Target Link-layer Address field of the Neighbor Advertisement message sent in response to a Neighbor Solicitation message carrying a matching IPv6 address being resolved.</w:t>
            </w:r>
          </w:p>
        </w:tc>
        <w:tc>
          <w:tcPr>
            <w:tcW w:w="2126" w:type="dxa"/>
          </w:tcPr>
          <w:p w14:paraId="6AA97AB9" w14:textId="77777777" w:rsidR="008648C2" w:rsidRPr="008648C2" w:rsidRDefault="008648C2" w:rsidP="008648C2">
            <w:pPr>
              <w:rPr>
                <w:rFonts w:ascii="Arial" w:hAnsi="Arial" w:cs="Arial"/>
                <w:b/>
                <w:bCs/>
                <w:sz w:val="20"/>
                <w:szCs w:val="20"/>
              </w:rPr>
            </w:pPr>
            <w:r w:rsidRPr="008648C2">
              <w:rPr>
                <w:rFonts w:ascii="Arial" w:hAnsi="Arial" w:cs="Arial"/>
                <w:b/>
                <w:bCs/>
                <w:sz w:val="20"/>
                <w:szCs w:val="20"/>
              </w:rPr>
              <w:t>Revised.</w:t>
            </w:r>
          </w:p>
          <w:p w14:paraId="02D5FAB4" w14:textId="77777777" w:rsidR="008648C2" w:rsidRDefault="008648C2" w:rsidP="008648C2">
            <w:pPr>
              <w:rPr>
                <w:rFonts w:ascii="Arial" w:hAnsi="Arial" w:cs="Arial"/>
                <w:sz w:val="20"/>
                <w:szCs w:val="20"/>
              </w:rPr>
            </w:pPr>
          </w:p>
          <w:p w14:paraId="65FF89A7" w14:textId="1E7FA4FB" w:rsidR="008648C2" w:rsidRDefault="008947EA" w:rsidP="008648C2">
            <w:pPr>
              <w:rPr>
                <w:rFonts w:ascii="Arial" w:hAnsi="Arial" w:cs="Arial"/>
                <w:sz w:val="20"/>
                <w:szCs w:val="20"/>
              </w:rPr>
            </w:pPr>
            <w:r>
              <w:rPr>
                <w:rFonts w:ascii="Arial" w:hAnsi="Arial" w:cs="Arial"/>
                <w:sz w:val="20"/>
                <w:szCs w:val="20"/>
              </w:rPr>
              <w:t xml:space="preserve">Proxy ARP Service is updated for </w:t>
            </w:r>
            <w:r w:rsidR="00C51768">
              <w:rPr>
                <w:rFonts w:ascii="Arial" w:hAnsi="Arial" w:cs="Arial"/>
                <w:sz w:val="20"/>
                <w:szCs w:val="20"/>
              </w:rPr>
              <w:t>AP MLD</w:t>
            </w:r>
            <w:r>
              <w:rPr>
                <w:rFonts w:ascii="Arial" w:hAnsi="Arial" w:cs="Arial"/>
                <w:sz w:val="20"/>
                <w:szCs w:val="20"/>
              </w:rPr>
              <w:t xml:space="preserve">. </w:t>
            </w:r>
            <w:r w:rsidR="008648C2">
              <w:rPr>
                <w:rFonts w:ascii="Arial" w:hAnsi="Arial" w:cs="Arial"/>
                <w:sz w:val="20"/>
                <w:szCs w:val="20"/>
              </w:rPr>
              <w:t xml:space="preserve">It is clarified that an AP MLD inserts an associated non-AP MLD’s MLD MAC Address in the Neighbor Advertisement message sent in response to a Neighbor Solicitation message carrying a </w:t>
            </w:r>
            <w:r w:rsidR="008648C2">
              <w:rPr>
                <w:rFonts w:ascii="Arial" w:hAnsi="Arial" w:cs="Arial"/>
                <w:sz w:val="20"/>
                <w:szCs w:val="20"/>
              </w:rPr>
              <w:lastRenderedPageBreak/>
              <w:t>matching IPv6 address being resolved.</w:t>
            </w:r>
          </w:p>
          <w:p w14:paraId="1750C9B4" w14:textId="77777777" w:rsidR="008648C2" w:rsidRDefault="008648C2" w:rsidP="008648C2">
            <w:pPr>
              <w:rPr>
                <w:rFonts w:ascii="Arial" w:hAnsi="Arial" w:cs="Arial"/>
                <w:sz w:val="20"/>
                <w:szCs w:val="20"/>
              </w:rPr>
            </w:pPr>
          </w:p>
          <w:p w14:paraId="671B626E" w14:textId="3833516C" w:rsidR="00FF6CC0" w:rsidRPr="00966382" w:rsidRDefault="008648C2" w:rsidP="008648C2">
            <w:pPr>
              <w:rPr>
                <w:rFonts w:ascii="Arial" w:hAnsi="Arial" w:cs="Arial"/>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892188354"/>
                <w:placeholder>
                  <w:docPart w:val="81C71272F9534D588BAF40E1A6881615"/>
                </w:placeholder>
                <w:dataBinding w:prefixMappings="xmlns:ns0='http://purl.org/dc/elements/1.1/' xmlns:ns1='http://schemas.openxmlformats.org/package/2006/metadata/core-properties' " w:xpath="/ns1:coreProperties[1]/ns0:title[1]" w:storeItemID="{6C3C8BC8-F283-45AE-878A-BAB7291924A1}"/>
                <w:text/>
              </w:sdtPr>
              <w:sdtEndPr/>
              <w:sdtContent>
                <w:r w:rsidR="00032838">
                  <w:rPr>
                    <w:rFonts w:ascii="Arial" w:hAnsi="Arial" w:cs="Arial"/>
                    <w:sz w:val="20"/>
                  </w:rPr>
                  <w:t>IEEE 802.11-21/1275r1</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w:t>
            </w:r>
            <w:r w:rsidR="008947EA">
              <w:rPr>
                <w:rFonts w:ascii="Arial" w:hAnsi="Arial" w:cs="Arial"/>
                <w:sz w:val="20"/>
                <w:szCs w:val="20"/>
              </w:rPr>
              <w:t>6</w:t>
            </w:r>
            <w:r w:rsidRPr="00966382">
              <w:rPr>
                <w:rFonts w:ascii="Arial" w:hAnsi="Arial" w:cs="Arial"/>
                <w:sz w:val="20"/>
                <w:szCs w:val="20"/>
              </w:rPr>
              <w:t>.</w:t>
            </w:r>
          </w:p>
        </w:tc>
      </w:tr>
      <w:tr w:rsidR="00FF6CC0" w:rsidRPr="00966382" w14:paraId="47FEA668" w14:textId="77777777" w:rsidTr="00776049">
        <w:trPr>
          <w:trHeight w:val="243"/>
        </w:trPr>
        <w:tc>
          <w:tcPr>
            <w:tcW w:w="709" w:type="dxa"/>
          </w:tcPr>
          <w:p w14:paraId="254A84C8" w14:textId="4DA9ECF9" w:rsidR="00FF6CC0" w:rsidRDefault="00FF6CC0" w:rsidP="00FF6CC0">
            <w:pPr>
              <w:jc w:val="right"/>
              <w:rPr>
                <w:rFonts w:ascii="Arial" w:hAnsi="Arial" w:cs="Arial"/>
                <w:sz w:val="20"/>
              </w:rPr>
            </w:pPr>
            <w:r>
              <w:rPr>
                <w:rFonts w:ascii="Arial" w:hAnsi="Arial" w:cs="Arial"/>
                <w:sz w:val="20"/>
                <w:szCs w:val="20"/>
              </w:rPr>
              <w:lastRenderedPageBreak/>
              <w:t>7890</w:t>
            </w:r>
          </w:p>
        </w:tc>
        <w:tc>
          <w:tcPr>
            <w:tcW w:w="1276" w:type="dxa"/>
          </w:tcPr>
          <w:p w14:paraId="36D4B87C" w14:textId="26F6AE22" w:rsidR="00FF6CC0" w:rsidRDefault="00FF6CC0" w:rsidP="00FF6CC0">
            <w:pPr>
              <w:jc w:val="left"/>
              <w:rPr>
                <w:rFonts w:ascii="Arial" w:hAnsi="Arial" w:cs="Arial"/>
                <w:sz w:val="20"/>
              </w:rPr>
            </w:pPr>
            <w:r>
              <w:rPr>
                <w:rFonts w:ascii="Arial" w:hAnsi="Arial" w:cs="Arial"/>
                <w:sz w:val="20"/>
                <w:szCs w:val="20"/>
              </w:rPr>
              <w:t>Yongho Seok</w:t>
            </w:r>
          </w:p>
        </w:tc>
        <w:tc>
          <w:tcPr>
            <w:tcW w:w="922" w:type="dxa"/>
          </w:tcPr>
          <w:p w14:paraId="19B63FFF" w14:textId="0AE64B0A" w:rsidR="00FF6CC0" w:rsidRDefault="00FF6CC0" w:rsidP="00FF6CC0">
            <w:pPr>
              <w:rPr>
                <w:rFonts w:ascii="Arial" w:hAnsi="Arial" w:cs="Arial"/>
                <w:sz w:val="20"/>
              </w:rPr>
            </w:pPr>
            <w:r>
              <w:rPr>
                <w:rFonts w:ascii="Arial" w:hAnsi="Arial" w:cs="Arial"/>
                <w:sz w:val="20"/>
                <w:szCs w:val="20"/>
              </w:rPr>
              <w:t>11.21.14</w:t>
            </w:r>
          </w:p>
        </w:tc>
        <w:tc>
          <w:tcPr>
            <w:tcW w:w="720" w:type="dxa"/>
          </w:tcPr>
          <w:p w14:paraId="7FC1D008" w14:textId="6F593294" w:rsidR="00FF6CC0" w:rsidRDefault="00FF6CC0" w:rsidP="00FF6CC0">
            <w:pPr>
              <w:rPr>
                <w:rFonts w:ascii="Arial" w:hAnsi="Arial" w:cs="Arial"/>
                <w:sz w:val="20"/>
              </w:rPr>
            </w:pPr>
            <w:r>
              <w:rPr>
                <w:rFonts w:ascii="Arial" w:hAnsi="Arial" w:cs="Arial"/>
                <w:sz w:val="20"/>
                <w:szCs w:val="20"/>
              </w:rPr>
              <w:t>206</w:t>
            </w:r>
          </w:p>
        </w:tc>
        <w:tc>
          <w:tcPr>
            <w:tcW w:w="768" w:type="dxa"/>
          </w:tcPr>
          <w:p w14:paraId="4956BE2A" w14:textId="4BF658B8" w:rsidR="00FF6CC0" w:rsidRDefault="00FF6CC0" w:rsidP="00FF6CC0">
            <w:pPr>
              <w:rPr>
                <w:rFonts w:ascii="Arial" w:hAnsi="Arial" w:cs="Arial"/>
                <w:sz w:val="20"/>
              </w:rPr>
            </w:pPr>
            <w:r>
              <w:rPr>
                <w:rFonts w:ascii="Arial" w:hAnsi="Arial" w:cs="Arial"/>
                <w:sz w:val="20"/>
                <w:szCs w:val="20"/>
              </w:rPr>
              <w:t>34</w:t>
            </w:r>
          </w:p>
        </w:tc>
        <w:tc>
          <w:tcPr>
            <w:tcW w:w="1662" w:type="dxa"/>
          </w:tcPr>
          <w:p w14:paraId="1FCA2375" w14:textId="0DF219C5" w:rsidR="00FF6CC0" w:rsidRDefault="00FF6CC0" w:rsidP="00FF6CC0">
            <w:pPr>
              <w:rPr>
                <w:rFonts w:ascii="Arial" w:hAnsi="Arial" w:cs="Arial"/>
                <w:sz w:val="20"/>
              </w:rPr>
            </w:pPr>
            <w:r>
              <w:rPr>
                <w:rFonts w:ascii="Arial" w:hAnsi="Arial" w:cs="Arial"/>
                <w:sz w:val="20"/>
                <w:szCs w:val="20"/>
              </w:rPr>
              <w:t>Proxy ARP service should be updated for the MLO.</w:t>
            </w:r>
          </w:p>
        </w:tc>
        <w:tc>
          <w:tcPr>
            <w:tcW w:w="2307" w:type="dxa"/>
          </w:tcPr>
          <w:p w14:paraId="28BEFCF2" w14:textId="1BD345A7" w:rsidR="00FF6CC0" w:rsidRDefault="00FF6CC0" w:rsidP="00FF6CC0">
            <w:pPr>
              <w:rPr>
                <w:rFonts w:ascii="Arial" w:hAnsi="Arial" w:cs="Arial"/>
                <w:sz w:val="20"/>
              </w:rPr>
            </w:pPr>
            <w:r>
              <w:rPr>
                <w:rFonts w:ascii="Arial" w:hAnsi="Arial" w:cs="Arial"/>
                <w:sz w:val="20"/>
                <w:szCs w:val="20"/>
              </w:rPr>
              <w:t>As in the comment.</w:t>
            </w:r>
          </w:p>
        </w:tc>
        <w:tc>
          <w:tcPr>
            <w:tcW w:w="2126" w:type="dxa"/>
          </w:tcPr>
          <w:p w14:paraId="048995E7" w14:textId="77777777" w:rsidR="008947EA" w:rsidRPr="008947EA" w:rsidRDefault="008947EA" w:rsidP="008947EA">
            <w:pPr>
              <w:rPr>
                <w:rFonts w:ascii="Arial" w:hAnsi="Arial" w:cs="Arial"/>
                <w:b/>
                <w:sz w:val="20"/>
              </w:rPr>
            </w:pPr>
            <w:r w:rsidRPr="008947EA">
              <w:rPr>
                <w:rFonts w:ascii="Arial" w:hAnsi="Arial" w:cs="Arial"/>
                <w:b/>
                <w:sz w:val="20"/>
              </w:rPr>
              <w:t>Revised.</w:t>
            </w:r>
          </w:p>
          <w:p w14:paraId="2D4874CB" w14:textId="77777777" w:rsidR="008947EA" w:rsidRPr="008947EA" w:rsidRDefault="008947EA" w:rsidP="008947EA">
            <w:pPr>
              <w:rPr>
                <w:rFonts w:ascii="Arial" w:hAnsi="Arial" w:cs="Arial"/>
                <w:b/>
                <w:sz w:val="20"/>
              </w:rPr>
            </w:pPr>
          </w:p>
          <w:p w14:paraId="4FB55A39" w14:textId="016798BD" w:rsidR="008947EA" w:rsidRPr="008947EA" w:rsidRDefault="008947EA" w:rsidP="008947EA">
            <w:pPr>
              <w:rPr>
                <w:rFonts w:ascii="Arial" w:hAnsi="Arial" w:cs="Arial"/>
                <w:bCs/>
                <w:sz w:val="20"/>
              </w:rPr>
            </w:pPr>
            <w:r w:rsidRPr="008947EA">
              <w:rPr>
                <w:rFonts w:ascii="Arial" w:hAnsi="Arial" w:cs="Arial"/>
                <w:bCs/>
                <w:sz w:val="20"/>
              </w:rPr>
              <w:t xml:space="preserve">Proxy ARP Service is updated for </w:t>
            </w:r>
            <w:r w:rsidR="00C51768">
              <w:rPr>
                <w:rFonts w:ascii="Arial" w:hAnsi="Arial" w:cs="Arial"/>
                <w:sz w:val="20"/>
                <w:szCs w:val="20"/>
              </w:rPr>
              <w:t>AP MLD</w:t>
            </w:r>
            <w:r w:rsidRPr="008947EA">
              <w:rPr>
                <w:rFonts w:ascii="Arial" w:hAnsi="Arial" w:cs="Arial"/>
                <w:bCs/>
                <w:sz w:val="20"/>
              </w:rPr>
              <w:t>. It is clarified that an AP MLD inserts an associated non-AP MLD’s MLD MAC Address in the ARP response packet sent in response to an ARP request carrying a matching IPv4 address</w:t>
            </w:r>
            <w:r>
              <w:rPr>
                <w:rFonts w:ascii="Arial" w:hAnsi="Arial" w:cs="Arial"/>
                <w:bCs/>
                <w:sz w:val="20"/>
              </w:rPr>
              <w:t xml:space="preserve"> or </w:t>
            </w:r>
            <w:r>
              <w:rPr>
                <w:rFonts w:ascii="Arial" w:hAnsi="Arial" w:cs="Arial"/>
                <w:sz w:val="20"/>
                <w:szCs w:val="20"/>
              </w:rPr>
              <w:t>in the Neighbor Advertisement message sent in response to a Neighbor Solicitation message carrying a matching IPv6 address</w:t>
            </w:r>
            <w:r w:rsidRPr="008947EA">
              <w:rPr>
                <w:rFonts w:ascii="Arial" w:hAnsi="Arial" w:cs="Arial"/>
                <w:bCs/>
                <w:sz w:val="20"/>
              </w:rPr>
              <w:t>.</w:t>
            </w:r>
          </w:p>
          <w:p w14:paraId="7B532BAC" w14:textId="77777777" w:rsidR="008947EA" w:rsidRPr="008947EA" w:rsidRDefault="008947EA" w:rsidP="008947EA">
            <w:pPr>
              <w:rPr>
                <w:rFonts w:ascii="Arial" w:hAnsi="Arial" w:cs="Arial"/>
                <w:bCs/>
                <w:sz w:val="20"/>
              </w:rPr>
            </w:pPr>
          </w:p>
          <w:p w14:paraId="41FAA7A8" w14:textId="79710B31" w:rsidR="00FF6CC0" w:rsidRPr="00966382" w:rsidRDefault="008947EA" w:rsidP="008947EA">
            <w:pPr>
              <w:rPr>
                <w:rFonts w:ascii="Arial" w:hAnsi="Arial" w:cs="Arial"/>
                <w:b/>
                <w:sz w:val="20"/>
              </w:rPr>
            </w:pPr>
            <w:r w:rsidRPr="008947EA">
              <w:rPr>
                <w:rFonts w:ascii="Arial" w:hAnsi="Arial" w:cs="Arial"/>
                <w:bCs/>
                <w:sz w:val="20"/>
              </w:rPr>
              <w:t xml:space="preserve">TGbe editor to make the changes shown in </w:t>
            </w:r>
            <w:sdt>
              <w:sdtPr>
                <w:rPr>
                  <w:rFonts w:ascii="Arial" w:hAnsi="Arial" w:cs="Arial"/>
                  <w:bCs/>
                  <w:sz w:val="20"/>
                </w:rPr>
                <w:alias w:val="Title"/>
                <w:tag w:val=""/>
                <w:id w:val="1241370494"/>
                <w:placeholder>
                  <w:docPart w:val="1179774DA1B143B18B51A000FA9B3B13"/>
                </w:placeholder>
                <w:dataBinding w:prefixMappings="xmlns:ns0='http://purl.org/dc/elements/1.1/' xmlns:ns1='http://schemas.openxmlformats.org/package/2006/metadata/core-properties' " w:xpath="/ns1:coreProperties[1]/ns0:title[1]" w:storeItemID="{6C3C8BC8-F283-45AE-878A-BAB7291924A1}"/>
                <w:text/>
              </w:sdtPr>
              <w:sdtEndPr/>
              <w:sdtContent>
                <w:r w:rsidR="00032838">
                  <w:rPr>
                    <w:rFonts w:ascii="Arial" w:hAnsi="Arial" w:cs="Arial"/>
                    <w:bCs/>
                    <w:sz w:val="20"/>
                  </w:rPr>
                  <w:t>IEEE 802.11-21/1275r1</w:t>
                </w:r>
              </w:sdtContent>
            </w:sdt>
            <w:r w:rsidR="00C51768">
              <w:rPr>
                <w:rFonts w:ascii="Arial" w:hAnsi="Arial" w:cs="Arial"/>
                <w:bCs/>
                <w:sz w:val="20"/>
              </w:rPr>
              <w:t xml:space="preserve"> </w:t>
            </w:r>
            <w:r w:rsidRPr="008947EA">
              <w:rPr>
                <w:rFonts w:ascii="Arial" w:hAnsi="Arial" w:cs="Arial"/>
                <w:bCs/>
                <w:sz w:val="20"/>
              </w:rPr>
              <w:t xml:space="preserve">under all headings that include CID </w:t>
            </w:r>
            <w:r>
              <w:rPr>
                <w:rFonts w:ascii="Arial" w:hAnsi="Arial" w:cs="Arial"/>
                <w:sz w:val="20"/>
                <w:szCs w:val="20"/>
              </w:rPr>
              <w:t>7890</w:t>
            </w:r>
            <w:r w:rsidRPr="008947EA">
              <w:rPr>
                <w:rFonts w:ascii="Arial" w:hAnsi="Arial" w:cs="Arial"/>
                <w:bCs/>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0C9BE16A" w14:textId="34073FF4" w:rsidR="00EA0D71" w:rsidRDefault="00A448F8" w:rsidP="002055F0">
      <w:pPr>
        <w:rPr>
          <w:sz w:val="24"/>
          <w:szCs w:val="22"/>
          <w:lang w:val="en-SG" w:eastAsia="en-SG"/>
        </w:rPr>
      </w:pPr>
      <w:r>
        <w:rPr>
          <w:sz w:val="24"/>
          <w:szCs w:val="22"/>
          <w:lang w:val="en-SG" w:eastAsia="en-SG"/>
        </w:rPr>
        <w:t>The Proxy ARP service for AP MLD</w:t>
      </w:r>
      <w:r w:rsidR="00A47250">
        <w:rPr>
          <w:sz w:val="24"/>
          <w:szCs w:val="22"/>
          <w:lang w:val="en-SG" w:eastAsia="en-SG"/>
        </w:rPr>
        <w:t>s</w:t>
      </w:r>
      <w:r>
        <w:rPr>
          <w:sz w:val="24"/>
          <w:szCs w:val="22"/>
          <w:lang w:val="en-SG" w:eastAsia="en-SG"/>
        </w:rPr>
        <w:t xml:space="preserve"> is discussed in 21/0228r3</w:t>
      </w:r>
      <w:r w:rsidR="008B2EB3">
        <w:rPr>
          <w:sz w:val="24"/>
          <w:szCs w:val="22"/>
          <w:lang w:val="en-SG" w:eastAsia="en-SG"/>
        </w:rPr>
        <w:t>.</w:t>
      </w:r>
      <w:r>
        <w:rPr>
          <w:sz w:val="24"/>
          <w:szCs w:val="22"/>
          <w:lang w:val="en-SG" w:eastAsia="en-SG"/>
        </w:rPr>
        <w:t xml:space="preserve"> In summary, it is proposed that an AP MLD implements the Proxy ARP service at the MLD level and i</w:t>
      </w:r>
      <w:r w:rsidRPr="00A448F8">
        <w:rPr>
          <w:sz w:val="24"/>
          <w:szCs w:val="22"/>
          <w:lang w:val="en-SG" w:eastAsia="en-SG"/>
        </w:rPr>
        <w:t>f an AP MLD supports Proxy ARP service,  upon receiving an ARP Request or a Neighbor Solicitation message carrying a target IP address that corresponds to an associated non-AP MLD, the AP MLD shall respond on behalf of the non-AP MLD with an ARP Response or a Neighbor Advertisement message carrying the MLD MAC Address of the non-AP MLD.</w:t>
      </w:r>
      <w:r w:rsidR="00A36D4A">
        <w:rPr>
          <w:sz w:val="24"/>
          <w:szCs w:val="22"/>
          <w:lang w:val="en-SG" w:eastAsia="en-SG"/>
        </w:rPr>
        <w:t xml:space="preserve"> This is illustrated in the figure below:</w:t>
      </w:r>
    </w:p>
    <w:p w14:paraId="491F477F" w14:textId="5006AB7A" w:rsidR="00A36D4A" w:rsidRDefault="00A36D4A" w:rsidP="002055F0">
      <w:pPr>
        <w:rPr>
          <w:sz w:val="24"/>
          <w:szCs w:val="22"/>
          <w:lang w:val="en-SG" w:eastAsia="en-SG"/>
        </w:rPr>
      </w:pPr>
    </w:p>
    <w:p w14:paraId="2AED4715" w14:textId="23A40174" w:rsidR="00A36D4A" w:rsidRPr="00E465D3" w:rsidRDefault="00A36D4A" w:rsidP="002055F0">
      <w:pPr>
        <w:rPr>
          <w:sz w:val="24"/>
          <w:lang w:val="en-SG"/>
        </w:rPr>
      </w:pPr>
      <w:r w:rsidRPr="00A36D4A">
        <w:rPr>
          <w:noProof/>
          <w:sz w:val="24"/>
        </w:rPr>
        <w:drawing>
          <wp:inline distT="0" distB="0" distL="0" distR="0" wp14:anchorId="65D889B1" wp14:editId="0423C941">
            <wp:extent cx="5943600" cy="3050540"/>
            <wp:effectExtent l="0" t="0" r="0" b="0"/>
            <wp:docPr id="6" name="Picture 5">
              <a:extLst xmlns:a="http://schemas.openxmlformats.org/drawingml/2006/main">
                <a:ext uri="{FF2B5EF4-FFF2-40B4-BE49-F238E27FC236}">
                  <a16:creationId xmlns:a16="http://schemas.microsoft.com/office/drawing/2014/main" id="{23FA02C6-7B00-4F71-A5D4-A0A0A56C8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3FA02C6-7B00-4F71-A5D4-A0A0A56C81A4}"/>
                        </a:ext>
                      </a:extLst>
                    </pic:cNvPr>
                    <pic:cNvPicPr>
                      <a:picLocks noChangeAspect="1"/>
                    </pic:cNvPicPr>
                  </pic:nvPicPr>
                  <pic:blipFill>
                    <a:blip r:embed="rId8"/>
                    <a:stretch>
                      <a:fillRect/>
                    </a:stretch>
                  </pic:blipFill>
                  <pic:spPr>
                    <a:xfrm>
                      <a:off x="0" y="0"/>
                      <a:ext cx="5943600" cy="3050540"/>
                    </a:xfrm>
                    <a:prstGeom prst="rect">
                      <a:avLst/>
                    </a:prstGeom>
                  </pic:spPr>
                </pic:pic>
              </a:graphicData>
            </a:graphic>
          </wp:inline>
        </w:drawing>
      </w:r>
    </w:p>
    <w:p w14:paraId="3E295975" w14:textId="77777777" w:rsidR="00C51768" w:rsidRDefault="00C51768" w:rsidP="00EE1486">
      <w:pPr>
        <w:pStyle w:val="T"/>
        <w:rPr>
          <w:sz w:val="24"/>
        </w:rPr>
      </w:pPr>
    </w:p>
    <w:p w14:paraId="35C70687" w14:textId="77777777" w:rsidR="00C51768" w:rsidRDefault="00C51768" w:rsidP="00EE1486">
      <w:pPr>
        <w:pStyle w:val="T"/>
        <w:rPr>
          <w:sz w:val="24"/>
          <w:lang w:val="en-SG"/>
        </w:rPr>
      </w:pPr>
    </w:p>
    <w:p w14:paraId="2A6A6E75" w14:textId="3A05A13A" w:rsidR="00E465D3" w:rsidRDefault="00926BF2" w:rsidP="00EE1486">
      <w:pPr>
        <w:pStyle w:val="T"/>
        <w:rPr>
          <w:rFonts w:ascii="Arial" w:hAnsi="Arial" w:cs="Arial"/>
          <w:b/>
          <w:bCs/>
          <w:szCs w:val="22"/>
          <w:lang w:eastAsia="en-SG"/>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032838">
            <w:rPr>
              <w:sz w:val="24"/>
            </w:rPr>
            <w:t>IEEE 802.11-21/1275r1</w:t>
          </w:r>
        </w:sdtContent>
      </w:sdt>
      <w:r w:rsidR="00E34019">
        <w:rPr>
          <w:sz w:val="24"/>
        </w:rPr>
        <w:t xml:space="preserve"> </w:t>
      </w:r>
      <w:r w:rsidRPr="003B3EC3">
        <w:rPr>
          <w:sz w:val="24"/>
        </w:rPr>
        <w:t xml:space="preserve">for CIDs </w:t>
      </w:r>
      <w:r w:rsidR="00E46D4E" w:rsidRPr="00E46D4E">
        <w:rPr>
          <w:sz w:val="24"/>
        </w:rPr>
        <w:t>6715, 6716, 7890</w:t>
      </w:r>
      <w:r w:rsidR="00E46D4E">
        <w:rPr>
          <w:sz w:val="24"/>
        </w:rPr>
        <w:t xml:space="preserve"> </w:t>
      </w:r>
      <w:r w:rsidRPr="003B3EC3">
        <w:rPr>
          <w:sz w:val="24"/>
        </w:rPr>
        <w:t>to the next revision of 802.11be draft?</w:t>
      </w:r>
      <w:r w:rsidR="00E26544" w:rsidRPr="003B3EC3">
        <w:rPr>
          <w:sz w:val="24"/>
        </w:rPr>
        <w:t xml:space="preserve"> </w:t>
      </w:r>
    </w:p>
    <w:bookmarkEnd w:id="0"/>
    <w:p w14:paraId="6E2E31C8" w14:textId="4B33A457" w:rsidR="00EA3BB5" w:rsidRPr="00C51768" w:rsidRDefault="00EA3BB5" w:rsidP="008B2EB3">
      <w:pPr>
        <w:rPr>
          <w:bCs/>
          <w:iCs/>
          <w:szCs w:val="18"/>
          <w:lang w:val="en-US"/>
        </w:rPr>
      </w:pPr>
    </w:p>
    <w:p w14:paraId="5F552E41" w14:textId="77777777" w:rsidR="00A36D4A" w:rsidRDefault="00A36D4A">
      <w:pPr>
        <w:jc w:val="left"/>
        <w:rPr>
          <w:b/>
          <w:i/>
          <w:sz w:val="24"/>
          <w:highlight w:val="yellow"/>
        </w:rPr>
      </w:pPr>
      <w:r>
        <w:rPr>
          <w:b/>
          <w:i/>
          <w:sz w:val="24"/>
          <w:highlight w:val="yellow"/>
        </w:rPr>
        <w:br w:type="page"/>
      </w:r>
    </w:p>
    <w:p w14:paraId="5210AE33" w14:textId="77777777" w:rsidR="00B352D0" w:rsidRPr="00A53FBA" w:rsidRDefault="00B352D0" w:rsidP="00B352D0">
      <w:pPr>
        <w:rPr>
          <w:b/>
          <w:i/>
          <w:sz w:val="24"/>
        </w:rPr>
      </w:pPr>
      <w:r w:rsidRPr="00E3607E">
        <w:rPr>
          <w:b/>
          <w:i/>
          <w:sz w:val="24"/>
          <w:highlight w:val="yellow"/>
        </w:rPr>
        <w:lastRenderedPageBreak/>
        <w:t>TGb</w:t>
      </w:r>
      <w:r>
        <w:rPr>
          <w:b/>
          <w:i/>
          <w:sz w:val="24"/>
          <w:highlight w:val="yellow"/>
        </w:rPr>
        <w:t>e</w:t>
      </w:r>
      <w:r w:rsidRPr="00E3607E">
        <w:rPr>
          <w:b/>
          <w:i/>
          <w:sz w:val="24"/>
          <w:highlight w:val="yellow"/>
        </w:rPr>
        <w:t xml:space="preserve"> editor: </w:t>
      </w:r>
      <w:r>
        <w:rPr>
          <w:b/>
          <w:i/>
          <w:sz w:val="24"/>
          <w:highlight w:val="yellow"/>
        </w:rPr>
        <w:t>Add the following new sub-clause under 35.3 (Multi-link operation)</w:t>
      </w:r>
      <w:r w:rsidRPr="00E3607E">
        <w:rPr>
          <w:b/>
          <w:i/>
          <w:sz w:val="24"/>
          <w:highlight w:val="yellow"/>
        </w:rPr>
        <w:t>:</w:t>
      </w:r>
    </w:p>
    <w:p w14:paraId="64F7CB84" w14:textId="77777777" w:rsidR="00B352D0" w:rsidRPr="005A4F68" w:rsidRDefault="00B352D0" w:rsidP="00B352D0">
      <w:pPr>
        <w:pStyle w:val="H2"/>
        <w:rPr>
          <w:w w:val="100"/>
          <w:sz w:val="24"/>
          <w:szCs w:val="24"/>
        </w:rPr>
      </w:pPr>
      <w:bookmarkStart w:id="1" w:name="_Hlk79579368"/>
      <w:r>
        <w:rPr>
          <w:w w:val="100"/>
          <w:sz w:val="24"/>
          <w:szCs w:val="24"/>
        </w:rPr>
        <w:t>35.3.XX</w:t>
      </w:r>
      <w:r w:rsidRPr="005A4F68">
        <w:rPr>
          <w:w w:val="100"/>
          <w:sz w:val="24"/>
          <w:szCs w:val="24"/>
        </w:rPr>
        <w:t xml:space="preserve"> Proxy ARP service</w:t>
      </w:r>
      <w:r>
        <w:rPr>
          <w:w w:val="100"/>
          <w:sz w:val="24"/>
          <w:szCs w:val="24"/>
        </w:rPr>
        <w:t xml:space="preserve"> in AP MLDs</w:t>
      </w:r>
      <w:bookmarkEnd w:id="1"/>
      <w:r w:rsidRPr="005A4F68">
        <w:rPr>
          <w:w w:val="100"/>
          <w:sz w:val="24"/>
          <w:szCs w:val="24"/>
        </w:rPr>
        <w:t xml:space="preserve"> (</w:t>
      </w:r>
      <w:r w:rsidRPr="00CC2D83">
        <w:rPr>
          <w:w w:val="100"/>
          <w:sz w:val="24"/>
          <w:szCs w:val="24"/>
          <w:highlight w:val="yellow"/>
        </w:rPr>
        <w:t>CIDs 6715, 6716, 7890</w:t>
      </w:r>
      <w:r w:rsidRPr="005A4F68">
        <w:rPr>
          <w:w w:val="100"/>
          <w:sz w:val="24"/>
          <w:szCs w:val="24"/>
        </w:rPr>
        <w:t>)</w:t>
      </w:r>
    </w:p>
    <w:p w14:paraId="114783DD" w14:textId="12A43462" w:rsidR="00B352D0" w:rsidRPr="00334D03" w:rsidRDefault="00B352D0" w:rsidP="00B352D0">
      <w:pPr>
        <w:rPr>
          <w:bCs/>
          <w:iCs/>
          <w:sz w:val="24"/>
          <w:lang w:val="en-US"/>
        </w:rPr>
      </w:pPr>
      <w:r w:rsidRPr="00334D03">
        <w:rPr>
          <w:bCs/>
          <w:iCs/>
          <w:sz w:val="24"/>
          <w:lang w:val="en-US"/>
        </w:rPr>
        <w:t xml:space="preserve">Implementation of the proxy ARP service is optional for </w:t>
      </w:r>
      <w:r w:rsidR="0037740F">
        <w:rPr>
          <w:bCs/>
          <w:iCs/>
          <w:sz w:val="24"/>
          <w:lang w:val="en-US"/>
        </w:rPr>
        <w:t>an AP MLD</w:t>
      </w:r>
      <w:r w:rsidRPr="00334D03">
        <w:rPr>
          <w:bCs/>
          <w:iCs/>
          <w:sz w:val="24"/>
          <w:lang w:val="en-US"/>
        </w:rPr>
        <w:t xml:space="preserve">. </w:t>
      </w:r>
      <w:r w:rsidR="008B4CFD">
        <w:rPr>
          <w:bCs/>
          <w:iCs/>
          <w:sz w:val="24"/>
          <w:lang w:val="en-US"/>
        </w:rPr>
        <w:t xml:space="preserve">When supported, </w:t>
      </w:r>
      <w:r>
        <w:rPr>
          <w:bCs/>
          <w:iCs/>
          <w:sz w:val="24"/>
          <w:lang w:val="en-US"/>
        </w:rPr>
        <w:t>an</w:t>
      </w:r>
      <w:r w:rsidRPr="00334D03">
        <w:rPr>
          <w:bCs/>
          <w:iCs/>
          <w:sz w:val="24"/>
          <w:lang w:val="en-US"/>
        </w:rPr>
        <w:t xml:space="preserve"> AP MLD</w:t>
      </w:r>
      <w:r w:rsidR="008B4CFD">
        <w:rPr>
          <w:bCs/>
          <w:iCs/>
          <w:sz w:val="24"/>
          <w:lang w:val="en-US"/>
        </w:rPr>
        <w:t xml:space="preserve"> </w:t>
      </w:r>
      <w:r w:rsidR="0037740F">
        <w:rPr>
          <w:bCs/>
          <w:iCs/>
          <w:sz w:val="24"/>
          <w:lang w:val="en-US"/>
        </w:rPr>
        <w:t>implements</w:t>
      </w:r>
      <w:r>
        <w:rPr>
          <w:bCs/>
          <w:iCs/>
          <w:sz w:val="24"/>
          <w:lang w:val="en-US"/>
        </w:rPr>
        <w:t xml:space="preserve"> </w:t>
      </w:r>
      <w:r w:rsidRPr="00334D03">
        <w:rPr>
          <w:bCs/>
          <w:iCs/>
          <w:sz w:val="24"/>
          <w:lang w:val="en-US"/>
        </w:rPr>
        <w:t>the proxy ARP service</w:t>
      </w:r>
      <w:r>
        <w:rPr>
          <w:bCs/>
          <w:iCs/>
          <w:sz w:val="24"/>
          <w:lang w:val="en-US"/>
        </w:rPr>
        <w:t>, as</w:t>
      </w:r>
      <w:r w:rsidRPr="00334D03">
        <w:rPr>
          <w:bCs/>
          <w:iCs/>
          <w:sz w:val="24"/>
          <w:lang w:val="en-US"/>
        </w:rPr>
        <w:t xml:space="preserve"> defined in 11.21.14 (Proxy ARP service)</w:t>
      </w:r>
      <w:r>
        <w:rPr>
          <w:bCs/>
          <w:iCs/>
          <w:sz w:val="24"/>
          <w:lang w:val="en-US"/>
        </w:rPr>
        <w:t>,</w:t>
      </w:r>
      <w:r w:rsidRPr="00334D03">
        <w:rPr>
          <w:bCs/>
          <w:iCs/>
          <w:sz w:val="24"/>
          <w:lang w:val="en-US"/>
        </w:rPr>
        <w:t xml:space="preserve"> at the MLD </w:t>
      </w:r>
      <w:r w:rsidR="008E5F8E">
        <w:rPr>
          <w:bCs/>
          <w:iCs/>
          <w:sz w:val="24"/>
          <w:lang w:val="en-US"/>
        </w:rPr>
        <w:t>l</w:t>
      </w:r>
      <w:r w:rsidRPr="00334D03">
        <w:rPr>
          <w:bCs/>
          <w:iCs/>
          <w:sz w:val="24"/>
          <w:lang w:val="en-US"/>
        </w:rPr>
        <w:t>evel.</w:t>
      </w:r>
    </w:p>
    <w:p w14:paraId="7F9A60E4" w14:textId="77777777" w:rsidR="00B352D0" w:rsidRDefault="00B352D0" w:rsidP="00B352D0">
      <w:pPr>
        <w:rPr>
          <w:bCs/>
          <w:iCs/>
          <w:szCs w:val="18"/>
        </w:rPr>
      </w:pPr>
    </w:p>
    <w:p w14:paraId="60840017" w14:textId="5F118BC1" w:rsidR="00B352D0" w:rsidRDefault="00B352D0" w:rsidP="00B352D0">
      <w:pPr>
        <w:rPr>
          <w:bCs/>
          <w:iCs/>
          <w:sz w:val="24"/>
          <w:lang w:val="en-US"/>
        </w:rPr>
      </w:pPr>
      <w:r w:rsidRPr="00334D03">
        <w:rPr>
          <w:bCs/>
          <w:iCs/>
          <w:sz w:val="24"/>
          <w:lang w:val="en-US"/>
        </w:rPr>
        <w:t xml:space="preserve">All APs affiliated </w:t>
      </w:r>
      <w:r>
        <w:rPr>
          <w:bCs/>
          <w:iCs/>
          <w:sz w:val="24"/>
          <w:lang w:val="en-US"/>
        </w:rPr>
        <w:t xml:space="preserve">with </w:t>
      </w:r>
      <w:r w:rsidRPr="00334D03">
        <w:rPr>
          <w:bCs/>
          <w:iCs/>
          <w:sz w:val="24"/>
          <w:lang w:val="en-US"/>
        </w:rPr>
        <w:t>an AP MLD shall have the same setting of the Proxy ARP field in the Extended Capabilities element. If an AP MLD supports Proxy ARP service</w:t>
      </w:r>
      <w:r>
        <w:rPr>
          <w:bCs/>
          <w:iCs/>
          <w:sz w:val="24"/>
          <w:lang w:val="en-US"/>
        </w:rPr>
        <w:t>,</w:t>
      </w:r>
      <w:r w:rsidRPr="00334D03">
        <w:rPr>
          <w:bCs/>
          <w:iCs/>
          <w:sz w:val="24"/>
          <w:lang w:val="en-US"/>
        </w:rPr>
        <w:t xml:space="preserve"> then all affiliated APs of the AP MLD shall set the Proxy ARP field to 1 in the</w:t>
      </w:r>
      <w:r w:rsidR="008E5F8E">
        <w:rPr>
          <w:bCs/>
          <w:iCs/>
          <w:sz w:val="24"/>
          <w:lang w:val="en-US"/>
        </w:rPr>
        <w:t>ir</w:t>
      </w:r>
      <w:r w:rsidRPr="00334D03">
        <w:rPr>
          <w:bCs/>
          <w:iCs/>
          <w:sz w:val="24"/>
          <w:lang w:val="en-US"/>
        </w:rPr>
        <w:t xml:space="preserve"> Extended Capabilities element</w:t>
      </w:r>
      <w:r w:rsidR="008E5F8E">
        <w:rPr>
          <w:bCs/>
          <w:iCs/>
          <w:sz w:val="24"/>
          <w:lang w:val="en-US"/>
        </w:rPr>
        <w:t>s</w:t>
      </w:r>
      <w:r w:rsidRPr="00334D03">
        <w:rPr>
          <w:bCs/>
          <w:iCs/>
          <w:sz w:val="24"/>
          <w:lang w:val="en-US"/>
        </w:rPr>
        <w:t>.</w:t>
      </w:r>
    </w:p>
    <w:p w14:paraId="43045689" w14:textId="77777777" w:rsidR="00B352D0" w:rsidRDefault="00B352D0" w:rsidP="00B352D0">
      <w:pPr>
        <w:rPr>
          <w:bCs/>
          <w:iCs/>
          <w:sz w:val="24"/>
          <w:lang w:val="en-US"/>
        </w:rPr>
      </w:pPr>
    </w:p>
    <w:p w14:paraId="53117A10" w14:textId="77777777" w:rsidR="00B352D0" w:rsidRDefault="00B352D0" w:rsidP="00B352D0">
      <w:pPr>
        <w:rPr>
          <w:bCs/>
          <w:iCs/>
          <w:sz w:val="24"/>
          <w:lang w:val="en-US"/>
        </w:rPr>
      </w:pPr>
      <w:r>
        <w:rPr>
          <w:bCs/>
          <w:iCs/>
          <w:sz w:val="24"/>
          <w:lang w:val="en-US"/>
        </w:rPr>
        <w:t>An example of the proxy ARP service provided by an AP MLD is shown in Figure 35-xx (Example of proxy ARP service provided by an AP MLD).</w:t>
      </w:r>
    </w:p>
    <w:p w14:paraId="60849A44" w14:textId="77777777" w:rsidR="00B352D0" w:rsidRDefault="00B352D0" w:rsidP="00B352D0">
      <w:pPr>
        <w:rPr>
          <w:bCs/>
          <w:iCs/>
          <w:sz w:val="24"/>
          <w:lang w:val="en-US"/>
        </w:rPr>
      </w:pPr>
    </w:p>
    <w:p w14:paraId="5A1F1677" w14:textId="77777777" w:rsidR="00B352D0" w:rsidRDefault="00B352D0" w:rsidP="00B352D0">
      <w:pPr>
        <w:rPr>
          <w:bCs/>
          <w:iCs/>
          <w:sz w:val="24"/>
          <w:lang w:val="en-US"/>
        </w:rPr>
      </w:pPr>
    </w:p>
    <w:p w14:paraId="75ADC56B" w14:textId="272EF383" w:rsidR="00B352D0" w:rsidRDefault="00CA6E2F" w:rsidP="00B352D0">
      <w:pPr>
        <w:rPr>
          <w:bCs/>
          <w:iCs/>
          <w:sz w:val="24"/>
          <w:lang w:val="en-US"/>
        </w:rPr>
      </w:pPr>
      <w:r>
        <w:rPr>
          <w:bCs/>
          <w:iCs/>
          <w:sz w:val="24"/>
          <w:lang w:val="en-US"/>
        </w:rPr>
        <w:object w:dxaOrig="9614" w:dyaOrig="5309" w14:anchorId="4F40A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265.5pt" o:ole="">
            <v:imagedata r:id="rId9" o:title=""/>
          </v:shape>
          <o:OLEObject Type="Embed" ProgID="Visio.Drawing.11" ShapeID="_x0000_i1025" DrawAspect="Content" ObjectID="_1690622377" r:id="rId10"/>
        </w:object>
      </w:r>
    </w:p>
    <w:p w14:paraId="267B932F" w14:textId="7C792DB3" w:rsidR="00B352D0" w:rsidRDefault="00B352D0" w:rsidP="00B352D0"/>
    <w:p w14:paraId="6DCA288B" w14:textId="77777777" w:rsidR="00B352D0" w:rsidRPr="00C73FEC" w:rsidRDefault="00B352D0" w:rsidP="00B352D0">
      <w:pPr>
        <w:jc w:val="center"/>
        <w:rPr>
          <w:u w:val="single"/>
        </w:rPr>
      </w:pPr>
      <w:r w:rsidRPr="00C73FEC">
        <w:rPr>
          <w:bCs/>
          <w:iCs/>
          <w:sz w:val="24"/>
          <w:u w:val="single"/>
          <w:lang w:val="en-US"/>
        </w:rPr>
        <w:t>Figure 35-xx (Example of proxy ARP service provided by an AP MLD)</w:t>
      </w:r>
    </w:p>
    <w:p w14:paraId="7F825EB8" w14:textId="77777777" w:rsidR="00B352D0" w:rsidRDefault="00B352D0" w:rsidP="00B352D0"/>
    <w:p w14:paraId="276193D1" w14:textId="4778AD5B" w:rsidR="00B352D0" w:rsidRDefault="00B352D0" w:rsidP="00B352D0">
      <w:pPr>
        <w:jc w:val="left"/>
        <w:rPr>
          <w:bCs/>
          <w:iCs/>
          <w:sz w:val="24"/>
          <w:lang w:val="en-US"/>
        </w:rPr>
      </w:pPr>
      <w:r>
        <w:rPr>
          <w:bCs/>
          <w:iCs/>
          <w:sz w:val="24"/>
          <w:lang w:val="en-US"/>
        </w:rPr>
        <w:t xml:space="preserve">In this example, the AP MLD has two affiliated APs: AP1 operates on link 1 in the 5 GHz band and AP2 operates on link 2 in the 6 GHz band. The AP MLD is connected to the DS via an Ethernet interface. Two non-AP MLDs, Non-AP MLD1 and Non-AP MLD2, each with two affiliated STAs operating on link 1 and link 2 respectively, are associated with the AP MLD. The MLD MAC Address of Non-AP MLD1 is MLD1-M, while IPv4 address MLD-IPv4 and IPv6 address MLD-IPv6 are assigned to Non-AP MLD1. STA5, which is a STA that is not affiliated with a non-AP MLD, is associated with AP1. The AP MLD receives from AP3, via the Ethernet interface, an ARP request with the target IP address set as the Non-AP MLD1’s IPv4 address, MLD1-IPv4. Since MLD1-IPv4 matches the IPv4 address of an associated non-AP MLD (Non-AP MLD1), the AP MLD responds to AP3 with an ARP response packet with the Sender’s MAC Address set as MLD1-M. Similarly, the AP MLD receives from STA5, on link 1, an ARP </w:t>
      </w:r>
      <w:r>
        <w:rPr>
          <w:bCs/>
          <w:iCs/>
          <w:sz w:val="24"/>
          <w:lang w:val="en-US"/>
        </w:rPr>
        <w:lastRenderedPageBreak/>
        <w:t xml:space="preserve">request with the target IP address set as MLD1-IPv4 and the AP MLD responds to STA5 with an ARP response packet with the Sender’s MAC Address set as MLD1-M. Again, the AP MLD receives from Non-AP MLD2, on link 2, a Neighbor Solicitation message with the target IP address set as the Non-AP MLD1’s IPv6 address, MLD1-IPv6. Since MLD1-IPv6 matches the IPv6 address of Non-AP MLD1, the AP MLD responds to Non-AP MLD2 with a </w:t>
      </w:r>
      <w:r w:rsidRPr="00DB2F16">
        <w:rPr>
          <w:bCs/>
          <w:iCs/>
          <w:sz w:val="24"/>
          <w:lang w:val="en-US"/>
        </w:rPr>
        <w:t xml:space="preserve">Neighbor Advertisement message </w:t>
      </w:r>
      <w:r>
        <w:rPr>
          <w:bCs/>
          <w:iCs/>
          <w:sz w:val="24"/>
          <w:lang w:val="en-US"/>
        </w:rPr>
        <w:t>with the Target link layer address set as MLD1-M.</w:t>
      </w:r>
    </w:p>
    <w:p w14:paraId="288AB418" w14:textId="284249CE" w:rsidR="00B352D0" w:rsidDel="0037740F" w:rsidRDefault="00B352D0">
      <w:pPr>
        <w:jc w:val="left"/>
        <w:rPr>
          <w:del w:id="2" w:author="Rojan Chitrakar" w:date="2021-08-06T17:43:00Z"/>
          <w:bCs/>
          <w:iCs/>
          <w:sz w:val="24"/>
          <w:lang w:val="en-US"/>
        </w:rPr>
      </w:pPr>
    </w:p>
    <w:p w14:paraId="417AF6F0" w14:textId="73CF88A5" w:rsidR="00B352D0" w:rsidRPr="005A4F68" w:rsidRDefault="00B352D0" w:rsidP="00B352D0">
      <w:pPr>
        <w:pStyle w:val="H2"/>
        <w:rPr>
          <w:w w:val="100"/>
          <w:sz w:val="24"/>
          <w:szCs w:val="24"/>
        </w:rPr>
      </w:pPr>
      <w:r w:rsidRPr="005A4F68">
        <w:rPr>
          <w:w w:val="100"/>
          <w:sz w:val="24"/>
          <w:szCs w:val="24"/>
        </w:rPr>
        <w:t>11.21.14 Proxy ARP service (</w:t>
      </w:r>
      <w:r w:rsidRPr="00CC2D83">
        <w:rPr>
          <w:w w:val="100"/>
          <w:sz w:val="24"/>
          <w:szCs w:val="24"/>
          <w:highlight w:val="yellow"/>
        </w:rPr>
        <w:t>CIDs 6715, 6716, 7890</w:t>
      </w:r>
      <w:r w:rsidRPr="005A4F68">
        <w:rPr>
          <w:w w:val="100"/>
          <w:sz w:val="24"/>
          <w:szCs w:val="24"/>
        </w:rPr>
        <w:t>)</w:t>
      </w:r>
    </w:p>
    <w:p w14:paraId="25602151" w14:textId="77777777" w:rsidR="00B352D0" w:rsidRDefault="00B352D0" w:rsidP="00B352D0">
      <w:pPr>
        <w:rPr>
          <w:b/>
          <w:i/>
          <w:sz w:val="24"/>
        </w:rPr>
      </w:pPr>
      <w:bookmarkStart w:id="3" w:name="_Hlk23254281"/>
      <w:bookmarkStart w:id="4" w:name="_Hlk23240315"/>
      <w:r w:rsidRPr="00E3607E">
        <w:rPr>
          <w:b/>
          <w:i/>
          <w:sz w:val="24"/>
          <w:highlight w:val="yellow"/>
        </w:rPr>
        <w:t>TGb</w:t>
      </w:r>
      <w:r>
        <w:rPr>
          <w:b/>
          <w:i/>
          <w:sz w:val="24"/>
          <w:highlight w:val="yellow"/>
        </w:rPr>
        <w:t>e</w:t>
      </w:r>
      <w:r w:rsidRPr="00E3607E">
        <w:rPr>
          <w:b/>
          <w:i/>
          <w:sz w:val="24"/>
          <w:highlight w:val="yellow"/>
        </w:rPr>
        <w:t xml:space="preserve"> editor: Modify the </w:t>
      </w:r>
      <w:r>
        <w:rPr>
          <w:b/>
          <w:i/>
          <w:sz w:val="24"/>
          <w:highlight w:val="yellow"/>
        </w:rPr>
        <w:t>sub-clause</w:t>
      </w:r>
      <w:r w:rsidRPr="00E3607E">
        <w:rPr>
          <w:b/>
          <w:i/>
          <w:sz w:val="24"/>
          <w:highlight w:val="yellow"/>
        </w:rPr>
        <w:t xml:space="preserve"> as the following (Track Changes ON):</w:t>
      </w:r>
    </w:p>
    <w:p w14:paraId="73EAE8E1" w14:textId="77777777" w:rsidR="00B352D0" w:rsidRDefault="00B352D0" w:rsidP="00B352D0">
      <w:pPr>
        <w:rPr>
          <w:b/>
          <w:iCs/>
          <w:sz w:val="24"/>
        </w:rPr>
      </w:pPr>
    </w:p>
    <w:bookmarkEnd w:id="3"/>
    <w:bookmarkEnd w:id="4"/>
    <w:p w14:paraId="15F4F262" w14:textId="77777777" w:rsidR="00B352D0" w:rsidRPr="005A4F68" w:rsidRDefault="00B352D0" w:rsidP="00B352D0">
      <w:pPr>
        <w:rPr>
          <w:bCs/>
          <w:iCs/>
          <w:szCs w:val="18"/>
        </w:rPr>
      </w:pPr>
      <w:r w:rsidRPr="005A4F68">
        <w:rPr>
          <w:bCs/>
          <w:iCs/>
          <w:szCs w:val="18"/>
        </w:rPr>
        <w:t>Implementation of the proxy ARP service is optional for a WNM STA. A STA that implements the proxy ARP service has dot11ProxyARPImplemented equal to true. When dot11ProxyARPImplemented is true, dot11WirelessManagementImplemented shall be true. When dot11ProxyARPActivated is true, the Proxy ARP Service bit in the Extended Capabilities field shall be set to 1 to indicate that the AP supports the proxy ARP service. When dot11ProxyARPActivated is false, the Proxy ARP Service bit shall be set to 0 to indicate that</w:t>
      </w:r>
      <w:r>
        <w:rPr>
          <w:bCs/>
          <w:iCs/>
          <w:szCs w:val="18"/>
        </w:rPr>
        <w:t xml:space="preserve"> </w:t>
      </w:r>
      <w:r w:rsidRPr="005A4F68">
        <w:rPr>
          <w:bCs/>
          <w:iCs/>
          <w:szCs w:val="18"/>
        </w:rPr>
        <w:t>the AP does not support the proxy ARP service.</w:t>
      </w:r>
    </w:p>
    <w:p w14:paraId="710349C7" w14:textId="77777777" w:rsidR="00B352D0" w:rsidRPr="005A4F68" w:rsidRDefault="00B352D0" w:rsidP="00B352D0">
      <w:pPr>
        <w:rPr>
          <w:bCs/>
          <w:iCs/>
          <w:szCs w:val="18"/>
        </w:rPr>
      </w:pPr>
    </w:p>
    <w:p w14:paraId="26324FA1" w14:textId="7B9F30FD" w:rsidR="00B352D0" w:rsidRPr="005A4F68" w:rsidRDefault="00B352D0" w:rsidP="00B352D0">
      <w:pPr>
        <w:rPr>
          <w:bCs/>
          <w:iCs/>
          <w:szCs w:val="18"/>
        </w:rPr>
      </w:pPr>
      <w:r w:rsidRPr="005A4F68">
        <w:rPr>
          <w:bCs/>
          <w:iCs/>
          <w:szCs w:val="18"/>
        </w:rPr>
        <w:t xml:space="preserve">When the AP sets the Proxy ARP field to 1 in the Extended Capabilities element, the AP shall maintain a Hardware Address to Internet Address mapping for each associated station, and shall update the mapping when the Internet Address of the associated station changes. When the IPv4 address being resolved in the ARP request (IETF RFC 826) is used by a non-AP STA currently associated to the BSS, the proxy ARP service shall respond on behalf of the STA to an ARP request or an ARP probe (IETF RFC 5227). </w:t>
      </w:r>
      <w:ins w:id="5" w:author="Rojan Chitrakar" w:date="2021-08-11T12:29:00Z">
        <w:r w:rsidR="00BA1B2B">
          <w:rPr>
            <w:bCs/>
            <w:iCs/>
            <w:szCs w:val="18"/>
          </w:rPr>
          <w:t>W</w:t>
        </w:r>
      </w:ins>
      <w:ins w:id="6" w:author="Rojan Chitrakar" w:date="2021-08-06T14:26:00Z">
        <w:r w:rsidR="0051555D" w:rsidRPr="0051555D">
          <w:rPr>
            <w:bCs/>
            <w:iCs/>
            <w:szCs w:val="18"/>
          </w:rPr>
          <w:t>hen an AP MLD supports Proxy ARP</w:t>
        </w:r>
      </w:ins>
      <w:ins w:id="7" w:author="Rojan Chitrakar" w:date="2021-08-11T13:02:00Z">
        <w:r w:rsidR="009454BB">
          <w:rPr>
            <w:bCs/>
            <w:iCs/>
            <w:szCs w:val="18"/>
          </w:rPr>
          <w:t xml:space="preserve"> (see </w:t>
        </w:r>
        <w:r w:rsidR="009454BB" w:rsidRPr="009454BB">
          <w:rPr>
            <w:bCs/>
            <w:iCs/>
            <w:szCs w:val="18"/>
          </w:rPr>
          <w:t xml:space="preserve">35.3.XX </w:t>
        </w:r>
        <w:r w:rsidR="009454BB">
          <w:rPr>
            <w:bCs/>
            <w:iCs/>
            <w:szCs w:val="18"/>
          </w:rPr>
          <w:t>(</w:t>
        </w:r>
        <w:r w:rsidR="009454BB" w:rsidRPr="009454BB">
          <w:rPr>
            <w:bCs/>
            <w:iCs/>
            <w:szCs w:val="18"/>
          </w:rPr>
          <w:t>Proxy ARP service in AP MLDs</w:t>
        </w:r>
        <w:r w:rsidR="009454BB">
          <w:rPr>
            <w:bCs/>
            <w:iCs/>
            <w:szCs w:val="18"/>
          </w:rPr>
          <w:t>))</w:t>
        </w:r>
      </w:ins>
      <w:ins w:id="8" w:author="Rojan Chitrakar" w:date="2021-08-06T14:26:00Z">
        <w:r w:rsidR="0051555D" w:rsidRPr="0051555D">
          <w:rPr>
            <w:bCs/>
            <w:iCs/>
            <w:szCs w:val="18"/>
          </w:rPr>
          <w:t>, the AP MLD shall maintain an MLD MAC Address to Internet Address mapping for each associated non-AP MLD, and shall update the mapping when the Internet Address of the associated non-AP MLD changes. When the IPv4 address being resolved in the ARP request (IETF RFC 826) is used by a non-AP MLD currently associated with the AP MLD, the proxy ARP service shall respond on behalf of the non-AP MLD to an ARP request or an ARP probe (IETF RFC 5227).</w:t>
        </w:r>
      </w:ins>
    </w:p>
    <w:p w14:paraId="7325A289" w14:textId="77777777" w:rsidR="00B352D0" w:rsidRPr="005A4F68" w:rsidRDefault="00B352D0" w:rsidP="00B352D0">
      <w:pPr>
        <w:rPr>
          <w:bCs/>
          <w:iCs/>
          <w:szCs w:val="18"/>
        </w:rPr>
      </w:pPr>
    </w:p>
    <w:p w14:paraId="05D953D0" w14:textId="574A42B0" w:rsidR="00B352D0" w:rsidRPr="005A4F68" w:rsidRDefault="00B352D0" w:rsidP="00B352D0">
      <w:pPr>
        <w:rPr>
          <w:bCs/>
          <w:iCs/>
          <w:szCs w:val="18"/>
        </w:rPr>
      </w:pPr>
      <w:r w:rsidRPr="005A4F68">
        <w:rPr>
          <w:bCs/>
          <w:iCs/>
          <w:szCs w:val="18"/>
        </w:rPr>
        <w:t>When an AP receives an ARP request from one associated STA or from the DS with a target IP address that corresponds to a second associated STA, the AP shall insert the second STA MAC address as the Sender’s MAC Address in the ARP response packet.</w:t>
      </w:r>
      <w:ins w:id="9" w:author="Rojan Chitrakar" w:date="2021-08-06T14:28:00Z">
        <w:r w:rsidR="0051555D">
          <w:rPr>
            <w:bCs/>
            <w:iCs/>
            <w:szCs w:val="18"/>
          </w:rPr>
          <w:t xml:space="preserve"> </w:t>
        </w:r>
        <w:r w:rsidR="0051555D" w:rsidRPr="0051555D">
          <w:rPr>
            <w:bCs/>
            <w:iCs/>
            <w:szCs w:val="18"/>
          </w:rPr>
          <w:t>When an AP MLD receives an ARP request from one associated station or from one associated non-AP MLD or from the DS with a target IP address that corresponds to a second associated non-AP MLD, the AP MLD shall insert the MLD MAC address of the second non-AP MLD as the Sender’s MAC Address in the ARP response packet.</w:t>
        </w:r>
      </w:ins>
    </w:p>
    <w:p w14:paraId="7D7117B8" w14:textId="77777777" w:rsidR="00B352D0" w:rsidRPr="005A4F68" w:rsidRDefault="00B352D0" w:rsidP="00B352D0">
      <w:pPr>
        <w:rPr>
          <w:bCs/>
          <w:iCs/>
          <w:szCs w:val="18"/>
        </w:rPr>
      </w:pPr>
    </w:p>
    <w:p w14:paraId="76A7E0C8" w14:textId="2C883247" w:rsidR="00B352D0" w:rsidRPr="005A4F68" w:rsidRDefault="00B352D0" w:rsidP="00B352D0">
      <w:pPr>
        <w:rPr>
          <w:bCs/>
          <w:iCs/>
          <w:szCs w:val="18"/>
        </w:rPr>
      </w:pPr>
      <w:r w:rsidRPr="005A4F68">
        <w:rPr>
          <w:bCs/>
          <w:iCs/>
          <w:szCs w:val="18"/>
        </w:rPr>
        <w:t xml:space="preserve">When an IPv6 address is being resolved, the Proxy ARP service shall respond with a Neighbor Advertisement message (Section 4.4, IETF RFC 4861) on behalf of an associated STA </w:t>
      </w:r>
      <w:ins w:id="10" w:author="Rojan Chitrakar" w:date="2021-08-06T14:31:00Z">
        <w:r w:rsidR="00DD4DB0">
          <w:rPr>
            <w:bCs/>
            <w:iCs/>
            <w:szCs w:val="18"/>
          </w:rPr>
          <w:t xml:space="preserve">or </w:t>
        </w:r>
        <w:r w:rsidR="00DD4DB0" w:rsidRPr="00DD4DB0">
          <w:rPr>
            <w:bCs/>
            <w:iCs/>
            <w:szCs w:val="18"/>
          </w:rPr>
          <w:t xml:space="preserve">an associated non-AP MLD </w:t>
        </w:r>
      </w:ins>
      <w:r w:rsidRPr="005A4F68">
        <w:rPr>
          <w:bCs/>
          <w:iCs/>
          <w:szCs w:val="18"/>
        </w:rPr>
        <w:t xml:space="preserve">to an Internet Control Message Protocol version 6 (ICMPv6) Neighbor Solicitation message (Section 4.3, IETF RFC 4861). When MAC address mappings change, the AP </w:t>
      </w:r>
      <w:ins w:id="11" w:author="Rojan Chitrakar" w:date="2021-08-06T17:42:00Z">
        <w:r w:rsidR="0037740F">
          <w:rPr>
            <w:bCs/>
            <w:iCs/>
            <w:szCs w:val="18"/>
          </w:rPr>
          <w:t xml:space="preserve">or the AP-MLD </w:t>
        </w:r>
      </w:ins>
      <w:r w:rsidRPr="005A4F68">
        <w:rPr>
          <w:bCs/>
          <w:iCs/>
          <w:szCs w:val="18"/>
        </w:rPr>
        <w:t>may send unsolicited Neighbor Advertisement Messages on behalf of a STA</w:t>
      </w:r>
      <w:ins w:id="12" w:author="Rojan Chitrakar" w:date="2021-08-06T17:42:00Z">
        <w:r w:rsidR="0037740F">
          <w:rPr>
            <w:bCs/>
            <w:iCs/>
            <w:szCs w:val="18"/>
          </w:rPr>
          <w:t xml:space="preserve"> or a non-AP MLD respectively</w:t>
        </w:r>
      </w:ins>
      <w:r w:rsidRPr="005A4F68">
        <w:rPr>
          <w:bCs/>
          <w:iCs/>
          <w:szCs w:val="18"/>
        </w:rPr>
        <w:t>.</w:t>
      </w:r>
    </w:p>
    <w:p w14:paraId="21674B13" w14:textId="77777777" w:rsidR="00B352D0" w:rsidRPr="005A4F68" w:rsidRDefault="00B352D0" w:rsidP="00B352D0">
      <w:pPr>
        <w:rPr>
          <w:bCs/>
          <w:iCs/>
          <w:szCs w:val="18"/>
        </w:rPr>
      </w:pPr>
    </w:p>
    <w:p w14:paraId="687421E3" w14:textId="77F135AB" w:rsidR="00B352D0" w:rsidDel="0037740F" w:rsidRDefault="00B352D0" w:rsidP="00DD4DB0">
      <w:pPr>
        <w:rPr>
          <w:del w:id="13" w:author="Rojan Chitrakar" w:date="2021-08-06T17:43:00Z"/>
          <w:bCs/>
          <w:iCs/>
          <w:sz w:val="24"/>
          <w:lang w:val="en-US"/>
        </w:rPr>
      </w:pPr>
      <w:r w:rsidRPr="005A4F68">
        <w:rPr>
          <w:bCs/>
          <w:iCs/>
          <w:szCs w:val="18"/>
        </w:rPr>
        <w:t>NOTE—The Neighbor Solicitation message is used for both address discovery and duplicate address detection</w:t>
      </w:r>
      <w:r w:rsidR="00DD4DB0">
        <w:rPr>
          <w:bCs/>
          <w:iCs/>
          <w:szCs w:val="18"/>
        </w:rPr>
        <w:t xml:space="preserve"> </w:t>
      </w:r>
      <w:r w:rsidRPr="005A4F68">
        <w:rPr>
          <w:bCs/>
          <w:iCs/>
          <w:szCs w:val="18"/>
        </w:rPr>
        <w:t>(IETF RFC 4862).</w:t>
      </w:r>
    </w:p>
    <w:p w14:paraId="2D0A51BC" w14:textId="4C521280" w:rsidR="00B352D0" w:rsidDel="0037740F" w:rsidRDefault="00B352D0">
      <w:pPr>
        <w:jc w:val="left"/>
        <w:rPr>
          <w:del w:id="14" w:author="Rojan Chitrakar" w:date="2021-08-06T17:43:00Z"/>
          <w:bCs/>
          <w:iCs/>
          <w:sz w:val="24"/>
          <w:lang w:val="en-US"/>
        </w:rPr>
      </w:pPr>
    </w:p>
    <w:p w14:paraId="7A0E9405" w14:textId="77777777" w:rsidR="00B352D0" w:rsidRDefault="00B352D0">
      <w:pPr>
        <w:jc w:val="left"/>
        <w:rPr>
          <w:bCs/>
          <w:iCs/>
          <w:sz w:val="24"/>
          <w:lang w:val="en-US"/>
        </w:rPr>
      </w:pPr>
    </w:p>
    <w:p w14:paraId="78D61833" w14:textId="77777777" w:rsidR="0037740F" w:rsidRDefault="0037740F" w:rsidP="0037740F">
      <w:pPr>
        <w:rPr>
          <w:ins w:id="15" w:author="Rojan Chitrakar" w:date="2021-08-06T17:43:00Z"/>
          <w:bCs/>
          <w:iCs/>
          <w:sz w:val="24"/>
          <w:highlight w:val="yellow"/>
        </w:rPr>
      </w:pPr>
    </w:p>
    <w:p w14:paraId="1C518B84" w14:textId="12163403" w:rsidR="00B352D0" w:rsidDel="0037740F" w:rsidRDefault="00B352D0" w:rsidP="00B352D0">
      <w:pPr>
        <w:rPr>
          <w:del w:id="16" w:author="Rojan Chitrakar" w:date="2021-08-06T17:43:00Z"/>
          <w:bCs/>
          <w:iCs/>
          <w:sz w:val="24"/>
        </w:rPr>
      </w:pPr>
      <w:r w:rsidRPr="004D203D">
        <w:rPr>
          <w:bCs/>
          <w:iCs/>
          <w:sz w:val="24"/>
          <w:highlight w:val="yellow"/>
        </w:rPr>
        <w:t>--------- End of text changes --------------</w:t>
      </w:r>
    </w:p>
    <w:p w14:paraId="2E91CAFE" w14:textId="7FEE7515" w:rsidR="002C04F9" w:rsidRDefault="002C04F9">
      <w:pPr>
        <w:rPr>
          <w:bCs/>
          <w:iCs/>
          <w:sz w:val="24"/>
          <w:lang w:val="en-US"/>
        </w:rPr>
        <w:pPrChange w:id="17" w:author="Rojan Chitrakar" w:date="2021-08-06T17:43:00Z">
          <w:pPr>
            <w:jc w:val="left"/>
          </w:pPr>
        </w:pPrChange>
      </w:pPr>
      <w:r>
        <w:rPr>
          <w:bCs/>
          <w:iCs/>
          <w:sz w:val="24"/>
          <w:lang w:val="en-US"/>
        </w:rPr>
        <w:br w:type="page"/>
      </w:r>
    </w:p>
    <w:p w14:paraId="70289145" w14:textId="70E8C674" w:rsidR="002C04F9" w:rsidRDefault="002C04F9" w:rsidP="00A56552">
      <w:pPr>
        <w:rPr>
          <w:bCs/>
          <w:iCs/>
          <w:sz w:val="24"/>
          <w:u w:val="single"/>
          <w:lang w:val="en-US"/>
        </w:rPr>
      </w:pPr>
      <w:r w:rsidRPr="002C04F9">
        <w:rPr>
          <w:bCs/>
          <w:iCs/>
          <w:sz w:val="24"/>
          <w:u w:val="single"/>
          <w:lang w:val="en-US"/>
        </w:rPr>
        <w:lastRenderedPageBreak/>
        <w:t>References</w:t>
      </w:r>
    </w:p>
    <w:p w14:paraId="2D124E2C" w14:textId="16531162" w:rsidR="002C04F9" w:rsidRDefault="002C04F9" w:rsidP="00A56552">
      <w:pPr>
        <w:rPr>
          <w:bCs/>
          <w:iCs/>
          <w:sz w:val="24"/>
          <w:u w:val="single"/>
          <w:lang w:val="en-US"/>
        </w:rPr>
      </w:pPr>
    </w:p>
    <w:p w14:paraId="69BF5058" w14:textId="79C7029E" w:rsidR="00C6715C" w:rsidRPr="00C6715C" w:rsidRDefault="002C04F9" w:rsidP="00A56552">
      <w:pPr>
        <w:rPr>
          <w:bCs/>
          <w:iCs/>
          <w:sz w:val="24"/>
          <w:szCs w:val="24"/>
          <w:lang w:val="en-US"/>
        </w:rPr>
      </w:pPr>
      <w:r w:rsidRPr="00C6715C">
        <w:rPr>
          <w:bCs/>
          <w:iCs/>
          <w:sz w:val="24"/>
          <w:szCs w:val="24"/>
          <w:lang w:val="en-US"/>
        </w:rPr>
        <w:t>[1]</w:t>
      </w:r>
      <w:r w:rsidR="00C6715C" w:rsidRPr="00C6715C">
        <w:rPr>
          <w:bCs/>
          <w:iCs/>
          <w:sz w:val="24"/>
          <w:szCs w:val="24"/>
          <w:lang w:val="en-US"/>
        </w:rPr>
        <w:t xml:space="preserve"> IETF RFC 826</w:t>
      </w:r>
      <w:r w:rsidR="00C6715C">
        <w:rPr>
          <w:bCs/>
          <w:iCs/>
          <w:sz w:val="24"/>
          <w:szCs w:val="24"/>
          <w:lang w:val="en-US"/>
        </w:rPr>
        <w:t xml:space="preserve">: </w:t>
      </w:r>
      <w:hyperlink r:id="rId11" w:history="1">
        <w:r w:rsidR="00C6715C" w:rsidRPr="00C6715C">
          <w:rPr>
            <w:rStyle w:val="Hyperlink"/>
            <w:bCs/>
            <w:iCs/>
            <w:sz w:val="24"/>
            <w:szCs w:val="24"/>
            <w:lang w:val="en-US"/>
          </w:rPr>
          <w:t>https://datatracker.ietf.org/doc/html/rfc826</w:t>
        </w:r>
      </w:hyperlink>
    </w:p>
    <w:p w14:paraId="6A3A5AE1" w14:textId="2B1F93EF" w:rsidR="002C04F9" w:rsidRPr="00C6715C" w:rsidRDefault="00C6715C" w:rsidP="00A56552">
      <w:pPr>
        <w:rPr>
          <w:bCs/>
          <w:iCs/>
          <w:sz w:val="24"/>
          <w:szCs w:val="24"/>
          <w:lang w:val="en-US"/>
        </w:rPr>
      </w:pPr>
      <w:r w:rsidRPr="00C6715C">
        <w:rPr>
          <w:bCs/>
          <w:iCs/>
          <w:sz w:val="24"/>
          <w:szCs w:val="24"/>
          <w:lang w:val="en-US"/>
        </w:rPr>
        <w:t xml:space="preserve">[2] </w:t>
      </w:r>
      <w:r w:rsidRPr="00C6715C">
        <w:rPr>
          <w:bCs/>
          <w:iCs/>
          <w:sz w:val="24"/>
          <w:szCs w:val="24"/>
        </w:rPr>
        <w:t>IETF RFC 486</w:t>
      </w:r>
      <w:r>
        <w:rPr>
          <w:bCs/>
          <w:iCs/>
          <w:sz w:val="24"/>
          <w:szCs w:val="24"/>
        </w:rPr>
        <w:t>1</w:t>
      </w:r>
      <w:r w:rsidRPr="00C6715C">
        <w:rPr>
          <w:bCs/>
          <w:iCs/>
          <w:sz w:val="24"/>
          <w:szCs w:val="24"/>
        </w:rPr>
        <w:t>:</w:t>
      </w:r>
      <w:r w:rsidR="002C04F9" w:rsidRPr="00C6715C">
        <w:rPr>
          <w:bCs/>
          <w:iCs/>
          <w:sz w:val="24"/>
          <w:szCs w:val="24"/>
          <w:lang w:val="en-US"/>
        </w:rPr>
        <w:t xml:space="preserve"> </w:t>
      </w:r>
      <w:hyperlink r:id="rId12" w:history="1">
        <w:r w:rsidR="002C04F9" w:rsidRPr="00C6715C">
          <w:rPr>
            <w:rStyle w:val="Hyperlink"/>
            <w:bCs/>
            <w:iCs/>
            <w:sz w:val="24"/>
            <w:szCs w:val="24"/>
            <w:lang w:val="en-US"/>
          </w:rPr>
          <w:t>https://datatracker.ietf.org/doc/html/rfc4861</w:t>
        </w:r>
      </w:hyperlink>
    </w:p>
    <w:sectPr w:rsidR="002C04F9" w:rsidRPr="00C6715C" w:rsidSect="00F04FA0">
      <w:headerReference w:type="default" r:id="rId13"/>
      <w:footerReference w:type="default" r:id="rId14"/>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B3010A">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6A0F79DA" w:rsidR="005B7ADB" w:rsidRDefault="00D57B8A">
    <w:pPr>
      <w:pStyle w:val="Header"/>
      <w:tabs>
        <w:tab w:val="clear" w:pos="6480"/>
        <w:tab w:val="center" w:pos="4680"/>
        <w:tab w:val="right" w:pos="9360"/>
      </w:tabs>
      <w:rPr>
        <w:lang w:eastAsia="zh-CN"/>
      </w:rPr>
    </w:pPr>
    <w:r>
      <w:t>August</w:t>
    </w:r>
    <w:r w:rsidR="005B7ADB">
      <w:t xml:space="preserve"> 20</w:t>
    </w:r>
    <w:r w:rsidR="00776049">
      <w:t>2</w:t>
    </w:r>
    <w:r w:rsidR="005B7ADB">
      <w:t>1</w:t>
    </w:r>
    <w:r w:rsidR="005B7ADB">
      <w:tab/>
    </w:r>
    <w:r w:rsidR="005B7ADB">
      <w:tab/>
    </w:r>
    <w:r w:rsidR="008B2EB3">
      <w:t>doc:</w:t>
    </w:r>
    <w:r>
      <w:t xml:space="preserve"> </w:t>
    </w:r>
    <w:sdt>
      <w:sdtPr>
        <w:alias w:val="Title"/>
        <w:tag w:val=""/>
        <w:id w:val="-300692791"/>
        <w:placeholder>
          <w:docPart w:val="94C70AD06A8D4F0988B2D5890BB576DB"/>
        </w:placeholder>
        <w:dataBinding w:prefixMappings="xmlns:ns0='http://purl.org/dc/elements/1.1/' xmlns:ns1='http://schemas.openxmlformats.org/package/2006/metadata/core-properties' " w:xpath="/ns1:coreProperties[1]/ns0:title[1]" w:storeItemID="{6C3C8BC8-F283-45AE-878A-BAB7291924A1}"/>
        <w:text/>
      </w:sdtPr>
      <w:sdtEndPr/>
      <w:sdtContent>
        <w:r w:rsidR="00032838">
          <w:t>IEEE 802.11-21/1275r1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1FC"/>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17FED"/>
    <w:rsid w:val="000202F5"/>
    <w:rsid w:val="00020465"/>
    <w:rsid w:val="000205DE"/>
    <w:rsid w:val="000225F0"/>
    <w:rsid w:val="000241B5"/>
    <w:rsid w:val="0002651F"/>
    <w:rsid w:val="00026850"/>
    <w:rsid w:val="0003250F"/>
    <w:rsid w:val="00032838"/>
    <w:rsid w:val="000335ED"/>
    <w:rsid w:val="00034E96"/>
    <w:rsid w:val="00035AE8"/>
    <w:rsid w:val="000371D3"/>
    <w:rsid w:val="0003771E"/>
    <w:rsid w:val="000378BB"/>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755"/>
    <w:rsid w:val="00072E8A"/>
    <w:rsid w:val="00075704"/>
    <w:rsid w:val="00080395"/>
    <w:rsid w:val="000804D5"/>
    <w:rsid w:val="00080B3E"/>
    <w:rsid w:val="000813CF"/>
    <w:rsid w:val="000818A3"/>
    <w:rsid w:val="000835CC"/>
    <w:rsid w:val="000846C1"/>
    <w:rsid w:val="00084890"/>
    <w:rsid w:val="00084D76"/>
    <w:rsid w:val="00085B1F"/>
    <w:rsid w:val="00085F0E"/>
    <w:rsid w:val="00086BBE"/>
    <w:rsid w:val="00086F09"/>
    <w:rsid w:val="00091C6A"/>
    <w:rsid w:val="00092A29"/>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1E9D"/>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4B32"/>
    <w:rsid w:val="00135ABF"/>
    <w:rsid w:val="00137C98"/>
    <w:rsid w:val="00140699"/>
    <w:rsid w:val="00140DA5"/>
    <w:rsid w:val="00141096"/>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5F"/>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4FEA"/>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04F9"/>
    <w:rsid w:val="002C3043"/>
    <w:rsid w:val="002C4259"/>
    <w:rsid w:val="002C4346"/>
    <w:rsid w:val="002C6659"/>
    <w:rsid w:val="002C6CDE"/>
    <w:rsid w:val="002D02D7"/>
    <w:rsid w:val="002D0E8A"/>
    <w:rsid w:val="002D23DA"/>
    <w:rsid w:val="002D2D20"/>
    <w:rsid w:val="002D2EA5"/>
    <w:rsid w:val="002D4185"/>
    <w:rsid w:val="002D44BE"/>
    <w:rsid w:val="002D5BF5"/>
    <w:rsid w:val="002D6842"/>
    <w:rsid w:val="002D6B31"/>
    <w:rsid w:val="002D6E48"/>
    <w:rsid w:val="002D79A9"/>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05AA"/>
    <w:rsid w:val="00331570"/>
    <w:rsid w:val="00331E45"/>
    <w:rsid w:val="0033263A"/>
    <w:rsid w:val="00332E4A"/>
    <w:rsid w:val="0033321B"/>
    <w:rsid w:val="003333DD"/>
    <w:rsid w:val="00333DDF"/>
    <w:rsid w:val="00334998"/>
    <w:rsid w:val="00334D03"/>
    <w:rsid w:val="003356B0"/>
    <w:rsid w:val="003368A8"/>
    <w:rsid w:val="003369B1"/>
    <w:rsid w:val="00337712"/>
    <w:rsid w:val="0034034F"/>
    <w:rsid w:val="00341390"/>
    <w:rsid w:val="00341ADC"/>
    <w:rsid w:val="00341C5E"/>
    <w:rsid w:val="00343E99"/>
    <w:rsid w:val="0034471A"/>
    <w:rsid w:val="00344903"/>
    <w:rsid w:val="00344B10"/>
    <w:rsid w:val="00346FF3"/>
    <w:rsid w:val="003471BA"/>
    <w:rsid w:val="00347A17"/>
    <w:rsid w:val="0035042C"/>
    <w:rsid w:val="0035109A"/>
    <w:rsid w:val="003517CD"/>
    <w:rsid w:val="00351A12"/>
    <w:rsid w:val="00353808"/>
    <w:rsid w:val="003541F8"/>
    <w:rsid w:val="00356FE9"/>
    <w:rsid w:val="0035701E"/>
    <w:rsid w:val="0035725E"/>
    <w:rsid w:val="00357260"/>
    <w:rsid w:val="00357B12"/>
    <w:rsid w:val="0036087A"/>
    <w:rsid w:val="00360C26"/>
    <w:rsid w:val="003632E2"/>
    <w:rsid w:val="00363366"/>
    <w:rsid w:val="00363945"/>
    <w:rsid w:val="00363946"/>
    <w:rsid w:val="003639EB"/>
    <w:rsid w:val="003642E1"/>
    <w:rsid w:val="0036569A"/>
    <w:rsid w:val="00365CC0"/>
    <w:rsid w:val="00365E37"/>
    <w:rsid w:val="0036620D"/>
    <w:rsid w:val="00366641"/>
    <w:rsid w:val="00370D54"/>
    <w:rsid w:val="0037198F"/>
    <w:rsid w:val="00374F67"/>
    <w:rsid w:val="00375D98"/>
    <w:rsid w:val="00376631"/>
    <w:rsid w:val="0037740F"/>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BEF"/>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30E2"/>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55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1A6F"/>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503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A4F68"/>
    <w:rsid w:val="005B2628"/>
    <w:rsid w:val="005B33DA"/>
    <w:rsid w:val="005B341A"/>
    <w:rsid w:val="005B3884"/>
    <w:rsid w:val="005B578D"/>
    <w:rsid w:val="005B703B"/>
    <w:rsid w:val="005B7ADB"/>
    <w:rsid w:val="005C1485"/>
    <w:rsid w:val="005C1A43"/>
    <w:rsid w:val="005C202F"/>
    <w:rsid w:val="005C3139"/>
    <w:rsid w:val="005C356A"/>
    <w:rsid w:val="005C6813"/>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120"/>
    <w:rsid w:val="00632CA3"/>
    <w:rsid w:val="006334AD"/>
    <w:rsid w:val="00635BC9"/>
    <w:rsid w:val="00635EDF"/>
    <w:rsid w:val="0063764B"/>
    <w:rsid w:val="0064049E"/>
    <w:rsid w:val="00640F7F"/>
    <w:rsid w:val="006429CB"/>
    <w:rsid w:val="00643649"/>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5E1A"/>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37706"/>
    <w:rsid w:val="00740BF0"/>
    <w:rsid w:val="00744990"/>
    <w:rsid w:val="007463DC"/>
    <w:rsid w:val="00746D34"/>
    <w:rsid w:val="0074755A"/>
    <w:rsid w:val="0074799B"/>
    <w:rsid w:val="00750393"/>
    <w:rsid w:val="00750C7F"/>
    <w:rsid w:val="00752005"/>
    <w:rsid w:val="007527CD"/>
    <w:rsid w:val="00752DBE"/>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49C"/>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17DB3"/>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48C2"/>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7EA"/>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2EB3"/>
    <w:rsid w:val="008B3C1E"/>
    <w:rsid w:val="008B3F73"/>
    <w:rsid w:val="008B4CFD"/>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5F8E"/>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A55"/>
    <w:rsid w:val="00943E25"/>
    <w:rsid w:val="009454BB"/>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99"/>
    <w:rsid w:val="009A03D6"/>
    <w:rsid w:val="009A0679"/>
    <w:rsid w:val="009A0E12"/>
    <w:rsid w:val="009A4D11"/>
    <w:rsid w:val="009A5164"/>
    <w:rsid w:val="009A5191"/>
    <w:rsid w:val="009A6B9C"/>
    <w:rsid w:val="009A6C22"/>
    <w:rsid w:val="009A7716"/>
    <w:rsid w:val="009A776E"/>
    <w:rsid w:val="009B4BC4"/>
    <w:rsid w:val="009B57CC"/>
    <w:rsid w:val="009B5B5F"/>
    <w:rsid w:val="009B61D7"/>
    <w:rsid w:val="009B6FED"/>
    <w:rsid w:val="009C1238"/>
    <w:rsid w:val="009C15C2"/>
    <w:rsid w:val="009C197A"/>
    <w:rsid w:val="009C4CE2"/>
    <w:rsid w:val="009C58A1"/>
    <w:rsid w:val="009D05C1"/>
    <w:rsid w:val="009D0604"/>
    <w:rsid w:val="009D5209"/>
    <w:rsid w:val="009D6187"/>
    <w:rsid w:val="009D6746"/>
    <w:rsid w:val="009D74FE"/>
    <w:rsid w:val="009E0773"/>
    <w:rsid w:val="009E0E51"/>
    <w:rsid w:val="009E12AF"/>
    <w:rsid w:val="009E2F14"/>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6BF1"/>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36D4A"/>
    <w:rsid w:val="00A4144A"/>
    <w:rsid w:val="00A41510"/>
    <w:rsid w:val="00A415A3"/>
    <w:rsid w:val="00A42818"/>
    <w:rsid w:val="00A43398"/>
    <w:rsid w:val="00A43C5D"/>
    <w:rsid w:val="00A44827"/>
    <w:rsid w:val="00A448F8"/>
    <w:rsid w:val="00A4536B"/>
    <w:rsid w:val="00A47250"/>
    <w:rsid w:val="00A473F9"/>
    <w:rsid w:val="00A47FAA"/>
    <w:rsid w:val="00A5019E"/>
    <w:rsid w:val="00A503A9"/>
    <w:rsid w:val="00A51E06"/>
    <w:rsid w:val="00A51FDF"/>
    <w:rsid w:val="00A53814"/>
    <w:rsid w:val="00A53FBA"/>
    <w:rsid w:val="00A54157"/>
    <w:rsid w:val="00A56552"/>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10A"/>
    <w:rsid w:val="00B30E2C"/>
    <w:rsid w:val="00B31776"/>
    <w:rsid w:val="00B3261E"/>
    <w:rsid w:val="00B32CAF"/>
    <w:rsid w:val="00B32DE6"/>
    <w:rsid w:val="00B3324D"/>
    <w:rsid w:val="00B33917"/>
    <w:rsid w:val="00B33D2B"/>
    <w:rsid w:val="00B352D0"/>
    <w:rsid w:val="00B35D90"/>
    <w:rsid w:val="00B35DBC"/>
    <w:rsid w:val="00B3606D"/>
    <w:rsid w:val="00B36216"/>
    <w:rsid w:val="00B3779E"/>
    <w:rsid w:val="00B37B67"/>
    <w:rsid w:val="00B41458"/>
    <w:rsid w:val="00B420D0"/>
    <w:rsid w:val="00B4292D"/>
    <w:rsid w:val="00B42CDC"/>
    <w:rsid w:val="00B45BA0"/>
    <w:rsid w:val="00B4637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2788"/>
    <w:rsid w:val="00B9543B"/>
    <w:rsid w:val="00B95B84"/>
    <w:rsid w:val="00B97BC9"/>
    <w:rsid w:val="00BA1B2B"/>
    <w:rsid w:val="00BA57F2"/>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3D5A"/>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11B9"/>
    <w:rsid w:val="00BE137F"/>
    <w:rsid w:val="00BE28DB"/>
    <w:rsid w:val="00BE3F01"/>
    <w:rsid w:val="00BE68C2"/>
    <w:rsid w:val="00BF01F9"/>
    <w:rsid w:val="00BF2A2B"/>
    <w:rsid w:val="00BF3D18"/>
    <w:rsid w:val="00BF4D3C"/>
    <w:rsid w:val="00BF4E55"/>
    <w:rsid w:val="00BF531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CCC"/>
    <w:rsid w:val="00C45EDA"/>
    <w:rsid w:val="00C50003"/>
    <w:rsid w:val="00C50467"/>
    <w:rsid w:val="00C50750"/>
    <w:rsid w:val="00C50FC8"/>
    <w:rsid w:val="00C511E1"/>
    <w:rsid w:val="00C5176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15C"/>
    <w:rsid w:val="00C675FF"/>
    <w:rsid w:val="00C677D7"/>
    <w:rsid w:val="00C7045F"/>
    <w:rsid w:val="00C706CB"/>
    <w:rsid w:val="00C70FCB"/>
    <w:rsid w:val="00C7138D"/>
    <w:rsid w:val="00C726B2"/>
    <w:rsid w:val="00C73D4C"/>
    <w:rsid w:val="00C73FE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2F"/>
    <w:rsid w:val="00CA6E7C"/>
    <w:rsid w:val="00CA7451"/>
    <w:rsid w:val="00CA7A4F"/>
    <w:rsid w:val="00CA7DB5"/>
    <w:rsid w:val="00CB0A42"/>
    <w:rsid w:val="00CB0AC2"/>
    <w:rsid w:val="00CB1E8A"/>
    <w:rsid w:val="00CB1EB6"/>
    <w:rsid w:val="00CB3C62"/>
    <w:rsid w:val="00CB4B52"/>
    <w:rsid w:val="00CC118F"/>
    <w:rsid w:val="00CC1CA8"/>
    <w:rsid w:val="00CC2481"/>
    <w:rsid w:val="00CC2D83"/>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57B8A"/>
    <w:rsid w:val="00D6056D"/>
    <w:rsid w:val="00D60DE2"/>
    <w:rsid w:val="00D61EE3"/>
    <w:rsid w:val="00D62EA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395E"/>
    <w:rsid w:val="00D93F69"/>
    <w:rsid w:val="00D945FD"/>
    <w:rsid w:val="00D94E00"/>
    <w:rsid w:val="00D95DA2"/>
    <w:rsid w:val="00D96896"/>
    <w:rsid w:val="00D9717C"/>
    <w:rsid w:val="00DA0560"/>
    <w:rsid w:val="00DA1A86"/>
    <w:rsid w:val="00DA2574"/>
    <w:rsid w:val="00DA5B79"/>
    <w:rsid w:val="00DA6194"/>
    <w:rsid w:val="00DA6AF0"/>
    <w:rsid w:val="00DA6E4D"/>
    <w:rsid w:val="00DA7374"/>
    <w:rsid w:val="00DB103F"/>
    <w:rsid w:val="00DB18D2"/>
    <w:rsid w:val="00DB2F16"/>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18D1"/>
    <w:rsid w:val="00DD4462"/>
    <w:rsid w:val="00DD4DB0"/>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6D4E"/>
    <w:rsid w:val="00E47B7E"/>
    <w:rsid w:val="00E5003B"/>
    <w:rsid w:val="00E523C4"/>
    <w:rsid w:val="00E52DD6"/>
    <w:rsid w:val="00E53485"/>
    <w:rsid w:val="00E543CC"/>
    <w:rsid w:val="00E55F51"/>
    <w:rsid w:val="00E56331"/>
    <w:rsid w:val="00E569C0"/>
    <w:rsid w:val="00E6007D"/>
    <w:rsid w:val="00E60ED9"/>
    <w:rsid w:val="00E60FD0"/>
    <w:rsid w:val="00E61601"/>
    <w:rsid w:val="00E61CCA"/>
    <w:rsid w:val="00E63507"/>
    <w:rsid w:val="00E70342"/>
    <w:rsid w:val="00E711B9"/>
    <w:rsid w:val="00E7149A"/>
    <w:rsid w:val="00E72A24"/>
    <w:rsid w:val="00E73726"/>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074D"/>
    <w:rsid w:val="00ED2CB3"/>
    <w:rsid w:val="00ED4441"/>
    <w:rsid w:val="00ED79C2"/>
    <w:rsid w:val="00EE07FF"/>
    <w:rsid w:val="00EE1486"/>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3ECA"/>
    <w:rsid w:val="00F44F02"/>
    <w:rsid w:val="00F45376"/>
    <w:rsid w:val="00F465B9"/>
    <w:rsid w:val="00F471AE"/>
    <w:rsid w:val="00F516F9"/>
    <w:rsid w:val="00F521C0"/>
    <w:rsid w:val="00F5262C"/>
    <w:rsid w:val="00F54059"/>
    <w:rsid w:val="00F542D5"/>
    <w:rsid w:val="00F54FA4"/>
    <w:rsid w:val="00F54FFC"/>
    <w:rsid w:val="00F555DD"/>
    <w:rsid w:val="00F56DA7"/>
    <w:rsid w:val="00F576CE"/>
    <w:rsid w:val="00F57A63"/>
    <w:rsid w:val="00F60BF6"/>
    <w:rsid w:val="00F60E4B"/>
    <w:rsid w:val="00F617E9"/>
    <w:rsid w:val="00F617F8"/>
    <w:rsid w:val="00F63175"/>
    <w:rsid w:val="00F6368B"/>
    <w:rsid w:val="00F63D61"/>
    <w:rsid w:val="00F65419"/>
    <w:rsid w:val="00F65B0A"/>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87D47"/>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6CC0"/>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48C2"/>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 w:type="character" w:styleId="UnresolvedMention">
    <w:name w:val="Unresolved Mention"/>
    <w:basedOn w:val="DefaultParagraphFont"/>
    <w:uiPriority w:val="99"/>
    <w:semiHidden/>
    <w:unhideWhenUsed/>
    <w:rsid w:val="002C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97915134">
      <w:bodyDiv w:val="1"/>
      <w:marLeft w:val="0"/>
      <w:marRight w:val="0"/>
      <w:marTop w:val="0"/>
      <w:marBottom w:val="0"/>
      <w:divBdr>
        <w:top w:val="none" w:sz="0" w:space="0" w:color="auto"/>
        <w:left w:val="none" w:sz="0" w:space="0" w:color="auto"/>
        <w:bottom w:val="none" w:sz="0" w:space="0" w:color="auto"/>
        <w:right w:val="none" w:sz="0" w:space="0" w:color="auto"/>
      </w:divBdr>
      <w:divsChild>
        <w:div w:id="846364237">
          <w:marLeft w:val="1267"/>
          <w:marRight w:val="0"/>
          <w:marTop w:val="0"/>
          <w:marBottom w:val="0"/>
          <w:divBdr>
            <w:top w:val="none" w:sz="0" w:space="0" w:color="auto"/>
            <w:left w:val="none" w:sz="0" w:space="0" w:color="auto"/>
            <w:bottom w:val="none" w:sz="0" w:space="0" w:color="auto"/>
            <w:right w:val="none" w:sz="0" w:space="0" w:color="auto"/>
          </w:divBdr>
        </w:div>
      </w:divsChild>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362315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tracker.ietf.org/doc/html/rfc486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tracker.ietf.org/doc/html/rfc8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
      <w:docPartPr>
        <w:name w:val="2FAD99894DC64267866F733BA4635E4B"/>
        <w:category>
          <w:name w:val="General"/>
          <w:gallery w:val="placeholder"/>
        </w:category>
        <w:types>
          <w:type w:val="bbPlcHdr"/>
        </w:types>
        <w:behaviors>
          <w:behavior w:val="content"/>
        </w:behaviors>
        <w:guid w:val="{756DE9FB-F06D-4AC4-BE9D-2A8AE0A2FBDE}"/>
      </w:docPartPr>
      <w:docPartBody>
        <w:p w:rsidR="007B4110" w:rsidRDefault="00936E86">
          <w:r w:rsidRPr="002A4F14">
            <w:rPr>
              <w:rStyle w:val="PlaceholderText"/>
            </w:rPr>
            <w:t>[Title]</w:t>
          </w:r>
        </w:p>
      </w:docPartBody>
    </w:docPart>
    <w:docPart>
      <w:docPartPr>
        <w:name w:val="81C71272F9534D588BAF40E1A6881615"/>
        <w:category>
          <w:name w:val="General"/>
          <w:gallery w:val="placeholder"/>
        </w:category>
        <w:types>
          <w:type w:val="bbPlcHdr"/>
        </w:types>
        <w:behaviors>
          <w:behavior w:val="content"/>
        </w:behaviors>
        <w:guid w:val="{33742677-6F56-49EF-8D51-EC5D41FD6C7C}"/>
      </w:docPartPr>
      <w:docPartBody>
        <w:p w:rsidR="007B4110" w:rsidRDefault="00936E86" w:rsidP="00936E86">
          <w:pPr>
            <w:pStyle w:val="81C71272F9534D588BAF40E1A6881615"/>
          </w:pPr>
          <w:r w:rsidRPr="002A4F14">
            <w:rPr>
              <w:rStyle w:val="PlaceholderText"/>
            </w:rPr>
            <w:t>[Title]</w:t>
          </w:r>
        </w:p>
      </w:docPartBody>
    </w:docPart>
    <w:docPart>
      <w:docPartPr>
        <w:name w:val="94C70AD06A8D4F0988B2D5890BB576DB"/>
        <w:category>
          <w:name w:val="General"/>
          <w:gallery w:val="placeholder"/>
        </w:category>
        <w:types>
          <w:type w:val="bbPlcHdr"/>
        </w:types>
        <w:behaviors>
          <w:behavior w:val="content"/>
        </w:behaviors>
        <w:guid w:val="{E63EDB76-58F2-4D0B-84CF-39ADEC6260C0}"/>
      </w:docPartPr>
      <w:docPartBody>
        <w:p w:rsidR="0068311D" w:rsidRDefault="00C469C7">
          <w:r w:rsidRPr="00902467">
            <w:rPr>
              <w:rStyle w:val="PlaceholderText"/>
            </w:rPr>
            <w:t>[Title]</w:t>
          </w:r>
        </w:p>
      </w:docPartBody>
    </w:docPart>
    <w:docPart>
      <w:docPartPr>
        <w:name w:val="1179774DA1B143B18B51A000FA9B3B13"/>
        <w:category>
          <w:name w:val="General"/>
          <w:gallery w:val="placeholder"/>
        </w:category>
        <w:types>
          <w:type w:val="bbPlcHdr"/>
        </w:types>
        <w:behaviors>
          <w:behavior w:val="content"/>
        </w:behaviors>
        <w:guid w:val="{D1BBF8F5-BC32-43D7-AD2D-AEB77421D3F9}"/>
      </w:docPartPr>
      <w:docPartBody>
        <w:p w:rsidR="001869A2" w:rsidRDefault="0068311D">
          <w:r w:rsidRPr="00154AE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1869A2"/>
    <w:rsid w:val="0068311D"/>
    <w:rsid w:val="00782F8A"/>
    <w:rsid w:val="007B4110"/>
    <w:rsid w:val="008349E6"/>
    <w:rsid w:val="00936E86"/>
    <w:rsid w:val="00C469C7"/>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311D"/>
    <w:rPr>
      <w:color w:val="808080"/>
    </w:rPr>
  </w:style>
  <w:style w:type="paragraph" w:customStyle="1" w:styleId="81C71272F9534D588BAF40E1A6881615">
    <w:name w:val="81C71272F9534D588BAF40E1A6881615"/>
    <w:rsid w:val="00936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2147665-6F38-411E-AD36-AE5611AA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7</Pages>
  <Words>1647</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IEEE 802.11-21/1275r0</vt:lpstr>
    </vt:vector>
  </TitlesOfParts>
  <Company>Panasonic Corporation</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802.11-21/1275r1</dc:title>
  <dc:subject>Submission</dc:subject>
  <dc:creator>Rojan Chitrakar</dc:creator>
  <cp:keywords>March 2016, CTPClassification=CTP_IC:VisualMarkings=</cp:keywords>
  <cp:lastModifiedBy>Rojan Chitrakar</cp:lastModifiedBy>
  <cp:revision>4</cp:revision>
  <cp:lastPrinted>2014-09-06T06:13:00Z</cp:lastPrinted>
  <dcterms:created xsi:type="dcterms:W3CDTF">2021-08-16T04:32:00Z</dcterms:created>
  <dcterms:modified xsi:type="dcterms:W3CDTF">2021-08-16T04:33:00Z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