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67CC6C"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1"/>
        <w:gridCol w:w="1472"/>
        <w:gridCol w:w="2970"/>
        <w:gridCol w:w="1530"/>
        <w:gridCol w:w="2340"/>
      </w:tblGrid>
      <w:tr w:rsidR="00CA09B2" w:rsidRPr="00FA777D" w14:paraId="14A294DA" w14:textId="77777777" w:rsidTr="00794260">
        <w:trPr>
          <w:trHeight w:val="485"/>
          <w:jc w:val="center"/>
        </w:trPr>
        <w:tc>
          <w:tcPr>
            <w:tcW w:w="10023" w:type="dxa"/>
            <w:gridSpan w:val="5"/>
            <w:vAlign w:val="center"/>
          </w:tcPr>
          <w:p w14:paraId="661A28F8" w14:textId="56D5D0D8" w:rsidR="00CA09B2" w:rsidRPr="00FA777D" w:rsidRDefault="000D4A7A" w:rsidP="007005A0">
            <w:pPr>
              <w:pStyle w:val="T2"/>
              <w:rPr>
                <w:lang w:val="en-US" w:eastAsia="zh-CN"/>
              </w:rPr>
            </w:pPr>
            <w:r>
              <w:rPr>
                <w:lang w:val="en-US"/>
              </w:rPr>
              <w:t xml:space="preserve">CC36 </w:t>
            </w:r>
            <w:r w:rsidR="004403A7" w:rsidRPr="00FA777D">
              <w:rPr>
                <w:lang w:val="en-US"/>
              </w:rPr>
              <w:t xml:space="preserve">CR </w:t>
            </w:r>
            <w:r w:rsidR="00B90B7A">
              <w:rPr>
                <w:lang w:val="en-US"/>
              </w:rPr>
              <w:t>for clause 36.3.</w:t>
            </w:r>
            <w:r w:rsidR="009F63AE">
              <w:rPr>
                <w:lang w:val="en-US"/>
              </w:rPr>
              <w:t>1</w:t>
            </w:r>
            <w:r w:rsidR="008B1DCC">
              <w:rPr>
                <w:lang w:val="en-US"/>
              </w:rPr>
              <w:t>4</w:t>
            </w:r>
            <w:r w:rsidR="00B90B7A">
              <w:rPr>
                <w:lang w:val="en-US"/>
              </w:rPr>
              <w:t xml:space="preserve"> </w:t>
            </w:r>
            <w:r w:rsidR="009F63AE">
              <w:rPr>
                <w:lang w:val="en-US"/>
              </w:rPr>
              <w:t>Packet extension</w:t>
            </w:r>
          </w:p>
        </w:tc>
      </w:tr>
      <w:tr w:rsidR="00CA09B2" w:rsidRPr="00FA777D" w14:paraId="5FD01783" w14:textId="77777777" w:rsidTr="00794260">
        <w:trPr>
          <w:trHeight w:val="359"/>
          <w:jc w:val="center"/>
        </w:trPr>
        <w:tc>
          <w:tcPr>
            <w:tcW w:w="10023" w:type="dxa"/>
            <w:gridSpan w:val="5"/>
            <w:vAlign w:val="center"/>
          </w:tcPr>
          <w:p w14:paraId="3C35321B" w14:textId="44E0DEBC" w:rsidR="00CA09B2" w:rsidRPr="00FA777D" w:rsidRDefault="00CA09B2" w:rsidP="00611863">
            <w:pPr>
              <w:pStyle w:val="T2"/>
              <w:ind w:left="0"/>
              <w:rPr>
                <w:sz w:val="20"/>
                <w:lang w:eastAsia="zh-CN"/>
              </w:rPr>
            </w:pPr>
            <w:r w:rsidRPr="00FA777D">
              <w:rPr>
                <w:sz w:val="20"/>
              </w:rPr>
              <w:t>Date:</w:t>
            </w:r>
            <w:r w:rsidR="00B847FE" w:rsidRPr="00FA777D">
              <w:rPr>
                <w:b w:val="0"/>
                <w:sz w:val="20"/>
              </w:rPr>
              <w:t xml:space="preserve">  20</w:t>
            </w:r>
            <w:r w:rsidR="00D618C5">
              <w:rPr>
                <w:b w:val="0"/>
                <w:sz w:val="20"/>
              </w:rPr>
              <w:t>21</w:t>
            </w:r>
            <w:r w:rsidR="009635A1" w:rsidRPr="00FA777D">
              <w:rPr>
                <w:b w:val="0"/>
                <w:sz w:val="20"/>
              </w:rPr>
              <w:t>-</w:t>
            </w:r>
            <w:r w:rsidR="008B1DCC">
              <w:rPr>
                <w:b w:val="0"/>
                <w:sz w:val="20"/>
                <w:lang w:eastAsia="zh-CN"/>
              </w:rPr>
              <w:t>07</w:t>
            </w:r>
            <w:r w:rsidR="00421500">
              <w:rPr>
                <w:b w:val="0"/>
                <w:sz w:val="20"/>
                <w:lang w:eastAsia="zh-CN"/>
              </w:rPr>
              <w:t>-</w:t>
            </w:r>
            <w:r w:rsidR="008B1DCC">
              <w:rPr>
                <w:b w:val="0"/>
                <w:sz w:val="20"/>
                <w:lang w:eastAsia="zh-CN"/>
              </w:rPr>
              <w:t>22</w:t>
            </w:r>
          </w:p>
        </w:tc>
      </w:tr>
      <w:tr w:rsidR="00CA09B2" w:rsidRPr="00FA777D" w14:paraId="5179D2BB" w14:textId="77777777" w:rsidTr="00794260">
        <w:trPr>
          <w:cantSplit/>
          <w:jc w:val="center"/>
        </w:trPr>
        <w:tc>
          <w:tcPr>
            <w:tcW w:w="10023" w:type="dxa"/>
            <w:gridSpan w:val="5"/>
            <w:vAlign w:val="center"/>
          </w:tcPr>
          <w:p w14:paraId="4D22F766" w14:textId="77777777" w:rsidR="00CA09B2" w:rsidRPr="00FA777D" w:rsidRDefault="00CA09B2">
            <w:pPr>
              <w:pStyle w:val="T2"/>
              <w:spacing w:after="0"/>
              <w:ind w:left="0" w:right="0"/>
              <w:jc w:val="left"/>
              <w:rPr>
                <w:sz w:val="20"/>
              </w:rPr>
            </w:pPr>
            <w:r w:rsidRPr="00FA777D">
              <w:rPr>
                <w:sz w:val="20"/>
              </w:rPr>
              <w:t>Author(s):</w:t>
            </w:r>
          </w:p>
        </w:tc>
      </w:tr>
      <w:tr w:rsidR="00CA09B2" w:rsidRPr="00FA777D" w14:paraId="45E8ECAB" w14:textId="77777777" w:rsidTr="00794260">
        <w:trPr>
          <w:jc w:val="center"/>
        </w:trPr>
        <w:tc>
          <w:tcPr>
            <w:tcW w:w="1711" w:type="dxa"/>
            <w:vAlign w:val="center"/>
          </w:tcPr>
          <w:p w14:paraId="49961F22" w14:textId="77777777" w:rsidR="00CA09B2" w:rsidRPr="00FA777D" w:rsidRDefault="00CA09B2">
            <w:pPr>
              <w:pStyle w:val="T2"/>
              <w:spacing w:after="0"/>
              <w:ind w:left="0" w:right="0"/>
              <w:jc w:val="left"/>
              <w:rPr>
                <w:sz w:val="20"/>
              </w:rPr>
            </w:pPr>
            <w:r w:rsidRPr="00FA777D">
              <w:rPr>
                <w:sz w:val="20"/>
              </w:rPr>
              <w:t>Name</w:t>
            </w:r>
          </w:p>
        </w:tc>
        <w:tc>
          <w:tcPr>
            <w:tcW w:w="1472" w:type="dxa"/>
            <w:vAlign w:val="center"/>
          </w:tcPr>
          <w:p w14:paraId="1F3534F8" w14:textId="77777777" w:rsidR="00CA09B2" w:rsidRPr="00FA777D" w:rsidRDefault="0062440B">
            <w:pPr>
              <w:pStyle w:val="T2"/>
              <w:spacing w:after="0"/>
              <w:ind w:left="0" w:right="0"/>
              <w:jc w:val="left"/>
              <w:rPr>
                <w:sz w:val="20"/>
              </w:rPr>
            </w:pPr>
            <w:r w:rsidRPr="00FA777D">
              <w:rPr>
                <w:sz w:val="20"/>
              </w:rPr>
              <w:t>Affiliation</w:t>
            </w:r>
          </w:p>
        </w:tc>
        <w:tc>
          <w:tcPr>
            <w:tcW w:w="2970" w:type="dxa"/>
            <w:vAlign w:val="center"/>
          </w:tcPr>
          <w:p w14:paraId="573DCADC" w14:textId="77777777" w:rsidR="00CA09B2" w:rsidRPr="00FA777D" w:rsidRDefault="00CA09B2">
            <w:pPr>
              <w:pStyle w:val="T2"/>
              <w:spacing w:after="0"/>
              <w:ind w:left="0" w:right="0"/>
              <w:jc w:val="left"/>
              <w:rPr>
                <w:sz w:val="20"/>
              </w:rPr>
            </w:pPr>
            <w:r w:rsidRPr="00FA777D">
              <w:rPr>
                <w:sz w:val="20"/>
              </w:rPr>
              <w:t>Address</w:t>
            </w:r>
          </w:p>
        </w:tc>
        <w:tc>
          <w:tcPr>
            <w:tcW w:w="1530" w:type="dxa"/>
            <w:vAlign w:val="center"/>
          </w:tcPr>
          <w:p w14:paraId="789C3FAC" w14:textId="77777777" w:rsidR="00CA09B2" w:rsidRPr="00FA777D" w:rsidRDefault="00CA09B2">
            <w:pPr>
              <w:pStyle w:val="T2"/>
              <w:spacing w:after="0"/>
              <w:ind w:left="0" w:right="0"/>
              <w:jc w:val="left"/>
              <w:rPr>
                <w:sz w:val="20"/>
              </w:rPr>
            </w:pPr>
            <w:r w:rsidRPr="00FA777D">
              <w:rPr>
                <w:sz w:val="20"/>
              </w:rPr>
              <w:t>Phone</w:t>
            </w:r>
          </w:p>
        </w:tc>
        <w:tc>
          <w:tcPr>
            <w:tcW w:w="2340" w:type="dxa"/>
            <w:vAlign w:val="center"/>
          </w:tcPr>
          <w:p w14:paraId="1D439CF4" w14:textId="77777777" w:rsidR="00CA09B2" w:rsidRPr="00FA777D" w:rsidRDefault="00925EDB">
            <w:pPr>
              <w:pStyle w:val="T2"/>
              <w:spacing w:after="0"/>
              <w:ind w:left="0" w:right="0"/>
              <w:jc w:val="left"/>
              <w:rPr>
                <w:sz w:val="20"/>
              </w:rPr>
            </w:pPr>
            <w:r w:rsidRPr="00FA777D">
              <w:rPr>
                <w:sz w:val="20"/>
              </w:rPr>
              <w:t>E</w:t>
            </w:r>
            <w:r w:rsidR="00CA09B2" w:rsidRPr="00FA777D">
              <w:rPr>
                <w:sz w:val="20"/>
              </w:rPr>
              <w:t>mail</w:t>
            </w:r>
          </w:p>
        </w:tc>
      </w:tr>
      <w:tr w:rsidR="005761A8" w:rsidRPr="00FA777D" w14:paraId="58540F7A" w14:textId="77777777" w:rsidTr="0056723C">
        <w:trPr>
          <w:jc w:val="center"/>
        </w:trPr>
        <w:tc>
          <w:tcPr>
            <w:tcW w:w="1711" w:type="dxa"/>
            <w:vAlign w:val="center"/>
          </w:tcPr>
          <w:p w14:paraId="13CC4686" w14:textId="77777777" w:rsidR="005761A8" w:rsidRPr="00FA777D" w:rsidRDefault="005761A8" w:rsidP="005761A8">
            <w:pPr>
              <w:pStyle w:val="T2"/>
              <w:spacing w:after="0"/>
              <w:ind w:left="0" w:right="0"/>
              <w:rPr>
                <w:b w:val="0"/>
                <w:sz w:val="20"/>
                <w:lang w:eastAsia="zh-CN"/>
              </w:rPr>
            </w:pPr>
            <w:r>
              <w:rPr>
                <w:b w:val="0"/>
                <w:sz w:val="20"/>
                <w:lang w:eastAsia="zh-CN"/>
              </w:rPr>
              <w:t>Yan Zhang</w:t>
            </w:r>
          </w:p>
        </w:tc>
        <w:tc>
          <w:tcPr>
            <w:tcW w:w="1472" w:type="dxa"/>
            <w:vAlign w:val="center"/>
          </w:tcPr>
          <w:p w14:paraId="1EBA3376" w14:textId="49942082" w:rsidR="005761A8" w:rsidRPr="00FA777D" w:rsidRDefault="005761A8" w:rsidP="005761A8">
            <w:pPr>
              <w:pStyle w:val="T2"/>
              <w:spacing w:after="0"/>
              <w:ind w:left="0" w:right="0"/>
              <w:rPr>
                <w:b w:val="0"/>
                <w:sz w:val="20"/>
              </w:rPr>
            </w:pPr>
            <w:r>
              <w:rPr>
                <w:b w:val="0"/>
                <w:sz w:val="20"/>
              </w:rPr>
              <w:t>NXP</w:t>
            </w:r>
          </w:p>
        </w:tc>
        <w:tc>
          <w:tcPr>
            <w:tcW w:w="2970" w:type="dxa"/>
          </w:tcPr>
          <w:p w14:paraId="1DF5B638" w14:textId="6F57BDE8" w:rsidR="005761A8" w:rsidRPr="005761A8" w:rsidRDefault="005761A8" w:rsidP="005761A8">
            <w:pPr>
              <w:pStyle w:val="T2"/>
              <w:spacing w:after="0"/>
              <w:ind w:left="0" w:right="0"/>
              <w:rPr>
                <w:b w:val="0"/>
                <w:sz w:val="20"/>
                <w:lang w:val="en-US"/>
              </w:rPr>
            </w:pPr>
            <w:r>
              <w:rPr>
                <w:b w:val="0"/>
                <w:sz w:val="20"/>
                <w:lang w:val="en-US"/>
              </w:rPr>
              <w:t xml:space="preserve">350 Holger Way, San Jose, CA, </w:t>
            </w:r>
          </w:p>
        </w:tc>
        <w:tc>
          <w:tcPr>
            <w:tcW w:w="1530" w:type="dxa"/>
          </w:tcPr>
          <w:p w14:paraId="765C4314" w14:textId="141D50F0" w:rsidR="005761A8" w:rsidRPr="00FA777D" w:rsidRDefault="005761A8" w:rsidP="005761A8">
            <w:pPr>
              <w:pStyle w:val="T2"/>
              <w:spacing w:after="0"/>
              <w:ind w:left="0" w:right="0"/>
              <w:rPr>
                <w:b w:val="0"/>
                <w:sz w:val="20"/>
              </w:rPr>
            </w:pPr>
          </w:p>
        </w:tc>
        <w:tc>
          <w:tcPr>
            <w:tcW w:w="2340" w:type="dxa"/>
          </w:tcPr>
          <w:p w14:paraId="4C865412" w14:textId="578236A1" w:rsidR="005761A8" w:rsidRPr="00FA777D" w:rsidRDefault="00612FDD" w:rsidP="005761A8">
            <w:pPr>
              <w:pStyle w:val="T2"/>
              <w:spacing w:after="0"/>
              <w:ind w:left="0" w:right="0"/>
              <w:rPr>
                <w:b w:val="0"/>
                <w:sz w:val="16"/>
              </w:rPr>
            </w:pPr>
            <w:hyperlink r:id="rId8" w:history="1">
              <w:r w:rsidR="005761A8" w:rsidRPr="00640372">
                <w:rPr>
                  <w:rStyle w:val="Hyperlink"/>
                  <w:b w:val="0"/>
                  <w:sz w:val="16"/>
                  <w:szCs w:val="16"/>
                  <w:lang w:val="en-US"/>
                </w:rPr>
                <w:t>yan.zhang_5@nxp.com</w:t>
              </w:r>
            </w:hyperlink>
          </w:p>
        </w:tc>
      </w:tr>
    </w:tbl>
    <w:p w14:paraId="1D253BA4" w14:textId="77777777" w:rsidR="00EA4F6A" w:rsidRDefault="00EA4F6A" w:rsidP="004066BE">
      <w:pPr>
        <w:pStyle w:val="Heading5"/>
        <w:rPr>
          <w:lang w:eastAsia="zh-CN"/>
        </w:rPr>
      </w:pPr>
    </w:p>
    <w:p w14:paraId="386DC15E" w14:textId="0552D371" w:rsidR="00CF7849" w:rsidRPr="00843B05" w:rsidRDefault="00EA4F6A" w:rsidP="00CF7849">
      <w:pPr>
        <w:rPr>
          <w:lang w:eastAsia="zh-CN"/>
        </w:rPr>
      </w:pPr>
      <w:r>
        <w:t xml:space="preserve">Abstract: </w:t>
      </w:r>
      <w:r w:rsidR="00031AE3">
        <w:t>This document contains proposed resolutions for</w:t>
      </w:r>
      <w:r w:rsidR="00CF7849">
        <w:rPr>
          <w:rFonts w:hint="eastAsia"/>
          <w:lang w:eastAsia="zh-CN"/>
        </w:rPr>
        <w:t xml:space="preserve"> </w:t>
      </w:r>
      <w:r w:rsidR="00031AE3">
        <w:rPr>
          <w:rFonts w:hint="eastAsia"/>
          <w:lang w:eastAsia="zh-CN"/>
        </w:rPr>
        <w:t xml:space="preserve">comments in </w:t>
      </w:r>
      <w:r w:rsidR="005B7909">
        <w:rPr>
          <w:rFonts w:hint="eastAsia"/>
          <w:i/>
          <w:lang w:eastAsia="zh-CN"/>
        </w:rPr>
        <w:t>C</w:t>
      </w:r>
      <w:r w:rsidR="004370BF" w:rsidRPr="00A77670">
        <w:rPr>
          <w:i/>
          <w:lang w:eastAsia="zh-CN"/>
        </w:rPr>
        <w:t>lause</w:t>
      </w:r>
      <w:r w:rsidR="00C32DE1">
        <w:rPr>
          <w:i/>
          <w:lang w:eastAsia="zh-CN"/>
        </w:rPr>
        <w:t>s</w:t>
      </w:r>
      <w:r w:rsidR="00031AE3" w:rsidRPr="00A77670">
        <w:rPr>
          <w:rFonts w:hint="eastAsia"/>
          <w:i/>
          <w:lang w:eastAsia="zh-CN"/>
        </w:rPr>
        <w:t xml:space="preserve"> </w:t>
      </w:r>
      <w:r w:rsidR="00CC677C">
        <w:rPr>
          <w:i/>
          <w:lang w:eastAsia="zh-CN"/>
        </w:rPr>
        <w:t>36.3.1</w:t>
      </w:r>
      <w:r w:rsidR="00CD41DE">
        <w:rPr>
          <w:i/>
          <w:lang w:eastAsia="zh-CN"/>
        </w:rPr>
        <w:t>4</w:t>
      </w:r>
      <w:r w:rsidR="00CC677C">
        <w:rPr>
          <w:i/>
          <w:lang w:eastAsia="zh-CN"/>
        </w:rPr>
        <w:t xml:space="preserve"> </w:t>
      </w:r>
      <w:r w:rsidR="00935A38">
        <w:rPr>
          <w:i/>
          <w:lang w:eastAsia="zh-CN"/>
        </w:rPr>
        <w:t xml:space="preserve"> </w:t>
      </w:r>
      <w:r w:rsidR="00681A85" w:rsidRPr="00681A85">
        <w:rPr>
          <w:rFonts w:hint="eastAsia"/>
          <w:lang w:eastAsia="zh-CN"/>
        </w:rPr>
        <w:t>f</w:t>
      </w:r>
      <w:r w:rsidR="00031AE3" w:rsidRPr="00031AE3">
        <w:rPr>
          <w:rFonts w:hint="eastAsia"/>
          <w:lang w:eastAsia="zh-CN"/>
        </w:rPr>
        <w:t xml:space="preserve">rom </w:t>
      </w:r>
      <w:r w:rsidR="005367D9">
        <w:rPr>
          <w:lang w:eastAsia="zh-CN"/>
        </w:rPr>
        <w:t>11</w:t>
      </w:r>
      <w:r w:rsidR="00CC677C">
        <w:rPr>
          <w:lang w:eastAsia="zh-CN"/>
        </w:rPr>
        <w:t>be</w:t>
      </w:r>
      <w:r w:rsidR="00044F09">
        <w:rPr>
          <w:rFonts w:hint="eastAsia"/>
          <w:lang w:eastAsia="zh-CN"/>
        </w:rPr>
        <w:t xml:space="preserve"> D</w:t>
      </w:r>
      <w:r w:rsidR="00CD41DE">
        <w:rPr>
          <w:lang w:eastAsia="zh-CN"/>
        </w:rPr>
        <w:t>1.</w:t>
      </w:r>
      <w:r w:rsidR="004F6AF9">
        <w:rPr>
          <w:lang w:eastAsia="zh-CN"/>
        </w:rPr>
        <w:t>1</w:t>
      </w:r>
      <w:r w:rsidR="00CF7849">
        <w:rPr>
          <w:rFonts w:hint="eastAsia"/>
          <w:lang w:eastAsia="zh-CN"/>
        </w:rPr>
        <w:t xml:space="preserve"> with </w:t>
      </w:r>
      <w:r w:rsidR="003278F3">
        <w:rPr>
          <w:lang w:eastAsia="zh-CN"/>
        </w:rPr>
        <w:t>2</w:t>
      </w:r>
      <w:r w:rsidR="00615B33">
        <w:rPr>
          <w:lang w:eastAsia="zh-CN"/>
        </w:rPr>
        <w:t xml:space="preserve"> </w:t>
      </w:r>
      <w:r w:rsidR="00CF7849">
        <w:rPr>
          <w:rFonts w:hint="eastAsia"/>
          <w:lang w:eastAsia="zh-CN"/>
        </w:rPr>
        <w:t>CID</w:t>
      </w:r>
      <w:r w:rsidR="00BC0A12">
        <w:rPr>
          <w:lang w:eastAsia="zh-CN"/>
        </w:rPr>
        <w:t xml:space="preserve"> below</w:t>
      </w:r>
    </w:p>
    <w:p w14:paraId="65A0153A" w14:textId="77777777" w:rsidR="005F0B08" w:rsidRDefault="005F0B08" w:rsidP="00CF7849">
      <w:pPr>
        <w:rPr>
          <w:lang w:eastAsia="zh-CN"/>
        </w:rPr>
      </w:pPr>
    </w:p>
    <w:tbl>
      <w:tblPr>
        <w:tblW w:w="0" w:type="auto"/>
        <w:tblInd w:w="918" w:type="dxa"/>
        <w:tblLook w:val="04A0" w:firstRow="1" w:lastRow="0" w:firstColumn="1" w:lastColumn="0" w:noHBand="0" w:noVBand="1"/>
      </w:tblPr>
      <w:tblGrid>
        <w:gridCol w:w="6757"/>
        <w:gridCol w:w="1782"/>
        <w:gridCol w:w="222"/>
      </w:tblGrid>
      <w:tr w:rsidR="007B13ED" w:rsidRPr="00FA777D" w14:paraId="5553D4F2" w14:textId="77777777" w:rsidTr="00F01F92">
        <w:trPr>
          <w:trHeight w:val="244"/>
        </w:trPr>
        <w:tc>
          <w:tcPr>
            <w:tcW w:w="6757" w:type="dxa"/>
          </w:tcPr>
          <w:p w14:paraId="495B495B" w14:textId="53752CCF" w:rsidR="00C244FC" w:rsidRPr="00516F49" w:rsidRDefault="00C244FC" w:rsidP="00C244FC">
            <w:pPr>
              <w:rPr>
                <w:b/>
                <w:i/>
                <w:lang w:eastAsia="zh-CN"/>
              </w:rPr>
            </w:pPr>
            <w:r w:rsidRPr="00516F49">
              <w:rPr>
                <w:b/>
                <w:i/>
                <w:lang w:eastAsia="zh-CN"/>
              </w:rPr>
              <w:t>Clause</w:t>
            </w:r>
            <w:r>
              <w:rPr>
                <w:b/>
                <w:i/>
                <w:lang w:eastAsia="zh-CN"/>
              </w:rPr>
              <w:t xml:space="preserve"> </w:t>
            </w:r>
            <w:r w:rsidR="00BA54D1">
              <w:rPr>
                <w:b/>
                <w:i/>
                <w:lang w:eastAsia="zh-CN"/>
              </w:rPr>
              <w:t>36</w:t>
            </w:r>
            <w:r>
              <w:rPr>
                <w:b/>
                <w:i/>
                <w:lang w:eastAsia="zh-CN"/>
              </w:rPr>
              <w:t>.3.</w:t>
            </w:r>
            <w:r w:rsidR="0078437B">
              <w:rPr>
                <w:b/>
                <w:i/>
                <w:lang w:eastAsia="zh-CN"/>
              </w:rPr>
              <w:t>14</w:t>
            </w:r>
          </w:p>
          <w:p w14:paraId="1B09C8EE" w14:textId="4DA27C38" w:rsidR="00A83C80" w:rsidRPr="003357DB" w:rsidRDefault="003357DB" w:rsidP="003357DB">
            <w:pPr>
              <w:ind w:left="72"/>
              <w:rPr>
                <w:bCs/>
                <w:iCs/>
                <w:lang w:eastAsia="zh-CN"/>
              </w:rPr>
            </w:pPr>
            <w:r>
              <w:rPr>
                <w:bCs/>
                <w:iCs/>
                <w:lang w:eastAsia="zh-CN"/>
              </w:rPr>
              <w:t>7253,7254</w:t>
            </w:r>
          </w:p>
        </w:tc>
        <w:tc>
          <w:tcPr>
            <w:tcW w:w="2004" w:type="dxa"/>
            <w:gridSpan w:val="2"/>
          </w:tcPr>
          <w:p w14:paraId="616E08C8" w14:textId="77777777" w:rsidR="00A83C80" w:rsidRPr="00FA777D" w:rsidRDefault="00A83C80" w:rsidP="001E3C86">
            <w:pPr>
              <w:rPr>
                <w:b/>
                <w:i/>
                <w:lang w:eastAsia="zh-CN"/>
              </w:rPr>
            </w:pPr>
          </w:p>
        </w:tc>
      </w:tr>
      <w:tr w:rsidR="00A83C80" w:rsidRPr="00FA777D" w14:paraId="68371118" w14:textId="77777777" w:rsidTr="00F01F92">
        <w:trPr>
          <w:trHeight w:val="80"/>
        </w:trPr>
        <w:tc>
          <w:tcPr>
            <w:tcW w:w="8539" w:type="dxa"/>
            <w:gridSpan w:val="2"/>
          </w:tcPr>
          <w:p w14:paraId="0C4E14EF" w14:textId="441938A2" w:rsidR="00E76535" w:rsidRPr="00A129AD" w:rsidRDefault="00E76535" w:rsidP="00BA6C1D">
            <w:pPr>
              <w:pStyle w:val="ListParagraph"/>
              <w:ind w:left="342"/>
              <w:rPr>
                <w:sz w:val="20"/>
                <w:lang w:eastAsia="zh-CN"/>
              </w:rPr>
            </w:pPr>
          </w:p>
        </w:tc>
        <w:tc>
          <w:tcPr>
            <w:tcW w:w="222" w:type="dxa"/>
          </w:tcPr>
          <w:p w14:paraId="2A85C082" w14:textId="77777777" w:rsidR="00A83C80" w:rsidRPr="00FA777D" w:rsidRDefault="00A83C80" w:rsidP="00D70B47">
            <w:pPr>
              <w:pStyle w:val="ListParagraph"/>
              <w:ind w:left="342"/>
              <w:rPr>
                <w:sz w:val="22"/>
                <w:szCs w:val="22"/>
                <w:lang w:eastAsia="zh-CN"/>
              </w:rPr>
            </w:pPr>
          </w:p>
        </w:tc>
      </w:tr>
      <w:tr w:rsidR="00A83C80" w:rsidRPr="00FA777D" w14:paraId="61EC522F" w14:textId="77777777" w:rsidTr="00F01F92">
        <w:trPr>
          <w:trHeight w:val="80"/>
        </w:trPr>
        <w:tc>
          <w:tcPr>
            <w:tcW w:w="8539" w:type="dxa"/>
            <w:gridSpan w:val="2"/>
          </w:tcPr>
          <w:p w14:paraId="2397A5B4" w14:textId="77777777" w:rsidR="002262D9" w:rsidRPr="00DF787A" w:rsidRDefault="002262D9" w:rsidP="00DF787A">
            <w:pPr>
              <w:rPr>
                <w:sz w:val="20"/>
                <w:lang w:eastAsia="zh-CN"/>
              </w:rPr>
            </w:pPr>
          </w:p>
        </w:tc>
        <w:tc>
          <w:tcPr>
            <w:tcW w:w="222" w:type="dxa"/>
          </w:tcPr>
          <w:p w14:paraId="0BBCB805" w14:textId="77777777" w:rsidR="00A83C80" w:rsidRPr="00FA777D" w:rsidRDefault="00A83C80" w:rsidP="00D70B47">
            <w:pPr>
              <w:pStyle w:val="ListParagraph"/>
              <w:ind w:left="72"/>
              <w:rPr>
                <w:sz w:val="22"/>
                <w:szCs w:val="22"/>
                <w:lang w:eastAsia="zh-CN"/>
              </w:rPr>
            </w:pPr>
          </w:p>
        </w:tc>
      </w:tr>
    </w:tbl>
    <w:p w14:paraId="23415F9D" w14:textId="2A9D483E" w:rsidR="00FE1B26" w:rsidRDefault="00FE1B26" w:rsidP="00810F87">
      <w:pPr>
        <w:autoSpaceDE w:val="0"/>
        <w:autoSpaceDN w:val="0"/>
        <w:adjustRightInd w:val="0"/>
        <w:rPr>
          <w:color w:val="000000"/>
          <w:w w:val="0"/>
          <w:sz w:val="24"/>
          <w:szCs w:val="24"/>
          <w:lang w:val="en-US" w:eastAsia="zh-CN"/>
        </w:rPr>
      </w:pPr>
    </w:p>
    <w:p w14:paraId="6EE94564" w14:textId="0618097D" w:rsidR="00F01F92" w:rsidRDefault="00F01F92" w:rsidP="00810F87">
      <w:pPr>
        <w:autoSpaceDE w:val="0"/>
        <w:autoSpaceDN w:val="0"/>
        <w:adjustRightInd w:val="0"/>
        <w:rPr>
          <w:color w:val="000000"/>
          <w:w w:val="0"/>
          <w:sz w:val="24"/>
          <w:szCs w:val="24"/>
          <w:lang w:val="en-US" w:eastAsia="zh-CN"/>
        </w:rPr>
      </w:pPr>
    </w:p>
    <w:p w14:paraId="6330B323" w14:textId="5E551E6E" w:rsidR="00F01F92" w:rsidRDefault="00F01F92" w:rsidP="00810F87">
      <w:pPr>
        <w:autoSpaceDE w:val="0"/>
        <w:autoSpaceDN w:val="0"/>
        <w:adjustRightInd w:val="0"/>
        <w:rPr>
          <w:color w:val="000000"/>
          <w:w w:val="0"/>
          <w:sz w:val="24"/>
          <w:szCs w:val="24"/>
          <w:lang w:val="en-US" w:eastAsia="zh-CN"/>
        </w:rPr>
      </w:pPr>
    </w:p>
    <w:p w14:paraId="027D3E34" w14:textId="19C7F502" w:rsidR="00F01F92" w:rsidRDefault="00F01F92" w:rsidP="00810F87">
      <w:pPr>
        <w:autoSpaceDE w:val="0"/>
        <w:autoSpaceDN w:val="0"/>
        <w:adjustRightInd w:val="0"/>
        <w:rPr>
          <w:color w:val="000000"/>
          <w:w w:val="0"/>
          <w:sz w:val="24"/>
          <w:szCs w:val="24"/>
          <w:lang w:val="en-US" w:eastAsia="zh-CN"/>
        </w:rPr>
      </w:pPr>
    </w:p>
    <w:p w14:paraId="270F1656" w14:textId="08D8AC19" w:rsidR="00F01F92" w:rsidRDefault="00F01F92" w:rsidP="00810F87">
      <w:pPr>
        <w:autoSpaceDE w:val="0"/>
        <w:autoSpaceDN w:val="0"/>
        <w:adjustRightInd w:val="0"/>
        <w:rPr>
          <w:color w:val="000000"/>
          <w:w w:val="0"/>
          <w:sz w:val="24"/>
          <w:szCs w:val="24"/>
          <w:lang w:val="en-US" w:eastAsia="zh-CN"/>
        </w:rPr>
      </w:pPr>
    </w:p>
    <w:p w14:paraId="7B4F002A" w14:textId="20C6373B" w:rsidR="00F01F92" w:rsidRDefault="00F01F92" w:rsidP="00810F87">
      <w:pPr>
        <w:autoSpaceDE w:val="0"/>
        <w:autoSpaceDN w:val="0"/>
        <w:adjustRightInd w:val="0"/>
        <w:rPr>
          <w:color w:val="000000"/>
          <w:w w:val="0"/>
          <w:sz w:val="24"/>
          <w:szCs w:val="24"/>
          <w:lang w:val="en-US" w:eastAsia="zh-CN"/>
        </w:rPr>
      </w:pPr>
    </w:p>
    <w:p w14:paraId="6F41A288" w14:textId="44051BEA" w:rsidR="00F01F92" w:rsidRDefault="00F01F92" w:rsidP="00810F87">
      <w:pPr>
        <w:autoSpaceDE w:val="0"/>
        <w:autoSpaceDN w:val="0"/>
        <w:adjustRightInd w:val="0"/>
        <w:rPr>
          <w:color w:val="000000"/>
          <w:w w:val="0"/>
          <w:sz w:val="24"/>
          <w:szCs w:val="24"/>
          <w:lang w:val="en-US" w:eastAsia="zh-CN"/>
        </w:rPr>
      </w:pPr>
    </w:p>
    <w:p w14:paraId="130CB80D" w14:textId="69FD8E9B" w:rsidR="00F01F92" w:rsidRDefault="00F01F92" w:rsidP="00810F87">
      <w:pPr>
        <w:autoSpaceDE w:val="0"/>
        <w:autoSpaceDN w:val="0"/>
        <w:adjustRightInd w:val="0"/>
        <w:rPr>
          <w:color w:val="000000"/>
          <w:w w:val="0"/>
          <w:sz w:val="24"/>
          <w:szCs w:val="24"/>
          <w:lang w:val="en-US" w:eastAsia="zh-CN"/>
        </w:rPr>
      </w:pPr>
    </w:p>
    <w:p w14:paraId="3F54BFE1" w14:textId="3151DFF9" w:rsidR="00F01F92" w:rsidRDefault="00F01F92" w:rsidP="00810F87">
      <w:pPr>
        <w:autoSpaceDE w:val="0"/>
        <w:autoSpaceDN w:val="0"/>
        <w:adjustRightInd w:val="0"/>
        <w:rPr>
          <w:color w:val="000000"/>
          <w:w w:val="0"/>
          <w:sz w:val="24"/>
          <w:szCs w:val="24"/>
          <w:lang w:val="en-US" w:eastAsia="zh-CN"/>
        </w:rPr>
      </w:pPr>
    </w:p>
    <w:p w14:paraId="2D0A2701" w14:textId="79871924" w:rsidR="00F01F92" w:rsidRDefault="00F01F92" w:rsidP="00810F87">
      <w:pPr>
        <w:autoSpaceDE w:val="0"/>
        <w:autoSpaceDN w:val="0"/>
        <w:adjustRightInd w:val="0"/>
        <w:rPr>
          <w:color w:val="000000"/>
          <w:w w:val="0"/>
          <w:sz w:val="24"/>
          <w:szCs w:val="24"/>
          <w:lang w:val="en-US" w:eastAsia="zh-CN"/>
        </w:rPr>
      </w:pPr>
    </w:p>
    <w:p w14:paraId="4EDC7ABB" w14:textId="7B5D2D20" w:rsidR="00F01F92" w:rsidRDefault="00F01F92" w:rsidP="00810F87">
      <w:pPr>
        <w:autoSpaceDE w:val="0"/>
        <w:autoSpaceDN w:val="0"/>
        <w:adjustRightInd w:val="0"/>
        <w:rPr>
          <w:color w:val="000000"/>
          <w:w w:val="0"/>
          <w:sz w:val="24"/>
          <w:szCs w:val="24"/>
          <w:lang w:val="en-US" w:eastAsia="zh-CN"/>
        </w:rPr>
      </w:pPr>
    </w:p>
    <w:p w14:paraId="4099129F" w14:textId="4B6C2A1D" w:rsidR="00F01F92" w:rsidRDefault="00F01F92" w:rsidP="00810F87">
      <w:pPr>
        <w:autoSpaceDE w:val="0"/>
        <w:autoSpaceDN w:val="0"/>
        <w:adjustRightInd w:val="0"/>
        <w:rPr>
          <w:color w:val="000000"/>
          <w:w w:val="0"/>
          <w:sz w:val="24"/>
          <w:szCs w:val="24"/>
          <w:lang w:val="en-US" w:eastAsia="zh-CN"/>
        </w:rPr>
      </w:pPr>
    </w:p>
    <w:p w14:paraId="0F9877E6" w14:textId="673C7277" w:rsidR="00F01F92" w:rsidRDefault="00F01F92" w:rsidP="00810F87">
      <w:pPr>
        <w:autoSpaceDE w:val="0"/>
        <w:autoSpaceDN w:val="0"/>
        <w:adjustRightInd w:val="0"/>
        <w:rPr>
          <w:color w:val="000000"/>
          <w:w w:val="0"/>
          <w:sz w:val="24"/>
          <w:szCs w:val="24"/>
          <w:lang w:val="en-US" w:eastAsia="zh-CN"/>
        </w:rPr>
      </w:pPr>
    </w:p>
    <w:p w14:paraId="15003D1D" w14:textId="45353B01" w:rsidR="00F01F92" w:rsidRDefault="00F01F92" w:rsidP="00810F87">
      <w:pPr>
        <w:autoSpaceDE w:val="0"/>
        <w:autoSpaceDN w:val="0"/>
        <w:adjustRightInd w:val="0"/>
        <w:rPr>
          <w:color w:val="000000"/>
          <w:w w:val="0"/>
          <w:sz w:val="24"/>
          <w:szCs w:val="24"/>
          <w:lang w:val="en-US" w:eastAsia="zh-CN"/>
        </w:rPr>
      </w:pPr>
    </w:p>
    <w:p w14:paraId="26257B6B" w14:textId="06FC7A7C" w:rsidR="00F01F92" w:rsidRDefault="00F01F92" w:rsidP="00810F87">
      <w:pPr>
        <w:autoSpaceDE w:val="0"/>
        <w:autoSpaceDN w:val="0"/>
        <w:adjustRightInd w:val="0"/>
        <w:rPr>
          <w:color w:val="000000"/>
          <w:w w:val="0"/>
          <w:sz w:val="24"/>
          <w:szCs w:val="24"/>
          <w:lang w:val="en-US" w:eastAsia="zh-CN"/>
        </w:rPr>
      </w:pPr>
    </w:p>
    <w:p w14:paraId="1EF3ACE2" w14:textId="053C18AC" w:rsidR="00F01F92" w:rsidRDefault="00F01F92" w:rsidP="00810F87">
      <w:pPr>
        <w:autoSpaceDE w:val="0"/>
        <w:autoSpaceDN w:val="0"/>
        <w:adjustRightInd w:val="0"/>
        <w:rPr>
          <w:color w:val="000000"/>
          <w:w w:val="0"/>
          <w:sz w:val="24"/>
          <w:szCs w:val="24"/>
          <w:lang w:val="en-US" w:eastAsia="zh-CN"/>
        </w:rPr>
      </w:pPr>
    </w:p>
    <w:p w14:paraId="6D8B254B" w14:textId="0E22B1E6" w:rsidR="00F01F92" w:rsidRDefault="00F01F92" w:rsidP="00810F87">
      <w:pPr>
        <w:autoSpaceDE w:val="0"/>
        <w:autoSpaceDN w:val="0"/>
        <w:adjustRightInd w:val="0"/>
        <w:rPr>
          <w:color w:val="000000"/>
          <w:w w:val="0"/>
          <w:sz w:val="24"/>
          <w:szCs w:val="24"/>
          <w:lang w:val="en-US" w:eastAsia="zh-CN"/>
        </w:rPr>
      </w:pPr>
    </w:p>
    <w:p w14:paraId="640F7D93" w14:textId="41515302" w:rsidR="00F01F92" w:rsidRDefault="00F01F92" w:rsidP="00810F87">
      <w:pPr>
        <w:autoSpaceDE w:val="0"/>
        <w:autoSpaceDN w:val="0"/>
        <w:adjustRightInd w:val="0"/>
        <w:rPr>
          <w:color w:val="000000"/>
          <w:w w:val="0"/>
          <w:sz w:val="24"/>
          <w:szCs w:val="24"/>
          <w:lang w:val="en-US" w:eastAsia="zh-CN"/>
        </w:rPr>
      </w:pPr>
    </w:p>
    <w:p w14:paraId="67EA4F10" w14:textId="22E802C3" w:rsidR="00F01F92" w:rsidRDefault="00F01F92" w:rsidP="00810F87">
      <w:pPr>
        <w:autoSpaceDE w:val="0"/>
        <w:autoSpaceDN w:val="0"/>
        <w:adjustRightInd w:val="0"/>
        <w:rPr>
          <w:color w:val="000000"/>
          <w:w w:val="0"/>
          <w:sz w:val="24"/>
          <w:szCs w:val="24"/>
          <w:lang w:val="en-US" w:eastAsia="zh-CN"/>
        </w:rPr>
      </w:pPr>
    </w:p>
    <w:p w14:paraId="39BEC689" w14:textId="66D34B7C" w:rsidR="00F01F92" w:rsidRDefault="00F01F92" w:rsidP="00810F87">
      <w:pPr>
        <w:autoSpaceDE w:val="0"/>
        <w:autoSpaceDN w:val="0"/>
        <w:adjustRightInd w:val="0"/>
        <w:rPr>
          <w:color w:val="000000"/>
          <w:w w:val="0"/>
          <w:sz w:val="24"/>
          <w:szCs w:val="24"/>
          <w:lang w:val="en-US" w:eastAsia="zh-CN"/>
        </w:rPr>
      </w:pPr>
    </w:p>
    <w:p w14:paraId="5303CC75" w14:textId="53C77A5F" w:rsidR="00F01F92" w:rsidRDefault="00F01F92" w:rsidP="00810F87">
      <w:pPr>
        <w:autoSpaceDE w:val="0"/>
        <w:autoSpaceDN w:val="0"/>
        <w:adjustRightInd w:val="0"/>
        <w:rPr>
          <w:color w:val="000000"/>
          <w:w w:val="0"/>
          <w:sz w:val="24"/>
          <w:szCs w:val="24"/>
          <w:lang w:val="en-US" w:eastAsia="zh-CN"/>
        </w:rPr>
      </w:pPr>
    </w:p>
    <w:p w14:paraId="26AE6E7F" w14:textId="0CD1CBC4" w:rsidR="00F01F92" w:rsidRDefault="00F01F92" w:rsidP="00810F87">
      <w:pPr>
        <w:autoSpaceDE w:val="0"/>
        <w:autoSpaceDN w:val="0"/>
        <w:adjustRightInd w:val="0"/>
        <w:rPr>
          <w:color w:val="000000"/>
          <w:w w:val="0"/>
          <w:sz w:val="24"/>
          <w:szCs w:val="24"/>
          <w:lang w:val="en-US" w:eastAsia="zh-CN"/>
        </w:rPr>
      </w:pPr>
    </w:p>
    <w:p w14:paraId="6782D892" w14:textId="21BB45FD" w:rsidR="00F01F92" w:rsidRDefault="00F01F92" w:rsidP="00810F87">
      <w:pPr>
        <w:autoSpaceDE w:val="0"/>
        <w:autoSpaceDN w:val="0"/>
        <w:adjustRightInd w:val="0"/>
        <w:rPr>
          <w:color w:val="000000"/>
          <w:w w:val="0"/>
          <w:sz w:val="24"/>
          <w:szCs w:val="24"/>
          <w:lang w:val="en-US" w:eastAsia="zh-CN"/>
        </w:rPr>
      </w:pPr>
    </w:p>
    <w:p w14:paraId="2878B26F" w14:textId="396216A7" w:rsidR="00F01F92" w:rsidRDefault="00F01F92" w:rsidP="00810F87">
      <w:pPr>
        <w:autoSpaceDE w:val="0"/>
        <w:autoSpaceDN w:val="0"/>
        <w:adjustRightInd w:val="0"/>
        <w:rPr>
          <w:color w:val="000000"/>
          <w:w w:val="0"/>
          <w:sz w:val="24"/>
          <w:szCs w:val="24"/>
          <w:lang w:val="en-US" w:eastAsia="zh-CN"/>
        </w:rPr>
      </w:pPr>
    </w:p>
    <w:p w14:paraId="030BE5B4" w14:textId="7A77E67B" w:rsidR="00F01F92" w:rsidRDefault="00F01F92" w:rsidP="00810F87">
      <w:pPr>
        <w:autoSpaceDE w:val="0"/>
        <w:autoSpaceDN w:val="0"/>
        <w:adjustRightInd w:val="0"/>
        <w:rPr>
          <w:color w:val="000000"/>
          <w:w w:val="0"/>
          <w:sz w:val="24"/>
          <w:szCs w:val="24"/>
          <w:lang w:val="en-US" w:eastAsia="zh-CN"/>
        </w:rPr>
      </w:pPr>
    </w:p>
    <w:p w14:paraId="64D1F073" w14:textId="65024E9B" w:rsidR="00F01F92" w:rsidRDefault="00F01F92" w:rsidP="00810F87">
      <w:pPr>
        <w:autoSpaceDE w:val="0"/>
        <w:autoSpaceDN w:val="0"/>
        <w:adjustRightInd w:val="0"/>
        <w:rPr>
          <w:color w:val="000000"/>
          <w:w w:val="0"/>
          <w:sz w:val="24"/>
          <w:szCs w:val="24"/>
          <w:lang w:val="en-US" w:eastAsia="zh-CN"/>
        </w:rPr>
      </w:pPr>
    </w:p>
    <w:p w14:paraId="248E808E" w14:textId="09E67ED0" w:rsidR="00F01F92" w:rsidRDefault="00F01F92" w:rsidP="00810F87">
      <w:pPr>
        <w:autoSpaceDE w:val="0"/>
        <w:autoSpaceDN w:val="0"/>
        <w:adjustRightInd w:val="0"/>
        <w:rPr>
          <w:color w:val="000000"/>
          <w:w w:val="0"/>
          <w:sz w:val="24"/>
          <w:szCs w:val="24"/>
          <w:lang w:val="en-US" w:eastAsia="zh-CN"/>
        </w:rPr>
      </w:pPr>
    </w:p>
    <w:p w14:paraId="6A9BA004" w14:textId="6F56AAF8" w:rsidR="00F01F92" w:rsidRDefault="00F01F92" w:rsidP="00810F87">
      <w:pPr>
        <w:autoSpaceDE w:val="0"/>
        <w:autoSpaceDN w:val="0"/>
        <w:adjustRightInd w:val="0"/>
        <w:rPr>
          <w:color w:val="000000"/>
          <w:w w:val="0"/>
          <w:sz w:val="24"/>
          <w:szCs w:val="24"/>
          <w:lang w:val="en-US" w:eastAsia="zh-CN"/>
        </w:rPr>
      </w:pPr>
    </w:p>
    <w:p w14:paraId="6AE9CD0C" w14:textId="266C475D" w:rsidR="00F01F92" w:rsidRDefault="00F01F92" w:rsidP="00810F87">
      <w:pPr>
        <w:autoSpaceDE w:val="0"/>
        <w:autoSpaceDN w:val="0"/>
        <w:adjustRightInd w:val="0"/>
        <w:rPr>
          <w:color w:val="000000"/>
          <w:w w:val="0"/>
          <w:sz w:val="24"/>
          <w:szCs w:val="24"/>
          <w:lang w:val="en-US" w:eastAsia="zh-CN"/>
        </w:rPr>
      </w:pPr>
    </w:p>
    <w:p w14:paraId="22FA73F5" w14:textId="7D3F482E" w:rsidR="00F01F92" w:rsidRDefault="00F01F92" w:rsidP="00810F87">
      <w:pPr>
        <w:autoSpaceDE w:val="0"/>
        <w:autoSpaceDN w:val="0"/>
        <w:adjustRightInd w:val="0"/>
        <w:rPr>
          <w:color w:val="000000"/>
          <w:w w:val="0"/>
          <w:sz w:val="24"/>
          <w:szCs w:val="24"/>
          <w:lang w:val="en-US" w:eastAsia="zh-CN"/>
        </w:rPr>
      </w:pPr>
    </w:p>
    <w:p w14:paraId="7FC1062B" w14:textId="2B168A65" w:rsidR="00F01F92" w:rsidRDefault="00F01F92" w:rsidP="00810F87">
      <w:pPr>
        <w:autoSpaceDE w:val="0"/>
        <w:autoSpaceDN w:val="0"/>
        <w:adjustRightInd w:val="0"/>
        <w:rPr>
          <w:color w:val="000000"/>
          <w:w w:val="0"/>
          <w:sz w:val="24"/>
          <w:szCs w:val="24"/>
          <w:lang w:val="en-US" w:eastAsia="zh-CN"/>
        </w:rPr>
      </w:pPr>
    </w:p>
    <w:tbl>
      <w:tblPr>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900"/>
        <w:gridCol w:w="900"/>
        <w:gridCol w:w="2340"/>
        <w:gridCol w:w="2160"/>
        <w:gridCol w:w="2880"/>
      </w:tblGrid>
      <w:tr w:rsidR="008F30C5" w:rsidRPr="00FA777D" w14:paraId="6CDB1763" w14:textId="77777777" w:rsidTr="00A2641E">
        <w:tc>
          <w:tcPr>
            <w:tcW w:w="692" w:type="dxa"/>
          </w:tcPr>
          <w:p w14:paraId="0FE434E8" w14:textId="510FFCE0" w:rsidR="005D11ED" w:rsidRDefault="00C66414" w:rsidP="00C71737">
            <w:pPr>
              <w:rPr>
                <w:rFonts w:ascii="Calibri" w:hAnsi="Calibri"/>
                <w:szCs w:val="22"/>
              </w:rPr>
            </w:pPr>
            <w:r>
              <w:rPr>
                <w:rFonts w:ascii="Calibri" w:hAnsi="Calibri"/>
                <w:szCs w:val="22"/>
              </w:rPr>
              <w:lastRenderedPageBreak/>
              <w:t>7253</w:t>
            </w:r>
          </w:p>
        </w:tc>
        <w:tc>
          <w:tcPr>
            <w:tcW w:w="900" w:type="dxa"/>
          </w:tcPr>
          <w:p w14:paraId="40CE5E4E" w14:textId="233ACEE2" w:rsidR="005D11ED" w:rsidRDefault="005D11ED" w:rsidP="00C71737">
            <w:pPr>
              <w:rPr>
                <w:rFonts w:ascii="Calibri" w:hAnsi="Calibri"/>
                <w:szCs w:val="22"/>
              </w:rPr>
            </w:pPr>
            <w:r>
              <w:rPr>
                <w:rFonts w:ascii="Calibri" w:hAnsi="Calibri"/>
                <w:szCs w:val="22"/>
              </w:rPr>
              <w:t>36.3.</w:t>
            </w:r>
            <w:r w:rsidR="00CB6DBC">
              <w:rPr>
                <w:rFonts w:ascii="Calibri" w:hAnsi="Calibri"/>
                <w:szCs w:val="22"/>
              </w:rPr>
              <w:t>14</w:t>
            </w:r>
          </w:p>
        </w:tc>
        <w:tc>
          <w:tcPr>
            <w:tcW w:w="900" w:type="dxa"/>
          </w:tcPr>
          <w:p w14:paraId="4804AEC0" w14:textId="56E206BA" w:rsidR="005D11ED" w:rsidRDefault="001F0FED" w:rsidP="00C71737">
            <w:pPr>
              <w:rPr>
                <w:rFonts w:ascii="Calibri" w:hAnsi="Calibri"/>
                <w:szCs w:val="22"/>
              </w:rPr>
            </w:pPr>
            <w:r>
              <w:rPr>
                <w:rFonts w:ascii="Calibri" w:hAnsi="Calibri"/>
                <w:szCs w:val="22"/>
              </w:rPr>
              <w:t>5</w:t>
            </w:r>
            <w:r w:rsidR="001D2739">
              <w:rPr>
                <w:rFonts w:ascii="Calibri" w:hAnsi="Calibri"/>
                <w:szCs w:val="22"/>
              </w:rPr>
              <w:t>5</w:t>
            </w:r>
            <w:r>
              <w:rPr>
                <w:rFonts w:ascii="Calibri" w:hAnsi="Calibri"/>
                <w:szCs w:val="22"/>
              </w:rPr>
              <w:t>2.</w:t>
            </w:r>
            <w:r w:rsidR="00724580">
              <w:rPr>
                <w:rFonts w:ascii="Calibri" w:hAnsi="Calibri"/>
                <w:szCs w:val="22"/>
              </w:rPr>
              <w:t>42</w:t>
            </w:r>
          </w:p>
        </w:tc>
        <w:tc>
          <w:tcPr>
            <w:tcW w:w="2340" w:type="dxa"/>
          </w:tcPr>
          <w:p w14:paraId="76B0E279" w14:textId="755E8051" w:rsidR="005D11ED" w:rsidRPr="00D27575" w:rsidRDefault="00392764" w:rsidP="00C71737">
            <w:pPr>
              <w:rPr>
                <w:rFonts w:ascii="Calibri" w:hAnsi="Calibri" w:cs="Arial"/>
                <w:sz w:val="24"/>
                <w:lang w:val="en-US" w:eastAsia="zh-CN"/>
              </w:rPr>
            </w:pPr>
            <w:r w:rsidRPr="00392764">
              <w:rPr>
                <w:rFonts w:ascii="Calibri" w:hAnsi="Calibri" w:cs="Arial"/>
                <w:sz w:val="24"/>
                <w:lang w:val="en-US" w:eastAsia="zh-CN"/>
              </w:rPr>
              <w:t xml:space="preserve">For clarity, change sentence starting with "A PE field of duration 20 </w:t>
            </w:r>
            <w:proofErr w:type="spellStart"/>
            <w:r w:rsidRPr="00392764">
              <w:rPr>
                <w:rFonts w:ascii="Calibri" w:hAnsi="Calibri" w:cs="Arial"/>
                <w:sz w:val="24"/>
                <w:lang w:val="en-US" w:eastAsia="zh-CN"/>
              </w:rPr>
              <w:t>usec</w:t>
            </w:r>
            <w:proofErr w:type="spellEnd"/>
            <w:r w:rsidRPr="00392764">
              <w:rPr>
                <w:rFonts w:ascii="Calibri" w:hAnsi="Calibri" w:cs="Arial"/>
                <w:sz w:val="24"/>
                <w:lang w:val="en-US" w:eastAsia="zh-CN"/>
              </w:rPr>
              <w:t xml:space="preserve"> ..." into a bullet list.</w:t>
            </w:r>
          </w:p>
        </w:tc>
        <w:tc>
          <w:tcPr>
            <w:tcW w:w="2160" w:type="dxa"/>
          </w:tcPr>
          <w:p w14:paraId="7AED3D48" w14:textId="2ACC300A" w:rsidR="005D11ED" w:rsidRPr="00BB7152" w:rsidRDefault="001E4E47" w:rsidP="00C71737">
            <w:pPr>
              <w:rPr>
                <w:rFonts w:ascii="Arial" w:hAnsi="Arial" w:cs="Arial"/>
                <w:sz w:val="20"/>
                <w:lang w:val="en-US" w:eastAsia="zh-CN"/>
              </w:rPr>
            </w:pPr>
            <w:r w:rsidRPr="001E4E47">
              <w:rPr>
                <w:rFonts w:ascii="Arial" w:hAnsi="Arial" w:cs="Arial"/>
                <w:sz w:val="20"/>
              </w:rPr>
              <w:t xml:space="preserve">Change to "sentence starting with "A PE field of duration 20 </w:t>
            </w:r>
            <w:proofErr w:type="spellStart"/>
            <w:r w:rsidRPr="001E4E47">
              <w:rPr>
                <w:rFonts w:ascii="Arial" w:hAnsi="Arial" w:cs="Arial"/>
                <w:sz w:val="20"/>
              </w:rPr>
              <w:t>usec</w:t>
            </w:r>
            <w:proofErr w:type="spellEnd"/>
            <w:r w:rsidRPr="001E4E47">
              <w:rPr>
                <w:rFonts w:ascii="Arial" w:hAnsi="Arial" w:cs="Arial"/>
                <w:sz w:val="20"/>
              </w:rPr>
              <w:t xml:space="preserve"> is allowed in the following cases: ..."</w:t>
            </w:r>
            <w:r w:rsidR="005635B1" w:rsidRPr="005635B1">
              <w:rPr>
                <w:rFonts w:ascii="Arial" w:hAnsi="Arial" w:cs="Arial"/>
                <w:sz w:val="20"/>
              </w:rPr>
              <w:t>.</w:t>
            </w:r>
          </w:p>
        </w:tc>
        <w:tc>
          <w:tcPr>
            <w:tcW w:w="2880" w:type="dxa"/>
          </w:tcPr>
          <w:p w14:paraId="7A54E0C6" w14:textId="77777777" w:rsidR="005D11ED" w:rsidRDefault="005D11ED" w:rsidP="00C71737">
            <w:pPr>
              <w:rPr>
                <w:rFonts w:ascii="Calibri" w:hAnsi="Calibri" w:cs="Arial"/>
                <w:b/>
                <w:szCs w:val="22"/>
                <w:lang w:eastAsia="zh-CN"/>
              </w:rPr>
            </w:pPr>
            <w:r>
              <w:rPr>
                <w:rFonts w:ascii="Calibri" w:hAnsi="Calibri" w:cs="Arial"/>
                <w:b/>
                <w:szCs w:val="22"/>
                <w:lang w:eastAsia="zh-CN"/>
              </w:rPr>
              <w:t>Revised.</w:t>
            </w:r>
          </w:p>
          <w:p w14:paraId="67C5DFBD" w14:textId="21D4408D" w:rsidR="005106A5" w:rsidRDefault="005D11ED" w:rsidP="00C71737">
            <w:pPr>
              <w:rPr>
                <w:rFonts w:ascii="Calibri" w:hAnsi="Calibri"/>
                <w:bCs/>
                <w:szCs w:val="22"/>
                <w:lang w:eastAsia="zh-CN"/>
              </w:rPr>
            </w:pPr>
            <w:r w:rsidRPr="00985386">
              <w:rPr>
                <w:rFonts w:ascii="Calibri" w:hAnsi="Calibri"/>
                <w:bCs/>
                <w:szCs w:val="22"/>
                <w:lang w:eastAsia="zh-CN"/>
              </w:rPr>
              <w:t>Agree with commentor</w:t>
            </w:r>
            <w:r>
              <w:rPr>
                <w:rFonts w:ascii="Calibri" w:hAnsi="Calibri"/>
                <w:bCs/>
                <w:szCs w:val="22"/>
                <w:lang w:eastAsia="zh-CN"/>
              </w:rPr>
              <w:t xml:space="preserve"> </w:t>
            </w:r>
            <w:r w:rsidR="005106A5">
              <w:rPr>
                <w:rFonts w:ascii="Calibri" w:hAnsi="Calibri"/>
                <w:bCs/>
                <w:szCs w:val="22"/>
                <w:lang w:eastAsia="zh-CN"/>
              </w:rPr>
              <w:t xml:space="preserve">that </w:t>
            </w:r>
            <w:r w:rsidR="00045496">
              <w:rPr>
                <w:rFonts w:ascii="Calibri" w:hAnsi="Calibri"/>
                <w:bCs/>
                <w:szCs w:val="22"/>
                <w:lang w:eastAsia="zh-CN"/>
              </w:rPr>
              <w:t>bullet style</w:t>
            </w:r>
            <w:r w:rsidR="00C41218">
              <w:rPr>
                <w:rFonts w:ascii="Calibri" w:hAnsi="Calibri"/>
                <w:bCs/>
                <w:szCs w:val="22"/>
                <w:lang w:eastAsia="zh-CN"/>
              </w:rPr>
              <w:t xml:space="preserve"> </w:t>
            </w:r>
            <w:r w:rsidR="000A4806">
              <w:rPr>
                <w:rFonts w:ascii="Calibri" w:hAnsi="Calibri"/>
                <w:bCs/>
                <w:szCs w:val="22"/>
                <w:lang w:eastAsia="zh-CN"/>
              </w:rPr>
              <w:t>provides more clarity</w:t>
            </w:r>
            <w:r w:rsidR="005106A5">
              <w:rPr>
                <w:rFonts w:ascii="Calibri" w:hAnsi="Calibri"/>
                <w:bCs/>
                <w:szCs w:val="22"/>
                <w:lang w:eastAsia="zh-CN"/>
              </w:rPr>
              <w:t>.</w:t>
            </w:r>
          </w:p>
          <w:p w14:paraId="23A2D72C" w14:textId="13B37CC2" w:rsidR="005D11ED" w:rsidRDefault="008C66D2" w:rsidP="00C71737">
            <w:pPr>
              <w:rPr>
                <w:rFonts w:ascii="Calibri" w:hAnsi="Calibri" w:cs="Arial"/>
                <w:b/>
                <w:szCs w:val="22"/>
                <w:lang w:eastAsia="zh-CN"/>
              </w:rPr>
            </w:pPr>
            <w:r>
              <w:rPr>
                <w:rFonts w:ascii="Calibri" w:hAnsi="Calibri"/>
                <w:bCs/>
                <w:szCs w:val="22"/>
                <w:lang w:eastAsia="zh-CN"/>
              </w:rPr>
              <w:t xml:space="preserve"> </w:t>
            </w:r>
          </w:p>
          <w:p w14:paraId="392573DF" w14:textId="52D2A2B1" w:rsidR="005D11ED" w:rsidRPr="00FA777D" w:rsidRDefault="005D11ED" w:rsidP="00C71737">
            <w:pPr>
              <w:rPr>
                <w:rFonts w:ascii="Calibri" w:hAnsi="Calibri" w:cs="Arial"/>
                <w:szCs w:val="22"/>
                <w:lang w:eastAsia="zh-CN"/>
              </w:rPr>
            </w:pPr>
            <w:proofErr w:type="spellStart"/>
            <w:r w:rsidRPr="00CF62B1">
              <w:rPr>
                <w:rFonts w:ascii="Arial" w:hAnsi="Arial" w:cs="Arial"/>
                <w:szCs w:val="18"/>
                <w:lang w:eastAsia="ko-KR"/>
              </w:rPr>
              <w:t>TGb</w:t>
            </w:r>
            <w:r w:rsidR="00236CC7">
              <w:rPr>
                <w:rFonts w:ascii="Arial" w:hAnsi="Arial" w:cs="Arial"/>
                <w:szCs w:val="18"/>
                <w:lang w:eastAsia="ko-KR"/>
              </w:rPr>
              <w:t>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9" w:history="1">
              <w:r w:rsidR="000333F4" w:rsidRPr="009D1F1B">
                <w:rPr>
                  <w:rStyle w:val="Hyperlink"/>
                  <w:rFonts w:ascii="Arial" w:hAnsi="Arial" w:cs="Arial"/>
                  <w:szCs w:val="18"/>
                  <w:lang w:eastAsia="ko-KR"/>
                </w:rPr>
                <w:t>https://mentor.ieee.org/802.11/dcn/21/11-21-</w:t>
              </w:r>
              <w:r w:rsidR="00C41218">
                <w:rPr>
                  <w:rStyle w:val="Hyperlink"/>
                  <w:rFonts w:ascii="Arial" w:hAnsi="Arial" w:cs="Arial"/>
                  <w:szCs w:val="18"/>
                  <w:lang w:eastAsia="ko-KR"/>
                </w:rPr>
                <w:t>1267</w:t>
              </w:r>
              <w:r w:rsidR="000333F4" w:rsidRPr="009D1F1B">
                <w:rPr>
                  <w:rStyle w:val="Hyperlink"/>
                  <w:rFonts w:ascii="Arial" w:hAnsi="Arial" w:cs="Arial"/>
                  <w:szCs w:val="18"/>
                  <w:lang w:eastAsia="ko-KR"/>
                </w:rPr>
                <w:t>-00-00be-CC36-CR-for-packet-extension.docx</w:t>
              </w:r>
            </w:hyperlink>
          </w:p>
        </w:tc>
      </w:tr>
    </w:tbl>
    <w:p w14:paraId="19348BCF" w14:textId="77777777" w:rsidR="005D11ED" w:rsidRDefault="005D11ED" w:rsidP="00F01F92">
      <w:pPr>
        <w:autoSpaceDE w:val="0"/>
        <w:autoSpaceDN w:val="0"/>
        <w:adjustRightInd w:val="0"/>
        <w:rPr>
          <w:sz w:val="24"/>
          <w:szCs w:val="24"/>
          <w:highlight w:val="yellow"/>
          <w:lang w:eastAsia="zh-CN"/>
        </w:rPr>
      </w:pPr>
    </w:p>
    <w:p w14:paraId="4CA888A4" w14:textId="7E14A443" w:rsidR="00F01F92" w:rsidRPr="00203859" w:rsidRDefault="00F01F92" w:rsidP="00F01F92">
      <w:pPr>
        <w:autoSpaceDE w:val="0"/>
        <w:autoSpaceDN w:val="0"/>
        <w:adjustRightInd w:val="0"/>
        <w:rPr>
          <w:sz w:val="24"/>
          <w:szCs w:val="24"/>
          <w:highlight w:val="yellow"/>
        </w:rPr>
      </w:pPr>
      <w:r>
        <w:rPr>
          <w:sz w:val="24"/>
          <w:szCs w:val="24"/>
          <w:highlight w:val="yellow"/>
          <w:lang w:eastAsia="zh-CN"/>
        </w:rPr>
        <w:t>be</w:t>
      </w:r>
      <w:r w:rsidRPr="00271A96">
        <w:rPr>
          <w:sz w:val="24"/>
          <w:szCs w:val="24"/>
          <w:highlight w:val="yellow"/>
          <w:lang w:eastAsia="zh-CN"/>
        </w:rPr>
        <w:t xml:space="preserve"> </w:t>
      </w:r>
      <w:r w:rsidRPr="00271A96">
        <w:rPr>
          <w:sz w:val="24"/>
          <w:szCs w:val="24"/>
          <w:highlight w:val="yellow"/>
        </w:rPr>
        <w:t xml:space="preserve">editor: please </w:t>
      </w:r>
      <w:r w:rsidR="008F30C5">
        <w:rPr>
          <w:sz w:val="24"/>
          <w:szCs w:val="24"/>
          <w:highlight w:val="yellow"/>
        </w:rPr>
        <w:t>make changes</w:t>
      </w:r>
      <w:r>
        <w:rPr>
          <w:i/>
          <w:sz w:val="24"/>
          <w:szCs w:val="24"/>
          <w:highlight w:val="yellow"/>
        </w:rPr>
        <w:t xml:space="preserve"> in D</w:t>
      </w:r>
      <w:r w:rsidR="000333F4">
        <w:rPr>
          <w:i/>
          <w:sz w:val="24"/>
          <w:szCs w:val="24"/>
          <w:highlight w:val="yellow"/>
        </w:rPr>
        <w:t>1</w:t>
      </w:r>
      <w:r>
        <w:rPr>
          <w:i/>
          <w:sz w:val="24"/>
          <w:szCs w:val="24"/>
          <w:highlight w:val="yellow"/>
        </w:rPr>
        <w:t>.</w:t>
      </w:r>
      <w:r w:rsidR="008876BB">
        <w:rPr>
          <w:i/>
          <w:sz w:val="24"/>
          <w:szCs w:val="24"/>
          <w:highlight w:val="yellow"/>
        </w:rPr>
        <w:t>1</w:t>
      </w:r>
      <w:r w:rsidR="008F30C5">
        <w:rPr>
          <w:i/>
          <w:sz w:val="24"/>
          <w:szCs w:val="24"/>
          <w:highlight w:val="yellow"/>
        </w:rPr>
        <w:t xml:space="preserve"> clause 36.</w:t>
      </w:r>
      <w:r w:rsidR="000333F4">
        <w:rPr>
          <w:i/>
          <w:sz w:val="24"/>
          <w:szCs w:val="24"/>
          <w:highlight w:val="yellow"/>
        </w:rPr>
        <w:t>3</w:t>
      </w:r>
      <w:r w:rsidR="008F30C5">
        <w:rPr>
          <w:i/>
          <w:sz w:val="24"/>
          <w:szCs w:val="24"/>
          <w:highlight w:val="yellow"/>
        </w:rPr>
        <w:t>.</w:t>
      </w:r>
      <w:r w:rsidR="000333F4">
        <w:rPr>
          <w:i/>
          <w:sz w:val="24"/>
          <w:szCs w:val="24"/>
          <w:highlight w:val="yellow"/>
        </w:rPr>
        <w:t>1</w:t>
      </w:r>
      <w:r w:rsidR="008F30C5">
        <w:rPr>
          <w:i/>
          <w:sz w:val="24"/>
          <w:szCs w:val="24"/>
          <w:highlight w:val="yellow"/>
        </w:rPr>
        <w:t>4</w:t>
      </w:r>
    </w:p>
    <w:p w14:paraId="788EEA3E" w14:textId="77777777" w:rsidR="00F01F92" w:rsidRPr="000333F4" w:rsidRDefault="00F01F92" w:rsidP="00F01F92">
      <w:pPr>
        <w:autoSpaceDE w:val="0"/>
        <w:autoSpaceDN w:val="0"/>
        <w:adjustRightInd w:val="0"/>
        <w:rPr>
          <w:sz w:val="24"/>
          <w:szCs w:val="24"/>
          <w:lang w:eastAsia="zh-CN"/>
        </w:rPr>
      </w:pPr>
    </w:p>
    <w:p w14:paraId="1DBD5798" w14:textId="004711DD" w:rsidR="00F01F92" w:rsidRPr="0092133D" w:rsidRDefault="00F01F92" w:rsidP="00F01F92">
      <w:pPr>
        <w:pStyle w:val="ListParagraph"/>
        <w:numPr>
          <w:ilvl w:val="0"/>
          <w:numId w:val="33"/>
        </w:numPr>
        <w:autoSpaceDE w:val="0"/>
        <w:autoSpaceDN w:val="0"/>
        <w:adjustRightInd w:val="0"/>
        <w:rPr>
          <w:lang w:eastAsia="zh-CN"/>
        </w:rPr>
      </w:pPr>
      <w:r>
        <w:rPr>
          <w:color w:val="000000"/>
          <w:highlight w:val="yellow"/>
          <w:lang w:eastAsia="zh-CN"/>
        </w:rPr>
        <w:t>On P</w:t>
      </w:r>
      <w:r w:rsidR="000333F4">
        <w:rPr>
          <w:color w:val="000000"/>
          <w:highlight w:val="yellow"/>
          <w:lang w:eastAsia="zh-CN"/>
        </w:rPr>
        <w:t>5</w:t>
      </w:r>
      <w:r w:rsidR="00381617">
        <w:rPr>
          <w:color w:val="000000"/>
          <w:highlight w:val="yellow"/>
          <w:lang w:eastAsia="zh-CN"/>
        </w:rPr>
        <w:t>5</w:t>
      </w:r>
      <w:r w:rsidR="000333F4">
        <w:rPr>
          <w:color w:val="000000"/>
          <w:highlight w:val="yellow"/>
          <w:lang w:eastAsia="zh-CN"/>
        </w:rPr>
        <w:t>2</w:t>
      </w:r>
      <w:r>
        <w:rPr>
          <w:color w:val="000000"/>
          <w:highlight w:val="yellow"/>
          <w:lang w:eastAsia="zh-CN"/>
        </w:rPr>
        <w:t>L</w:t>
      </w:r>
      <w:r w:rsidR="00D51288">
        <w:rPr>
          <w:color w:val="000000"/>
          <w:highlight w:val="yellow"/>
          <w:lang w:eastAsia="zh-CN"/>
        </w:rPr>
        <w:t>42</w:t>
      </w:r>
      <w:r w:rsidRPr="000F098D">
        <w:rPr>
          <w:color w:val="000000"/>
          <w:highlight w:val="yellow"/>
          <w:lang w:eastAsia="zh-CN"/>
        </w:rPr>
        <w:t xml:space="preserve"> (CID #</w:t>
      </w:r>
      <w:r w:rsidR="000333F4">
        <w:rPr>
          <w:color w:val="000000"/>
          <w:highlight w:val="yellow"/>
          <w:lang w:eastAsia="zh-CN"/>
        </w:rPr>
        <w:t>7253</w:t>
      </w:r>
      <w:r w:rsidRPr="000F098D">
        <w:rPr>
          <w:color w:val="000000"/>
          <w:highlight w:val="yellow"/>
          <w:lang w:eastAsia="zh-CN"/>
        </w:rPr>
        <w:t>):</w:t>
      </w:r>
      <w:r w:rsidRPr="000F098D">
        <w:rPr>
          <w:color w:val="000000"/>
          <w:lang w:eastAsia="zh-CN"/>
        </w:rPr>
        <w:t xml:space="preserve"> </w:t>
      </w:r>
    </w:p>
    <w:p w14:paraId="613B92F6" w14:textId="77777777" w:rsidR="000333F4" w:rsidRDefault="000333F4" w:rsidP="000333F4">
      <w:pPr>
        <w:pStyle w:val="VariableList"/>
        <w:spacing w:line="276" w:lineRule="auto"/>
        <w:ind w:left="0" w:firstLine="0"/>
        <w:rPr>
          <w:rStyle w:val="SC17323718"/>
        </w:rPr>
      </w:pPr>
    </w:p>
    <w:p w14:paraId="611B7921" w14:textId="77777777" w:rsidR="000333F4" w:rsidRDefault="000333F4" w:rsidP="000333F4">
      <w:pPr>
        <w:pStyle w:val="VariableList"/>
        <w:spacing w:line="276" w:lineRule="auto"/>
        <w:ind w:left="0" w:firstLine="0"/>
        <w:rPr>
          <w:ins w:id="0" w:author="Yan(msi) Zhang" w:date="2021-07-26T22:16:00Z"/>
          <w:rStyle w:val="SC17323600"/>
          <w:sz w:val="24"/>
          <w:szCs w:val="24"/>
        </w:rPr>
      </w:pPr>
      <w:r w:rsidRPr="000333F4">
        <w:rPr>
          <w:rStyle w:val="SC17323718"/>
          <w:sz w:val="24"/>
          <w:szCs w:val="24"/>
        </w:rPr>
        <w:t xml:space="preserve">A PE field of duration </w:t>
      </w:r>
      <w:r w:rsidRPr="000333F4">
        <w:rPr>
          <w:rStyle w:val="SC17323600"/>
          <w:sz w:val="24"/>
          <w:szCs w:val="24"/>
        </w:rPr>
        <w:t xml:space="preserve">0 </w:t>
      </w:r>
      <w:proofErr w:type="spellStart"/>
      <w:r w:rsidRPr="000333F4">
        <w:rPr>
          <w:rStyle w:val="SC17323600"/>
          <w:sz w:val="24"/>
          <w:szCs w:val="24"/>
        </w:rPr>
        <w:t>μs</w:t>
      </w:r>
      <w:proofErr w:type="spellEnd"/>
      <w:r w:rsidRPr="000333F4">
        <w:rPr>
          <w:rStyle w:val="SC17323600"/>
          <w:sz w:val="24"/>
          <w:szCs w:val="24"/>
        </w:rPr>
        <w:t xml:space="preserve">, 4 </w:t>
      </w:r>
      <w:proofErr w:type="spellStart"/>
      <w:r w:rsidRPr="000333F4">
        <w:rPr>
          <w:rStyle w:val="SC17323600"/>
          <w:sz w:val="24"/>
          <w:szCs w:val="24"/>
        </w:rPr>
        <w:t>μs</w:t>
      </w:r>
      <w:proofErr w:type="spellEnd"/>
      <w:r w:rsidRPr="000333F4">
        <w:rPr>
          <w:rStyle w:val="SC17323600"/>
          <w:sz w:val="24"/>
          <w:szCs w:val="24"/>
        </w:rPr>
        <w:t xml:space="preserve">, 8 </w:t>
      </w:r>
      <w:proofErr w:type="spellStart"/>
      <w:r w:rsidRPr="000333F4">
        <w:rPr>
          <w:rStyle w:val="SC17323600"/>
          <w:sz w:val="24"/>
          <w:szCs w:val="24"/>
        </w:rPr>
        <w:t>μs</w:t>
      </w:r>
      <w:proofErr w:type="spellEnd"/>
      <w:r w:rsidRPr="000333F4">
        <w:rPr>
          <w:rStyle w:val="SC17323600"/>
          <w:sz w:val="24"/>
          <w:szCs w:val="24"/>
        </w:rPr>
        <w:t xml:space="preserve">, 12 </w:t>
      </w:r>
      <w:proofErr w:type="spellStart"/>
      <w:r w:rsidRPr="000333F4">
        <w:rPr>
          <w:rStyle w:val="SC17323600"/>
          <w:sz w:val="24"/>
          <w:szCs w:val="24"/>
        </w:rPr>
        <w:t>μs</w:t>
      </w:r>
      <w:proofErr w:type="spellEnd"/>
      <w:r w:rsidRPr="000333F4">
        <w:rPr>
          <w:rStyle w:val="SC17323600"/>
          <w:sz w:val="24"/>
          <w:szCs w:val="24"/>
        </w:rPr>
        <w:t xml:space="preserve">, 16 </w:t>
      </w:r>
      <w:proofErr w:type="spellStart"/>
      <w:r w:rsidRPr="000333F4">
        <w:rPr>
          <w:rStyle w:val="SC17323600"/>
          <w:sz w:val="24"/>
          <w:szCs w:val="24"/>
        </w:rPr>
        <w:t>μs</w:t>
      </w:r>
      <w:proofErr w:type="spellEnd"/>
      <w:r w:rsidRPr="000333F4">
        <w:rPr>
          <w:rStyle w:val="SC17323600"/>
          <w:sz w:val="24"/>
          <w:szCs w:val="24"/>
        </w:rPr>
        <w:t xml:space="preserve">, or 20 </w:t>
      </w:r>
      <w:proofErr w:type="spellStart"/>
      <w:r w:rsidRPr="000333F4">
        <w:rPr>
          <w:rStyle w:val="SC17323600"/>
          <w:sz w:val="24"/>
          <w:szCs w:val="24"/>
        </w:rPr>
        <w:t>μs</w:t>
      </w:r>
      <w:proofErr w:type="spellEnd"/>
      <w:r w:rsidRPr="000333F4">
        <w:rPr>
          <w:rStyle w:val="SC17323600"/>
          <w:sz w:val="24"/>
          <w:szCs w:val="24"/>
        </w:rPr>
        <w:t xml:space="preserve"> </w:t>
      </w:r>
      <w:r w:rsidRPr="000333F4">
        <w:rPr>
          <w:rStyle w:val="SC17323718"/>
          <w:sz w:val="24"/>
          <w:szCs w:val="24"/>
        </w:rPr>
        <w:t xml:space="preserve">is present in an EHT PPDU. A PE field of duration </w:t>
      </w:r>
      <w:r w:rsidRPr="000333F4">
        <w:rPr>
          <w:rStyle w:val="SC17323600"/>
          <w:sz w:val="24"/>
          <w:szCs w:val="24"/>
        </w:rPr>
        <w:t xml:space="preserve">20 </w:t>
      </w:r>
      <w:proofErr w:type="spellStart"/>
      <w:r w:rsidRPr="000333F4">
        <w:rPr>
          <w:rStyle w:val="SC17323600"/>
          <w:sz w:val="24"/>
          <w:szCs w:val="24"/>
        </w:rPr>
        <w:t>μs</w:t>
      </w:r>
      <w:proofErr w:type="spellEnd"/>
      <w:r w:rsidRPr="000333F4">
        <w:rPr>
          <w:rStyle w:val="SC17323600"/>
          <w:sz w:val="24"/>
          <w:szCs w:val="24"/>
        </w:rPr>
        <w:t xml:space="preserve"> is only allowed in </w:t>
      </w:r>
      <w:ins w:id="1" w:author="Yan(msi) Zhang" w:date="2021-07-26T22:16:00Z">
        <w:r>
          <w:rPr>
            <w:rStyle w:val="SC17323600"/>
            <w:sz w:val="24"/>
            <w:szCs w:val="24"/>
          </w:rPr>
          <w:t>the following cases:</w:t>
        </w:r>
      </w:ins>
    </w:p>
    <w:p w14:paraId="1EDDD123" w14:textId="7CF7C43B" w:rsidR="000333F4" w:rsidRDefault="000333F4" w:rsidP="00A74E2C">
      <w:pPr>
        <w:pStyle w:val="VariableList"/>
        <w:numPr>
          <w:ilvl w:val="0"/>
          <w:numId w:val="41"/>
        </w:numPr>
        <w:spacing w:line="276" w:lineRule="auto"/>
        <w:ind w:left="648"/>
        <w:rPr>
          <w:ins w:id="2" w:author="Yan(msi) Zhang" w:date="2021-07-26T22:18:00Z"/>
          <w:rStyle w:val="SC17323600"/>
          <w:sz w:val="24"/>
          <w:szCs w:val="24"/>
          <w:lang w:eastAsia="zh-CN"/>
        </w:rPr>
      </w:pPr>
      <w:r w:rsidRPr="000333F4">
        <w:rPr>
          <w:rStyle w:val="SC17323600"/>
          <w:sz w:val="24"/>
          <w:szCs w:val="24"/>
        </w:rPr>
        <w:t>an EHT MU PPDU with at least one participating STA being modulated with 4096-QAM</w:t>
      </w:r>
      <w:del w:id="3" w:author="Yan(msi) Zhang" w:date="2021-07-26T22:22:00Z">
        <w:r w:rsidRPr="000333F4" w:rsidDel="006A6BE4">
          <w:rPr>
            <w:rStyle w:val="SC17323600"/>
            <w:sz w:val="24"/>
            <w:szCs w:val="24"/>
          </w:rPr>
          <w:delText xml:space="preserve">, </w:delText>
        </w:r>
      </w:del>
      <w:del w:id="4" w:author="Yan(msi) Zhang" w:date="2021-07-26T22:18:00Z">
        <w:r w:rsidRPr="000333F4" w:rsidDel="000333F4">
          <w:rPr>
            <w:rStyle w:val="SC17323600"/>
            <w:sz w:val="24"/>
            <w:szCs w:val="24"/>
          </w:rPr>
          <w:delText xml:space="preserve">or in </w:delText>
        </w:r>
      </w:del>
    </w:p>
    <w:p w14:paraId="3A8B8F30" w14:textId="483009B0" w:rsidR="000333F4" w:rsidRDefault="000333F4" w:rsidP="00A74E2C">
      <w:pPr>
        <w:pStyle w:val="VariableList"/>
        <w:numPr>
          <w:ilvl w:val="0"/>
          <w:numId w:val="41"/>
        </w:numPr>
        <w:spacing w:line="276" w:lineRule="auto"/>
        <w:ind w:left="648"/>
        <w:rPr>
          <w:ins w:id="5" w:author="Yan(msi) Zhang" w:date="2021-07-26T22:19:00Z"/>
          <w:rStyle w:val="SC17323600"/>
          <w:sz w:val="24"/>
          <w:szCs w:val="24"/>
          <w:lang w:eastAsia="zh-CN"/>
        </w:rPr>
      </w:pPr>
      <w:r w:rsidRPr="000333F4">
        <w:rPr>
          <w:rStyle w:val="SC17323600"/>
          <w:sz w:val="24"/>
          <w:szCs w:val="24"/>
        </w:rPr>
        <w:t>an EHT MU PPDU with more than eight spatial streams transmitted on at least one‌</w:t>
      </w:r>
      <w:proofErr w:type="spellStart"/>
      <w:r w:rsidRPr="000333F4">
        <w:rPr>
          <w:rStyle w:val="SC17323600"/>
          <w:rFonts w:ascii="Malgun Gothic" w:eastAsia="Malgun Gothic" w:hAnsi="Malgun Gothic" w:cs="Malgun Gothic" w:hint="eastAsia"/>
          <w:sz w:val="24"/>
          <w:szCs w:val="24"/>
        </w:rPr>
        <w:t>ﾠ</w:t>
      </w:r>
      <w:proofErr w:type="spellEnd"/>
      <w:r w:rsidRPr="000333F4">
        <w:rPr>
          <w:rStyle w:val="SC17323600"/>
          <w:sz w:val="24"/>
          <w:szCs w:val="24"/>
        </w:rPr>
        <w:t>RU/MRU</w:t>
      </w:r>
      <w:del w:id="6" w:author="Yan(msi) Zhang" w:date="2021-07-26T22:22:00Z">
        <w:r w:rsidRPr="000333F4" w:rsidDel="006A6BE4">
          <w:rPr>
            <w:rStyle w:val="SC17323600"/>
            <w:sz w:val="24"/>
            <w:szCs w:val="24"/>
          </w:rPr>
          <w:delText xml:space="preserve">, </w:delText>
        </w:r>
      </w:del>
      <w:del w:id="7" w:author="Yan(msi) Zhang" w:date="2021-07-26T22:18:00Z">
        <w:r w:rsidRPr="000333F4" w:rsidDel="000333F4">
          <w:rPr>
            <w:rStyle w:val="SC17323600"/>
            <w:sz w:val="24"/>
            <w:szCs w:val="24"/>
          </w:rPr>
          <w:delText xml:space="preserve">or in </w:delText>
        </w:r>
      </w:del>
    </w:p>
    <w:p w14:paraId="0EF3FA4A" w14:textId="75F08152" w:rsidR="0070040B" w:rsidRDefault="000333F4" w:rsidP="00A74E2C">
      <w:pPr>
        <w:pStyle w:val="VariableList"/>
        <w:numPr>
          <w:ilvl w:val="0"/>
          <w:numId w:val="41"/>
        </w:numPr>
        <w:spacing w:line="276" w:lineRule="auto"/>
        <w:ind w:left="648"/>
        <w:rPr>
          <w:ins w:id="8" w:author="Yan(msi) Zhang" w:date="2021-07-26T22:20:00Z"/>
          <w:rStyle w:val="SC17323600"/>
          <w:sz w:val="24"/>
          <w:szCs w:val="24"/>
          <w:lang w:eastAsia="zh-CN"/>
        </w:rPr>
      </w:pPr>
      <w:r w:rsidRPr="000333F4">
        <w:rPr>
          <w:rStyle w:val="SC17323600"/>
          <w:sz w:val="24"/>
          <w:szCs w:val="24"/>
        </w:rPr>
        <w:t>a 320 MHz EHT MU PPDU if the size of one of the allocated RU or MRU is greater than 2</w:t>
      </w:r>
      <w:r>
        <w:rPr>
          <w:rStyle w:val="SC17323600"/>
          <w:sz w:val="24"/>
          <w:szCs w:val="24"/>
        </w:rPr>
        <w:t>x</w:t>
      </w:r>
      <w:r w:rsidRPr="000333F4">
        <w:rPr>
          <w:rStyle w:val="SC17323600"/>
          <w:sz w:val="24"/>
          <w:szCs w:val="24"/>
        </w:rPr>
        <w:t>996</w:t>
      </w:r>
      <w:del w:id="9" w:author="Yan(msi) Zhang" w:date="2021-07-26T22:22:00Z">
        <w:r w:rsidRPr="000333F4" w:rsidDel="006A6BE4">
          <w:rPr>
            <w:rStyle w:val="SC17323600"/>
            <w:sz w:val="24"/>
            <w:szCs w:val="24"/>
          </w:rPr>
          <w:delText xml:space="preserve">, </w:delText>
        </w:r>
      </w:del>
      <w:del w:id="10" w:author="Yan(msi) Zhang" w:date="2021-07-26T22:20:00Z">
        <w:r w:rsidRPr="000333F4" w:rsidDel="0070040B">
          <w:rPr>
            <w:rStyle w:val="SC17323600"/>
            <w:sz w:val="24"/>
            <w:szCs w:val="24"/>
          </w:rPr>
          <w:delText xml:space="preserve">or in </w:delText>
        </w:r>
      </w:del>
    </w:p>
    <w:p w14:paraId="1CF6B228" w14:textId="269E2592" w:rsidR="000333F4" w:rsidRDefault="000333F4" w:rsidP="00A74E2C">
      <w:pPr>
        <w:pStyle w:val="VariableList"/>
        <w:numPr>
          <w:ilvl w:val="0"/>
          <w:numId w:val="41"/>
        </w:numPr>
        <w:spacing w:line="276" w:lineRule="auto"/>
        <w:ind w:left="648"/>
        <w:rPr>
          <w:ins w:id="11" w:author="Yan(msi) Zhang" w:date="2021-07-26T22:19:00Z"/>
          <w:rStyle w:val="SC17323600"/>
          <w:sz w:val="24"/>
          <w:szCs w:val="24"/>
          <w:lang w:eastAsia="zh-CN"/>
        </w:rPr>
      </w:pPr>
      <w:r w:rsidRPr="000333F4">
        <w:rPr>
          <w:rStyle w:val="SC17323600"/>
          <w:sz w:val="24"/>
          <w:szCs w:val="24"/>
        </w:rPr>
        <w:t>a</w:t>
      </w:r>
      <w:del w:id="12" w:author="Yan(msi) Zhang" w:date="2021-07-26T22:20:00Z">
        <w:r w:rsidRPr="000333F4" w:rsidDel="0070040B">
          <w:rPr>
            <w:rStyle w:val="SC17323600"/>
            <w:sz w:val="24"/>
            <w:szCs w:val="24"/>
          </w:rPr>
          <w:delText>n</w:delText>
        </w:r>
      </w:del>
      <w:ins w:id="13" w:author="Yan(msi) Zhang" w:date="2021-07-26T22:20:00Z">
        <w:r w:rsidR="0070040B">
          <w:rPr>
            <w:rStyle w:val="SC17323600"/>
            <w:sz w:val="24"/>
            <w:szCs w:val="24"/>
          </w:rPr>
          <w:t xml:space="preserve"> 320MHz</w:t>
        </w:r>
      </w:ins>
      <w:r w:rsidRPr="000333F4">
        <w:rPr>
          <w:rStyle w:val="SC17323600"/>
          <w:sz w:val="24"/>
          <w:szCs w:val="24"/>
        </w:rPr>
        <w:t xml:space="preserve"> EHT TB PPDU</w:t>
      </w:r>
      <w:del w:id="14" w:author="Yan(msi) Zhang" w:date="2021-07-26T22:22:00Z">
        <w:r w:rsidRPr="000333F4" w:rsidDel="006A6BE4">
          <w:rPr>
            <w:rStyle w:val="SC17323600"/>
            <w:sz w:val="24"/>
            <w:szCs w:val="24"/>
          </w:rPr>
          <w:delText>.</w:delText>
        </w:r>
      </w:del>
      <w:r w:rsidRPr="000333F4">
        <w:rPr>
          <w:rStyle w:val="SC17323600"/>
          <w:sz w:val="24"/>
          <w:szCs w:val="24"/>
        </w:rPr>
        <w:t xml:space="preserve"> </w:t>
      </w:r>
    </w:p>
    <w:p w14:paraId="03D61A7E" w14:textId="68298D55" w:rsidR="00F01F92" w:rsidRDefault="000333F4" w:rsidP="006A6BE4">
      <w:pPr>
        <w:pStyle w:val="VariableList"/>
        <w:spacing w:line="276" w:lineRule="auto"/>
        <w:ind w:left="0" w:firstLine="0"/>
        <w:rPr>
          <w:rStyle w:val="SC17323600"/>
          <w:sz w:val="24"/>
          <w:szCs w:val="24"/>
        </w:rPr>
      </w:pPr>
      <w:r w:rsidRPr="000333F4">
        <w:rPr>
          <w:rStyle w:val="SC17323600"/>
          <w:sz w:val="24"/>
          <w:szCs w:val="24"/>
        </w:rPr>
        <w:t xml:space="preserve">A non-AP EHT STA shall support transmission of an EHT TB PPDU with a PE field of duration up to 20 </w:t>
      </w:r>
      <w:proofErr w:type="spellStart"/>
      <w:r w:rsidRPr="000333F4">
        <w:rPr>
          <w:rStyle w:val="SC17323600"/>
          <w:sz w:val="24"/>
          <w:szCs w:val="24"/>
        </w:rPr>
        <w:t>μs</w:t>
      </w:r>
      <w:proofErr w:type="spellEnd"/>
      <w:r w:rsidRPr="000333F4">
        <w:rPr>
          <w:rStyle w:val="SC17323600"/>
          <w:sz w:val="24"/>
          <w:szCs w:val="24"/>
        </w:rPr>
        <w:t xml:space="preserve">, and reception of an EHT MU PPDU with a PE field of duration up to 20 </w:t>
      </w:r>
      <w:proofErr w:type="spellStart"/>
      <w:r w:rsidRPr="000333F4">
        <w:rPr>
          <w:rStyle w:val="SC17323600"/>
          <w:sz w:val="24"/>
          <w:szCs w:val="24"/>
        </w:rPr>
        <w:t>μs</w:t>
      </w:r>
      <w:proofErr w:type="spellEnd"/>
      <w:r w:rsidRPr="000333F4">
        <w:rPr>
          <w:rStyle w:val="SC17323600"/>
          <w:sz w:val="24"/>
          <w:szCs w:val="24"/>
        </w:rPr>
        <w:t>.</w:t>
      </w:r>
    </w:p>
    <w:p w14:paraId="1D1FE959" w14:textId="6C47AB49" w:rsidR="00B057FC" w:rsidRDefault="00B057FC" w:rsidP="006A6BE4">
      <w:pPr>
        <w:pStyle w:val="VariableList"/>
        <w:spacing w:line="276" w:lineRule="auto"/>
        <w:ind w:left="0" w:firstLine="0"/>
        <w:rPr>
          <w:rStyle w:val="SC17323600"/>
          <w:sz w:val="24"/>
          <w:szCs w:val="24"/>
        </w:rPr>
      </w:pPr>
    </w:p>
    <w:tbl>
      <w:tblPr>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900"/>
        <w:gridCol w:w="900"/>
        <w:gridCol w:w="2790"/>
        <w:gridCol w:w="1890"/>
        <w:gridCol w:w="2700"/>
      </w:tblGrid>
      <w:tr w:rsidR="00B057FC" w:rsidRPr="00FA777D" w14:paraId="1E656692" w14:textId="77777777" w:rsidTr="00A2641E">
        <w:tc>
          <w:tcPr>
            <w:tcW w:w="692" w:type="dxa"/>
          </w:tcPr>
          <w:p w14:paraId="7EAF2F9D" w14:textId="26D0793B" w:rsidR="00B057FC" w:rsidRDefault="00B057FC" w:rsidP="00235E3D">
            <w:pPr>
              <w:rPr>
                <w:rFonts w:ascii="Calibri" w:hAnsi="Calibri"/>
                <w:szCs w:val="22"/>
              </w:rPr>
            </w:pPr>
            <w:r>
              <w:rPr>
                <w:rFonts w:ascii="Calibri" w:hAnsi="Calibri"/>
                <w:szCs w:val="22"/>
              </w:rPr>
              <w:t>7254</w:t>
            </w:r>
          </w:p>
        </w:tc>
        <w:tc>
          <w:tcPr>
            <w:tcW w:w="900" w:type="dxa"/>
          </w:tcPr>
          <w:p w14:paraId="21C283FC" w14:textId="77777777" w:rsidR="00B057FC" w:rsidRDefault="00B057FC" w:rsidP="00235E3D">
            <w:pPr>
              <w:rPr>
                <w:rFonts w:ascii="Calibri" w:hAnsi="Calibri"/>
                <w:szCs w:val="22"/>
              </w:rPr>
            </w:pPr>
            <w:r>
              <w:rPr>
                <w:rFonts w:ascii="Calibri" w:hAnsi="Calibri"/>
                <w:szCs w:val="22"/>
              </w:rPr>
              <w:t>36.3.14</w:t>
            </w:r>
          </w:p>
        </w:tc>
        <w:tc>
          <w:tcPr>
            <w:tcW w:w="900" w:type="dxa"/>
          </w:tcPr>
          <w:p w14:paraId="3E4E2E64" w14:textId="6CED234F" w:rsidR="00B057FC" w:rsidRDefault="00B057FC" w:rsidP="00235E3D">
            <w:pPr>
              <w:rPr>
                <w:rFonts w:ascii="Calibri" w:hAnsi="Calibri"/>
                <w:szCs w:val="22"/>
              </w:rPr>
            </w:pPr>
            <w:r>
              <w:rPr>
                <w:rFonts w:ascii="Calibri" w:hAnsi="Calibri"/>
                <w:szCs w:val="22"/>
              </w:rPr>
              <w:t>5</w:t>
            </w:r>
            <w:r w:rsidR="000026EB">
              <w:rPr>
                <w:rFonts w:ascii="Calibri" w:hAnsi="Calibri"/>
                <w:szCs w:val="22"/>
              </w:rPr>
              <w:t>5</w:t>
            </w:r>
            <w:r>
              <w:rPr>
                <w:rFonts w:ascii="Calibri" w:hAnsi="Calibri"/>
                <w:szCs w:val="22"/>
              </w:rPr>
              <w:t>2.</w:t>
            </w:r>
            <w:r w:rsidR="00E37FD5">
              <w:rPr>
                <w:rFonts w:ascii="Calibri" w:hAnsi="Calibri"/>
                <w:szCs w:val="22"/>
              </w:rPr>
              <w:t>50</w:t>
            </w:r>
          </w:p>
        </w:tc>
        <w:tc>
          <w:tcPr>
            <w:tcW w:w="2790" w:type="dxa"/>
          </w:tcPr>
          <w:p w14:paraId="585695FB" w14:textId="2CD8E4E4" w:rsidR="00B057FC" w:rsidRPr="00D27575" w:rsidRDefault="00AD2D0D" w:rsidP="00235E3D">
            <w:pPr>
              <w:rPr>
                <w:rFonts w:ascii="Calibri" w:hAnsi="Calibri" w:cs="Arial"/>
                <w:sz w:val="24"/>
                <w:lang w:val="en-US" w:eastAsia="zh-CN"/>
              </w:rPr>
            </w:pPr>
            <w:r w:rsidRPr="00AD2D0D">
              <w:rPr>
                <w:rFonts w:ascii="Calibri" w:hAnsi="Calibri" w:cs="Arial"/>
                <w:sz w:val="24"/>
                <w:lang w:val="en-US" w:eastAsia="zh-CN"/>
              </w:rPr>
              <w:t>"shall not cause significant power leakage outside of the spectrum used by the Data field" and "the spectrum used by the PE field is commensurate with the locations and sizes of the occupied RUs or MRUs in the Data field" sound very similar. Merge to avoid repetition.</w:t>
            </w:r>
          </w:p>
        </w:tc>
        <w:tc>
          <w:tcPr>
            <w:tcW w:w="1890" w:type="dxa"/>
          </w:tcPr>
          <w:p w14:paraId="0CC4AE5B" w14:textId="5780AA0E" w:rsidR="00B057FC" w:rsidRPr="00BB7152" w:rsidRDefault="00AD2D0D" w:rsidP="00235E3D">
            <w:pPr>
              <w:rPr>
                <w:rFonts w:ascii="Arial" w:hAnsi="Arial" w:cs="Arial"/>
                <w:sz w:val="20"/>
                <w:lang w:val="en-US" w:eastAsia="zh-CN"/>
              </w:rPr>
            </w:pPr>
            <w:r>
              <w:rPr>
                <w:rFonts w:ascii="Arial" w:hAnsi="Arial" w:cs="Arial"/>
                <w:sz w:val="20"/>
              </w:rPr>
              <w:t>See comment</w:t>
            </w:r>
          </w:p>
        </w:tc>
        <w:tc>
          <w:tcPr>
            <w:tcW w:w="2700" w:type="dxa"/>
          </w:tcPr>
          <w:p w14:paraId="7061894F" w14:textId="77777777" w:rsidR="00B057FC" w:rsidRDefault="00B057FC" w:rsidP="00235E3D">
            <w:pPr>
              <w:rPr>
                <w:rFonts w:ascii="Calibri" w:hAnsi="Calibri" w:cs="Arial"/>
                <w:b/>
                <w:szCs w:val="22"/>
                <w:lang w:eastAsia="zh-CN"/>
              </w:rPr>
            </w:pPr>
            <w:r>
              <w:rPr>
                <w:rFonts w:ascii="Calibri" w:hAnsi="Calibri" w:cs="Arial"/>
                <w:b/>
                <w:szCs w:val="22"/>
                <w:lang w:eastAsia="zh-CN"/>
              </w:rPr>
              <w:t>Revised.</w:t>
            </w:r>
          </w:p>
          <w:p w14:paraId="68DD9B00" w14:textId="0CE930D1" w:rsidR="00B057FC" w:rsidRDefault="00B057FC" w:rsidP="00235E3D">
            <w:pPr>
              <w:rPr>
                <w:rFonts w:ascii="Calibri" w:hAnsi="Calibri"/>
                <w:bCs/>
                <w:szCs w:val="22"/>
                <w:lang w:eastAsia="zh-CN"/>
              </w:rPr>
            </w:pPr>
            <w:r w:rsidRPr="00985386">
              <w:rPr>
                <w:rFonts w:ascii="Calibri" w:hAnsi="Calibri"/>
                <w:bCs/>
                <w:szCs w:val="22"/>
                <w:lang w:eastAsia="zh-CN"/>
              </w:rPr>
              <w:t>Agree with commentor</w:t>
            </w:r>
            <w:r>
              <w:rPr>
                <w:rFonts w:ascii="Calibri" w:hAnsi="Calibri"/>
                <w:bCs/>
                <w:szCs w:val="22"/>
                <w:lang w:eastAsia="zh-CN"/>
              </w:rPr>
              <w:t xml:space="preserve"> that </w:t>
            </w:r>
            <w:r w:rsidR="005458DF">
              <w:rPr>
                <w:rFonts w:ascii="Calibri" w:hAnsi="Calibri"/>
                <w:bCs/>
                <w:szCs w:val="22"/>
                <w:lang w:eastAsia="zh-CN"/>
              </w:rPr>
              <w:t>the text can be more concise since the latter requirement guarantee</w:t>
            </w:r>
            <w:r w:rsidR="005E0D6C">
              <w:rPr>
                <w:rFonts w:ascii="Calibri" w:hAnsi="Calibri"/>
                <w:bCs/>
                <w:szCs w:val="22"/>
                <w:lang w:eastAsia="zh-CN"/>
              </w:rPr>
              <w:t>s</w:t>
            </w:r>
            <w:r w:rsidR="005458DF">
              <w:rPr>
                <w:rFonts w:ascii="Calibri" w:hAnsi="Calibri"/>
                <w:bCs/>
                <w:szCs w:val="22"/>
                <w:lang w:eastAsia="zh-CN"/>
              </w:rPr>
              <w:t xml:space="preserve"> the former requirement is satisfied</w:t>
            </w:r>
            <w:r>
              <w:rPr>
                <w:rFonts w:ascii="Calibri" w:hAnsi="Calibri"/>
                <w:bCs/>
                <w:szCs w:val="22"/>
                <w:lang w:eastAsia="zh-CN"/>
              </w:rPr>
              <w:t>.</w:t>
            </w:r>
          </w:p>
          <w:p w14:paraId="18904038" w14:textId="77777777" w:rsidR="00B057FC" w:rsidRDefault="00B057FC" w:rsidP="00235E3D">
            <w:pPr>
              <w:rPr>
                <w:rFonts w:ascii="Calibri" w:hAnsi="Calibri" w:cs="Arial"/>
                <w:b/>
                <w:szCs w:val="22"/>
                <w:lang w:eastAsia="zh-CN"/>
              </w:rPr>
            </w:pPr>
            <w:r>
              <w:rPr>
                <w:rFonts w:ascii="Calibri" w:hAnsi="Calibri"/>
                <w:bCs/>
                <w:szCs w:val="22"/>
                <w:lang w:eastAsia="zh-CN"/>
              </w:rPr>
              <w:t xml:space="preserve"> </w:t>
            </w:r>
          </w:p>
          <w:p w14:paraId="70FC696D" w14:textId="2EF77FC2" w:rsidR="00B057FC" w:rsidRPr="00FA777D" w:rsidRDefault="00A2641E" w:rsidP="00235E3D">
            <w:pPr>
              <w:rPr>
                <w:rFonts w:ascii="Calibri" w:hAnsi="Calibri" w:cs="Arial"/>
                <w:szCs w:val="22"/>
                <w:lang w:eastAsia="zh-CN"/>
              </w:rPr>
            </w:pPr>
            <w:proofErr w:type="spellStart"/>
            <w:r w:rsidRPr="00CF62B1">
              <w:rPr>
                <w:rFonts w:ascii="Arial" w:hAnsi="Arial" w:cs="Arial"/>
                <w:szCs w:val="18"/>
                <w:lang w:eastAsia="ko-KR"/>
              </w:rPr>
              <w:t>TGb</w:t>
            </w:r>
            <w:r>
              <w:rPr>
                <w:rFonts w:ascii="Arial" w:hAnsi="Arial" w:cs="Arial"/>
                <w:szCs w:val="18"/>
                <w:lang w:eastAsia="ko-KR"/>
              </w:rPr>
              <w:t>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10" w:history="1">
              <w:r w:rsidRPr="009D1F1B">
                <w:rPr>
                  <w:rStyle w:val="Hyperlink"/>
                  <w:rFonts w:ascii="Arial" w:hAnsi="Arial" w:cs="Arial"/>
                  <w:szCs w:val="18"/>
                  <w:lang w:eastAsia="ko-KR"/>
                </w:rPr>
                <w:t>https://mentor.ieee.org/802.11/dcn/21/11-21-</w:t>
              </w:r>
              <w:r w:rsidR="00C41218">
                <w:rPr>
                  <w:rStyle w:val="Hyperlink"/>
                  <w:rFonts w:ascii="Arial" w:hAnsi="Arial" w:cs="Arial"/>
                  <w:szCs w:val="18"/>
                  <w:lang w:eastAsia="ko-KR"/>
                </w:rPr>
                <w:t>1267</w:t>
              </w:r>
              <w:r w:rsidRPr="009D1F1B">
                <w:rPr>
                  <w:rStyle w:val="Hyperlink"/>
                  <w:rFonts w:ascii="Arial" w:hAnsi="Arial" w:cs="Arial"/>
                  <w:szCs w:val="18"/>
                  <w:lang w:eastAsia="ko-KR"/>
                </w:rPr>
                <w:t>-00-00be-CC36-CR-for-packet-extension.docx</w:t>
              </w:r>
            </w:hyperlink>
          </w:p>
        </w:tc>
      </w:tr>
    </w:tbl>
    <w:p w14:paraId="331CBF23" w14:textId="77777777" w:rsidR="00B057FC" w:rsidRDefault="00B057FC" w:rsidP="00B057FC">
      <w:pPr>
        <w:autoSpaceDE w:val="0"/>
        <w:autoSpaceDN w:val="0"/>
        <w:adjustRightInd w:val="0"/>
        <w:rPr>
          <w:sz w:val="24"/>
          <w:szCs w:val="24"/>
          <w:highlight w:val="yellow"/>
          <w:lang w:eastAsia="zh-CN"/>
        </w:rPr>
      </w:pPr>
    </w:p>
    <w:p w14:paraId="70DD8238" w14:textId="61C8909F" w:rsidR="00B057FC" w:rsidRPr="00203859" w:rsidRDefault="00B057FC" w:rsidP="00B057FC">
      <w:pPr>
        <w:autoSpaceDE w:val="0"/>
        <w:autoSpaceDN w:val="0"/>
        <w:adjustRightInd w:val="0"/>
        <w:rPr>
          <w:sz w:val="24"/>
          <w:szCs w:val="24"/>
          <w:highlight w:val="yellow"/>
        </w:rPr>
      </w:pPr>
      <w:r>
        <w:rPr>
          <w:sz w:val="24"/>
          <w:szCs w:val="24"/>
          <w:highlight w:val="yellow"/>
          <w:lang w:eastAsia="zh-CN"/>
        </w:rPr>
        <w:t>be</w:t>
      </w:r>
      <w:r w:rsidRPr="00271A96">
        <w:rPr>
          <w:sz w:val="24"/>
          <w:szCs w:val="24"/>
          <w:highlight w:val="yellow"/>
          <w:lang w:eastAsia="zh-CN"/>
        </w:rPr>
        <w:t xml:space="preserve"> </w:t>
      </w:r>
      <w:r w:rsidRPr="00271A96">
        <w:rPr>
          <w:sz w:val="24"/>
          <w:szCs w:val="24"/>
          <w:highlight w:val="yellow"/>
        </w:rPr>
        <w:t xml:space="preserve">editor: please </w:t>
      </w:r>
      <w:r>
        <w:rPr>
          <w:sz w:val="24"/>
          <w:szCs w:val="24"/>
          <w:highlight w:val="yellow"/>
        </w:rPr>
        <w:t>make changes</w:t>
      </w:r>
      <w:r>
        <w:rPr>
          <w:i/>
          <w:sz w:val="24"/>
          <w:szCs w:val="24"/>
          <w:highlight w:val="yellow"/>
        </w:rPr>
        <w:t xml:space="preserve"> in D1.</w:t>
      </w:r>
      <w:r w:rsidR="00185F74">
        <w:rPr>
          <w:i/>
          <w:sz w:val="24"/>
          <w:szCs w:val="24"/>
          <w:highlight w:val="yellow"/>
        </w:rPr>
        <w:t>1</w:t>
      </w:r>
      <w:r>
        <w:rPr>
          <w:i/>
          <w:sz w:val="24"/>
          <w:szCs w:val="24"/>
          <w:highlight w:val="yellow"/>
        </w:rPr>
        <w:t xml:space="preserve"> clause 36.3.14</w:t>
      </w:r>
    </w:p>
    <w:p w14:paraId="7CD99CBF" w14:textId="77777777" w:rsidR="00B057FC" w:rsidRPr="000333F4" w:rsidRDefault="00B057FC" w:rsidP="00B057FC">
      <w:pPr>
        <w:autoSpaceDE w:val="0"/>
        <w:autoSpaceDN w:val="0"/>
        <w:adjustRightInd w:val="0"/>
        <w:rPr>
          <w:sz w:val="24"/>
          <w:szCs w:val="24"/>
          <w:lang w:eastAsia="zh-CN"/>
        </w:rPr>
      </w:pPr>
    </w:p>
    <w:p w14:paraId="435F35B6" w14:textId="2D53B10B" w:rsidR="00B057FC" w:rsidRPr="0092133D" w:rsidRDefault="00B057FC" w:rsidP="00B057FC">
      <w:pPr>
        <w:pStyle w:val="ListParagraph"/>
        <w:numPr>
          <w:ilvl w:val="0"/>
          <w:numId w:val="33"/>
        </w:numPr>
        <w:autoSpaceDE w:val="0"/>
        <w:autoSpaceDN w:val="0"/>
        <w:adjustRightInd w:val="0"/>
        <w:rPr>
          <w:lang w:eastAsia="zh-CN"/>
        </w:rPr>
      </w:pPr>
      <w:r>
        <w:rPr>
          <w:color w:val="000000"/>
          <w:highlight w:val="yellow"/>
          <w:lang w:eastAsia="zh-CN"/>
        </w:rPr>
        <w:t>On P5</w:t>
      </w:r>
      <w:r w:rsidR="00A903CE">
        <w:rPr>
          <w:color w:val="000000"/>
          <w:highlight w:val="yellow"/>
          <w:lang w:eastAsia="zh-CN"/>
        </w:rPr>
        <w:t>5</w:t>
      </w:r>
      <w:r>
        <w:rPr>
          <w:color w:val="000000"/>
          <w:highlight w:val="yellow"/>
          <w:lang w:eastAsia="zh-CN"/>
        </w:rPr>
        <w:t>2L</w:t>
      </w:r>
      <w:r w:rsidR="001E32CF">
        <w:rPr>
          <w:color w:val="000000"/>
          <w:highlight w:val="yellow"/>
          <w:lang w:eastAsia="zh-CN"/>
        </w:rPr>
        <w:t>50</w:t>
      </w:r>
      <w:r w:rsidRPr="000F098D">
        <w:rPr>
          <w:color w:val="000000"/>
          <w:highlight w:val="yellow"/>
          <w:lang w:eastAsia="zh-CN"/>
        </w:rPr>
        <w:t xml:space="preserve"> (CID #</w:t>
      </w:r>
      <w:r>
        <w:rPr>
          <w:color w:val="000000"/>
          <w:highlight w:val="yellow"/>
          <w:lang w:eastAsia="zh-CN"/>
        </w:rPr>
        <w:t>725</w:t>
      </w:r>
      <w:r w:rsidR="001E32CF">
        <w:rPr>
          <w:color w:val="000000"/>
          <w:highlight w:val="yellow"/>
          <w:lang w:eastAsia="zh-CN"/>
        </w:rPr>
        <w:t>4</w:t>
      </w:r>
      <w:r w:rsidRPr="000F098D">
        <w:rPr>
          <w:color w:val="000000"/>
          <w:highlight w:val="yellow"/>
          <w:lang w:eastAsia="zh-CN"/>
        </w:rPr>
        <w:t>):</w:t>
      </w:r>
      <w:r w:rsidRPr="000F098D">
        <w:rPr>
          <w:color w:val="000000"/>
          <w:lang w:eastAsia="zh-CN"/>
        </w:rPr>
        <w:t xml:space="preserve"> </w:t>
      </w:r>
    </w:p>
    <w:p w14:paraId="003CBA9C" w14:textId="77777777" w:rsidR="005859DA" w:rsidRDefault="005859DA" w:rsidP="005859DA">
      <w:pPr>
        <w:pStyle w:val="VariableList"/>
        <w:spacing w:line="276" w:lineRule="auto"/>
        <w:ind w:left="0" w:firstLine="0"/>
        <w:rPr>
          <w:rFonts w:eastAsia="SimSun"/>
          <w:w w:val="100"/>
          <w:lang w:eastAsia="en-US"/>
        </w:rPr>
      </w:pPr>
    </w:p>
    <w:p w14:paraId="1482F2F4" w14:textId="68D68797" w:rsidR="00B057FC" w:rsidRDefault="005859DA" w:rsidP="005859DA">
      <w:pPr>
        <w:pStyle w:val="VariableList"/>
        <w:spacing w:line="276" w:lineRule="auto"/>
        <w:ind w:left="0" w:firstLine="0"/>
        <w:rPr>
          <w:rFonts w:eastAsia="SimSun"/>
          <w:w w:val="100"/>
          <w:sz w:val="24"/>
          <w:szCs w:val="24"/>
          <w:lang w:eastAsia="en-US"/>
        </w:rPr>
      </w:pPr>
      <w:r w:rsidRPr="005458DF">
        <w:rPr>
          <w:rFonts w:eastAsia="SimSun"/>
          <w:w w:val="100"/>
          <w:sz w:val="24"/>
          <w:szCs w:val="24"/>
          <w:lang w:eastAsia="en-US"/>
        </w:rPr>
        <w:t>The PE field, if present, shall be transmitted with the same average power as the Data field</w:t>
      </w:r>
      <w:del w:id="15" w:author="Yan(msi) Zhang" w:date="2021-07-26T22:35:00Z">
        <w:r w:rsidRPr="005458DF" w:rsidDel="00A61A9B">
          <w:rPr>
            <w:rFonts w:eastAsia="SimSun"/>
            <w:w w:val="100"/>
            <w:sz w:val="24"/>
            <w:szCs w:val="24"/>
            <w:lang w:eastAsia="en-US"/>
          </w:rPr>
          <w:delText xml:space="preserve"> and shall not cause significant power leakage outside of the spectrum used by the Data field</w:delText>
        </w:r>
      </w:del>
      <w:r w:rsidRPr="005458DF">
        <w:rPr>
          <w:rFonts w:eastAsia="SimSun"/>
          <w:w w:val="100"/>
          <w:sz w:val="24"/>
          <w:szCs w:val="24"/>
          <w:lang w:eastAsia="en-US"/>
        </w:rPr>
        <w:t xml:space="preserve">. Other than that, its content is arbitrary. In an OFDMA EHT PPDU or punctured non-OFDMA EHT PPDU, the spectrum used by the PE field </w:t>
      </w:r>
      <w:del w:id="16" w:author="Yan(msi) Zhang" w:date="2021-07-26T22:42:00Z">
        <w:r w:rsidRPr="005458DF" w:rsidDel="003437B8">
          <w:rPr>
            <w:rFonts w:eastAsia="SimSun"/>
            <w:w w:val="100"/>
            <w:sz w:val="24"/>
            <w:szCs w:val="24"/>
            <w:lang w:eastAsia="en-US"/>
          </w:rPr>
          <w:delText xml:space="preserve">is </w:delText>
        </w:r>
      </w:del>
      <w:ins w:id="17" w:author="Yan(msi) Zhang" w:date="2021-07-26T22:42:00Z">
        <w:r w:rsidR="003437B8">
          <w:rPr>
            <w:rFonts w:eastAsia="SimSun"/>
            <w:w w:val="100"/>
            <w:sz w:val="24"/>
            <w:szCs w:val="24"/>
            <w:lang w:eastAsia="en-US"/>
          </w:rPr>
          <w:t xml:space="preserve">shall be </w:t>
        </w:r>
      </w:ins>
      <w:r w:rsidRPr="005458DF">
        <w:rPr>
          <w:rFonts w:eastAsia="SimSun"/>
          <w:w w:val="100"/>
          <w:sz w:val="24"/>
          <w:szCs w:val="24"/>
          <w:lang w:eastAsia="en-US"/>
        </w:rPr>
        <w:t>commensurate with the locations and sizes of the occupied RUs or MRUs in the Data field</w:t>
      </w:r>
      <w:ins w:id="18" w:author="Yan(msi) Zhang" w:date="2021-07-26T22:35:00Z">
        <w:r w:rsidR="00A61A9B">
          <w:rPr>
            <w:rFonts w:eastAsia="SimSun"/>
            <w:w w:val="100"/>
            <w:sz w:val="24"/>
            <w:szCs w:val="24"/>
            <w:lang w:eastAsia="en-US"/>
          </w:rPr>
          <w:t xml:space="preserve"> to </w:t>
        </w:r>
      </w:ins>
      <w:ins w:id="19" w:author="Yan(msi) Zhang" w:date="2021-07-26T22:43:00Z">
        <w:r w:rsidR="008570ED">
          <w:rPr>
            <w:rFonts w:eastAsia="SimSun"/>
            <w:w w:val="100"/>
            <w:sz w:val="24"/>
            <w:szCs w:val="24"/>
            <w:lang w:eastAsia="en-US"/>
          </w:rPr>
          <w:t>minimize</w:t>
        </w:r>
      </w:ins>
      <w:ins w:id="20" w:author="Yan(msi) Zhang" w:date="2021-07-26T22:35:00Z">
        <w:r w:rsidR="00A61A9B">
          <w:rPr>
            <w:rFonts w:eastAsia="SimSun"/>
            <w:w w:val="100"/>
            <w:sz w:val="24"/>
            <w:szCs w:val="24"/>
            <w:lang w:eastAsia="en-US"/>
          </w:rPr>
          <w:t xml:space="preserve"> power leakage</w:t>
        </w:r>
      </w:ins>
      <w:ins w:id="21" w:author="Yan(msi) Zhang" w:date="2021-07-26T22:36:00Z">
        <w:r w:rsidR="00A61A9B">
          <w:rPr>
            <w:rFonts w:eastAsia="SimSun"/>
            <w:w w:val="100"/>
            <w:sz w:val="24"/>
            <w:szCs w:val="24"/>
            <w:lang w:eastAsia="en-US"/>
          </w:rPr>
          <w:t xml:space="preserve"> outside</w:t>
        </w:r>
      </w:ins>
      <w:ins w:id="22" w:author="Yan(msi) Zhang" w:date="2021-07-26T22:40:00Z">
        <w:r w:rsidR="00A61A9B">
          <w:rPr>
            <w:rFonts w:eastAsia="SimSun"/>
            <w:w w:val="100"/>
            <w:sz w:val="24"/>
            <w:szCs w:val="24"/>
            <w:lang w:eastAsia="en-US"/>
          </w:rPr>
          <w:t xml:space="preserve"> of</w:t>
        </w:r>
      </w:ins>
      <w:ins w:id="23" w:author="Yan(msi) Zhang" w:date="2021-07-26T22:36:00Z">
        <w:r w:rsidR="00A61A9B">
          <w:rPr>
            <w:rFonts w:eastAsia="SimSun"/>
            <w:w w:val="100"/>
            <w:sz w:val="24"/>
            <w:szCs w:val="24"/>
            <w:lang w:eastAsia="en-US"/>
          </w:rPr>
          <w:t xml:space="preserve"> the spectrum used by the Data field</w:t>
        </w:r>
      </w:ins>
      <w:r w:rsidRPr="005458DF">
        <w:rPr>
          <w:rFonts w:eastAsia="SimSun"/>
          <w:w w:val="100"/>
          <w:sz w:val="24"/>
          <w:szCs w:val="24"/>
          <w:lang w:eastAsia="en-US"/>
        </w:rPr>
        <w:t>. For example, for a 20 MHz OFDMA EHT PPDU, if the occupied RU in the Data field is 106-tone RU, the PE would have a spectrum that is approximately 10 MHz wide.</w:t>
      </w:r>
    </w:p>
    <w:sectPr w:rsidR="00B057FC" w:rsidSect="00D630ED">
      <w:headerReference w:type="default" r:id="rId11"/>
      <w:footerReference w:type="default" r:id="rId12"/>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7D9FFD" w14:textId="77777777" w:rsidR="00612FDD" w:rsidRDefault="00612FDD">
      <w:r>
        <w:separator/>
      </w:r>
    </w:p>
  </w:endnote>
  <w:endnote w:type="continuationSeparator" w:id="0">
    <w:p w14:paraId="0A3B6053" w14:textId="77777777" w:rsidR="00612FDD" w:rsidRDefault="00612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Malgun Gothic">
    <w:altName w:val="¡Ë¡þ¡§uA¡§¡þ ¢®¨¡i¡Íin"/>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45F43" w14:textId="05E50D98" w:rsidR="00E96FDB" w:rsidRPr="00EF1A28" w:rsidRDefault="006C5B9D">
    <w:pPr>
      <w:pStyle w:val="Footer"/>
      <w:tabs>
        <w:tab w:val="clear" w:pos="6480"/>
        <w:tab w:val="center" w:pos="4680"/>
        <w:tab w:val="right" w:pos="9360"/>
      </w:tabs>
      <w:rPr>
        <w:lang w:val="fr-FR"/>
      </w:rPr>
    </w:pPr>
    <w:r>
      <w:fldChar w:fldCharType="begin"/>
    </w:r>
    <w:r w:rsidRPr="005F1DA1">
      <w:rPr>
        <w:lang w:val="fr-FR"/>
      </w:rPr>
      <w:instrText xml:space="preserve"> SUBJECT  \* MERGEFORMAT </w:instrText>
    </w:r>
    <w:r>
      <w:fldChar w:fldCharType="separate"/>
    </w:r>
    <w:proofErr w:type="spellStart"/>
    <w:r w:rsidR="00E96FDB" w:rsidRPr="00CB32B9">
      <w:rPr>
        <w:lang w:val="fr-FR"/>
      </w:rPr>
      <w:t>Submission</w:t>
    </w:r>
    <w:proofErr w:type="spellEnd"/>
    <w:r>
      <w:rPr>
        <w:lang w:val="fr-FR"/>
      </w:rPr>
      <w:fldChar w:fldCharType="end"/>
    </w:r>
    <w:r w:rsidR="00E96FDB" w:rsidRPr="00EF1A28">
      <w:rPr>
        <w:lang w:val="fr-FR"/>
      </w:rPr>
      <w:tab/>
      <w:t xml:space="preserve">page </w:t>
    </w:r>
    <w:r w:rsidR="00E96FDB">
      <w:fldChar w:fldCharType="begin"/>
    </w:r>
    <w:r w:rsidR="00E96FDB" w:rsidRPr="00EF1A28">
      <w:rPr>
        <w:lang w:val="fr-FR"/>
      </w:rPr>
      <w:instrText xml:space="preserve">page </w:instrText>
    </w:r>
    <w:r w:rsidR="00E96FDB">
      <w:fldChar w:fldCharType="separate"/>
    </w:r>
    <w:r w:rsidR="00FF673C">
      <w:rPr>
        <w:noProof/>
        <w:lang w:val="fr-FR"/>
      </w:rPr>
      <w:t>7</w:t>
    </w:r>
    <w:r w:rsidR="00E96FDB">
      <w:fldChar w:fldCharType="end"/>
    </w:r>
    <w:r w:rsidR="00E96FDB">
      <w:rPr>
        <w:lang w:val="fr-FR"/>
      </w:rPr>
      <w:tab/>
    </w:r>
    <w:r w:rsidR="00E96FDB">
      <w:rPr>
        <w:lang w:val="fr-FR" w:eastAsia="zh-CN"/>
      </w:rPr>
      <w:t>Yan Zhang (</w:t>
    </w:r>
    <w:r w:rsidR="008E05A3">
      <w:rPr>
        <w:lang w:val="fr-FR" w:eastAsia="zh-CN"/>
      </w:rPr>
      <w:t>NXP</w:t>
    </w:r>
    <w:r w:rsidR="00E96FDB">
      <w:rPr>
        <w:lang w:val="fr-FR" w:eastAsia="zh-CN"/>
      </w:rPr>
      <w:t>)</w:t>
    </w:r>
    <w:r w:rsidR="00E96FDB" w:rsidRPr="00EF1A28">
      <w:rPr>
        <w:lang w:val="fr-FR"/>
      </w:rPr>
      <w:t>, et. al.</w:t>
    </w:r>
  </w:p>
  <w:p w14:paraId="42C74310" w14:textId="77777777" w:rsidR="00E96FDB" w:rsidRPr="00EF1A28" w:rsidRDefault="00E96FDB">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48E06C" w14:textId="77777777" w:rsidR="00612FDD" w:rsidRDefault="00612FDD">
      <w:r>
        <w:separator/>
      </w:r>
    </w:p>
  </w:footnote>
  <w:footnote w:type="continuationSeparator" w:id="0">
    <w:p w14:paraId="137AEDC5" w14:textId="77777777" w:rsidR="00612FDD" w:rsidRDefault="00612F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7202C4" w14:textId="5F6260FE" w:rsidR="00E96FDB" w:rsidRDefault="008B1DCC">
    <w:pPr>
      <w:pStyle w:val="Header"/>
      <w:tabs>
        <w:tab w:val="clear" w:pos="6480"/>
        <w:tab w:val="center" w:pos="4680"/>
        <w:tab w:val="right" w:pos="9360"/>
      </w:tabs>
      <w:rPr>
        <w:lang w:eastAsia="zh-CN"/>
      </w:rPr>
    </w:pPr>
    <w:r>
      <w:rPr>
        <w:lang w:eastAsia="zh-CN"/>
      </w:rPr>
      <w:t>Jul</w:t>
    </w:r>
    <w:r w:rsidR="000F33CA">
      <w:rPr>
        <w:lang w:eastAsia="zh-CN"/>
      </w:rPr>
      <w:t>y</w:t>
    </w:r>
    <w:r w:rsidR="00E96FDB">
      <w:rPr>
        <w:lang w:eastAsia="zh-CN"/>
      </w:rPr>
      <w:t>, 20</w:t>
    </w:r>
    <w:r w:rsidR="000F33CA">
      <w:rPr>
        <w:lang w:eastAsia="zh-CN"/>
      </w:rPr>
      <w:t>21</w:t>
    </w:r>
    <w:r w:rsidR="00E96FDB">
      <w:tab/>
    </w:r>
    <w:r w:rsidR="00E96FDB">
      <w:tab/>
    </w:r>
    <w:r w:rsidR="00612FDD">
      <w:fldChar w:fldCharType="begin"/>
    </w:r>
    <w:r w:rsidR="00612FDD">
      <w:instrText xml:space="preserve"> TITLE  \* MERGEFORMAT </w:instrText>
    </w:r>
    <w:r w:rsidR="00612FDD">
      <w:fldChar w:fldCharType="separate"/>
    </w:r>
    <w:r w:rsidR="00E96FDB">
      <w:t>doc.: IEEE 802.11-</w:t>
    </w:r>
    <w:r w:rsidR="003A49D0">
      <w:t>21</w:t>
    </w:r>
    <w:r w:rsidR="00E96FDB">
      <w:rPr>
        <w:lang w:eastAsia="zh-CN"/>
      </w:rPr>
      <w:t>/</w:t>
    </w:r>
    <w:r w:rsidR="00612FDD">
      <w:rPr>
        <w:lang w:eastAsia="zh-CN"/>
      </w:rPr>
      <w:fldChar w:fldCharType="end"/>
    </w:r>
    <w:r w:rsidR="000D4A7A">
      <w:t>1267</w:t>
    </w:r>
    <w:r>
      <w:t>r0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31679"/>
    <w:multiLevelType w:val="hybridMultilevel"/>
    <w:tmpl w:val="A3C07BAC"/>
    <w:lvl w:ilvl="0" w:tplc="74EC06D0">
      <w:start w:val="24"/>
      <w:numFmt w:val="bullet"/>
      <w:lvlText w:val="-"/>
      <w:lvlJc w:val="left"/>
      <w:pPr>
        <w:ind w:left="1080" w:hanging="360"/>
      </w:pPr>
      <w:rPr>
        <w:rFonts w:ascii="TimesNewRomanPSMT" w:eastAsia="SimSun" w:hAnsi="TimesNewRomanPSMT" w:cs="TimesNewRomanPS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6042D2"/>
    <w:multiLevelType w:val="hybridMultilevel"/>
    <w:tmpl w:val="54D03BB4"/>
    <w:lvl w:ilvl="0" w:tplc="C8642028">
      <w:start w:val="1"/>
      <w:numFmt w:val="bullet"/>
      <w:lvlText w:val="•"/>
      <w:lvlJc w:val="left"/>
      <w:pPr>
        <w:tabs>
          <w:tab w:val="num" w:pos="720"/>
        </w:tabs>
        <w:ind w:left="720" w:hanging="360"/>
      </w:pPr>
      <w:rPr>
        <w:rFonts w:ascii="Times New Roman" w:hAnsi="Times New Roman" w:hint="default"/>
      </w:rPr>
    </w:lvl>
    <w:lvl w:ilvl="1" w:tplc="EA38E8B2" w:tentative="1">
      <w:start w:val="1"/>
      <w:numFmt w:val="bullet"/>
      <w:lvlText w:val="•"/>
      <w:lvlJc w:val="left"/>
      <w:pPr>
        <w:tabs>
          <w:tab w:val="num" w:pos="1440"/>
        </w:tabs>
        <w:ind w:left="1440" w:hanging="360"/>
      </w:pPr>
      <w:rPr>
        <w:rFonts w:ascii="Times New Roman" w:hAnsi="Times New Roman" w:hint="default"/>
      </w:rPr>
    </w:lvl>
    <w:lvl w:ilvl="2" w:tplc="9BB889BA" w:tentative="1">
      <w:start w:val="1"/>
      <w:numFmt w:val="bullet"/>
      <w:lvlText w:val="•"/>
      <w:lvlJc w:val="left"/>
      <w:pPr>
        <w:tabs>
          <w:tab w:val="num" w:pos="2160"/>
        </w:tabs>
        <w:ind w:left="2160" w:hanging="360"/>
      </w:pPr>
      <w:rPr>
        <w:rFonts w:ascii="Times New Roman" w:hAnsi="Times New Roman" w:hint="default"/>
      </w:rPr>
    </w:lvl>
    <w:lvl w:ilvl="3" w:tplc="09B8407A" w:tentative="1">
      <w:start w:val="1"/>
      <w:numFmt w:val="bullet"/>
      <w:lvlText w:val="•"/>
      <w:lvlJc w:val="left"/>
      <w:pPr>
        <w:tabs>
          <w:tab w:val="num" w:pos="2880"/>
        </w:tabs>
        <w:ind w:left="2880" w:hanging="360"/>
      </w:pPr>
      <w:rPr>
        <w:rFonts w:ascii="Times New Roman" w:hAnsi="Times New Roman" w:hint="default"/>
      </w:rPr>
    </w:lvl>
    <w:lvl w:ilvl="4" w:tplc="F0D81096" w:tentative="1">
      <w:start w:val="1"/>
      <w:numFmt w:val="bullet"/>
      <w:lvlText w:val="•"/>
      <w:lvlJc w:val="left"/>
      <w:pPr>
        <w:tabs>
          <w:tab w:val="num" w:pos="3600"/>
        </w:tabs>
        <w:ind w:left="3600" w:hanging="360"/>
      </w:pPr>
      <w:rPr>
        <w:rFonts w:ascii="Times New Roman" w:hAnsi="Times New Roman" w:hint="default"/>
      </w:rPr>
    </w:lvl>
    <w:lvl w:ilvl="5" w:tplc="903E3666" w:tentative="1">
      <w:start w:val="1"/>
      <w:numFmt w:val="bullet"/>
      <w:lvlText w:val="•"/>
      <w:lvlJc w:val="left"/>
      <w:pPr>
        <w:tabs>
          <w:tab w:val="num" w:pos="4320"/>
        </w:tabs>
        <w:ind w:left="4320" w:hanging="360"/>
      </w:pPr>
      <w:rPr>
        <w:rFonts w:ascii="Times New Roman" w:hAnsi="Times New Roman" w:hint="default"/>
      </w:rPr>
    </w:lvl>
    <w:lvl w:ilvl="6" w:tplc="4F62EA8C" w:tentative="1">
      <w:start w:val="1"/>
      <w:numFmt w:val="bullet"/>
      <w:lvlText w:val="•"/>
      <w:lvlJc w:val="left"/>
      <w:pPr>
        <w:tabs>
          <w:tab w:val="num" w:pos="5040"/>
        </w:tabs>
        <w:ind w:left="5040" w:hanging="360"/>
      </w:pPr>
      <w:rPr>
        <w:rFonts w:ascii="Times New Roman" w:hAnsi="Times New Roman" w:hint="default"/>
      </w:rPr>
    </w:lvl>
    <w:lvl w:ilvl="7" w:tplc="AD88CCD6" w:tentative="1">
      <w:start w:val="1"/>
      <w:numFmt w:val="bullet"/>
      <w:lvlText w:val="•"/>
      <w:lvlJc w:val="left"/>
      <w:pPr>
        <w:tabs>
          <w:tab w:val="num" w:pos="5760"/>
        </w:tabs>
        <w:ind w:left="5760" w:hanging="360"/>
      </w:pPr>
      <w:rPr>
        <w:rFonts w:ascii="Times New Roman" w:hAnsi="Times New Roman" w:hint="default"/>
      </w:rPr>
    </w:lvl>
    <w:lvl w:ilvl="8" w:tplc="CEE814C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8125B0A"/>
    <w:multiLevelType w:val="hybridMultilevel"/>
    <w:tmpl w:val="7FCC444A"/>
    <w:lvl w:ilvl="0" w:tplc="9468F73C">
      <w:start w:val="24"/>
      <w:numFmt w:val="bullet"/>
      <w:lvlText w:val="—"/>
      <w:lvlJc w:val="left"/>
      <w:pPr>
        <w:ind w:left="1620" w:hanging="360"/>
      </w:pPr>
      <w:rPr>
        <w:rFonts w:ascii="TimesNewRomanPSMT" w:eastAsia="SimSun" w:hAnsi="TimesNewRomanPSMT" w:cs="TimesNewRomanPSMT"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15:restartNumberingAfterBreak="0">
    <w:nsid w:val="0B351351"/>
    <w:multiLevelType w:val="hybridMultilevel"/>
    <w:tmpl w:val="5E7E5F12"/>
    <w:lvl w:ilvl="0" w:tplc="DB04E7DA">
      <w:start w:val="24"/>
      <w:numFmt w:val="bullet"/>
      <w:lvlText w:val="-"/>
      <w:lvlJc w:val="left"/>
      <w:pPr>
        <w:ind w:left="1080" w:hanging="360"/>
      </w:pPr>
      <w:rPr>
        <w:rFonts w:ascii="TimesNewRomanPSMT" w:eastAsia="SimSun" w:hAnsi="TimesNewRomanPSMT" w:cs="TimesNewRomanPS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B8B0381"/>
    <w:multiLevelType w:val="hybridMultilevel"/>
    <w:tmpl w:val="119E1EE6"/>
    <w:lvl w:ilvl="0" w:tplc="DB167A50">
      <w:start w:val="1"/>
      <w:numFmt w:val="bullet"/>
      <w:lvlText w:val="•"/>
      <w:lvlJc w:val="left"/>
      <w:pPr>
        <w:tabs>
          <w:tab w:val="num" w:pos="720"/>
        </w:tabs>
        <w:ind w:left="720" w:hanging="360"/>
      </w:pPr>
      <w:rPr>
        <w:rFonts w:ascii="Arial" w:hAnsi="Arial" w:hint="default"/>
      </w:rPr>
    </w:lvl>
    <w:lvl w:ilvl="1" w:tplc="CFA0CB70" w:tentative="1">
      <w:start w:val="1"/>
      <w:numFmt w:val="bullet"/>
      <w:lvlText w:val="•"/>
      <w:lvlJc w:val="left"/>
      <w:pPr>
        <w:tabs>
          <w:tab w:val="num" w:pos="1440"/>
        </w:tabs>
        <w:ind w:left="1440" w:hanging="360"/>
      </w:pPr>
      <w:rPr>
        <w:rFonts w:ascii="Arial" w:hAnsi="Arial" w:hint="default"/>
      </w:rPr>
    </w:lvl>
    <w:lvl w:ilvl="2" w:tplc="FBB4E812" w:tentative="1">
      <w:start w:val="1"/>
      <w:numFmt w:val="bullet"/>
      <w:lvlText w:val="•"/>
      <w:lvlJc w:val="left"/>
      <w:pPr>
        <w:tabs>
          <w:tab w:val="num" w:pos="2160"/>
        </w:tabs>
        <w:ind w:left="2160" w:hanging="360"/>
      </w:pPr>
      <w:rPr>
        <w:rFonts w:ascii="Arial" w:hAnsi="Arial" w:hint="default"/>
      </w:rPr>
    </w:lvl>
    <w:lvl w:ilvl="3" w:tplc="B746892E" w:tentative="1">
      <w:start w:val="1"/>
      <w:numFmt w:val="bullet"/>
      <w:lvlText w:val="•"/>
      <w:lvlJc w:val="left"/>
      <w:pPr>
        <w:tabs>
          <w:tab w:val="num" w:pos="2880"/>
        </w:tabs>
        <w:ind w:left="2880" w:hanging="360"/>
      </w:pPr>
      <w:rPr>
        <w:rFonts w:ascii="Arial" w:hAnsi="Arial" w:hint="default"/>
      </w:rPr>
    </w:lvl>
    <w:lvl w:ilvl="4" w:tplc="2C44BC80" w:tentative="1">
      <w:start w:val="1"/>
      <w:numFmt w:val="bullet"/>
      <w:lvlText w:val="•"/>
      <w:lvlJc w:val="left"/>
      <w:pPr>
        <w:tabs>
          <w:tab w:val="num" w:pos="3600"/>
        </w:tabs>
        <w:ind w:left="3600" w:hanging="360"/>
      </w:pPr>
      <w:rPr>
        <w:rFonts w:ascii="Arial" w:hAnsi="Arial" w:hint="default"/>
      </w:rPr>
    </w:lvl>
    <w:lvl w:ilvl="5" w:tplc="2DA44132" w:tentative="1">
      <w:start w:val="1"/>
      <w:numFmt w:val="bullet"/>
      <w:lvlText w:val="•"/>
      <w:lvlJc w:val="left"/>
      <w:pPr>
        <w:tabs>
          <w:tab w:val="num" w:pos="4320"/>
        </w:tabs>
        <w:ind w:left="4320" w:hanging="360"/>
      </w:pPr>
      <w:rPr>
        <w:rFonts w:ascii="Arial" w:hAnsi="Arial" w:hint="default"/>
      </w:rPr>
    </w:lvl>
    <w:lvl w:ilvl="6" w:tplc="8A847376" w:tentative="1">
      <w:start w:val="1"/>
      <w:numFmt w:val="bullet"/>
      <w:lvlText w:val="•"/>
      <w:lvlJc w:val="left"/>
      <w:pPr>
        <w:tabs>
          <w:tab w:val="num" w:pos="5040"/>
        </w:tabs>
        <w:ind w:left="5040" w:hanging="360"/>
      </w:pPr>
      <w:rPr>
        <w:rFonts w:ascii="Arial" w:hAnsi="Arial" w:hint="default"/>
      </w:rPr>
    </w:lvl>
    <w:lvl w:ilvl="7" w:tplc="E6DE93BE" w:tentative="1">
      <w:start w:val="1"/>
      <w:numFmt w:val="bullet"/>
      <w:lvlText w:val="•"/>
      <w:lvlJc w:val="left"/>
      <w:pPr>
        <w:tabs>
          <w:tab w:val="num" w:pos="5760"/>
        </w:tabs>
        <w:ind w:left="5760" w:hanging="360"/>
      </w:pPr>
      <w:rPr>
        <w:rFonts w:ascii="Arial" w:hAnsi="Arial" w:hint="default"/>
      </w:rPr>
    </w:lvl>
    <w:lvl w:ilvl="8" w:tplc="692AD18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0E09E0"/>
    <w:multiLevelType w:val="hybridMultilevel"/>
    <w:tmpl w:val="0C96333C"/>
    <w:lvl w:ilvl="0" w:tplc="89FAC766">
      <w:start w:val="24"/>
      <w:numFmt w:val="bullet"/>
      <w:lvlText w:val=""/>
      <w:lvlJc w:val="left"/>
      <w:pPr>
        <w:ind w:left="720" w:hanging="360"/>
      </w:pPr>
      <w:rPr>
        <w:rFonts w:ascii="Wingdings" w:eastAsia="SimSun" w:hAnsi="Wingdings"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2465D"/>
    <w:multiLevelType w:val="hybridMultilevel"/>
    <w:tmpl w:val="EC96EE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5F51209"/>
    <w:multiLevelType w:val="hybridMultilevel"/>
    <w:tmpl w:val="3C808110"/>
    <w:lvl w:ilvl="0" w:tplc="028C3252">
      <w:start w:val="1"/>
      <w:numFmt w:val="bullet"/>
      <w:lvlText w:val="•"/>
      <w:lvlJc w:val="left"/>
      <w:pPr>
        <w:ind w:left="720" w:hanging="360"/>
      </w:pPr>
      <w:rPr>
        <w:rFonts w:ascii="Arial" w:hAnsi="Arial" w:hint="default"/>
        <w:lang w:val="en-U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DA24E2"/>
    <w:multiLevelType w:val="hybridMultilevel"/>
    <w:tmpl w:val="68A4BD20"/>
    <w:lvl w:ilvl="0" w:tplc="FD9CD52E">
      <w:start w:val="1"/>
      <w:numFmt w:val="bullet"/>
      <w:lvlText w:val="-"/>
      <w:lvlJc w:val="left"/>
      <w:pPr>
        <w:tabs>
          <w:tab w:val="num" w:pos="720"/>
        </w:tabs>
        <w:ind w:left="720" w:hanging="360"/>
      </w:pPr>
      <w:rPr>
        <w:rFonts w:ascii="Times New Roman" w:hAnsi="Times New Roman" w:hint="default"/>
      </w:rPr>
    </w:lvl>
    <w:lvl w:ilvl="1" w:tplc="E3EEA940" w:tentative="1">
      <w:start w:val="1"/>
      <w:numFmt w:val="bullet"/>
      <w:lvlText w:val="-"/>
      <w:lvlJc w:val="left"/>
      <w:pPr>
        <w:tabs>
          <w:tab w:val="num" w:pos="1440"/>
        </w:tabs>
        <w:ind w:left="1440" w:hanging="360"/>
      </w:pPr>
      <w:rPr>
        <w:rFonts w:ascii="Times New Roman" w:hAnsi="Times New Roman" w:hint="default"/>
      </w:rPr>
    </w:lvl>
    <w:lvl w:ilvl="2" w:tplc="7A20A966" w:tentative="1">
      <w:start w:val="1"/>
      <w:numFmt w:val="bullet"/>
      <w:lvlText w:val="-"/>
      <w:lvlJc w:val="left"/>
      <w:pPr>
        <w:tabs>
          <w:tab w:val="num" w:pos="2160"/>
        </w:tabs>
        <w:ind w:left="2160" w:hanging="360"/>
      </w:pPr>
      <w:rPr>
        <w:rFonts w:ascii="Times New Roman" w:hAnsi="Times New Roman" w:hint="default"/>
      </w:rPr>
    </w:lvl>
    <w:lvl w:ilvl="3" w:tplc="2E500090" w:tentative="1">
      <w:start w:val="1"/>
      <w:numFmt w:val="bullet"/>
      <w:lvlText w:val="-"/>
      <w:lvlJc w:val="left"/>
      <w:pPr>
        <w:tabs>
          <w:tab w:val="num" w:pos="2880"/>
        </w:tabs>
        <w:ind w:left="2880" w:hanging="360"/>
      </w:pPr>
      <w:rPr>
        <w:rFonts w:ascii="Times New Roman" w:hAnsi="Times New Roman" w:hint="default"/>
      </w:rPr>
    </w:lvl>
    <w:lvl w:ilvl="4" w:tplc="FF422BC8" w:tentative="1">
      <w:start w:val="1"/>
      <w:numFmt w:val="bullet"/>
      <w:lvlText w:val="-"/>
      <w:lvlJc w:val="left"/>
      <w:pPr>
        <w:tabs>
          <w:tab w:val="num" w:pos="3600"/>
        </w:tabs>
        <w:ind w:left="3600" w:hanging="360"/>
      </w:pPr>
      <w:rPr>
        <w:rFonts w:ascii="Times New Roman" w:hAnsi="Times New Roman" w:hint="default"/>
      </w:rPr>
    </w:lvl>
    <w:lvl w:ilvl="5" w:tplc="19B81612" w:tentative="1">
      <w:start w:val="1"/>
      <w:numFmt w:val="bullet"/>
      <w:lvlText w:val="-"/>
      <w:lvlJc w:val="left"/>
      <w:pPr>
        <w:tabs>
          <w:tab w:val="num" w:pos="4320"/>
        </w:tabs>
        <w:ind w:left="4320" w:hanging="360"/>
      </w:pPr>
      <w:rPr>
        <w:rFonts w:ascii="Times New Roman" w:hAnsi="Times New Roman" w:hint="default"/>
      </w:rPr>
    </w:lvl>
    <w:lvl w:ilvl="6" w:tplc="20025476" w:tentative="1">
      <w:start w:val="1"/>
      <w:numFmt w:val="bullet"/>
      <w:lvlText w:val="-"/>
      <w:lvlJc w:val="left"/>
      <w:pPr>
        <w:tabs>
          <w:tab w:val="num" w:pos="5040"/>
        </w:tabs>
        <w:ind w:left="5040" w:hanging="360"/>
      </w:pPr>
      <w:rPr>
        <w:rFonts w:ascii="Times New Roman" w:hAnsi="Times New Roman" w:hint="default"/>
      </w:rPr>
    </w:lvl>
    <w:lvl w:ilvl="7" w:tplc="904C3E78" w:tentative="1">
      <w:start w:val="1"/>
      <w:numFmt w:val="bullet"/>
      <w:lvlText w:val="-"/>
      <w:lvlJc w:val="left"/>
      <w:pPr>
        <w:tabs>
          <w:tab w:val="num" w:pos="5760"/>
        </w:tabs>
        <w:ind w:left="5760" w:hanging="360"/>
      </w:pPr>
      <w:rPr>
        <w:rFonts w:ascii="Times New Roman" w:hAnsi="Times New Roman" w:hint="default"/>
      </w:rPr>
    </w:lvl>
    <w:lvl w:ilvl="8" w:tplc="F4BC697A"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D4A67E5"/>
    <w:multiLevelType w:val="hybridMultilevel"/>
    <w:tmpl w:val="1AE2B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C1338A"/>
    <w:multiLevelType w:val="hybridMultilevel"/>
    <w:tmpl w:val="3C1EA7BE"/>
    <w:lvl w:ilvl="0" w:tplc="F3FEDE86">
      <w:start w:val="24"/>
      <w:numFmt w:val="bullet"/>
      <w:lvlText w:val="—"/>
      <w:lvlJc w:val="left"/>
      <w:pPr>
        <w:ind w:left="1080" w:hanging="360"/>
      </w:pPr>
      <w:rPr>
        <w:rFonts w:ascii="TimesNewRomanPSMT" w:eastAsia="SimSun" w:hAnsi="TimesNewRomanPSMT" w:cs="TimesNewRomanPSMT"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336767C"/>
    <w:multiLevelType w:val="hybridMultilevel"/>
    <w:tmpl w:val="7324C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44169F"/>
    <w:multiLevelType w:val="hybridMultilevel"/>
    <w:tmpl w:val="15ACBA1C"/>
    <w:lvl w:ilvl="0" w:tplc="04090017">
      <w:start w:val="1"/>
      <w:numFmt w:val="lowerLetter"/>
      <w:lvlText w:val="%1)"/>
      <w:lvlJc w:val="left"/>
      <w:pPr>
        <w:ind w:left="108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3" w15:restartNumberingAfterBreak="0">
    <w:nsid w:val="27192B54"/>
    <w:multiLevelType w:val="hybridMultilevel"/>
    <w:tmpl w:val="9E662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ED780C"/>
    <w:multiLevelType w:val="multilevel"/>
    <w:tmpl w:val="7DAA5756"/>
    <w:lvl w:ilvl="0">
      <w:start w:val="24"/>
      <w:numFmt w:val="decimal"/>
      <w:lvlText w:val="%1"/>
      <w:lvlJc w:val="left"/>
      <w:pPr>
        <w:ind w:left="960" w:hanging="960"/>
      </w:pPr>
      <w:rPr>
        <w:rFonts w:hint="default"/>
      </w:rPr>
    </w:lvl>
    <w:lvl w:ilvl="1">
      <w:start w:val="3"/>
      <w:numFmt w:val="decimal"/>
      <w:lvlText w:val="%1.%2"/>
      <w:lvlJc w:val="left"/>
      <w:pPr>
        <w:ind w:left="1032" w:hanging="960"/>
      </w:pPr>
      <w:rPr>
        <w:rFonts w:hint="default"/>
      </w:rPr>
    </w:lvl>
    <w:lvl w:ilvl="2">
      <w:start w:val="8"/>
      <w:numFmt w:val="decimal"/>
      <w:lvlText w:val="%1.%2.%3"/>
      <w:lvlJc w:val="left"/>
      <w:pPr>
        <w:ind w:left="1104" w:hanging="960"/>
      </w:pPr>
      <w:rPr>
        <w:rFonts w:hint="default"/>
      </w:rPr>
    </w:lvl>
    <w:lvl w:ilvl="3">
      <w:start w:val="2"/>
      <w:numFmt w:val="decimal"/>
      <w:lvlText w:val="%1.%2.%3.%4"/>
      <w:lvlJc w:val="left"/>
      <w:pPr>
        <w:ind w:left="1176" w:hanging="960"/>
      </w:pPr>
      <w:rPr>
        <w:rFonts w:hint="default"/>
      </w:rPr>
    </w:lvl>
    <w:lvl w:ilvl="4">
      <w:start w:val="1"/>
      <w:numFmt w:val="decimal"/>
      <w:lvlText w:val="%1.%2.%3.%4.%5"/>
      <w:lvlJc w:val="left"/>
      <w:pPr>
        <w:ind w:left="1248" w:hanging="960"/>
      </w:pPr>
      <w:rPr>
        <w:rFonts w:hint="default"/>
      </w:rPr>
    </w:lvl>
    <w:lvl w:ilvl="5">
      <w:start w:val="3"/>
      <w:numFmt w:val="decimal"/>
      <w:lvlText w:val="%1.%2.%3.%4.%5.%6"/>
      <w:lvlJc w:val="left"/>
      <w:pPr>
        <w:ind w:left="1440" w:hanging="1080"/>
      </w:pPr>
      <w:rPr>
        <w:rFonts w:hint="default"/>
      </w:rPr>
    </w:lvl>
    <w:lvl w:ilvl="6">
      <w:start w:val="1"/>
      <w:numFmt w:val="decimal"/>
      <w:lvlText w:val="%1.%2.%3.%4.%5.%6.%7"/>
      <w:lvlJc w:val="left"/>
      <w:pPr>
        <w:ind w:left="1512" w:hanging="1080"/>
      </w:pPr>
      <w:rPr>
        <w:rFonts w:hint="default"/>
      </w:rPr>
    </w:lvl>
    <w:lvl w:ilvl="7">
      <w:start w:val="1"/>
      <w:numFmt w:val="decimal"/>
      <w:lvlText w:val="%1.%2.%3.%4.%5.%6.%7.%8"/>
      <w:lvlJc w:val="left"/>
      <w:pPr>
        <w:ind w:left="1944" w:hanging="1440"/>
      </w:pPr>
      <w:rPr>
        <w:rFonts w:hint="default"/>
      </w:rPr>
    </w:lvl>
    <w:lvl w:ilvl="8">
      <w:start w:val="1"/>
      <w:numFmt w:val="decimal"/>
      <w:lvlText w:val="%1.%2.%3.%4.%5.%6.%7.%8.%9"/>
      <w:lvlJc w:val="left"/>
      <w:pPr>
        <w:ind w:left="2016" w:hanging="1440"/>
      </w:pPr>
      <w:rPr>
        <w:rFonts w:hint="default"/>
      </w:rPr>
    </w:lvl>
  </w:abstractNum>
  <w:abstractNum w:abstractNumId="15" w15:restartNumberingAfterBreak="0">
    <w:nsid w:val="2CE75B50"/>
    <w:multiLevelType w:val="hybridMultilevel"/>
    <w:tmpl w:val="AF421B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CEA4553"/>
    <w:multiLevelType w:val="hybridMultilevel"/>
    <w:tmpl w:val="74B234C4"/>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4D0B35"/>
    <w:multiLevelType w:val="hybridMultilevel"/>
    <w:tmpl w:val="5D945264"/>
    <w:lvl w:ilvl="0" w:tplc="28B653B6">
      <w:start w:val="1"/>
      <w:numFmt w:val="bullet"/>
      <w:lvlText w:val="•"/>
      <w:lvlJc w:val="left"/>
      <w:pPr>
        <w:tabs>
          <w:tab w:val="num" w:pos="720"/>
        </w:tabs>
        <w:ind w:left="720" w:hanging="360"/>
      </w:pPr>
      <w:rPr>
        <w:rFonts w:ascii="Times New Roman" w:hAnsi="Times New Roman" w:hint="default"/>
      </w:rPr>
    </w:lvl>
    <w:lvl w:ilvl="1" w:tplc="C09CA930">
      <w:start w:val="46"/>
      <w:numFmt w:val="bullet"/>
      <w:lvlText w:val="–"/>
      <w:lvlJc w:val="left"/>
      <w:pPr>
        <w:tabs>
          <w:tab w:val="num" w:pos="1440"/>
        </w:tabs>
        <w:ind w:left="1440" w:hanging="360"/>
      </w:pPr>
      <w:rPr>
        <w:rFonts w:ascii="Times New Roman" w:hAnsi="Times New Roman" w:hint="default"/>
      </w:rPr>
    </w:lvl>
    <w:lvl w:ilvl="2" w:tplc="0B06460E" w:tentative="1">
      <w:start w:val="1"/>
      <w:numFmt w:val="bullet"/>
      <w:lvlText w:val="•"/>
      <w:lvlJc w:val="left"/>
      <w:pPr>
        <w:tabs>
          <w:tab w:val="num" w:pos="2160"/>
        </w:tabs>
        <w:ind w:left="2160" w:hanging="360"/>
      </w:pPr>
      <w:rPr>
        <w:rFonts w:ascii="Times New Roman" w:hAnsi="Times New Roman" w:hint="default"/>
      </w:rPr>
    </w:lvl>
    <w:lvl w:ilvl="3" w:tplc="14A67C9E" w:tentative="1">
      <w:start w:val="1"/>
      <w:numFmt w:val="bullet"/>
      <w:lvlText w:val="•"/>
      <w:lvlJc w:val="left"/>
      <w:pPr>
        <w:tabs>
          <w:tab w:val="num" w:pos="2880"/>
        </w:tabs>
        <w:ind w:left="2880" w:hanging="360"/>
      </w:pPr>
      <w:rPr>
        <w:rFonts w:ascii="Times New Roman" w:hAnsi="Times New Roman" w:hint="default"/>
      </w:rPr>
    </w:lvl>
    <w:lvl w:ilvl="4" w:tplc="42041620" w:tentative="1">
      <w:start w:val="1"/>
      <w:numFmt w:val="bullet"/>
      <w:lvlText w:val="•"/>
      <w:lvlJc w:val="left"/>
      <w:pPr>
        <w:tabs>
          <w:tab w:val="num" w:pos="3600"/>
        </w:tabs>
        <w:ind w:left="3600" w:hanging="360"/>
      </w:pPr>
      <w:rPr>
        <w:rFonts w:ascii="Times New Roman" w:hAnsi="Times New Roman" w:hint="default"/>
      </w:rPr>
    </w:lvl>
    <w:lvl w:ilvl="5" w:tplc="208CF8CE" w:tentative="1">
      <w:start w:val="1"/>
      <w:numFmt w:val="bullet"/>
      <w:lvlText w:val="•"/>
      <w:lvlJc w:val="left"/>
      <w:pPr>
        <w:tabs>
          <w:tab w:val="num" w:pos="4320"/>
        </w:tabs>
        <w:ind w:left="4320" w:hanging="360"/>
      </w:pPr>
      <w:rPr>
        <w:rFonts w:ascii="Times New Roman" w:hAnsi="Times New Roman" w:hint="default"/>
      </w:rPr>
    </w:lvl>
    <w:lvl w:ilvl="6" w:tplc="7E447FD2" w:tentative="1">
      <w:start w:val="1"/>
      <w:numFmt w:val="bullet"/>
      <w:lvlText w:val="•"/>
      <w:lvlJc w:val="left"/>
      <w:pPr>
        <w:tabs>
          <w:tab w:val="num" w:pos="5040"/>
        </w:tabs>
        <w:ind w:left="5040" w:hanging="360"/>
      </w:pPr>
      <w:rPr>
        <w:rFonts w:ascii="Times New Roman" w:hAnsi="Times New Roman" w:hint="default"/>
      </w:rPr>
    </w:lvl>
    <w:lvl w:ilvl="7" w:tplc="286AD886" w:tentative="1">
      <w:start w:val="1"/>
      <w:numFmt w:val="bullet"/>
      <w:lvlText w:val="•"/>
      <w:lvlJc w:val="left"/>
      <w:pPr>
        <w:tabs>
          <w:tab w:val="num" w:pos="5760"/>
        </w:tabs>
        <w:ind w:left="5760" w:hanging="360"/>
      </w:pPr>
      <w:rPr>
        <w:rFonts w:ascii="Times New Roman" w:hAnsi="Times New Roman" w:hint="default"/>
      </w:rPr>
    </w:lvl>
    <w:lvl w:ilvl="8" w:tplc="3EEA232E"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2ECE50AF"/>
    <w:multiLevelType w:val="hybridMultilevel"/>
    <w:tmpl w:val="7D7A43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3A4471"/>
    <w:multiLevelType w:val="hybridMultilevel"/>
    <w:tmpl w:val="AA9EF8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91D4470"/>
    <w:multiLevelType w:val="hybridMultilevel"/>
    <w:tmpl w:val="797AA4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E422388"/>
    <w:multiLevelType w:val="hybridMultilevel"/>
    <w:tmpl w:val="1D640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4E5017"/>
    <w:multiLevelType w:val="hybridMultilevel"/>
    <w:tmpl w:val="A3B85F18"/>
    <w:lvl w:ilvl="0" w:tplc="E8F6CD3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45E0008"/>
    <w:multiLevelType w:val="hybridMultilevel"/>
    <w:tmpl w:val="C9CE98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8853B2"/>
    <w:multiLevelType w:val="hybridMultilevel"/>
    <w:tmpl w:val="985A1982"/>
    <w:lvl w:ilvl="0" w:tplc="7826C608">
      <w:start w:val="24"/>
      <w:numFmt w:val="bullet"/>
      <w:lvlText w:val=""/>
      <w:lvlJc w:val="left"/>
      <w:pPr>
        <w:ind w:left="720" w:hanging="360"/>
      </w:pPr>
      <w:rPr>
        <w:rFonts w:ascii="Wingdings" w:eastAsia="SimSun" w:hAnsi="Wingdings"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F87B43"/>
    <w:multiLevelType w:val="multilevel"/>
    <w:tmpl w:val="A3B85F18"/>
    <w:styleLink w:val="Style1"/>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6" w15:restartNumberingAfterBreak="0">
    <w:nsid w:val="52387896"/>
    <w:multiLevelType w:val="hybridMultilevel"/>
    <w:tmpl w:val="4FA038B4"/>
    <w:lvl w:ilvl="0" w:tplc="59545550">
      <w:start w:val="24"/>
      <w:numFmt w:val="bullet"/>
      <w:lvlText w:val="—"/>
      <w:lvlJc w:val="left"/>
      <w:pPr>
        <w:ind w:left="720" w:hanging="360"/>
      </w:pPr>
      <w:rPr>
        <w:rFonts w:ascii="TimesNewRomanPSMT" w:eastAsia="SimSun" w:hAnsi="TimesNewRomanPSMT" w:cs="TimesNewRomanPSMT"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3C3BAD"/>
    <w:multiLevelType w:val="multilevel"/>
    <w:tmpl w:val="A3B85F18"/>
    <w:numStyleLink w:val="Style1"/>
  </w:abstractNum>
  <w:abstractNum w:abstractNumId="28" w15:restartNumberingAfterBreak="0">
    <w:nsid w:val="5EE65737"/>
    <w:multiLevelType w:val="hybridMultilevel"/>
    <w:tmpl w:val="DF3EC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E231A9"/>
    <w:multiLevelType w:val="hybridMultilevel"/>
    <w:tmpl w:val="3B72E33E"/>
    <w:lvl w:ilvl="0" w:tplc="408A52F4">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3D2377"/>
    <w:multiLevelType w:val="hybridMultilevel"/>
    <w:tmpl w:val="529487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44B6CF3"/>
    <w:multiLevelType w:val="hybridMultilevel"/>
    <w:tmpl w:val="C54C9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5433F0"/>
    <w:multiLevelType w:val="hybridMultilevel"/>
    <w:tmpl w:val="C53E87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9278A4"/>
    <w:multiLevelType w:val="hybridMultilevel"/>
    <w:tmpl w:val="0BA0488E"/>
    <w:lvl w:ilvl="0" w:tplc="DB167A50">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E620732"/>
    <w:multiLevelType w:val="hybridMultilevel"/>
    <w:tmpl w:val="088C3768"/>
    <w:lvl w:ilvl="0" w:tplc="7C4CF448">
      <w:start w:val="24"/>
      <w:numFmt w:val="bullet"/>
      <w:lvlText w:val=""/>
      <w:lvlJc w:val="left"/>
      <w:pPr>
        <w:ind w:left="1080" w:hanging="360"/>
      </w:pPr>
      <w:rPr>
        <w:rFonts w:ascii="Wingdings" w:eastAsia="SimSun" w:hAnsi="Wingdings" w:cs="TimesNewRomanPS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F724309"/>
    <w:multiLevelType w:val="hybridMultilevel"/>
    <w:tmpl w:val="7324C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091697"/>
    <w:multiLevelType w:val="hybridMultilevel"/>
    <w:tmpl w:val="727467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976051A"/>
    <w:multiLevelType w:val="hybridMultilevel"/>
    <w:tmpl w:val="2146F9D6"/>
    <w:lvl w:ilvl="0" w:tplc="0A98A554">
      <w:start w:val="24"/>
      <w:numFmt w:val="bullet"/>
      <w:lvlText w:val=""/>
      <w:lvlJc w:val="left"/>
      <w:pPr>
        <w:ind w:left="720" w:hanging="360"/>
      </w:pPr>
      <w:rPr>
        <w:rFonts w:ascii="Wingdings" w:eastAsia="SimSun" w:hAnsi="Wingdings"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183E1E"/>
    <w:multiLevelType w:val="hybridMultilevel"/>
    <w:tmpl w:val="AF62BB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BD72ED6"/>
    <w:multiLevelType w:val="hybridMultilevel"/>
    <w:tmpl w:val="20D86494"/>
    <w:lvl w:ilvl="0" w:tplc="DB167A5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15"/>
  </w:num>
  <w:num w:numId="7">
    <w:abstractNumId w:val="20"/>
  </w:num>
  <w:num w:numId="8">
    <w:abstractNumId w:val="32"/>
  </w:num>
  <w:num w:numId="9">
    <w:abstractNumId w:val="18"/>
  </w:num>
  <w:num w:numId="10">
    <w:abstractNumId w:val="12"/>
  </w:num>
  <w:num w:numId="11">
    <w:abstractNumId w:val="38"/>
  </w:num>
  <w:num w:numId="12">
    <w:abstractNumId w:val="33"/>
  </w:num>
  <w:num w:numId="13">
    <w:abstractNumId w:val="13"/>
  </w:num>
  <w:num w:numId="14">
    <w:abstractNumId w:val="35"/>
  </w:num>
  <w:num w:numId="15">
    <w:abstractNumId w:val="11"/>
  </w:num>
  <w:num w:numId="16">
    <w:abstractNumId w:val="9"/>
  </w:num>
  <w:num w:numId="17">
    <w:abstractNumId w:val="7"/>
  </w:num>
  <w:num w:numId="18">
    <w:abstractNumId w:val="28"/>
  </w:num>
  <w:num w:numId="19">
    <w:abstractNumId w:val="14"/>
  </w:num>
  <w:num w:numId="20">
    <w:abstractNumId w:val="39"/>
  </w:num>
  <w:num w:numId="21">
    <w:abstractNumId w:val="34"/>
  </w:num>
  <w:num w:numId="22">
    <w:abstractNumId w:val="0"/>
  </w:num>
  <w:num w:numId="23">
    <w:abstractNumId w:val="5"/>
  </w:num>
  <w:num w:numId="24">
    <w:abstractNumId w:val="37"/>
  </w:num>
  <w:num w:numId="25">
    <w:abstractNumId w:val="3"/>
  </w:num>
  <w:num w:numId="26">
    <w:abstractNumId w:val="24"/>
  </w:num>
  <w:num w:numId="27">
    <w:abstractNumId w:val="2"/>
  </w:num>
  <w:num w:numId="28">
    <w:abstractNumId w:val="10"/>
  </w:num>
  <w:num w:numId="29">
    <w:abstractNumId w:val="26"/>
  </w:num>
  <w:num w:numId="30">
    <w:abstractNumId w:val="29"/>
  </w:num>
  <w:num w:numId="31">
    <w:abstractNumId w:val="17"/>
  </w:num>
  <w:num w:numId="32">
    <w:abstractNumId w:val="23"/>
  </w:num>
  <w:num w:numId="33">
    <w:abstractNumId w:val="6"/>
  </w:num>
  <w:num w:numId="34">
    <w:abstractNumId w:val="21"/>
  </w:num>
  <w:num w:numId="35">
    <w:abstractNumId w:val="30"/>
  </w:num>
  <w:num w:numId="36">
    <w:abstractNumId w:val="16"/>
  </w:num>
  <w:num w:numId="37">
    <w:abstractNumId w:val="36"/>
  </w:num>
  <w:num w:numId="38">
    <w:abstractNumId w:val="19"/>
  </w:num>
  <w:num w:numId="39">
    <w:abstractNumId w:val="22"/>
  </w:num>
  <w:num w:numId="40">
    <w:abstractNumId w:val="25"/>
  </w:num>
  <w:num w:numId="41">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Yan(msi) Zhang">
    <w15:presenceInfo w15:providerId="AD" w15:userId="S::yan.zhang_5@nxp.com::6db1de26-1874-406d-90e4-934c2d1356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5A1"/>
    <w:rsid w:val="0000035E"/>
    <w:rsid w:val="00000398"/>
    <w:rsid w:val="000004E7"/>
    <w:rsid w:val="000009C6"/>
    <w:rsid w:val="00000B3B"/>
    <w:rsid w:val="00000FF5"/>
    <w:rsid w:val="00001615"/>
    <w:rsid w:val="000026EB"/>
    <w:rsid w:val="00002C85"/>
    <w:rsid w:val="00002CBF"/>
    <w:rsid w:val="000037DE"/>
    <w:rsid w:val="00003A11"/>
    <w:rsid w:val="000043AC"/>
    <w:rsid w:val="00004661"/>
    <w:rsid w:val="00005029"/>
    <w:rsid w:val="00005CEE"/>
    <w:rsid w:val="00006837"/>
    <w:rsid w:val="0001194F"/>
    <w:rsid w:val="00011F7A"/>
    <w:rsid w:val="00013824"/>
    <w:rsid w:val="00013966"/>
    <w:rsid w:val="00013A24"/>
    <w:rsid w:val="00013CA2"/>
    <w:rsid w:val="0001410C"/>
    <w:rsid w:val="000141B9"/>
    <w:rsid w:val="0001457C"/>
    <w:rsid w:val="00014AA7"/>
    <w:rsid w:val="00015B27"/>
    <w:rsid w:val="000166EB"/>
    <w:rsid w:val="0001670C"/>
    <w:rsid w:val="000168FC"/>
    <w:rsid w:val="00016930"/>
    <w:rsid w:val="00016A23"/>
    <w:rsid w:val="00016B1A"/>
    <w:rsid w:val="00016E62"/>
    <w:rsid w:val="0001737E"/>
    <w:rsid w:val="000173AD"/>
    <w:rsid w:val="00017659"/>
    <w:rsid w:val="00020396"/>
    <w:rsid w:val="0002065E"/>
    <w:rsid w:val="00020742"/>
    <w:rsid w:val="00021867"/>
    <w:rsid w:val="00021DE9"/>
    <w:rsid w:val="00021ECB"/>
    <w:rsid w:val="000227C8"/>
    <w:rsid w:val="00022C02"/>
    <w:rsid w:val="0002331F"/>
    <w:rsid w:val="000240C0"/>
    <w:rsid w:val="00024117"/>
    <w:rsid w:val="000244B0"/>
    <w:rsid w:val="000251A0"/>
    <w:rsid w:val="0002595B"/>
    <w:rsid w:val="00025D37"/>
    <w:rsid w:val="00025F2A"/>
    <w:rsid w:val="00026180"/>
    <w:rsid w:val="000261D3"/>
    <w:rsid w:val="0002647E"/>
    <w:rsid w:val="00026965"/>
    <w:rsid w:val="000271A3"/>
    <w:rsid w:val="0002791A"/>
    <w:rsid w:val="00030C01"/>
    <w:rsid w:val="00030EE7"/>
    <w:rsid w:val="0003105E"/>
    <w:rsid w:val="000314CE"/>
    <w:rsid w:val="0003164A"/>
    <w:rsid w:val="00031AE3"/>
    <w:rsid w:val="00032144"/>
    <w:rsid w:val="0003258C"/>
    <w:rsid w:val="00032E42"/>
    <w:rsid w:val="00032F51"/>
    <w:rsid w:val="000330E6"/>
    <w:rsid w:val="000333F4"/>
    <w:rsid w:val="00034B07"/>
    <w:rsid w:val="00034E78"/>
    <w:rsid w:val="00035C1D"/>
    <w:rsid w:val="00036C1B"/>
    <w:rsid w:val="00036D02"/>
    <w:rsid w:val="00037A06"/>
    <w:rsid w:val="00037DA1"/>
    <w:rsid w:val="00037EB9"/>
    <w:rsid w:val="00040826"/>
    <w:rsid w:val="00042149"/>
    <w:rsid w:val="00042DDD"/>
    <w:rsid w:val="0004312D"/>
    <w:rsid w:val="00043979"/>
    <w:rsid w:val="00044502"/>
    <w:rsid w:val="00044710"/>
    <w:rsid w:val="000448BD"/>
    <w:rsid w:val="00044E54"/>
    <w:rsid w:val="00044F09"/>
    <w:rsid w:val="00044F11"/>
    <w:rsid w:val="00045247"/>
    <w:rsid w:val="00045496"/>
    <w:rsid w:val="00045B3A"/>
    <w:rsid w:val="00045B9F"/>
    <w:rsid w:val="00045BB6"/>
    <w:rsid w:val="000466A7"/>
    <w:rsid w:val="000469F3"/>
    <w:rsid w:val="00046BC5"/>
    <w:rsid w:val="0004757A"/>
    <w:rsid w:val="00047F32"/>
    <w:rsid w:val="000502A8"/>
    <w:rsid w:val="0005071B"/>
    <w:rsid w:val="00050965"/>
    <w:rsid w:val="00050976"/>
    <w:rsid w:val="00050FE7"/>
    <w:rsid w:val="00051257"/>
    <w:rsid w:val="00051747"/>
    <w:rsid w:val="0005177E"/>
    <w:rsid w:val="00051BC7"/>
    <w:rsid w:val="00051C70"/>
    <w:rsid w:val="000521F9"/>
    <w:rsid w:val="00052212"/>
    <w:rsid w:val="0005301D"/>
    <w:rsid w:val="000537E1"/>
    <w:rsid w:val="000538E0"/>
    <w:rsid w:val="00054085"/>
    <w:rsid w:val="0005457D"/>
    <w:rsid w:val="000545E3"/>
    <w:rsid w:val="00054780"/>
    <w:rsid w:val="00054C7B"/>
    <w:rsid w:val="00054FAB"/>
    <w:rsid w:val="00055038"/>
    <w:rsid w:val="00055490"/>
    <w:rsid w:val="000557D8"/>
    <w:rsid w:val="00057784"/>
    <w:rsid w:val="0006095A"/>
    <w:rsid w:val="000610C2"/>
    <w:rsid w:val="00061731"/>
    <w:rsid w:val="00061BBA"/>
    <w:rsid w:val="00061D4F"/>
    <w:rsid w:val="000626F6"/>
    <w:rsid w:val="0006282F"/>
    <w:rsid w:val="00062AC0"/>
    <w:rsid w:val="00062BF6"/>
    <w:rsid w:val="000638A4"/>
    <w:rsid w:val="00063B27"/>
    <w:rsid w:val="0006466A"/>
    <w:rsid w:val="000650C6"/>
    <w:rsid w:val="00066598"/>
    <w:rsid w:val="000667DF"/>
    <w:rsid w:val="00067341"/>
    <w:rsid w:val="0006771A"/>
    <w:rsid w:val="000679C8"/>
    <w:rsid w:val="00067AC7"/>
    <w:rsid w:val="00067E33"/>
    <w:rsid w:val="000703A2"/>
    <w:rsid w:val="000707F9"/>
    <w:rsid w:val="00070E85"/>
    <w:rsid w:val="000713ED"/>
    <w:rsid w:val="000730E5"/>
    <w:rsid w:val="00073B86"/>
    <w:rsid w:val="00073E3C"/>
    <w:rsid w:val="00074624"/>
    <w:rsid w:val="0007492D"/>
    <w:rsid w:val="00075291"/>
    <w:rsid w:val="000755B3"/>
    <w:rsid w:val="00075764"/>
    <w:rsid w:val="00076E9E"/>
    <w:rsid w:val="00077390"/>
    <w:rsid w:val="0007794A"/>
    <w:rsid w:val="000805EE"/>
    <w:rsid w:val="000805FC"/>
    <w:rsid w:val="00081495"/>
    <w:rsid w:val="00081B5A"/>
    <w:rsid w:val="00082EE7"/>
    <w:rsid w:val="00083244"/>
    <w:rsid w:val="00083C10"/>
    <w:rsid w:val="000847ED"/>
    <w:rsid w:val="00084AD8"/>
    <w:rsid w:val="00084B9F"/>
    <w:rsid w:val="00084D4C"/>
    <w:rsid w:val="00084F00"/>
    <w:rsid w:val="0008516D"/>
    <w:rsid w:val="00085FCC"/>
    <w:rsid w:val="00086664"/>
    <w:rsid w:val="000874A1"/>
    <w:rsid w:val="00087BAE"/>
    <w:rsid w:val="00091025"/>
    <w:rsid w:val="00091A5E"/>
    <w:rsid w:val="00091BF2"/>
    <w:rsid w:val="0009331E"/>
    <w:rsid w:val="00093F6C"/>
    <w:rsid w:val="0009431B"/>
    <w:rsid w:val="0009457F"/>
    <w:rsid w:val="0009501A"/>
    <w:rsid w:val="00095C29"/>
    <w:rsid w:val="00096255"/>
    <w:rsid w:val="0009642C"/>
    <w:rsid w:val="00096B4E"/>
    <w:rsid w:val="00096F4D"/>
    <w:rsid w:val="0009734E"/>
    <w:rsid w:val="0009755E"/>
    <w:rsid w:val="000A066C"/>
    <w:rsid w:val="000A095A"/>
    <w:rsid w:val="000A0BAA"/>
    <w:rsid w:val="000A0DA9"/>
    <w:rsid w:val="000A1F51"/>
    <w:rsid w:val="000A1F7E"/>
    <w:rsid w:val="000A316A"/>
    <w:rsid w:val="000A345B"/>
    <w:rsid w:val="000A36D4"/>
    <w:rsid w:val="000A3DCC"/>
    <w:rsid w:val="000A42A2"/>
    <w:rsid w:val="000A43F7"/>
    <w:rsid w:val="000A4572"/>
    <w:rsid w:val="000A4806"/>
    <w:rsid w:val="000A49B5"/>
    <w:rsid w:val="000A533C"/>
    <w:rsid w:val="000A626D"/>
    <w:rsid w:val="000A67CD"/>
    <w:rsid w:val="000A6AB3"/>
    <w:rsid w:val="000A6DEC"/>
    <w:rsid w:val="000B0960"/>
    <w:rsid w:val="000B0D1B"/>
    <w:rsid w:val="000B10C5"/>
    <w:rsid w:val="000B10E4"/>
    <w:rsid w:val="000B1A73"/>
    <w:rsid w:val="000B1A8F"/>
    <w:rsid w:val="000B1B3A"/>
    <w:rsid w:val="000B1FB9"/>
    <w:rsid w:val="000B20D7"/>
    <w:rsid w:val="000B220E"/>
    <w:rsid w:val="000B2272"/>
    <w:rsid w:val="000B2962"/>
    <w:rsid w:val="000B2DD6"/>
    <w:rsid w:val="000B2F1B"/>
    <w:rsid w:val="000B3A54"/>
    <w:rsid w:val="000B3BC7"/>
    <w:rsid w:val="000B473A"/>
    <w:rsid w:val="000B60F5"/>
    <w:rsid w:val="000B6D2D"/>
    <w:rsid w:val="000B6DEA"/>
    <w:rsid w:val="000B7E13"/>
    <w:rsid w:val="000C06FB"/>
    <w:rsid w:val="000C0CFA"/>
    <w:rsid w:val="000C0F52"/>
    <w:rsid w:val="000C13EC"/>
    <w:rsid w:val="000C1C0D"/>
    <w:rsid w:val="000C1C3E"/>
    <w:rsid w:val="000C281C"/>
    <w:rsid w:val="000C2A01"/>
    <w:rsid w:val="000C3676"/>
    <w:rsid w:val="000C39F0"/>
    <w:rsid w:val="000C4400"/>
    <w:rsid w:val="000C49BC"/>
    <w:rsid w:val="000C4B52"/>
    <w:rsid w:val="000C53B1"/>
    <w:rsid w:val="000C5701"/>
    <w:rsid w:val="000C5AFE"/>
    <w:rsid w:val="000C6743"/>
    <w:rsid w:val="000C6E48"/>
    <w:rsid w:val="000C6FAC"/>
    <w:rsid w:val="000C767D"/>
    <w:rsid w:val="000C77A7"/>
    <w:rsid w:val="000C7CA4"/>
    <w:rsid w:val="000D0134"/>
    <w:rsid w:val="000D02A7"/>
    <w:rsid w:val="000D04E4"/>
    <w:rsid w:val="000D11E9"/>
    <w:rsid w:val="000D1FB4"/>
    <w:rsid w:val="000D30C3"/>
    <w:rsid w:val="000D3C98"/>
    <w:rsid w:val="000D472D"/>
    <w:rsid w:val="000D4A7A"/>
    <w:rsid w:val="000D5298"/>
    <w:rsid w:val="000D6088"/>
    <w:rsid w:val="000D6387"/>
    <w:rsid w:val="000D6419"/>
    <w:rsid w:val="000D6468"/>
    <w:rsid w:val="000D6FFA"/>
    <w:rsid w:val="000D7186"/>
    <w:rsid w:val="000D7285"/>
    <w:rsid w:val="000D788F"/>
    <w:rsid w:val="000D7CA7"/>
    <w:rsid w:val="000E0049"/>
    <w:rsid w:val="000E0208"/>
    <w:rsid w:val="000E0353"/>
    <w:rsid w:val="000E0690"/>
    <w:rsid w:val="000E133F"/>
    <w:rsid w:val="000E222A"/>
    <w:rsid w:val="000E2D26"/>
    <w:rsid w:val="000E333F"/>
    <w:rsid w:val="000E3488"/>
    <w:rsid w:val="000E3714"/>
    <w:rsid w:val="000E4ADE"/>
    <w:rsid w:val="000E576C"/>
    <w:rsid w:val="000E70D9"/>
    <w:rsid w:val="000E76CC"/>
    <w:rsid w:val="000F0143"/>
    <w:rsid w:val="000F03D1"/>
    <w:rsid w:val="000F0756"/>
    <w:rsid w:val="000F098D"/>
    <w:rsid w:val="000F199A"/>
    <w:rsid w:val="000F1A2A"/>
    <w:rsid w:val="000F2099"/>
    <w:rsid w:val="000F2563"/>
    <w:rsid w:val="000F27E3"/>
    <w:rsid w:val="000F28D9"/>
    <w:rsid w:val="000F2F2F"/>
    <w:rsid w:val="000F2FAD"/>
    <w:rsid w:val="000F31E1"/>
    <w:rsid w:val="000F33CA"/>
    <w:rsid w:val="000F36DB"/>
    <w:rsid w:val="000F3842"/>
    <w:rsid w:val="000F3F9A"/>
    <w:rsid w:val="000F43DC"/>
    <w:rsid w:val="000F452F"/>
    <w:rsid w:val="000F565C"/>
    <w:rsid w:val="000F7210"/>
    <w:rsid w:val="000F7549"/>
    <w:rsid w:val="000F798A"/>
    <w:rsid w:val="000F79B0"/>
    <w:rsid w:val="000F7AE5"/>
    <w:rsid w:val="000F7C75"/>
    <w:rsid w:val="000F7E0F"/>
    <w:rsid w:val="000F7E24"/>
    <w:rsid w:val="001006D8"/>
    <w:rsid w:val="001008EA"/>
    <w:rsid w:val="00100C23"/>
    <w:rsid w:val="00102153"/>
    <w:rsid w:val="00102907"/>
    <w:rsid w:val="00103B57"/>
    <w:rsid w:val="00104914"/>
    <w:rsid w:val="00104A6F"/>
    <w:rsid w:val="00104B9F"/>
    <w:rsid w:val="00104FEB"/>
    <w:rsid w:val="0010550A"/>
    <w:rsid w:val="00105C92"/>
    <w:rsid w:val="00106115"/>
    <w:rsid w:val="001064DC"/>
    <w:rsid w:val="001068DD"/>
    <w:rsid w:val="00106DB5"/>
    <w:rsid w:val="00106EBC"/>
    <w:rsid w:val="00107055"/>
    <w:rsid w:val="0010774E"/>
    <w:rsid w:val="00107FC5"/>
    <w:rsid w:val="001106A5"/>
    <w:rsid w:val="00110BC2"/>
    <w:rsid w:val="00110C33"/>
    <w:rsid w:val="001110A4"/>
    <w:rsid w:val="001113D7"/>
    <w:rsid w:val="00112230"/>
    <w:rsid w:val="00113139"/>
    <w:rsid w:val="00113906"/>
    <w:rsid w:val="00113BDF"/>
    <w:rsid w:val="001140CC"/>
    <w:rsid w:val="001147BE"/>
    <w:rsid w:val="00114B46"/>
    <w:rsid w:val="00114C6D"/>
    <w:rsid w:val="00114CE5"/>
    <w:rsid w:val="00115342"/>
    <w:rsid w:val="00115D90"/>
    <w:rsid w:val="001167E5"/>
    <w:rsid w:val="00117331"/>
    <w:rsid w:val="00117489"/>
    <w:rsid w:val="00117CD6"/>
    <w:rsid w:val="00120262"/>
    <w:rsid w:val="001209C9"/>
    <w:rsid w:val="00120A46"/>
    <w:rsid w:val="00120C93"/>
    <w:rsid w:val="00121AD8"/>
    <w:rsid w:val="00121B69"/>
    <w:rsid w:val="00121F43"/>
    <w:rsid w:val="001226B7"/>
    <w:rsid w:val="001226F7"/>
    <w:rsid w:val="00122764"/>
    <w:rsid w:val="00122ACB"/>
    <w:rsid w:val="00122C15"/>
    <w:rsid w:val="00122C2E"/>
    <w:rsid w:val="001231D7"/>
    <w:rsid w:val="001235B2"/>
    <w:rsid w:val="00123970"/>
    <w:rsid w:val="00123978"/>
    <w:rsid w:val="001247AD"/>
    <w:rsid w:val="00124860"/>
    <w:rsid w:val="00124E95"/>
    <w:rsid w:val="001263B1"/>
    <w:rsid w:val="0012661D"/>
    <w:rsid w:val="00126FD9"/>
    <w:rsid w:val="00127151"/>
    <w:rsid w:val="00130330"/>
    <w:rsid w:val="00130756"/>
    <w:rsid w:val="00130AA1"/>
    <w:rsid w:val="00130AB7"/>
    <w:rsid w:val="0013115C"/>
    <w:rsid w:val="001323C2"/>
    <w:rsid w:val="001328AA"/>
    <w:rsid w:val="00132A6D"/>
    <w:rsid w:val="00132E51"/>
    <w:rsid w:val="00133401"/>
    <w:rsid w:val="001338FA"/>
    <w:rsid w:val="00133905"/>
    <w:rsid w:val="001346AC"/>
    <w:rsid w:val="001346E3"/>
    <w:rsid w:val="001348B1"/>
    <w:rsid w:val="00134A04"/>
    <w:rsid w:val="00134B74"/>
    <w:rsid w:val="00134BDF"/>
    <w:rsid w:val="001351AF"/>
    <w:rsid w:val="00135452"/>
    <w:rsid w:val="00135810"/>
    <w:rsid w:val="00136A39"/>
    <w:rsid w:val="00136BC9"/>
    <w:rsid w:val="00137314"/>
    <w:rsid w:val="00137DF5"/>
    <w:rsid w:val="001402E0"/>
    <w:rsid w:val="0014120E"/>
    <w:rsid w:val="001429DA"/>
    <w:rsid w:val="00142CD0"/>
    <w:rsid w:val="0014349D"/>
    <w:rsid w:val="00143AC3"/>
    <w:rsid w:val="001441E0"/>
    <w:rsid w:val="001442B2"/>
    <w:rsid w:val="00144D97"/>
    <w:rsid w:val="00145317"/>
    <w:rsid w:val="00145B54"/>
    <w:rsid w:val="0014669B"/>
    <w:rsid w:val="00146C74"/>
    <w:rsid w:val="00146D88"/>
    <w:rsid w:val="00146F44"/>
    <w:rsid w:val="00147178"/>
    <w:rsid w:val="001475CE"/>
    <w:rsid w:val="00147728"/>
    <w:rsid w:val="00147B60"/>
    <w:rsid w:val="00150419"/>
    <w:rsid w:val="00150477"/>
    <w:rsid w:val="0015048B"/>
    <w:rsid w:val="001505B7"/>
    <w:rsid w:val="0015095F"/>
    <w:rsid w:val="00150A8A"/>
    <w:rsid w:val="001511C5"/>
    <w:rsid w:val="0015137E"/>
    <w:rsid w:val="00151381"/>
    <w:rsid w:val="00151979"/>
    <w:rsid w:val="00152770"/>
    <w:rsid w:val="00152AF8"/>
    <w:rsid w:val="0015329F"/>
    <w:rsid w:val="0015428D"/>
    <w:rsid w:val="00154492"/>
    <w:rsid w:val="001544B0"/>
    <w:rsid w:val="00154A52"/>
    <w:rsid w:val="00154CC3"/>
    <w:rsid w:val="00154EEA"/>
    <w:rsid w:val="0015538B"/>
    <w:rsid w:val="00155878"/>
    <w:rsid w:val="00155F8C"/>
    <w:rsid w:val="0015642C"/>
    <w:rsid w:val="0015674F"/>
    <w:rsid w:val="00156BAA"/>
    <w:rsid w:val="001572F7"/>
    <w:rsid w:val="001576D0"/>
    <w:rsid w:val="001606F2"/>
    <w:rsid w:val="00160AF5"/>
    <w:rsid w:val="00162566"/>
    <w:rsid w:val="00162E4F"/>
    <w:rsid w:val="00162EA7"/>
    <w:rsid w:val="00162F6C"/>
    <w:rsid w:val="001631E7"/>
    <w:rsid w:val="00163ABC"/>
    <w:rsid w:val="00163DFB"/>
    <w:rsid w:val="001644D9"/>
    <w:rsid w:val="001646CD"/>
    <w:rsid w:val="001649A6"/>
    <w:rsid w:val="00164B43"/>
    <w:rsid w:val="00165412"/>
    <w:rsid w:val="00166361"/>
    <w:rsid w:val="001667D9"/>
    <w:rsid w:val="00167594"/>
    <w:rsid w:val="001678E1"/>
    <w:rsid w:val="00167EDF"/>
    <w:rsid w:val="00170221"/>
    <w:rsid w:val="00170604"/>
    <w:rsid w:val="00170DDF"/>
    <w:rsid w:val="001710FC"/>
    <w:rsid w:val="0017117A"/>
    <w:rsid w:val="001711B9"/>
    <w:rsid w:val="001717E1"/>
    <w:rsid w:val="00171AB6"/>
    <w:rsid w:val="00171B5E"/>
    <w:rsid w:val="00171FA4"/>
    <w:rsid w:val="00172DB8"/>
    <w:rsid w:val="001734BB"/>
    <w:rsid w:val="00173E54"/>
    <w:rsid w:val="0017506E"/>
    <w:rsid w:val="00175249"/>
    <w:rsid w:val="001754B3"/>
    <w:rsid w:val="00175AFF"/>
    <w:rsid w:val="00175E35"/>
    <w:rsid w:val="00175F8A"/>
    <w:rsid w:val="001770DC"/>
    <w:rsid w:val="0017724D"/>
    <w:rsid w:val="00177A45"/>
    <w:rsid w:val="00177E8A"/>
    <w:rsid w:val="0018052F"/>
    <w:rsid w:val="00180ECE"/>
    <w:rsid w:val="00180FB3"/>
    <w:rsid w:val="001818E1"/>
    <w:rsid w:val="001818E9"/>
    <w:rsid w:val="00181CDD"/>
    <w:rsid w:val="001821D9"/>
    <w:rsid w:val="0018245A"/>
    <w:rsid w:val="00182F79"/>
    <w:rsid w:val="00182FF1"/>
    <w:rsid w:val="00183ABF"/>
    <w:rsid w:val="00183D61"/>
    <w:rsid w:val="001853C3"/>
    <w:rsid w:val="00185F74"/>
    <w:rsid w:val="001864A4"/>
    <w:rsid w:val="0018780C"/>
    <w:rsid w:val="001903D9"/>
    <w:rsid w:val="001905BE"/>
    <w:rsid w:val="00190D49"/>
    <w:rsid w:val="00190E09"/>
    <w:rsid w:val="00191082"/>
    <w:rsid w:val="0019117B"/>
    <w:rsid w:val="00191B53"/>
    <w:rsid w:val="00192709"/>
    <w:rsid w:val="001932E2"/>
    <w:rsid w:val="001944F8"/>
    <w:rsid w:val="00194C1B"/>
    <w:rsid w:val="00194D27"/>
    <w:rsid w:val="00194DBE"/>
    <w:rsid w:val="00195281"/>
    <w:rsid w:val="00195AD5"/>
    <w:rsid w:val="00195EA1"/>
    <w:rsid w:val="0019608A"/>
    <w:rsid w:val="0019663D"/>
    <w:rsid w:val="00196996"/>
    <w:rsid w:val="00196ACA"/>
    <w:rsid w:val="00196D98"/>
    <w:rsid w:val="001973ED"/>
    <w:rsid w:val="00197508"/>
    <w:rsid w:val="001975F6"/>
    <w:rsid w:val="00197E2F"/>
    <w:rsid w:val="001A0028"/>
    <w:rsid w:val="001A028A"/>
    <w:rsid w:val="001A05C3"/>
    <w:rsid w:val="001A0624"/>
    <w:rsid w:val="001A157B"/>
    <w:rsid w:val="001A1D83"/>
    <w:rsid w:val="001A21AA"/>
    <w:rsid w:val="001A226A"/>
    <w:rsid w:val="001A2438"/>
    <w:rsid w:val="001A2681"/>
    <w:rsid w:val="001A2931"/>
    <w:rsid w:val="001A32CC"/>
    <w:rsid w:val="001A3576"/>
    <w:rsid w:val="001A40E7"/>
    <w:rsid w:val="001A52CE"/>
    <w:rsid w:val="001A5779"/>
    <w:rsid w:val="001A57D0"/>
    <w:rsid w:val="001A7983"/>
    <w:rsid w:val="001A7FC2"/>
    <w:rsid w:val="001B0052"/>
    <w:rsid w:val="001B09CC"/>
    <w:rsid w:val="001B0B4E"/>
    <w:rsid w:val="001B0CD1"/>
    <w:rsid w:val="001B1EAB"/>
    <w:rsid w:val="001B2C4B"/>
    <w:rsid w:val="001B3F88"/>
    <w:rsid w:val="001B425E"/>
    <w:rsid w:val="001B45B8"/>
    <w:rsid w:val="001B45F6"/>
    <w:rsid w:val="001B4779"/>
    <w:rsid w:val="001B4DAE"/>
    <w:rsid w:val="001B4F65"/>
    <w:rsid w:val="001B53CE"/>
    <w:rsid w:val="001B554C"/>
    <w:rsid w:val="001B57A4"/>
    <w:rsid w:val="001B5995"/>
    <w:rsid w:val="001B5B10"/>
    <w:rsid w:val="001B60A1"/>
    <w:rsid w:val="001B66BF"/>
    <w:rsid w:val="001B6CFD"/>
    <w:rsid w:val="001B710A"/>
    <w:rsid w:val="001B7142"/>
    <w:rsid w:val="001B7375"/>
    <w:rsid w:val="001B740B"/>
    <w:rsid w:val="001B7E3D"/>
    <w:rsid w:val="001C0DC0"/>
    <w:rsid w:val="001C1347"/>
    <w:rsid w:val="001C1769"/>
    <w:rsid w:val="001C1E25"/>
    <w:rsid w:val="001C27CE"/>
    <w:rsid w:val="001C2916"/>
    <w:rsid w:val="001C309E"/>
    <w:rsid w:val="001C31F9"/>
    <w:rsid w:val="001C3AA0"/>
    <w:rsid w:val="001C3F2F"/>
    <w:rsid w:val="001C44FC"/>
    <w:rsid w:val="001C4982"/>
    <w:rsid w:val="001C4AFE"/>
    <w:rsid w:val="001C5F57"/>
    <w:rsid w:val="001C61D7"/>
    <w:rsid w:val="001C691D"/>
    <w:rsid w:val="001C7798"/>
    <w:rsid w:val="001C7A76"/>
    <w:rsid w:val="001C7D73"/>
    <w:rsid w:val="001C7E11"/>
    <w:rsid w:val="001C7F97"/>
    <w:rsid w:val="001D0120"/>
    <w:rsid w:val="001D0193"/>
    <w:rsid w:val="001D0390"/>
    <w:rsid w:val="001D10D7"/>
    <w:rsid w:val="001D23D7"/>
    <w:rsid w:val="001D2739"/>
    <w:rsid w:val="001D2C44"/>
    <w:rsid w:val="001D2D5C"/>
    <w:rsid w:val="001D2E10"/>
    <w:rsid w:val="001D35A0"/>
    <w:rsid w:val="001D376A"/>
    <w:rsid w:val="001D3D0C"/>
    <w:rsid w:val="001D3D8D"/>
    <w:rsid w:val="001D3DC9"/>
    <w:rsid w:val="001D3FE6"/>
    <w:rsid w:val="001D42FE"/>
    <w:rsid w:val="001D4FB0"/>
    <w:rsid w:val="001D5048"/>
    <w:rsid w:val="001D63C7"/>
    <w:rsid w:val="001D64BF"/>
    <w:rsid w:val="001D6552"/>
    <w:rsid w:val="001D6C0F"/>
    <w:rsid w:val="001D6E27"/>
    <w:rsid w:val="001D714C"/>
    <w:rsid w:val="001D723B"/>
    <w:rsid w:val="001D72B4"/>
    <w:rsid w:val="001D790D"/>
    <w:rsid w:val="001D7CBA"/>
    <w:rsid w:val="001E0411"/>
    <w:rsid w:val="001E0504"/>
    <w:rsid w:val="001E0844"/>
    <w:rsid w:val="001E0D4A"/>
    <w:rsid w:val="001E0E29"/>
    <w:rsid w:val="001E10A8"/>
    <w:rsid w:val="001E18F8"/>
    <w:rsid w:val="001E1B0E"/>
    <w:rsid w:val="001E1E69"/>
    <w:rsid w:val="001E329E"/>
    <w:rsid w:val="001E32CF"/>
    <w:rsid w:val="001E3580"/>
    <w:rsid w:val="001E35ED"/>
    <w:rsid w:val="001E3C86"/>
    <w:rsid w:val="001E42D5"/>
    <w:rsid w:val="001E4824"/>
    <w:rsid w:val="001E484C"/>
    <w:rsid w:val="001E4A42"/>
    <w:rsid w:val="001E4B2B"/>
    <w:rsid w:val="001E4E47"/>
    <w:rsid w:val="001E6288"/>
    <w:rsid w:val="001E6627"/>
    <w:rsid w:val="001E7477"/>
    <w:rsid w:val="001E7739"/>
    <w:rsid w:val="001F041F"/>
    <w:rsid w:val="001F0B2F"/>
    <w:rsid w:val="001F0FED"/>
    <w:rsid w:val="001F1887"/>
    <w:rsid w:val="001F222A"/>
    <w:rsid w:val="001F263E"/>
    <w:rsid w:val="001F286D"/>
    <w:rsid w:val="001F29B6"/>
    <w:rsid w:val="001F2C2B"/>
    <w:rsid w:val="001F2C96"/>
    <w:rsid w:val="001F3370"/>
    <w:rsid w:val="001F504F"/>
    <w:rsid w:val="001F510A"/>
    <w:rsid w:val="001F6AA7"/>
    <w:rsid w:val="001F705A"/>
    <w:rsid w:val="00200327"/>
    <w:rsid w:val="002006C3"/>
    <w:rsid w:val="00200994"/>
    <w:rsid w:val="00200CC8"/>
    <w:rsid w:val="00201928"/>
    <w:rsid w:val="00201C12"/>
    <w:rsid w:val="00201E6B"/>
    <w:rsid w:val="00201F2E"/>
    <w:rsid w:val="0020204C"/>
    <w:rsid w:val="0020213C"/>
    <w:rsid w:val="00202A7F"/>
    <w:rsid w:val="00202BCB"/>
    <w:rsid w:val="00202BDB"/>
    <w:rsid w:val="002032C4"/>
    <w:rsid w:val="00203522"/>
    <w:rsid w:val="002037A9"/>
    <w:rsid w:val="00203859"/>
    <w:rsid w:val="00203BF3"/>
    <w:rsid w:val="00205239"/>
    <w:rsid w:val="00205825"/>
    <w:rsid w:val="002064A2"/>
    <w:rsid w:val="00206C18"/>
    <w:rsid w:val="00206FE9"/>
    <w:rsid w:val="00207786"/>
    <w:rsid w:val="00207937"/>
    <w:rsid w:val="002079B3"/>
    <w:rsid w:val="00207CC0"/>
    <w:rsid w:val="00207DDB"/>
    <w:rsid w:val="00207E9B"/>
    <w:rsid w:val="00210203"/>
    <w:rsid w:val="00210BBC"/>
    <w:rsid w:val="00210BE8"/>
    <w:rsid w:val="002116DE"/>
    <w:rsid w:val="00211916"/>
    <w:rsid w:val="00211D7B"/>
    <w:rsid w:val="00211F1D"/>
    <w:rsid w:val="00212B47"/>
    <w:rsid w:val="00212BF5"/>
    <w:rsid w:val="00213123"/>
    <w:rsid w:val="00215D2B"/>
    <w:rsid w:val="00216AD0"/>
    <w:rsid w:val="00216FC5"/>
    <w:rsid w:val="0021773E"/>
    <w:rsid w:val="00217D1E"/>
    <w:rsid w:val="00217E41"/>
    <w:rsid w:val="00217E49"/>
    <w:rsid w:val="00220A4F"/>
    <w:rsid w:val="00220C61"/>
    <w:rsid w:val="00220F43"/>
    <w:rsid w:val="002210D4"/>
    <w:rsid w:val="00221531"/>
    <w:rsid w:val="00221D9D"/>
    <w:rsid w:val="0022226B"/>
    <w:rsid w:val="0022260B"/>
    <w:rsid w:val="0022274B"/>
    <w:rsid w:val="002227C6"/>
    <w:rsid w:val="00222A1E"/>
    <w:rsid w:val="00222E97"/>
    <w:rsid w:val="00223161"/>
    <w:rsid w:val="00223CA0"/>
    <w:rsid w:val="00223E1F"/>
    <w:rsid w:val="00223E34"/>
    <w:rsid w:val="0022405D"/>
    <w:rsid w:val="00224320"/>
    <w:rsid w:val="002243FC"/>
    <w:rsid w:val="00224A55"/>
    <w:rsid w:val="00224FCE"/>
    <w:rsid w:val="002258C2"/>
    <w:rsid w:val="00225E58"/>
    <w:rsid w:val="002262D9"/>
    <w:rsid w:val="00226A4D"/>
    <w:rsid w:val="00226A93"/>
    <w:rsid w:val="002273AF"/>
    <w:rsid w:val="00227F77"/>
    <w:rsid w:val="00230CAB"/>
    <w:rsid w:val="00232537"/>
    <w:rsid w:val="002327FD"/>
    <w:rsid w:val="00232C6B"/>
    <w:rsid w:val="00233784"/>
    <w:rsid w:val="002338DC"/>
    <w:rsid w:val="00233943"/>
    <w:rsid w:val="00233A1D"/>
    <w:rsid w:val="00233D86"/>
    <w:rsid w:val="00233DD5"/>
    <w:rsid w:val="00234D13"/>
    <w:rsid w:val="00234D45"/>
    <w:rsid w:val="0023534D"/>
    <w:rsid w:val="00235C7D"/>
    <w:rsid w:val="00236355"/>
    <w:rsid w:val="00236C2C"/>
    <w:rsid w:val="00236CC7"/>
    <w:rsid w:val="002372B1"/>
    <w:rsid w:val="002373C4"/>
    <w:rsid w:val="0023765C"/>
    <w:rsid w:val="00237948"/>
    <w:rsid w:val="00237ADA"/>
    <w:rsid w:val="002403F4"/>
    <w:rsid w:val="00240CAB"/>
    <w:rsid w:val="002410DA"/>
    <w:rsid w:val="00241F30"/>
    <w:rsid w:val="002426D2"/>
    <w:rsid w:val="00242AF5"/>
    <w:rsid w:val="00243D52"/>
    <w:rsid w:val="00244B95"/>
    <w:rsid w:val="00244DC0"/>
    <w:rsid w:val="0024576B"/>
    <w:rsid w:val="00246134"/>
    <w:rsid w:val="00246A3F"/>
    <w:rsid w:val="00250191"/>
    <w:rsid w:val="002501EF"/>
    <w:rsid w:val="0025123E"/>
    <w:rsid w:val="00251431"/>
    <w:rsid w:val="00251610"/>
    <w:rsid w:val="00251806"/>
    <w:rsid w:val="0025182D"/>
    <w:rsid w:val="002519CE"/>
    <w:rsid w:val="00251AC7"/>
    <w:rsid w:val="00251DA1"/>
    <w:rsid w:val="00252F78"/>
    <w:rsid w:val="00253413"/>
    <w:rsid w:val="00254EB7"/>
    <w:rsid w:val="002550CD"/>
    <w:rsid w:val="002556A4"/>
    <w:rsid w:val="0025592B"/>
    <w:rsid w:val="00256582"/>
    <w:rsid w:val="0025673A"/>
    <w:rsid w:val="00256E5D"/>
    <w:rsid w:val="00257038"/>
    <w:rsid w:val="00257A54"/>
    <w:rsid w:val="00257DB9"/>
    <w:rsid w:val="00260214"/>
    <w:rsid w:val="002602CE"/>
    <w:rsid w:val="00260FB5"/>
    <w:rsid w:val="002614CB"/>
    <w:rsid w:val="00261743"/>
    <w:rsid w:val="0026199E"/>
    <w:rsid w:val="00261DEA"/>
    <w:rsid w:val="002620CD"/>
    <w:rsid w:val="0026242C"/>
    <w:rsid w:val="0026271A"/>
    <w:rsid w:val="0026291C"/>
    <w:rsid w:val="002629F4"/>
    <w:rsid w:val="00263034"/>
    <w:rsid w:val="00263064"/>
    <w:rsid w:val="00263216"/>
    <w:rsid w:val="00263251"/>
    <w:rsid w:val="00263788"/>
    <w:rsid w:val="00263B8F"/>
    <w:rsid w:val="0026401E"/>
    <w:rsid w:val="00264347"/>
    <w:rsid w:val="002654CB"/>
    <w:rsid w:val="0026569F"/>
    <w:rsid w:val="002665F7"/>
    <w:rsid w:val="002669B7"/>
    <w:rsid w:val="00266CFE"/>
    <w:rsid w:val="00267C51"/>
    <w:rsid w:val="00267E6D"/>
    <w:rsid w:val="00267E6F"/>
    <w:rsid w:val="002709F7"/>
    <w:rsid w:val="00271A88"/>
    <w:rsid w:val="00271A96"/>
    <w:rsid w:val="002724F7"/>
    <w:rsid w:val="00272530"/>
    <w:rsid w:val="00272861"/>
    <w:rsid w:val="00273789"/>
    <w:rsid w:val="00274384"/>
    <w:rsid w:val="002743D7"/>
    <w:rsid w:val="00274827"/>
    <w:rsid w:val="0027539B"/>
    <w:rsid w:val="002761C9"/>
    <w:rsid w:val="002766A3"/>
    <w:rsid w:val="002768E6"/>
    <w:rsid w:val="00276F6B"/>
    <w:rsid w:val="002813C5"/>
    <w:rsid w:val="00283EDF"/>
    <w:rsid w:val="002845B4"/>
    <w:rsid w:val="00284649"/>
    <w:rsid w:val="00284ADC"/>
    <w:rsid w:val="00284B27"/>
    <w:rsid w:val="002868EE"/>
    <w:rsid w:val="0028692C"/>
    <w:rsid w:val="00286DCA"/>
    <w:rsid w:val="00287942"/>
    <w:rsid w:val="00287B1E"/>
    <w:rsid w:val="0029020B"/>
    <w:rsid w:val="00291266"/>
    <w:rsid w:val="0029134C"/>
    <w:rsid w:val="00291428"/>
    <w:rsid w:val="00291FBB"/>
    <w:rsid w:val="002922B3"/>
    <w:rsid w:val="0029273E"/>
    <w:rsid w:val="00292B73"/>
    <w:rsid w:val="00292B75"/>
    <w:rsid w:val="002931B4"/>
    <w:rsid w:val="00293AE3"/>
    <w:rsid w:val="002943D3"/>
    <w:rsid w:val="002944F3"/>
    <w:rsid w:val="00294C7B"/>
    <w:rsid w:val="002952A8"/>
    <w:rsid w:val="0029543E"/>
    <w:rsid w:val="00295B6D"/>
    <w:rsid w:val="00295FFA"/>
    <w:rsid w:val="0029638F"/>
    <w:rsid w:val="002963FA"/>
    <w:rsid w:val="002968E8"/>
    <w:rsid w:val="00297ECE"/>
    <w:rsid w:val="002A0D5F"/>
    <w:rsid w:val="002A0E33"/>
    <w:rsid w:val="002A1201"/>
    <w:rsid w:val="002A1689"/>
    <w:rsid w:val="002A1DA1"/>
    <w:rsid w:val="002A27B1"/>
    <w:rsid w:val="002A2994"/>
    <w:rsid w:val="002A33F4"/>
    <w:rsid w:val="002A34FF"/>
    <w:rsid w:val="002A4000"/>
    <w:rsid w:val="002A4BF5"/>
    <w:rsid w:val="002A5714"/>
    <w:rsid w:val="002A59C3"/>
    <w:rsid w:val="002A64E2"/>
    <w:rsid w:val="002A6914"/>
    <w:rsid w:val="002A756C"/>
    <w:rsid w:val="002A778E"/>
    <w:rsid w:val="002A7B75"/>
    <w:rsid w:val="002B024D"/>
    <w:rsid w:val="002B0825"/>
    <w:rsid w:val="002B0D01"/>
    <w:rsid w:val="002B1326"/>
    <w:rsid w:val="002B14D3"/>
    <w:rsid w:val="002B1CFD"/>
    <w:rsid w:val="002B1DC8"/>
    <w:rsid w:val="002B229E"/>
    <w:rsid w:val="002B22B7"/>
    <w:rsid w:val="002B2823"/>
    <w:rsid w:val="002B28C1"/>
    <w:rsid w:val="002B29A5"/>
    <w:rsid w:val="002B2D45"/>
    <w:rsid w:val="002B2D90"/>
    <w:rsid w:val="002B2E91"/>
    <w:rsid w:val="002B30A0"/>
    <w:rsid w:val="002B3587"/>
    <w:rsid w:val="002B3715"/>
    <w:rsid w:val="002B3F0C"/>
    <w:rsid w:val="002B4233"/>
    <w:rsid w:val="002B42C4"/>
    <w:rsid w:val="002B54DD"/>
    <w:rsid w:val="002B55E6"/>
    <w:rsid w:val="002B5679"/>
    <w:rsid w:val="002B58E9"/>
    <w:rsid w:val="002B5BFC"/>
    <w:rsid w:val="002B5FAC"/>
    <w:rsid w:val="002B6840"/>
    <w:rsid w:val="002B7798"/>
    <w:rsid w:val="002B7C7D"/>
    <w:rsid w:val="002B7CA4"/>
    <w:rsid w:val="002C024D"/>
    <w:rsid w:val="002C0A8C"/>
    <w:rsid w:val="002C101F"/>
    <w:rsid w:val="002C1038"/>
    <w:rsid w:val="002C18A1"/>
    <w:rsid w:val="002C190E"/>
    <w:rsid w:val="002C2835"/>
    <w:rsid w:val="002C2B38"/>
    <w:rsid w:val="002C2BB5"/>
    <w:rsid w:val="002C2C1C"/>
    <w:rsid w:val="002C2DB8"/>
    <w:rsid w:val="002C318D"/>
    <w:rsid w:val="002C3B1D"/>
    <w:rsid w:val="002C5B14"/>
    <w:rsid w:val="002C61E7"/>
    <w:rsid w:val="002C65B0"/>
    <w:rsid w:val="002C7537"/>
    <w:rsid w:val="002D0395"/>
    <w:rsid w:val="002D0C67"/>
    <w:rsid w:val="002D10AB"/>
    <w:rsid w:val="002D1B35"/>
    <w:rsid w:val="002D1B46"/>
    <w:rsid w:val="002D2888"/>
    <w:rsid w:val="002D36C8"/>
    <w:rsid w:val="002D39A0"/>
    <w:rsid w:val="002D3A6A"/>
    <w:rsid w:val="002D44BE"/>
    <w:rsid w:val="002D4B7C"/>
    <w:rsid w:val="002D4D25"/>
    <w:rsid w:val="002D58C0"/>
    <w:rsid w:val="002D5DB3"/>
    <w:rsid w:val="002D6063"/>
    <w:rsid w:val="002D6076"/>
    <w:rsid w:val="002D6CA8"/>
    <w:rsid w:val="002D709A"/>
    <w:rsid w:val="002D72F5"/>
    <w:rsid w:val="002D7EE7"/>
    <w:rsid w:val="002E02A6"/>
    <w:rsid w:val="002E098C"/>
    <w:rsid w:val="002E0C59"/>
    <w:rsid w:val="002E1004"/>
    <w:rsid w:val="002E18A4"/>
    <w:rsid w:val="002E1D12"/>
    <w:rsid w:val="002E1E55"/>
    <w:rsid w:val="002E230E"/>
    <w:rsid w:val="002E23D1"/>
    <w:rsid w:val="002E2DF7"/>
    <w:rsid w:val="002E2FBB"/>
    <w:rsid w:val="002E38D1"/>
    <w:rsid w:val="002E3B0B"/>
    <w:rsid w:val="002E4046"/>
    <w:rsid w:val="002E4A24"/>
    <w:rsid w:val="002E4E25"/>
    <w:rsid w:val="002E4EF9"/>
    <w:rsid w:val="002E55F9"/>
    <w:rsid w:val="002E570A"/>
    <w:rsid w:val="002E5A73"/>
    <w:rsid w:val="002E63B2"/>
    <w:rsid w:val="002E6C0C"/>
    <w:rsid w:val="002E6F17"/>
    <w:rsid w:val="002F0B54"/>
    <w:rsid w:val="002F0E2B"/>
    <w:rsid w:val="002F185B"/>
    <w:rsid w:val="002F1B55"/>
    <w:rsid w:val="002F1C0D"/>
    <w:rsid w:val="002F2092"/>
    <w:rsid w:val="002F2B74"/>
    <w:rsid w:val="002F2BBD"/>
    <w:rsid w:val="002F2D4D"/>
    <w:rsid w:val="002F2D78"/>
    <w:rsid w:val="002F3254"/>
    <w:rsid w:val="002F3F88"/>
    <w:rsid w:val="002F4952"/>
    <w:rsid w:val="002F4DDE"/>
    <w:rsid w:val="002F5D4F"/>
    <w:rsid w:val="002F622D"/>
    <w:rsid w:val="002F7170"/>
    <w:rsid w:val="002F720A"/>
    <w:rsid w:val="002F72DC"/>
    <w:rsid w:val="002F7A56"/>
    <w:rsid w:val="00300178"/>
    <w:rsid w:val="00300664"/>
    <w:rsid w:val="00300FB4"/>
    <w:rsid w:val="00301CA5"/>
    <w:rsid w:val="00301FB1"/>
    <w:rsid w:val="00302719"/>
    <w:rsid w:val="003029D4"/>
    <w:rsid w:val="00302F52"/>
    <w:rsid w:val="003030A7"/>
    <w:rsid w:val="00303261"/>
    <w:rsid w:val="003033BE"/>
    <w:rsid w:val="003039D3"/>
    <w:rsid w:val="00304B9F"/>
    <w:rsid w:val="003051C9"/>
    <w:rsid w:val="0030548A"/>
    <w:rsid w:val="00305792"/>
    <w:rsid w:val="003057E7"/>
    <w:rsid w:val="003066E1"/>
    <w:rsid w:val="003071A4"/>
    <w:rsid w:val="0030733C"/>
    <w:rsid w:val="0031026E"/>
    <w:rsid w:val="003104C9"/>
    <w:rsid w:val="003105CB"/>
    <w:rsid w:val="00311333"/>
    <w:rsid w:val="00311544"/>
    <w:rsid w:val="00311A38"/>
    <w:rsid w:val="00311ABA"/>
    <w:rsid w:val="003125EB"/>
    <w:rsid w:val="00312873"/>
    <w:rsid w:val="00312A49"/>
    <w:rsid w:val="00312B8D"/>
    <w:rsid w:val="003135A2"/>
    <w:rsid w:val="00313607"/>
    <w:rsid w:val="0031368B"/>
    <w:rsid w:val="0031425A"/>
    <w:rsid w:val="0031466A"/>
    <w:rsid w:val="00314939"/>
    <w:rsid w:val="00316A88"/>
    <w:rsid w:val="00316B18"/>
    <w:rsid w:val="00316CED"/>
    <w:rsid w:val="003170F2"/>
    <w:rsid w:val="003172FA"/>
    <w:rsid w:val="00317B08"/>
    <w:rsid w:val="003200F4"/>
    <w:rsid w:val="00320808"/>
    <w:rsid w:val="0032082C"/>
    <w:rsid w:val="00320A08"/>
    <w:rsid w:val="00320A6E"/>
    <w:rsid w:val="0032152F"/>
    <w:rsid w:val="003217F6"/>
    <w:rsid w:val="00321C48"/>
    <w:rsid w:val="00322765"/>
    <w:rsid w:val="00322BC2"/>
    <w:rsid w:val="00322EC8"/>
    <w:rsid w:val="003236D1"/>
    <w:rsid w:val="00323EEA"/>
    <w:rsid w:val="0032537E"/>
    <w:rsid w:val="00325502"/>
    <w:rsid w:val="003257C0"/>
    <w:rsid w:val="00325853"/>
    <w:rsid w:val="00325D3E"/>
    <w:rsid w:val="0032687E"/>
    <w:rsid w:val="003269D0"/>
    <w:rsid w:val="00326BCB"/>
    <w:rsid w:val="0032768C"/>
    <w:rsid w:val="003276C4"/>
    <w:rsid w:val="003278F3"/>
    <w:rsid w:val="0032792D"/>
    <w:rsid w:val="003279DE"/>
    <w:rsid w:val="00327FB8"/>
    <w:rsid w:val="00327FD8"/>
    <w:rsid w:val="00330A31"/>
    <w:rsid w:val="0033103B"/>
    <w:rsid w:val="0033121C"/>
    <w:rsid w:val="00331477"/>
    <w:rsid w:val="00332135"/>
    <w:rsid w:val="003325D1"/>
    <w:rsid w:val="00332AB2"/>
    <w:rsid w:val="00333668"/>
    <w:rsid w:val="00333B84"/>
    <w:rsid w:val="003342AB"/>
    <w:rsid w:val="0033502A"/>
    <w:rsid w:val="00335543"/>
    <w:rsid w:val="003357DB"/>
    <w:rsid w:val="0033597C"/>
    <w:rsid w:val="00336796"/>
    <w:rsid w:val="00336B4E"/>
    <w:rsid w:val="0033726E"/>
    <w:rsid w:val="00337831"/>
    <w:rsid w:val="00337FE0"/>
    <w:rsid w:val="00340CFA"/>
    <w:rsid w:val="00341594"/>
    <w:rsid w:val="00341F38"/>
    <w:rsid w:val="00342395"/>
    <w:rsid w:val="003428D6"/>
    <w:rsid w:val="00342CE8"/>
    <w:rsid w:val="003431FB"/>
    <w:rsid w:val="003433CC"/>
    <w:rsid w:val="003437B8"/>
    <w:rsid w:val="00343EF2"/>
    <w:rsid w:val="003443D9"/>
    <w:rsid w:val="003450DD"/>
    <w:rsid w:val="003456E3"/>
    <w:rsid w:val="003464AA"/>
    <w:rsid w:val="00346C50"/>
    <w:rsid w:val="00346CCA"/>
    <w:rsid w:val="0034722F"/>
    <w:rsid w:val="00350084"/>
    <w:rsid w:val="003501D8"/>
    <w:rsid w:val="0035028C"/>
    <w:rsid w:val="0035046E"/>
    <w:rsid w:val="00350AD9"/>
    <w:rsid w:val="00352591"/>
    <w:rsid w:val="00352BB7"/>
    <w:rsid w:val="00353229"/>
    <w:rsid w:val="0035330E"/>
    <w:rsid w:val="003539B4"/>
    <w:rsid w:val="003547DE"/>
    <w:rsid w:val="00354C70"/>
    <w:rsid w:val="00354D0D"/>
    <w:rsid w:val="0035513F"/>
    <w:rsid w:val="003558A5"/>
    <w:rsid w:val="003572AA"/>
    <w:rsid w:val="0035780A"/>
    <w:rsid w:val="00360063"/>
    <w:rsid w:val="0036024A"/>
    <w:rsid w:val="0036047D"/>
    <w:rsid w:val="00360CE1"/>
    <w:rsid w:val="00361291"/>
    <w:rsid w:val="00362511"/>
    <w:rsid w:val="003636BD"/>
    <w:rsid w:val="00364722"/>
    <w:rsid w:val="003649BD"/>
    <w:rsid w:val="00364A35"/>
    <w:rsid w:val="00365024"/>
    <w:rsid w:val="003653B9"/>
    <w:rsid w:val="00365895"/>
    <w:rsid w:val="00365924"/>
    <w:rsid w:val="00365A3B"/>
    <w:rsid w:val="00365D08"/>
    <w:rsid w:val="00366B72"/>
    <w:rsid w:val="00367027"/>
    <w:rsid w:val="0036726A"/>
    <w:rsid w:val="00370E0C"/>
    <w:rsid w:val="003732EA"/>
    <w:rsid w:val="00373378"/>
    <w:rsid w:val="00373482"/>
    <w:rsid w:val="00373952"/>
    <w:rsid w:val="003747C9"/>
    <w:rsid w:val="00374A39"/>
    <w:rsid w:val="00375C39"/>
    <w:rsid w:val="00375C50"/>
    <w:rsid w:val="0037677B"/>
    <w:rsid w:val="003767C1"/>
    <w:rsid w:val="00376891"/>
    <w:rsid w:val="00376940"/>
    <w:rsid w:val="00376AC5"/>
    <w:rsid w:val="00376B1D"/>
    <w:rsid w:val="00376FAD"/>
    <w:rsid w:val="0037706D"/>
    <w:rsid w:val="003778A0"/>
    <w:rsid w:val="00377B46"/>
    <w:rsid w:val="00380414"/>
    <w:rsid w:val="003804B0"/>
    <w:rsid w:val="00381617"/>
    <w:rsid w:val="00383EE7"/>
    <w:rsid w:val="00384E93"/>
    <w:rsid w:val="0038564C"/>
    <w:rsid w:val="0038567F"/>
    <w:rsid w:val="00385AF4"/>
    <w:rsid w:val="0038651C"/>
    <w:rsid w:val="00386D2D"/>
    <w:rsid w:val="00386DA0"/>
    <w:rsid w:val="00387A20"/>
    <w:rsid w:val="00387A9B"/>
    <w:rsid w:val="00387D67"/>
    <w:rsid w:val="00387E87"/>
    <w:rsid w:val="0039058A"/>
    <w:rsid w:val="00391405"/>
    <w:rsid w:val="00391497"/>
    <w:rsid w:val="0039172E"/>
    <w:rsid w:val="003918A4"/>
    <w:rsid w:val="00391A3B"/>
    <w:rsid w:val="00391BB2"/>
    <w:rsid w:val="00391E5D"/>
    <w:rsid w:val="00392764"/>
    <w:rsid w:val="00393135"/>
    <w:rsid w:val="00393541"/>
    <w:rsid w:val="003945A2"/>
    <w:rsid w:val="00394992"/>
    <w:rsid w:val="00395E04"/>
    <w:rsid w:val="003961F5"/>
    <w:rsid w:val="00396634"/>
    <w:rsid w:val="0039669D"/>
    <w:rsid w:val="00396B1F"/>
    <w:rsid w:val="00396C98"/>
    <w:rsid w:val="003A02FD"/>
    <w:rsid w:val="003A0A19"/>
    <w:rsid w:val="003A0B38"/>
    <w:rsid w:val="003A1046"/>
    <w:rsid w:val="003A20B2"/>
    <w:rsid w:val="003A28E2"/>
    <w:rsid w:val="003A29FF"/>
    <w:rsid w:val="003A36F3"/>
    <w:rsid w:val="003A399F"/>
    <w:rsid w:val="003A3D26"/>
    <w:rsid w:val="003A4357"/>
    <w:rsid w:val="003A43B1"/>
    <w:rsid w:val="003A441C"/>
    <w:rsid w:val="003A49D0"/>
    <w:rsid w:val="003A58CB"/>
    <w:rsid w:val="003A5B11"/>
    <w:rsid w:val="003A6C75"/>
    <w:rsid w:val="003A706E"/>
    <w:rsid w:val="003A7FBA"/>
    <w:rsid w:val="003B04F3"/>
    <w:rsid w:val="003B0C1B"/>
    <w:rsid w:val="003B0D58"/>
    <w:rsid w:val="003B13FF"/>
    <w:rsid w:val="003B1E7F"/>
    <w:rsid w:val="003B233E"/>
    <w:rsid w:val="003B2563"/>
    <w:rsid w:val="003B25A0"/>
    <w:rsid w:val="003B376C"/>
    <w:rsid w:val="003B39BA"/>
    <w:rsid w:val="003B3E75"/>
    <w:rsid w:val="003B4A90"/>
    <w:rsid w:val="003B4E94"/>
    <w:rsid w:val="003B51F5"/>
    <w:rsid w:val="003B52F4"/>
    <w:rsid w:val="003B588B"/>
    <w:rsid w:val="003B5D5B"/>
    <w:rsid w:val="003B61DB"/>
    <w:rsid w:val="003B64F0"/>
    <w:rsid w:val="003B6CE1"/>
    <w:rsid w:val="003B6DC6"/>
    <w:rsid w:val="003C00FF"/>
    <w:rsid w:val="003C044F"/>
    <w:rsid w:val="003C13DF"/>
    <w:rsid w:val="003C13F4"/>
    <w:rsid w:val="003C153D"/>
    <w:rsid w:val="003C1827"/>
    <w:rsid w:val="003C2127"/>
    <w:rsid w:val="003C2494"/>
    <w:rsid w:val="003C257C"/>
    <w:rsid w:val="003C4047"/>
    <w:rsid w:val="003C4180"/>
    <w:rsid w:val="003C6686"/>
    <w:rsid w:val="003C6BF0"/>
    <w:rsid w:val="003C6D8D"/>
    <w:rsid w:val="003C7601"/>
    <w:rsid w:val="003D0C68"/>
    <w:rsid w:val="003D0CC9"/>
    <w:rsid w:val="003D0D47"/>
    <w:rsid w:val="003D1E1C"/>
    <w:rsid w:val="003D3385"/>
    <w:rsid w:val="003D3D83"/>
    <w:rsid w:val="003D41CF"/>
    <w:rsid w:val="003D43B5"/>
    <w:rsid w:val="003D4E4B"/>
    <w:rsid w:val="003D4E8B"/>
    <w:rsid w:val="003D5208"/>
    <w:rsid w:val="003D543E"/>
    <w:rsid w:val="003D57D6"/>
    <w:rsid w:val="003D6A9F"/>
    <w:rsid w:val="003D6E8A"/>
    <w:rsid w:val="003D722E"/>
    <w:rsid w:val="003D7363"/>
    <w:rsid w:val="003D7A4C"/>
    <w:rsid w:val="003E0899"/>
    <w:rsid w:val="003E1053"/>
    <w:rsid w:val="003E12C2"/>
    <w:rsid w:val="003E1B51"/>
    <w:rsid w:val="003E1F88"/>
    <w:rsid w:val="003E2624"/>
    <w:rsid w:val="003E427C"/>
    <w:rsid w:val="003E4B8C"/>
    <w:rsid w:val="003E5467"/>
    <w:rsid w:val="003E65B0"/>
    <w:rsid w:val="003E6BF3"/>
    <w:rsid w:val="003E6C13"/>
    <w:rsid w:val="003F1809"/>
    <w:rsid w:val="003F1B2E"/>
    <w:rsid w:val="003F1F19"/>
    <w:rsid w:val="003F286F"/>
    <w:rsid w:val="003F2F97"/>
    <w:rsid w:val="003F3196"/>
    <w:rsid w:val="003F3556"/>
    <w:rsid w:val="003F3DC0"/>
    <w:rsid w:val="003F602E"/>
    <w:rsid w:val="003F7FD8"/>
    <w:rsid w:val="004001BD"/>
    <w:rsid w:val="0040030A"/>
    <w:rsid w:val="0040044E"/>
    <w:rsid w:val="00400DF3"/>
    <w:rsid w:val="00401AD6"/>
    <w:rsid w:val="00401C4C"/>
    <w:rsid w:val="0040226F"/>
    <w:rsid w:val="00403177"/>
    <w:rsid w:val="00403498"/>
    <w:rsid w:val="00403738"/>
    <w:rsid w:val="00403B93"/>
    <w:rsid w:val="00403F18"/>
    <w:rsid w:val="004053EB"/>
    <w:rsid w:val="004056FF"/>
    <w:rsid w:val="00405F25"/>
    <w:rsid w:val="00406286"/>
    <w:rsid w:val="004066BE"/>
    <w:rsid w:val="004070F5"/>
    <w:rsid w:val="004076C0"/>
    <w:rsid w:val="00407FBD"/>
    <w:rsid w:val="004101BB"/>
    <w:rsid w:val="00410DE3"/>
    <w:rsid w:val="00410E49"/>
    <w:rsid w:val="004115E5"/>
    <w:rsid w:val="00411C6E"/>
    <w:rsid w:val="0041207D"/>
    <w:rsid w:val="00413C7C"/>
    <w:rsid w:val="00413FC0"/>
    <w:rsid w:val="0041471F"/>
    <w:rsid w:val="00415FDB"/>
    <w:rsid w:val="0041641F"/>
    <w:rsid w:val="004167B2"/>
    <w:rsid w:val="0041687A"/>
    <w:rsid w:val="00417BB6"/>
    <w:rsid w:val="00417C41"/>
    <w:rsid w:val="00417C49"/>
    <w:rsid w:val="00417ED0"/>
    <w:rsid w:val="0042053E"/>
    <w:rsid w:val="00420A22"/>
    <w:rsid w:val="00420F76"/>
    <w:rsid w:val="00421500"/>
    <w:rsid w:val="0042179C"/>
    <w:rsid w:val="004224D5"/>
    <w:rsid w:val="004228B2"/>
    <w:rsid w:val="00423085"/>
    <w:rsid w:val="00423376"/>
    <w:rsid w:val="00423492"/>
    <w:rsid w:val="004236CC"/>
    <w:rsid w:val="00423B47"/>
    <w:rsid w:val="00424600"/>
    <w:rsid w:val="004248FD"/>
    <w:rsid w:val="00424E49"/>
    <w:rsid w:val="004256CC"/>
    <w:rsid w:val="00425D94"/>
    <w:rsid w:val="0042615E"/>
    <w:rsid w:val="0042652A"/>
    <w:rsid w:val="00426537"/>
    <w:rsid w:val="004265C5"/>
    <w:rsid w:val="00426663"/>
    <w:rsid w:val="00426DF5"/>
    <w:rsid w:val="00426E3A"/>
    <w:rsid w:val="004271CD"/>
    <w:rsid w:val="00427325"/>
    <w:rsid w:val="004275E2"/>
    <w:rsid w:val="004279B6"/>
    <w:rsid w:val="0043071F"/>
    <w:rsid w:val="004319E4"/>
    <w:rsid w:val="00431D61"/>
    <w:rsid w:val="004320E2"/>
    <w:rsid w:val="00432BCD"/>
    <w:rsid w:val="00433012"/>
    <w:rsid w:val="004338E6"/>
    <w:rsid w:val="00433F7D"/>
    <w:rsid w:val="00434072"/>
    <w:rsid w:val="00434403"/>
    <w:rsid w:val="0043491A"/>
    <w:rsid w:val="00434C20"/>
    <w:rsid w:val="00434EBF"/>
    <w:rsid w:val="00435071"/>
    <w:rsid w:val="00435252"/>
    <w:rsid w:val="0043541F"/>
    <w:rsid w:val="004370BF"/>
    <w:rsid w:val="004403A7"/>
    <w:rsid w:val="0044043A"/>
    <w:rsid w:val="00440917"/>
    <w:rsid w:val="00440D4B"/>
    <w:rsid w:val="0044196C"/>
    <w:rsid w:val="00441AE9"/>
    <w:rsid w:val="00442037"/>
    <w:rsid w:val="00442084"/>
    <w:rsid w:val="00442473"/>
    <w:rsid w:val="004430D8"/>
    <w:rsid w:val="0044358F"/>
    <w:rsid w:val="004437DB"/>
    <w:rsid w:val="00443DE7"/>
    <w:rsid w:val="004442E3"/>
    <w:rsid w:val="004446AB"/>
    <w:rsid w:val="00444793"/>
    <w:rsid w:val="00444DEF"/>
    <w:rsid w:val="0044552A"/>
    <w:rsid w:val="004457CA"/>
    <w:rsid w:val="004459B9"/>
    <w:rsid w:val="0044654D"/>
    <w:rsid w:val="0044680C"/>
    <w:rsid w:val="00446D9C"/>
    <w:rsid w:val="00447264"/>
    <w:rsid w:val="00447284"/>
    <w:rsid w:val="0044789A"/>
    <w:rsid w:val="00450B89"/>
    <w:rsid w:val="00451174"/>
    <w:rsid w:val="00452498"/>
    <w:rsid w:val="00452739"/>
    <w:rsid w:val="0045313E"/>
    <w:rsid w:val="00454556"/>
    <w:rsid w:val="004549F7"/>
    <w:rsid w:val="004550A4"/>
    <w:rsid w:val="00455A19"/>
    <w:rsid w:val="00455B63"/>
    <w:rsid w:val="00455DDA"/>
    <w:rsid w:val="0045660B"/>
    <w:rsid w:val="00456797"/>
    <w:rsid w:val="004579B2"/>
    <w:rsid w:val="00457B54"/>
    <w:rsid w:val="00457C35"/>
    <w:rsid w:val="00457D3E"/>
    <w:rsid w:val="00457DAB"/>
    <w:rsid w:val="00457FE3"/>
    <w:rsid w:val="004603D2"/>
    <w:rsid w:val="00460CB6"/>
    <w:rsid w:val="00461779"/>
    <w:rsid w:val="0046184E"/>
    <w:rsid w:val="00462231"/>
    <w:rsid w:val="00462A03"/>
    <w:rsid w:val="00463EFE"/>
    <w:rsid w:val="00464BEE"/>
    <w:rsid w:val="00465CDD"/>
    <w:rsid w:val="00465F30"/>
    <w:rsid w:val="0046644B"/>
    <w:rsid w:val="00466D2F"/>
    <w:rsid w:val="0046747E"/>
    <w:rsid w:val="00467690"/>
    <w:rsid w:val="0047042E"/>
    <w:rsid w:val="0047067C"/>
    <w:rsid w:val="00471380"/>
    <w:rsid w:val="0047225D"/>
    <w:rsid w:val="0047228A"/>
    <w:rsid w:val="004725A2"/>
    <w:rsid w:val="00472A54"/>
    <w:rsid w:val="0047371E"/>
    <w:rsid w:val="004737C7"/>
    <w:rsid w:val="00474713"/>
    <w:rsid w:val="004748D3"/>
    <w:rsid w:val="004749C2"/>
    <w:rsid w:val="004755BD"/>
    <w:rsid w:val="004756FF"/>
    <w:rsid w:val="00475B41"/>
    <w:rsid w:val="004765CA"/>
    <w:rsid w:val="00476675"/>
    <w:rsid w:val="004808D1"/>
    <w:rsid w:val="00480A8B"/>
    <w:rsid w:val="0048117F"/>
    <w:rsid w:val="0048189F"/>
    <w:rsid w:val="004819D2"/>
    <w:rsid w:val="00482C1E"/>
    <w:rsid w:val="004832ED"/>
    <w:rsid w:val="00483A0C"/>
    <w:rsid w:val="004844C4"/>
    <w:rsid w:val="0048468E"/>
    <w:rsid w:val="004851C6"/>
    <w:rsid w:val="004857FD"/>
    <w:rsid w:val="00485B5E"/>
    <w:rsid w:val="00486676"/>
    <w:rsid w:val="00486AAE"/>
    <w:rsid w:val="004870C8"/>
    <w:rsid w:val="00487B1C"/>
    <w:rsid w:val="0049053F"/>
    <w:rsid w:val="00490C9D"/>
    <w:rsid w:val="00490E78"/>
    <w:rsid w:val="0049107F"/>
    <w:rsid w:val="004910E2"/>
    <w:rsid w:val="00491A8F"/>
    <w:rsid w:val="004920CD"/>
    <w:rsid w:val="00492195"/>
    <w:rsid w:val="00492923"/>
    <w:rsid w:val="00493129"/>
    <w:rsid w:val="00493720"/>
    <w:rsid w:val="00493961"/>
    <w:rsid w:val="00493BE6"/>
    <w:rsid w:val="00493E63"/>
    <w:rsid w:val="00494037"/>
    <w:rsid w:val="00494327"/>
    <w:rsid w:val="004943F3"/>
    <w:rsid w:val="00494658"/>
    <w:rsid w:val="0049495D"/>
    <w:rsid w:val="00495217"/>
    <w:rsid w:val="0049539C"/>
    <w:rsid w:val="00495B65"/>
    <w:rsid w:val="0049601B"/>
    <w:rsid w:val="0049691B"/>
    <w:rsid w:val="00496FF1"/>
    <w:rsid w:val="004972B2"/>
    <w:rsid w:val="004974E4"/>
    <w:rsid w:val="00497A07"/>
    <w:rsid w:val="004A0062"/>
    <w:rsid w:val="004A03C1"/>
    <w:rsid w:val="004A050D"/>
    <w:rsid w:val="004A0821"/>
    <w:rsid w:val="004A1ABF"/>
    <w:rsid w:val="004A1BD0"/>
    <w:rsid w:val="004A1FE4"/>
    <w:rsid w:val="004A26F9"/>
    <w:rsid w:val="004A36EA"/>
    <w:rsid w:val="004A37E1"/>
    <w:rsid w:val="004A392B"/>
    <w:rsid w:val="004A4AC7"/>
    <w:rsid w:val="004A579E"/>
    <w:rsid w:val="004A5F28"/>
    <w:rsid w:val="004A6F16"/>
    <w:rsid w:val="004B0089"/>
    <w:rsid w:val="004B0B7C"/>
    <w:rsid w:val="004B1065"/>
    <w:rsid w:val="004B1480"/>
    <w:rsid w:val="004B18D5"/>
    <w:rsid w:val="004B2F07"/>
    <w:rsid w:val="004B37F6"/>
    <w:rsid w:val="004B3CE0"/>
    <w:rsid w:val="004B4E21"/>
    <w:rsid w:val="004B5247"/>
    <w:rsid w:val="004B5297"/>
    <w:rsid w:val="004B541E"/>
    <w:rsid w:val="004B5503"/>
    <w:rsid w:val="004B5FEC"/>
    <w:rsid w:val="004B6357"/>
    <w:rsid w:val="004B666F"/>
    <w:rsid w:val="004B69BE"/>
    <w:rsid w:val="004B69EE"/>
    <w:rsid w:val="004B6F2E"/>
    <w:rsid w:val="004B72C1"/>
    <w:rsid w:val="004B744D"/>
    <w:rsid w:val="004B7870"/>
    <w:rsid w:val="004B7BC9"/>
    <w:rsid w:val="004B7BD0"/>
    <w:rsid w:val="004C00EA"/>
    <w:rsid w:val="004C048D"/>
    <w:rsid w:val="004C04C6"/>
    <w:rsid w:val="004C0EA3"/>
    <w:rsid w:val="004C1E88"/>
    <w:rsid w:val="004C20F4"/>
    <w:rsid w:val="004C23EF"/>
    <w:rsid w:val="004C25D8"/>
    <w:rsid w:val="004C3186"/>
    <w:rsid w:val="004C345E"/>
    <w:rsid w:val="004C4629"/>
    <w:rsid w:val="004C47C2"/>
    <w:rsid w:val="004C4974"/>
    <w:rsid w:val="004C5059"/>
    <w:rsid w:val="004C5179"/>
    <w:rsid w:val="004C518B"/>
    <w:rsid w:val="004C53FC"/>
    <w:rsid w:val="004C5580"/>
    <w:rsid w:val="004C573E"/>
    <w:rsid w:val="004C5A52"/>
    <w:rsid w:val="004C5D8B"/>
    <w:rsid w:val="004C6600"/>
    <w:rsid w:val="004C6627"/>
    <w:rsid w:val="004C6B10"/>
    <w:rsid w:val="004C7D22"/>
    <w:rsid w:val="004D0AA2"/>
    <w:rsid w:val="004D0B12"/>
    <w:rsid w:val="004D0FDD"/>
    <w:rsid w:val="004D1F33"/>
    <w:rsid w:val="004D2E98"/>
    <w:rsid w:val="004D32F6"/>
    <w:rsid w:val="004D34F1"/>
    <w:rsid w:val="004D3A23"/>
    <w:rsid w:val="004D4301"/>
    <w:rsid w:val="004D4352"/>
    <w:rsid w:val="004D444C"/>
    <w:rsid w:val="004D4AD3"/>
    <w:rsid w:val="004D4D01"/>
    <w:rsid w:val="004D517B"/>
    <w:rsid w:val="004D5D2E"/>
    <w:rsid w:val="004D6CB6"/>
    <w:rsid w:val="004D7D89"/>
    <w:rsid w:val="004D7F23"/>
    <w:rsid w:val="004E0188"/>
    <w:rsid w:val="004E04C4"/>
    <w:rsid w:val="004E1AEF"/>
    <w:rsid w:val="004E2030"/>
    <w:rsid w:val="004E23F9"/>
    <w:rsid w:val="004E2AD4"/>
    <w:rsid w:val="004E3601"/>
    <w:rsid w:val="004E3608"/>
    <w:rsid w:val="004E39E4"/>
    <w:rsid w:val="004E42B3"/>
    <w:rsid w:val="004E4A27"/>
    <w:rsid w:val="004E4C29"/>
    <w:rsid w:val="004E4C58"/>
    <w:rsid w:val="004E5000"/>
    <w:rsid w:val="004E5093"/>
    <w:rsid w:val="004E6579"/>
    <w:rsid w:val="004E68D3"/>
    <w:rsid w:val="004E6E72"/>
    <w:rsid w:val="004E70B8"/>
    <w:rsid w:val="004E7C1F"/>
    <w:rsid w:val="004F00BA"/>
    <w:rsid w:val="004F042C"/>
    <w:rsid w:val="004F0639"/>
    <w:rsid w:val="004F0CC8"/>
    <w:rsid w:val="004F178C"/>
    <w:rsid w:val="004F21D3"/>
    <w:rsid w:val="004F281E"/>
    <w:rsid w:val="004F2C3A"/>
    <w:rsid w:val="004F33D0"/>
    <w:rsid w:val="004F39F5"/>
    <w:rsid w:val="004F3AC0"/>
    <w:rsid w:val="004F3BB7"/>
    <w:rsid w:val="004F3DBB"/>
    <w:rsid w:val="004F4169"/>
    <w:rsid w:val="004F4AA5"/>
    <w:rsid w:val="004F4ED9"/>
    <w:rsid w:val="004F5023"/>
    <w:rsid w:val="004F6AF9"/>
    <w:rsid w:val="004F6C5E"/>
    <w:rsid w:val="004F6D6E"/>
    <w:rsid w:val="004F7248"/>
    <w:rsid w:val="004F7985"/>
    <w:rsid w:val="004F7A58"/>
    <w:rsid w:val="00500B69"/>
    <w:rsid w:val="00500E0D"/>
    <w:rsid w:val="0050155B"/>
    <w:rsid w:val="00502386"/>
    <w:rsid w:val="00502958"/>
    <w:rsid w:val="00502F7D"/>
    <w:rsid w:val="00503401"/>
    <w:rsid w:val="00503E21"/>
    <w:rsid w:val="005041B6"/>
    <w:rsid w:val="0050495E"/>
    <w:rsid w:val="00504BCE"/>
    <w:rsid w:val="00504DB7"/>
    <w:rsid w:val="00504F1D"/>
    <w:rsid w:val="005050C2"/>
    <w:rsid w:val="00505342"/>
    <w:rsid w:val="00507A83"/>
    <w:rsid w:val="00507B85"/>
    <w:rsid w:val="00507B90"/>
    <w:rsid w:val="00507C3F"/>
    <w:rsid w:val="00507E00"/>
    <w:rsid w:val="00510076"/>
    <w:rsid w:val="005104FA"/>
    <w:rsid w:val="005106A5"/>
    <w:rsid w:val="00510C23"/>
    <w:rsid w:val="0051159B"/>
    <w:rsid w:val="00511774"/>
    <w:rsid w:val="00511F07"/>
    <w:rsid w:val="005124FC"/>
    <w:rsid w:val="00512774"/>
    <w:rsid w:val="005127A4"/>
    <w:rsid w:val="00513EA4"/>
    <w:rsid w:val="0051469F"/>
    <w:rsid w:val="00514A6E"/>
    <w:rsid w:val="00514C60"/>
    <w:rsid w:val="00515666"/>
    <w:rsid w:val="00516165"/>
    <w:rsid w:val="005162AF"/>
    <w:rsid w:val="00516F49"/>
    <w:rsid w:val="00517CD1"/>
    <w:rsid w:val="00517D9A"/>
    <w:rsid w:val="005206ED"/>
    <w:rsid w:val="00520B2B"/>
    <w:rsid w:val="00520D31"/>
    <w:rsid w:val="0052147D"/>
    <w:rsid w:val="00522009"/>
    <w:rsid w:val="005223E8"/>
    <w:rsid w:val="005225C7"/>
    <w:rsid w:val="0052273B"/>
    <w:rsid w:val="00522847"/>
    <w:rsid w:val="00522A2A"/>
    <w:rsid w:val="00522A73"/>
    <w:rsid w:val="0052306D"/>
    <w:rsid w:val="00523280"/>
    <w:rsid w:val="00523A14"/>
    <w:rsid w:val="00523F27"/>
    <w:rsid w:val="005242B9"/>
    <w:rsid w:val="005245E0"/>
    <w:rsid w:val="00524614"/>
    <w:rsid w:val="0052461F"/>
    <w:rsid w:val="00524A7D"/>
    <w:rsid w:val="00524D08"/>
    <w:rsid w:val="00524F3A"/>
    <w:rsid w:val="0052556E"/>
    <w:rsid w:val="00525D0C"/>
    <w:rsid w:val="005264C2"/>
    <w:rsid w:val="00526AA8"/>
    <w:rsid w:val="00527101"/>
    <w:rsid w:val="005272B4"/>
    <w:rsid w:val="00527628"/>
    <w:rsid w:val="00527A38"/>
    <w:rsid w:val="005306EA"/>
    <w:rsid w:val="0053173A"/>
    <w:rsid w:val="0053186C"/>
    <w:rsid w:val="00532130"/>
    <w:rsid w:val="00532A69"/>
    <w:rsid w:val="00532AFC"/>
    <w:rsid w:val="0053360C"/>
    <w:rsid w:val="005349FD"/>
    <w:rsid w:val="00535511"/>
    <w:rsid w:val="00535C0C"/>
    <w:rsid w:val="00536787"/>
    <w:rsid w:val="005367D9"/>
    <w:rsid w:val="00537505"/>
    <w:rsid w:val="00537DFF"/>
    <w:rsid w:val="005406A6"/>
    <w:rsid w:val="00540D5E"/>
    <w:rsid w:val="005417A2"/>
    <w:rsid w:val="005417DE"/>
    <w:rsid w:val="00541823"/>
    <w:rsid w:val="005433BD"/>
    <w:rsid w:val="005454BA"/>
    <w:rsid w:val="005458DF"/>
    <w:rsid w:val="00545BED"/>
    <w:rsid w:val="00545FA6"/>
    <w:rsid w:val="0054636F"/>
    <w:rsid w:val="005463C6"/>
    <w:rsid w:val="005466AB"/>
    <w:rsid w:val="00546A0F"/>
    <w:rsid w:val="00546DE2"/>
    <w:rsid w:val="00547698"/>
    <w:rsid w:val="00550099"/>
    <w:rsid w:val="005500AC"/>
    <w:rsid w:val="0055039D"/>
    <w:rsid w:val="005510E1"/>
    <w:rsid w:val="0055134A"/>
    <w:rsid w:val="0055139F"/>
    <w:rsid w:val="00551896"/>
    <w:rsid w:val="00551D7F"/>
    <w:rsid w:val="00552014"/>
    <w:rsid w:val="0055255F"/>
    <w:rsid w:val="0055285D"/>
    <w:rsid w:val="005528AB"/>
    <w:rsid w:val="00552F2B"/>
    <w:rsid w:val="005530CC"/>
    <w:rsid w:val="00553A19"/>
    <w:rsid w:val="00553AE8"/>
    <w:rsid w:val="00553C26"/>
    <w:rsid w:val="00554047"/>
    <w:rsid w:val="00554285"/>
    <w:rsid w:val="005553BB"/>
    <w:rsid w:val="00555C9E"/>
    <w:rsid w:val="00556388"/>
    <w:rsid w:val="00557AB5"/>
    <w:rsid w:val="00557F10"/>
    <w:rsid w:val="0056013F"/>
    <w:rsid w:val="005602E5"/>
    <w:rsid w:val="0056054F"/>
    <w:rsid w:val="0056090A"/>
    <w:rsid w:val="00560D1C"/>
    <w:rsid w:val="00560D9B"/>
    <w:rsid w:val="00561B05"/>
    <w:rsid w:val="00561DFA"/>
    <w:rsid w:val="005621D4"/>
    <w:rsid w:val="005623EE"/>
    <w:rsid w:val="00562D8E"/>
    <w:rsid w:val="005630CE"/>
    <w:rsid w:val="005635B1"/>
    <w:rsid w:val="00564AFE"/>
    <w:rsid w:val="00564C37"/>
    <w:rsid w:val="00565A8D"/>
    <w:rsid w:val="00567DF3"/>
    <w:rsid w:val="00567E8B"/>
    <w:rsid w:val="00570A0A"/>
    <w:rsid w:val="00571A3F"/>
    <w:rsid w:val="00572555"/>
    <w:rsid w:val="00572718"/>
    <w:rsid w:val="0057302F"/>
    <w:rsid w:val="005730D6"/>
    <w:rsid w:val="0057364A"/>
    <w:rsid w:val="0057388B"/>
    <w:rsid w:val="005739DB"/>
    <w:rsid w:val="00574000"/>
    <w:rsid w:val="00574629"/>
    <w:rsid w:val="00574A5A"/>
    <w:rsid w:val="00574C1C"/>
    <w:rsid w:val="00574D48"/>
    <w:rsid w:val="00574D9D"/>
    <w:rsid w:val="00575511"/>
    <w:rsid w:val="00575912"/>
    <w:rsid w:val="005761A8"/>
    <w:rsid w:val="00576C74"/>
    <w:rsid w:val="00576CEE"/>
    <w:rsid w:val="00576DF1"/>
    <w:rsid w:val="00577361"/>
    <w:rsid w:val="00577744"/>
    <w:rsid w:val="005800A6"/>
    <w:rsid w:val="00580A0E"/>
    <w:rsid w:val="00580B0E"/>
    <w:rsid w:val="00580F03"/>
    <w:rsid w:val="00581AD4"/>
    <w:rsid w:val="00581D4B"/>
    <w:rsid w:val="005823FE"/>
    <w:rsid w:val="00583264"/>
    <w:rsid w:val="00583B9B"/>
    <w:rsid w:val="00583F2D"/>
    <w:rsid w:val="00584466"/>
    <w:rsid w:val="005845FF"/>
    <w:rsid w:val="005849DE"/>
    <w:rsid w:val="005852A9"/>
    <w:rsid w:val="00585577"/>
    <w:rsid w:val="005859DA"/>
    <w:rsid w:val="00586B15"/>
    <w:rsid w:val="005871B9"/>
    <w:rsid w:val="00587622"/>
    <w:rsid w:val="00587BF1"/>
    <w:rsid w:val="00590D53"/>
    <w:rsid w:val="0059199A"/>
    <w:rsid w:val="00591B2D"/>
    <w:rsid w:val="00591CE2"/>
    <w:rsid w:val="00592BD9"/>
    <w:rsid w:val="00592F7A"/>
    <w:rsid w:val="00592FF2"/>
    <w:rsid w:val="0059321D"/>
    <w:rsid w:val="005944B2"/>
    <w:rsid w:val="00594880"/>
    <w:rsid w:val="00594F6E"/>
    <w:rsid w:val="00595391"/>
    <w:rsid w:val="00595775"/>
    <w:rsid w:val="00595A5F"/>
    <w:rsid w:val="00595C45"/>
    <w:rsid w:val="00595CF9"/>
    <w:rsid w:val="00595D98"/>
    <w:rsid w:val="005962D7"/>
    <w:rsid w:val="00596D9D"/>
    <w:rsid w:val="00597221"/>
    <w:rsid w:val="005972C3"/>
    <w:rsid w:val="00597587"/>
    <w:rsid w:val="00597805"/>
    <w:rsid w:val="00597966"/>
    <w:rsid w:val="00597C3B"/>
    <w:rsid w:val="00597F46"/>
    <w:rsid w:val="005A015E"/>
    <w:rsid w:val="005A23E2"/>
    <w:rsid w:val="005A2A88"/>
    <w:rsid w:val="005A35BC"/>
    <w:rsid w:val="005A497F"/>
    <w:rsid w:val="005A5297"/>
    <w:rsid w:val="005A5B37"/>
    <w:rsid w:val="005A6950"/>
    <w:rsid w:val="005A6D49"/>
    <w:rsid w:val="005A7AFE"/>
    <w:rsid w:val="005A7C7C"/>
    <w:rsid w:val="005B00FD"/>
    <w:rsid w:val="005B0DC7"/>
    <w:rsid w:val="005B2A62"/>
    <w:rsid w:val="005B2DBC"/>
    <w:rsid w:val="005B2F64"/>
    <w:rsid w:val="005B3311"/>
    <w:rsid w:val="005B3590"/>
    <w:rsid w:val="005B3E8D"/>
    <w:rsid w:val="005B3F4B"/>
    <w:rsid w:val="005B5027"/>
    <w:rsid w:val="005B5BDD"/>
    <w:rsid w:val="005B62FB"/>
    <w:rsid w:val="005B65AE"/>
    <w:rsid w:val="005B6DD5"/>
    <w:rsid w:val="005B6FD9"/>
    <w:rsid w:val="005B7831"/>
    <w:rsid w:val="005B7851"/>
    <w:rsid w:val="005B7909"/>
    <w:rsid w:val="005B7C10"/>
    <w:rsid w:val="005C07D6"/>
    <w:rsid w:val="005C0EFF"/>
    <w:rsid w:val="005C1274"/>
    <w:rsid w:val="005C1616"/>
    <w:rsid w:val="005C2226"/>
    <w:rsid w:val="005C26AA"/>
    <w:rsid w:val="005C2CA8"/>
    <w:rsid w:val="005C2DBD"/>
    <w:rsid w:val="005C37F7"/>
    <w:rsid w:val="005C3EF5"/>
    <w:rsid w:val="005C3F17"/>
    <w:rsid w:val="005C4028"/>
    <w:rsid w:val="005C423F"/>
    <w:rsid w:val="005C4380"/>
    <w:rsid w:val="005C56E6"/>
    <w:rsid w:val="005C5BB8"/>
    <w:rsid w:val="005C60AA"/>
    <w:rsid w:val="005C6178"/>
    <w:rsid w:val="005C67F0"/>
    <w:rsid w:val="005C76F3"/>
    <w:rsid w:val="005C7AD7"/>
    <w:rsid w:val="005C7C45"/>
    <w:rsid w:val="005C7F17"/>
    <w:rsid w:val="005D0635"/>
    <w:rsid w:val="005D11ED"/>
    <w:rsid w:val="005D1337"/>
    <w:rsid w:val="005D158E"/>
    <w:rsid w:val="005D181D"/>
    <w:rsid w:val="005D1853"/>
    <w:rsid w:val="005D1AAE"/>
    <w:rsid w:val="005D1B1D"/>
    <w:rsid w:val="005D1CAF"/>
    <w:rsid w:val="005D2157"/>
    <w:rsid w:val="005D23EB"/>
    <w:rsid w:val="005D35C0"/>
    <w:rsid w:val="005D37C8"/>
    <w:rsid w:val="005D450E"/>
    <w:rsid w:val="005D4562"/>
    <w:rsid w:val="005D46C0"/>
    <w:rsid w:val="005D47ED"/>
    <w:rsid w:val="005D49D8"/>
    <w:rsid w:val="005D51EB"/>
    <w:rsid w:val="005D5712"/>
    <w:rsid w:val="005D623D"/>
    <w:rsid w:val="005D65B5"/>
    <w:rsid w:val="005D7433"/>
    <w:rsid w:val="005E0653"/>
    <w:rsid w:val="005E0969"/>
    <w:rsid w:val="005E0D6C"/>
    <w:rsid w:val="005E0DF7"/>
    <w:rsid w:val="005E0FF2"/>
    <w:rsid w:val="005E12AF"/>
    <w:rsid w:val="005E25C0"/>
    <w:rsid w:val="005E277C"/>
    <w:rsid w:val="005E2A52"/>
    <w:rsid w:val="005E2C9A"/>
    <w:rsid w:val="005E3246"/>
    <w:rsid w:val="005E3292"/>
    <w:rsid w:val="005E3FEB"/>
    <w:rsid w:val="005E41AA"/>
    <w:rsid w:val="005E4830"/>
    <w:rsid w:val="005E4D2C"/>
    <w:rsid w:val="005E5496"/>
    <w:rsid w:val="005E59AD"/>
    <w:rsid w:val="005E5DBC"/>
    <w:rsid w:val="005E6124"/>
    <w:rsid w:val="005E615E"/>
    <w:rsid w:val="005E6217"/>
    <w:rsid w:val="005E626C"/>
    <w:rsid w:val="005E7985"/>
    <w:rsid w:val="005E7AAA"/>
    <w:rsid w:val="005F07F1"/>
    <w:rsid w:val="005F08EA"/>
    <w:rsid w:val="005F0B08"/>
    <w:rsid w:val="005F0B64"/>
    <w:rsid w:val="005F136B"/>
    <w:rsid w:val="005F1A31"/>
    <w:rsid w:val="005F1DA1"/>
    <w:rsid w:val="005F21B1"/>
    <w:rsid w:val="005F2395"/>
    <w:rsid w:val="005F2787"/>
    <w:rsid w:val="005F28E7"/>
    <w:rsid w:val="005F345B"/>
    <w:rsid w:val="005F3FCD"/>
    <w:rsid w:val="005F41E2"/>
    <w:rsid w:val="005F4539"/>
    <w:rsid w:val="005F499A"/>
    <w:rsid w:val="005F4DCE"/>
    <w:rsid w:val="005F50DA"/>
    <w:rsid w:val="005F5100"/>
    <w:rsid w:val="005F5AC6"/>
    <w:rsid w:val="005F5BD5"/>
    <w:rsid w:val="005F5C13"/>
    <w:rsid w:val="005F614B"/>
    <w:rsid w:val="005F62AF"/>
    <w:rsid w:val="005F682C"/>
    <w:rsid w:val="005F6A70"/>
    <w:rsid w:val="005F6BD2"/>
    <w:rsid w:val="005F7597"/>
    <w:rsid w:val="005F7C72"/>
    <w:rsid w:val="006007FE"/>
    <w:rsid w:val="0060087F"/>
    <w:rsid w:val="00600C5A"/>
    <w:rsid w:val="00601143"/>
    <w:rsid w:val="00601306"/>
    <w:rsid w:val="00601395"/>
    <w:rsid w:val="00601C99"/>
    <w:rsid w:val="006029E3"/>
    <w:rsid w:val="006030C5"/>
    <w:rsid w:val="006031D9"/>
    <w:rsid w:val="00603BE3"/>
    <w:rsid w:val="00603D41"/>
    <w:rsid w:val="00603DED"/>
    <w:rsid w:val="00603E4D"/>
    <w:rsid w:val="006040B9"/>
    <w:rsid w:val="006044B5"/>
    <w:rsid w:val="006056FB"/>
    <w:rsid w:val="006067AD"/>
    <w:rsid w:val="006071AA"/>
    <w:rsid w:val="0060725A"/>
    <w:rsid w:val="0060785E"/>
    <w:rsid w:val="00610FE2"/>
    <w:rsid w:val="00611032"/>
    <w:rsid w:val="00611376"/>
    <w:rsid w:val="00611863"/>
    <w:rsid w:val="00611AB6"/>
    <w:rsid w:val="0061216A"/>
    <w:rsid w:val="006122CD"/>
    <w:rsid w:val="0061253C"/>
    <w:rsid w:val="006125B7"/>
    <w:rsid w:val="00612F0B"/>
    <w:rsid w:val="00612FDD"/>
    <w:rsid w:val="006132A2"/>
    <w:rsid w:val="006132C0"/>
    <w:rsid w:val="006132D7"/>
    <w:rsid w:val="00613CF7"/>
    <w:rsid w:val="006144D2"/>
    <w:rsid w:val="00614654"/>
    <w:rsid w:val="006148F9"/>
    <w:rsid w:val="00615354"/>
    <w:rsid w:val="0061556C"/>
    <w:rsid w:val="00615B33"/>
    <w:rsid w:val="0061669B"/>
    <w:rsid w:val="00616FD6"/>
    <w:rsid w:val="00617C9C"/>
    <w:rsid w:val="0062063D"/>
    <w:rsid w:val="00620781"/>
    <w:rsid w:val="00620BC3"/>
    <w:rsid w:val="00620C43"/>
    <w:rsid w:val="006216F8"/>
    <w:rsid w:val="00621B1C"/>
    <w:rsid w:val="006220C9"/>
    <w:rsid w:val="0062215D"/>
    <w:rsid w:val="0062262D"/>
    <w:rsid w:val="00622B4D"/>
    <w:rsid w:val="00622B57"/>
    <w:rsid w:val="00622CA6"/>
    <w:rsid w:val="00623146"/>
    <w:rsid w:val="006237A8"/>
    <w:rsid w:val="0062440B"/>
    <w:rsid w:val="00624B69"/>
    <w:rsid w:val="00624BA2"/>
    <w:rsid w:val="006264E3"/>
    <w:rsid w:val="006275E1"/>
    <w:rsid w:val="00627902"/>
    <w:rsid w:val="00627BFC"/>
    <w:rsid w:val="00627CEC"/>
    <w:rsid w:val="00627D4B"/>
    <w:rsid w:val="00627FFA"/>
    <w:rsid w:val="0063015D"/>
    <w:rsid w:val="006303C7"/>
    <w:rsid w:val="00631979"/>
    <w:rsid w:val="00632406"/>
    <w:rsid w:val="00632B7A"/>
    <w:rsid w:val="006331AB"/>
    <w:rsid w:val="0063324F"/>
    <w:rsid w:val="0063349B"/>
    <w:rsid w:val="006335B4"/>
    <w:rsid w:val="00634318"/>
    <w:rsid w:val="00635664"/>
    <w:rsid w:val="006359DB"/>
    <w:rsid w:val="006365FB"/>
    <w:rsid w:val="00637981"/>
    <w:rsid w:val="00637E11"/>
    <w:rsid w:val="006406C0"/>
    <w:rsid w:val="006407BE"/>
    <w:rsid w:val="006415D7"/>
    <w:rsid w:val="00641D0E"/>
    <w:rsid w:val="00641D2E"/>
    <w:rsid w:val="00642104"/>
    <w:rsid w:val="006421EA"/>
    <w:rsid w:val="00642443"/>
    <w:rsid w:val="0064262C"/>
    <w:rsid w:val="00642821"/>
    <w:rsid w:val="00642ADD"/>
    <w:rsid w:val="00643724"/>
    <w:rsid w:val="0064387A"/>
    <w:rsid w:val="006439BC"/>
    <w:rsid w:val="00643C98"/>
    <w:rsid w:val="006441A1"/>
    <w:rsid w:val="00645233"/>
    <w:rsid w:val="0064554D"/>
    <w:rsid w:val="006457AF"/>
    <w:rsid w:val="00645958"/>
    <w:rsid w:val="00645CBA"/>
    <w:rsid w:val="00645ED1"/>
    <w:rsid w:val="006461F9"/>
    <w:rsid w:val="0064696F"/>
    <w:rsid w:val="00646E3C"/>
    <w:rsid w:val="006474A1"/>
    <w:rsid w:val="00647592"/>
    <w:rsid w:val="006476A3"/>
    <w:rsid w:val="00647747"/>
    <w:rsid w:val="006479EB"/>
    <w:rsid w:val="0065052A"/>
    <w:rsid w:val="00650746"/>
    <w:rsid w:val="00650B17"/>
    <w:rsid w:val="00650C0D"/>
    <w:rsid w:val="00650F99"/>
    <w:rsid w:val="00651FAA"/>
    <w:rsid w:val="00652A17"/>
    <w:rsid w:val="00652E29"/>
    <w:rsid w:val="00652E64"/>
    <w:rsid w:val="006530B6"/>
    <w:rsid w:val="0065358A"/>
    <w:rsid w:val="00655240"/>
    <w:rsid w:val="006553C1"/>
    <w:rsid w:val="00655B6F"/>
    <w:rsid w:val="006561AC"/>
    <w:rsid w:val="00656FBE"/>
    <w:rsid w:val="006573C0"/>
    <w:rsid w:val="006575B1"/>
    <w:rsid w:val="0065784F"/>
    <w:rsid w:val="00657A53"/>
    <w:rsid w:val="00660056"/>
    <w:rsid w:val="00660CF4"/>
    <w:rsid w:val="00660E86"/>
    <w:rsid w:val="00661074"/>
    <w:rsid w:val="0066145C"/>
    <w:rsid w:val="00661F3C"/>
    <w:rsid w:val="0066227B"/>
    <w:rsid w:val="0066299C"/>
    <w:rsid w:val="0066326D"/>
    <w:rsid w:val="00663284"/>
    <w:rsid w:val="0066331E"/>
    <w:rsid w:val="00664357"/>
    <w:rsid w:val="006647F1"/>
    <w:rsid w:val="00664A03"/>
    <w:rsid w:val="00664EDE"/>
    <w:rsid w:val="0066571B"/>
    <w:rsid w:val="00665770"/>
    <w:rsid w:val="0066594F"/>
    <w:rsid w:val="00666609"/>
    <w:rsid w:val="00670C28"/>
    <w:rsid w:val="00671018"/>
    <w:rsid w:val="00671E51"/>
    <w:rsid w:val="0067300A"/>
    <w:rsid w:val="00673DDB"/>
    <w:rsid w:val="0067407D"/>
    <w:rsid w:val="00674104"/>
    <w:rsid w:val="00674415"/>
    <w:rsid w:val="00674661"/>
    <w:rsid w:val="00674E4D"/>
    <w:rsid w:val="0067502E"/>
    <w:rsid w:val="00677061"/>
    <w:rsid w:val="0067719E"/>
    <w:rsid w:val="0067748D"/>
    <w:rsid w:val="00680BCD"/>
    <w:rsid w:val="00680BD3"/>
    <w:rsid w:val="006812BE"/>
    <w:rsid w:val="00681A85"/>
    <w:rsid w:val="0068298F"/>
    <w:rsid w:val="006829D2"/>
    <w:rsid w:val="00683743"/>
    <w:rsid w:val="00683BD6"/>
    <w:rsid w:val="00683BF6"/>
    <w:rsid w:val="00683C95"/>
    <w:rsid w:val="006843DA"/>
    <w:rsid w:val="006853F5"/>
    <w:rsid w:val="00685695"/>
    <w:rsid w:val="00685739"/>
    <w:rsid w:val="0068573D"/>
    <w:rsid w:val="00686372"/>
    <w:rsid w:val="00686E5E"/>
    <w:rsid w:val="00687C94"/>
    <w:rsid w:val="0069022F"/>
    <w:rsid w:val="006905B9"/>
    <w:rsid w:val="00691154"/>
    <w:rsid w:val="0069166E"/>
    <w:rsid w:val="00691BF2"/>
    <w:rsid w:val="0069210F"/>
    <w:rsid w:val="0069242F"/>
    <w:rsid w:val="00692815"/>
    <w:rsid w:val="00692927"/>
    <w:rsid w:val="00692ECA"/>
    <w:rsid w:val="00693001"/>
    <w:rsid w:val="006933CA"/>
    <w:rsid w:val="006938E4"/>
    <w:rsid w:val="00693D0A"/>
    <w:rsid w:val="00693FD3"/>
    <w:rsid w:val="00695A77"/>
    <w:rsid w:val="00695D0E"/>
    <w:rsid w:val="00696140"/>
    <w:rsid w:val="0069634A"/>
    <w:rsid w:val="006964C2"/>
    <w:rsid w:val="00696A33"/>
    <w:rsid w:val="006975A2"/>
    <w:rsid w:val="00697975"/>
    <w:rsid w:val="006A09D7"/>
    <w:rsid w:val="006A0B43"/>
    <w:rsid w:val="006A0E82"/>
    <w:rsid w:val="006A0F20"/>
    <w:rsid w:val="006A12F8"/>
    <w:rsid w:val="006A14A4"/>
    <w:rsid w:val="006A16D6"/>
    <w:rsid w:val="006A22A6"/>
    <w:rsid w:val="006A31A1"/>
    <w:rsid w:val="006A32BB"/>
    <w:rsid w:val="006A35AF"/>
    <w:rsid w:val="006A3BEC"/>
    <w:rsid w:val="006A3F65"/>
    <w:rsid w:val="006A4266"/>
    <w:rsid w:val="006A5275"/>
    <w:rsid w:val="006A5713"/>
    <w:rsid w:val="006A63C7"/>
    <w:rsid w:val="006A6569"/>
    <w:rsid w:val="006A6BE4"/>
    <w:rsid w:val="006A77B4"/>
    <w:rsid w:val="006A7879"/>
    <w:rsid w:val="006A789D"/>
    <w:rsid w:val="006B2079"/>
    <w:rsid w:val="006B270D"/>
    <w:rsid w:val="006B2FB0"/>
    <w:rsid w:val="006B3406"/>
    <w:rsid w:val="006B3590"/>
    <w:rsid w:val="006B3C0B"/>
    <w:rsid w:val="006B5ADD"/>
    <w:rsid w:val="006B687E"/>
    <w:rsid w:val="006B69D8"/>
    <w:rsid w:val="006B6BCE"/>
    <w:rsid w:val="006B7161"/>
    <w:rsid w:val="006B7D79"/>
    <w:rsid w:val="006C0385"/>
    <w:rsid w:val="006C04CC"/>
    <w:rsid w:val="006C04E6"/>
    <w:rsid w:val="006C067D"/>
    <w:rsid w:val="006C0727"/>
    <w:rsid w:val="006C08FF"/>
    <w:rsid w:val="006C0A5F"/>
    <w:rsid w:val="006C11BE"/>
    <w:rsid w:val="006C1AC8"/>
    <w:rsid w:val="006C1B89"/>
    <w:rsid w:val="006C1F1F"/>
    <w:rsid w:val="006C20A3"/>
    <w:rsid w:val="006C2719"/>
    <w:rsid w:val="006C3964"/>
    <w:rsid w:val="006C3D27"/>
    <w:rsid w:val="006C3DBD"/>
    <w:rsid w:val="006C50B1"/>
    <w:rsid w:val="006C58A7"/>
    <w:rsid w:val="006C5B5D"/>
    <w:rsid w:val="006C5B9D"/>
    <w:rsid w:val="006C5F1F"/>
    <w:rsid w:val="006C607A"/>
    <w:rsid w:val="006C64B1"/>
    <w:rsid w:val="006C6EB8"/>
    <w:rsid w:val="006C73C3"/>
    <w:rsid w:val="006C7D42"/>
    <w:rsid w:val="006C7DBA"/>
    <w:rsid w:val="006D0147"/>
    <w:rsid w:val="006D014E"/>
    <w:rsid w:val="006D060F"/>
    <w:rsid w:val="006D10D1"/>
    <w:rsid w:val="006D2B45"/>
    <w:rsid w:val="006D33B5"/>
    <w:rsid w:val="006D3AB7"/>
    <w:rsid w:val="006D3EA5"/>
    <w:rsid w:val="006D4282"/>
    <w:rsid w:val="006D4FE7"/>
    <w:rsid w:val="006D5783"/>
    <w:rsid w:val="006D5F4A"/>
    <w:rsid w:val="006D666C"/>
    <w:rsid w:val="006D6F59"/>
    <w:rsid w:val="006D7077"/>
    <w:rsid w:val="006E000A"/>
    <w:rsid w:val="006E0DC3"/>
    <w:rsid w:val="006E145F"/>
    <w:rsid w:val="006E1A7D"/>
    <w:rsid w:val="006E2A80"/>
    <w:rsid w:val="006E3B9E"/>
    <w:rsid w:val="006E3F25"/>
    <w:rsid w:val="006E49EB"/>
    <w:rsid w:val="006E4DD0"/>
    <w:rsid w:val="006E52BE"/>
    <w:rsid w:val="006E59A4"/>
    <w:rsid w:val="006E5FA2"/>
    <w:rsid w:val="006E6758"/>
    <w:rsid w:val="006E79CB"/>
    <w:rsid w:val="006F0A53"/>
    <w:rsid w:val="006F0BD4"/>
    <w:rsid w:val="006F1AD6"/>
    <w:rsid w:val="006F1D1F"/>
    <w:rsid w:val="006F2899"/>
    <w:rsid w:val="006F2F0D"/>
    <w:rsid w:val="006F315D"/>
    <w:rsid w:val="006F3E94"/>
    <w:rsid w:val="006F3F75"/>
    <w:rsid w:val="006F430D"/>
    <w:rsid w:val="006F4B4D"/>
    <w:rsid w:val="006F4E3F"/>
    <w:rsid w:val="006F56DA"/>
    <w:rsid w:val="006F5C47"/>
    <w:rsid w:val="006F5CC1"/>
    <w:rsid w:val="006F5D7E"/>
    <w:rsid w:val="006F5EA5"/>
    <w:rsid w:val="006F6003"/>
    <w:rsid w:val="006F6B90"/>
    <w:rsid w:val="006F759E"/>
    <w:rsid w:val="006F784B"/>
    <w:rsid w:val="006F787D"/>
    <w:rsid w:val="006F7B02"/>
    <w:rsid w:val="0070022C"/>
    <w:rsid w:val="0070040B"/>
    <w:rsid w:val="007005A0"/>
    <w:rsid w:val="00700B29"/>
    <w:rsid w:val="00700F22"/>
    <w:rsid w:val="007011ED"/>
    <w:rsid w:val="007014B2"/>
    <w:rsid w:val="00701D37"/>
    <w:rsid w:val="007022BE"/>
    <w:rsid w:val="00702681"/>
    <w:rsid w:val="00702726"/>
    <w:rsid w:val="00702DE4"/>
    <w:rsid w:val="0070385F"/>
    <w:rsid w:val="0070406F"/>
    <w:rsid w:val="0070416A"/>
    <w:rsid w:val="0070484D"/>
    <w:rsid w:val="0070493A"/>
    <w:rsid w:val="007049C1"/>
    <w:rsid w:val="0070594E"/>
    <w:rsid w:val="00705C15"/>
    <w:rsid w:val="00705D60"/>
    <w:rsid w:val="007072CB"/>
    <w:rsid w:val="007074B5"/>
    <w:rsid w:val="0071000F"/>
    <w:rsid w:val="00710131"/>
    <w:rsid w:val="00710246"/>
    <w:rsid w:val="00710994"/>
    <w:rsid w:val="00710BAA"/>
    <w:rsid w:val="00710CCC"/>
    <w:rsid w:val="00710E78"/>
    <w:rsid w:val="007116AD"/>
    <w:rsid w:val="007124FB"/>
    <w:rsid w:val="00712697"/>
    <w:rsid w:val="0071269F"/>
    <w:rsid w:val="00712987"/>
    <w:rsid w:val="00712DCC"/>
    <w:rsid w:val="007132AF"/>
    <w:rsid w:val="007132E8"/>
    <w:rsid w:val="0071372B"/>
    <w:rsid w:val="00713757"/>
    <w:rsid w:val="00713983"/>
    <w:rsid w:val="007141ED"/>
    <w:rsid w:val="007141F6"/>
    <w:rsid w:val="007144E8"/>
    <w:rsid w:val="00714602"/>
    <w:rsid w:val="00714B9C"/>
    <w:rsid w:val="0071504E"/>
    <w:rsid w:val="0071533E"/>
    <w:rsid w:val="007158BD"/>
    <w:rsid w:val="00715F85"/>
    <w:rsid w:val="007160AB"/>
    <w:rsid w:val="00716605"/>
    <w:rsid w:val="00716912"/>
    <w:rsid w:val="00717858"/>
    <w:rsid w:val="00717872"/>
    <w:rsid w:val="00717A02"/>
    <w:rsid w:val="00717B93"/>
    <w:rsid w:val="00720368"/>
    <w:rsid w:val="00720967"/>
    <w:rsid w:val="007211B6"/>
    <w:rsid w:val="00721B38"/>
    <w:rsid w:val="00721B9A"/>
    <w:rsid w:val="0072301B"/>
    <w:rsid w:val="00723157"/>
    <w:rsid w:val="00723D35"/>
    <w:rsid w:val="00723DEF"/>
    <w:rsid w:val="00723F0F"/>
    <w:rsid w:val="0072420E"/>
    <w:rsid w:val="00724580"/>
    <w:rsid w:val="007248F3"/>
    <w:rsid w:val="00724950"/>
    <w:rsid w:val="00725532"/>
    <w:rsid w:val="00725B4B"/>
    <w:rsid w:val="00726A2D"/>
    <w:rsid w:val="007274E1"/>
    <w:rsid w:val="00727B6D"/>
    <w:rsid w:val="00730027"/>
    <w:rsid w:val="007305B7"/>
    <w:rsid w:val="00730695"/>
    <w:rsid w:val="00730B15"/>
    <w:rsid w:val="00731BC0"/>
    <w:rsid w:val="00733596"/>
    <w:rsid w:val="00733DAA"/>
    <w:rsid w:val="007345FF"/>
    <w:rsid w:val="00734997"/>
    <w:rsid w:val="00735514"/>
    <w:rsid w:val="0073558A"/>
    <w:rsid w:val="00735623"/>
    <w:rsid w:val="007358BC"/>
    <w:rsid w:val="00735D75"/>
    <w:rsid w:val="00735EB0"/>
    <w:rsid w:val="007360AF"/>
    <w:rsid w:val="007361A9"/>
    <w:rsid w:val="007376C3"/>
    <w:rsid w:val="00737777"/>
    <w:rsid w:val="00737A81"/>
    <w:rsid w:val="00737D0D"/>
    <w:rsid w:val="00737F06"/>
    <w:rsid w:val="00740117"/>
    <w:rsid w:val="00740DFB"/>
    <w:rsid w:val="007411C5"/>
    <w:rsid w:val="00741CA4"/>
    <w:rsid w:val="00742E88"/>
    <w:rsid w:val="007433D8"/>
    <w:rsid w:val="007434C6"/>
    <w:rsid w:val="007438FF"/>
    <w:rsid w:val="00743F23"/>
    <w:rsid w:val="00743F55"/>
    <w:rsid w:val="00744ADD"/>
    <w:rsid w:val="00744C01"/>
    <w:rsid w:val="00745789"/>
    <w:rsid w:val="00745EBA"/>
    <w:rsid w:val="0074627D"/>
    <w:rsid w:val="007463F8"/>
    <w:rsid w:val="007466B4"/>
    <w:rsid w:val="00746A9B"/>
    <w:rsid w:val="00746AC9"/>
    <w:rsid w:val="00746BEC"/>
    <w:rsid w:val="00746CFC"/>
    <w:rsid w:val="00747EF0"/>
    <w:rsid w:val="007505C0"/>
    <w:rsid w:val="007507C3"/>
    <w:rsid w:val="00750824"/>
    <w:rsid w:val="00750E17"/>
    <w:rsid w:val="00750F78"/>
    <w:rsid w:val="00751054"/>
    <w:rsid w:val="0075125F"/>
    <w:rsid w:val="00751998"/>
    <w:rsid w:val="007522DA"/>
    <w:rsid w:val="0075271B"/>
    <w:rsid w:val="00752C21"/>
    <w:rsid w:val="0075393C"/>
    <w:rsid w:val="00753CE5"/>
    <w:rsid w:val="00755206"/>
    <w:rsid w:val="00755336"/>
    <w:rsid w:val="0075599C"/>
    <w:rsid w:val="00755D41"/>
    <w:rsid w:val="00756029"/>
    <w:rsid w:val="00756CC7"/>
    <w:rsid w:val="00757069"/>
    <w:rsid w:val="00757596"/>
    <w:rsid w:val="00757C93"/>
    <w:rsid w:val="00757F88"/>
    <w:rsid w:val="0076093F"/>
    <w:rsid w:val="00761553"/>
    <w:rsid w:val="00761EA5"/>
    <w:rsid w:val="00761F5C"/>
    <w:rsid w:val="00762128"/>
    <w:rsid w:val="00762C25"/>
    <w:rsid w:val="007631EE"/>
    <w:rsid w:val="00763375"/>
    <w:rsid w:val="00763469"/>
    <w:rsid w:val="00764DA4"/>
    <w:rsid w:val="00764FD9"/>
    <w:rsid w:val="00765AB7"/>
    <w:rsid w:val="00765E02"/>
    <w:rsid w:val="00765F84"/>
    <w:rsid w:val="00765FD2"/>
    <w:rsid w:val="0076647B"/>
    <w:rsid w:val="00766C58"/>
    <w:rsid w:val="00767576"/>
    <w:rsid w:val="00767E0D"/>
    <w:rsid w:val="00767E31"/>
    <w:rsid w:val="00767F67"/>
    <w:rsid w:val="007703A0"/>
    <w:rsid w:val="007704BB"/>
    <w:rsid w:val="00770572"/>
    <w:rsid w:val="00770CD6"/>
    <w:rsid w:val="00771400"/>
    <w:rsid w:val="00771C90"/>
    <w:rsid w:val="00771E92"/>
    <w:rsid w:val="007720C1"/>
    <w:rsid w:val="00772E4E"/>
    <w:rsid w:val="00773681"/>
    <w:rsid w:val="00773761"/>
    <w:rsid w:val="00774445"/>
    <w:rsid w:val="00774736"/>
    <w:rsid w:val="00775B06"/>
    <w:rsid w:val="007766BB"/>
    <w:rsid w:val="00777276"/>
    <w:rsid w:val="007772DB"/>
    <w:rsid w:val="00777ABE"/>
    <w:rsid w:val="00780211"/>
    <w:rsid w:val="0078058B"/>
    <w:rsid w:val="007809D5"/>
    <w:rsid w:val="00780BE0"/>
    <w:rsid w:val="00780EBF"/>
    <w:rsid w:val="00781946"/>
    <w:rsid w:val="00781BF7"/>
    <w:rsid w:val="00782936"/>
    <w:rsid w:val="007836B3"/>
    <w:rsid w:val="00783C17"/>
    <w:rsid w:val="0078437B"/>
    <w:rsid w:val="007847CE"/>
    <w:rsid w:val="00785469"/>
    <w:rsid w:val="007861DA"/>
    <w:rsid w:val="007865ED"/>
    <w:rsid w:val="0078747A"/>
    <w:rsid w:val="007903E7"/>
    <w:rsid w:val="00790706"/>
    <w:rsid w:val="00790F74"/>
    <w:rsid w:val="00791161"/>
    <w:rsid w:val="00791995"/>
    <w:rsid w:val="00791FE4"/>
    <w:rsid w:val="00792B61"/>
    <w:rsid w:val="0079308A"/>
    <w:rsid w:val="00793403"/>
    <w:rsid w:val="00793534"/>
    <w:rsid w:val="00794260"/>
    <w:rsid w:val="007950DE"/>
    <w:rsid w:val="00795E6B"/>
    <w:rsid w:val="0079696D"/>
    <w:rsid w:val="00797135"/>
    <w:rsid w:val="007973DC"/>
    <w:rsid w:val="00797FDC"/>
    <w:rsid w:val="007A09B0"/>
    <w:rsid w:val="007A1569"/>
    <w:rsid w:val="007A1CF7"/>
    <w:rsid w:val="007A24FF"/>
    <w:rsid w:val="007A2A65"/>
    <w:rsid w:val="007A2ED6"/>
    <w:rsid w:val="007A360C"/>
    <w:rsid w:val="007A39D6"/>
    <w:rsid w:val="007A3CA9"/>
    <w:rsid w:val="007A414F"/>
    <w:rsid w:val="007A461D"/>
    <w:rsid w:val="007A4782"/>
    <w:rsid w:val="007A4853"/>
    <w:rsid w:val="007A50D8"/>
    <w:rsid w:val="007A5F5F"/>
    <w:rsid w:val="007A6D88"/>
    <w:rsid w:val="007A75D1"/>
    <w:rsid w:val="007A7696"/>
    <w:rsid w:val="007B0678"/>
    <w:rsid w:val="007B0BC1"/>
    <w:rsid w:val="007B0DEF"/>
    <w:rsid w:val="007B13ED"/>
    <w:rsid w:val="007B18AE"/>
    <w:rsid w:val="007B1E1A"/>
    <w:rsid w:val="007B25BD"/>
    <w:rsid w:val="007B261E"/>
    <w:rsid w:val="007B32E5"/>
    <w:rsid w:val="007B3E47"/>
    <w:rsid w:val="007B528B"/>
    <w:rsid w:val="007B52AC"/>
    <w:rsid w:val="007B57AC"/>
    <w:rsid w:val="007B7338"/>
    <w:rsid w:val="007B7630"/>
    <w:rsid w:val="007B7C0C"/>
    <w:rsid w:val="007C1081"/>
    <w:rsid w:val="007C1425"/>
    <w:rsid w:val="007C1CBD"/>
    <w:rsid w:val="007C22F3"/>
    <w:rsid w:val="007C23C9"/>
    <w:rsid w:val="007C27E5"/>
    <w:rsid w:val="007C2BEE"/>
    <w:rsid w:val="007C2E1D"/>
    <w:rsid w:val="007C31F5"/>
    <w:rsid w:val="007C3395"/>
    <w:rsid w:val="007C41B7"/>
    <w:rsid w:val="007C44C9"/>
    <w:rsid w:val="007C467E"/>
    <w:rsid w:val="007C4E37"/>
    <w:rsid w:val="007C510F"/>
    <w:rsid w:val="007C6D23"/>
    <w:rsid w:val="007C729C"/>
    <w:rsid w:val="007C7995"/>
    <w:rsid w:val="007D1B76"/>
    <w:rsid w:val="007D2C97"/>
    <w:rsid w:val="007D2FCC"/>
    <w:rsid w:val="007D3B35"/>
    <w:rsid w:val="007D3C88"/>
    <w:rsid w:val="007D5722"/>
    <w:rsid w:val="007D5A52"/>
    <w:rsid w:val="007D5EB4"/>
    <w:rsid w:val="007D61CC"/>
    <w:rsid w:val="007D64C5"/>
    <w:rsid w:val="007D65B5"/>
    <w:rsid w:val="007D7156"/>
    <w:rsid w:val="007D7779"/>
    <w:rsid w:val="007D7F45"/>
    <w:rsid w:val="007E0ACF"/>
    <w:rsid w:val="007E2017"/>
    <w:rsid w:val="007E2495"/>
    <w:rsid w:val="007E293C"/>
    <w:rsid w:val="007E3186"/>
    <w:rsid w:val="007E42DD"/>
    <w:rsid w:val="007E4446"/>
    <w:rsid w:val="007E49E3"/>
    <w:rsid w:val="007E49F5"/>
    <w:rsid w:val="007E4EFA"/>
    <w:rsid w:val="007E5BFC"/>
    <w:rsid w:val="007E6656"/>
    <w:rsid w:val="007E744B"/>
    <w:rsid w:val="007E79C1"/>
    <w:rsid w:val="007F00C8"/>
    <w:rsid w:val="007F0252"/>
    <w:rsid w:val="007F0DC4"/>
    <w:rsid w:val="007F11D0"/>
    <w:rsid w:val="007F1BCA"/>
    <w:rsid w:val="007F1CFB"/>
    <w:rsid w:val="007F2B41"/>
    <w:rsid w:val="007F318C"/>
    <w:rsid w:val="007F34BA"/>
    <w:rsid w:val="007F37E3"/>
    <w:rsid w:val="007F39F5"/>
    <w:rsid w:val="007F41F4"/>
    <w:rsid w:val="007F4CBA"/>
    <w:rsid w:val="007F4D8A"/>
    <w:rsid w:val="007F5748"/>
    <w:rsid w:val="007F58D7"/>
    <w:rsid w:val="007F5C71"/>
    <w:rsid w:val="007F616B"/>
    <w:rsid w:val="007F6397"/>
    <w:rsid w:val="007F6405"/>
    <w:rsid w:val="007F7C37"/>
    <w:rsid w:val="008000C3"/>
    <w:rsid w:val="00800EBA"/>
    <w:rsid w:val="00801A90"/>
    <w:rsid w:val="00801F4D"/>
    <w:rsid w:val="008020C5"/>
    <w:rsid w:val="00802F30"/>
    <w:rsid w:val="00802F76"/>
    <w:rsid w:val="008033D7"/>
    <w:rsid w:val="00803AC7"/>
    <w:rsid w:val="008042E2"/>
    <w:rsid w:val="0080469D"/>
    <w:rsid w:val="008047FB"/>
    <w:rsid w:val="00804E48"/>
    <w:rsid w:val="00804EA1"/>
    <w:rsid w:val="00804FB6"/>
    <w:rsid w:val="00805193"/>
    <w:rsid w:val="00805A08"/>
    <w:rsid w:val="00805BF0"/>
    <w:rsid w:val="008062CB"/>
    <w:rsid w:val="00806D22"/>
    <w:rsid w:val="008073B3"/>
    <w:rsid w:val="00807A34"/>
    <w:rsid w:val="00807BBA"/>
    <w:rsid w:val="00807E05"/>
    <w:rsid w:val="00810064"/>
    <w:rsid w:val="00810F87"/>
    <w:rsid w:val="00811759"/>
    <w:rsid w:val="008122BB"/>
    <w:rsid w:val="0081232B"/>
    <w:rsid w:val="00812753"/>
    <w:rsid w:val="008130EC"/>
    <w:rsid w:val="00813468"/>
    <w:rsid w:val="00813F3F"/>
    <w:rsid w:val="00814C7E"/>
    <w:rsid w:val="00814EA1"/>
    <w:rsid w:val="0081507F"/>
    <w:rsid w:val="00815A86"/>
    <w:rsid w:val="00815C9E"/>
    <w:rsid w:val="00815F65"/>
    <w:rsid w:val="00816428"/>
    <w:rsid w:val="0081658E"/>
    <w:rsid w:val="00816A16"/>
    <w:rsid w:val="00816CC4"/>
    <w:rsid w:val="0081728C"/>
    <w:rsid w:val="00817548"/>
    <w:rsid w:val="00817AC1"/>
    <w:rsid w:val="00817D25"/>
    <w:rsid w:val="00817E22"/>
    <w:rsid w:val="0082085A"/>
    <w:rsid w:val="00820DD5"/>
    <w:rsid w:val="00820F8F"/>
    <w:rsid w:val="00821034"/>
    <w:rsid w:val="00821DCD"/>
    <w:rsid w:val="00822D20"/>
    <w:rsid w:val="008239E9"/>
    <w:rsid w:val="00824079"/>
    <w:rsid w:val="0082419F"/>
    <w:rsid w:val="008261DE"/>
    <w:rsid w:val="00826C91"/>
    <w:rsid w:val="00827110"/>
    <w:rsid w:val="0082747A"/>
    <w:rsid w:val="0082779E"/>
    <w:rsid w:val="00827923"/>
    <w:rsid w:val="0082794D"/>
    <w:rsid w:val="00830523"/>
    <w:rsid w:val="008306B7"/>
    <w:rsid w:val="0083089E"/>
    <w:rsid w:val="008312A9"/>
    <w:rsid w:val="00831981"/>
    <w:rsid w:val="00832F93"/>
    <w:rsid w:val="008336BA"/>
    <w:rsid w:val="008338D6"/>
    <w:rsid w:val="00833B6F"/>
    <w:rsid w:val="00833E75"/>
    <w:rsid w:val="008345E9"/>
    <w:rsid w:val="008346E0"/>
    <w:rsid w:val="0083492D"/>
    <w:rsid w:val="0083541E"/>
    <w:rsid w:val="00835CB4"/>
    <w:rsid w:val="00835E81"/>
    <w:rsid w:val="00836C57"/>
    <w:rsid w:val="008371D2"/>
    <w:rsid w:val="008374B4"/>
    <w:rsid w:val="00837C72"/>
    <w:rsid w:val="00840515"/>
    <w:rsid w:val="008405A9"/>
    <w:rsid w:val="00840C93"/>
    <w:rsid w:val="00840E44"/>
    <w:rsid w:val="008411BF"/>
    <w:rsid w:val="008411EC"/>
    <w:rsid w:val="008413FB"/>
    <w:rsid w:val="008414F6"/>
    <w:rsid w:val="00841FF2"/>
    <w:rsid w:val="008422E2"/>
    <w:rsid w:val="00842329"/>
    <w:rsid w:val="00843B05"/>
    <w:rsid w:val="00843EA2"/>
    <w:rsid w:val="008445EF"/>
    <w:rsid w:val="00845B22"/>
    <w:rsid w:val="0084604F"/>
    <w:rsid w:val="00846315"/>
    <w:rsid w:val="00846800"/>
    <w:rsid w:val="00846AFD"/>
    <w:rsid w:val="00846D26"/>
    <w:rsid w:val="0084702F"/>
    <w:rsid w:val="00847156"/>
    <w:rsid w:val="00847970"/>
    <w:rsid w:val="00847AFA"/>
    <w:rsid w:val="00847B01"/>
    <w:rsid w:val="00850558"/>
    <w:rsid w:val="008507BA"/>
    <w:rsid w:val="008508C9"/>
    <w:rsid w:val="00850F2A"/>
    <w:rsid w:val="008510BE"/>
    <w:rsid w:val="00851139"/>
    <w:rsid w:val="00851263"/>
    <w:rsid w:val="00852A48"/>
    <w:rsid w:val="0085554E"/>
    <w:rsid w:val="00855B73"/>
    <w:rsid w:val="00855FF5"/>
    <w:rsid w:val="00856084"/>
    <w:rsid w:val="008570ED"/>
    <w:rsid w:val="00857925"/>
    <w:rsid w:val="00857FFD"/>
    <w:rsid w:val="00860DA5"/>
    <w:rsid w:val="00861211"/>
    <w:rsid w:val="0086238C"/>
    <w:rsid w:val="00862D95"/>
    <w:rsid w:val="00863005"/>
    <w:rsid w:val="008630E7"/>
    <w:rsid w:val="00863CE8"/>
    <w:rsid w:val="00864609"/>
    <w:rsid w:val="00864EA7"/>
    <w:rsid w:val="00865743"/>
    <w:rsid w:val="0086589C"/>
    <w:rsid w:val="00865ED3"/>
    <w:rsid w:val="00866241"/>
    <w:rsid w:val="008662DF"/>
    <w:rsid w:val="00866590"/>
    <w:rsid w:val="00866F9B"/>
    <w:rsid w:val="00867DCE"/>
    <w:rsid w:val="00870421"/>
    <w:rsid w:val="00872D61"/>
    <w:rsid w:val="0087374F"/>
    <w:rsid w:val="00874050"/>
    <w:rsid w:val="00874073"/>
    <w:rsid w:val="00874468"/>
    <w:rsid w:val="0087600F"/>
    <w:rsid w:val="008760DE"/>
    <w:rsid w:val="00876443"/>
    <w:rsid w:val="00876444"/>
    <w:rsid w:val="008764BC"/>
    <w:rsid w:val="00880006"/>
    <w:rsid w:val="008800D6"/>
    <w:rsid w:val="00880C04"/>
    <w:rsid w:val="00880E50"/>
    <w:rsid w:val="00880FCD"/>
    <w:rsid w:val="008811D5"/>
    <w:rsid w:val="00881262"/>
    <w:rsid w:val="008815C6"/>
    <w:rsid w:val="008815D9"/>
    <w:rsid w:val="00881A4B"/>
    <w:rsid w:val="00883414"/>
    <w:rsid w:val="008845EC"/>
    <w:rsid w:val="00885182"/>
    <w:rsid w:val="00885256"/>
    <w:rsid w:val="00885638"/>
    <w:rsid w:val="00885818"/>
    <w:rsid w:val="00887124"/>
    <w:rsid w:val="00887149"/>
    <w:rsid w:val="008876BB"/>
    <w:rsid w:val="0088774B"/>
    <w:rsid w:val="00890555"/>
    <w:rsid w:val="0089080E"/>
    <w:rsid w:val="00890A54"/>
    <w:rsid w:val="00890EE6"/>
    <w:rsid w:val="00891733"/>
    <w:rsid w:val="008918D1"/>
    <w:rsid w:val="0089195C"/>
    <w:rsid w:val="00891D46"/>
    <w:rsid w:val="00892614"/>
    <w:rsid w:val="008927AF"/>
    <w:rsid w:val="008928D3"/>
    <w:rsid w:val="00892AA6"/>
    <w:rsid w:val="0089318D"/>
    <w:rsid w:val="008943D1"/>
    <w:rsid w:val="00894466"/>
    <w:rsid w:val="00894543"/>
    <w:rsid w:val="00894A82"/>
    <w:rsid w:val="00895F9C"/>
    <w:rsid w:val="00896FF7"/>
    <w:rsid w:val="00897066"/>
    <w:rsid w:val="008A0ABD"/>
    <w:rsid w:val="008A0AF1"/>
    <w:rsid w:val="008A0FE3"/>
    <w:rsid w:val="008A15C3"/>
    <w:rsid w:val="008A16E1"/>
    <w:rsid w:val="008A1B24"/>
    <w:rsid w:val="008A1F2E"/>
    <w:rsid w:val="008A1FBB"/>
    <w:rsid w:val="008A2116"/>
    <w:rsid w:val="008A2DC0"/>
    <w:rsid w:val="008A2F6F"/>
    <w:rsid w:val="008A37C8"/>
    <w:rsid w:val="008A4365"/>
    <w:rsid w:val="008A4495"/>
    <w:rsid w:val="008A4939"/>
    <w:rsid w:val="008A4D7C"/>
    <w:rsid w:val="008A59A9"/>
    <w:rsid w:val="008A5D64"/>
    <w:rsid w:val="008A6124"/>
    <w:rsid w:val="008A6167"/>
    <w:rsid w:val="008A648E"/>
    <w:rsid w:val="008A7C5D"/>
    <w:rsid w:val="008B01B1"/>
    <w:rsid w:val="008B05EA"/>
    <w:rsid w:val="008B118F"/>
    <w:rsid w:val="008B1D39"/>
    <w:rsid w:val="008B1DCC"/>
    <w:rsid w:val="008B2B76"/>
    <w:rsid w:val="008B2FAC"/>
    <w:rsid w:val="008B3292"/>
    <w:rsid w:val="008B3331"/>
    <w:rsid w:val="008B387B"/>
    <w:rsid w:val="008B3AAF"/>
    <w:rsid w:val="008B5588"/>
    <w:rsid w:val="008B6098"/>
    <w:rsid w:val="008B62C9"/>
    <w:rsid w:val="008B6493"/>
    <w:rsid w:val="008B6BDD"/>
    <w:rsid w:val="008B6E01"/>
    <w:rsid w:val="008B706D"/>
    <w:rsid w:val="008B716F"/>
    <w:rsid w:val="008B7BFF"/>
    <w:rsid w:val="008B7C84"/>
    <w:rsid w:val="008B7E92"/>
    <w:rsid w:val="008C08CE"/>
    <w:rsid w:val="008C0B11"/>
    <w:rsid w:val="008C0FBF"/>
    <w:rsid w:val="008C1663"/>
    <w:rsid w:val="008C1A89"/>
    <w:rsid w:val="008C3327"/>
    <w:rsid w:val="008C36F3"/>
    <w:rsid w:val="008C3AD9"/>
    <w:rsid w:val="008C3F20"/>
    <w:rsid w:val="008C4978"/>
    <w:rsid w:val="008C53FF"/>
    <w:rsid w:val="008C5459"/>
    <w:rsid w:val="008C54BE"/>
    <w:rsid w:val="008C55F5"/>
    <w:rsid w:val="008C5A59"/>
    <w:rsid w:val="008C5AB3"/>
    <w:rsid w:val="008C5D00"/>
    <w:rsid w:val="008C5F02"/>
    <w:rsid w:val="008C6268"/>
    <w:rsid w:val="008C66D2"/>
    <w:rsid w:val="008C6CD5"/>
    <w:rsid w:val="008C6D70"/>
    <w:rsid w:val="008C6F9B"/>
    <w:rsid w:val="008C72B6"/>
    <w:rsid w:val="008C7FCA"/>
    <w:rsid w:val="008D0B6B"/>
    <w:rsid w:val="008D1B22"/>
    <w:rsid w:val="008D1BF8"/>
    <w:rsid w:val="008D2384"/>
    <w:rsid w:val="008D2DF2"/>
    <w:rsid w:val="008D3047"/>
    <w:rsid w:val="008D3873"/>
    <w:rsid w:val="008D46E3"/>
    <w:rsid w:val="008D4B70"/>
    <w:rsid w:val="008D4D8F"/>
    <w:rsid w:val="008D5649"/>
    <w:rsid w:val="008D592D"/>
    <w:rsid w:val="008D7260"/>
    <w:rsid w:val="008D72A8"/>
    <w:rsid w:val="008D7783"/>
    <w:rsid w:val="008E016F"/>
    <w:rsid w:val="008E05A3"/>
    <w:rsid w:val="008E0C2D"/>
    <w:rsid w:val="008E0F8C"/>
    <w:rsid w:val="008E104C"/>
    <w:rsid w:val="008E10E0"/>
    <w:rsid w:val="008E14F1"/>
    <w:rsid w:val="008E17A5"/>
    <w:rsid w:val="008E1C4F"/>
    <w:rsid w:val="008E2343"/>
    <w:rsid w:val="008E2467"/>
    <w:rsid w:val="008E2686"/>
    <w:rsid w:val="008E3083"/>
    <w:rsid w:val="008E360A"/>
    <w:rsid w:val="008E3C83"/>
    <w:rsid w:val="008E4FCB"/>
    <w:rsid w:val="008E5496"/>
    <w:rsid w:val="008E63C6"/>
    <w:rsid w:val="008E6861"/>
    <w:rsid w:val="008E6BFA"/>
    <w:rsid w:val="008E72B7"/>
    <w:rsid w:val="008E76D1"/>
    <w:rsid w:val="008E76DA"/>
    <w:rsid w:val="008E7AC0"/>
    <w:rsid w:val="008F0170"/>
    <w:rsid w:val="008F02B4"/>
    <w:rsid w:val="008F041C"/>
    <w:rsid w:val="008F188A"/>
    <w:rsid w:val="008F2DA7"/>
    <w:rsid w:val="008F302B"/>
    <w:rsid w:val="008F30C5"/>
    <w:rsid w:val="008F3506"/>
    <w:rsid w:val="008F36DF"/>
    <w:rsid w:val="008F4067"/>
    <w:rsid w:val="008F4248"/>
    <w:rsid w:val="008F4346"/>
    <w:rsid w:val="008F4AE5"/>
    <w:rsid w:val="008F51CB"/>
    <w:rsid w:val="008F59C8"/>
    <w:rsid w:val="008F5B4D"/>
    <w:rsid w:val="008F6392"/>
    <w:rsid w:val="008F7881"/>
    <w:rsid w:val="00900BD9"/>
    <w:rsid w:val="00900C4B"/>
    <w:rsid w:val="00901468"/>
    <w:rsid w:val="0090255E"/>
    <w:rsid w:val="00903645"/>
    <w:rsid w:val="0090451B"/>
    <w:rsid w:val="00904808"/>
    <w:rsid w:val="00904CA7"/>
    <w:rsid w:val="00904ED7"/>
    <w:rsid w:val="009050C6"/>
    <w:rsid w:val="0090557F"/>
    <w:rsid w:val="0090560D"/>
    <w:rsid w:val="009066F6"/>
    <w:rsid w:val="00906AAC"/>
    <w:rsid w:val="009073DF"/>
    <w:rsid w:val="00907ACC"/>
    <w:rsid w:val="00907D13"/>
    <w:rsid w:val="00907ED1"/>
    <w:rsid w:val="00910B07"/>
    <w:rsid w:val="00911562"/>
    <w:rsid w:val="00911B04"/>
    <w:rsid w:val="00911EC9"/>
    <w:rsid w:val="009121A5"/>
    <w:rsid w:val="009129D1"/>
    <w:rsid w:val="00912DC5"/>
    <w:rsid w:val="00913508"/>
    <w:rsid w:val="00913516"/>
    <w:rsid w:val="009138EA"/>
    <w:rsid w:val="00913C12"/>
    <w:rsid w:val="00913FA8"/>
    <w:rsid w:val="00914E42"/>
    <w:rsid w:val="00914EE6"/>
    <w:rsid w:val="00914FFD"/>
    <w:rsid w:val="009154A0"/>
    <w:rsid w:val="009157D8"/>
    <w:rsid w:val="00915B71"/>
    <w:rsid w:val="009161C8"/>
    <w:rsid w:val="00916219"/>
    <w:rsid w:val="0091655A"/>
    <w:rsid w:val="009169C9"/>
    <w:rsid w:val="009170B8"/>
    <w:rsid w:val="0091745E"/>
    <w:rsid w:val="009209AF"/>
    <w:rsid w:val="00920A31"/>
    <w:rsid w:val="00920B8A"/>
    <w:rsid w:val="00921216"/>
    <w:rsid w:val="0092133D"/>
    <w:rsid w:val="00921994"/>
    <w:rsid w:val="00921F88"/>
    <w:rsid w:val="0092316A"/>
    <w:rsid w:val="00923311"/>
    <w:rsid w:val="00923450"/>
    <w:rsid w:val="009238BA"/>
    <w:rsid w:val="00923941"/>
    <w:rsid w:val="009243A7"/>
    <w:rsid w:val="0092448C"/>
    <w:rsid w:val="00924A98"/>
    <w:rsid w:val="009253F3"/>
    <w:rsid w:val="00925546"/>
    <w:rsid w:val="00925D14"/>
    <w:rsid w:val="00925EDB"/>
    <w:rsid w:val="00926002"/>
    <w:rsid w:val="0092607C"/>
    <w:rsid w:val="009260D3"/>
    <w:rsid w:val="00926BA2"/>
    <w:rsid w:val="00926FEA"/>
    <w:rsid w:val="009301D5"/>
    <w:rsid w:val="009302E0"/>
    <w:rsid w:val="009306A6"/>
    <w:rsid w:val="00931986"/>
    <w:rsid w:val="0093256C"/>
    <w:rsid w:val="00932E93"/>
    <w:rsid w:val="009330DF"/>
    <w:rsid w:val="00933331"/>
    <w:rsid w:val="00933433"/>
    <w:rsid w:val="009334DA"/>
    <w:rsid w:val="009336FD"/>
    <w:rsid w:val="009338EB"/>
    <w:rsid w:val="00933FF3"/>
    <w:rsid w:val="00934571"/>
    <w:rsid w:val="009345C8"/>
    <w:rsid w:val="00934BE0"/>
    <w:rsid w:val="00934E22"/>
    <w:rsid w:val="009357CA"/>
    <w:rsid w:val="00935A38"/>
    <w:rsid w:val="00935EA9"/>
    <w:rsid w:val="00935F6C"/>
    <w:rsid w:val="00935F74"/>
    <w:rsid w:val="00937B8A"/>
    <w:rsid w:val="00937C7F"/>
    <w:rsid w:val="00940374"/>
    <w:rsid w:val="00940556"/>
    <w:rsid w:val="00940721"/>
    <w:rsid w:val="0094090C"/>
    <w:rsid w:val="009411F6"/>
    <w:rsid w:val="009417BB"/>
    <w:rsid w:val="00941BA7"/>
    <w:rsid w:val="00942F15"/>
    <w:rsid w:val="00943027"/>
    <w:rsid w:val="0094361F"/>
    <w:rsid w:val="00944E49"/>
    <w:rsid w:val="009454B4"/>
    <w:rsid w:val="00945ACC"/>
    <w:rsid w:val="00945F38"/>
    <w:rsid w:val="0094714D"/>
    <w:rsid w:val="00947446"/>
    <w:rsid w:val="00947834"/>
    <w:rsid w:val="00947CFF"/>
    <w:rsid w:val="009518E4"/>
    <w:rsid w:val="00952286"/>
    <w:rsid w:val="00952832"/>
    <w:rsid w:val="00952D1B"/>
    <w:rsid w:val="00952F78"/>
    <w:rsid w:val="009536BA"/>
    <w:rsid w:val="009539C8"/>
    <w:rsid w:val="0095544D"/>
    <w:rsid w:val="009556CF"/>
    <w:rsid w:val="00956524"/>
    <w:rsid w:val="00956A94"/>
    <w:rsid w:val="009609D0"/>
    <w:rsid w:val="00960CBD"/>
    <w:rsid w:val="00960DB7"/>
    <w:rsid w:val="00961149"/>
    <w:rsid w:val="009612AD"/>
    <w:rsid w:val="00961442"/>
    <w:rsid w:val="009614C9"/>
    <w:rsid w:val="00961971"/>
    <w:rsid w:val="00961E83"/>
    <w:rsid w:val="00962C95"/>
    <w:rsid w:val="00963086"/>
    <w:rsid w:val="009635A1"/>
    <w:rsid w:val="0096376B"/>
    <w:rsid w:val="00963A4E"/>
    <w:rsid w:val="009640ED"/>
    <w:rsid w:val="009641E0"/>
    <w:rsid w:val="0096453B"/>
    <w:rsid w:val="009647FA"/>
    <w:rsid w:val="00964AC7"/>
    <w:rsid w:val="00964E1B"/>
    <w:rsid w:val="0096566E"/>
    <w:rsid w:val="00965999"/>
    <w:rsid w:val="00966C8C"/>
    <w:rsid w:val="00966F23"/>
    <w:rsid w:val="00967741"/>
    <w:rsid w:val="009706C7"/>
    <w:rsid w:val="00971135"/>
    <w:rsid w:val="00971300"/>
    <w:rsid w:val="009715D6"/>
    <w:rsid w:val="0097176B"/>
    <w:rsid w:val="00971FD6"/>
    <w:rsid w:val="009723E9"/>
    <w:rsid w:val="00972AB6"/>
    <w:rsid w:val="009749BC"/>
    <w:rsid w:val="009750A4"/>
    <w:rsid w:val="009750B2"/>
    <w:rsid w:val="009752F1"/>
    <w:rsid w:val="00975A7E"/>
    <w:rsid w:val="00976466"/>
    <w:rsid w:val="0097651B"/>
    <w:rsid w:val="009765D6"/>
    <w:rsid w:val="0097673A"/>
    <w:rsid w:val="0097699D"/>
    <w:rsid w:val="00976AE3"/>
    <w:rsid w:val="00976B79"/>
    <w:rsid w:val="00976D21"/>
    <w:rsid w:val="0097713F"/>
    <w:rsid w:val="009779F7"/>
    <w:rsid w:val="00977A50"/>
    <w:rsid w:val="00977B3D"/>
    <w:rsid w:val="00980D48"/>
    <w:rsid w:val="009811D7"/>
    <w:rsid w:val="00982295"/>
    <w:rsid w:val="00982ABF"/>
    <w:rsid w:val="00983453"/>
    <w:rsid w:val="0098383D"/>
    <w:rsid w:val="0098400E"/>
    <w:rsid w:val="0098410A"/>
    <w:rsid w:val="00984247"/>
    <w:rsid w:val="00985623"/>
    <w:rsid w:val="00985732"/>
    <w:rsid w:val="0098576E"/>
    <w:rsid w:val="00985A9F"/>
    <w:rsid w:val="00985F7E"/>
    <w:rsid w:val="009873FD"/>
    <w:rsid w:val="00987981"/>
    <w:rsid w:val="00987E41"/>
    <w:rsid w:val="00987E8C"/>
    <w:rsid w:val="00987EBE"/>
    <w:rsid w:val="009917FB"/>
    <w:rsid w:val="009925E7"/>
    <w:rsid w:val="009927D7"/>
    <w:rsid w:val="00992C6D"/>
    <w:rsid w:val="00993FE1"/>
    <w:rsid w:val="0099415B"/>
    <w:rsid w:val="009943AF"/>
    <w:rsid w:val="00994B33"/>
    <w:rsid w:val="00994EEF"/>
    <w:rsid w:val="00995781"/>
    <w:rsid w:val="009958A1"/>
    <w:rsid w:val="00996D24"/>
    <w:rsid w:val="00996F80"/>
    <w:rsid w:val="00996FA9"/>
    <w:rsid w:val="00997297"/>
    <w:rsid w:val="009A0459"/>
    <w:rsid w:val="009A0475"/>
    <w:rsid w:val="009A14DD"/>
    <w:rsid w:val="009A2519"/>
    <w:rsid w:val="009A29A2"/>
    <w:rsid w:val="009A2C66"/>
    <w:rsid w:val="009A3109"/>
    <w:rsid w:val="009A4613"/>
    <w:rsid w:val="009A4B65"/>
    <w:rsid w:val="009A4CBC"/>
    <w:rsid w:val="009A567C"/>
    <w:rsid w:val="009A57DF"/>
    <w:rsid w:val="009A6406"/>
    <w:rsid w:val="009A6504"/>
    <w:rsid w:val="009A6D98"/>
    <w:rsid w:val="009B0080"/>
    <w:rsid w:val="009B01DD"/>
    <w:rsid w:val="009B0E0B"/>
    <w:rsid w:val="009B0EF0"/>
    <w:rsid w:val="009B22B2"/>
    <w:rsid w:val="009B2389"/>
    <w:rsid w:val="009B3613"/>
    <w:rsid w:val="009B448E"/>
    <w:rsid w:val="009B45D1"/>
    <w:rsid w:val="009B4CBF"/>
    <w:rsid w:val="009B4D42"/>
    <w:rsid w:val="009B515C"/>
    <w:rsid w:val="009B586D"/>
    <w:rsid w:val="009B5990"/>
    <w:rsid w:val="009B5FD3"/>
    <w:rsid w:val="009B7362"/>
    <w:rsid w:val="009B76E9"/>
    <w:rsid w:val="009B7C91"/>
    <w:rsid w:val="009B7DDB"/>
    <w:rsid w:val="009B7E37"/>
    <w:rsid w:val="009C050A"/>
    <w:rsid w:val="009C081C"/>
    <w:rsid w:val="009C0FDF"/>
    <w:rsid w:val="009C1345"/>
    <w:rsid w:val="009C19B5"/>
    <w:rsid w:val="009C1CC7"/>
    <w:rsid w:val="009C1EC9"/>
    <w:rsid w:val="009C2207"/>
    <w:rsid w:val="009C24F8"/>
    <w:rsid w:val="009C27D9"/>
    <w:rsid w:val="009C3BE5"/>
    <w:rsid w:val="009C4603"/>
    <w:rsid w:val="009C532F"/>
    <w:rsid w:val="009C56C5"/>
    <w:rsid w:val="009C619F"/>
    <w:rsid w:val="009C6E20"/>
    <w:rsid w:val="009C72C4"/>
    <w:rsid w:val="009C7381"/>
    <w:rsid w:val="009C7D28"/>
    <w:rsid w:val="009C7FAA"/>
    <w:rsid w:val="009D00DD"/>
    <w:rsid w:val="009D0110"/>
    <w:rsid w:val="009D0991"/>
    <w:rsid w:val="009D17A0"/>
    <w:rsid w:val="009D1AAA"/>
    <w:rsid w:val="009D27B6"/>
    <w:rsid w:val="009D3C72"/>
    <w:rsid w:val="009D42D9"/>
    <w:rsid w:val="009D44B2"/>
    <w:rsid w:val="009D475B"/>
    <w:rsid w:val="009D4D08"/>
    <w:rsid w:val="009D4FD3"/>
    <w:rsid w:val="009D55C6"/>
    <w:rsid w:val="009D689E"/>
    <w:rsid w:val="009D6A2F"/>
    <w:rsid w:val="009D6A73"/>
    <w:rsid w:val="009D7A0A"/>
    <w:rsid w:val="009E0064"/>
    <w:rsid w:val="009E01D1"/>
    <w:rsid w:val="009E0570"/>
    <w:rsid w:val="009E1A2C"/>
    <w:rsid w:val="009E1AB0"/>
    <w:rsid w:val="009E1D05"/>
    <w:rsid w:val="009E276D"/>
    <w:rsid w:val="009E2A8A"/>
    <w:rsid w:val="009E4408"/>
    <w:rsid w:val="009E4873"/>
    <w:rsid w:val="009E49FB"/>
    <w:rsid w:val="009E4A00"/>
    <w:rsid w:val="009E4BC9"/>
    <w:rsid w:val="009E4D43"/>
    <w:rsid w:val="009E54B1"/>
    <w:rsid w:val="009E57E3"/>
    <w:rsid w:val="009E6269"/>
    <w:rsid w:val="009E72A0"/>
    <w:rsid w:val="009E7AF3"/>
    <w:rsid w:val="009E7B9A"/>
    <w:rsid w:val="009F02FF"/>
    <w:rsid w:val="009F0F48"/>
    <w:rsid w:val="009F11DD"/>
    <w:rsid w:val="009F1718"/>
    <w:rsid w:val="009F2BC9"/>
    <w:rsid w:val="009F3831"/>
    <w:rsid w:val="009F413C"/>
    <w:rsid w:val="009F4346"/>
    <w:rsid w:val="009F4FC4"/>
    <w:rsid w:val="009F5FC8"/>
    <w:rsid w:val="009F63AE"/>
    <w:rsid w:val="009F6C01"/>
    <w:rsid w:val="009F772A"/>
    <w:rsid w:val="009F7A43"/>
    <w:rsid w:val="009F7B2C"/>
    <w:rsid w:val="009F7CD1"/>
    <w:rsid w:val="009F7EE4"/>
    <w:rsid w:val="00A00D7F"/>
    <w:rsid w:val="00A00FF6"/>
    <w:rsid w:val="00A01E8F"/>
    <w:rsid w:val="00A0210B"/>
    <w:rsid w:val="00A022DC"/>
    <w:rsid w:val="00A02835"/>
    <w:rsid w:val="00A02BE7"/>
    <w:rsid w:val="00A03103"/>
    <w:rsid w:val="00A03AF8"/>
    <w:rsid w:val="00A03F92"/>
    <w:rsid w:val="00A0451D"/>
    <w:rsid w:val="00A05292"/>
    <w:rsid w:val="00A05933"/>
    <w:rsid w:val="00A05D2C"/>
    <w:rsid w:val="00A067B5"/>
    <w:rsid w:val="00A07206"/>
    <w:rsid w:val="00A0730C"/>
    <w:rsid w:val="00A07A24"/>
    <w:rsid w:val="00A07BC4"/>
    <w:rsid w:val="00A07D44"/>
    <w:rsid w:val="00A07EDB"/>
    <w:rsid w:val="00A1003E"/>
    <w:rsid w:val="00A102F6"/>
    <w:rsid w:val="00A109E6"/>
    <w:rsid w:val="00A11934"/>
    <w:rsid w:val="00A11D89"/>
    <w:rsid w:val="00A11F53"/>
    <w:rsid w:val="00A12034"/>
    <w:rsid w:val="00A1271B"/>
    <w:rsid w:val="00A129AD"/>
    <w:rsid w:val="00A13A90"/>
    <w:rsid w:val="00A13B6E"/>
    <w:rsid w:val="00A13F92"/>
    <w:rsid w:val="00A14138"/>
    <w:rsid w:val="00A146F2"/>
    <w:rsid w:val="00A149C3"/>
    <w:rsid w:val="00A15025"/>
    <w:rsid w:val="00A15093"/>
    <w:rsid w:val="00A16A0D"/>
    <w:rsid w:val="00A16E86"/>
    <w:rsid w:val="00A17B7A"/>
    <w:rsid w:val="00A205B8"/>
    <w:rsid w:val="00A2082C"/>
    <w:rsid w:val="00A218CE"/>
    <w:rsid w:val="00A21997"/>
    <w:rsid w:val="00A21B81"/>
    <w:rsid w:val="00A21C22"/>
    <w:rsid w:val="00A22994"/>
    <w:rsid w:val="00A22DC8"/>
    <w:rsid w:val="00A23552"/>
    <w:rsid w:val="00A23B1F"/>
    <w:rsid w:val="00A24491"/>
    <w:rsid w:val="00A259C3"/>
    <w:rsid w:val="00A25D7E"/>
    <w:rsid w:val="00A25E49"/>
    <w:rsid w:val="00A262A8"/>
    <w:rsid w:val="00A2641E"/>
    <w:rsid w:val="00A26AAE"/>
    <w:rsid w:val="00A26E9C"/>
    <w:rsid w:val="00A2702A"/>
    <w:rsid w:val="00A27F91"/>
    <w:rsid w:val="00A30727"/>
    <w:rsid w:val="00A3083E"/>
    <w:rsid w:val="00A308D9"/>
    <w:rsid w:val="00A30EAA"/>
    <w:rsid w:val="00A30F9B"/>
    <w:rsid w:val="00A31AA3"/>
    <w:rsid w:val="00A322BF"/>
    <w:rsid w:val="00A326E0"/>
    <w:rsid w:val="00A330E5"/>
    <w:rsid w:val="00A33150"/>
    <w:rsid w:val="00A331BA"/>
    <w:rsid w:val="00A33B62"/>
    <w:rsid w:val="00A33EC0"/>
    <w:rsid w:val="00A341D9"/>
    <w:rsid w:val="00A34C3C"/>
    <w:rsid w:val="00A3544B"/>
    <w:rsid w:val="00A355D3"/>
    <w:rsid w:val="00A35D41"/>
    <w:rsid w:val="00A3612B"/>
    <w:rsid w:val="00A361F2"/>
    <w:rsid w:val="00A366AB"/>
    <w:rsid w:val="00A36EFA"/>
    <w:rsid w:val="00A371F8"/>
    <w:rsid w:val="00A37243"/>
    <w:rsid w:val="00A3770D"/>
    <w:rsid w:val="00A37FF1"/>
    <w:rsid w:val="00A40052"/>
    <w:rsid w:val="00A4011A"/>
    <w:rsid w:val="00A40189"/>
    <w:rsid w:val="00A404A1"/>
    <w:rsid w:val="00A40921"/>
    <w:rsid w:val="00A40A39"/>
    <w:rsid w:val="00A4100C"/>
    <w:rsid w:val="00A41196"/>
    <w:rsid w:val="00A41631"/>
    <w:rsid w:val="00A4221C"/>
    <w:rsid w:val="00A42232"/>
    <w:rsid w:val="00A426B2"/>
    <w:rsid w:val="00A427B1"/>
    <w:rsid w:val="00A427B3"/>
    <w:rsid w:val="00A427D2"/>
    <w:rsid w:val="00A42861"/>
    <w:rsid w:val="00A43A84"/>
    <w:rsid w:val="00A43CFC"/>
    <w:rsid w:val="00A44140"/>
    <w:rsid w:val="00A4425F"/>
    <w:rsid w:val="00A443FF"/>
    <w:rsid w:val="00A4490B"/>
    <w:rsid w:val="00A46B6A"/>
    <w:rsid w:val="00A471CD"/>
    <w:rsid w:val="00A50903"/>
    <w:rsid w:val="00A50E26"/>
    <w:rsid w:val="00A50EC6"/>
    <w:rsid w:val="00A50F60"/>
    <w:rsid w:val="00A5149B"/>
    <w:rsid w:val="00A525E7"/>
    <w:rsid w:val="00A529E8"/>
    <w:rsid w:val="00A52AB3"/>
    <w:rsid w:val="00A52B84"/>
    <w:rsid w:val="00A52DB5"/>
    <w:rsid w:val="00A541FA"/>
    <w:rsid w:val="00A546A0"/>
    <w:rsid w:val="00A549F9"/>
    <w:rsid w:val="00A5509E"/>
    <w:rsid w:val="00A5536B"/>
    <w:rsid w:val="00A55C65"/>
    <w:rsid w:val="00A56070"/>
    <w:rsid w:val="00A56234"/>
    <w:rsid w:val="00A56AE9"/>
    <w:rsid w:val="00A56C81"/>
    <w:rsid w:val="00A577CE"/>
    <w:rsid w:val="00A577EF"/>
    <w:rsid w:val="00A60605"/>
    <w:rsid w:val="00A607DF"/>
    <w:rsid w:val="00A60899"/>
    <w:rsid w:val="00A61211"/>
    <w:rsid w:val="00A61A9B"/>
    <w:rsid w:val="00A623B3"/>
    <w:rsid w:val="00A6272B"/>
    <w:rsid w:val="00A63312"/>
    <w:rsid w:val="00A647B2"/>
    <w:rsid w:val="00A648AB"/>
    <w:rsid w:val="00A653ED"/>
    <w:rsid w:val="00A66D20"/>
    <w:rsid w:val="00A67269"/>
    <w:rsid w:val="00A6735B"/>
    <w:rsid w:val="00A67AA5"/>
    <w:rsid w:val="00A67B0C"/>
    <w:rsid w:val="00A70FD4"/>
    <w:rsid w:val="00A71231"/>
    <w:rsid w:val="00A72A4F"/>
    <w:rsid w:val="00A72C2E"/>
    <w:rsid w:val="00A7302B"/>
    <w:rsid w:val="00A732AD"/>
    <w:rsid w:val="00A732FA"/>
    <w:rsid w:val="00A73B95"/>
    <w:rsid w:val="00A74028"/>
    <w:rsid w:val="00A74E2C"/>
    <w:rsid w:val="00A7577C"/>
    <w:rsid w:val="00A7593B"/>
    <w:rsid w:val="00A762F7"/>
    <w:rsid w:val="00A76584"/>
    <w:rsid w:val="00A76949"/>
    <w:rsid w:val="00A770AC"/>
    <w:rsid w:val="00A771EF"/>
    <w:rsid w:val="00A7747A"/>
    <w:rsid w:val="00A77670"/>
    <w:rsid w:val="00A77DEF"/>
    <w:rsid w:val="00A829B0"/>
    <w:rsid w:val="00A82F2E"/>
    <w:rsid w:val="00A831CA"/>
    <w:rsid w:val="00A83297"/>
    <w:rsid w:val="00A8335B"/>
    <w:rsid w:val="00A8366A"/>
    <w:rsid w:val="00A83AEB"/>
    <w:rsid w:val="00A83C80"/>
    <w:rsid w:val="00A849D6"/>
    <w:rsid w:val="00A85431"/>
    <w:rsid w:val="00A867D1"/>
    <w:rsid w:val="00A873FE"/>
    <w:rsid w:val="00A903AC"/>
    <w:rsid w:val="00A903CE"/>
    <w:rsid w:val="00A9079B"/>
    <w:rsid w:val="00A910EF"/>
    <w:rsid w:val="00A91C0F"/>
    <w:rsid w:val="00A926E8"/>
    <w:rsid w:val="00A929BA"/>
    <w:rsid w:val="00A92CB0"/>
    <w:rsid w:val="00A92E78"/>
    <w:rsid w:val="00A936AA"/>
    <w:rsid w:val="00A93F3F"/>
    <w:rsid w:val="00A9413A"/>
    <w:rsid w:val="00A94688"/>
    <w:rsid w:val="00A94F9A"/>
    <w:rsid w:val="00A95090"/>
    <w:rsid w:val="00A95926"/>
    <w:rsid w:val="00A96589"/>
    <w:rsid w:val="00A96E4A"/>
    <w:rsid w:val="00A970A1"/>
    <w:rsid w:val="00A97548"/>
    <w:rsid w:val="00A97F54"/>
    <w:rsid w:val="00AA00B5"/>
    <w:rsid w:val="00AA05E5"/>
    <w:rsid w:val="00AA0AE5"/>
    <w:rsid w:val="00AA0BD7"/>
    <w:rsid w:val="00AA1560"/>
    <w:rsid w:val="00AA1907"/>
    <w:rsid w:val="00AA1A15"/>
    <w:rsid w:val="00AA1FE6"/>
    <w:rsid w:val="00AA2194"/>
    <w:rsid w:val="00AA2318"/>
    <w:rsid w:val="00AA2440"/>
    <w:rsid w:val="00AA28A2"/>
    <w:rsid w:val="00AA2B4B"/>
    <w:rsid w:val="00AA2C2D"/>
    <w:rsid w:val="00AA31A0"/>
    <w:rsid w:val="00AA41DE"/>
    <w:rsid w:val="00AA427C"/>
    <w:rsid w:val="00AA46FE"/>
    <w:rsid w:val="00AA534F"/>
    <w:rsid w:val="00AA5386"/>
    <w:rsid w:val="00AA5566"/>
    <w:rsid w:val="00AA5B47"/>
    <w:rsid w:val="00AA685C"/>
    <w:rsid w:val="00AA6A4F"/>
    <w:rsid w:val="00AA6E35"/>
    <w:rsid w:val="00AA7A31"/>
    <w:rsid w:val="00AB00B7"/>
    <w:rsid w:val="00AB12A1"/>
    <w:rsid w:val="00AB1DEB"/>
    <w:rsid w:val="00AB1EEF"/>
    <w:rsid w:val="00AB2951"/>
    <w:rsid w:val="00AB302A"/>
    <w:rsid w:val="00AB3D73"/>
    <w:rsid w:val="00AB49F4"/>
    <w:rsid w:val="00AB51D6"/>
    <w:rsid w:val="00AB5FEE"/>
    <w:rsid w:val="00AB6C5A"/>
    <w:rsid w:val="00AB779B"/>
    <w:rsid w:val="00AB7805"/>
    <w:rsid w:val="00AB7B44"/>
    <w:rsid w:val="00AC0043"/>
    <w:rsid w:val="00AC0EEE"/>
    <w:rsid w:val="00AC11FE"/>
    <w:rsid w:val="00AC3267"/>
    <w:rsid w:val="00AC3681"/>
    <w:rsid w:val="00AC3AFF"/>
    <w:rsid w:val="00AC4A34"/>
    <w:rsid w:val="00AC5792"/>
    <w:rsid w:val="00AC59C4"/>
    <w:rsid w:val="00AC5DAE"/>
    <w:rsid w:val="00AC602C"/>
    <w:rsid w:val="00AC6415"/>
    <w:rsid w:val="00AC77CA"/>
    <w:rsid w:val="00AC7A9D"/>
    <w:rsid w:val="00AC7AD0"/>
    <w:rsid w:val="00AD02E4"/>
    <w:rsid w:val="00AD03B2"/>
    <w:rsid w:val="00AD0934"/>
    <w:rsid w:val="00AD1037"/>
    <w:rsid w:val="00AD15DB"/>
    <w:rsid w:val="00AD1AA2"/>
    <w:rsid w:val="00AD1FE5"/>
    <w:rsid w:val="00AD252B"/>
    <w:rsid w:val="00AD274E"/>
    <w:rsid w:val="00AD2D0D"/>
    <w:rsid w:val="00AD2D66"/>
    <w:rsid w:val="00AD3655"/>
    <w:rsid w:val="00AD3C24"/>
    <w:rsid w:val="00AD3EB9"/>
    <w:rsid w:val="00AD4551"/>
    <w:rsid w:val="00AD4ADC"/>
    <w:rsid w:val="00AD4BFB"/>
    <w:rsid w:val="00AD4CE5"/>
    <w:rsid w:val="00AD54BF"/>
    <w:rsid w:val="00AD56BD"/>
    <w:rsid w:val="00AD6288"/>
    <w:rsid w:val="00AD6B7A"/>
    <w:rsid w:val="00AD7066"/>
    <w:rsid w:val="00AD7A59"/>
    <w:rsid w:val="00AD7A62"/>
    <w:rsid w:val="00AD7D72"/>
    <w:rsid w:val="00AE038B"/>
    <w:rsid w:val="00AE048C"/>
    <w:rsid w:val="00AE1188"/>
    <w:rsid w:val="00AE123C"/>
    <w:rsid w:val="00AE18DB"/>
    <w:rsid w:val="00AE1D57"/>
    <w:rsid w:val="00AE24A0"/>
    <w:rsid w:val="00AE273E"/>
    <w:rsid w:val="00AE2BDB"/>
    <w:rsid w:val="00AE2DAA"/>
    <w:rsid w:val="00AE308B"/>
    <w:rsid w:val="00AE3A4C"/>
    <w:rsid w:val="00AE3C10"/>
    <w:rsid w:val="00AE410E"/>
    <w:rsid w:val="00AE43C7"/>
    <w:rsid w:val="00AE5AE3"/>
    <w:rsid w:val="00AE6499"/>
    <w:rsid w:val="00AE64B1"/>
    <w:rsid w:val="00AE67C1"/>
    <w:rsid w:val="00AE73E5"/>
    <w:rsid w:val="00AE7F42"/>
    <w:rsid w:val="00AF11FA"/>
    <w:rsid w:val="00AF1694"/>
    <w:rsid w:val="00AF16ED"/>
    <w:rsid w:val="00AF1B62"/>
    <w:rsid w:val="00AF2179"/>
    <w:rsid w:val="00AF2A60"/>
    <w:rsid w:val="00AF2F55"/>
    <w:rsid w:val="00AF3277"/>
    <w:rsid w:val="00AF42AF"/>
    <w:rsid w:val="00AF4845"/>
    <w:rsid w:val="00AF488E"/>
    <w:rsid w:val="00AF571F"/>
    <w:rsid w:val="00AF597F"/>
    <w:rsid w:val="00AF62EF"/>
    <w:rsid w:val="00AF651D"/>
    <w:rsid w:val="00AF6F11"/>
    <w:rsid w:val="00AF723F"/>
    <w:rsid w:val="00AF7DED"/>
    <w:rsid w:val="00B000B0"/>
    <w:rsid w:val="00B0087D"/>
    <w:rsid w:val="00B008C7"/>
    <w:rsid w:val="00B00BEE"/>
    <w:rsid w:val="00B010F0"/>
    <w:rsid w:val="00B01EF3"/>
    <w:rsid w:val="00B02B2E"/>
    <w:rsid w:val="00B02F55"/>
    <w:rsid w:val="00B03224"/>
    <w:rsid w:val="00B03289"/>
    <w:rsid w:val="00B03370"/>
    <w:rsid w:val="00B0387D"/>
    <w:rsid w:val="00B042DB"/>
    <w:rsid w:val="00B046A7"/>
    <w:rsid w:val="00B04A54"/>
    <w:rsid w:val="00B057FC"/>
    <w:rsid w:val="00B05CB0"/>
    <w:rsid w:val="00B0611D"/>
    <w:rsid w:val="00B069D6"/>
    <w:rsid w:val="00B06D3C"/>
    <w:rsid w:val="00B07764"/>
    <w:rsid w:val="00B077C5"/>
    <w:rsid w:val="00B10135"/>
    <w:rsid w:val="00B1050F"/>
    <w:rsid w:val="00B10BFC"/>
    <w:rsid w:val="00B11AAB"/>
    <w:rsid w:val="00B11B19"/>
    <w:rsid w:val="00B12C3E"/>
    <w:rsid w:val="00B13897"/>
    <w:rsid w:val="00B14291"/>
    <w:rsid w:val="00B1430D"/>
    <w:rsid w:val="00B151AE"/>
    <w:rsid w:val="00B154C6"/>
    <w:rsid w:val="00B156B7"/>
    <w:rsid w:val="00B15A70"/>
    <w:rsid w:val="00B1776D"/>
    <w:rsid w:val="00B20BBC"/>
    <w:rsid w:val="00B21058"/>
    <w:rsid w:val="00B212B1"/>
    <w:rsid w:val="00B21552"/>
    <w:rsid w:val="00B2159B"/>
    <w:rsid w:val="00B21CEF"/>
    <w:rsid w:val="00B21FEC"/>
    <w:rsid w:val="00B22373"/>
    <w:rsid w:val="00B22537"/>
    <w:rsid w:val="00B23C0E"/>
    <w:rsid w:val="00B23CB8"/>
    <w:rsid w:val="00B23DFC"/>
    <w:rsid w:val="00B24530"/>
    <w:rsid w:val="00B249A1"/>
    <w:rsid w:val="00B24B65"/>
    <w:rsid w:val="00B25915"/>
    <w:rsid w:val="00B30295"/>
    <w:rsid w:val="00B304E8"/>
    <w:rsid w:val="00B30F44"/>
    <w:rsid w:val="00B31509"/>
    <w:rsid w:val="00B317A7"/>
    <w:rsid w:val="00B31B9B"/>
    <w:rsid w:val="00B31BC1"/>
    <w:rsid w:val="00B32310"/>
    <w:rsid w:val="00B327AD"/>
    <w:rsid w:val="00B32F52"/>
    <w:rsid w:val="00B33182"/>
    <w:rsid w:val="00B336FD"/>
    <w:rsid w:val="00B33B30"/>
    <w:rsid w:val="00B33CFE"/>
    <w:rsid w:val="00B34434"/>
    <w:rsid w:val="00B34A26"/>
    <w:rsid w:val="00B34B6F"/>
    <w:rsid w:val="00B3576E"/>
    <w:rsid w:val="00B35912"/>
    <w:rsid w:val="00B36154"/>
    <w:rsid w:val="00B37025"/>
    <w:rsid w:val="00B37139"/>
    <w:rsid w:val="00B37594"/>
    <w:rsid w:val="00B37D50"/>
    <w:rsid w:val="00B40167"/>
    <w:rsid w:val="00B40244"/>
    <w:rsid w:val="00B40E67"/>
    <w:rsid w:val="00B40F70"/>
    <w:rsid w:val="00B41DD7"/>
    <w:rsid w:val="00B424E0"/>
    <w:rsid w:val="00B42FD9"/>
    <w:rsid w:val="00B4305B"/>
    <w:rsid w:val="00B435F9"/>
    <w:rsid w:val="00B43B0E"/>
    <w:rsid w:val="00B455AB"/>
    <w:rsid w:val="00B46402"/>
    <w:rsid w:val="00B46E88"/>
    <w:rsid w:val="00B4717F"/>
    <w:rsid w:val="00B473DE"/>
    <w:rsid w:val="00B47855"/>
    <w:rsid w:val="00B47A40"/>
    <w:rsid w:val="00B47C1A"/>
    <w:rsid w:val="00B500E3"/>
    <w:rsid w:val="00B50821"/>
    <w:rsid w:val="00B50BF0"/>
    <w:rsid w:val="00B510DE"/>
    <w:rsid w:val="00B514A2"/>
    <w:rsid w:val="00B51961"/>
    <w:rsid w:val="00B51A24"/>
    <w:rsid w:val="00B51E90"/>
    <w:rsid w:val="00B51EF6"/>
    <w:rsid w:val="00B51F1E"/>
    <w:rsid w:val="00B5283B"/>
    <w:rsid w:val="00B52886"/>
    <w:rsid w:val="00B53B0E"/>
    <w:rsid w:val="00B5405D"/>
    <w:rsid w:val="00B5492B"/>
    <w:rsid w:val="00B54BC0"/>
    <w:rsid w:val="00B54BD6"/>
    <w:rsid w:val="00B54D94"/>
    <w:rsid w:val="00B5578E"/>
    <w:rsid w:val="00B55BD1"/>
    <w:rsid w:val="00B568D3"/>
    <w:rsid w:val="00B56900"/>
    <w:rsid w:val="00B572F2"/>
    <w:rsid w:val="00B576F2"/>
    <w:rsid w:val="00B613A0"/>
    <w:rsid w:val="00B620D2"/>
    <w:rsid w:val="00B62C40"/>
    <w:rsid w:val="00B62EAD"/>
    <w:rsid w:val="00B62F75"/>
    <w:rsid w:val="00B63322"/>
    <w:rsid w:val="00B656D8"/>
    <w:rsid w:val="00B65894"/>
    <w:rsid w:val="00B65F35"/>
    <w:rsid w:val="00B662E2"/>
    <w:rsid w:val="00B66874"/>
    <w:rsid w:val="00B66B86"/>
    <w:rsid w:val="00B66FE8"/>
    <w:rsid w:val="00B670F3"/>
    <w:rsid w:val="00B67157"/>
    <w:rsid w:val="00B67B97"/>
    <w:rsid w:val="00B706FC"/>
    <w:rsid w:val="00B71C58"/>
    <w:rsid w:val="00B72168"/>
    <w:rsid w:val="00B7271E"/>
    <w:rsid w:val="00B735F2"/>
    <w:rsid w:val="00B737F8"/>
    <w:rsid w:val="00B74D16"/>
    <w:rsid w:val="00B750D0"/>
    <w:rsid w:val="00B75422"/>
    <w:rsid w:val="00B7547D"/>
    <w:rsid w:val="00B756DC"/>
    <w:rsid w:val="00B75CBD"/>
    <w:rsid w:val="00B75E80"/>
    <w:rsid w:val="00B760A5"/>
    <w:rsid w:val="00B76373"/>
    <w:rsid w:val="00B76E11"/>
    <w:rsid w:val="00B772B1"/>
    <w:rsid w:val="00B773D8"/>
    <w:rsid w:val="00B77780"/>
    <w:rsid w:val="00B77C1B"/>
    <w:rsid w:val="00B8053C"/>
    <w:rsid w:val="00B80674"/>
    <w:rsid w:val="00B8090B"/>
    <w:rsid w:val="00B80916"/>
    <w:rsid w:val="00B81040"/>
    <w:rsid w:val="00B82CED"/>
    <w:rsid w:val="00B82E42"/>
    <w:rsid w:val="00B82FA0"/>
    <w:rsid w:val="00B847FE"/>
    <w:rsid w:val="00B848CE"/>
    <w:rsid w:val="00B8519A"/>
    <w:rsid w:val="00B851B4"/>
    <w:rsid w:val="00B852FC"/>
    <w:rsid w:val="00B859AA"/>
    <w:rsid w:val="00B863F3"/>
    <w:rsid w:val="00B8651E"/>
    <w:rsid w:val="00B86D8E"/>
    <w:rsid w:val="00B8769D"/>
    <w:rsid w:val="00B878C5"/>
    <w:rsid w:val="00B87F65"/>
    <w:rsid w:val="00B9009C"/>
    <w:rsid w:val="00B90313"/>
    <w:rsid w:val="00B90401"/>
    <w:rsid w:val="00B90B7A"/>
    <w:rsid w:val="00B91AD3"/>
    <w:rsid w:val="00B91E43"/>
    <w:rsid w:val="00B93056"/>
    <w:rsid w:val="00B930D6"/>
    <w:rsid w:val="00B93185"/>
    <w:rsid w:val="00B94BB4"/>
    <w:rsid w:val="00B94F7A"/>
    <w:rsid w:val="00B94FFD"/>
    <w:rsid w:val="00B955EE"/>
    <w:rsid w:val="00B957EA"/>
    <w:rsid w:val="00B95B48"/>
    <w:rsid w:val="00B95C74"/>
    <w:rsid w:val="00B95F1B"/>
    <w:rsid w:val="00B96123"/>
    <w:rsid w:val="00B96962"/>
    <w:rsid w:val="00BA1D88"/>
    <w:rsid w:val="00BA20F5"/>
    <w:rsid w:val="00BA24C8"/>
    <w:rsid w:val="00BA2878"/>
    <w:rsid w:val="00BA2912"/>
    <w:rsid w:val="00BA2A8F"/>
    <w:rsid w:val="00BA2FFB"/>
    <w:rsid w:val="00BA3119"/>
    <w:rsid w:val="00BA3167"/>
    <w:rsid w:val="00BA3350"/>
    <w:rsid w:val="00BA3676"/>
    <w:rsid w:val="00BA3766"/>
    <w:rsid w:val="00BA440A"/>
    <w:rsid w:val="00BA4912"/>
    <w:rsid w:val="00BA54D1"/>
    <w:rsid w:val="00BA5F2D"/>
    <w:rsid w:val="00BA6904"/>
    <w:rsid w:val="00BA6C1D"/>
    <w:rsid w:val="00BA6D05"/>
    <w:rsid w:val="00BA6DF3"/>
    <w:rsid w:val="00BA76E2"/>
    <w:rsid w:val="00BB017C"/>
    <w:rsid w:val="00BB0B13"/>
    <w:rsid w:val="00BB0BDA"/>
    <w:rsid w:val="00BB0BF5"/>
    <w:rsid w:val="00BB1C44"/>
    <w:rsid w:val="00BB3DDE"/>
    <w:rsid w:val="00BB4166"/>
    <w:rsid w:val="00BB471C"/>
    <w:rsid w:val="00BB54FC"/>
    <w:rsid w:val="00BB5FCA"/>
    <w:rsid w:val="00BB7132"/>
    <w:rsid w:val="00BB7152"/>
    <w:rsid w:val="00BB7858"/>
    <w:rsid w:val="00BB7DAA"/>
    <w:rsid w:val="00BC0009"/>
    <w:rsid w:val="00BC0A12"/>
    <w:rsid w:val="00BC1132"/>
    <w:rsid w:val="00BC144B"/>
    <w:rsid w:val="00BC2039"/>
    <w:rsid w:val="00BC27F2"/>
    <w:rsid w:val="00BC351B"/>
    <w:rsid w:val="00BC3C79"/>
    <w:rsid w:val="00BC4764"/>
    <w:rsid w:val="00BC4BA6"/>
    <w:rsid w:val="00BC52F3"/>
    <w:rsid w:val="00BC5578"/>
    <w:rsid w:val="00BC5D4C"/>
    <w:rsid w:val="00BC651D"/>
    <w:rsid w:val="00BC6BB6"/>
    <w:rsid w:val="00BC6D01"/>
    <w:rsid w:val="00BC7209"/>
    <w:rsid w:val="00BD0189"/>
    <w:rsid w:val="00BD04C9"/>
    <w:rsid w:val="00BD201E"/>
    <w:rsid w:val="00BD266A"/>
    <w:rsid w:val="00BD2BDF"/>
    <w:rsid w:val="00BD2F86"/>
    <w:rsid w:val="00BD32A7"/>
    <w:rsid w:val="00BD3DF7"/>
    <w:rsid w:val="00BD3FC5"/>
    <w:rsid w:val="00BD4530"/>
    <w:rsid w:val="00BD4DF0"/>
    <w:rsid w:val="00BD5AD3"/>
    <w:rsid w:val="00BD63A1"/>
    <w:rsid w:val="00BD63A8"/>
    <w:rsid w:val="00BD6B22"/>
    <w:rsid w:val="00BD6CDA"/>
    <w:rsid w:val="00BD7100"/>
    <w:rsid w:val="00BD754B"/>
    <w:rsid w:val="00BD7868"/>
    <w:rsid w:val="00BD7E56"/>
    <w:rsid w:val="00BE0D82"/>
    <w:rsid w:val="00BE169C"/>
    <w:rsid w:val="00BE1760"/>
    <w:rsid w:val="00BE1AA2"/>
    <w:rsid w:val="00BE21B3"/>
    <w:rsid w:val="00BE224D"/>
    <w:rsid w:val="00BE2257"/>
    <w:rsid w:val="00BE2434"/>
    <w:rsid w:val="00BE2504"/>
    <w:rsid w:val="00BE2C02"/>
    <w:rsid w:val="00BE37DC"/>
    <w:rsid w:val="00BE38DF"/>
    <w:rsid w:val="00BE417C"/>
    <w:rsid w:val="00BE4191"/>
    <w:rsid w:val="00BE5168"/>
    <w:rsid w:val="00BE5C4B"/>
    <w:rsid w:val="00BE6041"/>
    <w:rsid w:val="00BE670C"/>
    <w:rsid w:val="00BE679C"/>
    <w:rsid w:val="00BE68C2"/>
    <w:rsid w:val="00BE697A"/>
    <w:rsid w:val="00BE6A0C"/>
    <w:rsid w:val="00BE6BC6"/>
    <w:rsid w:val="00BE71AB"/>
    <w:rsid w:val="00BE74A2"/>
    <w:rsid w:val="00BE759C"/>
    <w:rsid w:val="00BE7994"/>
    <w:rsid w:val="00BF0586"/>
    <w:rsid w:val="00BF0CB5"/>
    <w:rsid w:val="00BF2539"/>
    <w:rsid w:val="00BF25C0"/>
    <w:rsid w:val="00BF2B8B"/>
    <w:rsid w:val="00BF2BFC"/>
    <w:rsid w:val="00BF333F"/>
    <w:rsid w:val="00BF44C3"/>
    <w:rsid w:val="00BF4BC0"/>
    <w:rsid w:val="00BF53DB"/>
    <w:rsid w:val="00BF580E"/>
    <w:rsid w:val="00BF599C"/>
    <w:rsid w:val="00BF7502"/>
    <w:rsid w:val="00BF76F4"/>
    <w:rsid w:val="00BF7C9A"/>
    <w:rsid w:val="00C001B0"/>
    <w:rsid w:val="00C007ED"/>
    <w:rsid w:val="00C017B5"/>
    <w:rsid w:val="00C017E8"/>
    <w:rsid w:val="00C01DB6"/>
    <w:rsid w:val="00C03D6C"/>
    <w:rsid w:val="00C0407C"/>
    <w:rsid w:val="00C04689"/>
    <w:rsid w:val="00C046FC"/>
    <w:rsid w:val="00C0481D"/>
    <w:rsid w:val="00C04AC1"/>
    <w:rsid w:val="00C04C94"/>
    <w:rsid w:val="00C04ECC"/>
    <w:rsid w:val="00C0533A"/>
    <w:rsid w:val="00C054BE"/>
    <w:rsid w:val="00C05856"/>
    <w:rsid w:val="00C05A64"/>
    <w:rsid w:val="00C05B7E"/>
    <w:rsid w:val="00C06721"/>
    <w:rsid w:val="00C06E5A"/>
    <w:rsid w:val="00C11C37"/>
    <w:rsid w:val="00C11E7A"/>
    <w:rsid w:val="00C12D3B"/>
    <w:rsid w:val="00C1380B"/>
    <w:rsid w:val="00C13BEF"/>
    <w:rsid w:val="00C142B9"/>
    <w:rsid w:val="00C146F0"/>
    <w:rsid w:val="00C149CA"/>
    <w:rsid w:val="00C14F2D"/>
    <w:rsid w:val="00C153D0"/>
    <w:rsid w:val="00C1558B"/>
    <w:rsid w:val="00C16496"/>
    <w:rsid w:val="00C16BF5"/>
    <w:rsid w:val="00C16F66"/>
    <w:rsid w:val="00C17454"/>
    <w:rsid w:val="00C204E5"/>
    <w:rsid w:val="00C2134F"/>
    <w:rsid w:val="00C23C8E"/>
    <w:rsid w:val="00C23FD0"/>
    <w:rsid w:val="00C244FC"/>
    <w:rsid w:val="00C246EA"/>
    <w:rsid w:val="00C25263"/>
    <w:rsid w:val="00C25D1F"/>
    <w:rsid w:val="00C25FAE"/>
    <w:rsid w:val="00C264BC"/>
    <w:rsid w:val="00C26CF4"/>
    <w:rsid w:val="00C30012"/>
    <w:rsid w:val="00C303DF"/>
    <w:rsid w:val="00C30B62"/>
    <w:rsid w:val="00C31921"/>
    <w:rsid w:val="00C3215A"/>
    <w:rsid w:val="00C32291"/>
    <w:rsid w:val="00C32DE1"/>
    <w:rsid w:val="00C32FC8"/>
    <w:rsid w:val="00C33191"/>
    <w:rsid w:val="00C33234"/>
    <w:rsid w:val="00C33342"/>
    <w:rsid w:val="00C334F9"/>
    <w:rsid w:val="00C339C5"/>
    <w:rsid w:val="00C33A57"/>
    <w:rsid w:val="00C33E14"/>
    <w:rsid w:val="00C3486A"/>
    <w:rsid w:val="00C35176"/>
    <w:rsid w:val="00C35857"/>
    <w:rsid w:val="00C35AA7"/>
    <w:rsid w:val="00C35C0C"/>
    <w:rsid w:val="00C362BA"/>
    <w:rsid w:val="00C3728E"/>
    <w:rsid w:val="00C40204"/>
    <w:rsid w:val="00C40CA8"/>
    <w:rsid w:val="00C4107A"/>
    <w:rsid w:val="00C41218"/>
    <w:rsid w:val="00C4142B"/>
    <w:rsid w:val="00C415EE"/>
    <w:rsid w:val="00C42477"/>
    <w:rsid w:val="00C42B72"/>
    <w:rsid w:val="00C42B76"/>
    <w:rsid w:val="00C43549"/>
    <w:rsid w:val="00C438E1"/>
    <w:rsid w:val="00C43B35"/>
    <w:rsid w:val="00C44E4B"/>
    <w:rsid w:val="00C458C6"/>
    <w:rsid w:val="00C46027"/>
    <w:rsid w:val="00C467D8"/>
    <w:rsid w:val="00C46DC4"/>
    <w:rsid w:val="00C46DEA"/>
    <w:rsid w:val="00C46E65"/>
    <w:rsid w:val="00C476AE"/>
    <w:rsid w:val="00C50215"/>
    <w:rsid w:val="00C50545"/>
    <w:rsid w:val="00C50B54"/>
    <w:rsid w:val="00C50E7F"/>
    <w:rsid w:val="00C50F9B"/>
    <w:rsid w:val="00C518BC"/>
    <w:rsid w:val="00C51E39"/>
    <w:rsid w:val="00C5238D"/>
    <w:rsid w:val="00C5283D"/>
    <w:rsid w:val="00C52CA3"/>
    <w:rsid w:val="00C52E50"/>
    <w:rsid w:val="00C536AF"/>
    <w:rsid w:val="00C53A5C"/>
    <w:rsid w:val="00C5403B"/>
    <w:rsid w:val="00C54875"/>
    <w:rsid w:val="00C5514C"/>
    <w:rsid w:val="00C55FA7"/>
    <w:rsid w:val="00C56A15"/>
    <w:rsid w:val="00C57EF7"/>
    <w:rsid w:val="00C6065B"/>
    <w:rsid w:val="00C60D7C"/>
    <w:rsid w:val="00C61ABF"/>
    <w:rsid w:val="00C61AE6"/>
    <w:rsid w:val="00C61BCF"/>
    <w:rsid w:val="00C61FFF"/>
    <w:rsid w:val="00C6209D"/>
    <w:rsid w:val="00C63806"/>
    <w:rsid w:val="00C638AB"/>
    <w:rsid w:val="00C63FEC"/>
    <w:rsid w:val="00C64CD8"/>
    <w:rsid w:val="00C64E20"/>
    <w:rsid w:val="00C65614"/>
    <w:rsid w:val="00C66414"/>
    <w:rsid w:val="00C664A6"/>
    <w:rsid w:val="00C667D3"/>
    <w:rsid w:val="00C66CA9"/>
    <w:rsid w:val="00C67028"/>
    <w:rsid w:val="00C67985"/>
    <w:rsid w:val="00C70307"/>
    <w:rsid w:val="00C70BA0"/>
    <w:rsid w:val="00C70DB9"/>
    <w:rsid w:val="00C71C8F"/>
    <w:rsid w:val="00C71E3C"/>
    <w:rsid w:val="00C71E3E"/>
    <w:rsid w:val="00C72115"/>
    <w:rsid w:val="00C7263A"/>
    <w:rsid w:val="00C72DD5"/>
    <w:rsid w:val="00C72E2C"/>
    <w:rsid w:val="00C73948"/>
    <w:rsid w:val="00C73C0A"/>
    <w:rsid w:val="00C740C6"/>
    <w:rsid w:val="00C74A31"/>
    <w:rsid w:val="00C74DDD"/>
    <w:rsid w:val="00C74FA1"/>
    <w:rsid w:val="00C750CC"/>
    <w:rsid w:val="00C75209"/>
    <w:rsid w:val="00C752F3"/>
    <w:rsid w:val="00C75326"/>
    <w:rsid w:val="00C75C09"/>
    <w:rsid w:val="00C75C46"/>
    <w:rsid w:val="00C7613D"/>
    <w:rsid w:val="00C761E9"/>
    <w:rsid w:val="00C76C10"/>
    <w:rsid w:val="00C76CB2"/>
    <w:rsid w:val="00C76EDC"/>
    <w:rsid w:val="00C77359"/>
    <w:rsid w:val="00C776BC"/>
    <w:rsid w:val="00C776BD"/>
    <w:rsid w:val="00C77C28"/>
    <w:rsid w:val="00C77EEA"/>
    <w:rsid w:val="00C800E5"/>
    <w:rsid w:val="00C811C3"/>
    <w:rsid w:val="00C81810"/>
    <w:rsid w:val="00C8183F"/>
    <w:rsid w:val="00C81E8D"/>
    <w:rsid w:val="00C822EC"/>
    <w:rsid w:val="00C829DB"/>
    <w:rsid w:val="00C829F0"/>
    <w:rsid w:val="00C82A6E"/>
    <w:rsid w:val="00C8312E"/>
    <w:rsid w:val="00C83131"/>
    <w:rsid w:val="00C83392"/>
    <w:rsid w:val="00C8393A"/>
    <w:rsid w:val="00C83C74"/>
    <w:rsid w:val="00C84512"/>
    <w:rsid w:val="00C851B7"/>
    <w:rsid w:val="00C854F2"/>
    <w:rsid w:val="00C855BB"/>
    <w:rsid w:val="00C8566E"/>
    <w:rsid w:val="00C86D92"/>
    <w:rsid w:val="00C873A2"/>
    <w:rsid w:val="00C878C0"/>
    <w:rsid w:val="00C87A3E"/>
    <w:rsid w:val="00C90848"/>
    <w:rsid w:val="00C909D5"/>
    <w:rsid w:val="00C91CB9"/>
    <w:rsid w:val="00C929CA"/>
    <w:rsid w:val="00C92F3D"/>
    <w:rsid w:val="00C92F7D"/>
    <w:rsid w:val="00C954B9"/>
    <w:rsid w:val="00C95C6C"/>
    <w:rsid w:val="00C96659"/>
    <w:rsid w:val="00C97BDF"/>
    <w:rsid w:val="00C97CAB"/>
    <w:rsid w:val="00CA013A"/>
    <w:rsid w:val="00CA0698"/>
    <w:rsid w:val="00CA09B2"/>
    <w:rsid w:val="00CA0EF4"/>
    <w:rsid w:val="00CA14E0"/>
    <w:rsid w:val="00CA17A8"/>
    <w:rsid w:val="00CA2207"/>
    <w:rsid w:val="00CA2C83"/>
    <w:rsid w:val="00CA2CE5"/>
    <w:rsid w:val="00CA2EFD"/>
    <w:rsid w:val="00CA3343"/>
    <w:rsid w:val="00CA4ABA"/>
    <w:rsid w:val="00CA51FF"/>
    <w:rsid w:val="00CA52C6"/>
    <w:rsid w:val="00CA53ED"/>
    <w:rsid w:val="00CA632D"/>
    <w:rsid w:val="00CA6BA5"/>
    <w:rsid w:val="00CB057E"/>
    <w:rsid w:val="00CB0961"/>
    <w:rsid w:val="00CB0AA0"/>
    <w:rsid w:val="00CB0F30"/>
    <w:rsid w:val="00CB1010"/>
    <w:rsid w:val="00CB1055"/>
    <w:rsid w:val="00CB18AC"/>
    <w:rsid w:val="00CB2315"/>
    <w:rsid w:val="00CB2930"/>
    <w:rsid w:val="00CB32B9"/>
    <w:rsid w:val="00CB33F5"/>
    <w:rsid w:val="00CB3F62"/>
    <w:rsid w:val="00CB484C"/>
    <w:rsid w:val="00CB4C79"/>
    <w:rsid w:val="00CB4D6C"/>
    <w:rsid w:val="00CB53F1"/>
    <w:rsid w:val="00CB5C1E"/>
    <w:rsid w:val="00CB5F31"/>
    <w:rsid w:val="00CB6423"/>
    <w:rsid w:val="00CB657A"/>
    <w:rsid w:val="00CB6DBC"/>
    <w:rsid w:val="00CB6E24"/>
    <w:rsid w:val="00CB6E36"/>
    <w:rsid w:val="00CB6E72"/>
    <w:rsid w:val="00CB6E7F"/>
    <w:rsid w:val="00CB6EA9"/>
    <w:rsid w:val="00CB6FAE"/>
    <w:rsid w:val="00CB7E23"/>
    <w:rsid w:val="00CC038F"/>
    <w:rsid w:val="00CC03A9"/>
    <w:rsid w:val="00CC07B0"/>
    <w:rsid w:val="00CC16DA"/>
    <w:rsid w:val="00CC1730"/>
    <w:rsid w:val="00CC28E4"/>
    <w:rsid w:val="00CC2E1F"/>
    <w:rsid w:val="00CC30F5"/>
    <w:rsid w:val="00CC32AA"/>
    <w:rsid w:val="00CC3C5A"/>
    <w:rsid w:val="00CC3DEE"/>
    <w:rsid w:val="00CC436C"/>
    <w:rsid w:val="00CC45C4"/>
    <w:rsid w:val="00CC4909"/>
    <w:rsid w:val="00CC4CD4"/>
    <w:rsid w:val="00CC5189"/>
    <w:rsid w:val="00CC52E4"/>
    <w:rsid w:val="00CC5648"/>
    <w:rsid w:val="00CC5FCF"/>
    <w:rsid w:val="00CC667D"/>
    <w:rsid w:val="00CC6740"/>
    <w:rsid w:val="00CC677C"/>
    <w:rsid w:val="00CC697E"/>
    <w:rsid w:val="00CC6C4C"/>
    <w:rsid w:val="00CC7DBB"/>
    <w:rsid w:val="00CD1E13"/>
    <w:rsid w:val="00CD2C4A"/>
    <w:rsid w:val="00CD2F24"/>
    <w:rsid w:val="00CD3496"/>
    <w:rsid w:val="00CD3B2F"/>
    <w:rsid w:val="00CD41DE"/>
    <w:rsid w:val="00CD44A7"/>
    <w:rsid w:val="00CD4948"/>
    <w:rsid w:val="00CD5426"/>
    <w:rsid w:val="00CD55AC"/>
    <w:rsid w:val="00CD589F"/>
    <w:rsid w:val="00CD590F"/>
    <w:rsid w:val="00CD6580"/>
    <w:rsid w:val="00CD6CFE"/>
    <w:rsid w:val="00CD79DF"/>
    <w:rsid w:val="00CE0CD8"/>
    <w:rsid w:val="00CE105A"/>
    <w:rsid w:val="00CE1341"/>
    <w:rsid w:val="00CE15A3"/>
    <w:rsid w:val="00CE2C25"/>
    <w:rsid w:val="00CE3081"/>
    <w:rsid w:val="00CE3152"/>
    <w:rsid w:val="00CE34D8"/>
    <w:rsid w:val="00CE3A72"/>
    <w:rsid w:val="00CE3EFA"/>
    <w:rsid w:val="00CE3F95"/>
    <w:rsid w:val="00CE505E"/>
    <w:rsid w:val="00CE5292"/>
    <w:rsid w:val="00CE5B6E"/>
    <w:rsid w:val="00CE5CB0"/>
    <w:rsid w:val="00CE5F0C"/>
    <w:rsid w:val="00CE6342"/>
    <w:rsid w:val="00CE6FC6"/>
    <w:rsid w:val="00CE70E8"/>
    <w:rsid w:val="00CE7A99"/>
    <w:rsid w:val="00CF0137"/>
    <w:rsid w:val="00CF06C8"/>
    <w:rsid w:val="00CF0FAC"/>
    <w:rsid w:val="00CF1FCC"/>
    <w:rsid w:val="00CF23CD"/>
    <w:rsid w:val="00CF26BB"/>
    <w:rsid w:val="00CF2EB8"/>
    <w:rsid w:val="00CF2F18"/>
    <w:rsid w:val="00CF3730"/>
    <w:rsid w:val="00CF37E9"/>
    <w:rsid w:val="00CF3B1A"/>
    <w:rsid w:val="00CF3CFA"/>
    <w:rsid w:val="00CF4268"/>
    <w:rsid w:val="00CF47DC"/>
    <w:rsid w:val="00CF61FB"/>
    <w:rsid w:val="00CF704A"/>
    <w:rsid w:val="00CF70C4"/>
    <w:rsid w:val="00CF7849"/>
    <w:rsid w:val="00D003B2"/>
    <w:rsid w:val="00D00683"/>
    <w:rsid w:val="00D006B8"/>
    <w:rsid w:val="00D0100D"/>
    <w:rsid w:val="00D024DE"/>
    <w:rsid w:val="00D03CC3"/>
    <w:rsid w:val="00D04564"/>
    <w:rsid w:val="00D04974"/>
    <w:rsid w:val="00D058C8"/>
    <w:rsid w:val="00D059D3"/>
    <w:rsid w:val="00D05A8D"/>
    <w:rsid w:val="00D06220"/>
    <w:rsid w:val="00D0630E"/>
    <w:rsid w:val="00D06424"/>
    <w:rsid w:val="00D10227"/>
    <w:rsid w:val="00D109A3"/>
    <w:rsid w:val="00D11EEC"/>
    <w:rsid w:val="00D12757"/>
    <w:rsid w:val="00D13156"/>
    <w:rsid w:val="00D149C6"/>
    <w:rsid w:val="00D1563E"/>
    <w:rsid w:val="00D15769"/>
    <w:rsid w:val="00D1642B"/>
    <w:rsid w:val="00D16B7C"/>
    <w:rsid w:val="00D204F4"/>
    <w:rsid w:val="00D2084D"/>
    <w:rsid w:val="00D210CC"/>
    <w:rsid w:val="00D21548"/>
    <w:rsid w:val="00D21786"/>
    <w:rsid w:val="00D21E0B"/>
    <w:rsid w:val="00D222BC"/>
    <w:rsid w:val="00D2242A"/>
    <w:rsid w:val="00D224A6"/>
    <w:rsid w:val="00D224FD"/>
    <w:rsid w:val="00D226E7"/>
    <w:rsid w:val="00D226F2"/>
    <w:rsid w:val="00D22DF0"/>
    <w:rsid w:val="00D23139"/>
    <w:rsid w:val="00D23E17"/>
    <w:rsid w:val="00D23E46"/>
    <w:rsid w:val="00D23EA0"/>
    <w:rsid w:val="00D242B5"/>
    <w:rsid w:val="00D249F4"/>
    <w:rsid w:val="00D24D67"/>
    <w:rsid w:val="00D25D2A"/>
    <w:rsid w:val="00D260F4"/>
    <w:rsid w:val="00D2625D"/>
    <w:rsid w:val="00D26787"/>
    <w:rsid w:val="00D269C5"/>
    <w:rsid w:val="00D27575"/>
    <w:rsid w:val="00D27B8E"/>
    <w:rsid w:val="00D27E27"/>
    <w:rsid w:val="00D301E1"/>
    <w:rsid w:val="00D30D4A"/>
    <w:rsid w:val="00D319A0"/>
    <w:rsid w:val="00D324DF"/>
    <w:rsid w:val="00D32700"/>
    <w:rsid w:val="00D32736"/>
    <w:rsid w:val="00D32BC0"/>
    <w:rsid w:val="00D32BC7"/>
    <w:rsid w:val="00D32F3E"/>
    <w:rsid w:val="00D338D9"/>
    <w:rsid w:val="00D33A7C"/>
    <w:rsid w:val="00D34001"/>
    <w:rsid w:val="00D34024"/>
    <w:rsid w:val="00D34911"/>
    <w:rsid w:val="00D3530E"/>
    <w:rsid w:val="00D35440"/>
    <w:rsid w:val="00D358EE"/>
    <w:rsid w:val="00D35CDC"/>
    <w:rsid w:val="00D37286"/>
    <w:rsid w:val="00D37D13"/>
    <w:rsid w:val="00D4112B"/>
    <w:rsid w:val="00D41DC1"/>
    <w:rsid w:val="00D4215E"/>
    <w:rsid w:val="00D42A0E"/>
    <w:rsid w:val="00D43408"/>
    <w:rsid w:val="00D43787"/>
    <w:rsid w:val="00D43F27"/>
    <w:rsid w:val="00D4410B"/>
    <w:rsid w:val="00D446F7"/>
    <w:rsid w:val="00D448FA"/>
    <w:rsid w:val="00D44DED"/>
    <w:rsid w:val="00D44E7D"/>
    <w:rsid w:val="00D45CB3"/>
    <w:rsid w:val="00D462BD"/>
    <w:rsid w:val="00D463A6"/>
    <w:rsid w:val="00D46905"/>
    <w:rsid w:val="00D46935"/>
    <w:rsid w:val="00D4695D"/>
    <w:rsid w:val="00D47628"/>
    <w:rsid w:val="00D47758"/>
    <w:rsid w:val="00D47CBB"/>
    <w:rsid w:val="00D51288"/>
    <w:rsid w:val="00D51E03"/>
    <w:rsid w:val="00D51F31"/>
    <w:rsid w:val="00D526ED"/>
    <w:rsid w:val="00D539D0"/>
    <w:rsid w:val="00D54843"/>
    <w:rsid w:val="00D552B6"/>
    <w:rsid w:val="00D559FE"/>
    <w:rsid w:val="00D55DE8"/>
    <w:rsid w:val="00D55EBE"/>
    <w:rsid w:val="00D55FA3"/>
    <w:rsid w:val="00D568C7"/>
    <w:rsid w:val="00D56BA0"/>
    <w:rsid w:val="00D56C6D"/>
    <w:rsid w:val="00D56ECE"/>
    <w:rsid w:val="00D575AC"/>
    <w:rsid w:val="00D57D88"/>
    <w:rsid w:val="00D57E31"/>
    <w:rsid w:val="00D60B5E"/>
    <w:rsid w:val="00D61025"/>
    <w:rsid w:val="00D613EF"/>
    <w:rsid w:val="00D617BB"/>
    <w:rsid w:val="00D61831"/>
    <w:rsid w:val="00D618C5"/>
    <w:rsid w:val="00D61912"/>
    <w:rsid w:val="00D620A8"/>
    <w:rsid w:val="00D630ED"/>
    <w:rsid w:val="00D63138"/>
    <w:rsid w:val="00D63CE3"/>
    <w:rsid w:val="00D65C2C"/>
    <w:rsid w:val="00D65CB0"/>
    <w:rsid w:val="00D663A1"/>
    <w:rsid w:val="00D70211"/>
    <w:rsid w:val="00D70734"/>
    <w:rsid w:val="00D709AA"/>
    <w:rsid w:val="00D70B47"/>
    <w:rsid w:val="00D71156"/>
    <w:rsid w:val="00D71F82"/>
    <w:rsid w:val="00D7212D"/>
    <w:rsid w:val="00D7276F"/>
    <w:rsid w:val="00D72DB1"/>
    <w:rsid w:val="00D72DF2"/>
    <w:rsid w:val="00D7343C"/>
    <w:rsid w:val="00D7359A"/>
    <w:rsid w:val="00D73AB5"/>
    <w:rsid w:val="00D73BD3"/>
    <w:rsid w:val="00D73C27"/>
    <w:rsid w:val="00D740A0"/>
    <w:rsid w:val="00D74DB9"/>
    <w:rsid w:val="00D7528B"/>
    <w:rsid w:val="00D75474"/>
    <w:rsid w:val="00D756A3"/>
    <w:rsid w:val="00D75FB9"/>
    <w:rsid w:val="00D76384"/>
    <w:rsid w:val="00D7643B"/>
    <w:rsid w:val="00D76DCF"/>
    <w:rsid w:val="00D76FE0"/>
    <w:rsid w:val="00D80A63"/>
    <w:rsid w:val="00D80E46"/>
    <w:rsid w:val="00D80EF2"/>
    <w:rsid w:val="00D8116C"/>
    <w:rsid w:val="00D81766"/>
    <w:rsid w:val="00D81B7F"/>
    <w:rsid w:val="00D81ED9"/>
    <w:rsid w:val="00D8334A"/>
    <w:rsid w:val="00D83369"/>
    <w:rsid w:val="00D8383D"/>
    <w:rsid w:val="00D840D9"/>
    <w:rsid w:val="00D84DDC"/>
    <w:rsid w:val="00D85338"/>
    <w:rsid w:val="00D86A90"/>
    <w:rsid w:val="00D86B7E"/>
    <w:rsid w:val="00D86BCA"/>
    <w:rsid w:val="00D871FE"/>
    <w:rsid w:val="00D87E81"/>
    <w:rsid w:val="00D90369"/>
    <w:rsid w:val="00D9075D"/>
    <w:rsid w:val="00D909CC"/>
    <w:rsid w:val="00D90B7D"/>
    <w:rsid w:val="00D9132B"/>
    <w:rsid w:val="00D916EA"/>
    <w:rsid w:val="00D91965"/>
    <w:rsid w:val="00D91BBC"/>
    <w:rsid w:val="00D92A44"/>
    <w:rsid w:val="00D934E5"/>
    <w:rsid w:val="00D93ADA"/>
    <w:rsid w:val="00D9421C"/>
    <w:rsid w:val="00D94D28"/>
    <w:rsid w:val="00D953D1"/>
    <w:rsid w:val="00D9556C"/>
    <w:rsid w:val="00D95C2F"/>
    <w:rsid w:val="00D95D73"/>
    <w:rsid w:val="00D96CFA"/>
    <w:rsid w:val="00D96D6E"/>
    <w:rsid w:val="00D970CD"/>
    <w:rsid w:val="00D9776B"/>
    <w:rsid w:val="00D978DE"/>
    <w:rsid w:val="00DA04A3"/>
    <w:rsid w:val="00DA0A17"/>
    <w:rsid w:val="00DA12C7"/>
    <w:rsid w:val="00DA1420"/>
    <w:rsid w:val="00DA1A2F"/>
    <w:rsid w:val="00DA1D02"/>
    <w:rsid w:val="00DA1E49"/>
    <w:rsid w:val="00DA20EB"/>
    <w:rsid w:val="00DA2327"/>
    <w:rsid w:val="00DA258C"/>
    <w:rsid w:val="00DA2EA0"/>
    <w:rsid w:val="00DA3645"/>
    <w:rsid w:val="00DA37CC"/>
    <w:rsid w:val="00DA3C1E"/>
    <w:rsid w:val="00DA406A"/>
    <w:rsid w:val="00DA42EF"/>
    <w:rsid w:val="00DA5319"/>
    <w:rsid w:val="00DA5D22"/>
    <w:rsid w:val="00DA5FEF"/>
    <w:rsid w:val="00DA636C"/>
    <w:rsid w:val="00DA647E"/>
    <w:rsid w:val="00DA67E2"/>
    <w:rsid w:val="00DA6E23"/>
    <w:rsid w:val="00DA6FF3"/>
    <w:rsid w:val="00DA737E"/>
    <w:rsid w:val="00DA73DA"/>
    <w:rsid w:val="00DA7603"/>
    <w:rsid w:val="00DA7CDA"/>
    <w:rsid w:val="00DB0094"/>
    <w:rsid w:val="00DB06BB"/>
    <w:rsid w:val="00DB0A19"/>
    <w:rsid w:val="00DB0A9F"/>
    <w:rsid w:val="00DB104D"/>
    <w:rsid w:val="00DB1615"/>
    <w:rsid w:val="00DB18FC"/>
    <w:rsid w:val="00DB1C17"/>
    <w:rsid w:val="00DB29EA"/>
    <w:rsid w:val="00DB33FE"/>
    <w:rsid w:val="00DB36B6"/>
    <w:rsid w:val="00DB3A80"/>
    <w:rsid w:val="00DB40AD"/>
    <w:rsid w:val="00DB4AF0"/>
    <w:rsid w:val="00DB5181"/>
    <w:rsid w:val="00DB5527"/>
    <w:rsid w:val="00DB58DA"/>
    <w:rsid w:val="00DB61C4"/>
    <w:rsid w:val="00DB641C"/>
    <w:rsid w:val="00DB6518"/>
    <w:rsid w:val="00DB67C4"/>
    <w:rsid w:val="00DB6B27"/>
    <w:rsid w:val="00DB78D5"/>
    <w:rsid w:val="00DC02ED"/>
    <w:rsid w:val="00DC0ECA"/>
    <w:rsid w:val="00DC1F31"/>
    <w:rsid w:val="00DC2941"/>
    <w:rsid w:val="00DC2D7A"/>
    <w:rsid w:val="00DC3666"/>
    <w:rsid w:val="00DC3A8E"/>
    <w:rsid w:val="00DC3B98"/>
    <w:rsid w:val="00DC3EF2"/>
    <w:rsid w:val="00DC4267"/>
    <w:rsid w:val="00DC456A"/>
    <w:rsid w:val="00DC46F5"/>
    <w:rsid w:val="00DC4CAA"/>
    <w:rsid w:val="00DC4E21"/>
    <w:rsid w:val="00DC4F96"/>
    <w:rsid w:val="00DC4FE5"/>
    <w:rsid w:val="00DC512E"/>
    <w:rsid w:val="00DC5355"/>
    <w:rsid w:val="00DC5854"/>
    <w:rsid w:val="00DC5892"/>
    <w:rsid w:val="00DC58EF"/>
    <w:rsid w:val="00DC59C0"/>
    <w:rsid w:val="00DC5A7B"/>
    <w:rsid w:val="00DC6FB2"/>
    <w:rsid w:val="00DC6FB3"/>
    <w:rsid w:val="00DC7F4A"/>
    <w:rsid w:val="00DD0635"/>
    <w:rsid w:val="00DD16C8"/>
    <w:rsid w:val="00DD18AB"/>
    <w:rsid w:val="00DD1B20"/>
    <w:rsid w:val="00DD1FA0"/>
    <w:rsid w:val="00DD2426"/>
    <w:rsid w:val="00DD25EC"/>
    <w:rsid w:val="00DD291E"/>
    <w:rsid w:val="00DD2E72"/>
    <w:rsid w:val="00DD31C0"/>
    <w:rsid w:val="00DD39EE"/>
    <w:rsid w:val="00DD3AC0"/>
    <w:rsid w:val="00DD3B49"/>
    <w:rsid w:val="00DD43DF"/>
    <w:rsid w:val="00DD46EF"/>
    <w:rsid w:val="00DD4B41"/>
    <w:rsid w:val="00DD4EAE"/>
    <w:rsid w:val="00DD6235"/>
    <w:rsid w:val="00DD738A"/>
    <w:rsid w:val="00DD7498"/>
    <w:rsid w:val="00DD7A68"/>
    <w:rsid w:val="00DE003D"/>
    <w:rsid w:val="00DE0293"/>
    <w:rsid w:val="00DE044E"/>
    <w:rsid w:val="00DE141C"/>
    <w:rsid w:val="00DE182B"/>
    <w:rsid w:val="00DE24EA"/>
    <w:rsid w:val="00DE26CF"/>
    <w:rsid w:val="00DE28EB"/>
    <w:rsid w:val="00DE2A1B"/>
    <w:rsid w:val="00DE2B4F"/>
    <w:rsid w:val="00DE2BED"/>
    <w:rsid w:val="00DE2E5D"/>
    <w:rsid w:val="00DE3196"/>
    <w:rsid w:val="00DE4291"/>
    <w:rsid w:val="00DE43B1"/>
    <w:rsid w:val="00DE4AC6"/>
    <w:rsid w:val="00DE5C79"/>
    <w:rsid w:val="00DE5F9C"/>
    <w:rsid w:val="00DE6173"/>
    <w:rsid w:val="00DE6392"/>
    <w:rsid w:val="00DE6E0F"/>
    <w:rsid w:val="00DE6E28"/>
    <w:rsid w:val="00DE70A6"/>
    <w:rsid w:val="00DE75BF"/>
    <w:rsid w:val="00DF02C7"/>
    <w:rsid w:val="00DF0818"/>
    <w:rsid w:val="00DF09C3"/>
    <w:rsid w:val="00DF129E"/>
    <w:rsid w:val="00DF2BD8"/>
    <w:rsid w:val="00DF3B1A"/>
    <w:rsid w:val="00DF3CA1"/>
    <w:rsid w:val="00DF4C37"/>
    <w:rsid w:val="00DF4FF8"/>
    <w:rsid w:val="00DF50D0"/>
    <w:rsid w:val="00DF5603"/>
    <w:rsid w:val="00DF6186"/>
    <w:rsid w:val="00DF74B9"/>
    <w:rsid w:val="00DF75D1"/>
    <w:rsid w:val="00DF787A"/>
    <w:rsid w:val="00DF7D80"/>
    <w:rsid w:val="00E0004A"/>
    <w:rsid w:val="00E006F5"/>
    <w:rsid w:val="00E02E4E"/>
    <w:rsid w:val="00E0329C"/>
    <w:rsid w:val="00E0347F"/>
    <w:rsid w:val="00E03B3C"/>
    <w:rsid w:val="00E046BF"/>
    <w:rsid w:val="00E04D3F"/>
    <w:rsid w:val="00E04EA8"/>
    <w:rsid w:val="00E04F44"/>
    <w:rsid w:val="00E050D8"/>
    <w:rsid w:val="00E0555E"/>
    <w:rsid w:val="00E05FEA"/>
    <w:rsid w:val="00E0613E"/>
    <w:rsid w:val="00E062C6"/>
    <w:rsid w:val="00E06E0B"/>
    <w:rsid w:val="00E07CB0"/>
    <w:rsid w:val="00E10031"/>
    <w:rsid w:val="00E109CC"/>
    <w:rsid w:val="00E10D40"/>
    <w:rsid w:val="00E10EDA"/>
    <w:rsid w:val="00E10F78"/>
    <w:rsid w:val="00E12404"/>
    <w:rsid w:val="00E12AA7"/>
    <w:rsid w:val="00E12C4B"/>
    <w:rsid w:val="00E12D69"/>
    <w:rsid w:val="00E12E56"/>
    <w:rsid w:val="00E1358A"/>
    <w:rsid w:val="00E13675"/>
    <w:rsid w:val="00E13789"/>
    <w:rsid w:val="00E139BE"/>
    <w:rsid w:val="00E13F66"/>
    <w:rsid w:val="00E14230"/>
    <w:rsid w:val="00E14A60"/>
    <w:rsid w:val="00E14AC0"/>
    <w:rsid w:val="00E156CF"/>
    <w:rsid w:val="00E157FF"/>
    <w:rsid w:val="00E16551"/>
    <w:rsid w:val="00E17AA7"/>
    <w:rsid w:val="00E17CD3"/>
    <w:rsid w:val="00E2027B"/>
    <w:rsid w:val="00E204E4"/>
    <w:rsid w:val="00E209D4"/>
    <w:rsid w:val="00E21277"/>
    <w:rsid w:val="00E21EA2"/>
    <w:rsid w:val="00E22839"/>
    <w:rsid w:val="00E234D3"/>
    <w:rsid w:val="00E23CA1"/>
    <w:rsid w:val="00E24024"/>
    <w:rsid w:val="00E25110"/>
    <w:rsid w:val="00E25613"/>
    <w:rsid w:val="00E26145"/>
    <w:rsid w:val="00E26B97"/>
    <w:rsid w:val="00E26D77"/>
    <w:rsid w:val="00E27145"/>
    <w:rsid w:val="00E2748B"/>
    <w:rsid w:val="00E276DE"/>
    <w:rsid w:val="00E276DF"/>
    <w:rsid w:val="00E30235"/>
    <w:rsid w:val="00E30587"/>
    <w:rsid w:val="00E305E7"/>
    <w:rsid w:val="00E31914"/>
    <w:rsid w:val="00E319D8"/>
    <w:rsid w:val="00E32109"/>
    <w:rsid w:val="00E3244E"/>
    <w:rsid w:val="00E33015"/>
    <w:rsid w:val="00E331AC"/>
    <w:rsid w:val="00E3344A"/>
    <w:rsid w:val="00E33535"/>
    <w:rsid w:val="00E33646"/>
    <w:rsid w:val="00E33ED1"/>
    <w:rsid w:val="00E33FCD"/>
    <w:rsid w:val="00E34070"/>
    <w:rsid w:val="00E341F4"/>
    <w:rsid w:val="00E34A2F"/>
    <w:rsid w:val="00E34BFE"/>
    <w:rsid w:val="00E34C36"/>
    <w:rsid w:val="00E357BA"/>
    <w:rsid w:val="00E3640F"/>
    <w:rsid w:val="00E36B13"/>
    <w:rsid w:val="00E37254"/>
    <w:rsid w:val="00E372B3"/>
    <w:rsid w:val="00E37E69"/>
    <w:rsid w:val="00E37FD5"/>
    <w:rsid w:val="00E4067F"/>
    <w:rsid w:val="00E407C6"/>
    <w:rsid w:val="00E40B2F"/>
    <w:rsid w:val="00E40CCA"/>
    <w:rsid w:val="00E414F5"/>
    <w:rsid w:val="00E41729"/>
    <w:rsid w:val="00E41C51"/>
    <w:rsid w:val="00E42050"/>
    <w:rsid w:val="00E42146"/>
    <w:rsid w:val="00E432FE"/>
    <w:rsid w:val="00E43406"/>
    <w:rsid w:val="00E436A1"/>
    <w:rsid w:val="00E43827"/>
    <w:rsid w:val="00E43BF9"/>
    <w:rsid w:val="00E440ED"/>
    <w:rsid w:val="00E44227"/>
    <w:rsid w:val="00E44B86"/>
    <w:rsid w:val="00E4509B"/>
    <w:rsid w:val="00E451E7"/>
    <w:rsid w:val="00E454BC"/>
    <w:rsid w:val="00E458EB"/>
    <w:rsid w:val="00E45FF9"/>
    <w:rsid w:val="00E46F03"/>
    <w:rsid w:val="00E47193"/>
    <w:rsid w:val="00E473AE"/>
    <w:rsid w:val="00E47E48"/>
    <w:rsid w:val="00E50069"/>
    <w:rsid w:val="00E5047A"/>
    <w:rsid w:val="00E5164D"/>
    <w:rsid w:val="00E51D68"/>
    <w:rsid w:val="00E5291E"/>
    <w:rsid w:val="00E52D6E"/>
    <w:rsid w:val="00E53099"/>
    <w:rsid w:val="00E53AC8"/>
    <w:rsid w:val="00E53B54"/>
    <w:rsid w:val="00E54407"/>
    <w:rsid w:val="00E54B38"/>
    <w:rsid w:val="00E56175"/>
    <w:rsid w:val="00E564B8"/>
    <w:rsid w:val="00E57669"/>
    <w:rsid w:val="00E60033"/>
    <w:rsid w:val="00E60BDC"/>
    <w:rsid w:val="00E613EA"/>
    <w:rsid w:val="00E618DD"/>
    <w:rsid w:val="00E61C73"/>
    <w:rsid w:val="00E61E53"/>
    <w:rsid w:val="00E6353C"/>
    <w:rsid w:val="00E63847"/>
    <w:rsid w:val="00E639E5"/>
    <w:rsid w:val="00E63B18"/>
    <w:rsid w:val="00E64B3F"/>
    <w:rsid w:val="00E64D24"/>
    <w:rsid w:val="00E64DDF"/>
    <w:rsid w:val="00E64EA9"/>
    <w:rsid w:val="00E65731"/>
    <w:rsid w:val="00E65B03"/>
    <w:rsid w:val="00E66B2A"/>
    <w:rsid w:val="00E66D80"/>
    <w:rsid w:val="00E66D96"/>
    <w:rsid w:val="00E67665"/>
    <w:rsid w:val="00E678FA"/>
    <w:rsid w:val="00E67C2F"/>
    <w:rsid w:val="00E707E4"/>
    <w:rsid w:val="00E7158B"/>
    <w:rsid w:val="00E71807"/>
    <w:rsid w:val="00E71B38"/>
    <w:rsid w:val="00E72A8F"/>
    <w:rsid w:val="00E730F2"/>
    <w:rsid w:val="00E73744"/>
    <w:rsid w:val="00E73CBF"/>
    <w:rsid w:val="00E74206"/>
    <w:rsid w:val="00E7475B"/>
    <w:rsid w:val="00E74E6F"/>
    <w:rsid w:val="00E75442"/>
    <w:rsid w:val="00E76535"/>
    <w:rsid w:val="00E76878"/>
    <w:rsid w:val="00E76D54"/>
    <w:rsid w:val="00E77875"/>
    <w:rsid w:val="00E80093"/>
    <w:rsid w:val="00E8068E"/>
    <w:rsid w:val="00E80996"/>
    <w:rsid w:val="00E80CA5"/>
    <w:rsid w:val="00E8104F"/>
    <w:rsid w:val="00E8223B"/>
    <w:rsid w:val="00E8232A"/>
    <w:rsid w:val="00E8283B"/>
    <w:rsid w:val="00E83D8B"/>
    <w:rsid w:val="00E849C4"/>
    <w:rsid w:val="00E850F0"/>
    <w:rsid w:val="00E8608B"/>
    <w:rsid w:val="00E86434"/>
    <w:rsid w:val="00E8669E"/>
    <w:rsid w:val="00E86B45"/>
    <w:rsid w:val="00E86D64"/>
    <w:rsid w:val="00E870E1"/>
    <w:rsid w:val="00E87397"/>
    <w:rsid w:val="00E87CDC"/>
    <w:rsid w:val="00E902F0"/>
    <w:rsid w:val="00E907B4"/>
    <w:rsid w:val="00E91040"/>
    <w:rsid w:val="00E91073"/>
    <w:rsid w:val="00E91572"/>
    <w:rsid w:val="00E91690"/>
    <w:rsid w:val="00E91CD8"/>
    <w:rsid w:val="00E926AB"/>
    <w:rsid w:val="00E9472B"/>
    <w:rsid w:val="00E94816"/>
    <w:rsid w:val="00E94881"/>
    <w:rsid w:val="00E949AC"/>
    <w:rsid w:val="00E94AD1"/>
    <w:rsid w:val="00E9568F"/>
    <w:rsid w:val="00E9584E"/>
    <w:rsid w:val="00E958FD"/>
    <w:rsid w:val="00E960E2"/>
    <w:rsid w:val="00E96134"/>
    <w:rsid w:val="00E963BF"/>
    <w:rsid w:val="00E9680B"/>
    <w:rsid w:val="00E96BA1"/>
    <w:rsid w:val="00E96BFD"/>
    <w:rsid w:val="00E96D31"/>
    <w:rsid w:val="00E96FDB"/>
    <w:rsid w:val="00E970B1"/>
    <w:rsid w:val="00E974BE"/>
    <w:rsid w:val="00E97781"/>
    <w:rsid w:val="00EA020F"/>
    <w:rsid w:val="00EA0611"/>
    <w:rsid w:val="00EA073B"/>
    <w:rsid w:val="00EA0D3E"/>
    <w:rsid w:val="00EA102F"/>
    <w:rsid w:val="00EA16CF"/>
    <w:rsid w:val="00EA1707"/>
    <w:rsid w:val="00EA1AFA"/>
    <w:rsid w:val="00EA1EF4"/>
    <w:rsid w:val="00EA205A"/>
    <w:rsid w:val="00EA33FB"/>
    <w:rsid w:val="00EA37E6"/>
    <w:rsid w:val="00EA3816"/>
    <w:rsid w:val="00EA3861"/>
    <w:rsid w:val="00EA4804"/>
    <w:rsid w:val="00EA4883"/>
    <w:rsid w:val="00EA4F6A"/>
    <w:rsid w:val="00EA535C"/>
    <w:rsid w:val="00EA5DA6"/>
    <w:rsid w:val="00EA66DF"/>
    <w:rsid w:val="00EA6C57"/>
    <w:rsid w:val="00EA6D12"/>
    <w:rsid w:val="00EA73A1"/>
    <w:rsid w:val="00EA73FC"/>
    <w:rsid w:val="00EA75AA"/>
    <w:rsid w:val="00EA7B34"/>
    <w:rsid w:val="00EA7D53"/>
    <w:rsid w:val="00EB0AF2"/>
    <w:rsid w:val="00EB1229"/>
    <w:rsid w:val="00EB14A9"/>
    <w:rsid w:val="00EB160D"/>
    <w:rsid w:val="00EB2091"/>
    <w:rsid w:val="00EB2371"/>
    <w:rsid w:val="00EB2CFB"/>
    <w:rsid w:val="00EB3D75"/>
    <w:rsid w:val="00EB4269"/>
    <w:rsid w:val="00EB4599"/>
    <w:rsid w:val="00EB45C7"/>
    <w:rsid w:val="00EB48C7"/>
    <w:rsid w:val="00EB4D0E"/>
    <w:rsid w:val="00EB6A9E"/>
    <w:rsid w:val="00EB6D2C"/>
    <w:rsid w:val="00EB71FF"/>
    <w:rsid w:val="00EB74B2"/>
    <w:rsid w:val="00EC1402"/>
    <w:rsid w:val="00EC144F"/>
    <w:rsid w:val="00EC2090"/>
    <w:rsid w:val="00EC2E21"/>
    <w:rsid w:val="00EC31CE"/>
    <w:rsid w:val="00EC3F20"/>
    <w:rsid w:val="00EC4690"/>
    <w:rsid w:val="00EC501A"/>
    <w:rsid w:val="00EC55D8"/>
    <w:rsid w:val="00EC61DA"/>
    <w:rsid w:val="00EC64CA"/>
    <w:rsid w:val="00EC658F"/>
    <w:rsid w:val="00EC6BF3"/>
    <w:rsid w:val="00EC6C88"/>
    <w:rsid w:val="00EC6FD0"/>
    <w:rsid w:val="00EC7789"/>
    <w:rsid w:val="00EC7A6D"/>
    <w:rsid w:val="00EC7CD1"/>
    <w:rsid w:val="00EC7EC5"/>
    <w:rsid w:val="00ED0A72"/>
    <w:rsid w:val="00ED0D78"/>
    <w:rsid w:val="00ED14B9"/>
    <w:rsid w:val="00ED200C"/>
    <w:rsid w:val="00ED2083"/>
    <w:rsid w:val="00ED20D2"/>
    <w:rsid w:val="00ED20D3"/>
    <w:rsid w:val="00ED212C"/>
    <w:rsid w:val="00ED263F"/>
    <w:rsid w:val="00ED283C"/>
    <w:rsid w:val="00ED2ADC"/>
    <w:rsid w:val="00ED2DF2"/>
    <w:rsid w:val="00ED3DFF"/>
    <w:rsid w:val="00ED3EBB"/>
    <w:rsid w:val="00ED3F2D"/>
    <w:rsid w:val="00ED46D3"/>
    <w:rsid w:val="00ED48AD"/>
    <w:rsid w:val="00ED4C65"/>
    <w:rsid w:val="00ED4EA6"/>
    <w:rsid w:val="00ED4EC1"/>
    <w:rsid w:val="00ED507A"/>
    <w:rsid w:val="00ED5818"/>
    <w:rsid w:val="00ED5BFA"/>
    <w:rsid w:val="00ED6997"/>
    <w:rsid w:val="00ED6E5F"/>
    <w:rsid w:val="00ED6EF4"/>
    <w:rsid w:val="00ED736D"/>
    <w:rsid w:val="00ED7488"/>
    <w:rsid w:val="00ED7606"/>
    <w:rsid w:val="00ED78FD"/>
    <w:rsid w:val="00ED7EAD"/>
    <w:rsid w:val="00EE023E"/>
    <w:rsid w:val="00EE030D"/>
    <w:rsid w:val="00EE05AD"/>
    <w:rsid w:val="00EE0678"/>
    <w:rsid w:val="00EE0EA2"/>
    <w:rsid w:val="00EE10B2"/>
    <w:rsid w:val="00EE1601"/>
    <w:rsid w:val="00EE1710"/>
    <w:rsid w:val="00EE192A"/>
    <w:rsid w:val="00EE205F"/>
    <w:rsid w:val="00EE21B5"/>
    <w:rsid w:val="00EE2CBE"/>
    <w:rsid w:val="00EE2EA5"/>
    <w:rsid w:val="00EE2EE8"/>
    <w:rsid w:val="00EE3203"/>
    <w:rsid w:val="00EE36A8"/>
    <w:rsid w:val="00EE431E"/>
    <w:rsid w:val="00EE4632"/>
    <w:rsid w:val="00EE4796"/>
    <w:rsid w:val="00EE4A4B"/>
    <w:rsid w:val="00EE53EE"/>
    <w:rsid w:val="00EE565C"/>
    <w:rsid w:val="00EE5C8A"/>
    <w:rsid w:val="00EE5F44"/>
    <w:rsid w:val="00EE60CA"/>
    <w:rsid w:val="00EE628F"/>
    <w:rsid w:val="00EE7496"/>
    <w:rsid w:val="00EE7BC9"/>
    <w:rsid w:val="00EF0921"/>
    <w:rsid w:val="00EF0B8C"/>
    <w:rsid w:val="00EF0C3F"/>
    <w:rsid w:val="00EF0D13"/>
    <w:rsid w:val="00EF0DB1"/>
    <w:rsid w:val="00EF0FA7"/>
    <w:rsid w:val="00EF1A28"/>
    <w:rsid w:val="00EF1D1C"/>
    <w:rsid w:val="00EF2295"/>
    <w:rsid w:val="00EF2B37"/>
    <w:rsid w:val="00EF2F87"/>
    <w:rsid w:val="00EF322D"/>
    <w:rsid w:val="00EF3A74"/>
    <w:rsid w:val="00EF492D"/>
    <w:rsid w:val="00EF52D1"/>
    <w:rsid w:val="00EF5384"/>
    <w:rsid w:val="00EF58FB"/>
    <w:rsid w:val="00EF5E41"/>
    <w:rsid w:val="00EF61D7"/>
    <w:rsid w:val="00F000FC"/>
    <w:rsid w:val="00F00750"/>
    <w:rsid w:val="00F011A2"/>
    <w:rsid w:val="00F01F92"/>
    <w:rsid w:val="00F02968"/>
    <w:rsid w:val="00F035AD"/>
    <w:rsid w:val="00F03F63"/>
    <w:rsid w:val="00F044C6"/>
    <w:rsid w:val="00F045A4"/>
    <w:rsid w:val="00F04D85"/>
    <w:rsid w:val="00F05025"/>
    <w:rsid w:val="00F05124"/>
    <w:rsid w:val="00F05181"/>
    <w:rsid w:val="00F05D30"/>
    <w:rsid w:val="00F062F3"/>
    <w:rsid w:val="00F0652A"/>
    <w:rsid w:val="00F067AB"/>
    <w:rsid w:val="00F0685D"/>
    <w:rsid w:val="00F06A39"/>
    <w:rsid w:val="00F06E86"/>
    <w:rsid w:val="00F06FE5"/>
    <w:rsid w:val="00F07BA7"/>
    <w:rsid w:val="00F07E27"/>
    <w:rsid w:val="00F10A34"/>
    <w:rsid w:val="00F10C08"/>
    <w:rsid w:val="00F1122E"/>
    <w:rsid w:val="00F117CE"/>
    <w:rsid w:val="00F12D48"/>
    <w:rsid w:val="00F12F1C"/>
    <w:rsid w:val="00F1303C"/>
    <w:rsid w:val="00F13487"/>
    <w:rsid w:val="00F13492"/>
    <w:rsid w:val="00F134BD"/>
    <w:rsid w:val="00F13624"/>
    <w:rsid w:val="00F13E7A"/>
    <w:rsid w:val="00F1455A"/>
    <w:rsid w:val="00F1474D"/>
    <w:rsid w:val="00F14D30"/>
    <w:rsid w:val="00F14DEA"/>
    <w:rsid w:val="00F15C35"/>
    <w:rsid w:val="00F165CA"/>
    <w:rsid w:val="00F16713"/>
    <w:rsid w:val="00F169C3"/>
    <w:rsid w:val="00F16A2D"/>
    <w:rsid w:val="00F16D0F"/>
    <w:rsid w:val="00F16D16"/>
    <w:rsid w:val="00F1724E"/>
    <w:rsid w:val="00F17449"/>
    <w:rsid w:val="00F1765E"/>
    <w:rsid w:val="00F202C0"/>
    <w:rsid w:val="00F203C6"/>
    <w:rsid w:val="00F20C47"/>
    <w:rsid w:val="00F2115E"/>
    <w:rsid w:val="00F226A1"/>
    <w:rsid w:val="00F22738"/>
    <w:rsid w:val="00F22957"/>
    <w:rsid w:val="00F2346F"/>
    <w:rsid w:val="00F2347B"/>
    <w:rsid w:val="00F238A6"/>
    <w:rsid w:val="00F23F3D"/>
    <w:rsid w:val="00F24338"/>
    <w:rsid w:val="00F24A8E"/>
    <w:rsid w:val="00F24B5B"/>
    <w:rsid w:val="00F25BCE"/>
    <w:rsid w:val="00F25DE6"/>
    <w:rsid w:val="00F261AB"/>
    <w:rsid w:val="00F27306"/>
    <w:rsid w:val="00F2751D"/>
    <w:rsid w:val="00F3059E"/>
    <w:rsid w:val="00F3097C"/>
    <w:rsid w:val="00F30A56"/>
    <w:rsid w:val="00F31329"/>
    <w:rsid w:val="00F316CA"/>
    <w:rsid w:val="00F31A79"/>
    <w:rsid w:val="00F323ED"/>
    <w:rsid w:val="00F328DE"/>
    <w:rsid w:val="00F32995"/>
    <w:rsid w:val="00F32B82"/>
    <w:rsid w:val="00F33559"/>
    <w:rsid w:val="00F341FA"/>
    <w:rsid w:val="00F34E11"/>
    <w:rsid w:val="00F35515"/>
    <w:rsid w:val="00F3551A"/>
    <w:rsid w:val="00F358EF"/>
    <w:rsid w:val="00F360CE"/>
    <w:rsid w:val="00F36205"/>
    <w:rsid w:val="00F36AF7"/>
    <w:rsid w:val="00F37ACD"/>
    <w:rsid w:val="00F37C2D"/>
    <w:rsid w:val="00F37DEF"/>
    <w:rsid w:val="00F37E0D"/>
    <w:rsid w:val="00F37F11"/>
    <w:rsid w:val="00F40890"/>
    <w:rsid w:val="00F40AEC"/>
    <w:rsid w:val="00F4118A"/>
    <w:rsid w:val="00F42CA7"/>
    <w:rsid w:val="00F43344"/>
    <w:rsid w:val="00F43A97"/>
    <w:rsid w:val="00F43B7B"/>
    <w:rsid w:val="00F4479A"/>
    <w:rsid w:val="00F4495D"/>
    <w:rsid w:val="00F4504F"/>
    <w:rsid w:val="00F458A0"/>
    <w:rsid w:val="00F4640E"/>
    <w:rsid w:val="00F46482"/>
    <w:rsid w:val="00F46EBC"/>
    <w:rsid w:val="00F47441"/>
    <w:rsid w:val="00F476E0"/>
    <w:rsid w:val="00F4788F"/>
    <w:rsid w:val="00F47C00"/>
    <w:rsid w:val="00F50409"/>
    <w:rsid w:val="00F507F4"/>
    <w:rsid w:val="00F508A9"/>
    <w:rsid w:val="00F50901"/>
    <w:rsid w:val="00F50C8A"/>
    <w:rsid w:val="00F50E71"/>
    <w:rsid w:val="00F51731"/>
    <w:rsid w:val="00F51FA4"/>
    <w:rsid w:val="00F522D5"/>
    <w:rsid w:val="00F52523"/>
    <w:rsid w:val="00F52C71"/>
    <w:rsid w:val="00F52E57"/>
    <w:rsid w:val="00F532E8"/>
    <w:rsid w:val="00F53974"/>
    <w:rsid w:val="00F53A3F"/>
    <w:rsid w:val="00F53A7E"/>
    <w:rsid w:val="00F54C26"/>
    <w:rsid w:val="00F54E9E"/>
    <w:rsid w:val="00F557B0"/>
    <w:rsid w:val="00F55BA2"/>
    <w:rsid w:val="00F5673C"/>
    <w:rsid w:val="00F56F95"/>
    <w:rsid w:val="00F57335"/>
    <w:rsid w:val="00F578EF"/>
    <w:rsid w:val="00F6028D"/>
    <w:rsid w:val="00F614DC"/>
    <w:rsid w:val="00F61775"/>
    <w:rsid w:val="00F61C96"/>
    <w:rsid w:val="00F61E33"/>
    <w:rsid w:val="00F622F6"/>
    <w:rsid w:val="00F63091"/>
    <w:rsid w:val="00F636AA"/>
    <w:rsid w:val="00F63B32"/>
    <w:rsid w:val="00F64471"/>
    <w:rsid w:val="00F649B0"/>
    <w:rsid w:val="00F64CCF"/>
    <w:rsid w:val="00F64DA2"/>
    <w:rsid w:val="00F64E34"/>
    <w:rsid w:val="00F65279"/>
    <w:rsid w:val="00F66020"/>
    <w:rsid w:val="00F668AE"/>
    <w:rsid w:val="00F66AF3"/>
    <w:rsid w:val="00F67763"/>
    <w:rsid w:val="00F67EE6"/>
    <w:rsid w:val="00F70034"/>
    <w:rsid w:val="00F703EE"/>
    <w:rsid w:val="00F708EC"/>
    <w:rsid w:val="00F71132"/>
    <w:rsid w:val="00F7129E"/>
    <w:rsid w:val="00F720EB"/>
    <w:rsid w:val="00F72EC5"/>
    <w:rsid w:val="00F72F12"/>
    <w:rsid w:val="00F734CA"/>
    <w:rsid w:val="00F73CFE"/>
    <w:rsid w:val="00F74831"/>
    <w:rsid w:val="00F76807"/>
    <w:rsid w:val="00F802B4"/>
    <w:rsid w:val="00F805C5"/>
    <w:rsid w:val="00F808FC"/>
    <w:rsid w:val="00F80C8B"/>
    <w:rsid w:val="00F8117E"/>
    <w:rsid w:val="00F81EB5"/>
    <w:rsid w:val="00F82179"/>
    <w:rsid w:val="00F82694"/>
    <w:rsid w:val="00F82D30"/>
    <w:rsid w:val="00F8344E"/>
    <w:rsid w:val="00F8418C"/>
    <w:rsid w:val="00F85216"/>
    <w:rsid w:val="00F8545A"/>
    <w:rsid w:val="00F85A27"/>
    <w:rsid w:val="00F85E87"/>
    <w:rsid w:val="00F85EC6"/>
    <w:rsid w:val="00F86605"/>
    <w:rsid w:val="00F8694C"/>
    <w:rsid w:val="00F86DF1"/>
    <w:rsid w:val="00F90F90"/>
    <w:rsid w:val="00F91039"/>
    <w:rsid w:val="00F915B9"/>
    <w:rsid w:val="00F915F5"/>
    <w:rsid w:val="00F91610"/>
    <w:rsid w:val="00F92284"/>
    <w:rsid w:val="00F92C90"/>
    <w:rsid w:val="00F9347C"/>
    <w:rsid w:val="00F935E9"/>
    <w:rsid w:val="00F937B9"/>
    <w:rsid w:val="00F93AF0"/>
    <w:rsid w:val="00F93C7B"/>
    <w:rsid w:val="00F940BA"/>
    <w:rsid w:val="00F9410A"/>
    <w:rsid w:val="00F9457D"/>
    <w:rsid w:val="00F946E2"/>
    <w:rsid w:val="00F9549E"/>
    <w:rsid w:val="00F9552A"/>
    <w:rsid w:val="00F95D62"/>
    <w:rsid w:val="00F96405"/>
    <w:rsid w:val="00F96ABC"/>
    <w:rsid w:val="00F96BE3"/>
    <w:rsid w:val="00F96F63"/>
    <w:rsid w:val="00F97224"/>
    <w:rsid w:val="00FA1AB2"/>
    <w:rsid w:val="00FA2061"/>
    <w:rsid w:val="00FA20FA"/>
    <w:rsid w:val="00FA26E1"/>
    <w:rsid w:val="00FA2AA3"/>
    <w:rsid w:val="00FA3406"/>
    <w:rsid w:val="00FA38BF"/>
    <w:rsid w:val="00FA3A76"/>
    <w:rsid w:val="00FA44C5"/>
    <w:rsid w:val="00FA44E7"/>
    <w:rsid w:val="00FA45FE"/>
    <w:rsid w:val="00FA4E30"/>
    <w:rsid w:val="00FA4F4D"/>
    <w:rsid w:val="00FA5201"/>
    <w:rsid w:val="00FA52AA"/>
    <w:rsid w:val="00FA5302"/>
    <w:rsid w:val="00FA5FF9"/>
    <w:rsid w:val="00FA601E"/>
    <w:rsid w:val="00FA6A63"/>
    <w:rsid w:val="00FA6E47"/>
    <w:rsid w:val="00FA7515"/>
    <w:rsid w:val="00FA777D"/>
    <w:rsid w:val="00FB1642"/>
    <w:rsid w:val="00FB2B66"/>
    <w:rsid w:val="00FB2CA5"/>
    <w:rsid w:val="00FB2FFF"/>
    <w:rsid w:val="00FB3459"/>
    <w:rsid w:val="00FB37B5"/>
    <w:rsid w:val="00FB3921"/>
    <w:rsid w:val="00FB3B36"/>
    <w:rsid w:val="00FB40ED"/>
    <w:rsid w:val="00FB4951"/>
    <w:rsid w:val="00FB637A"/>
    <w:rsid w:val="00FB650F"/>
    <w:rsid w:val="00FB67AC"/>
    <w:rsid w:val="00FB787C"/>
    <w:rsid w:val="00FB794E"/>
    <w:rsid w:val="00FB7978"/>
    <w:rsid w:val="00FB7EE2"/>
    <w:rsid w:val="00FC01E5"/>
    <w:rsid w:val="00FC0536"/>
    <w:rsid w:val="00FC066D"/>
    <w:rsid w:val="00FC0966"/>
    <w:rsid w:val="00FC1389"/>
    <w:rsid w:val="00FC1640"/>
    <w:rsid w:val="00FC1B1C"/>
    <w:rsid w:val="00FC1BB5"/>
    <w:rsid w:val="00FC1C39"/>
    <w:rsid w:val="00FC2461"/>
    <w:rsid w:val="00FC2974"/>
    <w:rsid w:val="00FC2DCE"/>
    <w:rsid w:val="00FC329C"/>
    <w:rsid w:val="00FC33B6"/>
    <w:rsid w:val="00FC4011"/>
    <w:rsid w:val="00FC4718"/>
    <w:rsid w:val="00FC4A21"/>
    <w:rsid w:val="00FC5A63"/>
    <w:rsid w:val="00FC68F6"/>
    <w:rsid w:val="00FC705C"/>
    <w:rsid w:val="00FC7357"/>
    <w:rsid w:val="00FD01C0"/>
    <w:rsid w:val="00FD0789"/>
    <w:rsid w:val="00FD0AD1"/>
    <w:rsid w:val="00FD114D"/>
    <w:rsid w:val="00FD1BEC"/>
    <w:rsid w:val="00FD1D01"/>
    <w:rsid w:val="00FD1EDC"/>
    <w:rsid w:val="00FD23AF"/>
    <w:rsid w:val="00FD23D5"/>
    <w:rsid w:val="00FD26A2"/>
    <w:rsid w:val="00FD2C6E"/>
    <w:rsid w:val="00FD3CDB"/>
    <w:rsid w:val="00FD42B0"/>
    <w:rsid w:val="00FD4511"/>
    <w:rsid w:val="00FD4539"/>
    <w:rsid w:val="00FD4569"/>
    <w:rsid w:val="00FD4D08"/>
    <w:rsid w:val="00FD508B"/>
    <w:rsid w:val="00FD5F83"/>
    <w:rsid w:val="00FD630F"/>
    <w:rsid w:val="00FD662B"/>
    <w:rsid w:val="00FD6C77"/>
    <w:rsid w:val="00FD7557"/>
    <w:rsid w:val="00FE0693"/>
    <w:rsid w:val="00FE06C8"/>
    <w:rsid w:val="00FE12AB"/>
    <w:rsid w:val="00FE12D5"/>
    <w:rsid w:val="00FE1B26"/>
    <w:rsid w:val="00FE28CD"/>
    <w:rsid w:val="00FE31AA"/>
    <w:rsid w:val="00FE31FD"/>
    <w:rsid w:val="00FE326E"/>
    <w:rsid w:val="00FE3E46"/>
    <w:rsid w:val="00FE4C6F"/>
    <w:rsid w:val="00FE5825"/>
    <w:rsid w:val="00FE5964"/>
    <w:rsid w:val="00FE5C15"/>
    <w:rsid w:val="00FE5E58"/>
    <w:rsid w:val="00FE5FAA"/>
    <w:rsid w:val="00FE63D8"/>
    <w:rsid w:val="00FE64FA"/>
    <w:rsid w:val="00FE75FC"/>
    <w:rsid w:val="00FE76CD"/>
    <w:rsid w:val="00FF007C"/>
    <w:rsid w:val="00FF03A7"/>
    <w:rsid w:val="00FF073D"/>
    <w:rsid w:val="00FF11A4"/>
    <w:rsid w:val="00FF1476"/>
    <w:rsid w:val="00FF152A"/>
    <w:rsid w:val="00FF25C9"/>
    <w:rsid w:val="00FF28E0"/>
    <w:rsid w:val="00FF2C73"/>
    <w:rsid w:val="00FF2DE7"/>
    <w:rsid w:val="00FF3A24"/>
    <w:rsid w:val="00FF3CED"/>
    <w:rsid w:val="00FF4A25"/>
    <w:rsid w:val="00FF607B"/>
    <w:rsid w:val="00FF673C"/>
    <w:rsid w:val="00FF7712"/>
    <w:rsid w:val="00FF7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70132B"/>
  <w15:chartTrackingRefBased/>
  <w15:docId w15:val="{1ED951ED-E515-4676-B56F-C73BE512F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3182"/>
    <w:rPr>
      <w:sz w:val="22"/>
      <w:lang w:val="en-GB"/>
    </w:rPr>
  </w:style>
  <w:style w:type="paragraph" w:styleId="Heading1">
    <w:name w:val="heading 1"/>
    <w:basedOn w:val="Normal"/>
    <w:next w:val="Normal"/>
    <w:qFormat/>
    <w:rsid w:val="005F5100"/>
    <w:pPr>
      <w:keepNext/>
      <w:keepLines/>
      <w:spacing w:before="320"/>
      <w:outlineLvl w:val="0"/>
    </w:pPr>
    <w:rPr>
      <w:rFonts w:ascii="Arial" w:hAnsi="Arial"/>
      <w:b/>
      <w:sz w:val="32"/>
      <w:u w:val="single"/>
    </w:rPr>
  </w:style>
  <w:style w:type="paragraph" w:styleId="Heading2">
    <w:name w:val="heading 2"/>
    <w:basedOn w:val="Normal"/>
    <w:next w:val="Normal"/>
    <w:qFormat/>
    <w:rsid w:val="005F5100"/>
    <w:pPr>
      <w:keepNext/>
      <w:keepLines/>
      <w:spacing w:before="280"/>
      <w:outlineLvl w:val="1"/>
    </w:pPr>
    <w:rPr>
      <w:rFonts w:ascii="Arial" w:hAnsi="Arial"/>
      <w:b/>
      <w:sz w:val="28"/>
      <w:u w:val="single"/>
    </w:rPr>
  </w:style>
  <w:style w:type="paragraph" w:styleId="Heading3">
    <w:name w:val="heading 3"/>
    <w:basedOn w:val="Normal"/>
    <w:next w:val="Normal"/>
    <w:qFormat/>
    <w:rsid w:val="005F5100"/>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9635A1"/>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5F5100"/>
    <w:pPr>
      <w:pBdr>
        <w:top w:val="single" w:sz="6" w:space="1" w:color="auto"/>
      </w:pBdr>
      <w:tabs>
        <w:tab w:val="center" w:pos="6480"/>
        <w:tab w:val="right" w:pos="12960"/>
      </w:tabs>
    </w:pPr>
    <w:rPr>
      <w:sz w:val="24"/>
    </w:rPr>
  </w:style>
  <w:style w:type="paragraph" w:styleId="Header">
    <w:name w:val="header"/>
    <w:basedOn w:val="Normal"/>
    <w:rsid w:val="005F5100"/>
    <w:pPr>
      <w:pBdr>
        <w:bottom w:val="single" w:sz="6" w:space="2" w:color="auto"/>
      </w:pBdr>
      <w:tabs>
        <w:tab w:val="center" w:pos="6480"/>
        <w:tab w:val="right" w:pos="12960"/>
      </w:tabs>
    </w:pPr>
    <w:rPr>
      <w:b/>
      <w:sz w:val="28"/>
    </w:rPr>
  </w:style>
  <w:style w:type="paragraph" w:customStyle="1" w:styleId="T1">
    <w:name w:val="T1"/>
    <w:basedOn w:val="Normal"/>
    <w:rsid w:val="005F5100"/>
    <w:pPr>
      <w:jc w:val="center"/>
    </w:pPr>
    <w:rPr>
      <w:b/>
      <w:sz w:val="28"/>
    </w:rPr>
  </w:style>
  <w:style w:type="paragraph" w:customStyle="1" w:styleId="T2">
    <w:name w:val="T2"/>
    <w:basedOn w:val="T1"/>
    <w:rsid w:val="005F5100"/>
    <w:pPr>
      <w:spacing w:after="240"/>
      <w:ind w:left="720" w:right="720"/>
    </w:pPr>
  </w:style>
  <w:style w:type="paragraph" w:customStyle="1" w:styleId="T3">
    <w:name w:val="T3"/>
    <w:basedOn w:val="T1"/>
    <w:rsid w:val="005F5100"/>
    <w:pPr>
      <w:pBdr>
        <w:bottom w:val="single" w:sz="6" w:space="1" w:color="auto"/>
      </w:pBdr>
      <w:tabs>
        <w:tab w:val="center" w:pos="4680"/>
      </w:tabs>
      <w:spacing w:after="240"/>
      <w:jc w:val="left"/>
    </w:pPr>
    <w:rPr>
      <w:b w:val="0"/>
      <w:sz w:val="24"/>
    </w:rPr>
  </w:style>
  <w:style w:type="paragraph" w:styleId="BodyTextIndent">
    <w:name w:val="Body Text Indent"/>
    <w:basedOn w:val="Normal"/>
    <w:rsid w:val="005F5100"/>
    <w:pPr>
      <w:ind w:left="720" w:hanging="720"/>
    </w:pPr>
  </w:style>
  <w:style w:type="character" w:styleId="Hyperlink">
    <w:name w:val="Hyperlink"/>
    <w:uiPriority w:val="99"/>
    <w:rsid w:val="005F5100"/>
    <w:rPr>
      <w:color w:val="0000FF"/>
      <w:u w:val="single"/>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qFormat/>
    <w:rsid w:val="009635A1"/>
    <w:rPr>
      <w:b/>
      <w:bCs/>
      <w:sz w:val="20"/>
    </w:rPr>
  </w:style>
  <w:style w:type="character" w:customStyle="1" w:styleId="Heading5Char">
    <w:name w:val="Heading 5 Char"/>
    <w:link w:val="Heading5"/>
    <w:rsid w:val="009635A1"/>
    <w:rPr>
      <w:rFonts w:ascii="Calibri" w:hAnsi="Calibri"/>
      <w:b/>
      <w:bCs/>
      <w:i/>
      <w:iCs/>
      <w:sz w:val="26"/>
      <w:szCs w:val="26"/>
      <w:lang w:val="en-GB" w:eastAsia="en-US" w:bidi="ar-SA"/>
    </w:rPr>
  </w:style>
  <w:style w:type="paragraph" w:styleId="NormalWeb">
    <w:name w:val="Normal (Web)"/>
    <w:basedOn w:val="Normal"/>
    <w:unhideWhenUsed/>
    <w:rsid w:val="009635A1"/>
    <w:pPr>
      <w:spacing w:before="100" w:beforeAutospacing="1" w:after="100" w:afterAutospacing="1"/>
    </w:pPr>
    <w:rPr>
      <w:sz w:val="24"/>
      <w:szCs w:val="24"/>
      <w:lang w:val="en-US"/>
    </w:rPr>
  </w:style>
  <w:style w:type="paragraph" w:styleId="ListParagraph">
    <w:name w:val="List Paragraph"/>
    <w:basedOn w:val="Normal"/>
    <w:uiPriority w:val="34"/>
    <w:qFormat/>
    <w:rsid w:val="009635A1"/>
    <w:pPr>
      <w:ind w:left="720"/>
      <w:contextualSpacing/>
    </w:pPr>
    <w:rPr>
      <w:sz w:val="24"/>
      <w:szCs w:val="24"/>
      <w:lang w:val="en-US"/>
    </w:rPr>
  </w:style>
  <w:style w:type="paragraph" w:styleId="BalloonText">
    <w:name w:val="Balloon Text"/>
    <w:basedOn w:val="Normal"/>
    <w:semiHidden/>
    <w:rsid w:val="009635A1"/>
    <w:rPr>
      <w:rFonts w:ascii="Tahoma" w:hAnsi="Tahoma" w:cs="Tahoma"/>
      <w:sz w:val="16"/>
      <w:szCs w:val="16"/>
    </w:rPr>
  </w:style>
  <w:style w:type="table" w:styleId="TableGrid">
    <w:name w:val="Table Grid"/>
    <w:basedOn w:val="TableNormal"/>
    <w:uiPriority w:val="59"/>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iguretext">
    <w:name w:val="figure text"/>
    <w:uiPriority w:val="99"/>
    <w:rsid w:val="005B3590"/>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SP12229412">
    <w:name w:val="SP.12.229412"/>
    <w:basedOn w:val="Normal"/>
    <w:next w:val="Normal"/>
    <w:uiPriority w:val="99"/>
    <w:rsid w:val="004851C6"/>
    <w:pPr>
      <w:autoSpaceDE w:val="0"/>
      <w:autoSpaceDN w:val="0"/>
      <w:adjustRightInd w:val="0"/>
    </w:pPr>
    <w:rPr>
      <w:rFonts w:ascii="Arial" w:hAnsi="Arial" w:cs="Arial"/>
      <w:sz w:val="24"/>
      <w:szCs w:val="24"/>
      <w:lang w:val="en-US" w:eastAsia="zh-CN"/>
    </w:rPr>
  </w:style>
  <w:style w:type="paragraph" w:customStyle="1" w:styleId="SP12229377">
    <w:name w:val="SP.12.229377"/>
    <w:basedOn w:val="Normal"/>
    <w:next w:val="Normal"/>
    <w:uiPriority w:val="99"/>
    <w:rsid w:val="004851C6"/>
    <w:pPr>
      <w:autoSpaceDE w:val="0"/>
      <w:autoSpaceDN w:val="0"/>
      <w:adjustRightInd w:val="0"/>
    </w:pPr>
    <w:rPr>
      <w:rFonts w:ascii="Arial" w:hAnsi="Arial" w:cs="Arial"/>
      <w:sz w:val="24"/>
      <w:szCs w:val="24"/>
      <w:lang w:val="en-US" w:eastAsia="zh-CN"/>
    </w:rPr>
  </w:style>
  <w:style w:type="character" w:customStyle="1" w:styleId="SC12253968">
    <w:name w:val="SC.12.253968"/>
    <w:uiPriority w:val="99"/>
    <w:rsid w:val="004851C6"/>
    <w:rPr>
      <w:b/>
      <w:bCs/>
      <w:color w:val="000000"/>
      <w:sz w:val="20"/>
      <w:szCs w:val="20"/>
    </w:rPr>
  </w:style>
  <w:style w:type="paragraph" w:customStyle="1" w:styleId="SP12229385">
    <w:name w:val="SP.12.229385"/>
    <w:basedOn w:val="Normal"/>
    <w:next w:val="Normal"/>
    <w:uiPriority w:val="99"/>
    <w:rsid w:val="003C2127"/>
    <w:pPr>
      <w:autoSpaceDE w:val="0"/>
      <w:autoSpaceDN w:val="0"/>
      <w:adjustRightInd w:val="0"/>
    </w:pPr>
    <w:rPr>
      <w:sz w:val="24"/>
      <w:szCs w:val="24"/>
      <w:lang w:val="en-US" w:eastAsia="zh-CN"/>
    </w:rPr>
  </w:style>
  <w:style w:type="paragraph" w:customStyle="1" w:styleId="SP12229401">
    <w:name w:val="SP.12.229401"/>
    <w:basedOn w:val="Normal"/>
    <w:next w:val="Normal"/>
    <w:uiPriority w:val="99"/>
    <w:rsid w:val="004C5580"/>
    <w:pPr>
      <w:autoSpaceDE w:val="0"/>
      <w:autoSpaceDN w:val="0"/>
      <w:adjustRightInd w:val="0"/>
    </w:pPr>
    <w:rPr>
      <w:sz w:val="24"/>
      <w:szCs w:val="24"/>
      <w:lang w:val="en-US" w:eastAsia="zh-CN"/>
    </w:rPr>
  </w:style>
  <w:style w:type="character" w:customStyle="1" w:styleId="SC12253963">
    <w:name w:val="SC.12.253963"/>
    <w:uiPriority w:val="99"/>
    <w:rsid w:val="004C5580"/>
    <w:rPr>
      <w:color w:val="000000"/>
      <w:sz w:val="18"/>
      <w:szCs w:val="18"/>
    </w:rPr>
  </w:style>
  <w:style w:type="paragraph" w:customStyle="1" w:styleId="SP12229388">
    <w:name w:val="SP.12.229388"/>
    <w:basedOn w:val="Normal"/>
    <w:next w:val="Normal"/>
    <w:uiPriority w:val="99"/>
    <w:rsid w:val="004C5580"/>
    <w:pPr>
      <w:autoSpaceDE w:val="0"/>
      <w:autoSpaceDN w:val="0"/>
      <w:adjustRightInd w:val="0"/>
    </w:pPr>
    <w:rPr>
      <w:sz w:val="24"/>
      <w:szCs w:val="24"/>
      <w:lang w:val="en-US" w:eastAsia="zh-CN"/>
    </w:rPr>
  </w:style>
  <w:style w:type="paragraph" w:customStyle="1" w:styleId="SP12229460">
    <w:name w:val="SP.12.229460"/>
    <w:basedOn w:val="Normal"/>
    <w:next w:val="Normal"/>
    <w:uiPriority w:val="99"/>
    <w:rsid w:val="004C5580"/>
    <w:pPr>
      <w:autoSpaceDE w:val="0"/>
      <w:autoSpaceDN w:val="0"/>
      <w:adjustRightInd w:val="0"/>
    </w:pPr>
    <w:rPr>
      <w:sz w:val="24"/>
      <w:szCs w:val="24"/>
      <w:lang w:val="en-US" w:eastAsia="zh-CN"/>
    </w:rPr>
  </w:style>
  <w:style w:type="paragraph" w:customStyle="1" w:styleId="SP12229413">
    <w:name w:val="SP.12.229413"/>
    <w:basedOn w:val="Normal"/>
    <w:next w:val="Normal"/>
    <w:uiPriority w:val="99"/>
    <w:rsid w:val="006D0147"/>
    <w:pPr>
      <w:autoSpaceDE w:val="0"/>
      <w:autoSpaceDN w:val="0"/>
      <w:adjustRightInd w:val="0"/>
    </w:pPr>
    <w:rPr>
      <w:sz w:val="24"/>
      <w:szCs w:val="24"/>
      <w:lang w:val="en-US" w:eastAsia="zh-CN"/>
    </w:rPr>
  </w:style>
  <w:style w:type="paragraph" w:customStyle="1" w:styleId="SP1386063">
    <w:name w:val="SP.13.86063"/>
    <w:basedOn w:val="Normal"/>
    <w:next w:val="Normal"/>
    <w:uiPriority w:val="99"/>
    <w:rsid w:val="005845FF"/>
    <w:pPr>
      <w:autoSpaceDE w:val="0"/>
      <w:autoSpaceDN w:val="0"/>
      <w:adjustRightInd w:val="0"/>
    </w:pPr>
    <w:rPr>
      <w:sz w:val="24"/>
      <w:szCs w:val="24"/>
      <w:lang w:val="en-US"/>
    </w:rPr>
  </w:style>
  <w:style w:type="paragraph" w:customStyle="1" w:styleId="SP1386064">
    <w:name w:val="SP.13.86064"/>
    <w:basedOn w:val="Normal"/>
    <w:next w:val="Normal"/>
    <w:uiPriority w:val="99"/>
    <w:rsid w:val="005845FF"/>
    <w:pPr>
      <w:autoSpaceDE w:val="0"/>
      <w:autoSpaceDN w:val="0"/>
      <w:adjustRightInd w:val="0"/>
    </w:pPr>
    <w:rPr>
      <w:sz w:val="24"/>
      <w:szCs w:val="24"/>
      <w:lang w:val="en-US"/>
    </w:rPr>
  </w:style>
  <w:style w:type="paragraph" w:customStyle="1" w:styleId="SP1386038">
    <w:name w:val="SP.13.86038"/>
    <w:basedOn w:val="Normal"/>
    <w:next w:val="Normal"/>
    <w:uiPriority w:val="99"/>
    <w:rsid w:val="005845FF"/>
    <w:pPr>
      <w:autoSpaceDE w:val="0"/>
      <w:autoSpaceDN w:val="0"/>
      <w:adjustRightInd w:val="0"/>
    </w:pPr>
    <w:rPr>
      <w:sz w:val="24"/>
      <w:szCs w:val="24"/>
      <w:lang w:val="en-US"/>
    </w:rPr>
  </w:style>
  <w:style w:type="paragraph" w:customStyle="1" w:styleId="SP1386025">
    <w:name w:val="SP.13.86025"/>
    <w:basedOn w:val="Normal"/>
    <w:next w:val="Normal"/>
    <w:uiPriority w:val="99"/>
    <w:rsid w:val="005845FF"/>
    <w:pPr>
      <w:autoSpaceDE w:val="0"/>
      <w:autoSpaceDN w:val="0"/>
      <w:adjustRightInd w:val="0"/>
    </w:pPr>
    <w:rPr>
      <w:sz w:val="24"/>
      <w:szCs w:val="24"/>
      <w:lang w:val="en-US"/>
    </w:rPr>
  </w:style>
  <w:style w:type="character" w:customStyle="1" w:styleId="SC13303120">
    <w:name w:val="SC.13.303120"/>
    <w:uiPriority w:val="99"/>
    <w:rsid w:val="005845FF"/>
    <w:rPr>
      <w:color w:val="000000"/>
      <w:sz w:val="20"/>
      <w:szCs w:val="20"/>
    </w:rPr>
  </w:style>
  <w:style w:type="paragraph" w:customStyle="1" w:styleId="SP1386047">
    <w:name w:val="SP.13.86047"/>
    <w:basedOn w:val="Normal"/>
    <w:next w:val="Normal"/>
    <w:uiPriority w:val="99"/>
    <w:rsid w:val="005845FF"/>
    <w:pPr>
      <w:autoSpaceDE w:val="0"/>
      <w:autoSpaceDN w:val="0"/>
      <w:adjustRightInd w:val="0"/>
    </w:pPr>
    <w:rPr>
      <w:sz w:val="24"/>
      <w:szCs w:val="24"/>
      <w:lang w:val="en-US"/>
    </w:rPr>
  </w:style>
  <w:style w:type="paragraph" w:customStyle="1" w:styleId="SP1386098">
    <w:name w:val="SP.13.86098"/>
    <w:basedOn w:val="Normal"/>
    <w:next w:val="Normal"/>
    <w:uiPriority w:val="99"/>
    <w:rsid w:val="004F281E"/>
    <w:pPr>
      <w:autoSpaceDE w:val="0"/>
      <w:autoSpaceDN w:val="0"/>
      <w:adjustRightInd w:val="0"/>
    </w:pPr>
    <w:rPr>
      <w:sz w:val="24"/>
      <w:szCs w:val="24"/>
      <w:lang w:val="en-US"/>
    </w:rPr>
  </w:style>
  <w:style w:type="character" w:customStyle="1" w:styleId="SC13303112">
    <w:name w:val="SC.13.303112"/>
    <w:uiPriority w:val="99"/>
    <w:rsid w:val="004F281E"/>
    <w:rPr>
      <w:color w:val="000000"/>
      <w:sz w:val="18"/>
      <w:szCs w:val="18"/>
    </w:rPr>
  </w:style>
  <w:style w:type="character" w:customStyle="1" w:styleId="SC13303266">
    <w:name w:val="SC.13.303266"/>
    <w:uiPriority w:val="99"/>
    <w:rsid w:val="004F281E"/>
    <w:rPr>
      <w:i/>
      <w:iCs/>
      <w:color w:val="000000"/>
      <w:sz w:val="14"/>
      <w:szCs w:val="14"/>
    </w:rPr>
  </w:style>
  <w:style w:type="character" w:customStyle="1" w:styleId="SC13303240">
    <w:name w:val="SC.13.303240"/>
    <w:uiPriority w:val="99"/>
    <w:rsid w:val="00241F30"/>
    <w:rPr>
      <w:i/>
      <w:iCs/>
      <w:color w:val="000000"/>
      <w:sz w:val="16"/>
      <w:szCs w:val="16"/>
    </w:rPr>
  </w:style>
  <w:style w:type="character" w:styleId="CommentReference">
    <w:name w:val="annotation reference"/>
    <w:rsid w:val="0055255F"/>
    <w:rPr>
      <w:sz w:val="16"/>
      <w:szCs w:val="16"/>
    </w:rPr>
  </w:style>
  <w:style w:type="paragraph" w:styleId="CommentText">
    <w:name w:val="annotation text"/>
    <w:basedOn w:val="Normal"/>
    <w:link w:val="CommentTextChar"/>
    <w:uiPriority w:val="99"/>
    <w:rsid w:val="0055255F"/>
    <w:rPr>
      <w:sz w:val="20"/>
    </w:rPr>
  </w:style>
  <w:style w:type="character" w:customStyle="1" w:styleId="CommentTextChar">
    <w:name w:val="Comment Text Char"/>
    <w:link w:val="CommentText"/>
    <w:uiPriority w:val="99"/>
    <w:rsid w:val="0055255F"/>
    <w:rPr>
      <w:lang w:val="en-GB"/>
    </w:rPr>
  </w:style>
  <w:style w:type="paragraph" w:styleId="CommentSubject">
    <w:name w:val="annotation subject"/>
    <w:basedOn w:val="CommentText"/>
    <w:next w:val="CommentText"/>
    <w:link w:val="CommentSubjectChar"/>
    <w:rsid w:val="0055255F"/>
    <w:rPr>
      <w:b/>
      <w:bCs/>
    </w:rPr>
  </w:style>
  <w:style w:type="character" w:customStyle="1" w:styleId="CommentSubjectChar">
    <w:name w:val="Comment Subject Char"/>
    <w:link w:val="CommentSubject"/>
    <w:rsid w:val="0055255F"/>
    <w:rPr>
      <w:b/>
      <w:bCs/>
      <w:lang w:val="en-GB"/>
    </w:rPr>
  </w:style>
  <w:style w:type="paragraph" w:customStyle="1" w:styleId="SP1386023">
    <w:name w:val="SP.13.86023"/>
    <w:basedOn w:val="Normal"/>
    <w:next w:val="Normal"/>
    <w:uiPriority w:val="99"/>
    <w:rsid w:val="001A32CC"/>
    <w:pPr>
      <w:autoSpaceDE w:val="0"/>
      <w:autoSpaceDN w:val="0"/>
      <w:adjustRightInd w:val="0"/>
    </w:pPr>
    <w:rPr>
      <w:sz w:val="24"/>
      <w:szCs w:val="24"/>
      <w:lang w:val="en-US" w:eastAsia="zh-CN"/>
    </w:rPr>
  </w:style>
  <w:style w:type="paragraph" w:customStyle="1" w:styleId="SP1386442">
    <w:name w:val="SP.13.86442"/>
    <w:basedOn w:val="Normal"/>
    <w:next w:val="Normal"/>
    <w:uiPriority w:val="99"/>
    <w:rsid w:val="001A32CC"/>
    <w:pPr>
      <w:autoSpaceDE w:val="0"/>
      <w:autoSpaceDN w:val="0"/>
      <w:adjustRightInd w:val="0"/>
    </w:pPr>
    <w:rPr>
      <w:sz w:val="24"/>
      <w:szCs w:val="24"/>
      <w:lang w:val="en-US" w:eastAsia="zh-CN"/>
    </w:rPr>
  </w:style>
  <w:style w:type="paragraph" w:customStyle="1" w:styleId="Equationvariable">
    <w:name w:val="Equation variable"/>
    <w:basedOn w:val="Normal"/>
    <w:uiPriority w:val="99"/>
    <w:rsid w:val="00F02968"/>
    <w:pPr>
      <w:tabs>
        <w:tab w:val="left" w:pos="1080"/>
        <w:tab w:val="left" w:pos="1800"/>
      </w:tabs>
      <w:suppressAutoHyphens/>
      <w:autoSpaceDE w:val="0"/>
      <w:autoSpaceDN w:val="0"/>
      <w:adjustRightInd w:val="0"/>
      <w:spacing w:before="100" w:after="20" w:line="240" w:lineRule="atLeast"/>
      <w:ind w:left="760" w:hanging="560"/>
    </w:pPr>
    <w:rPr>
      <w:color w:val="000000"/>
      <w:w w:val="0"/>
      <w:lang w:eastAsia="zh-CN"/>
    </w:rPr>
  </w:style>
  <w:style w:type="paragraph" w:customStyle="1" w:styleId="Note">
    <w:name w:val="Note"/>
    <w:uiPriority w:val="99"/>
    <w:rsid w:val="0029142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color w:val="000000"/>
      <w:w w:val="0"/>
      <w:sz w:val="18"/>
      <w:szCs w:val="18"/>
    </w:rPr>
  </w:style>
  <w:style w:type="paragraph" w:customStyle="1" w:styleId="CellText">
    <w:name w:val="CellText"/>
    <w:basedOn w:val="Normal"/>
    <w:qFormat/>
    <w:rsid w:val="00291428"/>
    <w:rPr>
      <w:rFonts w:eastAsia="Batang"/>
      <w:sz w:val="18"/>
      <w:lang w:val="en-US" w:eastAsia="ko-KR"/>
    </w:rPr>
  </w:style>
  <w:style w:type="paragraph" w:customStyle="1" w:styleId="MTDisplayEquation">
    <w:name w:val="MTDisplayEquation"/>
    <w:basedOn w:val="Normal"/>
    <w:next w:val="Normal"/>
    <w:link w:val="MTDisplayEquationChar"/>
    <w:rsid w:val="003E1F88"/>
    <w:pPr>
      <w:tabs>
        <w:tab w:val="center" w:pos="5040"/>
        <w:tab w:val="right" w:pos="10080"/>
      </w:tabs>
      <w:autoSpaceDE w:val="0"/>
      <w:autoSpaceDN w:val="0"/>
      <w:adjustRightInd w:val="0"/>
    </w:pPr>
    <w:rPr>
      <w:sz w:val="20"/>
      <w:lang w:eastAsia="zh-CN"/>
    </w:rPr>
  </w:style>
  <w:style w:type="character" w:customStyle="1" w:styleId="MTDisplayEquationChar">
    <w:name w:val="MTDisplayEquation Char"/>
    <w:link w:val="MTDisplayEquation"/>
    <w:rsid w:val="003E1F88"/>
    <w:rPr>
      <w:lang w:val="en-GB"/>
    </w:rPr>
  </w:style>
  <w:style w:type="character" w:styleId="PlaceholderText">
    <w:name w:val="Placeholder Text"/>
    <w:basedOn w:val="DefaultParagraphFont"/>
    <w:uiPriority w:val="99"/>
    <w:semiHidden/>
    <w:rsid w:val="005B3311"/>
    <w:rPr>
      <w:color w:val="808080"/>
    </w:rPr>
  </w:style>
  <w:style w:type="paragraph" w:customStyle="1" w:styleId="Body">
    <w:name w:val="Body"/>
    <w:uiPriority w:val="99"/>
    <w:rsid w:val="009A4613"/>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9A4613"/>
    <w:rPr>
      <w:b/>
      <w:bCs/>
      <w:lang w:val="en-GB"/>
    </w:rPr>
  </w:style>
  <w:style w:type="character" w:customStyle="1" w:styleId="Bold">
    <w:name w:val="Bold"/>
    <w:aliases w:val="Italic"/>
    <w:basedOn w:val="DefaultParagraphFont"/>
    <w:rsid w:val="004F6D6E"/>
    <w:rPr>
      <w:b/>
      <w:bCs/>
      <w:i/>
      <w:iCs/>
    </w:rPr>
  </w:style>
  <w:style w:type="paragraph" w:customStyle="1" w:styleId="BodyText">
    <w:name w:val="BodyText"/>
    <w:basedOn w:val="Normal"/>
    <w:qFormat/>
    <w:rsid w:val="004A050D"/>
    <w:pPr>
      <w:spacing w:before="120" w:after="120"/>
      <w:jc w:val="both"/>
    </w:pPr>
    <w:rPr>
      <w:rFonts w:eastAsia="Batang"/>
    </w:rPr>
  </w:style>
  <w:style w:type="paragraph" w:customStyle="1" w:styleId="SP13118831">
    <w:name w:val="SP.13.118831"/>
    <w:basedOn w:val="Normal"/>
    <w:next w:val="Normal"/>
    <w:uiPriority w:val="99"/>
    <w:rsid w:val="00AC77CA"/>
    <w:pPr>
      <w:autoSpaceDE w:val="0"/>
      <w:autoSpaceDN w:val="0"/>
      <w:adjustRightInd w:val="0"/>
    </w:pPr>
    <w:rPr>
      <w:sz w:val="24"/>
      <w:szCs w:val="24"/>
      <w:lang w:val="en-US"/>
    </w:rPr>
  </w:style>
  <w:style w:type="paragraph" w:customStyle="1" w:styleId="SP13118791">
    <w:name w:val="SP.13.118791"/>
    <w:basedOn w:val="Normal"/>
    <w:next w:val="Normal"/>
    <w:uiPriority w:val="99"/>
    <w:rsid w:val="00AC77CA"/>
    <w:pPr>
      <w:autoSpaceDE w:val="0"/>
      <w:autoSpaceDN w:val="0"/>
      <w:adjustRightInd w:val="0"/>
    </w:pPr>
    <w:rPr>
      <w:sz w:val="24"/>
      <w:szCs w:val="24"/>
      <w:lang w:val="en-US"/>
    </w:rPr>
  </w:style>
  <w:style w:type="paragraph" w:customStyle="1" w:styleId="SP13118832">
    <w:name w:val="SP.13.118832"/>
    <w:basedOn w:val="Normal"/>
    <w:next w:val="Normal"/>
    <w:uiPriority w:val="99"/>
    <w:rsid w:val="001429DA"/>
    <w:pPr>
      <w:autoSpaceDE w:val="0"/>
      <w:autoSpaceDN w:val="0"/>
      <w:adjustRightInd w:val="0"/>
    </w:pPr>
    <w:rPr>
      <w:sz w:val="24"/>
      <w:szCs w:val="24"/>
      <w:lang w:val="en-US"/>
    </w:rPr>
  </w:style>
  <w:style w:type="paragraph" w:customStyle="1" w:styleId="SP13118806">
    <w:name w:val="SP.13.118806"/>
    <w:basedOn w:val="Normal"/>
    <w:next w:val="Normal"/>
    <w:uiPriority w:val="99"/>
    <w:rsid w:val="001429DA"/>
    <w:pPr>
      <w:autoSpaceDE w:val="0"/>
      <w:autoSpaceDN w:val="0"/>
      <w:adjustRightInd w:val="0"/>
    </w:pPr>
    <w:rPr>
      <w:sz w:val="24"/>
      <w:szCs w:val="24"/>
      <w:lang w:val="en-US"/>
    </w:rPr>
  </w:style>
  <w:style w:type="paragraph" w:customStyle="1" w:styleId="SP13118796">
    <w:name w:val="SP.13.118796"/>
    <w:basedOn w:val="Normal"/>
    <w:next w:val="Normal"/>
    <w:uiPriority w:val="99"/>
    <w:rsid w:val="001429DA"/>
    <w:pPr>
      <w:autoSpaceDE w:val="0"/>
      <w:autoSpaceDN w:val="0"/>
      <w:adjustRightInd w:val="0"/>
    </w:pPr>
    <w:rPr>
      <w:sz w:val="24"/>
      <w:szCs w:val="24"/>
      <w:lang w:val="en-US"/>
    </w:rPr>
  </w:style>
  <w:style w:type="character" w:customStyle="1" w:styleId="SC13303113">
    <w:name w:val="SC.13.303113"/>
    <w:uiPriority w:val="99"/>
    <w:rsid w:val="001429DA"/>
    <w:rPr>
      <w:color w:val="000000"/>
      <w:sz w:val="18"/>
      <w:szCs w:val="18"/>
    </w:rPr>
  </w:style>
  <w:style w:type="paragraph" w:customStyle="1" w:styleId="SP13119210">
    <w:name w:val="SP.13.119210"/>
    <w:basedOn w:val="Normal"/>
    <w:next w:val="Normal"/>
    <w:uiPriority w:val="99"/>
    <w:rsid w:val="00BA2878"/>
    <w:pPr>
      <w:autoSpaceDE w:val="0"/>
      <w:autoSpaceDN w:val="0"/>
      <w:adjustRightInd w:val="0"/>
    </w:pPr>
    <w:rPr>
      <w:sz w:val="24"/>
      <w:szCs w:val="24"/>
      <w:lang w:val="en-US"/>
    </w:rPr>
  </w:style>
  <w:style w:type="paragraph" w:customStyle="1" w:styleId="Ll1">
    <w:name w:val="Ll1"/>
    <w:aliases w:val="NumberedList21"/>
    <w:uiPriority w:val="99"/>
    <w:rsid w:val="002373C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table" w:customStyle="1" w:styleId="TableGrid1">
    <w:name w:val="Table Grid1"/>
    <w:basedOn w:val="TableNormal"/>
    <w:next w:val="TableGrid"/>
    <w:uiPriority w:val="59"/>
    <w:rsid w:val="001B60A1"/>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387A20"/>
    <w:rPr>
      <w:color w:val="605E5C"/>
      <w:shd w:val="clear" w:color="auto" w:fill="E1DFDD"/>
    </w:rPr>
  </w:style>
  <w:style w:type="paragraph" w:customStyle="1" w:styleId="VariableList">
    <w:name w:val="VariableList"/>
    <w:uiPriority w:val="99"/>
    <w:rsid w:val="0092133D"/>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lang w:eastAsia="ko-KR"/>
    </w:rPr>
  </w:style>
  <w:style w:type="paragraph" w:customStyle="1" w:styleId="SP1798698">
    <w:name w:val="SP.17.98698"/>
    <w:basedOn w:val="Normal"/>
    <w:next w:val="Normal"/>
    <w:uiPriority w:val="99"/>
    <w:rsid w:val="000333F4"/>
    <w:pPr>
      <w:autoSpaceDE w:val="0"/>
      <w:autoSpaceDN w:val="0"/>
      <w:adjustRightInd w:val="0"/>
    </w:pPr>
    <w:rPr>
      <w:sz w:val="24"/>
      <w:szCs w:val="24"/>
      <w:lang w:val="en-US"/>
    </w:rPr>
  </w:style>
  <w:style w:type="paragraph" w:customStyle="1" w:styleId="SP1798320">
    <w:name w:val="SP.17.98320"/>
    <w:basedOn w:val="Normal"/>
    <w:next w:val="Normal"/>
    <w:uiPriority w:val="99"/>
    <w:rsid w:val="000333F4"/>
    <w:pPr>
      <w:autoSpaceDE w:val="0"/>
      <w:autoSpaceDN w:val="0"/>
      <w:adjustRightInd w:val="0"/>
    </w:pPr>
    <w:rPr>
      <w:sz w:val="24"/>
      <w:szCs w:val="24"/>
      <w:lang w:val="en-US"/>
    </w:rPr>
  </w:style>
  <w:style w:type="character" w:customStyle="1" w:styleId="SC17323718">
    <w:name w:val="SC.17.323718"/>
    <w:uiPriority w:val="99"/>
    <w:rsid w:val="000333F4"/>
    <w:rPr>
      <w:color w:val="000000"/>
      <w:sz w:val="20"/>
      <w:szCs w:val="20"/>
    </w:rPr>
  </w:style>
  <w:style w:type="character" w:customStyle="1" w:styleId="SC17323600">
    <w:name w:val="SC.17.323600"/>
    <w:uiPriority w:val="99"/>
    <w:rsid w:val="000333F4"/>
    <w:rPr>
      <w:color w:val="000000"/>
      <w:sz w:val="20"/>
      <w:szCs w:val="20"/>
    </w:rPr>
  </w:style>
  <w:style w:type="numbering" w:customStyle="1" w:styleId="Style1">
    <w:name w:val="Style1"/>
    <w:uiPriority w:val="99"/>
    <w:rsid w:val="00A74E2C"/>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60026">
      <w:bodyDiv w:val="1"/>
      <w:marLeft w:val="0"/>
      <w:marRight w:val="0"/>
      <w:marTop w:val="0"/>
      <w:marBottom w:val="0"/>
      <w:divBdr>
        <w:top w:val="none" w:sz="0" w:space="0" w:color="auto"/>
        <w:left w:val="none" w:sz="0" w:space="0" w:color="auto"/>
        <w:bottom w:val="none" w:sz="0" w:space="0" w:color="auto"/>
        <w:right w:val="none" w:sz="0" w:space="0" w:color="auto"/>
      </w:divBdr>
    </w:div>
    <w:div w:id="35740285">
      <w:bodyDiv w:val="1"/>
      <w:marLeft w:val="0"/>
      <w:marRight w:val="0"/>
      <w:marTop w:val="0"/>
      <w:marBottom w:val="0"/>
      <w:divBdr>
        <w:top w:val="none" w:sz="0" w:space="0" w:color="auto"/>
        <w:left w:val="none" w:sz="0" w:space="0" w:color="auto"/>
        <w:bottom w:val="none" w:sz="0" w:space="0" w:color="auto"/>
        <w:right w:val="none" w:sz="0" w:space="0" w:color="auto"/>
      </w:divBdr>
    </w:div>
    <w:div w:id="36509504">
      <w:bodyDiv w:val="1"/>
      <w:marLeft w:val="0"/>
      <w:marRight w:val="0"/>
      <w:marTop w:val="0"/>
      <w:marBottom w:val="0"/>
      <w:divBdr>
        <w:top w:val="none" w:sz="0" w:space="0" w:color="auto"/>
        <w:left w:val="none" w:sz="0" w:space="0" w:color="auto"/>
        <w:bottom w:val="none" w:sz="0" w:space="0" w:color="auto"/>
        <w:right w:val="none" w:sz="0" w:space="0" w:color="auto"/>
      </w:divBdr>
    </w:div>
    <w:div w:id="49771950">
      <w:bodyDiv w:val="1"/>
      <w:marLeft w:val="0"/>
      <w:marRight w:val="0"/>
      <w:marTop w:val="0"/>
      <w:marBottom w:val="0"/>
      <w:divBdr>
        <w:top w:val="none" w:sz="0" w:space="0" w:color="auto"/>
        <w:left w:val="none" w:sz="0" w:space="0" w:color="auto"/>
        <w:bottom w:val="none" w:sz="0" w:space="0" w:color="auto"/>
        <w:right w:val="none" w:sz="0" w:space="0" w:color="auto"/>
      </w:divBdr>
    </w:div>
    <w:div w:id="58600256">
      <w:bodyDiv w:val="1"/>
      <w:marLeft w:val="0"/>
      <w:marRight w:val="0"/>
      <w:marTop w:val="0"/>
      <w:marBottom w:val="0"/>
      <w:divBdr>
        <w:top w:val="none" w:sz="0" w:space="0" w:color="auto"/>
        <w:left w:val="none" w:sz="0" w:space="0" w:color="auto"/>
        <w:bottom w:val="none" w:sz="0" w:space="0" w:color="auto"/>
        <w:right w:val="none" w:sz="0" w:space="0" w:color="auto"/>
      </w:divBdr>
    </w:div>
    <w:div w:id="83959217">
      <w:bodyDiv w:val="1"/>
      <w:marLeft w:val="0"/>
      <w:marRight w:val="0"/>
      <w:marTop w:val="0"/>
      <w:marBottom w:val="0"/>
      <w:divBdr>
        <w:top w:val="none" w:sz="0" w:space="0" w:color="auto"/>
        <w:left w:val="none" w:sz="0" w:space="0" w:color="auto"/>
        <w:bottom w:val="none" w:sz="0" w:space="0" w:color="auto"/>
        <w:right w:val="none" w:sz="0" w:space="0" w:color="auto"/>
      </w:divBdr>
    </w:div>
    <w:div w:id="120610980">
      <w:bodyDiv w:val="1"/>
      <w:marLeft w:val="0"/>
      <w:marRight w:val="0"/>
      <w:marTop w:val="0"/>
      <w:marBottom w:val="0"/>
      <w:divBdr>
        <w:top w:val="none" w:sz="0" w:space="0" w:color="auto"/>
        <w:left w:val="none" w:sz="0" w:space="0" w:color="auto"/>
        <w:bottom w:val="none" w:sz="0" w:space="0" w:color="auto"/>
        <w:right w:val="none" w:sz="0" w:space="0" w:color="auto"/>
      </w:divBdr>
    </w:div>
    <w:div w:id="123353570">
      <w:bodyDiv w:val="1"/>
      <w:marLeft w:val="0"/>
      <w:marRight w:val="0"/>
      <w:marTop w:val="0"/>
      <w:marBottom w:val="0"/>
      <w:divBdr>
        <w:top w:val="none" w:sz="0" w:space="0" w:color="auto"/>
        <w:left w:val="none" w:sz="0" w:space="0" w:color="auto"/>
        <w:bottom w:val="none" w:sz="0" w:space="0" w:color="auto"/>
        <w:right w:val="none" w:sz="0" w:space="0" w:color="auto"/>
      </w:divBdr>
    </w:div>
    <w:div w:id="129591218">
      <w:bodyDiv w:val="1"/>
      <w:marLeft w:val="0"/>
      <w:marRight w:val="0"/>
      <w:marTop w:val="0"/>
      <w:marBottom w:val="0"/>
      <w:divBdr>
        <w:top w:val="none" w:sz="0" w:space="0" w:color="auto"/>
        <w:left w:val="none" w:sz="0" w:space="0" w:color="auto"/>
        <w:bottom w:val="none" w:sz="0" w:space="0" w:color="auto"/>
        <w:right w:val="none" w:sz="0" w:space="0" w:color="auto"/>
      </w:divBdr>
    </w:div>
    <w:div w:id="157162902">
      <w:bodyDiv w:val="1"/>
      <w:marLeft w:val="0"/>
      <w:marRight w:val="0"/>
      <w:marTop w:val="0"/>
      <w:marBottom w:val="0"/>
      <w:divBdr>
        <w:top w:val="none" w:sz="0" w:space="0" w:color="auto"/>
        <w:left w:val="none" w:sz="0" w:space="0" w:color="auto"/>
        <w:bottom w:val="none" w:sz="0" w:space="0" w:color="auto"/>
        <w:right w:val="none" w:sz="0" w:space="0" w:color="auto"/>
      </w:divBdr>
    </w:div>
    <w:div w:id="182521175">
      <w:bodyDiv w:val="1"/>
      <w:marLeft w:val="0"/>
      <w:marRight w:val="0"/>
      <w:marTop w:val="0"/>
      <w:marBottom w:val="0"/>
      <w:divBdr>
        <w:top w:val="none" w:sz="0" w:space="0" w:color="auto"/>
        <w:left w:val="none" w:sz="0" w:space="0" w:color="auto"/>
        <w:bottom w:val="none" w:sz="0" w:space="0" w:color="auto"/>
        <w:right w:val="none" w:sz="0" w:space="0" w:color="auto"/>
      </w:divBdr>
    </w:div>
    <w:div w:id="183054149">
      <w:bodyDiv w:val="1"/>
      <w:marLeft w:val="0"/>
      <w:marRight w:val="0"/>
      <w:marTop w:val="0"/>
      <w:marBottom w:val="0"/>
      <w:divBdr>
        <w:top w:val="none" w:sz="0" w:space="0" w:color="auto"/>
        <w:left w:val="none" w:sz="0" w:space="0" w:color="auto"/>
        <w:bottom w:val="none" w:sz="0" w:space="0" w:color="auto"/>
        <w:right w:val="none" w:sz="0" w:space="0" w:color="auto"/>
      </w:divBdr>
    </w:div>
    <w:div w:id="210700474">
      <w:bodyDiv w:val="1"/>
      <w:marLeft w:val="0"/>
      <w:marRight w:val="0"/>
      <w:marTop w:val="0"/>
      <w:marBottom w:val="0"/>
      <w:divBdr>
        <w:top w:val="none" w:sz="0" w:space="0" w:color="auto"/>
        <w:left w:val="none" w:sz="0" w:space="0" w:color="auto"/>
        <w:bottom w:val="none" w:sz="0" w:space="0" w:color="auto"/>
        <w:right w:val="none" w:sz="0" w:space="0" w:color="auto"/>
      </w:divBdr>
    </w:div>
    <w:div w:id="283115965">
      <w:bodyDiv w:val="1"/>
      <w:marLeft w:val="0"/>
      <w:marRight w:val="0"/>
      <w:marTop w:val="0"/>
      <w:marBottom w:val="0"/>
      <w:divBdr>
        <w:top w:val="none" w:sz="0" w:space="0" w:color="auto"/>
        <w:left w:val="none" w:sz="0" w:space="0" w:color="auto"/>
        <w:bottom w:val="none" w:sz="0" w:space="0" w:color="auto"/>
        <w:right w:val="none" w:sz="0" w:space="0" w:color="auto"/>
      </w:divBdr>
    </w:div>
    <w:div w:id="288248803">
      <w:bodyDiv w:val="1"/>
      <w:marLeft w:val="0"/>
      <w:marRight w:val="0"/>
      <w:marTop w:val="0"/>
      <w:marBottom w:val="0"/>
      <w:divBdr>
        <w:top w:val="none" w:sz="0" w:space="0" w:color="auto"/>
        <w:left w:val="none" w:sz="0" w:space="0" w:color="auto"/>
        <w:bottom w:val="none" w:sz="0" w:space="0" w:color="auto"/>
        <w:right w:val="none" w:sz="0" w:space="0" w:color="auto"/>
      </w:divBdr>
    </w:div>
    <w:div w:id="290016197">
      <w:bodyDiv w:val="1"/>
      <w:marLeft w:val="0"/>
      <w:marRight w:val="0"/>
      <w:marTop w:val="0"/>
      <w:marBottom w:val="0"/>
      <w:divBdr>
        <w:top w:val="none" w:sz="0" w:space="0" w:color="auto"/>
        <w:left w:val="none" w:sz="0" w:space="0" w:color="auto"/>
        <w:bottom w:val="none" w:sz="0" w:space="0" w:color="auto"/>
        <w:right w:val="none" w:sz="0" w:space="0" w:color="auto"/>
      </w:divBdr>
    </w:div>
    <w:div w:id="320937197">
      <w:bodyDiv w:val="1"/>
      <w:marLeft w:val="0"/>
      <w:marRight w:val="0"/>
      <w:marTop w:val="0"/>
      <w:marBottom w:val="0"/>
      <w:divBdr>
        <w:top w:val="none" w:sz="0" w:space="0" w:color="auto"/>
        <w:left w:val="none" w:sz="0" w:space="0" w:color="auto"/>
        <w:bottom w:val="none" w:sz="0" w:space="0" w:color="auto"/>
        <w:right w:val="none" w:sz="0" w:space="0" w:color="auto"/>
      </w:divBdr>
    </w:div>
    <w:div w:id="344138762">
      <w:bodyDiv w:val="1"/>
      <w:marLeft w:val="0"/>
      <w:marRight w:val="0"/>
      <w:marTop w:val="0"/>
      <w:marBottom w:val="0"/>
      <w:divBdr>
        <w:top w:val="none" w:sz="0" w:space="0" w:color="auto"/>
        <w:left w:val="none" w:sz="0" w:space="0" w:color="auto"/>
        <w:bottom w:val="none" w:sz="0" w:space="0" w:color="auto"/>
        <w:right w:val="none" w:sz="0" w:space="0" w:color="auto"/>
      </w:divBdr>
    </w:div>
    <w:div w:id="344596799">
      <w:bodyDiv w:val="1"/>
      <w:marLeft w:val="0"/>
      <w:marRight w:val="0"/>
      <w:marTop w:val="0"/>
      <w:marBottom w:val="0"/>
      <w:divBdr>
        <w:top w:val="none" w:sz="0" w:space="0" w:color="auto"/>
        <w:left w:val="none" w:sz="0" w:space="0" w:color="auto"/>
        <w:bottom w:val="none" w:sz="0" w:space="0" w:color="auto"/>
        <w:right w:val="none" w:sz="0" w:space="0" w:color="auto"/>
      </w:divBdr>
    </w:div>
    <w:div w:id="364409658">
      <w:bodyDiv w:val="1"/>
      <w:marLeft w:val="0"/>
      <w:marRight w:val="0"/>
      <w:marTop w:val="0"/>
      <w:marBottom w:val="0"/>
      <w:divBdr>
        <w:top w:val="none" w:sz="0" w:space="0" w:color="auto"/>
        <w:left w:val="none" w:sz="0" w:space="0" w:color="auto"/>
        <w:bottom w:val="none" w:sz="0" w:space="0" w:color="auto"/>
        <w:right w:val="none" w:sz="0" w:space="0" w:color="auto"/>
      </w:divBdr>
    </w:div>
    <w:div w:id="385105586">
      <w:bodyDiv w:val="1"/>
      <w:marLeft w:val="0"/>
      <w:marRight w:val="0"/>
      <w:marTop w:val="0"/>
      <w:marBottom w:val="0"/>
      <w:divBdr>
        <w:top w:val="none" w:sz="0" w:space="0" w:color="auto"/>
        <w:left w:val="none" w:sz="0" w:space="0" w:color="auto"/>
        <w:bottom w:val="none" w:sz="0" w:space="0" w:color="auto"/>
        <w:right w:val="none" w:sz="0" w:space="0" w:color="auto"/>
      </w:divBdr>
    </w:div>
    <w:div w:id="407506085">
      <w:bodyDiv w:val="1"/>
      <w:marLeft w:val="0"/>
      <w:marRight w:val="0"/>
      <w:marTop w:val="0"/>
      <w:marBottom w:val="0"/>
      <w:divBdr>
        <w:top w:val="none" w:sz="0" w:space="0" w:color="auto"/>
        <w:left w:val="none" w:sz="0" w:space="0" w:color="auto"/>
        <w:bottom w:val="none" w:sz="0" w:space="0" w:color="auto"/>
        <w:right w:val="none" w:sz="0" w:space="0" w:color="auto"/>
      </w:divBdr>
      <w:divsChild>
        <w:div w:id="27803553">
          <w:marLeft w:val="1166"/>
          <w:marRight w:val="0"/>
          <w:marTop w:val="96"/>
          <w:marBottom w:val="0"/>
          <w:divBdr>
            <w:top w:val="none" w:sz="0" w:space="0" w:color="auto"/>
            <w:left w:val="none" w:sz="0" w:space="0" w:color="auto"/>
            <w:bottom w:val="none" w:sz="0" w:space="0" w:color="auto"/>
            <w:right w:val="none" w:sz="0" w:space="0" w:color="auto"/>
          </w:divBdr>
        </w:div>
        <w:div w:id="682585504">
          <w:marLeft w:val="547"/>
          <w:marRight w:val="0"/>
          <w:marTop w:val="96"/>
          <w:marBottom w:val="0"/>
          <w:divBdr>
            <w:top w:val="none" w:sz="0" w:space="0" w:color="auto"/>
            <w:left w:val="none" w:sz="0" w:space="0" w:color="auto"/>
            <w:bottom w:val="none" w:sz="0" w:space="0" w:color="auto"/>
            <w:right w:val="none" w:sz="0" w:space="0" w:color="auto"/>
          </w:divBdr>
        </w:div>
      </w:divsChild>
    </w:div>
    <w:div w:id="420874892">
      <w:bodyDiv w:val="1"/>
      <w:marLeft w:val="0"/>
      <w:marRight w:val="0"/>
      <w:marTop w:val="0"/>
      <w:marBottom w:val="0"/>
      <w:divBdr>
        <w:top w:val="none" w:sz="0" w:space="0" w:color="auto"/>
        <w:left w:val="none" w:sz="0" w:space="0" w:color="auto"/>
        <w:bottom w:val="none" w:sz="0" w:space="0" w:color="auto"/>
        <w:right w:val="none" w:sz="0" w:space="0" w:color="auto"/>
      </w:divBdr>
    </w:div>
    <w:div w:id="421611275">
      <w:bodyDiv w:val="1"/>
      <w:marLeft w:val="0"/>
      <w:marRight w:val="0"/>
      <w:marTop w:val="0"/>
      <w:marBottom w:val="0"/>
      <w:divBdr>
        <w:top w:val="none" w:sz="0" w:space="0" w:color="auto"/>
        <w:left w:val="none" w:sz="0" w:space="0" w:color="auto"/>
        <w:bottom w:val="none" w:sz="0" w:space="0" w:color="auto"/>
        <w:right w:val="none" w:sz="0" w:space="0" w:color="auto"/>
      </w:divBdr>
    </w:div>
    <w:div w:id="436147374">
      <w:bodyDiv w:val="1"/>
      <w:marLeft w:val="0"/>
      <w:marRight w:val="0"/>
      <w:marTop w:val="0"/>
      <w:marBottom w:val="0"/>
      <w:divBdr>
        <w:top w:val="none" w:sz="0" w:space="0" w:color="auto"/>
        <w:left w:val="none" w:sz="0" w:space="0" w:color="auto"/>
        <w:bottom w:val="none" w:sz="0" w:space="0" w:color="auto"/>
        <w:right w:val="none" w:sz="0" w:space="0" w:color="auto"/>
      </w:divBdr>
    </w:div>
    <w:div w:id="489566313">
      <w:bodyDiv w:val="1"/>
      <w:marLeft w:val="0"/>
      <w:marRight w:val="0"/>
      <w:marTop w:val="0"/>
      <w:marBottom w:val="0"/>
      <w:divBdr>
        <w:top w:val="none" w:sz="0" w:space="0" w:color="auto"/>
        <w:left w:val="none" w:sz="0" w:space="0" w:color="auto"/>
        <w:bottom w:val="none" w:sz="0" w:space="0" w:color="auto"/>
        <w:right w:val="none" w:sz="0" w:space="0" w:color="auto"/>
      </w:divBdr>
    </w:div>
    <w:div w:id="506019646">
      <w:bodyDiv w:val="1"/>
      <w:marLeft w:val="0"/>
      <w:marRight w:val="0"/>
      <w:marTop w:val="0"/>
      <w:marBottom w:val="0"/>
      <w:divBdr>
        <w:top w:val="none" w:sz="0" w:space="0" w:color="auto"/>
        <w:left w:val="none" w:sz="0" w:space="0" w:color="auto"/>
        <w:bottom w:val="none" w:sz="0" w:space="0" w:color="auto"/>
        <w:right w:val="none" w:sz="0" w:space="0" w:color="auto"/>
      </w:divBdr>
      <w:divsChild>
        <w:div w:id="330110705">
          <w:marLeft w:val="1166"/>
          <w:marRight w:val="0"/>
          <w:marTop w:val="96"/>
          <w:marBottom w:val="0"/>
          <w:divBdr>
            <w:top w:val="none" w:sz="0" w:space="0" w:color="auto"/>
            <w:left w:val="none" w:sz="0" w:space="0" w:color="auto"/>
            <w:bottom w:val="none" w:sz="0" w:space="0" w:color="auto"/>
            <w:right w:val="none" w:sz="0" w:space="0" w:color="auto"/>
          </w:divBdr>
        </w:div>
        <w:div w:id="1503203796">
          <w:marLeft w:val="547"/>
          <w:marRight w:val="0"/>
          <w:marTop w:val="96"/>
          <w:marBottom w:val="0"/>
          <w:divBdr>
            <w:top w:val="none" w:sz="0" w:space="0" w:color="auto"/>
            <w:left w:val="none" w:sz="0" w:space="0" w:color="auto"/>
            <w:bottom w:val="none" w:sz="0" w:space="0" w:color="auto"/>
            <w:right w:val="none" w:sz="0" w:space="0" w:color="auto"/>
          </w:divBdr>
        </w:div>
      </w:divsChild>
    </w:div>
    <w:div w:id="532621205">
      <w:bodyDiv w:val="1"/>
      <w:marLeft w:val="0"/>
      <w:marRight w:val="0"/>
      <w:marTop w:val="0"/>
      <w:marBottom w:val="0"/>
      <w:divBdr>
        <w:top w:val="none" w:sz="0" w:space="0" w:color="auto"/>
        <w:left w:val="none" w:sz="0" w:space="0" w:color="auto"/>
        <w:bottom w:val="none" w:sz="0" w:space="0" w:color="auto"/>
        <w:right w:val="none" w:sz="0" w:space="0" w:color="auto"/>
      </w:divBdr>
    </w:div>
    <w:div w:id="552497186">
      <w:bodyDiv w:val="1"/>
      <w:marLeft w:val="0"/>
      <w:marRight w:val="0"/>
      <w:marTop w:val="0"/>
      <w:marBottom w:val="0"/>
      <w:divBdr>
        <w:top w:val="none" w:sz="0" w:space="0" w:color="auto"/>
        <w:left w:val="none" w:sz="0" w:space="0" w:color="auto"/>
        <w:bottom w:val="none" w:sz="0" w:space="0" w:color="auto"/>
        <w:right w:val="none" w:sz="0" w:space="0" w:color="auto"/>
      </w:divBdr>
    </w:div>
    <w:div w:id="572007823">
      <w:bodyDiv w:val="1"/>
      <w:marLeft w:val="0"/>
      <w:marRight w:val="0"/>
      <w:marTop w:val="0"/>
      <w:marBottom w:val="0"/>
      <w:divBdr>
        <w:top w:val="none" w:sz="0" w:space="0" w:color="auto"/>
        <w:left w:val="none" w:sz="0" w:space="0" w:color="auto"/>
        <w:bottom w:val="none" w:sz="0" w:space="0" w:color="auto"/>
        <w:right w:val="none" w:sz="0" w:space="0" w:color="auto"/>
      </w:divBdr>
    </w:div>
    <w:div w:id="612439392">
      <w:bodyDiv w:val="1"/>
      <w:marLeft w:val="0"/>
      <w:marRight w:val="0"/>
      <w:marTop w:val="0"/>
      <w:marBottom w:val="0"/>
      <w:divBdr>
        <w:top w:val="none" w:sz="0" w:space="0" w:color="auto"/>
        <w:left w:val="none" w:sz="0" w:space="0" w:color="auto"/>
        <w:bottom w:val="none" w:sz="0" w:space="0" w:color="auto"/>
        <w:right w:val="none" w:sz="0" w:space="0" w:color="auto"/>
      </w:divBdr>
    </w:div>
    <w:div w:id="616982562">
      <w:bodyDiv w:val="1"/>
      <w:marLeft w:val="0"/>
      <w:marRight w:val="0"/>
      <w:marTop w:val="0"/>
      <w:marBottom w:val="0"/>
      <w:divBdr>
        <w:top w:val="none" w:sz="0" w:space="0" w:color="auto"/>
        <w:left w:val="none" w:sz="0" w:space="0" w:color="auto"/>
        <w:bottom w:val="none" w:sz="0" w:space="0" w:color="auto"/>
        <w:right w:val="none" w:sz="0" w:space="0" w:color="auto"/>
      </w:divBdr>
    </w:div>
    <w:div w:id="630019362">
      <w:bodyDiv w:val="1"/>
      <w:marLeft w:val="0"/>
      <w:marRight w:val="0"/>
      <w:marTop w:val="0"/>
      <w:marBottom w:val="0"/>
      <w:divBdr>
        <w:top w:val="none" w:sz="0" w:space="0" w:color="auto"/>
        <w:left w:val="none" w:sz="0" w:space="0" w:color="auto"/>
        <w:bottom w:val="none" w:sz="0" w:space="0" w:color="auto"/>
        <w:right w:val="none" w:sz="0" w:space="0" w:color="auto"/>
      </w:divBdr>
    </w:div>
    <w:div w:id="645284369">
      <w:bodyDiv w:val="1"/>
      <w:marLeft w:val="0"/>
      <w:marRight w:val="0"/>
      <w:marTop w:val="0"/>
      <w:marBottom w:val="0"/>
      <w:divBdr>
        <w:top w:val="none" w:sz="0" w:space="0" w:color="auto"/>
        <w:left w:val="none" w:sz="0" w:space="0" w:color="auto"/>
        <w:bottom w:val="none" w:sz="0" w:space="0" w:color="auto"/>
        <w:right w:val="none" w:sz="0" w:space="0" w:color="auto"/>
      </w:divBdr>
    </w:div>
    <w:div w:id="662780710">
      <w:bodyDiv w:val="1"/>
      <w:marLeft w:val="0"/>
      <w:marRight w:val="0"/>
      <w:marTop w:val="0"/>
      <w:marBottom w:val="0"/>
      <w:divBdr>
        <w:top w:val="none" w:sz="0" w:space="0" w:color="auto"/>
        <w:left w:val="none" w:sz="0" w:space="0" w:color="auto"/>
        <w:bottom w:val="none" w:sz="0" w:space="0" w:color="auto"/>
        <w:right w:val="none" w:sz="0" w:space="0" w:color="auto"/>
      </w:divBdr>
    </w:div>
    <w:div w:id="688682169">
      <w:bodyDiv w:val="1"/>
      <w:marLeft w:val="0"/>
      <w:marRight w:val="0"/>
      <w:marTop w:val="0"/>
      <w:marBottom w:val="0"/>
      <w:divBdr>
        <w:top w:val="none" w:sz="0" w:space="0" w:color="auto"/>
        <w:left w:val="none" w:sz="0" w:space="0" w:color="auto"/>
        <w:bottom w:val="none" w:sz="0" w:space="0" w:color="auto"/>
        <w:right w:val="none" w:sz="0" w:space="0" w:color="auto"/>
      </w:divBdr>
    </w:div>
    <w:div w:id="725031373">
      <w:bodyDiv w:val="1"/>
      <w:marLeft w:val="0"/>
      <w:marRight w:val="0"/>
      <w:marTop w:val="0"/>
      <w:marBottom w:val="0"/>
      <w:divBdr>
        <w:top w:val="none" w:sz="0" w:space="0" w:color="auto"/>
        <w:left w:val="none" w:sz="0" w:space="0" w:color="auto"/>
        <w:bottom w:val="none" w:sz="0" w:space="0" w:color="auto"/>
        <w:right w:val="none" w:sz="0" w:space="0" w:color="auto"/>
      </w:divBdr>
    </w:div>
    <w:div w:id="725683975">
      <w:bodyDiv w:val="1"/>
      <w:marLeft w:val="0"/>
      <w:marRight w:val="0"/>
      <w:marTop w:val="0"/>
      <w:marBottom w:val="0"/>
      <w:divBdr>
        <w:top w:val="none" w:sz="0" w:space="0" w:color="auto"/>
        <w:left w:val="none" w:sz="0" w:space="0" w:color="auto"/>
        <w:bottom w:val="none" w:sz="0" w:space="0" w:color="auto"/>
        <w:right w:val="none" w:sz="0" w:space="0" w:color="auto"/>
      </w:divBdr>
    </w:div>
    <w:div w:id="777725281">
      <w:bodyDiv w:val="1"/>
      <w:marLeft w:val="0"/>
      <w:marRight w:val="0"/>
      <w:marTop w:val="0"/>
      <w:marBottom w:val="0"/>
      <w:divBdr>
        <w:top w:val="none" w:sz="0" w:space="0" w:color="auto"/>
        <w:left w:val="none" w:sz="0" w:space="0" w:color="auto"/>
        <w:bottom w:val="none" w:sz="0" w:space="0" w:color="auto"/>
        <w:right w:val="none" w:sz="0" w:space="0" w:color="auto"/>
      </w:divBdr>
    </w:div>
    <w:div w:id="800417892">
      <w:bodyDiv w:val="1"/>
      <w:marLeft w:val="0"/>
      <w:marRight w:val="0"/>
      <w:marTop w:val="0"/>
      <w:marBottom w:val="0"/>
      <w:divBdr>
        <w:top w:val="none" w:sz="0" w:space="0" w:color="auto"/>
        <w:left w:val="none" w:sz="0" w:space="0" w:color="auto"/>
        <w:bottom w:val="none" w:sz="0" w:space="0" w:color="auto"/>
        <w:right w:val="none" w:sz="0" w:space="0" w:color="auto"/>
      </w:divBdr>
    </w:div>
    <w:div w:id="816340972">
      <w:bodyDiv w:val="1"/>
      <w:marLeft w:val="0"/>
      <w:marRight w:val="0"/>
      <w:marTop w:val="0"/>
      <w:marBottom w:val="0"/>
      <w:divBdr>
        <w:top w:val="none" w:sz="0" w:space="0" w:color="auto"/>
        <w:left w:val="none" w:sz="0" w:space="0" w:color="auto"/>
        <w:bottom w:val="none" w:sz="0" w:space="0" w:color="auto"/>
        <w:right w:val="none" w:sz="0" w:space="0" w:color="auto"/>
      </w:divBdr>
    </w:div>
    <w:div w:id="870146538">
      <w:bodyDiv w:val="1"/>
      <w:marLeft w:val="0"/>
      <w:marRight w:val="0"/>
      <w:marTop w:val="0"/>
      <w:marBottom w:val="0"/>
      <w:divBdr>
        <w:top w:val="none" w:sz="0" w:space="0" w:color="auto"/>
        <w:left w:val="none" w:sz="0" w:space="0" w:color="auto"/>
        <w:bottom w:val="none" w:sz="0" w:space="0" w:color="auto"/>
        <w:right w:val="none" w:sz="0" w:space="0" w:color="auto"/>
      </w:divBdr>
    </w:div>
    <w:div w:id="898595098">
      <w:bodyDiv w:val="1"/>
      <w:marLeft w:val="0"/>
      <w:marRight w:val="0"/>
      <w:marTop w:val="0"/>
      <w:marBottom w:val="0"/>
      <w:divBdr>
        <w:top w:val="none" w:sz="0" w:space="0" w:color="auto"/>
        <w:left w:val="none" w:sz="0" w:space="0" w:color="auto"/>
        <w:bottom w:val="none" w:sz="0" w:space="0" w:color="auto"/>
        <w:right w:val="none" w:sz="0" w:space="0" w:color="auto"/>
      </w:divBdr>
    </w:div>
    <w:div w:id="900364238">
      <w:bodyDiv w:val="1"/>
      <w:marLeft w:val="0"/>
      <w:marRight w:val="0"/>
      <w:marTop w:val="0"/>
      <w:marBottom w:val="0"/>
      <w:divBdr>
        <w:top w:val="none" w:sz="0" w:space="0" w:color="auto"/>
        <w:left w:val="none" w:sz="0" w:space="0" w:color="auto"/>
        <w:bottom w:val="none" w:sz="0" w:space="0" w:color="auto"/>
        <w:right w:val="none" w:sz="0" w:space="0" w:color="auto"/>
      </w:divBdr>
    </w:div>
    <w:div w:id="917255573">
      <w:bodyDiv w:val="1"/>
      <w:marLeft w:val="0"/>
      <w:marRight w:val="0"/>
      <w:marTop w:val="0"/>
      <w:marBottom w:val="0"/>
      <w:divBdr>
        <w:top w:val="none" w:sz="0" w:space="0" w:color="auto"/>
        <w:left w:val="none" w:sz="0" w:space="0" w:color="auto"/>
        <w:bottom w:val="none" w:sz="0" w:space="0" w:color="auto"/>
        <w:right w:val="none" w:sz="0" w:space="0" w:color="auto"/>
      </w:divBdr>
    </w:div>
    <w:div w:id="964967125">
      <w:bodyDiv w:val="1"/>
      <w:marLeft w:val="0"/>
      <w:marRight w:val="0"/>
      <w:marTop w:val="0"/>
      <w:marBottom w:val="0"/>
      <w:divBdr>
        <w:top w:val="none" w:sz="0" w:space="0" w:color="auto"/>
        <w:left w:val="none" w:sz="0" w:space="0" w:color="auto"/>
        <w:bottom w:val="none" w:sz="0" w:space="0" w:color="auto"/>
        <w:right w:val="none" w:sz="0" w:space="0" w:color="auto"/>
      </w:divBdr>
    </w:div>
    <w:div w:id="992222850">
      <w:bodyDiv w:val="1"/>
      <w:marLeft w:val="0"/>
      <w:marRight w:val="0"/>
      <w:marTop w:val="0"/>
      <w:marBottom w:val="0"/>
      <w:divBdr>
        <w:top w:val="none" w:sz="0" w:space="0" w:color="auto"/>
        <w:left w:val="none" w:sz="0" w:space="0" w:color="auto"/>
        <w:bottom w:val="none" w:sz="0" w:space="0" w:color="auto"/>
        <w:right w:val="none" w:sz="0" w:space="0" w:color="auto"/>
      </w:divBdr>
    </w:div>
    <w:div w:id="996491654">
      <w:bodyDiv w:val="1"/>
      <w:marLeft w:val="0"/>
      <w:marRight w:val="0"/>
      <w:marTop w:val="0"/>
      <w:marBottom w:val="0"/>
      <w:divBdr>
        <w:top w:val="none" w:sz="0" w:space="0" w:color="auto"/>
        <w:left w:val="none" w:sz="0" w:space="0" w:color="auto"/>
        <w:bottom w:val="none" w:sz="0" w:space="0" w:color="auto"/>
        <w:right w:val="none" w:sz="0" w:space="0" w:color="auto"/>
      </w:divBdr>
    </w:div>
    <w:div w:id="1012419766">
      <w:bodyDiv w:val="1"/>
      <w:marLeft w:val="0"/>
      <w:marRight w:val="0"/>
      <w:marTop w:val="0"/>
      <w:marBottom w:val="0"/>
      <w:divBdr>
        <w:top w:val="none" w:sz="0" w:space="0" w:color="auto"/>
        <w:left w:val="none" w:sz="0" w:space="0" w:color="auto"/>
        <w:bottom w:val="none" w:sz="0" w:space="0" w:color="auto"/>
        <w:right w:val="none" w:sz="0" w:space="0" w:color="auto"/>
      </w:divBdr>
    </w:div>
    <w:div w:id="1013458310">
      <w:bodyDiv w:val="1"/>
      <w:marLeft w:val="0"/>
      <w:marRight w:val="0"/>
      <w:marTop w:val="0"/>
      <w:marBottom w:val="0"/>
      <w:divBdr>
        <w:top w:val="none" w:sz="0" w:space="0" w:color="auto"/>
        <w:left w:val="none" w:sz="0" w:space="0" w:color="auto"/>
        <w:bottom w:val="none" w:sz="0" w:space="0" w:color="auto"/>
        <w:right w:val="none" w:sz="0" w:space="0" w:color="auto"/>
      </w:divBdr>
    </w:div>
    <w:div w:id="1019620404">
      <w:bodyDiv w:val="1"/>
      <w:marLeft w:val="0"/>
      <w:marRight w:val="0"/>
      <w:marTop w:val="0"/>
      <w:marBottom w:val="0"/>
      <w:divBdr>
        <w:top w:val="none" w:sz="0" w:space="0" w:color="auto"/>
        <w:left w:val="none" w:sz="0" w:space="0" w:color="auto"/>
        <w:bottom w:val="none" w:sz="0" w:space="0" w:color="auto"/>
        <w:right w:val="none" w:sz="0" w:space="0" w:color="auto"/>
      </w:divBdr>
    </w:div>
    <w:div w:id="1032150181">
      <w:bodyDiv w:val="1"/>
      <w:marLeft w:val="0"/>
      <w:marRight w:val="0"/>
      <w:marTop w:val="0"/>
      <w:marBottom w:val="0"/>
      <w:divBdr>
        <w:top w:val="none" w:sz="0" w:space="0" w:color="auto"/>
        <w:left w:val="none" w:sz="0" w:space="0" w:color="auto"/>
        <w:bottom w:val="none" w:sz="0" w:space="0" w:color="auto"/>
        <w:right w:val="none" w:sz="0" w:space="0" w:color="auto"/>
      </w:divBdr>
    </w:div>
    <w:div w:id="1097673273">
      <w:bodyDiv w:val="1"/>
      <w:marLeft w:val="0"/>
      <w:marRight w:val="0"/>
      <w:marTop w:val="0"/>
      <w:marBottom w:val="0"/>
      <w:divBdr>
        <w:top w:val="none" w:sz="0" w:space="0" w:color="auto"/>
        <w:left w:val="none" w:sz="0" w:space="0" w:color="auto"/>
        <w:bottom w:val="none" w:sz="0" w:space="0" w:color="auto"/>
        <w:right w:val="none" w:sz="0" w:space="0" w:color="auto"/>
      </w:divBdr>
    </w:div>
    <w:div w:id="1099254928">
      <w:bodyDiv w:val="1"/>
      <w:marLeft w:val="0"/>
      <w:marRight w:val="0"/>
      <w:marTop w:val="0"/>
      <w:marBottom w:val="0"/>
      <w:divBdr>
        <w:top w:val="none" w:sz="0" w:space="0" w:color="auto"/>
        <w:left w:val="none" w:sz="0" w:space="0" w:color="auto"/>
        <w:bottom w:val="none" w:sz="0" w:space="0" w:color="auto"/>
        <w:right w:val="none" w:sz="0" w:space="0" w:color="auto"/>
      </w:divBdr>
    </w:div>
    <w:div w:id="1165391936">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70819581">
      <w:bodyDiv w:val="1"/>
      <w:marLeft w:val="0"/>
      <w:marRight w:val="0"/>
      <w:marTop w:val="0"/>
      <w:marBottom w:val="0"/>
      <w:divBdr>
        <w:top w:val="none" w:sz="0" w:space="0" w:color="auto"/>
        <w:left w:val="none" w:sz="0" w:space="0" w:color="auto"/>
        <w:bottom w:val="none" w:sz="0" w:space="0" w:color="auto"/>
        <w:right w:val="none" w:sz="0" w:space="0" w:color="auto"/>
      </w:divBdr>
    </w:div>
    <w:div w:id="1307855378">
      <w:bodyDiv w:val="1"/>
      <w:marLeft w:val="0"/>
      <w:marRight w:val="0"/>
      <w:marTop w:val="0"/>
      <w:marBottom w:val="0"/>
      <w:divBdr>
        <w:top w:val="none" w:sz="0" w:space="0" w:color="auto"/>
        <w:left w:val="none" w:sz="0" w:space="0" w:color="auto"/>
        <w:bottom w:val="none" w:sz="0" w:space="0" w:color="auto"/>
        <w:right w:val="none" w:sz="0" w:space="0" w:color="auto"/>
      </w:divBdr>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91881274">
      <w:bodyDiv w:val="1"/>
      <w:marLeft w:val="0"/>
      <w:marRight w:val="0"/>
      <w:marTop w:val="0"/>
      <w:marBottom w:val="0"/>
      <w:divBdr>
        <w:top w:val="none" w:sz="0" w:space="0" w:color="auto"/>
        <w:left w:val="none" w:sz="0" w:space="0" w:color="auto"/>
        <w:bottom w:val="none" w:sz="0" w:space="0" w:color="auto"/>
        <w:right w:val="none" w:sz="0" w:space="0" w:color="auto"/>
      </w:divBdr>
    </w:div>
    <w:div w:id="1401563701">
      <w:bodyDiv w:val="1"/>
      <w:marLeft w:val="0"/>
      <w:marRight w:val="0"/>
      <w:marTop w:val="0"/>
      <w:marBottom w:val="0"/>
      <w:divBdr>
        <w:top w:val="none" w:sz="0" w:space="0" w:color="auto"/>
        <w:left w:val="none" w:sz="0" w:space="0" w:color="auto"/>
        <w:bottom w:val="none" w:sz="0" w:space="0" w:color="auto"/>
        <w:right w:val="none" w:sz="0" w:space="0" w:color="auto"/>
      </w:divBdr>
    </w:div>
    <w:div w:id="1403676300">
      <w:bodyDiv w:val="1"/>
      <w:marLeft w:val="0"/>
      <w:marRight w:val="0"/>
      <w:marTop w:val="0"/>
      <w:marBottom w:val="0"/>
      <w:divBdr>
        <w:top w:val="none" w:sz="0" w:space="0" w:color="auto"/>
        <w:left w:val="none" w:sz="0" w:space="0" w:color="auto"/>
        <w:bottom w:val="none" w:sz="0" w:space="0" w:color="auto"/>
        <w:right w:val="none" w:sz="0" w:space="0" w:color="auto"/>
      </w:divBdr>
    </w:div>
    <w:div w:id="1416511536">
      <w:bodyDiv w:val="1"/>
      <w:marLeft w:val="0"/>
      <w:marRight w:val="0"/>
      <w:marTop w:val="0"/>
      <w:marBottom w:val="0"/>
      <w:divBdr>
        <w:top w:val="none" w:sz="0" w:space="0" w:color="auto"/>
        <w:left w:val="none" w:sz="0" w:space="0" w:color="auto"/>
        <w:bottom w:val="none" w:sz="0" w:space="0" w:color="auto"/>
        <w:right w:val="none" w:sz="0" w:space="0" w:color="auto"/>
      </w:divBdr>
    </w:div>
    <w:div w:id="1424567488">
      <w:bodyDiv w:val="1"/>
      <w:marLeft w:val="0"/>
      <w:marRight w:val="0"/>
      <w:marTop w:val="0"/>
      <w:marBottom w:val="0"/>
      <w:divBdr>
        <w:top w:val="none" w:sz="0" w:space="0" w:color="auto"/>
        <w:left w:val="none" w:sz="0" w:space="0" w:color="auto"/>
        <w:bottom w:val="none" w:sz="0" w:space="0" w:color="auto"/>
        <w:right w:val="none" w:sz="0" w:space="0" w:color="auto"/>
      </w:divBdr>
    </w:div>
    <w:div w:id="1444030969">
      <w:bodyDiv w:val="1"/>
      <w:marLeft w:val="0"/>
      <w:marRight w:val="0"/>
      <w:marTop w:val="0"/>
      <w:marBottom w:val="0"/>
      <w:divBdr>
        <w:top w:val="none" w:sz="0" w:space="0" w:color="auto"/>
        <w:left w:val="none" w:sz="0" w:space="0" w:color="auto"/>
        <w:bottom w:val="none" w:sz="0" w:space="0" w:color="auto"/>
        <w:right w:val="none" w:sz="0" w:space="0" w:color="auto"/>
      </w:divBdr>
    </w:div>
    <w:div w:id="1446272426">
      <w:bodyDiv w:val="1"/>
      <w:marLeft w:val="0"/>
      <w:marRight w:val="0"/>
      <w:marTop w:val="0"/>
      <w:marBottom w:val="0"/>
      <w:divBdr>
        <w:top w:val="none" w:sz="0" w:space="0" w:color="auto"/>
        <w:left w:val="none" w:sz="0" w:space="0" w:color="auto"/>
        <w:bottom w:val="none" w:sz="0" w:space="0" w:color="auto"/>
        <w:right w:val="none" w:sz="0" w:space="0" w:color="auto"/>
      </w:divBdr>
    </w:div>
    <w:div w:id="1456290744">
      <w:bodyDiv w:val="1"/>
      <w:marLeft w:val="0"/>
      <w:marRight w:val="0"/>
      <w:marTop w:val="0"/>
      <w:marBottom w:val="0"/>
      <w:divBdr>
        <w:top w:val="none" w:sz="0" w:space="0" w:color="auto"/>
        <w:left w:val="none" w:sz="0" w:space="0" w:color="auto"/>
        <w:bottom w:val="none" w:sz="0" w:space="0" w:color="auto"/>
        <w:right w:val="none" w:sz="0" w:space="0" w:color="auto"/>
      </w:divBdr>
    </w:div>
    <w:div w:id="1460029887">
      <w:bodyDiv w:val="1"/>
      <w:marLeft w:val="0"/>
      <w:marRight w:val="0"/>
      <w:marTop w:val="0"/>
      <w:marBottom w:val="0"/>
      <w:divBdr>
        <w:top w:val="none" w:sz="0" w:space="0" w:color="auto"/>
        <w:left w:val="none" w:sz="0" w:space="0" w:color="auto"/>
        <w:bottom w:val="none" w:sz="0" w:space="0" w:color="auto"/>
        <w:right w:val="none" w:sz="0" w:space="0" w:color="auto"/>
      </w:divBdr>
    </w:div>
    <w:div w:id="1470393447">
      <w:bodyDiv w:val="1"/>
      <w:marLeft w:val="0"/>
      <w:marRight w:val="0"/>
      <w:marTop w:val="0"/>
      <w:marBottom w:val="0"/>
      <w:divBdr>
        <w:top w:val="none" w:sz="0" w:space="0" w:color="auto"/>
        <w:left w:val="none" w:sz="0" w:space="0" w:color="auto"/>
        <w:bottom w:val="none" w:sz="0" w:space="0" w:color="auto"/>
        <w:right w:val="none" w:sz="0" w:space="0" w:color="auto"/>
      </w:divBdr>
    </w:div>
    <w:div w:id="1489515680">
      <w:bodyDiv w:val="1"/>
      <w:marLeft w:val="0"/>
      <w:marRight w:val="0"/>
      <w:marTop w:val="0"/>
      <w:marBottom w:val="0"/>
      <w:divBdr>
        <w:top w:val="none" w:sz="0" w:space="0" w:color="auto"/>
        <w:left w:val="none" w:sz="0" w:space="0" w:color="auto"/>
        <w:bottom w:val="none" w:sz="0" w:space="0" w:color="auto"/>
        <w:right w:val="none" w:sz="0" w:space="0" w:color="auto"/>
      </w:divBdr>
    </w:div>
    <w:div w:id="1516267580">
      <w:bodyDiv w:val="1"/>
      <w:marLeft w:val="0"/>
      <w:marRight w:val="0"/>
      <w:marTop w:val="0"/>
      <w:marBottom w:val="0"/>
      <w:divBdr>
        <w:top w:val="none" w:sz="0" w:space="0" w:color="auto"/>
        <w:left w:val="none" w:sz="0" w:space="0" w:color="auto"/>
        <w:bottom w:val="none" w:sz="0" w:space="0" w:color="auto"/>
        <w:right w:val="none" w:sz="0" w:space="0" w:color="auto"/>
      </w:divBdr>
    </w:div>
    <w:div w:id="1517771874">
      <w:bodyDiv w:val="1"/>
      <w:marLeft w:val="0"/>
      <w:marRight w:val="0"/>
      <w:marTop w:val="0"/>
      <w:marBottom w:val="0"/>
      <w:divBdr>
        <w:top w:val="none" w:sz="0" w:space="0" w:color="auto"/>
        <w:left w:val="none" w:sz="0" w:space="0" w:color="auto"/>
        <w:bottom w:val="none" w:sz="0" w:space="0" w:color="auto"/>
        <w:right w:val="none" w:sz="0" w:space="0" w:color="auto"/>
      </w:divBdr>
    </w:div>
    <w:div w:id="1547793212">
      <w:bodyDiv w:val="1"/>
      <w:marLeft w:val="0"/>
      <w:marRight w:val="0"/>
      <w:marTop w:val="0"/>
      <w:marBottom w:val="0"/>
      <w:divBdr>
        <w:top w:val="none" w:sz="0" w:space="0" w:color="auto"/>
        <w:left w:val="none" w:sz="0" w:space="0" w:color="auto"/>
        <w:bottom w:val="none" w:sz="0" w:space="0" w:color="auto"/>
        <w:right w:val="none" w:sz="0" w:space="0" w:color="auto"/>
      </w:divBdr>
    </w:div>
    <w:div w:id="1568690204">
      <w:bodyDiv w:val="1"/>
      <w:marLeft w:val="0"/>
      <w:marRight w:val="0"/>
      <w:marTop w:val="0"/>
      <w:marBottom w:val="0"/>
      <w:divBdr>
        <w:top w:val="none" w:sz="0" w:space="0" w:color="auto"/>
        <w:left w:val="none" w:sz="0" w:space="0" w:color="auto"/>
        <w:bottom w:val="none" w:sz="0" w:space="0" w:color="auto"/>
        <w:right w:val="none" w:sz="0" w:space="0" w:color="auto"/>
      </w:divBdr>
    </w:div>
    <w:div w:id="1612710691">
      <w:bodyDiv w:val="1"/>
      <w:marLeft w:val="0"/>
      <w:marRight w:val="0"/>
      <w:marTop w:val="0"/>
      <w:marBottom w:val="0"/>
      <w:divBdr>
        <w:top w:val="none" w:sz="0" w:space="0" w:color="auto"/>
        <w:left w:val="none" w:sz="0" w:space="0" w:color="auto"/>
        <w:bottom w:val="none" w:sz="0" w:space="0" w:color="auto"/>
        <w:right w:val="none" w:sz="0" w:space="0" w:color="auto"/>
      </w:divBdr>
    </w:div>
    <w:div w:id="1625235544">
      <w:bodyDiv w:val="1"/>
      <w:marLeft w:val="0"/>
      <w:marRight w:val="0"/>
      <w:marTop w:val="0"/>
      <w:marBottom w:val="0"/>
      <w:divBdr>
        <w:top w:val="none" w:sz="0" w:space="0" w:color="auto"/>
        <w:left w:val="none" w:sz="0" w:space="0" w:color="auto"/>
        <w:bottom w:val="none" w:sz="0" w:space="0" w:color="auto"/>
        <w:right w:val="none" w:sz="0" w:space="0" w:color="auto"/>
      </w:divBdr>
    </w:div>
    <w:div w:id="1626154008">
      <w:bodyDiv w:val="1"/>
      <w:marLeft w:val="0"/>
      <w:marRight w:val="0"/>
      <w:marTop w:val="0"/>
      <w:marBottom w:val="0"/>
      <w:divBdr>
        <w:top w:val="none" w:sz="0" w:space="0" w:color="auto"/>
        <w:left w:val="none" w:sz="0" w:space="0" w:color="auto"/>
        <w:bottom w:val="none" w:sz="0" w:space="0" w:color="auto"/>
        <w:right w:val="none" w:sz="0" w:space="0" w:color="auto"/>
      </w:divBdr>
    </w:div>
    <w:div w:id="1631403457">
      <w:bodyDiv w:val="1"/>
      <w:marLeft w:val="0"/>
      <w:marRight w:val="0"/>
      <w:marTop w:val="0"/>
      <w:marBottom w:val="0"/>
      <w:divBdr>
        <w:top w:val="none" w:sz="0" w:space="0" w:color="auto"/>
        <w:left w:val="none" w:sz="0" w:space="0" w:color="auto"/>
        <w:bottom w:val="none" w:sz="0" w:space="0" w:color="auto"/>
        <w:right w:val="none" w:sz="0" w:space="0" w:color="auto"/>
      </w:divBdr>
    </w:div>
    <w:div w:id="1653100494">
      <w:bodyDiv w:val="1"/>
      <w:marLeft w:val="0"/>
      <w:marRight w:val="0"/>
      <w:marTop w:val="0"/>
      <w:marBottom w:val="0"/>
      <w:divBdr>
        <w:top w:val="none" w:sz="0" w:space="0" w:color="auto"/>
        <w:left w:val="none" w:sz="0" w:space="0" w:color="auto"/>
        <w:bottom w:val="none" w:sz="0" w:space="0" w:color="auto"/>
        <w:right w:val="none" w:sz="0" w:space="0" w:color="auto"/>
      </w:divBdr>
    </w:div>
    <w:div w:id="1654262391">
      <w:bodyDiv w:val="1"/>
      <w:marLeft w:val="0"/>
      <w:marRight w:val="0"/>
      <w:marTop w:val="0"/>
      <w:marBottom w:val="0"/>
      <w:divBdr>
        <w:top w:val="none" w:sz="0" w:space="0" w:color="auto"/>
        <w:left w:val="none" w:sz="0" w:space="0" w:color="auto"/>
        <w:bottom w:val="none" w:sz="0" w:space="0" w:color="auto"/>
        <w:right w:val="none" w:sz="0" w:space="0" w:color="auto"/>
      </w:divBdr>
    </w:div>
    <w:div w:id="1726366425">
      <w:bodyDiv w:val="1"/>
      <w:marLeft w:val="0"/>
      <w:marRight w:val="0"/>
      <w:marTop w:val="0"/>
      <w:marBottom w:val="0"/>
      <w:divBdr>
        <w:top w:val="none" w:sz="0" w:space="0" w:color="auto"/>
        <w:left w:val="none" w:sz="0" w:space="0" w:color="auto"/>
        <w:bottom w:val="none" w:sz="0" w:space="0" w:color="auto"/>
        <w:right w:val="none" w:sz="0" w:space="0" w:color="auto"/>
      </w:divBdr>
    </w:div>
    <w:div w:id="1750232539">
      <w:bodyDiv w:val="1"/>
      <w:marLeft w:val="0"/>
      <w:marRight w:val="0"/>
      <w:marTop w:val="0"/>
      <w:marBottom w:val="0"/>
      <w:divBdr>
        <w:top w:val="none" w:sz="0" w:space="0" w:color="auto"/>
        <w:left w:val="none" w:sz="0" w:space="0" w:color="auto"/>
        <w:bottom w:val="none" w:sz="0" w:space="0" w:color="auto"/>
        <w:right w:val="none" w:sz="0" w:space="0" w:color="auto"/>
      </w:divBdr>
    </w:div>
    <w:div w:id="1804034796">
      <w:bodyDiv w:val="1"/>
      <w:marLeft w:val="0"/>
      <w:marRight w:val="0"/>
      <w:marTop w:val="0"/>
      <w:marBottom w:val="0"/>
      <w:divBdr>
        <w:top w:val="none" w:sz="0" w:space="0" w:color="auto"/>
        <w:left w:val="none" w:sz="0" w:space="0" w:color="auto"/>
        <w:bottom w:val="none" w:sz="0" w:space="0" w:color="auto"/>
        <w:right w:val="none" w:sz="0" w:space="0" w:color="auto"/>
      </w:divBdr>
    </w:div>
    <w:div w:id="1831872054">
      <w:bodyDiv w:val="1"/>
      <w:marLeft w:val="0"/>
      <w:marRight w:val="0"/>
      <w:marTop w:val="0"/>
      <w:marBottom w:val="0"/>
      <w:divBdr>
        <w:top w:val="none" w:sz="0" w:space="0" w:color="auto"/>
        <w:left w:val="none" w:sz="0" w:space="0" w:color="auto"/>
        <w:bottom w:val="none" w:sz="0" w:space="0" w:color="auto"/>
        <w:right w:val="none" w:sz="0" w:space="0" w:color="auto"/>
      </w:divBdr>
    </w:div>
    <w:div w:id="1834563190">
      <w:bodyDiv w:val="1"/>
      <w:marLeft w:val="0"/>
      <w:marRight w:val="0"/>
      <w:marTop w:val="0"/>
      <w:marBottom w:val="0"/>
      <w:divBdr>
        <w:top w:val="none" w:sz="0" w:space="0" w:color="auto"/>
        <w:left w:val="none" w:sz="0" w:space="0" w:color="auto"/>
        <w:bottom w:val="none" w:sz="0" w:space="0" w:color="auto"/>
        <w:right w:val="none" w:sz="0" w:space="0" w:color="auto"/>
      </w:divBdr>
    </w:div>
    <w:div w:id="1869022847">
      <w:bodyDiv w:val="1"/>
      <w:marLeft w:val="0"/>
      <w:marRight w:val="0"/>
      <w:marTop w:val="0"/>
      <w:marBottom w:val="0"/>
      <w:divBdr>
        <w:top w:val="none" w:sz="0" w:space="0" w:color="auto"/>
        <w:left w:val="none" w:sz="0" w:space="0" w:color="auto"/>
        <w:bottom w:val="none" w:sz="0" w:space="0" w:color="auto"/>
        <w:right w:val="none" w:sz="0" w:space="0" w:color="auto"/>
      </w:divBdr>
    </w:div>
    <w:div w:id="1877765828">
      <w:bodyDiv w:val="1"/>
      <w:marLeft w:val="0"/>
      <w:marRight w:val="0"/>
      <w:marTop w:val="0"/>
      <w:marBottom w:val="0"/>
      <w:divBdr>
        <w:top w:val="none" w:sz="0" w:space="0" w:color="auto"/>
        <w:left w:val="none" w:sz="0" w:space="0" w:color="auto"/>
        <w:bottom w:val="none" w:sz="0" w:space="0" w:color="auto"/>
        <w:right w:val="none" w:sz="0" w:space="0" w:color="auto"/>
      </w:divBdr>
    </w:div>
    <w:div w:id="1916282193">
      <w:bodyDiv w:val="1"/>
      <w:marLeft w:val="0"/>
      <w:marRight w:val="0"/>
      <w:marTop w:val="0"/>
      <w:marBottom w:val="0"/>
      <w:divBdr>
        <w:top w:val="none" w:sz="0" w:space="0" w:color="auto"/>
        <w:left w:val="none" w:sz="0" w:space="0" w:color="auto"/>
        <w:bottom w:val="none" w:sz="0" w:space="0" w:color="auto"/>
        <w:right w:val="none" w:sz="0" w:space="0" w:color="auto"/>
      </w:divBdr>
    </w:div>
    <w:div w:id="1919056325">
      <w:bodyDiv w:val="1"/>
      <w:marLeft w:val="0"/>
      <w:marRight w:val="0"/>
      <w:marTop w:val="0"/>
      <w:marBottom w:val="0"/>
      <w:divBdr>
        <w:top w:val="none" w:sz="0" w:space="0" w:color="auto"/>
        <w:left w:val="none" w:sz="0" w:space="0" w:color="auto"/>
        <w:bottom w:val="none" w:sz="0" w:space="0" w:color="auto"/>
        <w:right w:val="none" w:sz="0" w:space="0" w:color="auto"/>
      </w:divBdr>
    </w:div>
    <w:div w:id="1937590991">
      <w:bodyDiv w:val="1"/>
      <w:marLeft w:val="0"/>
      <w:marRight w:val="0"/>
      <w:marTop w:val="0"/>
      <w:marBottom w:val="0"/>
      <w:divBdr>
        <w:top w:val="none" w:sz="0" w:space="0" w:color="auto"/>
        <w:left w:val="none" w:sz="0" w:space="0" w:color="auto"/>
        <w:bottom w:val="none" w:sz="0" w:space="0" w:color="auto"/>
        <w:right w:val="none" w:sz="0" w:space="0" w:color="auto"/>
      </w:divBdr>
    </w:div>
    <w:div w:id="1944993781">
      <w:bodyDiv w:val="1"/>
      <w:marLeft w:val="0"/>
      <w:marRight w:val="0"/>
      <w:marTop w:val="0"/>
      <w:marBottom w:val="0"/>
      <w:divBdr>
        <w:top w:val="none" w:sz="0" w:space="0" w:color="auto"/>
        <w:left w:val="none" w:sz="0" w:space="0" w:color="auto"/>
        <w:bottom w:val="none" w:sz="0" w:space="0" w:color="auto"/>
        <w:right w:val="none" w:sz="0" w:space="0" w:color="auto"/>
      </w:divBdr>
    </w:div>
    <w:div w:id="1947469446">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8505040">
      <w:bodyDiv w:val="1"/>
      <w:marLeft w:val="0"/>
      <w:marRight w:val="0"/>
      <w:marTop w:val="0"/>
      <w:marBottom w:val="0"/>
      <w:divBdr>
        <w:top w:val="none" w:sz="0" w:space="0" w:color="auto"/>
        <w:left w:val="none" w:sz="0" w:space="0" w:color="auto"/>
        <w:bottom w:val="none" w:sz="0" w:space="0" w:color="auto"/>
        <w:right w:val="none" w:sz="0" w:space="0" w:color="auto"/>
      </w:divBdr>
    </w:div>
    <w:div w:id="1976981368">
      <w:bodyDiv w:val="1"/>
      <w:marLeft w:val="0"/>
      <w:marRight w:val="0"/>
      <w:marTop w:val="0"/>
      <w:marBottom w:val="0"/>
      <w:divBdr>
        <w:top w:val="none" w:sz="0" w:space="0" w:color="auto"/>
        <w:left w:val="none" w:sz="0" w:space="0" w:color="auto"/>
        <w:bottom w:val="none" w:sz="0" w:space="0" w:color="auto"/>
        <w:right w:val="none" w:sz="0" w:space="0" w:color="auto"/>
      </w:divBdr>
    </w:div>
    <w:div w:id="2005010294">
      <w:bodyDiv w:val="1"/>
      <w:marLeft w:val="0"/>
      <w:marRight w:val="0"/>
      <w:marTop w:val="0"/>
      <w:marBottom w:val="0"/>
      <w:divBdr>
        <w:top w:val="none" w:sz="0" w:space="0" w:color="auto"/>
        <w:left w:val="none" w:sz="0" w:space="0" w:color="auto"/>
        <w:bottom w:val="none" w:sz="0" w:space="0" w:color="auto"/>
        <w:right w:val="none" w:sz="0" w:space="0" w:color="auto"/>
      </w:divBdr>
    </w:div>
    <w:div w:id="2008358958">
      <w:bodyDiv w:val="1"/>
      <w:marLeft w:val="0"/>
      <w:marRight w:val="0"/>
      <w:marTop w:val="0"/>
      <w:marBottom w:val="0"/>
      <w:divBdr>
        <w:top w:val="none" w:sz="0" w:space="0" w:color="auto"/>
        <w:left w:val="none" w:sz="0" w:space="0" w:color="auto"/>
        <w:bottom w:val="none" w:sz="0" w:space="0" w:color="auto"/>
        <w:right w:val="none" w:sz="0" w:space="0" w:color="auto"/>
      </w:divBdr>
    </w:div>
    <w:div w:id="2028368658">
      <w:bodyDiv w:val="1"/>
      <w:marLeft w:val="0"/>
      <w:marRight w:val="0"/>
      <w:marTop w:val="0"/>
      <w:marBottom w:val="0"/>
      <w:divBdr>
        <w:top w:val="none" w:sz="0" w:space="0" w:color="auto"/>
        <w:left w:val="none" w:sz="0" w:space="0" w:color="auto"/>
        <w:bottom w:val="none" w:sz="0" w:space="0" w:color="auto"/>
        <w:right w:val="none" w:sz="0" w:space="0" w:color="auto"/>
      </w:divBdr>
    </w:div>
    <w:div w:id="2072579729">
      <w:bodyDiv w:val="1"/>
      <w:marLeft w:val="0"/>
      <w:marRight w:val="0"/>
      <w:marTop w:val="0"/>
      <w:marBottom w:val="0"/>
      <w:divBdr>
        <w:top w:val="none" w:sz="0" w:space="0" w:color="auto"/>
        <w:left w:val="none" w:sz="0" w:space="0" w:color="auto"/>
        <w:bottom w:val="none" w:sz="0" w:space="0" w:color="auto"/>
        <w:right w:val="none" w:sz="0" w:space="0" w:color="auto"/>
      </w:divBdr>
    </w:div>
    <w:div w:id="2088771735">
      <w:bodyDiv w:val="1"/>
      <w:marLeft w:val="0"/>
      <w:marRight w:val="0"/>
      <w:marTop w:val="0"/>
      <w:marBottom w:val="0"/>
      <w:divBdr>
        <w:top w:val="none" w:sz="0" w:space="0" w:color="auto"/>
        <w:left w:val="none" w:sz="0" w:space="0" w:color="auto"/>
        <w:bottom w:val="none" w:sz="0" w:space="0" w:color="auto"/>
        <w:right w:val="none" w:sz="0" w:space="0" w:color="auto"/>
      </w:divBdr>
    </w:div>
    <w:div w:id="2124301515">
      <w:bodyDiv w:val="1"/>
      <w:marLeft w:val="0"/>
      <w:marRight w:val="0"/>
      <w:marTop w:val="0"/>
      <w:marBottom w:val="0"/>
      <w:divBdr>
        <w:top w:val="none" w:sz="0" w:space="0" w:color="auto"/>
        <w:left w:val="none" w:sz="0" w:space="0" w:color="auto"/>
        <w:bottom w:val="none" w:sz="0" w:space="0" w:color="auto"/>
        <w:right w:val="none" w:sz="0" w:space="0" w:color="auto"/>
      </w:divBdr>
    </w:div>
    <w:div w:id="214272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n.zhang_5@nxp.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mentor.ieee.org/802.11/dcn/21/11-21-xxxx-00-00be-CC36-CR-for-packet-extension.docx" TargetMode="External"/><Relationship Id="rId4" Type="http://schemas.openxmlformats.org/officeDocument/2006/relationships/settings" Target="settings.xml"/><Relationship Id="rId9" Type="http://schemas.openxmlformats.org/officeDocument/2006/relationships/hyperlink" Target="https://mentor.ieee.org/802.11/dcn/21/11-21-xxxx-00-00be-CC36-CR-for-packet-extension.docx" TargetMode="Externa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nfferenssit\201101LA\11ac\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11</b:RefOrder>
  </b:Source>
</b:Sources>
</file>

<file path=customXml/itemProps1.xml><?xml version="1.0" encoding="utf-8"?>
<ds:datastoreItem xmlns:ds="http://schemas.openxmlformats.org/officeDocument/2006/customXml" ds:itemID="{C4413C30-7655-404A-9FC4-B7029F9C6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3</Pages>
  <Words>465</Words>
  <Characters>2652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doc.: IEEE 802.11-11/xxxxr0</vt:lpstr>
    </vt:vector>
  </TitlesOfParts>
  <Company>Nokia Corporation</Company>
  <LinksUpToDate>false</LinksUpToDate>
  <CharactersWithSpaces>3111</CharactersWithSpaces>
  <SharedDoc>false</SharedDoc>
  <HLinks>
    <vt:vector size="18" baseType="variant">
      <vt:variant>
        <vt:i4>393260</vt:i4>
      </vt:variant>
      <vt:variant>
        <vt:i4>6</vt:i4>
      </vt:variant>
      <vt:variant>
        <vt:i4>0</vt:i4>
      </vt:variant>
      <vt:variant>
        <vt:i4>5</vt:i4>
      </vt:variant>
      <vt:variant>
        <vt:lpwstr>mailto:hongyuan@marvell.com</vt:lpwstr>
      </vt:variant>
      <vt:variant>
        <vt:lpwstr/>
      </vt:variant>
      <vt:variant>
        <vt:i4>6422598</vt:i4>
      </vt:variant>
      <vt:variant>
        <vt:i4>3</vt:i4>
      </vt:variant>
      <vt:variant>
        <vt:i4>0</vt:i4>
      </vt:variant>
      <vt:variant>
        <vt:i4>5</vt:i4>
      </vt:variant>
      <vt:variant>
        <vt:lpwstr>mailto:ruicao@marvell.com</vt:lpwstr>
      </vt:variant>
      <vt:variant>
        <vt:lpwstr/>
      </vt:variant>
      <vt:variant>
        <vt:i4>6750275</vt:i4>
      </vt:variant>
      <vt:variant>
        <vt:i4>0</vt:i4>
      </vt:variant>
      <vt:variant>
        <vt:i4>0</vt:i4>
      </vt:variant>
      <vt:variant>
        <vt:i4>5</vt:i4>
      </vt:variant>
      <vt:variant>
        <vt:lpwstr>mailto:yzhang@marvell.com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802.11-11/xxxxr0</dc:title>
  <dc:subject>Submission</dc:subject>
  <dc:creator>Mingguang Xu</dc:creator>
  <cp:keywords>Jan. 2014</cp:keywords>
  <dc:description>Mingguang Xu, Marvell Semiconductor</dc:description>
  <cp:lastModifiedBy>Yan(msi) Zhang</cp:lastModifiedBy>
  <cp:revision>52</cp:revision>
  <cp:lastPrinted>2013-12-02T17:26:00Z</cp:lastPrinted>
  <dcterms:created xsi:type="dcterms:W3CDTF">2021-07-22T21:48:00Z</dcterms:created>
  <dcterms:modified xsi:type="dcterms:W3CDTF">2021-07-30T17:30:00Z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