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2FA31D69" w:rsidR="00A353D7" w:rsidRPr="00CC2C3C" w:rsidRDefault="005E5266" w:rsidP="00C75F57">
            <w:pPr>
              <w:pStyle w:val="T2"/>
              <w:suppressAutoHyphens/>
              <w:spacing w:before="120" w:after="120"/>
              <w:ind w:left="0"/>
              <w:rPr>
                <w:b w:val="0"/>
              </w:rPr>
            </w:pPr>
            <w:r>
              <w:rPr>
                <w:b w:val="0"/>
              </w:rPr>
              <w:t xml:space="preserve">CC36 </w:t>
            </w:r>
            <w:r w:rsidR="00C62602" w:rsidRPr="00F22431">
              <w:rPr>
                <w:b w:val="0"/>
              </w:rPr>
              <w:t xml:space="preserve">Resolution for </w:t>
            </w:r>
            <w:r w:rsidR="00287E8B">
              <w:rPr>
                <w:b w:val="0"/>
              </w:rPr>
              <w:t>Misc</w:t>
            </w:r>
            <w:r w:rsidR="009D192B">
              <w:rPr>
                <w:b w:val="0"/>
              </w:rPr>
              <w:t>ellaneous</w:t>
            </w:r>
            <w:r w:rsidR="00287E8B">
              <w:rPr>
                <w:b w:val="0"/>
              </w:rPr>
              <w:t xml:space="preserve"> </w:t>
            </w:r>
            <w:r w:rsidR="00F0171D">
              <w:rPr>
                <w:b w:val="0"/>
              </w:rPr>
              <w:t xml:space="preserve">CIDs in Clause </w:t>
            </w:r>
            <w:r w:rsidR="00287E8B">
              <w:rPr>
                <w:b w:val="0"/>
              </w:rPr>
              <w:t>9</w:t>
            </w:r>
            <w:r w:rsidR="00CA1F48">
              <w:rPr>
                <w:b w:val="0"/>
              </w:rPr>
              <w:t xml:space="preserve"> </w:t>
            </w:r>
          </w:p>
        </w:tc>
      </w:tr>
      <w:tr w:rsidR="00A353D7" w:rsidRPr="00CC2C3C" w14:paraId="5101EAE9" w14:textId="77777777" w:rsidTr="007836FF">
        <w:trPr>
          <w:trHeight w:val="269"/>
          <w:jc w:val="center"/>
        </w:trPr>
        <w:tc>
          <w:tcPr>
            <w:tcW w:w="9576" w:type="dxa"/>
            <w:gridSpan w:val="5"/>
            <w:vAlign w:val="center"/>
          </w:tcPr>
          <w:p w14:paraId="3704DF93" w14:textId="457398FE"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462F81">
              <w:rPr>
                <w:b w:val="0"/>
                <w:sz w:val="20"/>
              </w:rPr>
              <w:t>August</w:t>
            </w:r>
            <w:r w:rsidR="00B5532C">
              <w:rPr>
                <w:b w:val="0"/>
                <w:sz w:val="20"/>
              </w:rPr>
              <w:t xml:space="preserve"> 10</w:t>
            </w:r>
            <w:r w:rsidR="00B23AAA">
              <w:rPr>
                <w:b w:val="0"/>
                <w:sz w:val="20"/>
              </w:rPr>
              <w:t>, 20</w:t>
            </w:r>
            <w:r w:rsidR="00D11553">
              <w:rPr>
                <w:b w:val="0"/>
                <w:sz w:val="20"/>
              </w:rPr>
              <w:t>2</w:t>
            </w:r>
            <w:r w:rsidR="00E006F9">
              <w:rPr>
                <w:b w:val="0"/>
                <w:sz w:val="20"/>
              </w:rPr>
              <w:t>1</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160B6B" w:rsidRPr="00CC2C3C" w14:paraId="14952E9D" w14:textId="77777777" w:rsidTr="00E547CE">
        <w:trPr>
          <w:jc w:val="center"/>
        </w:trPr>
        <w:tc>
          <w:tcPr>
            <w:tcW w:w="1705" w:type="dxa"/>
            <w:vAlign w:val="center"/>
          </w:tcPr>
          <w:p w14:paraId="148DA94C" w14:textId="039A9430" w:rsidR="00160B6B" w:rsidRPr="000A26E7" w:rsidRDefault="00160B6B" w:rsidP="00C75F57">
            <w:pPr>
              <w:pStyle w:val="T2"/>
              <w:suppressAutoHyphens/>
              <w:spacing w:after="0"/>
              <w:ind w:left="0" w:right="0"/>
              <w:jc w:val="left"/>
              <w:rPr>
                <w:b w:val="0"/>
                <w:sz w:val="18"/>
                <w:szCs w:val="18"/>
                <w:lang w:eastAsia="ko-KR"/>
              </w:rPr>
            </w:pPr>
            <w:r>
              <w:rPr>
                <w:b w:val="0"/>
                <w:sz w:val="18"/>
                <w:szCs w:val="18"/>
                <w:lang w:eastAsia="ko-KR"/>
              </w:rPr>
              <w:t>Gaurang Naik</w:t>
            </w:r>
          </w:p>
        </w:tc>
        <w:tc>
          <w:tcPr>
            <w:tcW w:w="1695" w:type="dxa"/>
            <w:vAlign w:val="center"/>
          </w:tcPr>
          <w:p w14:paraId="19A490FE" w14:textId="29BA2EF7" w:rsidR="00160B6B" w:rsidRPr="000A26E7" w:rsidRDefault="00160B6B" w:rsidP="00C75F57">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vAlign w:val="center"/>
          </w:tcPr>
          <w:p w14:paraId="595B2595" w14:textId="77777777" w:rsidR="00160B6B" w:rsidRPr="000A26E7" w:rsidRDefault="00160B6B" w:rsidP="00C75F57">
            <w:pPr>
              <w:pStyle w:val="T2"/>
              <w:suppressAutoHyphens/>
              <w:spacing w:after="0"/>
              <w:ind w:left="0" w:right="0"/>
              <w:jc w:val="left"/>
              <w:rPr>
                <w:b w:val="0"/>
                <w:sz w:val="18"/>
                <w:szCs w:val="18"/>
                <w:lang w:eastAsia="ko-KR"/>
              </w:rPr>
            </w:pPr>
          </w:p>
        </w:tc>
        <w:tc>
          <w:tcPr>
            <w:tcW w:w="1710" w:type="dxa"/>
            <w:vAlign w:val="center"/>
          </w:tcPr>
          <w:p w14:paraId="18BD9FA5" w14:textId="77777777" w:rsidR="00160B6B" w:rsidRPr="000A26E7" w:rsidRDefault="00160B6B" w:rsidP="00C75F57">
            <w:pPr>
              <w:pStyle w:val="T2"/>
              <w:suppressAutoHyphens/>
              <w:spacing w:after="0"/>
              <w:ind w:left="0" w:right="0"/>
              <w:jc w:val="left"/>
              <w:rPr>
                <w:b w:val="0"/>
                <w:sz w:val="18"/>
                <w:szCs w:val="18"/>
                <w:lang w:eastAsia="ko-KR"/>
              </w:rPr>
            </w:pPr>
          </w:p>
        </w:tc>
        <w:tc>
          <w:tcPr>
            <w:tcW w:w="2291" w:type="dxa"/>
            <w:vAlign w:val="center"/>
          </w:tcPr>
          <w:p w14:paraId="3DA2409A" w14:textId="4172337D" w:rsidR="00160B6B" w:rsidRPr="000A26E7" w:rsidRDefault="00160B6B" w:rsidP="00C75F57">
            <w:pPr>
              <w:pStyle w:val="T2"/>
              <w:suppressAutoHyphens/>
              <w:spacing w:after="0"/>
              <w:ind w:left="0" w:right="0"/>
              <w:jc w:val="left"/>
              <w:rPr>
                <w:b w:val="0"/>
                <w:sz w:val="16"/>
                <w:szCs w:val="18"/>
                <w:lang w:eastAsia="ko-KR"/>
              </w:rPr>
            </w:pPr>
            <w:r>
              <w:rPr>
                <w:b w:val="0"/>
                <w:sz w:val="16"/>
                <w:szCs w:val="18"/>
                <w:lang w:eastAsia="ko-KR"/>
              </w:rPr>
              <w:t>gnaik@qti.qualcomm.com</w:t>
            </w:r>
          </w:p>
        </w:tc>
      </w:tr>
      <w:tr w:rsidR="00A353D7" w:rsidRPr="00CC2C3C" w14:paraId="7B80356F" w14:textId="77777777" w:rsidTr="00E547CE">
        <w:trPr>
          <w:jc w:val="center"/>
        </w:trPr>
        <w:tc>
          <w:tcPr>
            <w:tcW w:w="1705" w:type="dxa"/>
            <w:vAlign w:val="center"/>
          </w:tcPr>
          <w:p w14:paraId="1E23AD43" w14:textId="77777777" w:rsidR="00A353D7" w:rsidRPr="000A26E7" w:rsidRDefault="00A353D7" w:rsidP="00C75F57">
            <w:pPr>
              <w:pStyle w:val="T2"/>
              <w:suppressAutoHyphens/>
              <w:spacing w:after="0"/>
              <w:ind w:left="0" w:right="0"/>
              <w:jc w:val="left"/>
              <w:rPr>
                <w:b w:val="0"/>
                <w:sz w:val="18"/>
                <w:szCs w:val="18"/>
                <w:lang w:eastAsia="ko-KR"/>
              </w:rPr>
            </w:pPr>
            <w:r w:rsidRPr="000A26E7">
              <w:rPr>
                <w:b w:val="0"/>
                <w:sz w:val="18"/>
                <w:szCs w:val="18"/>
                <w:lang w:eastAsia="ko-KR"/>
              </w:rPr>
              <w:t>Abhishek Patil</w:t>
            </w:r>
          </w:p>
        </w:tc>
        <w:tc>
          <w:tcPr>
            <w:tcW w:w="1695" w:type="dxa"/>
            <w:vAlign w:val="center"/>
          </w:tcPr>
          <w:p w14:paraId="59BAB3D0" w14:textId="77777777" w:rsidR="00A353D7" w:rsidRPr="000A26E7" w:rsidRDefault="00A353D7" w:rsidP="00C75F57">
            <w:pPr>
              <w:pStyle w:val="T2"/>
              <w:suppressAutoHyphens/>
              <w:spacing w:after="0"/>
              <w:ind w:left="0" w:right="0"/>
              <w:jc w:val="left"/>
              <w:rPr>
                <w:b w:val="0"/>
                <w:sz w:val="18"/>
                <w:szCs w:val="18"/>
                <w:lang w:eastAsia="ko-KR"/>
              </w:rPr>
            </w:pPr>
            <w:r w:rsidRPr="000A26E7">
              <w:rPr>
                <w:b w:val="0"/>
                <w:sz w:val="18"/>
                <w:szCs w:val="18"/>
                <w:lang w:eastAsia="ko-KR"/>
              </w:rPr>
              <w:t>Qualcomm Inc.</w:t>
            </w:r>
          </w:p>
        </w:tc>
        <w:tc>
          <w:tcPr>
            <w:tcW w:w="2175" w:type="dxa"/>
            <w:vAlign w:val="center"/>
          </w:tcPr>
          <w:p w14:paraId="5A0E57A8" w14:textId="26CE0BAD" w:rsidR="00A353D7" w:rsidRPr="000A26E7" w:rsidRDefault="00A353D7" w:rsidP="00C75F57">
            <w:pPr>
              <w:pStyle w:val="T2"/>
              <w:suppressAutoHyphens/>
              <w:spacing w:after="0"/>
              <w:ind w:left="0" w:right="0"/>
              <w:jc w:val="left"/>
              <w:rPr>
                <w:b w:val="0"/>
                <w:sz w:val="18"/>
                <w:szCs w:val="18"/>
                <w:lang w:eastAsia="ko-KR"/>
              </w:rPr>
            </w:pPr>
          </w:p>
        </w:tc>
        <w:tc>
          <w:tcPr>
            <w:tcW w:w="1710" w:type="dxa"/>
            <w:vAlign w:val="center"/>
          </w:tcPr>
          <w:p w14:paraId="7345B426" w14:textId="2362F7ED" w:rsidR="00A353D7" w:rsidRPr="000A26E7" w:rsidRDefault="00A353D7" w:rsidP="00C75F57">
            <w:pPr>
              <w:pStyle w:val="T2"/>
              <w:suppressAutoHyphens/>
              <w:spacing w:after="0"/>
              <w:ind w:left="0" w:right="0"/>
              <w:jc w:val="left"/>
              <w:rPr>
                <w:b w:val="0"/>
                <w:sz w:val="18"/>
                <w:szCs w:val="18"/>
                <w:lang w:eastAsia="ko-KR"/>
              </w:rPr>
            </w:pPr>
          </w:p>
        </w:tc>
        <w:tc>
          <w:tcPr>
            <w:tcW w:w="2291" w:type="dxa"/>
            <w:vAlign w:val="center"/>
          </w:tcPr>
          <w:p w14:paraId="541D1A21" w14:textId="77777777" w:rsidR="00A353D7" w:rsidRPr="000A26E7" w:rsidRDefault="00A353D7" w:rsidP="00C75F57">
            <w:pPr>
              <w:pStyle w:val="T2"/>
              <w:suppressAutoHyphens/>
              <w:spacing w:after="0"/>
              <w:ind w:left="0" w:right="0"/>
              <w:jc w:val="left"/>
              <w:rPr>
                <w:b w:val="0"/>
                <w:sz w:val="16"/>
                <w:szCs w:val="18"/>
                <w:lang w:eastAsia="ko-KR"/>
              </w:rPr>
            </w:pPr>
            <w:r w:rsidRPr="000A26E7">
              <w:rPr>
                <w:b w:val="0"/>
                <w:sz w:val="16"/>
                <w:szCs w:val="18"/>
                <w:lang w:eastAsia="ko-KR"/>
              </w:rPr>
              <w:t>appatil@qti.qualcomm.com</w:t>
            </w:r>
          </w:p>
        </w:tc>
      </w:tr>
      <w:tr w:rsidR="00E806DA" w:rsidRPr="00CC2C3C" w14:paraId="596ED9DB" w14:textId="77777777" w:rsidTr="00E547CE">
        <w:trPr>
          <w:jc w:val="center"/>
        </w:trPr>
        <w:tc>
          <w:tcPr>
            <w:tcW w:w="1705" w:type="dxa"/>
            <w:vAlign w:val="center"/>
          </w:tcPr>
          <w:p w14:paraId="008ECE2D" w14:textId="77777777" w:rsidR="00E806DA" w:rsidRPr="00CC2C3C" w:rsidRDefault="00E806DA" w:rsidP="00C75F57">
            <w:pPr>
              <w:pStyle w:val="T2"/>
              <w:suppressAutoHyphens/>
              <w:spacing w:after="0"/>
              <w:ind w:left="0" w:right="0"/>
              <w:jc w:val="left"/>
              <w:rPr>
                <w:b w:val="0"/>
                <w:sz w:val="20"/>
              </w:rPr>
            </w:pPr>
            <w:r>
              <w:rPr>
                <w:b w:val="0"/>
                <w:sz w:val="18"/>
                <w:szCs w:val="18"/>
                <w:lang w:eastAsia="ko-KR"/>
              </w:rPr>
              <w:t>Alfred Asterjadhi</w:t>
            </w:r>
          </w:p>
        </w:tc>
        <w:tc>
          <w:tcPr>
            <w:tcW w:w="1695" w:type="dxa"/>
            <w:vAlign w:val="center"/>
          </w:tcPr>
          <w:p w14:paraId="018848BA" w14:textId="77777777" w:rsidR="00E806DA" w:rsidRPr="00CC2C3C" w:rsidRDefault="00E806DA" w:rsidP="00C75F57">
            <w:pPr>
              <w:pStyle w:val="T2"/>
              <w:suppressAutoHyphens/>
              <w:spacing w:after="0"/>
              <w:ind w:left="0" w:right="0"/>
              <w:jc w:val="left"/>
              <w:rPr>
                <w:b w:val="0"/>
                <w:sz w:val="20"/>
              </w:rPr>
            </w:pPr>
            <w:r>
              <w:rPr>
                <w:b w:val="0"/>
                <w:sz w:val="18"/>
                <w:szCs w:val="18"/>
                <w:lang w:eastAsia="ko-KR"/>
              </w:rPr>
              <w:t>Qualcomm Inc.</w:t>
            </w:r>
          </w:p>
        </w:tc>
        <w:tc>
          <w:tcPr>
            <w:tcW w:w="2175" w:type="dxa"/>
          </w:tcPr>
          <w:p w14:paraId="0795BABC" w14:textId="02701AAB" w:rsidR="00E806DA" w:rsidRPr="00CC2C3C" w:rsidRDefault="00E806DA" w:rsidP="00C75F57">
            <w:pPr>
              <w:pStyle w:val="T2"/>
              <w:suppressAutoHyphens/>
              <w:spacing w:after="0"/>
              <w:ind w:left="0" w:right="0"/>
              <w:jc w:val="left"/>
              <w:rPr>
                <w:b w:val="0"/>
                <w:sz w:val="20"/>
              </w:rPr>
            </w:pPr>
          </w:p>
        </w:tc>
        <w:tc>
          <w:tcPr>
            <w:tcW w:w="1710" w:type="dxa"/>
            <w:vAlign w:val="center"/>
          </w:tcPr>
          <w:p w14:paraId="16296257" w14:textId="49A2B7C0" w:rsidR="00E806DA" w:rsidRPr="00CC2C3C" w:rsidRDefault="00E806DA" w:rsidP="00C75F57">
            <w:pPr>
              <w:pStyle w:val="T2"/>
              <w:suppressAutoHyphens/>
              <w:spacing w:after="0"/>
              <w:ind w:left="0" w:right="0"/>
              <w:jc w:val="left"/>
              <w:rPr>
                <w:b w:val="0"/>
                <w:sz w:val="20"/>
              </w:rPr>
            </w:pPr>
          </w:p>
        </w:tc>
        <w:tc>
          <w:tcPr>
            <w:tcW w:w="2291" w:type="dxa"/>
            <w:vAlign w:val="center"/>
          </w:tcPr>
          <w:p w14:paraId="4CAE653E" w14:textId="77777777" w:rsidR="00E806DA" w:rsidRPr="000A26E7" w:rsidRDefault="00E806DA" w:rsidP="00C75F57">
            <w:pPr>
              <w:pStyle w:val="T2"/>
              <w:suppressAutoHyphens/>
              <w:spacing w:after="0"/>
              <w:ind w:left="0" w:right="0"/>
              <w:jc w:val="left"/>
              <w:rPr>
                <w:b w:val="0"/>
                <w:sz w:val="16"/>
              </w:rPr>
            </w:pPr>
            <w:r w:rsidRPr="000A26E7">
              <w:rPr>
                <w:b w:val="0"/>
                <w:sz w:val="16"/>
                <w:szCs w:val="18"/>
                <w:lang w:eastAsia="ko-KR"/>
              </w:rPr>
              <w:t>aasterja@qti.qualcomm.com</w:t>
            </w:r>
          </w:p>
        </w:tc>
      </w:tr>
      <w:tr w:rsidR="009D259B" w:rsidRPr="00CC2C3C" w14:paraId="7B454511" w14:textId="77777777" w:rsidTr="00E547CE">
        <w:trPr>
          <w:jc w:val="center"/>
        </w:trPr>
        <w:tc>
          <w:tcPr>
            <w:tcW w:w="1705" w:type="dxa"/>
            <w:vAlign w:val="center"/>
          </w:tcPr>
          <w:p w14:paraId="72E4C5DE" w14:textId="77777777" w:rsidR="009D259B" w:rsidRPr="000A26E7" w:rsidRDefault="009D259B" w:rsidP="00C75F57">
            <w:pPr>
              <w:pStyle w:val="T2"/>
              <w:suppressAutoHyphens/>
              <w:spacing w:after="0"/>
              <w:ind w:left="0" w:right="0"/>
              <w:jc w:val="left"/>
              <w:rPr>
                <w:b w:val="0"/>
                <w:sz w:val="18"/>
                <w:szCs w:val="18"/>
                <w:lang w:eastAsia="ko-KR"/>
              </w:rPr>
            </w:pPr>
            <w:r>
              <w:rPr>
                <w:b w:val="0"/>
                <w:sz w:val="18"/>
                <w:szCs w:val="18"/>
                <w:lang w:eastAsia="ko-KR"/>
              </w:rPr>
              <w:t>George Cherian</w:t>
            </w:r>
          </w:p>
        </w:tc>
        <w:tc>
          <w:tcPr>
            <w:tcW w:w="1695" w:type="dxa"/>
            <w:vAlign w:val="center"/>
          </w:tcPr>
          <w:p w14:paraId="4D87BD59" w14:textId="77777777" w:rsidR="009D259B" w:rsidRDefault="009D259B" w:rsidP="00C75F57">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tcPr>
          <w:p w14:paraId="721224CA" w14:textId="3B6A5253" w:rsidR="009D259B" w:rsidRPr="000A26E7" w:rsidRDefault="009D259B" w:rsidP="00C75F57">
            <w:pPr>
              <w:pStyle w:val="T2"/>
              <w:suppressAutoHyphens/>
              <w:spacing w:after="0"/>
              <w:ind w:left="0" w:right="0"/>
              <w:jc w:val="left"/>
              <w:rPr>
                <w:b w:val="0"/>
                <w:sz w:val="18"/>
                <w:szCs w:val="18"/>
                <w:lang w:eastAsia="ko-KR"/>
              </w:rPr>
            </w:pPr>
          </w:p>
        </w:tc>
        <w:tc>
          <w:tcPr>
            <w:tcW w:w="1710" w:type="dxa"/>
            <w:vAlign w:val="center"/>
          </w:tcPr>
          <w:p w14:paraId="3D1A46B4" w14:textId="21BBC466" w:rsidR="009D259B" w:rsidRPr="00BF7A21" w:rsidRDefault="009D259B" w:rsidP="00C75F57">
            <w:pPr>
              <w:pStyle w:val="T2"/>
              <w:suppressAutoHyphens/>
              <w:spacing w:after="0"/>
              <w:ind w:left="0" w:right="0"/>
              <w:jc w:val="left"/>
              <w:rPr>
                <w:b w:val="0"/>
                <w:sz w:val="18"/>
                <w:szCs w:val="18"/>
                <w:lang w:eastAsia="ko-KR"/>
              </w:rPr>
            </w:pPr>
          </w:p>
        </w:tc>
        <w:tc>
          <w:tcPr>
            <w:tcW w:w="2291" w:type="dxa"/>
            <w:vAlign w:val="center"/>
          </w:tcPr>
          <w:p w14:paraId="341741D5" w14:textId="77777777" w:rsidR="009D259B" w:rsidRPr="00BF7A21" w:rsidRDefault="009D259B" w:rsidP="00C75F57">
            <w:pPr>
              <w:pStyle w:val="T2"/>
              <w:suppressAutoHyphens/>
              <w:spacing w:after="0"/>
              <w:ind w:left="0" w:right="0"/>
              <w:jc w:val="left"/>
              <w:rPr>
                <w:b w:val="0"/>
                <w:sz w:val="16"/>
                <w:szCs w:val="18"/>
                <w:lang w:eastAsia="ko-KR"/>
              </w:rPr>
            </w:pPr>
            <w:r w:rsidRPr="00BF7A21">
              <w:rPr>
                <w:b w:val="0"/>
                <w:sz w:val="16"/>
                <w:szCs w:val="18"/>
                <w:lang w:eastAsia="ko-KR"/>
              </w:rPr>
              <w:t>gc</w:t>
            </w:r>
            <w:r>
              <w:rPr>
                <w:b w:val="0"/>
                <w:sz w:val="16"/>
                <w:szCs w:val="18"/>
                <w:lang w:eastAsia="ko-KR"/>
              </w:rPr>
              <w:t>herian</w:t>
            </w:r>
            <w:r w:rsidRPr="00BF7A21">
              <w:rPr>
                <w:b w:val="0"/>
                <w:sz w:val="16"/>
                <w:szCs w:val="18"/>
                <w:lang w:eastAsia="ko-KR"/>
              </w:rPr>
              <w:t>@qti.qualcomm.com</w:t>
            </w:r>
          </w:p>
        </w:tc>
      </w:tr>
      <w:tr w:rsidR="009A1B64" w:rsidRPr="00CC2C3C" w14:paraId="7B28DFFE" w14:textId="77777777" w:rsidTr="00E547CE">
        <w:trPr>
          <w:jc w:val="center"/>
        </w:trPr>
        <w:tc>
          <w:tcPr>
            <w:tcW w:w="1705" w:type="dxa"/>
            <w:vAlign w:val="center"/>
          </w:tcPr>
          <w:p w14:paraId="6F485E00" w14:textId="364009EF" w:rsidR="009A1B64" w:rsidRDefault="009A1B64" w:rsidP="00C75F57">
            <w:pPr>
              <w:pStyle w:val="T2"/>
              <w:suppressAutoHyphens/>
              <w:spacing w:after="0"/>
              <w:ind w:left="0" w:right="0"/>
              <w:jc w:val="left"/>
              <w:rPr>
                <w:b w:val="0"/>
                <w:sz w:val="18"/>
                <w:szCs w:val="18"/>
                <w:lang w:eastAsia="ko-KR"/>
              </w:rPr>
            </w:pPr>
            <w:r>
              <w:rPr>
                <w:b w:val="0"/>
                <w:sz w:val="18"/>
                <w:szCs w:val="18"/>
                <w:lang w:eastAsia="ko-KR"/>
              </w:rPr>
              <w:t>Duncan Ho</w:t>
            </w:r>
          </w:p>
        </w:tc>
        <w:tc>
          <w:tcPr>
            <w:tcW w:w="1695" w:type="dxa"/>
            <w:vAlign w:val="center"/>
          </w:tcPr>
          <w:p w14:paraId="464B278D" w14:textId="2D6A45FD" w:rsidR="009A1B64" w:rsidRDefault="009A1B64" w:rsidP="00C75F57">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tcPr>
          <w:p w14:paraId="4C39284F" w14:textId="77777777" w:rsidR="009A1B64" w:rsidRPr="000A26E7" w:rsidRDefault="009A1B64" w:rsidP="00C75F57">
            <w:pPr>
              <w:pStyle w:val="T2"/>
              <w:suppressAutoHyphens/>
              <w:spacing w:after="0"/>
              <w:ind w:left="0" w:right="0"/>
              <w:jc w:val="left"/>
              <w:rPr>
                <w:b w:val="0"/>
                <w:sz w:val="18"/>
                <w:szCs w:val="18"/>
                <w:lang w:eastAsia="ko-KR"/>
              </w:rPr>
            </w:pPr>
          </w:p>
        </w:tc>
        <w:tc>
          <w:tcPr>
            <w:tcW w:w="1710" w:type="dxa"/>
            <w:vAlign w:val="center"/>
          </w:tcPr>
          <w:p w14:paraId="47CC419B" w14:textId="77777777" w:rsidR="009A1B64" w:rsidRPr="00BF7A21" w:rsidRDefault="009A1B64" w:rsidP="00C75F57">
            <w:pPr>
              <w:pStyle w:val="T2"/>
              <w:suppressAutoHyphens/>
              <w:spacing w:after="0"/>
              <w:ind w:left="0" w:right="0"/>
              <w:jc w:val="left"/>
              <w:rPr>
                <w:b w:val="0"/>
                <w:sz w:val="18"/>
                <w:szCs w:val="18"/>
                <w:lang w:eastAsia="ko-KR"/>
              </w:rPr>
            </w:pPr>
          </w:p>
        </w:tc>
        <w:tc>
          <w:tcPr>
            <w:tcW w:w="2291" w:type="dxa"/>
            <w:vAlign w:val="center"/>
          </w:tcPr>
          <w:p w14:paraId="01FDA829" w14:textId="3F9C1512" w:rsidR="009A1B64" w:rsidRPr="00BF7A21" w:rsidRDefault="009A1B64" w:rsidP="00C75F57">
            <w:pPr>
              <w:pStyle w:val="T2"/>
              <w:suppressAutoHyphens/>
              <w:spacing w:after="0"/>
              <w:ind w:left="0" w:right="0"/>
              <w:jc w:val="left"/>
              <w:rPr>
                <w:b w:val="0"/>
                <w:sz w:val="16"/>
                <w:szCs w:val="18"/>
                <w:lang w:eastAsia="ko-KR"/>
              </w:rPr>
            </w:pPr>
            <w:r>
              <w:rPr>
                <w:b w:val="0"/>
                <w:sz w:val="16"/>
                <w:szCs w:val="18"/>
                <w:lang w:eastAsia="ko-KR"/>
              </w:rPr>
              <w:t>dho@qti.qualcomm.com</w:t>
            </w:r>
          </w:p>
        </w:tc>
      </w:tr>
      <w:tr w:rsidR="009A1B64" w:rsidRPr="00CC2C3C" w14:paraId="25F6F9E0" w14:textId="77777777" w:rsidTr="00E547CE">
        <w:trPr>
          <w:jc w:val="center"/>
        </w:trPr>
        <w:tc>
          <w:tcPr>
            <w:tcW w:w="1705" w:type="dxa"/>
            <w:vAlign w:val="center"/>
          </w:tcPr>
          <w:p w14:paraId="39F3BE09" w14:textId="7F170A2D" w:rsidR="009A1B64" w:rsidRDefault="009A1B64" w:rsidP="00C75F57">
            <w:pPr>
              <w:pStyle w:val="T2"/>
              <w:suppressAutoHyphens/>
              <w:spacing w:after="0"/>
              <w:ind w:left="0" w:right="0"/>
              <w:jc w:val="left"/>
              <w:rPr>
                <w:b w:val="0"/>
                <w:sz w:val="18"/>
                <w:szCs w:val="18"/>
                <w:lang w:eastAsia="ko-KR"/>
              </w:rPr>
            </w:pPr>
            <w:r>
              <w:rPr>
                <w:b w:val="0"/>
                <w:sz w:val="18"/>
                <w:szCs w:val="18"/>
                <w:lang w:eastAsia="ko-KR"/>
              </w:rPr>
              <w:t>Yanjun Sun</w:t>
            </w:r>
          </w:p>
        </w:tc>
        <w:tc>
          <w:tcPr>
            <w:tcW w:w="1695" w:type="dxa"/>
            <w:vAlign w:val="center"/>
          </w:tcPr>
          <w:p w14:paraId="56CE3A28" w14:textId="149DC8C4" w:rsidR="009A1B64" w:rsidRDefault="009A1B64" w:rsidP="00C75F57">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tcPr>
          <w:p w14:paraId="4099F709" w14:textId="77777777" w:rsidR="009A1B64" w:rsidRPr="000A26E7" w:rsidRDefault="009A1B64" w:rsidP="00C75F57">
            <w:pPr>
              <w:pStyle w:val="T2"/>
              <w:suppressAutoHyphens/>
              <w:spacing w:after="0"/>
              <w:ind w:left="0" w:right="0"/>
              <w:jc w:val="left"/>
              <w:rPr>
                <w:b w:val="0"/>
                <w:sz w:val="18"/>
                <w:szCs w:val="18"/>
                <w:lang w:eastAsia="ko-KR"/>
              </w:rPr>
            </w:pPr>
          </w:p>
        </w:tc>
        <w:tc>
          <w:tcPr>
            <w:tcW w:w="1710" w:type="dxa"/>
            <w:vAlign w:val="center"/>
          </w:tcPr>
          <w:p w14:paraId="6DA6DA53" w14:textId="77777777" w:rsidR="009A1B64" w:rsidRPr="00BF7A21" w:rsidRDefault="009A1B64" w:rsidP="00C75F57">
            <w:pPr>
              <w:pStyle w:val="T2"/>
              <w:suppressAutoHyphens/>
              <w:spacing w:after="0"/>
              <w:ind w:left="0" w:right="0"/>
              <w:jc w:val="left"/>
              <w:rPr>
                <w:b w:val="0"/>
                <w:sz w:val="18"/>
                <w:szCs w:val="18"/>
                <w:lang w:eastAsia="ko-KR"/>
              </w:rPr>
            </w:pPr>
          </w:p>
        </w:tc>
        <w:tc>
          <w:tcPr>
            <w:tcW w:w="2291" w:type="dxa"/>
            <w:vAlign w:val="center"/>
          </w:tcPr>
          <w:p w14:paraId="35129BFD" w14:textId="6DDE4DB7" w:rsidR="009A1B64" w:rsidRPr="00BF7A21" w:rsidRDefault="00F421A5" w:rsidP="00C75F57">
            <w:pPr>
              <w:pStyle w:val="T2"/>
              <w:suppressAutoHyphens/>
              <w:spacing w:after="0"/>
              <w:ind w:left="0" w:right="0"/>
              <w:jc w:val="left"/>
              <w:rPr>
                <w:b w:val="0"/>
                <w:sz w:val="16"/>
                <w:szCs w:val="18"/>
                <w:lang w:eastAsia="ko-KR"/>
              </w:rPr>
            </w:pPr>
            <w:r>
              <w:rPr>
                <w:b w:val="0"/>
                <w:sz w:val="16"/>
                <w:szCs w:val="18"/>
                <w:lang w:eastAsia="ko-KR"/>
              </w:rPr>
              <w:t>yanjuns@qti.qualcomm.com</w:t>
            </w:r>
          </w:p>
        </w:tc>
      </w:tr>
      <w:tr w:rsidR="00566807" w:rsidRPr="00CC2C3C" w14:paraId="5F2A71D8" w14:textId="77777777" w:rsidTr="00E547CE">
        <w:trPr>
          <w:jc w:val="center"/>
        </w:trPr>
        <w:tc>
          <w:tcPr>
            <w:tcW w:w="1705" w:type="dxa"/>
            <w:vAlign w:val="center"/>
          </w:tcPr>
          <w:p w14:paraId="3FDB37B4" w14:textId="3453E7F6" w:rsidR="00566807" w:rsidRDefault="00566807" w:rsidP="00C75F57">
            <w:pPr>
              <w:pStyle w:val="T2"/>
              <w:suppressAutoHyphens/>
              <w:spacing w:after="0"/>
              <w:ind w:left="0" w:right="0"/>
              <w:jc w:val="left"/>
              <w:rPr>
                <w:b w:val="0"/>
                <w:sz w:val="18"/>
                <w:szCs w:val="18"/>
                <w:lang w:eastAsia="ko-KR"/>
              </w:rPr>
            </w:pPr>
            <w:r>
              <w:rPr>
                <w:b w:val="0"/>
                <w:sz w:val="18"/>
                <w:szCs w:val="18"/>
                <w:lang w:eastAsia="ko-KR"/>
              </w:rPr>
              <w:t>Abdel Karim Ajami</w:t>
            </w:r>
          </w:p>
        </w:tc>
        <w:tc>
          <w:tcPr>
            <w:tcW w:w="1695" w:type="dxa"/>
            <w:vAlign w:val="center"/>
          </w:tcPr>
          <w:p w14:paraId="57F4CB62" w14:textId="26545104" w:rsidR="00566807" w:rsidRDefault="00566807" w:rsidP="00C75F57">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tcPr>
          <w:p w14:paraId="652B4405" w14:textId="77777777" w:rsidR="00566807" w:rsidRPr="000A26E7" w:rsidRDefault="00566807" w:rsidP="00C75F57">
            <w:pPr>
              <w:pStyle w:val="T2"/>
              <w:suppressAutoHyphens/>
              <w:spacing w:after="0"/>
              <w:ind w:left="0" w:right="0"/>
              <w:jc w:val="left"/>
              <w:rPr>
                <w:b w:val="0"/>
                <w:sz w:val="18"/>
                <w:szCs w:val="18"/>
                <w:lang w:eastAsia="ko-KR"/>
              </w:rPr>
            </w:pPr>
          </w:p>
        </w:tc>
        <w:tc>
          <w:tcPr>
            <w:tcW w:w="1710" w:type="dxa"/>
            <w:vAlign w:val="center"/>
          </w:tcPr>
          <w:p w14:paraId="47DD505A" w14:textId="77777777" w:rsidR="00566807" w:rsidRPr="00BF7A21" w:rsidRDefault="00566807" w:rsidP="00C75F57">
            <w:pPr>
              <w:pStyle w:val="T2"/>
              <w:suppressAutoHyphens/>
              <w:spacing w:after="0"/>
              <w:ind w:left="0" w:right="0"/>
              <w:jc w:val="left"/>
              <w:rPr>
                <w:b w:val="0"/>
                <w:sz w:val="18"/>
                <w:szCs w:val="18"/>
                <w:lang w:eastAsia="ko-KR"/>
              </w:rPr>
            </w:pPr>
          </w:p>
        </w:tc>
        <w:tc>
          <w:tcPr>
            <w:tcW w:w="2291" w:type="dxa"/>
            <w:vAlign w:val="center"/>
          </w:tcPr>
          <w:p w14:paraId="1060730D" w14:textId="48EE3746" w:rsidR="00566807" w:rsidRDefault="001F142A" w:rsidP="00C75F57">
            <w:pPr>
              <w:pStyle w:val="T2"/>
              <w:suppressAutoHyphens/>
              <w:spacing w:after="0"/>
              <w:ind w:left="0" w:right="0"/>
              <w:jc w:val="left"/>
              <w:rPr>
                <w:b w:val="0"/>
                <w:sz w:val="16"/>
                <w:szCs w:val="18"/>
                <w:lang w:eastAsia="ko-KR"/>
              </w:rPr>
            </w:pPr>
            <w:r>
              <w:rPr>
                <w:b w:val="0"/>
                <w:sz w:val="16"/>
                <w:szCs w:val="18"/>
                <w:lang w:eastAsia="ko-KR"/>
              </w:rPr>
              <w:t>aajami@qti.qualcomm.com</w:t>
            </w:r>
          </w:p>
        </w:tc>
      </w:tr>
      <w:tr w:rsidR="00611AAB" w:rsidRPr="00CC2C3C" w14:paraId="253DC5FA" w14:textId="77777777" w:rsidTr="00E547CE">
        <w:trPr>
          <w:jc w:val="center"/>
        </w:trPr>
        <w:tc>
          <w:tcPr>
            <w:tcW w:w="1705" w:type="dxa"/>
            <w:vAlign w:val="center"/>
          </w:tcPr>
          <w:p w14:paraId="5EB02302" w14:textId="53341AEB" w:rsidR="00611AAB" w:rsidRDefault="00611AAB" w:rsidP="00C75F57">
            <w:pPr>
              <w:pStyle w:val="T2"/>
              <w:suppressAutoHyphens/>
              <w:spacing w:after="0"/>
              <w:ind w:left="0" w:right="0"/>
              <w:jc w:val="left"/>
              <w:rPr>
                <w:b w:val="0"/>
                <w:sz w:val="18"/>
                <w:szCs w:val="18"/>
                <w:lang w:eastAsia="ko-KR"/>
              </w:rPr>
            </w:pPr>
            <w:r>
              <w:rPr>
                <w:b w:val="0"/>
                <w:sz w:val="18"/>
                <w:szCs w:val="18"/>
                <w:lang w:eastAsia="ko-KR"/>
              </w:rPr>
              <w:t>Rubayet Shafin</w:t>
            </w:r>
          </w:p>
        </w:tc>
        <w:tc>
          <w:tcPr>
            <w:tcW w:w="1695" w:type="dxa"/>
            <w:vAlign w:val="center"/>
          </w:tcPr>
          <w:p w14:paraId="263BDB18" w14:textId="44BB6814" w:rsidR="00611AAB" w:rsidRDefault="00611AAB" w:rsidP="00C75F57">
            <w:pPr>
              <w:pStyle w:val="T2"/>
              <w:suppressAutoHyphens/>
              <w:spacing w:after="0"/>
              <w:ind w:left="0" w:right="0"/>
              <w:jc w:val="left"/>
              <w:rPr>
                <w:b w:val="0"/>
                <w:sz w:val="18"/>
                <w:szCs w:val="18"/>
                <w:lang w:eastAsia="ko-KR"/>
              </w:rPr>
            </w:pPr>
            <w:r>
              <w:rPr>
                <w:b w:val="0"/>
                <w:sz w:val="18"/>
                <w:szCs w:val="18"/>
                <w:lang w:eastAsia="ko-KR"/>
              </w:rPr>
              <w:t>SRA</w:t>
            </w:r>
          </w:p>
        </w:tc>
        <w:tc>
          <w:tcPr>
            <w:tcW w:w="2175" w:type="dxa"/>
          </w:tcPr>
          <w:p w14:paraId="6150F99D" w14:textId="77777777" w:rsidR="00611AAB" w:rsidRPr="000A26E7" w:rsidRDefault="00611AAB" w:rsidP="00C75F57">
            <w:pPr>
              <w:pStyle w:val="T2"/>
              <w:suppressAutoHyphens/>
              <w:spacing w:after="0"/>
              <w:ind w:left="0" w:right="0"/>
              <w:jc w:val="left"/>
              <w:rPr>
                <w:b w:val="0"/>
                <w:sz w:val="18"/>
                <w:szCs w:val="18"/>
                <w:lang w:eastAsia="ko-KR"/>
              </w:rPr>
            </w:pPr>
          </w:p>
        </w:tc>
        <w:tc>
          <w:tcPr>
            <w:tcW w:w="1710" w:type="dxa"/>
            <w:vAlign w:val="center"/>
          </w:tcPr>
          <w:p w14:paraId="7A84EA54" w14:textId="77777777" w:rsidR="00611AAB" w:rsidRPr="00BF7A21" w:rsidRDefault="00611AAB" w:rsidP="00C75F57">
            <w:pPr>
              <w:pStyle w:val="T2"/>
              <w:suppressAutoHyphens/>
              <w:spacing w:after="0"/>
              <w:ind w:left="0" w:right="0"/>
              <w:jc w:val="left"/>
              <w:rPr>
                <w:b w:val="0"/>
                <w:sz w:val="18"/>
                <w:szCs w:val="18"/>
                <w:lang w:eastAsia="ko-KR"/>
              </w:rPr>
            </w:pPr>
          </w:p>
        </w:tc>
        <w:tc>
          <w:tcPr>
            <w:tcW w:w="2291" w:type="dxa"/>
            <w:vAlign w:val="center"/>
          </w:tcPr>
          <w:p w14:paraId="581E80BD" w14:textId="77777777" w:rsidR="00611AAB" w:rsidRDefault="00611AAB" w:rsidP="00C75F57">
            <w:pPr>
              <w:pStyle w:val="T2"/>
              <w:suppressAutoHyphens/>
              <w:spacing w:after="0"/>
              <w:ind w:left="0" w:right="0"/>
              <w:jc w:val="left"/>
              <w:rPr>
                <w:b w:val="0"/>
                <w:sz w:val="16"/>
                <w:szCs w:val="18"/>
                <w:lang w:eastAsia="ko-KR"/>
              </w:rPr>
            </w:pPr>
          </w:p>
        </w:tc>
      </w:tr>
      <w:tr w:rsidR="00EE67DF" w:rsidRPr="00CC2C3C" w14:paraId="29181956" w14:textId="77777777" w:rsidTr="00E547CE">
        <w:trPr>
          <w:jc w:val="center"/>
        </w:trPr>
        <w:tc>
          <w:tcPr>
            <w:tcW w:w="1705" w:type="dxa"/>
            <w:vAlign w:val="center"/>
          </w:tcPr>
          <w:p w14:paraId="0E4D2531" w14:textId="6136D125" w:rsidR="00EE67DF" w:rsidRDefault="00EE67DF" w:rsidP="00C75F57">
            <w:pPr>
              <w:pStyle w:val="T2"/>
              <w:suppressAutoHyphens/>
              <w:spacing w:after="0"/>
              <w:ind w:left="0" w:right="0"/>
              <w:jc w:val="left"/>
              <w:rPr>
                <w:b w:val="0"/>
                <w:sz w:val="18"/>
                <w:szCs w:val="18"/>
                <w:lang w:eastAsia="ko-KR"/>
              </w:rPr>
            </w:pPr>
            <w:r>
              <w:rPr>
                <w:b w:val="0"/>
                <w:sz w:val="18"/>
                <w:szCs w:val="18"/>
                <w:lang w:eastAsia="ko-KR"/>
              </w:rPr>
              <w:t>Tomo Adachi</w:t>
            </w:r>
          </w:p>
        </w:tc>
        <w:tc>
          <w:tcPr>
            <w:tcW w:w="1695" w:type="dxa"/>
            <w:vAlign w:val="center"/>
          </w:tcPr>
          <w:p w14:paraId="40988831" w14:textId="396D8098" w:rsidR="00EE67DF" w:rsidRDefault="00EE67DF" w:rsidP="00C75F57">
            <w:pPr>
              <w:pStyle w:val="T2"/>
              <w:suppressAutoHyphens/>
              <w:spacing w:after="0"/>
              <w:ind w:left="0" w:right="0"/>
              <w:jc w:val="left"/>
              <w:rPr>
                <w:b w:val="0"/>
                <w:sz w:val="18"/>
                <w:szCs w:val="18"/>
                <w:lang w:eastAsia="ko-KR"/>
              </w:rPr>
            </w:pPr>
            <w:r>
              <w:rPr>
                <w:b w:val="0"/>
                <w:sz w:val="18"/>
                <w:szCs w:val="18"/>
                <w:lang w:eastAsia="ko-KR"/>
              </w:rPr>
              <w:t>Toshiba</w:t>
            </w:r>
          </w:p>
        </w:tc>
        <w:tc>
          <w:tcPr>
            <w:tcW w:w="2175" w:type="dxa"/>
          </w:tcPr>
          <w:p w14:paraId="36AD8CE7" w14:textId="77777777" w:rsidR="00EE67DF" w:rsidRPr="000A26E7" w:rsidRDefault="00EE67DF" w:rsidP="00C75F57">
            <w:pPr>
              <w:pStyle w:val="T2"/>
              <w:suppressAutoHyphens/>
              <w:spacing w:after="0"/>
              <w:ind w:left="0" w:right="0"/>
              <w:jc w:val="left"/>
              <w:rPr>
                <w:b w:val="0"/>
                <w:sz w:val="18"/>
                <w:szCs w:val="18"/>
                <w:lang w:eastAsia="ko-KR"/>
              </w:rPr>
            </w:pPr>
          </w:p>
        </w:tc>
        <w:tc>
          <w:tcPr>
            <w:tcW w:w="1710" w:type="dxa"/>
            <w:vAlign w:val="center"/>
          </w:tcPr>
          <w:p w14:paraId="3B03503C" w14:textId="77777777" w:rsidR="00EE67DF" w:rsidRPr="00BF7A21" w:rsidRDefault="00EE67DF" w:rsidP="00C75F57">
            <w:pPr>
              <w:pStyle w:val="T2"/>
              <w:suppressAutoHyphens/>
              <w:spacing w:after="0"/>
              <w:ind w:left="0" w:right="0"/>
              <w:jc w:val="left"/>
              <w:rPr>
                <w:b w:val="0"/>
                <w:sz w:val="18"/>
                <w:szCs w:val="18"/>
                <w:lang w:eastAsia="ko-KR"/>
              </w:rPr>
            </w:pPr>
          </w:p>
        </w:tc>
        <w:tc>
          <w:tcPr>
            <w:tcW w:w="2291" w:type="dxa"/>
            <w:vAlign w:val="center"/>
          </w:tcPr>
          <w:p w14:paraId="0929F13B" w14:textId="77777777" w:rsidR="00EE67DF" w:rsidRDefault="00EE67DF" w:rsidP="00C75F57">
            <w:pPr>
              <w:pStyle w:val="T2"/>
              <w:suppressAutoHyphens/>
              <w:spacing w:after="0"/>
              <w:ind w:left="0" w:right="0"/>
              <w:jc w:val="left"/>
              <w:rPr>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66607763" w14:textId="440E5532" w:rsidR="00467E8A" w:rsidRDefault="00467E8A" w:rsidP="00467E8A">
      <w:pPr>
        <w:suppressAutoHyphens/>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607318">
        <w:rPr>
          <w:rFonts w:cs="Times New Roman"/>
          <w:sz w:val="18"/>
          <w:szCs w:val="18"/>
          <w:lang w:eastAsia="ko-KR"/>
        </w:rPr>
        <w:t xml:space="preserve"> </w:t>
      </w:r>
      <w:r w:rsidR="002F2487" w:rsidRPr="003439B9">
        <w:rPr>
          <w:rFonts w:cs="Times New Roman"/>
          <w:sz w:val="18"/>
          <w:szCs w:val="18"/>
          <w:lang w:eastAsia="ko-KR"/>
        </w:rPr>
        <w:t>1</w:t>
      </w:r>
      <w:r w:rsidR="00D65D3B">
        <w:rPr>
          <w:rFonts w:cs="Times New Roman"/>
          <w:sz w:val="18"/>
          <w:szCs w:val="18"/>
          <w:lang w:eastAsia="ko-KR"/>
        </w:rPr>
        <w:t>1</w:t>
      </w:r>
      <w:r w:rsidR="00CD5766">
        <w:rPr>
          <w:rFonts w:cs="Times New Roman"/>
          <w:sz w:val="18"/>
          <w:szCs w:val="18"/>
          <w:lang w:eastAsia="ko-KR"/>
        </w:rPr>
        <w:t xml:space="preserve"> </w:t>
      </w:r>
      <w:r>
        <w:rPr>
          <w:rFonts w:cs="Times New Roman"/>
          <w:sz w:val="18"/>
          <w:szCs w:val="18"/>
          <w:lang w:eastAsia="ko-KR"/>
        </w:rPr>
        <w:t xml:space="preserve">CIDs </w:t>
      </w:r>
      <w:r w:rsidRPr="00D140D7">
        <w:rPr>
          <w:rFonts w:cs="Times New Roman"/>
          <w:sz w:val="18"/>
          <w:szCs w:val="18"/>
          <w:lang w:eastAsia="ko-KR"/>
        </w:rPr>
        <w:t>received for TG</w:t>
      </w:r>
      <w:r w:rsidR="00EB5BC1">
        <w:rPr>
          <w:rFonts w:cs="Times New Roman"/>
          <w:sz w:val="18"/>
          <w:szCs w:val="18"/>
          <w:lang w:eastAsia="ko-KR"/>
        </w:rPr>
        <w:t>be CC</w:t>
      </w:r>
      <w:r w:rsidR="00C46986">
        <w:rPr>
          <w:rFonts w:cs="Times New Roman"/>
          <w:sz w:val="18"/>
          <w:szCs w:val="18"/>
          <w:lang w:eastAsia="ko-KR"/>
        </w:rPr>
        <w:t>3</w:t>
      </w:r>
      <w:r w:rsidR="001F142A">
        <w:rPr>
          <w:rFonts w:cs="Times New Roman"/>
          <w:sz w:val="18"/>
          <w:szCs w:val="18"/>
          <w:lang w:eastAsia="ko-KR"/>
        </w:rPr>
        <w:t>6</w:t>
      </w:r>
      <w:r>
        <w:rPr>
          <w:rFonts w:cs="Times New Roman"/>
          <w:sz w:val="18"/>
          <w:szCs w:val="18"/>
          <w:lang w:eastAsia="ko-KR"/>
        </w:rPr>
        <w:t>:</w:t>
      </w:r>
    </w:p>
    <w:p w14:paraId="474A4766" w14:textId="23957267" w:rsidR="009C3F3E" w:rsidRPr="00C233DB" w:rsidRDefault="0069355D" w:rsidP="00C75F57">
      <w:pPr>
        <w:suppressAutoHyphens/>
        <w:jc w:val="both"/>
        <w:rPr>
          <w:rFonts w:ascii="Times New Roman" w:hAnsi="Times New Roman" w:cs="Times New Roman"/>
          <w:sz w:val="18"/>
          <w:szCs w:val="18"/>
          <w:lang w:eastAsia="ko-KR"/>
        </w:rPr>
      </w:pPr>
      <w:r>
        <w:rPr>
          <w:rFonts w:ascii="Times New Roman" w:hAnsi="Times New Roman" w:cs="Times New Roman"/>
          <w:sz w:val="18"/>
          <w:szCs w:val="18"/>
          <w:lang w:eastAsia="ko-KR"/>
        </w:rPr>
        <w:t xml:space="preserve">4105, 6181, 6230, 5767, 6226, </w:t>
      </w:r>
      <w:r w:rsidR="00FD7A83">
        <w:rPr>
          <w:rFonts w:ascii="Times New Roman" w:hAnsi="Times New Roman" w:cs="Times New Roman"/>
          <w:sz w:val="18"/>
          <w:szCs w:val="18"/>
          <w:lang w:eastAsia="ko-KR"/>
        </w:rPr>
        <w:t xml:space="preserve">6565, </w:t>
      </w:r>
      <w:r>
        <w:rPr>
          <w:rFonts w:ascii="Times New Roman" w:hAnsi="Times New Roman" w:cs="Times New Roman"/>
          <w:sz w:val="18"/>
          <w:szCs w:val="18"/>
          <w:lang w:eastAsia="ko-KR"/>
        </w:rPr>
        <w:t xml:space="preserve">6975, 7846, 8294, 4269, </w:t>
      </w:r>
      <w:r w:rsidR="008825BF">
        <w:rPr>
          <w:rFonts w:ascii="Times New Roman" w:hAnsi="Times New Roman" w:cs="Times New Roman"/>
          <w:sz w:val="18"/>
          <w:szCs w:val="18"/>
          <w:lang w:eastAsia="ko-KR"/>
        </w:rPr>
        <w:t>7708</w:t>
      </w:r>
    </w:p>
    <w:bookmarkEnd w:id="0"/>
    <w:p w14:paraId="4F0ECC3D" w14:textId="77777777" w:rsidR="00532160" w:rsidRPr="00CE1ADE" w:rsidRDefault="00532160" w:rsidP="00C75F57">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6F2A05" w:rsidRDefault="0067472C" w:rsidP="00C75F57">
      <w:pPr>
        <w:suppressAutoHyphens/>
        <w:spacing w:after="0" w:line="240" w:lineRule="auto"/>
        <w:rPr>
          <w:rFonts w:ascii="Times New Roman" w:eastAsia="Malgun Gothic" w:hAnsi="Times New Roman" w:cs="Times New Roman"/>
          <w:b/>
          <w:bCs/>
          <w:sz w:val="18"/>
          <w:szCs w:val="20"/>
          <w:lang w:val="en-GB"/>
        </w:rPr>
      </w:pPr>
      <w:r w:rsidRPr="006F2A05">
        <w:rPr>
          <w:rFonts w:ascii="Times New Roman" w:eastAsia="Malgun Gothic" w:hAnsi="Times New Roman" w:cs="Times New Roman"/>
          <w:b/>
          <w:bCs/>
          <w:sz w:val="18"/>
          <w:szCs w:val="20"/>
          <w:lang w:val="en-GB"/>
        </w:rPr>
        <w:t>Revisions:</w:t>
      </w:r>
    </w:p>
    <w:p w14:paraId="7838625F" w14:textId="72D59D48" w:rsidR="00034CE8" w:rsidRDefault="0067472C"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sidR="00B039D1">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7D14AE60"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7FEF02C3" w14:textId="77777777" w:rsidR="00A353D7" w:rsidRDefault="00A353D7" w:rsidP="00C75F57">
      <w:pPr>
        <w:pStyle w:val="T1"/>
        <w:suppressAutoHyphens/>
        <w:spacing w:after="120"/>
        <w:jc w:val="left"/>
        <w:rPr>
          <w:b w:val="0"/>
          <w:bCs/>
          <w:iCs/>
          <w:color w:val="000000"/>
          <w:sz w:val="20"/>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900"/>
        <w:gridCol w:w="2160"/>
        <w:gridCol w:w="2340"/>
        <w:gridCol w:w="3150"/>
      </w:tblGrid>
      <w:tr w:rsidR="00D41AA9" w:rsidRPr="007E587A" w14:paraId="7B5B751B" w14:textId="77777777" w:rsidTr="00444EBA">
        <w:trPr>
          <w:trHeight w:val="220"/>
          <w:jc w:val="center"/>
        </w:trPr>
        <w:tc>
          <w:tcPr>
            <w:tcW w:w="625" w:type="dxa"/>
            <w:shd w:val="clear" w:color="auto" w:fill="BFBFBF" w:themeFill="background1" w:themeFillShade="BF"/>
            <w:noWrap/>
            <w:vAlign w:val="center"/>
            <w:hideMark/>
          </w:tcPr>
          <w:p w14:paraId="0F49F093"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0105C67F" w14:textId="07723042"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720" w:type="dxa"/>
            <w:shd w:val="clear" w:color="auto" w:fill="BFBFBF" w:themeFill="background1" w:themeFillShade="BF"/>
            <w:noWrap/>
            <w:vAlign w:val="center"/>
          </w:tcPr>
          <w:p w14:paraId="229EE316" w14:textId="13D1F466" w:rsidR="00D41AA9" w:rsidRPr="007E587A" w:rsidRDefault="006D63CC" w:rsidP="00C75F57">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Section</w:t>
            </w:r>
          </w:p>
        </w:tc>
        <w:tc>
          <w:tcPr>
            <w:tcW w:w="900" w:type="dxa"/>
            <w:shd w:val="clear" w:color="auto" w:fill="BFBFBF" w:themeFill="background1" w:themeFillShade="BF"/>
            <w:vAlign w:val="center"/>
          </w:tcPr>
          <w:p w14:paraId="55A77E7B" w14:textId="117F92FB" w:rsidR="006D63CC" w:rsidRPr="007E587A" w:rsidRDefault="006D63CC" w:rsidP="00C75F57">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Pg.Ln</w:t>
            </w:r>
          </w:p>
        </w:tc>
        <w:tc>
          <w:tcPr>
            <w:tcW w:w="2160" w:type="dxa"/>
            <w:shd w:val="clear" w:color="auto" w:fill="BFBFBF" w:themeFill="background1" w:themeFillShade="BF"/>
            <w:noWrap/>
            <w:vAlign w:val="bottom"/>
            <w:hideMark/>
          </w:tcPr>
          <w:p w14:paraId="2E470FE8"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2340" w:type="dxa"/>
            <w:shd w:val="clear" w:color="auto" w:fill="BFBFBF" w:themeFill="background1" w:themeFillShade="BF"/>
            <w:noWrap/>
            <w:vAlign w:val="bottom"/>
            <w:hideMark/>
          </w:tcPr>
          <w:p w14:paraId="773A04E7"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3150" w:type="dxa"/>
            <w:shd w:val="clear" w:color="auto" w:fill="BFBFBF" w:themeFill="background1" w:themeFillShade="BF"/>
            <w:vAlign w:val="center"/>
            <w:hideMark/>
          </w:tcPr>
          <w:p w14:paraId="07DB1904"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624905" w:rsidRPr="008B0293" w14:paraId="443808C4" w14:textId="77777777" w:rsidTr="00444EBA">
        <w:trPr>
          <w:trHeight w:val="220"/>
          <w:jc w:val="center"/>
        </w:trPr>
        <w:tc>
          <w:tcPr>
            <w:tcW w:w="625" w:type="dxa"/>
            <w:shd w:val="clear" w:color="auto" w:fill="auto"/>
            <w:noWrap/>
          </w:tcPr>
          <w:p w14:paraId="72D1DB62" w14:textId="37AC8C10"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4105</w:t>
            </w:r>
          </w:p>
        </w:tc>
        <w:tc>
          <w:tcPr>
            <w:tcW w:w="1080" w:type="dxa"/>
          </w:tcPr>
          <w:p w14:paraId="77DA4552" w14:textId="718606AB"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Abhishek Patil</w:t>
            </w:r>
          </w:p>
        </w:tc>
        <w:tc>
          <w:tcPr>
            <w:tcW w:w="720" w:type="dxa"/>
            <w:shd w:val="clear" w:color="auto" w:fill="auto"/>
            <w:noWrap/>
          </w:tcPr>
          <w:p w14:paraId="0BA24B69" w14:textId="3DBACB8D"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9.4.2.26</w:t>
            </w:r>
          </w:p>
        </w:tc>
        <w:tc>
          <w:tcPr>
            <w:tcW w:w="900" w:type="dxa"/>
          </w:tcPr>
          <w:p w14:paraId="6C33AEEB" w14:textId="421FBCC2"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120.24</w:t>
            </w:r>
          </w:p>
        </w:tc>
        <w:tc>
          <w:tcPr>
            <w:tcW w:w="2160" w:type="dxa"/>
            <w:shd w:val="clear" w:color="auto" w:fill="auto"/>
            <w:noWrap/>
          </w:tcPr>
          <w:p w14:paraId="15CA5AEB" w14:textId="569944D4"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A STA is "affiliated with" a non-AP MLD</w:t>
            </w:r>
          </w:p>
        </w:tc>
        <w:tc>
          <w:tcPr>
            <w:tcW w:w="2340" w:type="dxa"/>
            <w:shd w:val="clear" w:color="auto" w:fill="auto"/>
            <w:noWrap/>
          </w:tcPr>
          <w:p w14:paraId="0F0EB26E" w14:textId="50F25780"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replace "STA of a non-AP MLD" with "STA affiliated with a non-AP MLD"</w:t>
            </w:r>
          </w:p>
        </w:tc>
        <w:tc>
          <w:tcPr>
            <w:tcW w:w="3150" w:type="dxa"/>
            <w:shd w:val="clear" w:color="auto" w:fill="auto"/>
          </w:tcPr>
          <w:p w14:paraId="7C13A535" w14:textId="77777777" w:rsidR="00624905" w:rsidRDefault="00624905" w:rsidP="00624905">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18B5EF0C" w14:textId="77777777" w:rsidR="00624905" w:rsidRDefault="00624905" w:rsidP="00624905">
            <w:pPr>
              <w:suppressAutoHyphens/>
              <w:spacing w:after="0"/>
              <w:rPr>
                <w:rFonts w:ascii="Times New Roman" w:hAnsi="Times New Roman" w:cs="Times New Roman"/>
                <w:b/>
                <w:sz w:val="16"/>
                <w:szCs w:val="16"/>
              </w:rPr>
            </w:pPr>
          </w:p>
          <w:p w14:paraId="16A05E87" w14:textId="77777777" w:rsidR="00624905" w:rsidRPr="00CB5058" w:rsidRDefault="00624905" w:rsidP="00624905">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w:t>
            </w:r>
          </w:p>
          <w:p w14:paraId="2157193E" w14:textId="77777777" w:rsidR="00624905" w:rsidRDefault="00624905" w:rsidP="00624905">
            <w:pPr>
              <w:suppressAutoHyphens/>
              <w:spacing w:after="0"/>
              <w:rPr>
                <w:rFonts w:ascii="Times New Roman" w:hAnsi="Times New Roman" w:cs="Times New Roman"/>
                <w:b/>
                <w:sz w:val="16"/>
                <w:szCs w:val="16"/>
              </w:rPr>
            </w:pPr>
          </w:p>
          <w:p w14:paraId="41DFDD42" w14:textId="0A072EB5" w:rsidR="00624905" w:rsidRDefault="00624905" w:rsidP="00624905">
            <w:pPr>
              <w:suppressAutoHyphens/>
              <w:spacing w:after="0"/>
              <w:rPr>
                <w:rFonts w:ascii="Times New Roman" w:hAnsi="Times New Roman" w:cs="Times New Roman"/>
                <w:b/>
                <w:sz w:val="16"/>
                <w:szCs w:val="16"/>
              </w:rPr>
            </w:pPr>
            <w:r w:rsidRPr="009E6765">
              <w:rPr>
                <w:rFonts w:ascii="Times New Roman" w:hAnsi="Times New Roman" w:cs="Times New Roman"/>
                <w:b/>
                <w:sz w:val="16"/>
                <w:szCs w:val="16"/>
              </w:rPr>
              <w:t>TGbe editor please implement changes as proposed in CID 4</w:t>
            </w:r>
            <w:r>
              <w:rPr>
                <w:rFonts w:ascii="Times New Roman" w:hAnsi="Times New Roman" w:cs="Times New Roman"/>
                <w:b/>
                <w:sz w:val="16"/>
                <w:szCs w:val="16"/>
              </w:rPr>
              <w:t>105</w:t>
            </w:r>
            <w:r w:rsidRPr="009E6765">
              <w:rPr>
                <w:rFonts w:ascii="Times New Roman" w:hAnsi="Times New Roman" w:cs="Times New Roman"/>
                <w:b/>
                <w:sz w:val="16"/>
                <w:szCs w:val="16"/>
              </w:rPr>
              <w:t xml:space="preserve"> and shown in doc 11-21/</w:t>
            </w:r>
            <w:r w:rsidR="00B93449">
              <w:rPr>
                <w:rFonts w:ascii="Times New Roman" w:hAnsi="Times New Roman" w:cs="Times New Roman"/>
                <w:b/>
                <w:sz w:val="16"/>
                <w:szCs w:val="16"/>
              </w:rPr>
              <w:t>1264r0</w:t>
            </w:r>
            <w:r w:rsidRPr="009E6765">
              <w:rPr>
                <w:rFonts w:ascii="Times New Roman" w:hAnsi="Times New Roman" w:cs="Times New Roman"/>
                <w:b/>
                <w:sz w:val="16"/>
                <w:szCs w:val="16"/>
              </w:rPr>
              <w:t xml:space="preserve"> tagged as 4</w:t>
            </w:r>
            <w:r>
              <w:rPr>
                <w:rFonts w:ascii="Times New Roman" w:hAnsi="Times New Roman" w:cs="Times New Roman"/>
                <w:b/>
                <w:sz w:val="16"/>
                <w:szCs w:val="16"/>
              </w:rPr>
              <w:t>105</w:t>
            </w:r>
          </w:p>
        </w:tc>
      </w:tr>
      <w:tr w:rsidR="00624905" w:rsidRPr="008B0293" w14:paraId="38C23E42" w14:textId="77777777" w:rsidTr="00444EBA">
        <w:trPr>
          <w:trHeight w:val="220"/>
          <w:jc w:val="center"/>
        </w:trPr>
        <w:tc>
          <w:tcPr>
            <w:tcW w:w="625" w:type="dxa"/>
            <w:shd w:val="clear" w:color="auto" w:fill="auto"/>
            <w:noWrap/>
          </w:tcPr>
          <w:p w14:paraId="08290501" w14:textId="58E8E969"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6181</w:t>
            </w:r>
          </w:p>
        </w:tc>
        <w:tc>
          <w:tcPr>
            <w:tcW w:w="1080" w:type="dxa"/>
          </w:tcPr>
          <w:p w14:paraId="28B1B601" w14:textId="7A4F46F8"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Michael Montemurro</w:t>
            </w:r>
          </w:p>
        </w:tc>
        <w:tc>
          <w:tcPr>
            <w:tcW w:w="720" w:type="dxa"/>
            <w:shd w:val="clear" w:color="auto" w:fill="auto"/>
            <w:noWrap/>
          </w:tcPr>
          <w:p w14:paraId="44A01882" w14:textId="4E629287"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9.4.2.26</w:t>
            </w:r>
          </w:p>
        </w:tc>
        <w:tc>
          <w:tcPr>
            <w:tcW w:w="900" w:type="dxa"/>
          </w:tcPr>
          <w:p w14:paraId="4CD90C64" w14:textId="369C1764"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120.24</w:t>
            </w:r>
          </w:p>
        </w:tc>
        <w:tc>
          <w:tcPr>
            <w:tcW w:w="2160" w:type="dxa"/>
            <w:shd w:val="clear" w:color="auto" w:fill="auto"/>
            <w:noWrap/>
          </w:tcPr>
          <w:p w14:paraId="3DBD3803" w14:textId="1D3A22B5"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It a STA affiliated with a non-AP MLD, not a STA "of".</w:t>
            </w:r>
          </w:p>
        </w:tc>
        <w:tc>
          <w:tcPr>
            <w:tcW w:w="2340" w:type="dxa"/>
            <w:shd w:val="clear" w:color="auto" w:fill="auto"/>
            <w:noWrap/>
          </w:tcPr>
          <w:p w14:paraId="1F1AA335" w14:textId="5A524940"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Change "or a STA of" to "or as STA affiliated with"</w:t>
            </w:r>
          </w:p>
        </w:tc>
        <w:tc>
          <w:tcPr>
            <w:tcW w:w="3150" w:type="dxa"/>
            <w:shd w:val="clear" w:color="auto" w:fill="auto"/>
          </w:tcPr>
          <w:p w14:paraId="21D111BD" w14:textId="77777777" w:rsidR="00624905" w:rsidRDefault="00624905" w:rsidP="00624905">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6CA2524E" w14:textId="77777777" w:rsidR="00624905" w:rsidRDefault="00624905" w:rsidP="00624905">
            <w:pPr>
              <w:suppressAutoHyphens/>
              <w:spacing w:after="0"/>
              <w:rPr>
                <w:rFonts w:ascii="Times New Roman" w:hAnsi="Times New Roman" w:cs="Times New Roman"/>
                <w:b/>
                <w:sz w:val="16"/>
                <w:szCs w:val="16"/>
              </w:rPr>
            </w:pPr>
          </w:p>
          <w:p w14:paraId="2A3C6197" w14:textId="77777777" w:rsidR="00624905" w:rsidRPr="00CB5058" w:rsidRDefault="00624905" w:rsidP="00624905">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w:t>
            </w:r>
          </w:p>
          <w:p w14:paraId="69789D05" w14:textId="77777777" w:rsidR="00624905" w:rsidRDefault="00624905" w:rsidP="00624905">
            <w:pPr>
              <w:suppressAutoHyphens/>
              <w:spacing w:after="0"/>
              <w:rPr>
                <w:rFonts w:ascii="Times New Roman" w:hAnsi="Times New Roman" w:cs="Times New Roman"/>
                <w:b/>
                <w:sz w:val="16"/>
                <w:szCs w:val="16"/>
              </w:rPr>
            </w:pPr>
          </w:p>
          <w:p w14:paraId="5BF3F31B" w14:textId="622A7A93" w:rsidR="00624905" w:rsidRDefault="00624905" w:rsidP="00624905">
            <w:pPr>
              <w:suppressAutoHyphens/>
              <w:spacing w:after="0"/>
              <w:rPr>
                <w:rFonts w:ascii="Times New Roman" w:hAnsi="Times New Roman" w:cs="Times New Roman"/>
                <w:b/>
                <w:sz w:val="16"/>
                <w:szCs w:val="16"/>
              </w:rPr>
            </w:pPr>
            <w:r w:rsidRPr="009E6765">
              <w:rPr>
                <w:rFonts w:ascii="Times New Roman" w:hAnsi="Times New Roman" w:cs="Times New Roman"/>
                <w:b/>
                <w:sz w:val="16"/>
                <w:szCs w:val="16"/>
              </w:rPr>
              <w:t>TGbe editor please implement changes as proposed in CID 4</w:t>
            </w:r>
            <w:r>
              <w:rPr>
                <w:rFonts w:ascii="Times New Roman" w:hAnsi="Times New Roman" w:cs="Times New Roman"/>
                <w:b/>
                <w:sz w:val="16"/>
                <w:szCs w:val="16"/>
              </w:rPr>
              <w:t>105</w:t>
            </w:r>
            <w:r w:rsidRPr="009E6765">
              <w:rPr>
                <w:rFonts w:ascii="Times New Roman" w:hAnsi="Times New Roman" w:cs="Times New Roman"/>
                <w:b/>
                <w:sz w:val="16"/>
                <w:szCs w:val="16"/>
              </w:rPr>
              <w:t xml:space="preserve"> and shown in doc 11-21/</w:t>
            </w:r>
            <w:r w:rsidR="00B93449">
              <w:rPr>
                <w:rFonts w:ascii="Times New Roman" w:hAnsi="Times New Roman" w:cs="Times New Roman"/>
                <w:b/>
                <w:sz w:val="16"/>
                <w:szCs w:val="16"/>
              </w:rPr>
              <w:t>1264r0</w:t>
            </w:r>
            <w:r w:rsidRPr="009E6765">
              <w:rPr>
                <w:rFonts w:ascii="Times New Roman" w:hAnsi="Times New Roman" w:cs="Times New Roman"/>
                <w:b/>
                <w:sz w:val="16"/>
                <w:szCs w:val="16"/>
              </w:rPr>
              <w:t xml:space="preserve"> tagged as 4</w:t>
            </w:r>
            <w:r>
              <w:rPr>
                <w:rFonts w:ascii="Times New Roman" w:hAnsi="Times New Roman" w:cs="Times New Roman"/>
                <w:b/>
                <w:sz w:val="16"/>
                <w:szCs w:val="16"/>
              </w:rPr>
              <w:t>105</w:t>
            </w:r>
          </w:p>
        </w:tc>
      </w:tr>
      <w:tr w:rsidR="00624905" w:rsidRPr="008B0293" w14:paraId="42A12509" w14:textId="77777777" w:rsidTr="00444EBA">
        <w:trPr>
          <w:trHeight w:val="220"/>
          <w:jc w:val="center"/>
        </w:trPr>
        <w:tc>
          <w:tcPr>
            <w:tcW w:w="625" w:type="dxa"/>
            <w:shd w:val="clear" w:color="auto" w:fill="auto"/>
            <w:noWrap/>
          </w:tcPr>
          <w:p w14:paraId="74548CE0" w14:textId="0627AFEC"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6230</w:t>
            </w:r>
          </w:p>
        </w:tc>
        <w:tc>
          <w:tcPr>
            <w:tcW w:w="1080" w:type="dxa"/>
          </w:tcPr>
          <w:p w14:paraId="6AAD5B98" w14:textId="3B94B059"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Ming Gan</w:t>
            </w:r>
          </w:p>
        </w:tc>
        <w:tc>
          <w:tcPr>
            <w:tcW w:w="720" w:type="dxa"/>
            <w:shd w:val="clear" w:color="auto" w:fill="auto"/>
            <w:noWrap/>
          </w:tcPr>
          <w:p w14:paraId="179FB78E" w14:textId="523E2856"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9.4.2.36</w:t>
            </w:r>
          </w:p>
        </w:tc>
        <w:tc>
          <w:tcPr>
            <w:tcW w:w="900" w:type="dxa"/>
          </w:tcPr>
          <w:p w14:paraId="65517430" w14:textId="359E5B90"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120.57</w:t>
            </w:r>
          </w:p>
        </w:tc>
        <w:tc>
          <w:tcPr>
            <w:tcW w:w="2160" w:type="dxa"/>
            <w:shd w:val="clear" w:color="auto" w:fill="auto"/>
            <w:noWrap/>
          </w:tcPr>
          <w:p w14:paraId="00E338B9" w14:textId="172B6181"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Please split this paragraph into two parts, one is for Capabilities element, the other is for Operation element</w:t>
            </w:r>
          </w:p>
        </w:tc>
        <w:tc>
          <w:tcPr>
            <w:tcW w:w="2340" w:type="dxa"/>
            <w:shd w:val="clear" w:color="auto" w:fill="auto"/>
            <w:noWrap/>
          </w:tcPr>
          <w:p w14:paraId="2803B82C" w14:textId="7648628F"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as in the comment</w:t>
            </w:r>
          </w:p>
        </w:tc>
        <w:tc>
          <w:tcPr>
            <w:tcW w:w="3150" w:type="dxa"/>
            <w:shd w:val="clear" w:color="auto" w:fill="auto"/>
          </w:tcPr>
          <w:p w14:paraId="51F9F9D7" w14:textId="1CBF800F" w:rsidR="00624905" w:rsidRDefault="00624905" w:rsidP="00624905">
            <w:pPr>
              <w:suppressAutoHyphens/>
              <w:spacing w:after="0"/>
              <w:rPr>
                <w:rFonts w:ascii="Times New Roman" w:hAnsi="Times New Roman" w:cs="Times New Roman"/>
                <w:b/>
                <w:sz w:val="16"/>
                <w:szCs w:val="16"/>
              </w:rPr>
            </w:pPr>
            <w:r>
              <w:rPr>
                <w:rFonts w:ascii="Times New Roman" w:hAnsi="Times New Roman" w:cs="Times New Roman"/>
                <w:b/>
                <w:sz w:val="16"/>
                <w:szCs w:val="16"/>
              </w:rPr>
              <w:t>Re</w:t>
            </w:r>
            <w:r w:rsidR="00B4599E">
              <w:rPr>
                <w:rFonts w:ascii="Times New Roman" w:hAnsi="Times New Roman" w:cs="Times New Roman"/>
                <w:b/>
                <w:sz w:val="16"/>
                <w:szCs w:val="16"/>
              </w:rPr>
              <w:t>jected</w:t>
            </w:r>
          </w:p>
          <w:p w14:paraId="7DF28A8A" w14:textId="34A82FEC" w:rsidR="00624905" w:rsidRDefault="00624905" w:rsidP="00624905">
            <w:pPr>
              <w:suppressAutoHyphens/>
              <w:spacing w:after="0"/>
              <w:rPr>
                <w:rFonts w:ascii="Times New Roman" w:hAnsi="Times New Roman" w:cs="Times New Roman"/>
                <w:b/>
                <w:sz w:val="16"/>
                <w:szCs w:val="16"/>
              </w:rPr>
            </w:pPr>
          </w:p>
          <w:p w14:paraId="31BD34D9" w14:textId="77456390" w:rsidR="00624905" w:rsidRPr="00B4599E" w:rsidRDefault="00972B1F" w:rsidP="00624905">
            <w:pPr>
              <w:suppressAutoHyphens/>
              <w:spacing w:after="0"/>
              <w:rPr>
                <w:rFonts w:ascii="Times New Roman" w:hAnsi="Times New Roman" w:cs="Times New Roman"/>
                <w:bCs/>
                <w:sz w:val="16"/>
                <w:szCs w:val="16"/>
              </w:rPr>
            </w:pPr>
            <w:r w:rsidRPr="00972B1F">
              <w:rPr>
                <w:rFonts w:ascii="Times New Roman" w:hAnsi="Times New Roman" w:cs="Times New Roman"/>
                <w:bCs/>
                <w:sz w:val="16"/>
                <w:szCs w:val="16"/>
              </w:rPr>
              <w:t xml:space="preserve">The comment fails to identify a technical issue. </w:t>
            </w:r>
            <w:r>
              <w:rPr>
                <w:rFonts w:ascii="Times New Roman" w:hAnsi="Times New Roman" w:cs="Times New Roman"/>
                <w:bCs/>
                <w:sz w:val="16"/>
                <w:szCs w:val="16"/>
              </w:rPr>
              <w:t>Please note that the</w:t>
            </w:r>
            <w:r w:rsidR="00B4599E">
              <w:rPr>
                <w:rFonts w:ascii="Times New Roman" w:hAnsi="Times New Roman" w:cs="Times New Roman"/>
                <w:bCs/>
                <w:sz w:val="16"/>
                <w:szCs w:val="16"/>
              </w:rPr>
              <w:t xml:space="preserve"> statement is aligned with the corresponding statements for </w:t>
            </w:r>
            <w:r w:rsidR="001050DD">
              <w:rPr>
                <w:rFonts w:ascii="Times New Roman" w:hAnsi="Times New Roman" w:cs="Times New Roman"/>
                <w:bCs/>
                <w:sz w:val="16"/>
                <w:szCs w:val="16"/>
              </w:rPr>
              <w:t xml:space="preserve">the HT/VHT/HE Capabilities and Operation elements. Please see </w:t>
            </w:r>
            <w:r w:rsidR="002E7A58">
              <w:rPr>
                <w:rFonts w:ascii="Times New Roman" w:hAnsi="Times New Roman" w:cs="Times New Roman"/>
                <w:bCs/>
                <w:sz w:val="16"/>
                <w:szCs w:val="16"/>
              </w:rPr>
              <w:t xml:space="preserve">P1228 and P1229 of REVme D0.1. </w:t>
            </w:r>
            <w:r>
              <w:rPr>
                <w:rFonts w:ascii="Times New Roman" w:hAnsi="Times New Roman" w:cs="Times New Roman"/>
                <w:bCs/>
                <w:sz w:val="16"/>
                <w:szCs w:val="16"/>
              </w:rPr>
              <w:t xml:space="preserve">Hence keeping the same structure ensures consistency across amendments. </w:t>
            </w:r>
          </w:p>
        </w:tc>
      </w:tr>
      <w:tr w:rsidR="00624905" w:rsidRPr="008B0293" w14:paraId="62981088" w14:textId="77777777" w:rsidTr="00444EBA">
        <w:trPr>
          <w:trHeight w:val="220"/>
          <w:jc w:val="center"/>
        </w:trPr>
        <w:tc>
          <w:tcPr>
            <w:tcW w:w="625" w:type="dxa"/>
            <w:shd w:val="clear" w:color="auto" w:fill="auto"/>
            <w:noWrap/>
          </w:tcPr>
          <w:p w14:paraId="4B28F4CD" w14:textId="29950DC3"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5767</w:t>
            </w:r>
          </w:p>
        </w:tc>
        <w:tc>
          <w:tcPr>
            <w:tcW w:w="1080" w:type="dxa"/>
          </w:tcPr>
          <w:p w14:paraId="7D443C01" w14:textId="563DC708"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Laurent Cariou</w:t>
            </w:r>
          </w:p>
        </w:tc>
        <w:tc>
          <w:tcPr>
            <w:tcW w:w="720" w:type="dxa"/>
            <w:shd w:val="clear" w:color="auto" w:fill="auto"/>
            <w:noWrap/>
          </w:tcPr>
          <w:p w14:paraId="3DBEE2E8" w14:textId="1B096BE7"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9.4.2.36</w:t>
            </w:r>
          </w:p>
        </w:tc>
        <w:tc>
          <w:tcPr>
            <w:tcW w:w="900" w:type="dxa"/>
          </w:tcPr>
          <w:p w14:paraId="5F13B186" w14:textId="537D4945"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120.58</w:t>
            </w:r>
          </w:p>
        </w:tc>
        <w:tc>
          <w:tcPr>
            <w:tcW w:w="2160" w:type="dxa"/>
            <w:shd w:val="clear" w:color="auto" w:fill="auto"/>
            <w:noWrap/>
          </w:tcPr>
          <w:p w14:paraId="118E5A51" w14:textId="0870B96E"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This sentence is not clear about EHT capabilities. Also it does not mention the ML element that can also be included.</w:t>
            </w:r>
          </w:p>
        </w:tc>
        <w:tc>
          <w:tcPr>
            <w:tcW w:w="2340" w:type="dxa"/>
            <w:shd w:val="clear" w:color="auto" w:fill="auto"/>
            <w:noWrap/>
          </w:tcPr>
          <w:p w14:paraId="1D2B99D6" w14:textId="678670DF"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as in comment</w:t>
            </w:r>
          </w:p>
        </w:tc>
        <w:tc>
          <w:tcPr>
            <w:tcW w:w="3150" w:type="dxa"/>
            <w:shd w:val="clear" w:color="auto" w:fill="auto"/>
          </w:tcPr>
          <w:p w14:paraId="2BA518E5" w14:textId="77777777" w:rsidR="00624905" w:rsidRDefault="00624905" w:rsidP="00624905">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7B8C2A9" w14:textId="77777777" w:rsidR="00624905" w:rsidRDefault="00624905" w:rsidP="00624905">
            <w:pPr>
              <w:suppressAutoHyphens/>
              <w:spacing w:after="0"/>
              <w:rPr>
                <w:rFonts w:ascii="Times New Roman" w:hAnsi="Times New Roman" w:cs="Times New Roman"/>
                <w:b/>
                <w:sz w:val="16"/>
                <w:szCs w:val="16"/>
              </w:rPr>
            </w:pPr>
          </w:p>
          <w:p w14:paraId="6BA055C6" w14:textId="4D1DA65C" w:rsidR="009D42CE" w:rsidRDefault="009D42CE" w:rsidP="00624905">
            <w:pPr>
              <w:suppressAutoHyphens/>
              <w:spacing w:after="0"/>
              <w:rPr>
                <w:rFonts w:ascii="Times New Roman" w:hAnsi="Times New Roman" w:cs="Times New Roman"/>
                <w:bCs/>
                <w:sz w:val="16"/>
                <w:szCs w:val="16"/>
              </w:rPr>
            </w:pPr>
            <w:r>
              <w:rPr>
                <w:rFonts w:ascii="Times New Roman" w:hAnsi="Times New Roman" w:cs="Times New Roman"/>
                <w:bCs/>
                <w:sz w:val="16"/>
                <w:szCs w:val="16"/>
              </w:rPr>
              <w:t>The statement related to EHT Capabilities and Operation elements is aligned with the corresponding statements for the HT/VHT/HE Capabilities and Operation elements. Please see P1228 and P1229 of REVme D0.1</w:t>
            </w:r>
            <w:r w:rsidR="002E0BB6">
              <w:rPr>
                <w:rFonts w:ascii="Times New Roman" w:hAnsi="Times New Roman" w:cs="Times New Roman"/>
                <w:bCs/>
                <w:sz w:val="16"/>
                <w:szCs w:val="16"/>
              </w:rPr>
              <w:t>. Hence keeping the same structure ensures consistency across amendments.</w:t>
            </w:r>
          </w:p>
          <w:p w14:paraId="155D158A" w14:textId="77777777" w:rsidR="009D42CE" w:rsidRDefault="009D42CE" w:rsidP="00624905">
            <w:pPr>
              <w:suppressAutoHyphens/>
              <w:spacing w:after="0"/>
              <w:rPr>
                <w:rFonts w:ascii="Times New Roman" w:hAnsi="Times New Roman" w:cs="Times New Roman"/>
                <w:bCs/>
                <w:sz w:val="16"/>
                <w:szCs w:val="16"/>
              </w:rPr>
            </w:pPr>
          </w:p>
          <w:p w14:paraId="0610B373" w14:textId="348C2848" w:rsidR="00624905" w:rsidRPr="009C641E" w:rsidRDefault="008C1316" w:rsidP="00624905">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Basic variant Multi-Link element was added separately because the statement is applicable only to the Common Info field of the Basic variant Multi-Link element. As per 11be D1.1, the Basic variant Multi-Link element carried in a Neighbor Report element cannot carry the Link Info field. Hence, when critical updates defined in subclause 35.3.10 occur, the Multi-Link element </w:t>
            </w:r>
            <w:r w:rsidR="00D34DFE">
              <w:rPr>
                <w:rFonts w:ascii="Times New Roman" w:hAnsi="Times New Roman" w:cs="Times New Roman"/>
                <w:bCs/>
                <w:sz w:val="16"/>
                <w:szCs w:val="16"/>
              </w:rPr>
              <w:t>carried in the Beacon frames of the reported AP will be different from the Multi-Link element carried in the Neighbor Report element corresponding to the reported AP.</w:t>
            </w:r>
          </w:p>
          <w:p w14:paraId="49C1058A" w14:textId="77777777" w:rsidR="00624905" w:rsidRDefault="00624905" w:rsidP="00624905">
            <w:pPr>
              <w:suppressAutoHyphens/>
              <w:spacing w:after="0"/>
              <w:rPr>
                <w:rFonts w:ascii="Times New Roman" w:hAnsi="Times New Roman" w:cs="Times New Roman"/>
                <w:b/>
                <w:sz w:val="16"/>
                <w:szCs w:val="16"/>
              </w:rPr>
            </w:pPr>
          </w:p>
          <w:p w14:paraId="2CB97A5D" w14:textId="37D8CB80" w:rsidR="00624905" w:rsidRDefault="00624905" w:rsidP="00624905">
            <w:pPr>
              <w:suppressAutoHyphens/>
              <w:spacing w:after="0"/>
              <w:rPr>
                <w:rFonts w:ascii="Times New Roman" w:hAnsi="Times New Roman" w:cs="Times New Roman"/>
                <w:b/>
                <w:sz w:val="16"/>
                <w:szCs w:val="16"/>
              </w:rPr>
            </w:pPr>
            <w:r w:rsidRPr="00607DED">
              <w:rPr>
                <w:rFonts w:ascii="Times New Roman" w:hAnsi="Times New Roman" w:cs="Times New Roman"/>
                <w:b/>
                <w:sz w:val="16"/>
                <w:szCs w:val="16"/>
              </w:rPr>
              <w:lastRenderedPageBreak/>
              <w:t>Tgbe editor please implement changes as shown in doc 11-21/</w:t>
            </w:r>
            <w:r w:rsidR="00B93449">
              <w:rPr>
                <w:rFonts w:ascii="Times New Roman" w:hAnsi="Times New Roman" w:cs="Times New Roman"/>
                <w:b/>
                <w:sz w:val="16"/>
                <w:szCs w:val="16"/>
              </w:rPr>
              <w:t>1264r0</w:t>
            </w:r>
            <w:r w:rsidRPr="00607DED">
              <w:rPr>
                <w:rFonts w:ascii="Times New Roman" w:hAnsi="Times New Roman" w:cs="Times New Roman"/>
                <w:b/>
                <w:sz w:val="16"/>
                <w:szCs w:val="16"/>
              </w:rPr>
              <w:t xml:space="preserve"> tagged as </w:t>
            </w:r>
            <w:r>
              <w:rPr>
                <w:rFonts w:ascii="Times New Roman" w:hAnsi="Times New Roman" w:cs="Times New Roman"/>
                <w:b/>
                <w:sz w:val="16"/>
                <w:szCs w:val="16"/>
              </w:rPr>
              <w:t>5767</w:t>
            </w:r>
          </w:p>
        </w:tc>
      </w:tr>
      <w:tr w:rsidR="00624905" w:rsidRPr="008B0293" w14:paraId="45106B2B" w14:textId="77777777" w:rsidTr="00444EBA">
        <w:trPr>
          <w:trHeight w:val="220"/>
          <w:jc w:val="center"/>
        </w:trPr>
        <w:tc>
          <w:tcPr>
            <w:tcW w:w="625" w:type="dxa"/>
            <w:shd w:val="clear" w:color="auto" w:fill="auto"/>
            <w:noWrap/>
          </w:tcPr>
          <w:p w14:paraId="1A8CA4FB" w14:textId="13BF449B"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lastRenderedPageBreak/>
              <w:t>6226</w:t>
            </w:r>
          </w:p>
        </w:tc>
        <w:tc>
          <w:tcPr>
            <w:tcW w:w="1080" w:type="dxa"/>
          </w:tcPr>
          <w:p w14:paraId="20A1E6C2" w14:textId="2BB7BC3C"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Ming Gan</w:t>
            </w:r>
          </w:p>
        </w:tc>
        <w:tc>
          <w:tcPr>
            <w:tcW w:w="720" w:type="dxa"/>
            <w:shd w:val="clear" w:color="auto" w:fill="auto"/>
            <w:noWrap/>
          </w:tcPr>
          <w:p w14:paraId="7E1E7571" w14:textId="42BD200A"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9.4.2.36</w:t>
            </w:r>
          </w:p>
        </w:tc>
        <w:tc>
          <w:tcPr>
            <w:tcW w:w="900" w:type="dxa"/>
          </w:tcPr>
          <w:p w14:paraId="718C6F80" w14:textId="6C82FC18"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121.32</w:t>
            </w:r>
          </w:p>
        </w:tc>
        <w:tc>
          <w:tcPr>
            <w:tcW w:w="2160" w:type="dxa"/>
            <w:shd w:val="clear" w:color="auto" w:fill="auto"/>
            <w:noWrap/>
          </w:tcPr>
          <w:p w14:paraId="339E80A8" w14:textId="780E0419"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When is the basic variant Multi-Link element present in Neighbor Report element, please make it complete.</w:t>
            </w:r>
          </w:p>
        </w:tc>
        <w:tc>
          <w:tcPr>
            <w:tcW w:w="2340" w:type="dxa"/>
            <w:shd w:val="clear" w:color="auto" w:fill="auto"/>
            <w:noWrap/>
          </w:tcPr>
          <w:p w14:paraId="62BA69F2" w14:textId="4CC03C20"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as in the comment</w:t>
            </w:r>
          </w:p>
        </w:tc>
        <w:tc>
          <w:tcPr>
            <w:tcW w:w="3150" w:type="dxa"/>
            <w:shd w:val="clear" w:color="auto" w:fill="auto"/>
          </w:tcPr>
          <w:p w14:paraId="05CF7A02" w14:textId="77777777" w:rsidR="00624905" w:rsidRDefault="00624905" w:rsidP="00624905">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0388652A" w14:textId="77777777" w:rsidR="00624905" w:rsidRDefault="00624905" w:rsidP="00624905">
            <w:pPr>
              <w:suppressAutoHyphens/>
              <w:spacing w:after="0"/>
              <w:rPr>
                <w:rFonts w:ascii="Times New Roman" w:hAnsi="Times New Roman" w:cs="Times New Roman"/>
                <w:b/>
                <w:sz w:val="16"/>
                <w:szCs w:val="16"/>
              </w:rPr>
            </w:pPr>
          </w:p>
          <w:p w14:paraId="229DA5D8" w14:textId="77777777" w:rsidR="00624905" w:rsidRPr="00591A68" w:rsidRDefault="00624905" w:rsidP="00624905">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with the comment. The condition for inclusion of the Basic variant Multi-Link element was clarified. The ML element is included in a Neighbor Report element if the reported AP is affiliated with an AP MLD. Otherwise, the ML element is not included. </w:t>
            </w:r>
          </w:p>
          <w:p w14:paraId="14F0220B" w14:textId="77777777" w:rsidR="00624905" w:rsidRDefault="00624905" w:rsidP="00624905">
            <w:pPr>
              <w:suppressAutoHyphens/>
              <w:spacing w:after="0"/>
              <w:rPr>
                <w:rFonts w:ascii="Times New Roman" w:hAnsi="Times New Roman" w:cs="Times New Roman"/>
                <w:b/>
                <w:sz w:val="16"/>
                <w:szCs w:val="16"/>
              </w:rPr>
            </w:pPr>
          </w:p>
          <w:p w14:paraId="247F5C9B" w14:textId="1076A3A3" w:rsidR="00624905" w:rsidRDefault="00624905" w:rsidP="00624905">
            <w:pPr>
              <w:suppressAutoHyphens/>
              <w:spacing w:after="0"/>
              <w:rPr>
                <w:rFonts w:ascii="Times New Roman" w:hAnsi="Times New Roman" w:cs="Times New Roman"/>
                <w:b/>
                <w:sz w:val="16"/>
                <w:szCs w:val="16"/>
              </w:rPr>
            </w:pPr>
            <w:r w:rsidRPr="00607DED">
              <w:rPr>
                <w:rFonts w:ascii="Times New Roman" w:hAnsi="Times New Roman" w:cs="Times New Roman"/>
                <w:b/>
                <w:sz w:val="16"/>
                <w:szCs w:val="16"/>
              </w:rPr>
              <w:t>Tgbe editor please implement changes as shown in doc 11-21/</w:t>
            </w:r>
            <w:r w:rsidR="00B93449">
              <w:rPr>
                <w:rFonts w:ascii="Times New Roman" w:hAnsi="Times New Roman" w:cs="Times New Roman"/>
                <w:b/>
                <w:sz w:val="16"/>
                <w:szCs w:val="16"/>
              </w:rPr>
              <w:t>1264r0</w:t>
            </w:r>
            <w:r w:rsidRPr="00607DED">
              <w:rPr>
                <w:rFonts w:ascii="Times New Roman" w:hAnsi="Times New Roman" w:cs="Times New Roman"/>
                <w:b/>
                <w:sz w:val="16"/>
                <w:szCs w:val="16"/>
              </w:rPr>
              <w:t xml:space="preserve"> tagged as </w:t>
            </w:r>
            <w:r>
              <w:rPr>
                <w:rFonts w:ascii="Times New Roman" w:hAnsi="Times New Roman" w:cs="Times New Roman"/>
                <w:b/>
                <w:sz w:val="16"/>
                <w:szCs w:val="16"/>
              </w:rPr>
              <w:t>6226</w:t>
            </w:r>
          </w:p>
        </w:tc>
      </w:tr>
      <w:tr w:rsidR="003A6814" w:rsidRPr="008B0293" w14:paraId="67973641" w14:textId="77777777" w:rsidTr="00444EBA">
        <w:trPr>
          <w:trHeight w:val="220"/>
          <w:jc w:val="center"/>
        </w:trPr>
        <w:tc>
          <w:tcPr>
            <w:tcW w:w="625" w:type="dxa"/>
            <w:shd w:val="clear" w:color="auto" w:fill="auto"/>
            <w:noWrap/>
          </w:tcPr>
          <w:p w14:paraId="78B8C82B" w14:textId="1ECEC76E" w:rsidR="003A6814" w:rsidRPr="00687113" w:rsidRDefault="003A6814" w:rsidP="003A6814">
            <w:pPr>
              <w:suppressAutoHyphens/>
              <w:spacing w:after="0"/>
              <w:rPr>
                <w:rFonts w:ascii="Times New Roman" w:hAnsi="Times New Roman" w:cs="Times New Roman"/>
                <w:sz w:val="16"/>
                <w:szCs w:val="16"/>
              </w:rPr>
            </w:pPr>
            <w:r w:rsidRPr="008F1D29">
              <w:rPr>
                <w:rFonts w:ascii="Times New Roman" w:hAnsi="Times New Roman" w:cs="Times New Roman"/>
                <w:sz w:val="16"/>
                <w:szCs w:val="16"/>
              </w:rPr>
              <w:t>6565</w:t>
            </w:r>
          </w:p>
        </w:tc>
        <w:tc>
          <w:tcPr>
            <w:tcW w:w="1080" w:type="dxa"/>
          </w:tcPr>
          <w:p w14:paraId="63E414BA" w14:textId="7DC59555" w:rsidR="003A6814" w:rsidRPr="00687113" w:rsidRDefault="003A6814" w:rsidP="003A6814">
            <w:pPr>
              <w:suppressAutoHyphens/>
              <w:spacing w:after="0"/>
              <w:rPr>
                <w:rFonts w:ascii="Times New Roman" w:hAnsi="Times New Roman" w:cs="Times New Roman"/>
                <w:sz w:val="16"/>
                <w:szCs w:val="16"/>
              </w:rPr>
            </w:pPr>
            <w:r w:rsidRPr="008F1D29">
              <w:rPr>
                <w:rFonts w:ascii="Times New Roman" w:hAnsi="Times New Roman" w:cs="Times New Roman"/>
                <w:sz w:val="16"/>
                <w:szCs w:val="16"/>
              </w:rPr>
              <w:t>Payam Torab Jahromi</w:t>
            </w:r>
          </w:p>
        </w:tc>
        <w:tc>
          <w:tcPr>
            <w:tcW w:w="720" w:type="dxa"/>
            <w:shd w:val="clear" w:color="auto" w:fill="auto"/>
            <w:noWrap/>
          </w:tcPr>
          <w:p w14:paraId="3FFC0E32" w14:textId="1FFEDDEF" w:rsidR="003A6814" w:rsidRPr="00687113" w:rsidRDefault="003A6814" w:rsidP="003A6814">
            <w:pPr>
              <w:suppressAutoHyphens/>
              <w:spacing w:after="0"/>
              <w:rPr>
                <w:rFonts w:ascii="Times New Roman" w:hAnsi="Times New Roman" w:cs="Times New Roman"/>
                <w:sz w:val="16"/>
                <w:szCs w:val="16"/>
              </w:rPr>
            </w:pPr>
            <w:r w:rsidRPr="008F1D29">
              <w:rPr>
                <w:rFonts w:ascii="Times New Roman" w:hAnsi="Times New Roman" w:cs="Times New Roman"/>
                <w:sz w:val="16"/>
                <w:szCs w:val="16"/>
              </w:rPr>
              <w:t>9.4.2.240</w:t>
            </w:r>
          </w:p>
        </w:tc>
        <w:tc>
          <w:tcPr>
            <w:tcW w:w="900" w:type="dxa"/>
          </w:tcPr>
          <w:p w14:paraId="43B959D9" w14:textId="0F94DDA3" w:rsidR="003A6814" w:rsidRPr="00687113" w:rsidRDefault="003A6814" w:rsidP="003A6814">
            <w:pPr>
              <w:suppressAutoHyphens/>
              <w:spacing w:after="0"/>
              <w:rPr>
                <w:rFonts w:ascii="Times New Roman" w:hAnsi="Times New Roman" w:cs="Times New Roman"/>
                <w:sz w:val="16"/>
                <w:szCs w:val="16"/>
              </w:rPr>
            </w:pPr>
            <w:r w:rsidRPr="008F1D29">
              <w:rPr>
                <w:rFonts w:ascii="Times New Roman" w:hAnsi="Times New Roman" w:cs="Times New Roman"/>
                <w:sz w:val="16"/>
                <w:szCs w:val="16"/>
              </w:rPr>
              <w:t>126.33</w:t>
            </w:r>
          </w:p>
        </w:tc>
        <w:tc>
          <w:tcPr>
            <w:tcW w:w="2160" w:type="dxa"/>
            <w:shd w:val="clear" w:color="auto" w:fill="auto"/>
            <w:noWrap/>
          </w:tcPr>
          <w:p w14:paraId="38B8B0D3" w14:textId="5D077873" w:rsidR="003A6814" w:rsidRPr="00687113" w:rsidRDefault="003A6814" w:rsidP="003A6814">
            <w:pPr>
              <w:suppressAutoHyphens/>
              <w:spacing w:after="0"/>
              <w:rPr>
                <w:rFonts w:ascii="Times New Roman" w:hAnsi="Times New Roman" w:cs="Times New Roman"/>
                <w:sz w:val="16"/>
                <w:szCs w:val="16"/>
              </w:rPr>
            </w:pPr>
            <w:r w:rsidRPr="008F1D29">
              <w:rPr>
                <w:rFonts w:ascii="Times New Roman" w:hAnsi="Times New Roman" w:cs="Times New Roman"/>
                <w:sz w:val="16"/>
                <w:szCs w:val="16"/>
              </w:rPr>
              <w:t>Reword for better reading (simiar comment to be submitted to 11me for the baseline paragraph before).</w:t>
            </w:r>
          </w:p>
        </w:tc>
        <w:tc>
          <w:tcPr>
            <w:tcW w:w="2340" w:type="dxa"/>
            <w:shd w:val="clear" w:color="auto" w:fill="auto"/>
            <w:noWrap/>
          </w:tcPr>
          <w:p w14:paraId="20646413" w14:textId="02A4C380" w:rsidR="003A6814" w:rsidRPr="00687113" w:rsidRDefault="003A6814" w:rsidP="003A6814">
            <w:pPr>
              <w:suppressAutoHyphens/>
              <w:spacing w:after="0"/>
              <w:rPr>
                <w:rFonts w:ascii="Times New Roman" w:hAnsi="Times New Roman" w:cs="Times New Roman"/>
                <w:sz w:val="16"/>
                <w:szCs w:val="16"/>
              </w:rPr>
            </w:pPr>
            <w:r w:rsidRPr="008F1D29">
              <w:rPr>
                <w:rFonts w:ascii="Times New Roman" w:hAnsi="Times New Roman" w:cs="Times New Roman"/>
                <w:sz w:val="16"/>
                <w:szCs w:val="16"/>
              </w:rPr>
              <w:t>Change to "When present in the Per-STA Profile subelement of a Basic variant Multi-link element, the Non-Inheritance element identifies one or more elements that are not inherited by the STA corresponding to the per-STA profile. The identified elements are present in the Management frame of the STA that carried the Basic variant Multi-Link element."</w:t>
            </w:r>
          </w:p>
        </w:tc>
        <w:tc>
          <w:tcPr>
            <w:tcW w:w="3150" w:type="dxa"/>
            <w:shd w:val="clear" w:color="auto" w:fill="auto"/>
          </w:tcPr>
          <w:p w14:paraId="05ECB250" w14:textId="424DF23B" w:rsidR="003A6814" w:rsidRDefault="00611AAB" w:rsidP="003A6814">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54F308E4" w14:textId="77777777" w:rsidR="003A6814" w:rsidRDefault="003A6814" w:rsidP="003A6814">
            <w:pPr>
              <w:suppressAutoHyphens/>
              <w:spacing w:after="0"/>
              <w:rPr>
                <w:rFonts w:ascii="Times New Roman" w:hAnsi="Times New Roman" w:cs="Times New Roman"/>
                <w:b/>
                <w:sz w:val="16"/>
                <w:szCs w:val="16"/>
              </w:rPr>
            </w:pPr>
          </w:p>
          <w:p w14:paraId="112DE6AD" w14:textId="77777777" w:rsidR="00611AAB" w:rsidRDefault="00611AAB" w:rsidP="003A6814">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commenter. The identified statement was revised.</w:t>
            </w:r>
          </w:p>
          <w:p w14:paraId="2F7963A7" w14:textId="77777777" w:rsidR="00611AAB" w:rsidRDefault="00611AAB" w:rsidP="003A6814">
            <w:pPr>
              <w:suppressAutoHyphens/>
              <w:spacing w:after="0"/>
              <w:rPr>
                <w:rFonts w:ascii="Times New Roman" w:hAnsi="Times New Roman" w:cs="Times New Roman"/>
                <w:bCs/>
                <w:sz w:val="16"/>
                <w:szCs w:val="16"/>
              </w:rPr>
            </w:pPr>
          </w:p>
          <w:p w14:paraId="465FE313" w14:textId="71593F41" w:rsidR="00611AAB" w:rsidRPr="00611AAB" w:rsidRDefault="00611AAB" w:rsidP="003A6814">
            <w:pPr>
              <w:suppressAutoHyphens/>
              <w:spacing w:after="0"/>
              <w:rPr>
                <w:rFonts w:ascii="Times New Roman" w:hAnsi="Times New Roman" w:cs="Times New Roman"/>
                <w:bCs/>
                <w:sz w:val="16"/>
                <w:szCs w:val="16"/>
              </w:rPr>
            </w:pPr>
            <w:r w:rsidRPr="00607DED">
              <w:rPr>
                <w:rFonts w:ascii="Times New Roman" w:hAnsi="Times New Roman" w:cs="Times New Roman"/>
                <w:b/>
                <w:sz w:val="16"/>
                <w:szCs w:val="16"/>
              </w:rPr>
              <w:t>Tgbe editor please implement changes as shown in doc 11-21/</w:t>
            </w:r>
            <w:r>
              <w:rPr>
                <w:rFonts w:ascii="Times New Roman" w:hAnsi="Times New Roman" w:cs="Times New Roman"/>
                <w:b/>
                <w:sz w:val="16"/>
                <w:szCs w:val="16"/>
              </w:rPr>
              <w:t>1264r0</w:t>
            </w:r>
            <w:r w:rsidRPr="00607DED">
              <w:rPr>
                <w:rFonts w:ascii="Times New Roman" w:hAnsi="Times New Roman" w:cs="Times New Roman"/>
                <w:b/>
                <w:sz w:val="16"/>
                <w:szCs w:val="16"/>
              </w:rPr>
              <w:t xml:space="preserve"> tagged as </w:t>
            </w:r>
            <w:r>
              <w:rPr>
                <w:rFonts w:ascii="Times New Roman" w:hAnsi="Times New Roman" w:cs="Times New Roman"/>
                <w:b/>
                <w:sz w:val="16"/>
                <w:szCs w:val="16"/>
              </w:rPr>
              <w:t>6565</w:t>
            </w:r>
          </w:p>
        </w:tc>
      </w:tr>
      <w:tr w:rsidR="00624905" w:rsidRPr="008B0293" w14:paraId="45803C6D" w14:textId="77777777" w:rsidTr="00444EBA">
        <w:trPr>
          <w:trHeight w:val="220"/>
          <w:jc w:val="center"/>
        </w:trPr>
        <w:tc>
          <w:tcPr>
            <w:tcW w:w="625" w:type="dxa"/>
            <w:shd w:val="clear" w:color="auto" w:fill="auto"/>
            <w:noWrap/>
          </w:tcPr>
          <w:p w14:paraId="5CBA85F5" w14:textId="5F2CB282"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6975</w:t>
            </w:r>
          </w:p>
        </w:tc>
        <w:tc>
          <w:tcPr>
            <w:tcW w:w="1080" w:type="dxa"/>
          </w:tcPr>
          <w:p w14:paraId="7AB1ED3B" w14:textId="50C90F40"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Sanghyun Kim</w:t>
            </w:r>
          </w:p>
        </w:tc>
        <w:tc>
          <w:tcPr>
            <w:tcW w:w="720" w:type="dxa"/>
            <w:shd w:val="clear" w:color="auto" w:fill="auto"/>
            <w:noWrap/>
          </w:tcPr>
          <w:p w14:paraId="16E6D97C" w14:textId="4C5AE4EA"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9.4.2.295b.2</w:t>
            </w:r>
          </w:p>
        </w:tc>
        <w:tc>
          <w:tcPr>
            <w:tcW w:w="900" w:type="dxa"/>
          </w:tcPr>
          <w:p w14:paraId="31323700" w14:textId="560CB69B"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136.05</w:t>
            </w:r>
          </w:p>
        </w:tc>
        <w:tc>
          <w:tcPr>
            <w:tcW w:w="2160" w:type="dxa"/>
            <w:shd w:val="clear" w:color="auto" w:fill="auto"/>
            <w:noWrap/>
          </w:tcPr>
          <w:p w14:paraId="6E74C361" w14:textId="40C62ABB"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The STA requesting complete information is the non-AP STA, not the AP STA.</w:t>
            </w:r>
          </w:p>
        </w:tc>
        <w:tc>
          <w:tcPr>
            <w:tcW w:w="2340" w:type="dxa"/>
            <w:shd w:val="clear" w:color="auto" w:fill="auto"/>
            <w:noWrap/>
          </w:tcPr>
          <w:p w14:paraId="10784BEA" w14:textId="0D621A48"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change 'from the AP' to 'to the AP'</w:t>
            </w:r>
          </w:p>
        </w:tc>
        <w:tc>
          <w:tcPr>
            <w:tcW w:w="3150" w:type="dxa"/>
            <w:shd w:val="clear" w:color="auto" w:fill="auto"/>
          </w:tcPr>
          <w:p w14:paraId="0797078A" w14:textId="77777777" w:rsidR="00624905" w:rsidRDefault="00624905" w:rsidP="00624905">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4808E245" w14:textId="77777777" w:rsidR="00624905" w:rsidRDefault="00624905" w:rsidP="00624905">
            <w:pPr>
              <w:suppressAutoHyphens/>
              <w:spacing w:after="0"/>
              <w:rPr>
                <w:rFonts w:ascii="Times New Roman" w:hAnsi="Times New Roman" w:cs="Times New Roman"/>
                <w:b/>
                <w:sz w:val="16"/>
                <w:szCs w:val="16"/>
              </w:rPr>
            </w:pPr>
          </w:p>
          <w:p w14:paraId="17DD4032" w14:textId="387B34B7" w:rsidR="00624905" w:rsidRDefault="00D9144A" w:rsidP="00624905">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identified statement </w:t>
            </w:r>
            <w:r w:rsidR="008E28BD">
              <w:rPr>
                <w:rFonts w:ascii="Times New Roman" w:hAnsi="Times New Roman" w:cs="Times New Roman"/>
                <w:bCs/>
                <w:sz w:val="16"/>
                <w:szCs w:val="16"/>
              </w:rPr>
              <w:t>is</w:t>
            </w:r>
            <w:r>
              <w:rPr>
                <w:rFonts w:ascii="Times New Roman" w:hAnsi="Times New Roman" w:cs="Times New Roman"/>
                <w:bCs/>
                <w:sz w:val="16"/>
                <w:szCs w:val="16"/>
              </w:rPr>
              <w:t xml:space="preserve"> revised </w:t>
            </w:r>
            <w:r w:rsidR="0080418F">
              <w:rPr>
                <w:rFonts w:ascii="Times New Roman" w:hAnsi="Times New Roman" w:cs="Times New Roman"/>
                <w:bCs/>
                <w:sz w:val="16"/>
                <w:szCs w:val="16"/>
              </w:rPr>
              <w:t xml:space="preserve">for more clarity </w:t>
            </w:r>
            <w:r>
              <w:rPr>
                <w:rFonts w:ascii="Times New Roman" w:hAnsi="Times New Roman" w:cs="Times New Roman"/>
                <w:bCs/>
                <w:sz w:val="16"/>
                <w:szCs w:val="16"/>
              </w:rPr>
              <w:t>in doc 11-21/</w:t>
            </w:r>
            <w:r w:rsidR="0099574B">
              <w:rPr>
                <w:rFonts w:ascii="Times New Roman" w:hAnsi="Times New Roman" w:cs="Times New Roman"/>
                <w:bCs/>
                <w:sz w:val="16"/>
                <w:szCs w:val="16"/>
              </w:rPr>
              <w:t xml:space="preserve">1274 </w:t>
            </w:r>
            <w:r w:rsidR="00BF6A4C">
              <w:rPr>
                <w:rFonts w:ascii="Times New Roman" w:hAnsi="Times New Roman" w:cs="Times New Roman"/>
                <w:bCs/>
                <w:sz w:val="16"/>
                <w:szCs w:val="16"/>
              </w:rPr>
              <w:t>as a resolution for CID</w:t>
            </w:r>
            <w:r w:rsidR="00CF3BA9">
              <w:rPr>
                <w:rFonts w:ascii="Times New Roman" w:hAnsi="Times New Roman" w:cs="Times New Roman"/>
                <w:bCs/>
                <w:sz w:val="16"/>
                <w:szCs w:val="16"/>
              </w:rPr>
              <w:t xml:space="preserve"> 7586.</w:t>
            </w:r>
          </w:p>
          <w:p w14:paraId="1DF46A73" w14:textId="77777777" w:rsidR="00624905" w:rsidRDefault="00624905" w:rsidP="00624905">
            <w:pPr>
              <w:suppressAutoHyphens/>
              <w:spacing w:after="0"/>
              <w:rPr>
                <w:rFonts w:ascii="Times New Roman" w:hAnsi="Times New Roman" w:cs="Times New Roman"/>
                <w:bCs/>
                <w:sz w:val="16"/>
                <w:szCs w:val="16"/>
              </w:rPr>
            </w:pPr>
          </w:p>
          <w:p w14:paraId="7205043B" w14:textId="071F4B0A" w:rsidR="00624905" w:rsidRDefault="00624905" w:rsidP="00624905">
            <w:pPr>
              <w:suppressAutoHyphens/>
              <w:spacing w:after="0"/>
              <w:rPr>
                <w:rFonts w:ascii="Times New Roman" w:hAnsi="Times New Roman" w:cs="Times New Roman"/>
                <w:b/>
                <w:sz w:val="16"/>
                <w:szCs w:val="16"/>
              </w:rPr>
            </w:pPr>
            <w:r w:rsidRPr="00607DED">
              <w:rPr>
                <w:rFonts w:ascii="Times New Roman" w:hAnsi="Times New Roman" w:cs="Times New Roman"/>
                <w:b/>
                <w:sz w:val="16"/>
                <w:szCs w:val="16"/>
              </w:rPr>
              <w:t xml:space="preserve">Tgbe editor </w:t>
            </w:r>
            <w:r w:rsidR="00CF3BA9">
              <w:rPr>
                <w:rFonts w:ascii="Times New Roman" w:hAnsi="Times New Roman" w:cs="Times New Roman"/>
                <w:b/>
                <w:sz w:val="16"/>
                <w:szCs w:val="16"/>
              </w:rPr>
              <w:t>no further changes are required for the resolution of this CID.</w:t>
            </w:r>
          </w:p>
        </w:tc>
      </w:tr>
      <w:tr w:rsidR="00624905" w:rsidRPr="008B0293" w14:paraId="05636762" w14:textId="77777777" w:rsidTr="00444EBA">
        <w:trPr>
          <w:trHeight w:val="220"/>
          <w:jc w:val="center"/>
        </w:trPr>
        <w:tc>
          <w:tcPr>
            <w:tcW w:w="625" w:type="dxa"/>
            <w:shd w:val="clear" w:color="auto" w:fill="auto"/>
            <w:noWrap/>
          </w:tcPr>
          <w:p w14:paraId="747C7B67" w14:textId="0FCEC0DA"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7846</w:t>
            </w:r>
          </w:p>
        </w:tc>
        <w:tc>
          <w:tcPr>
            <w:tcW w:w="1080" w:type="dxa"/>
          </w:tcPr>
          <w:p w14:paraId="6697163A" w14:textId="09C91F20"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Yonggang Fang</w:t>
            </w:r>
          </w:p>
        </w:tc>
        <w:tc>
          <w:tcPr>
            <w:tcW w:w="720" w:type="dxa"/>
            <w:shd w:val="clear" w:color="auto" w:fill="auto"/>
            <w:noWrap/>
          </w:tcPr>
          <w:p w14:paraId="4D3C99FE" w14:textId="03BBBD62"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9.4.2.295c.1</w:t>
            </w:r>
          </w:p>
        </w:tc>
        <w:tc>
          <w:tcPr>
            <w:tcW w:w="900" w:type="dxa"/>
          </w:tcPr>
          <w:p w14:paraId="28EC86D5" w14:textId="545D1944"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136.28</w:t>
            </w:r>
          </w:p>
        </w:tc>
        <w:tc>
          <w:tcPr>
            <w:tcW w:w="2160" w:type="dxa"/>
            <w:shd w:val="clear" w:color="auto" w:fill="auto"/>
            <w:noWrap/>
          </w:tcPr>
          <w:p w14:paraId="14FD5FE4" w14:textId="129F162E"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Suggest to change "EHT MAC Capabilities Information" to "EHT MAC Capabilities Control" to align with the naming convention of other IEs, like "Basic variant Multi-Link element", "Probe Request variant Multi-Link element".</w:t>
            </w:r>
          </w:p>
        </w:tc>
        <w:tc>
          <w:tcPr>
            <w:tcW w:w="2340" w:type="dxa"/>
            <w:shd w:val="clear" w:color="auto" w:fill="auto"/>
            <w:noWrap/>
          </w:tcPr>
          <w:p w14:paraId="57545E61" w14:textId="7C229955"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See the comment.</w:t>
            </w:r>
          </w:p>
        </w:tc>
        <w:tc>
          <w:tcPr>
            <w:tcW w:w="3150" w:type="dxa"/>
            <w:shd w:val="clear" w:color="auto" w:fill="auto"/>
          </w:tcPr>
          <w:p w14:paraId="56613BAD" w14:textId="77777777" w:rsidR="00624905" w:rsidRDefault="00624905" w:rsidP="00624905">
            <w:pPr>
              <w:suppressAutoHyphens/>
              <w:spacing w:after="0"/>
              <w:rPr>
                <w:rFonts w:ascii="Times New Roman" w:hAnsi="Times New Roman" w:cs="Times New Roman"/>
                <w:b/>
                <w:sz w:val="16"/>
                <w:szCs w:val="16"/>
              </w:rPr>
            </w:pPr>
            <w:r>
              <w:rPr>
                <w:rFonts w:ascii="Times New Roman" w:hAnsi="Times New Roman" w:cs="Times New Roman"/>
                <w:b/>
                <w:sz w:val="16"/>
                <w:szCs w:val="16"/>
              </w:rPr>
              <w:t>Rejected</w:t>
            </w:r>
          </w:p>
          <w:p w14:paraId="6B3B47F8" w14:textId="77777777" w:rsidR="00624905" w:rsidRDefault="00624905" w:rsidP="00624905">
            <w:pPr>
              <w:suppressAutoHyphens/>
              <w:spacing w:after="0"/>
              <w:rPr>
                <w:rFonts w:ascii="Times New Roman" w:hAnsi="Times New Roman" w:cs="Times New Roman"/>
                <w:b/>
                <w:sz w:val="16"/>
                <w:szCs w:val="16"/>
              </w:rPr>
            </w:pPr>
          </w:p>
          <w:p w14:paraId="5C44D30D" w14:textId="77777777" w:rsidR="00624905" w:rsidRDefault="00624905" w:rsidP="00624905">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subfield “EHT MAC Capabilities Information” provides capability information of the EHT AP. The purpose of the fields “Multi-Link Control” or “STA Control” is to provide presence indicators in other fields/subfields and identify the ML element variant. </w:t>
            </w:r>
          </w:p>
          <w:p w14:paraId="57619188" w14:textId="77777777" w:rsidR="00624905" w:rsidRDefault="00624905" w:rsidP="00624905">
            <w:pPr>
              <w:suppressAutoHyphens/>
              <w:spacing w:after="0"/>
              <w:rPr>
                <w:rFonts w:ascii="Times New Roman" w:hAnsi="Times New Roman" w:cs="Times New Roman"/>
                <w:bCs/>
                <w:sz w:val="16"/>
                <w:szCs w:val="16"/>
              </w:rPr>
            </w:pPr>
          </w:p>
          <w:p w14:paraId="5518F941" w14:textId="77777777" w:rsidR="00624905" w:rsidRDefault="00624905" w:rsidP="00624905">
            <w:pPr>
              <w:suppressAutoHyphens/>
              <w:spacing w:after="0"/>
              <w:rPr>
                <w:rFonts w:ascii="Times New Roman" w:hAnsi="Times New Roman" w:cs="Times New Roman"/>
                <w:bCs/>
                <w:sz w:val="16"/>
                <w:szCs w:val="16"/>
              </w:rPr>
            </w:pPr>
            <w:r>
              <w:rPr>
                <w:rFonts w:ascii="Times New Roman" w:hAnsi="Times New Roman" w:cs="Times New Roman"/>
                <w:bCs/>
                <w:sz w:val="16"/>
                <w:szCs w:val="16"/>
              </w:rPr>
              <w:t>Additionally, the name “Information” is aligned with subfield names in the HE Capabilities element, VHT Capabilities element, and HT Capabilities element. Therefore, “EHT MAC Capabilities Information” is more appropriate than “EHT MAC Capabilities Control”.</w:t>
            </w:r>
          </w:p>
          <w:p w14:paraId="3A1F0D34" w14:textId="77777777" w:rsidR="00624905" w:rsidRDefault="00624905" w:rsidP="00624905">
            <w:pPr>
              <w:suppressAutoHyphens/>
              <w:spacing w:after="0"/>
              <w:rPr>
                <w:rFonts w:ascii="Times New Roman" w:hAnsi="Times New Roman" w:cs="Times New Roman"/>
                <w:bCs/>
                <w:sz w:val="16"/>
                <w:szCs w:val="16"/>
              </w:rPr>
            </w:pPr>
          </w:p>
          <w:p w14:paraId="5AB5A40D" w14:textId="544A4E85" w:rsidR="00624905" w:rsidRDefault="00624905" w:rsidP="00624905">
            <w:pPr>
              <w:suppressAutoHyphens/>
              <w:spacing w:after="0"/>
              <w:rPr>
                <w:rFonts w:ascii="Times New Roman" w:hAnsi="Times New Roman" w:cs="Times New Roman"/>
                <w:b/>
                <w:sz w:val="16"/>
                <w:szCs w:val="16"/>
              </w:rPr>
            </w:pPr>
            <w:r>
              <w:rPr>
                <w:rFonts w:ascii="Times New Roman" w:hAnsi="Times New Roman" w:cs="Times New Roman"/>
                <w:b/>
                <w:sz w:val="16"/>
                <w:szCs w:val="16"/>
              </w:rPr>
              <w:t>TGbe Editor: No further changes are required for the resolution of this CID.</w:t>
            </w:r>
          </w:p>
        </w:tc>
      </w:tr>
      <w:tr w:rsidR="00624905" w:rsidRPr="008B0293" w14:paraId="37C0BB17" w14:textId="77777777" w:rsidTr="00444EBA">
        <w:trPr>
          <w:trHeight w:val="220"/>
          <w:jc w:val="center"/>
        </w:trPr>
        <w:tc>
          <w:tcPr>
            <w:tcW w:w="625" w:type="dxa"/>
            <w:shd w:val="clear" w:color="auto" w:fill="auto"/>
            <w:noWrap/>
          </w:tcPr>
          <w:p w14:paraId="306C8DC1" w14:textId="41B31ADC"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8294</w:t>
            </w:r>
          </w:p>
        </w:tc>
        <w:tc>
          <w:tcPr>
            <w:tcW w:w="1080" w:type="dxa"/>
          </w:tcPr>
          <w:p w14:paraId="4F86E807" w14:textId="0F1A3BE6"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Zhiqiang Han</w:t>
            </w:r>
          </w:p>
        </w:tc>
        <w:tc>
          <w:tcPr>
            <w:tcW w:w="720" w:type="dxa"/>
            <w:shd w:val="clear" w:color="auto" w:fill="auto"/>
            <w:noWrap/>
          </w:tcPr>
          <w:p w14:paraId="058026E5" w14:textId="7C788F16"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9.4.2.295c.2</w:t>
            </w:r>
          </w:p>
        </w:tc>
        <w:tc>
          <w:tcPr>
            <w:tcW w:w="900" w:type="dxa"/>
          </w:tcPr>
          <w:p w14:paraId="2060C435" w14:textId="38164976"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137.36</w:t>
            </w:r>
          </w:p>
        </w:tc>
        <w:tc>
          <w:tcPr>
            <w:tcW w:w="2160" w:type="dxa"/>
            <w:shd w:val="clear" w:color="auto" w:fill="auto"/>
            <w:noWrap/>
          </w:tcPr>
          <w:p w14:paraId="3B53F4C1" w14:textId="4A0D011E"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Change "a STA" to "the STA"</w:t>
            </w:r>
          </w:p>
        </w:tc>
        <w:tc>
          <w:tcPr>
            <w:tcW w:w="2340" w:type="dxa"/>
            <w:shd w:val="clear" w:color="auto" w:fill="auto"/>
            <w:noWrap/>
          </w:tcPr>
          <w:p w14:paraId="1EE15F3D" w14:textId="6FF0C026"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as in comment.</w:t>
            </w:r>
          </w:p>
        </w:tc>
        <w:tc>
          <w:tcPr>
            <w:tcW w:w="3150" w:type="dxa"/>
            <w:shd w:val="clear" w:color="auto" w:fill="auto"/>
          </w:tcPr>
          <w:p w14:paraId="470F79CE" w14:textId="0208735C" w:rsidR="00624905" w:rsidRDefault="00624905" w:rsidP="00624905">
            <w:pPr>
              <w:suppressAutoHyphens/>
              <w:spacing w:after="0"/>
              <w:rPr>
                <w:rFonts w:ascii="Times New Roman" w:hAnsi="Times New Roman" w:cs="Times New Roman"/>
                <w:b/>
                <w:sz w:val="16"/>
                <w:szCs w:val="16"/>
              </w:rPr>
            </w:pPr>
            <w:r>
              <w:rPr>
                <w:rFonts w:ascii="Times New Roman" w:hAnsi="Times New Roman" w:cs="Times New Roman"/>
                <w:b/>
                <w:sz w:val="16"/>
                <w:szCs w:val="16"/>
              </w:rPr>
              <w:t>Accepted</w:t>
            </w:r>
          </w:p>
        </w:tc>
      </w:tr>
      <w:tr w:rsidR="00624905" w:rsidRPr="008B0293" w14:paraId="13AE3922" w14:textId="77777777" w:rsidTr="00444EBA">
        <w:trPr>
          <w:trHeight w:val="220"/>
          <w:jc w:val="center"/>
        </w:trPr>
        <w:tc>
          <w:tcPr>
            <w:tcW w:w="625" w:type="dxa"/>
            <w:shd w:val="clear" w:color="auto" w:fill="auto"/>
            <w:noWrap/>
          </w:tcPr>
          <w:p w14:paraId="5288E2D1" w14:textId="193E4626"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4269</w:t>
            </w:r>
          </w:p>
        </w:tc>
        <w:tc>
          <w:tcPr>
            <w:tcW w:w="1080" w:type="dxa"/>
          </w:tcPr>
          <w:p w14:paraId="687255A6" w14:textId="0515DC5A"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Alfred Asterjadhi</w:t>
            </w:r>
          </w:p>
        </w:tc>
        <w:tc>
          <w:tcPr>
            <w:tcW w:w="720" w:type="dxa"/>
            <w:shd w:val="clear" w:color="auto" w:fill="auto"/>
            <w:noWrap/>
          </w:tcPr>
          <w:p w14:paraId="054CA676" w14:textId="32B32A2F"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9.4.2.295c.2</w:t>
            </w:r>
          </w:p>
        </w:tc>
        <w:tc>
          <w:tcPr>
            <w:tcW w:w="900" w:type="dxa"/>
          </w:tcPr>
          <w:p w14:paraId="689AB895" w14:textId="1E661D7A"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150.60</w:t>
            </w:r>
          </w:p>
        </w:tc>
        <w:tc>
          <w:tcPr>
            <w:tcW w:w="2160" w:type="dxa"/>
            <w:shd w:val="clear" w:color="auto" w:fill="auto"/>
            <w:noWrap/>
          </w:tcPr>
          <w:p w14:paraId="12A8236B" w14:textId="4E8580F9"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Replace the last 7 rows with a single one that lists values from 9-15.</w:t>
            </w:r>
          </w:p>
        </w:tc>
        <w:tc>
          <w:tcPr>
            <w:tcW w:w="2340" w:type="dxa"/>
            <w:shd w:val="clear" w:color="auto" w:fill="auto"/>
            <w:noWrap/>
          </w:tcPr>
          <w:p w14:paraId="576379F0" w14:textId="72B1BE60"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As in comment.</w:t>
            </w:r>
          </w:p>
        </w:tc>
        <w:tc>
          <w:tcPr>
            <w:tcW w:w="3150" w:type="dxa"/>
            <w:shd w:val="clear" w:color="auto" w:fill="auto"/>
          </w:tcPr>
          <w:p w14:paraId="27E154A0" w14:textId="77777777" w:rsidR="00624905" w:rsidRDefault="00624905" w:rsidP="00624905">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0A783966" w14:textId="77777777" w:rsidR="00624905" w:rsidRDefault="00624905" w:rsidP="00624905">
            <w:pPr>
              <w:suppressAutoHyphens/>
              <w:spacing w:after="0"/>
              <w:rPr>
                <w:rFonts w:ascii="Times New Roman" w:hAnsi="Times New Roman" w:cs="Times New Roman"/>
                <w:b/>
                <w:sz w:val="16"/>
                <w:szCs w:val="16"/>
              </w:rPr>
            </w:pPr>
          </w:p>
          <w:p w14:paraId="413EA52B" w14:textId="77777777" w:rsidR="00624905" w:rsidRDefault="00624905" w:rsidP="00624905">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w:t>
            </w:r>
          </w:p>
          <w:p w14:paraId="1B53356B" w14:textId="77777777" w:rsidR="00624905" w:rsidRDefault="00624905" w:rsidP="00624905">
            <w:pPr>
              <w:suppressAutoHyphens/>
              <w:spacing w:after="0"/>
              <w:rPr>
                <w:rFonts w:ascii="Times New Roman" w:hAnsi="Times New Roman" w:cs="Times New Roman"/>
                <w:bCs/>
                <w:sz w:val="16"/>
                <w:szCs w:val="16"/>
              </w:rPr>
            </w:pPr>
          </w:p>
          <w:p w14:paraId="1E49E3A0" w14:textId="76C8CC93" w:rsidR="00624905" w:rsidRDefault="00624905" w:rsidP="00624905">
            <w:pPr>
              <w:suppressAutoHyphens/>
              <w:spacing w:after="0"/>
              <w:rPr>
                <w:rFonts w:ascii="Times New Roman" w:hAnsi="Times New Roman" w:cs="Times New Roman"/>
                <w:b/>
                <w:sz w:val="16"/>
                <w:szCs w:val="16"/>
              </w:rPr>
            </w:pPr>
            <w:r w:rsidRPr="009E6765">
              <w:rPr>
                <w:rFonts w:ascii="Times New Roman" w:hAnsi="Times New Roman" w:cs="Times New Roman"/>
                <w:b/>
                <w:sz w:val="16"/>
                <w:szCs w:val="16"/>
              </w:rPr>
              <w:t>TGbe editor please implement changes as proposed in CID 4</w:t>
            </w:r>
            <w:r>
              <w:rPr>
                <w:rFonts w:ascii="Times New Roman" w:hAnsi="Times New Roman" w:cs="Times New Roman"/>
                <w:b/>
                <w:sz w:val="16"/>
                <w:szCs w:val="16"/>
              </w:rPr>
              <w:t>269</w:t>
            </w:r>
            <w:r w:rsidRPr="009E6765">
              <w:rPr>
                <w:rFonts w:ascii="Times New Roman" w:hAnsi="Times New Roman" w:cs="Times New Roman"/>
                <w:b/>
                <w:sz w:val="16"/>
                <w:szCs w:val="16"/>
              </w:rPr>
              <w:t xml:space="preserve"> and shown in doc 11-21/</w:t>
            </w:r>
            <w:r w:rsidR="00B93449">
              <w:rPr>
                <w:rFonts w:ascii="Times New Roman" w:hAnsi="Times New Roman" w:cs="Times New Roman"/>
                <w:b/>
                <w:sz w:val="16"/>
                <w:szCs w:val="16"/>
              </w:rPr>
              <w:t>1264r0</w:t>
            </w:r>
            <w:r w:rsidRPr="009E6765">
              <w:rPr>
                <w:rFonts w:ascii="Times New Roman" w:hAnsi="Times New Roman" w:cs="Times New Roman"/>
                <w:b/>
                <w:sz w:val="16"/>
                <w:szCs w:val="16"/>
              </w:rPr>
              <w:t xml:space="preserve"> tagged as 4</w:t>
            </w:r>
            <w:r>
              <w:rPr>
                <w:rFonts w:ascii="Times New Roman" w:hAnsi="Times New Roman" w:cs="Times New Roman"/>
                <w:b/>
                <w:sz w:val="16"/>
                <w:szCs w:val="16"/>
              </w:rPr>
              <w:t>269</w:t>
            </w:r>
          </w:p>
        </w:tc>
      </w:tr>
      <w:tr w:rsidR="00624905" w:rsidRPr="008B0293" w14:paraId="79B85E67" w14:textId="77777777" w:rsidTr="00444EBA">
        <w:trPr>
          <w:trHeight w:val="220"/>
          <w:jc w:val="center"/>
        </w:trPr>
        <w:tc>
          <w:tcPr>
            <w:tcW w:w="625" w:type="dxa"/>
            <w:shd w:val="clear" w:color="auto" w:fill="auto"/>
            <w:noWrap/>
          </w:tcPr>
          <w:p w14:paraId="65D9F85C" w14:textId="5AAD34F4" w:rsidR="00624905" w:rsidRPr="00562FED" w:rsidRDefault="00624905" w:rsidP="00624905">
            <w:pPr>
              <w:suppressAutoHyphens/>
              <w:spacing w:after="0"/>
              <w:rPr>
                <w:rFonts w:ascii="Times New Roman" w:hAnsi="Times New Roman" w:cs="Times New Roman"/>
                <w:sz w:val="16"/>
                <w:szCs w:val="16"/>
              </w:rPr>
            </w:pPr>
            <w:r w:rsidRPr="00562FED">
              <w:rPr>
                <w:rFonts w:ascii="Times New Roman" w:hAnsi="Times New Roman" w:cs="Times New Roman"/>
                <w:sz w:val="16"/>
                <w:szCs w:val="16"/>
              </w:rPr>
              <w:t>7708</w:t>
            </w:r>
          </w:p>
        </w:tc>
        <w:tc>
          <w:tcPr>
            <w:tcW w:w="1080" w:type="dxa"/>
          </w:tcPr>
          <w:p w14:paraId="7619C7D9" w14:textId="41D55719"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Xiaofei Wang</w:t>
            </w:r>
          </w:p>
        </w:tc>
        <w:tc>
          <w:tcPr>
            <w:tcW w:w="720" w:type="dxa"/>
            <w:shd w:val="clear" w:color="auto" w:fill="auto"/>
            <w:noWrap/>
          </w:tcPr>
          <w:p w14:paraId="5614B549" w14:textId="307B277C"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9.6.7.36</w:t>
            </w:r>
          </w:p>
        </w:tc>
        <w:tc>
          <w:tcPr>
            <w:tcW w:w="900" w:type="dxa"/>
          </w:tcPr>
          <w:p w14:paraId="737B8942" w14:textId="7FA68BDF"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155.20</w:t>
            </w:r>
          </w:p>
        </w:tc>
        <w:tc>
          <w:tcPr>
            <w:tcW w:w="2160" w:type="dxa"/>
            <w:shd w:val="clear" w:color="auto" w:fill="auto"/>
            <w:noWrap/>
          </w:tcPr>
          <w:p w14:paraId="654D9DB7" w14:textId="3350E352"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operating channel width value says Reserved instead of 320 MHz, change "Reserved" to "320 MHz"</w:t>
            </w:r>
          </w:p>
        </w:tc>
        <w:tc>
          <w:tcPr>
            <w:tcW w:w="2340" w:type="dxa"/>
            <w:shd w:val="clear" w:color="auto" w:fill="auto"/>
            <w:noWrap/>
          </w:tcPr>
          <w:p w14:paraId="6DA84F51" w14:textId="412D9DA0" w:rsidR="00624905" w:rsidRPr="00687113" w:rsidRDefault="00624905" w:rsidP="00624905">
            <w:pPr>
              <w:suppressAutoHyphens/>
              <w:spacing w:after="0"/>
              <w:rPr>
                <w:rFonts w:ascii="Times New Roman" w:hAnsi="Times New Roman" w:cs="Times New Roman"/>
                <w:sz w:val="16"/>
                <w:szCs w:val="16"/>
              </w:rPr>
            </w:pPr>
            <w:r w:rsidRPr="00687113">
              <w:rPr>
                <w:rFonts w:ascii="Times New Roman" w:hAnsi="Times New Roman" w:cs="Times New Roman"/>
                <w:sz w:val="16"/>
                <w:szCs w:val="16"/>
              </w:rPr>
              <w:t>as in comment</w:t>
            </w:r>
          </w:p>
        </w:tc>
        <w:tc>
          <w:tcPr>
            <w:tcW w:w="3150" w:type="dxa"/>
            <w:shd w:val="clear" w:color="auto" w:fill="auto"/>
          </w:tcPr>
          <w:p w14:paraId="31C76F33" w14:textId="77777777" w:rsidR="00624905" w:rsidRDefault="003618BA" w:rsidP="00624905">
            <w:pPr>
              <w:suppressAutoHyphens/>
              <w:spacing w:after="0"/>
              <w:rPr>
                <w:rFonts w:ascii="Times New Roman" w:hAnsi="Times New Roman" w:cs="Times New Roman"/>
                <w:b/>
                <w:sz w:val="16"/>
                <w:szCs w:val="16"/>
              </w:rPr>
            </w:pPr>
            <w:r>
              <w:rPr>
                <w:rFonts w:ascii="Times New Roman" w:hAnsi="Times New Roman" w:cs="Times New Roman"/>
                <w:b/>
                <w:sz w:val="16"/>
                <w:szCs w:val="16"/>
              </w:rPr>
              <w:t>Rejected</w:t>
            </w:r>
          </w:p>
          <w:p w14:paraId="1F345B8C" w14:textId="77777777" w:rsidR="00562FED" w:rsidRDefault="00562FED" w:rsidP="00624905">
            <w:pPr>
              <w:suppressAutoHyphens/>
              <w:spacing w:after="0"/>
              <w:rPr>
                <w:rFonts w:ascii="Times New Roman" w:hAnsi="Times New Roman" w:cs="Times New Roman"/>
                <w:b/>
                <w:sz w:val="16"/>
                <w:szCs w:val="16"/>
              </w:rPr>
            </w:pPr>
          </w:p>
          <w:p w14:paraId="6CF7CE75" w14:textId="4EE6BB29" w:rsidR="00562FED" w:rsidRPr="00562FED" w:rsidRDefault="00D8380C" w:rsidP="00624905">
            <w:pPr>
              <w:suppressAutoHyphens/>
              <w:spacing w:after="0"/>
              <w:rPr>
                <w:rFonts w:ascii="Times New Roman" w:hAnsi="Times New Roman" w:cs="Times New Roman"/>
                <w:bCs/>
                <w:sz w:val="16"/>
                <w:szCs w:val="16"/>
              </w:rPr>
            </w:pPr>
            <w:r>
              <w:rPr>
                <w:rFonts w:ascii="Times New Roman" w:hAnsi="Times New Roman" w:cs="Times New Roman"/>
                <w:bCs/>
                <w:sz w:val="16"/>
                <w:szCs w:val="16"/>
              </w:rPr>
              <w:t>The “Reserved” entry is for HR/DSSS. OFDM, ERP, HT, VHT, or HE BSS, which is correct</w:t>
            </w:r>
            <w:r w:rsidR="00775FF3">
              <w:rPr>
                <w:rFonts w:ascii="Times New Roman" w:hAnsi="Times New Roman" w:cs="Times New Roman"/>
                <w:bCs/>
                <w:sz w:val="16"/>
                <w:szCs w:val="16"/>
              </w:rPr>
              <w:t xml:space="preserve"> since they do not support 320 MHz bandwidth. Additionally, EHT does not support 80+80 MHz bandwidth, which is why a separate column was added.</w:t>
            </w:r>
            <w:r w:rsidR="00657AB5">
              <w:rPr>
                <w:rFonts w:ascii="Times New Roman" w:hAnsi="Times New Roman" w:cs="Times New Roman"/>
                <w:bCs/>
                <w:sz w:val="16"/>
                <w:szCs w:val="16"/>
              </w:rPr>
              <w:t xml:space="preserve"> </w:t>
            </w:r>
          </w:p>
        </w:tc>
      </w:tr>
    </w:tbl>
    <w:p w14:paraId="743AD34A" w14:textId="1208AA82" w:rsidR="00E653A2" w:rsidRDefault="00E653A2" w:rsidP="00E653A2">
      <w:pPr>
        <w:pStyle w:val="T"/>
        <w:spacing w:after="0" w:line="240" w:lineRule="auto"/>
        <w:rPr>
          <w:b/>
          <w:i/>
          <w:iCs/>
          <w:highlight w:val="yellow"/>
        </w:rPr>
      </w:pPr>
      <w:r>
        <w:rPr>
          <w:b/>
          <w:i/>
          <w:iCs/>
          <w:highlight w:val="yellow"/>
        </w:rPr>
        <w:t>TGbe editor: Please note Baseline is 11be D1.</w:t>
      </w:r>
      <w:r w:rsidR="00AA1E2E">
        <w:rPr>
          <w:b/>
          <w:i/>
          <w:iCs/>
          <w:highlight w:val="yellow"/>
        </w:rPr>
        <w:t>1</w:t>
      </w:r>
    </w:p>
    <w:p w14:paraId="15A92844" w14:textId="243431B5" w:rsidR="00DC3EBB" w:rsidRDefault="00B56F93" w:rsidP="00C94240">
      <w:pPr>
        <w:spacing w:before="240"/>
        <w:rPr>
          <w:rFonts w:ascii="Arial" w:hAnsi="Arial" w:cs="Arial"/>
          <w:b/>
          <w:bCs/>
          <w:sz w:val="20"/>
          <w:szCs w:val="20"/>
          <w:lang w:eastAsia="ko-KR"/>
        </w:rPr>
      </w:pPr>
      <w:r>
        <w:rPr>
          <w:rFonts w:ascii="Arial" w:hAnsi="Arial" w:cs="Arial"/>
          <w:b/>
          <w:bCs/>
          <w:sz w:val="20"/>
          <w:szCs w:val="20"/>
          <w:lang w:eastAsia="ko-KR"/>
        </w:rPr>
        <w:t>9.4.2.26 Extended Capabilities element</w:t>
      </w:r>
    </w:p>
    <w:p w14:paraId="0672AA7D" w14:textId="75175313" w:rsidR="001C5363" w:rsidRDefault="000042A8" w:rsidP="001C5363">
      <w:pPr>
        <w:pStyle w:val="BodyText0"/>
        <w:kinsoku w:val="0"/>
        <w:overflowPunct w:val="0"/>
        <w:spacing w:before="169"/>
        <w:ind w:right="192"/>
        <w:rPr>
          <w:rFonts w:ascii="Arial" w:hAnsi="Arial" w:cs="Arial"/>
          <w:b/>
          <w:bCs/>
        </w:rPr>
      </w:pPr>
      <w:r w:rsidRPr="0029347D">
        <w:rPr>
          <w:b/>
          <w:bCs/>
          <w:i/>
          <w:iCs/>
          <w:sz w:val="20"/>
          <w:szCs w:val="18"/>
          <w:highlight w:val="yellow"/>
        </w:rPr>
        <w:t>TGbe editor: Please revise the Table as shown below [CID 4</w:t>
      </w:r>
      <w:r w:rsidR="00A5589D">
        <w:rPr>
          <w:b/>
          <w:bCs/>
          <w:i/>
          <w:iCs/>
          <w:sz w:val="20"/>
          <w:szCs w:val="18"/>
          <w:highlight w:val="yellow"/>
        </w:rPr>
        <w:t>105</w:t>
      </w:r>
      <w:r w:rsidRPr="0029347D">
        <w:rPr>
          <w:b/>
          <w:bCs/>
          <w:i/>
          <w:iCs/>
          <w:sz w:val="20"/>
          <w:szCs w:val="18"/>
          <w:highlight w:val="yellow"/>
        </w:rPr>
        <w:t>]</w:t>
      </w:r>
    </w:p>
    <w:p w14:paraId="7E2A8C6D" w14:textId="2B3AB65C" w:rsidR="001C5363" w:rsidRDefault="001C5363" w:rsidP="001C5363">
      <w:pPr>
        <w:pStyle w:val="BodyText0"/>
        <w:kinsoku w:val="0"/>
        <w:overflowPunct w:val="0"/>
        <w:spacing w:before="169"/>
        <w:ind w:right="192"/>
        <w:jc w:val="center"/>
        <w:rPr>
          <w:rFonts w:ascii="Arial" w:hAnsi="Arial" w:cs="Arial"/>
          <w:b/>
          <w:bCs/>
        </w:rPr>
      </w:pPr>
      <w:r>
        <w:rPr>
          <w:rFonts w:ascii="Arial" w:hAnsi="Arial" w:cs="Arial"/>
          <w:b/>
          <w:bCs/>
        </w:rPr>
        <w:t>Table</w:t>
      </w:r>
      <w:r>
        <w:rPr>
          <w:rFonts w:ascii="Arial" w:hAnsi="Arial" w:cs="Arial"/>
          <w:b/>
          <w:bCs/>
          <w:spacing w:val="-8"/>
        </w:rPr>
        <w:t xml:space="preserve"> </w:t>
      </w:r>
      <w:r>
        <w:rPr>
          <w:rFonts w:ascii="Arial" w:hAnsi="Arial" w:cs="Arial"/>
          <w:b/>
          <w:bCs/>
        </w:rPr>
        <w:t>9-153—Extended</w:t>
      </w:r>
      <w:r>
        <w:rPr>
          <w:rFonts w:ascii="Arial" w:hAnsi="Arial" w:cs="Arial"/>
          <w:b/>
          <w:bCs/>
          <w:spacing w:val="-7"/>
        </w:rPr>
        <w:t xml:space="preserve"> </w:t>
      </w:r>
      <w:r>
        <w:rPr>
          <w:rFonts w:ascii="Arial" w:hAnsi="Arial" w:cs="Arial"/>
          <w:b/>
          <w:bCs/>
        </w:rPr>
        <w:t>Capabilities</w:t>
      </w:r>
      <w:r>
        <w:rPr>
          <w:rFonts w:ascii="Arial" w:hAnsi="Arial" w:cs="Arial"/>
          <w:b/>
          <w:bCs/>
          <w:spacing w:val="-7"/>
        </w:rPr>
        <w:t xml:space="preserve"> </w:t>
      </w:r>
      <w:r>
        <w:rPr>
          <w:rFonts w:ascii="Arial" w:hAnsi="Arial" w:cs="Arial"/>
          <w:b/>
          <w:bCs/>
        </w:rPr>
        <w:t>field</w:t>
      </w:r>
    </w:p>
    <w:tbl>
      <w:tblPr>
        <w:tblW w:w="8644" w:type="dxa"/>
        <w:tblInd w:w="336" w:type="dxa"/>
        <w:tblLayout w:type="fixed"/>
        <w:tblCellMar>
          <w:left w:w="0" w:type="dxa"/>
          <w:right w:w="0" w:type="dxa"/>
        </w:tblCellMar>
        <w:tblLook w:val="0000" w:firstRow="0" w:lastRow="0" w:firstColumn="0" w:lastColumn="0" w:noHBand="0" w:noVBand="0"/>
      </w:tblPr>
      <w:tblGrid>
        <w:gridCol w:w="947"/>
        <w:gridCol w:w="1590"/>
        <w:gridCol w:w="6107"/>
      </w:tblGrid>
      <w:tr w:rsidR="001C5363" w14:paraId="74F87978" w14:textId="77777777" w:rsidTr="001C5363">
        <w:trPr>
          <w:trHeight w:val="409"/>
        </w:trPr>
        <w:tc>
          <w:tcPr>
            <w:tcW w:w="947" w:type="dxa"/>
            <w:tcBorders>
              <w:top w:val="single" w:sz="12" w:space="0" w:color="000000"/>
              <w:left w:val="single" w:sz="12" w:space="0" w:color="000000"/>
              <w:bottom w:val="single" w:sz="12" w:space="0" w:color="000000"/>
              <w:right w:val="single" w:sz="2" w:space="0" w:color="000000"/>
            </w:tcBorders>
          </w:tcPr>
          <w:p w14:paraId="3D380B95" w14:textId="77777777" w:rsidR="001C5363" w:rsidRDefault="001C5363" w:rsidP="00937E52">
            <w:pPr>
              <w:pStyle w:val="TableParagraph"/>
              <w:kinsoku w:val="0"/>
              <w:overflowPunct w:val="0"/>
              <w:spacing w:before="96"/>
              <w:ind w:right="341"/>
              <w:jc w:val="right"/>
              <w:rPr>
                <w:b/>
                <w:bCs/>
                <w:sz w:val="18"/>
                <w:szCs w:val="18"/>
              </w:rPr>
            </w:pPr>
            <w:r>
              <w:rPr>
                <w:b/>
                <w:bCs/>
                <w:sz w:val="18"/>
                <w:szCs w:val="18"/>
              </w:rPr>
              <w:t>Bit</w:t>
            </w:r>
          </w:p>
        </w:tc>
        <w:tc>
          <w:tcPr>
            <w:tcW w:w="1590" w:type="dxa"/>
            <w:tcBorders>
              <w:top w:val="single" w:sz="12" w:space="0" w:color="000000"/>
              <w:left w:val="single" w:sz="2" w:space="0" w:color="000000"/>
              <w:bottom w:val="single" w:sz="12" w:space="0" w:color="000000"/>
              <w:right w:val="single" w:sz="2" w:space="0" w:color="000000"/>
            </w:tcBorders>
          </w:tcPr>
          <w:p w14:paraId="2A2119DD" w14:textId="77777777" w:rsidR="001C5363" w:rsidRDefault="001C5363" w:rsidP="00937E52">
            <w:pPr>
              <w:pStyle w:val="TableParagraph"/>
              <w:kinsoku w:val="0"/>
              <w:overflowPunct w:val="0"/>
              <w:spacing w:before="96"/>
              <w:ind w:left="336"/>
              <w:rPr>
                <w:b/>
                <w:bCs/>
                <w:sz w:val="18"/>
                <w:szCs w:val="18"/>
              </w:rPr>
            </w:pPr>
            <w:r>
              <w:rPr>
                <w:b/>
                <w:bCs/>
                <w:sz w:val="18"/>
                <w:szCs w:val="18"/>
              </w:rPr>
              <w:t>Information</w:t>
            </w:r>
          </w:p>
        </w:tc>
        <w:tc>
          <w:tcPr>
            <w:tcW w:w="6107" w:type="dxa"/>
            <w:tcBorders>
              <w:top w:val="single" w:sz="12" w:space="0" w:color="000000"/>
              <w:left w:val="single" w:sz="2" w:space="0" w:color="000000"/>
              <w:bottom w:val="single" w:sz="12" w:space="0" w:color="000000"/>
              <w:right w:val="single" w:sz="12" w:space="0" w:color="000000"/>
            </w:tcBorders>
          </w:tcPr>
          <w:p w14:paraId="52E9F8BE" w14:textId="77777777" w:rsidR="001C5363" w:rsidRDefault="001C5363" w:rsidP="00937E52">
            <w:pPr>
              <w:pStyle w:val="TableParagraph"/>
              <w:kinsoku w:val="0"/>
              <w:overflowPunct w:val="0"/>
              <w:spacing w:before="96"/>
              <w:ind w:left="2828" w:right="2790"/>
              <w:jc w:val="center"/>
              <w:rPr>
                <w:b/>
                <w:bCs/>
                <w:sz w:val="18"/>
                <w:szCs w:val="18"/>
              </w:rPr>
            </w:pPr>
            <w:r>
              <w:rPr>
                <w:b/>
                <w:bCs/>
                <w:sz w:val="18"/>
                <w:szCs w:val="18"/>
              </w:rPr>
              <w:t>Notes</w:t>
            </w:r>
          </w:p>
        </w:tc>
      </w:tr>
      <w:tr w:rsidR="001C5363" w14:paraId="6C7EE073" w14:textId="77777777" w:rsidTr="001C5363">
        <w:trPr>
          <w:trHeight w:val="730"/>
        </w:trPr>
        <w:tc>
          <w:tcPr>
            <w:tcW w:w="947" w:type="dxa"/>
            <w:tcBorders>
              <w:top w:val="single" w:sz="12" w:space="0" w:color="000000"/>
              <w:left w:val="single" w:sz="12" w:space="0" w:color="000000"/>
              <w:bottom w:val="single" w:sz="12" w:space="0" w:color="000000"/>
              <w:right w:val="single" w:sz="2" w:space="0" w:color="000000"/>
            </w:tcBorders>
          </w:tcPr>
          <w:p w14:paraId="7B58F8BC" w14:textId="77777777" w:rsidR="001C5363" w:rsidRDefault="001C5363" w:rsidP="00937E52">
            <w:pPr>
              <w:pStyle w:val="TableParagraph"/>
              <w:kinsoku w:val="0"/>
              <w:overflowPunct w:val="0"/>
              <w:spacing w:before="56"/>
              <w:ind w:right="366"/>
              <w:jc w:val="right"/>
              <w:rPr>
                <w:sz w:val="18"/>
                <w:szCs w:val="18"/>
              </w:rPr>
            </w:pPr>
            <w:r>
              <w:rPr>
                <w:sz w:val="18"/>
                <w:szCs w:val="18"/>
              </w:rPr>
              <w:t>17</w:t>
            </w:r>
          </w:p>
        </w:tc>
        <w:tc>
          <w:tcPr>
            <w:tcW w:w="1590" w:type="dxa"/>
            <w:tcBorders>
              <w:top w:val="single" w:sz="12" w:space="0" w:color="000000"/>
              <w:left w:val="single" w:sz="2" w:space="0" w:color="000000"/>
              <w:bottom w:val="single" w:sz="12" w:space="0" w:color="000000"/>
              <w:right w:val="single" w:sz="2" w:space="0" w:color="000000"/>
            </w:tcBorders>
          </w:tcPr>
          <w:p w14:paraId="1F4B4626" w14:textId="77777777" w:rsidR="001C5363" w:rsidRDefault="001C5363" w:rsidP="00937E52">
            <w:pPr>
              <w:pStyle w:val="TableParagraph"/>
              <w:kinsoku w:val="0"/>
              <w:overflowPunct w:val="0"/>
              <w:spacing w:before="61" w:line="232" w:lineRule="auto"/>
              <w:ind w:left="130" w:right="539"/>
              <w:rPr>
                <w:sz w:val="18"/>
                <w:szCs w:val="18"/>
              </w:rPr>
            </w:pPr>
            <w:r>
              <w:rPr>
                <w:spacing w:val="-1"/>
                <w:sz w:val="18"/>
                <w:szCs w:val="18"/>
              </w:rPr>
              <w:t>WNM Sleep</w:t>
            </w:r>
            <w:r>
              <w:rPr>
                <w:spacing w:val="-42"/>
                <w:sz w:val="18"/>
                <w:szCs w:val="18"/>
              </w:rPr>
              <w:t xml:space="preserve"> </w:t>
            </w:r>
            <w:r>
              <w:rPr>
                <w:sz w:val="18"/>
                <w:szCs w:val="18"/>
              </w:rPr>
              <w:t>Mode</w:t>
            </w:r>
          </w:p>
        </w:tc>
        <w:tc>
          <w:tcPr>
            <w:tcW w:w="6107" w:type="dxa"/>
            <w:tcBorders>
              <w:top w:val="single" w:sz="12" w:space="0" w:color="000000"/>
              <w:left w:val="single" w:sz="2" w:space="0" w:color="000000"/>
              <w:bottom w:val="single" w:sz="12" w:space="0" w:color="000000"/>
              <w:right w:val="single" w:sz="12" w:space="0" w:color="000000"/>
            </w:tcBorders>
          </w:tcPr>
          <w:p w14:paraId="0F0FCED8" w14:textId="2B5D634E" w:rsidR="001C5363" w:rsidRDefault="001C5363" w:rsidP="00A86776">
            <w:pPr>
              <w:pStyle w:val="TableParagraph"/>
              <w:kinsoku w:val="0"/>
              <w:overflowPunct w:val="0"/>
              <w:spacing w:before="61" w:line="232" w:lineRule="auto"/>
              <w:ind w:left="130" w:right="38"/>
              <w:rPr>
                <w:sz w:val="18"/>
                <w:szCs w:val="18"/>
              </w:rPr>
            </w:pPr>
            <w:r>
              <w:rPr>
                <w:strike/>
                <w:sz w:val="18"/>
                <w:szCs w:val="18"/>
              </w:rPr>
              <w:t>The</w:t>
            </w:r>
            <w:r>
              <w:rPr>
                <w:spacing w:val="-7"/>
                <w:sz w:val="18"/>
                <w:szCs w:val="18"/>
              </w:rPr>
              <w:t xml:space="preserve"> </w:t>
            </w:r>
            <w:r>
              <w:rPr>
                <w:sz w:val="18"/>
                <w:szCs w:val="18"/>
              </w:rPr>
              <w:t>A</w:t>
            </w:r>
            <w:r>
              <w:rPr>
                <w:spacing w:val="-6"/>
                <w:sz w:val="18"/>
                <w:szCs w:val="18"/>
              </w:rPr>
              <w:t xml:space="preserve"> </w:t>
            </w:r>
            <w:r>
              <w:rPr>
                <w:sz w:val="18"/>
                <w:szCs w:val="18"/>
              </w:rPr>
              <w:t>non-AP</w:t>
            </w:r>
            <w:r>
              <w:rPr>
                <w:spacing w:val="-5"/>
                <w:sz w:val="18"/>
                <w:szCs w:val="18"/>
              </w:rPr>
              <w:t xml:space="preserve"> </w:t>
            </w:r>
            <w:r>
              <w:rPr>
                <w:sz w:val="18"/>
                <w:szCs w:val="18"/>
              </w:rPr>
              <w:t>STA</w:t>
            </w:r>
            <w:r>
              <w:rPr>
                <w:spacing w:val="-5"/>
                <w:sz w:val="18"/>
                <w:szCs w:val="18"/>
              </w:rPr>
              <w:t xml:space="preserve"> </w:t>
            </w:r>
            <w:r>
              <w:rPr>
                <w:sz w:val="18"/>
                <w:szCs w:val="18"/>
              </w:rPr>
              <w:t>or</w:t>
            </w:r>
            <w:r>
              <w:rPr>
                <w:spacing w:val="-5"/>
                <w:sz w:val="18"/>
                <w:szCs w:val="18"/>
              </w:rPr>
              <w:t xml:space="preserve"> </w:t>
            </w:r>
            <w:r>
              <w:rPr>
                <w:sz w:val="18"/>
                <w:szCs w:val="18"/>
              </w:rPr>
              <w:t>a</w:t>
            </w:r>
            <w:r>
              <w:rPr>
                <w:spacing w:val="-6"/>
                <w:sz w:val="18"/>
                <w:szCs w:val="18"/>
              </w:rPr>
              <w:t xml:space="preserve"> </w:t>
            </w:r>
            <w:r>
              <w:rPr>
                <w:sz w:val="18"/>
                <w:szCs w:val="18"/>
              </w:rPr>
              <w:t>STA</w:t>
            </w:r>
            <w:r>
              <w:rPr>
                <w:spacing w:val="-5"/>
                <w:sz w:val="18"/>
                <w:szCs w:val="18"/>
              </w:rPr>
              <w:t xml:space="preserve"> </w:t>
            </w:r>
            <w:del w:id="1" w:author="Gaurang Naik" w:date="2021-07-14T22:11:00Z">
              <w:r w:rsidDel="00A86776">
                <w:rPr>
                  <w:sz w:val="18"/>
                  <w:szCs w:val="18"/>
                </w:rPr>
                <w:delText>of</w:delText>
              </w:r>
              <w:r w:rsidDel="00A86776">
                <w:rPr>
                  <w:spacing w:val="-5"/>
                  <w:sz w:val="18"/>
                  <w:szCs w:val="18"/>
                </w:rPr>
                <w:delText xml:space="preserve"> </w:delText>
              </w:r>
            </w:del>
            <w:ins w:id="2" w:author="Gaurang Naik" w:date="2021-07-14T22:11:00Z">
              <w:r w:rsidR="00A86776">
                <w:rPr>
                  <w:sz w:val="18"/>
                  <w:szCs w:val="18"/>
                </w:rPr>
                <w:t>affiliated with</w:t>
              </w:r>
              <w:r w:rsidR="00A86776">
                <w:rPr>
                  <w:spacing w:val="-5"/>
                  <w:sz w:val="18"/>
                  <w:szCs w:val="18"/>
                </w:rPr>
                <w:t xml:space="preserve"> </w:t>
              </w:r>
              <w:r w:rsidR="00EA66C2">
                <w:rPr>
                  <w:spacing w:val="-5"/>
                  <w:sz w:val="18"/>
                  <w:szCs w:val="18"/>
                </w:rPr>
                <w:t xml:space="preserve">(#4105) </w:t>
              </w:r>
            </w:ins>
            <w:r>
              <w:rPr>
                <w:sz w:val="18"/>
                <w:szCs w:val="18"/>
              </w:rPr>
              <w:t>a</w:t>
            </w:r>
            <w:r>
              <w:rPr>
                <w:spacing w:val="-5"/>
                <w:sz w:val="18"/>
                <w:szCs w:val="18"/>
              </w:rPr>
              <w:t xml:space="preserve"> </w:t>
            </w:r>
            <w:r>
              <w:rPr>
                <w:sz w:val="18"/>
                <w:szCs w:val="18"/>
              </w:rPr>
              <w:t>non-AP</w:t>
            </w:r>
            <w:r>
              <w:rPr>
                <w:spacing w:val="-5"/>
                <w:sz w:val="18"/>
                <w:szCs w:val="18"/>
              </w:rPr>
              <w:t xml:space="preserve"> </w:t>
            </w:r>
            <w:r>
              <w:rPr>
                <w:sz w:val="18"/>
                <w:szCs w:val="18"/>
              </w:rPr>
              <w:t>MLD</w:t>
            </w:r>
            <w:r>
              <w:rPr>
                <w:spacing w:val="-6"/>
                <w:sz w:val="18"/>
                <w:szCs w:val="18"/>
              </w:rPr>
              <w:t xml:space="preserve"> </w:t>
            </w:r>
            <w:r>
              <w:rPr>
                <w:sz w:val="18"/>
                <w:szCs w:val="18"/>
              </w:rPr>
              <w:t>sets</w:t>
            </w:r>
            <w:r>
              <w:rPr>
                <w:spacing w:val="-6"/>
                <w:sz w:val="18"/>
                <w:szCs w:val="18"/>
              </w:rPr>
              <w:t xml:space="preserve"> </w:t>
            </w:r>
            <w:r>
              <w:rPr>
                <w:sz w:val="18"/>
                <w:szCs w:val="18"/>
              </w:rPr>
              <w:t>the</w:t>
            </w:r>
            <w:r>
              <w:rPr>
                <w:spacing w:val="-5"/>
                <w:sz w:val="18"/>
                <w:szCs w:val="18"/>
              </w:rPr>
              <w:t xml:space="preserve"> </w:t>
            </w:r>
            <w:r>
              <w:rPr>
                <w:sz w:val="18"/>
                <w:szCs w:val="18"/>
              </w:rPr>
              <w:t>WNM</w:t>
            </w:r>
            <w:r>
              <w:rPr>
                <w:spacing w:val="-5"/>
                <w:sz w:val="18"/>
                <w:szCs w:val="18"/>
              </w:rPr>
              <w:t xml:space="preserve"> </w:t>
            </w:r>
            <w:r>
              <w:rPr>
                <w:sz w:val="18"/>
                <w:szCs w:val="18"/>
              </w:rPr>
              <w:t>Sleep</w:t>
            </w:r>
            <w:r>
              <w:rPr>
                <w:spacing w:val="-6"/>
                <w:sz w:val="18"/>
                <w:szCs w:val="18"/>
              </w:rPr>
              <w:t xml:space="preserve"> </w:t>
            </w:r>
            <w:r>
              <w:rPr>
                <w:sz w:val="18"/>
                <w:szCs w:val="18"/>
              </w:rPr>
              <w:t>Mode</w:t>
            </w:r>
            <w:r>
              <w:rPr>
                <w:spacing w:val="-6"/>
                <w:sz w:val="18"/>
                <w:szCs w:val="18"/>
              </w:rPr>
              <w:t xml:space="preserve"> </w:t>
            </w:r>
            <w:r>
              <w:rPr>
                <w:sz w:val="18"/>
                <w:szCs w:val="18"/>
              </w:rPr>
              <w:t>field</w:t>
            </w:r>
            <w:r>
              <w:rPr>
                <w:spacing w:val="-42"/>
                <w:sz w:val="18"/>
                <w:szCs w:val="18"/>
              </w:rPr>
              <w:t xml:space="preserve"> </w:t>
            </w:r>
            <w:ins w:id="3" w:author="Gaurang Naik" w:date="2021-08-11T08:58:00Z">
              <w:r w:rsidR="001F0F0F">
                <w:rPr>
                  <w:spacing w:val="-42"/>
                  <w:sz w:val="18"/>
                  <w:szCs w:val="18"/>
                </w:rPr>
                <w:t xml:space="preserve"> </w:t>
              </w:r>
            </w:ins>
            <w:r>
              <w:rPr>
                <w:sz w:val="18"/>
                <w:szCs w:val="18"/>
              </w:rPr>
              <w:t>to</w:t>
            </w:r>
            <w:r>
              <w:rPr>
                <w:spacing w:val="-5"/>
                <w:sz w:val="18"/>
                <w:szCs w:val="18"/>
              </w:rPr>
              <w:t xml:space="preserve"> </w:t>
            </w:r>
            <w:r>
              <w:rPr>
                <w:sz w:val="18"/>
                <w:szCs w:val="18"/>
              </w:rPr>
              <w:t>1</w:t>
            </w:r>
            <w:r>
              <w:rPr>
                <w:spacing w:val="-5"/>
                <w:sz w:val="18"/>
                <w:szCs w:val="18"/>
              </w:rPr>
              <w:t xml:space="preserve"> </w:t>
            </w:r>
            <w:r>
              <w:rPr>
                <w:sz w:val="18"/>
                <w:szCs w:val="18"/>
              </w:rPr>
              <w:t>when</w:t>
            </w:r>
            <w:r>
              <w:rPr>
                <w:spacing w:val="-5"/>
                <w:sz w:val="18"/>
                <w:szCs w:val="18"/>
              </w:rPr>
              <w:t xml:space="preserve"> </w:t>
            </w:r>
            <w:r>
              <w:rPr>
                <w:sz w:val="18"/>
                <w:szCs w:val="18"/>
              </w:rPr>
              <w:t>dot11WNMSleepModeActivated</w:t>
            </w:r>
            <w:r>
              <w:rPr>
                <w:spacing w:val="-6"/>
                <w:sz w:val="18"/>
                <w:szCs w:val="18"/>
              </w:rPr>
              <w:t xml:space="preserve"> </w:t>
            </w:r>
            <w:r>
              <w:rPr>
                <w:sz w:val="18"/>
                <w:szCs w:val="18"/>
              </w:rPr>
              <w:t>is</w:t>
            </w:r>
            <w:r>
              <w:rPr>
                <w:spacing w:val="-6"/>
                <w:sz w:val="18"/>
                <w:szCs w:val="18"/>
              </w:rPr>
              <w:t xml:space="preserve"> </w:t>
            </w:r>
            <w:r>
              <w:rPr>
                <w:sz w:val="18"/>
                <w:szCs w:val="18"/>
              </w:rPr>
              <w:t>true,</w:t>
            </w:r>
            <w:r>
              <w:rPr>
                <w:spacing w:val="-5"/>
                <w:sz w:val="18"/>
                <w:szCs w:val="18"/>
              </w:rPr>
              <w:t xml:space="preserve"> </w:t>
            </w:r>
            <w:r>
              <w:rPr>
                <w:sz w:val="18"/>
                <w:szCs w:val="18"/>
              </w:rPr>
              <w:t>and</w:t>
            </w:r>
            <w:r>
              <w:rPr>
                <w:spacing w:val="-5"/>
                <w:sz w:val="18"/>
                <w:szCs w:val="18"/>
              </w:rPr>
              <w:t xml:space="preserve"> </w:t>
            </w:r>
            <w:r>
              <w:rPr>
                <w:sz w:val="18"/>
                <w:szCs w:val="18"/>
              </w:rPr>
              <w:t>sets</w:t>
            </w:r>
            <w:r>
              <w:rPr>
                <w:spacing w:val="-5"/>
                <w:sz w:val="18"/>
                <w:szCs w:val="18"/>
              </w:rPr>
              <w:t xml:space="preserve"> </w:t>
            </w:r>
            <w:r>
              <w:rPr>
                <w:sz w:val="18"/>
                <w:szCs w:val="18"/>
              </w:rPr>
              <w:t>it</w:t>
            </w:r>
            <w:r>
              <w:rPr>
                <w:spacing w:val="-5"/>
                <w:sz w:val="18"/>
                <w:szCs w:val="18"/>
              </w:rPr>
              <w:t xml:space="preserve"> </w:t>
            </w:r>
            <w:r>
              <w:rPr>
                <w:sz w:val="18"/>
                <w:szCs w:val="18"/>
              </w:rPr>
              <w:t>to</w:t>
            </w:r>
            <w:r>
              <w:rPr>
                <w:spacing w:val="-5"/>
                <w:sz w:val="18"/>
                <w:szCs w:val="18"/>
              </w:rPr>
              <w:t xml:space="preserve"> </w:t>
            </w:r>
            <w:r>
              <w:rPr>
                <w:sz w:val="18"/>
                <w:szCs w:val="18"/>
              </w:rPr>
              <w:t>0</w:t>
            </w:r>
            <w:r>
              <w:rPr>
                <w:spacing w:val="-5"/>
                <w:sz w:val="18"/>
                <w:szCs w:val="18"/>
              </w:rPr>
              <w:t xml:space="preserve"> </w:t>
            </w:r>
            <w:r>
              <w:rPr>
                <w:sz w:val="18"/>
                <w:szCs w:val="18"/>
              </w:rPr>
              <w:t>otherwise.</w:t>
            </w:r>
            <w:r>
              <w:rPr>
                <w:spacing w:val="-5"/>
                <w:sz w:val="18"/>
                <w:szCs w:val="18"/>
              </w:rPr>
              <w:t xml:space="preserve"> </w:t>
            </w:r>
            <w:r>
              <w:rPr>
                <w:sz w:val="18"/>
                <w:szCs w:val="18"/>
              </w:rPr>
              <w:t>See</w:t>
            </w:r>
            <w:r w:rsidR="00A86776">
              <w:rPr>
                <w:sz w:val="18"/>
                <w:szCs w:val="18"/>
              </w:rPr>
              <w:t xml:space="preserve"> </w:t>
            </w:r>
            <w:r>
              <w:rPr>
                <w:sz w:val="18"/>
                <w:szCs w:val="18"/>
              </w:rPr>
              <w:t>11.2.3.16</w:t>
            </w:r>
            <w:r>
              <w:rPr>
                <w:spacing w:val="-7"/>
                <w:sz w:val="18"/>
                <w:szCs w:val="18"/>
              </w:rPr>
              <w:t xml:space="preserve"> </w:t>
            </w:r>
            <w:r>
              <w:rPr>
                <w:sz w:val="18"/>
                <w:szCs w:val="18"/>
              </w:rPr>
              <w:t>(WNM</w:t>
            </w:r>
            <w:r>
              <w:rPr>
                <w:spacing w:val="-6"/>
                <w:sz w:val="18"/>
                <w:szCs w:val="18"/>
              </w:rPr>
              <w:t xml:space="preserve"> </w:t>
            </w:r>
            <w:r>
              <w:rPr>
                <w:sz w:val="18"/>
                <w:szCs w:val="18"/>
              </w:rPr>
              <w:t>sleep</w:t>
            </w:r>
            <w:r>
              <w:rPr>
                <w:spacing w:val="-6"/>
                <w:sz w:val="18"/>
                <w:szCs w:val="18"/>
              </w:rPr>
              <w:t xml:space="preserve"> </w:t>
            </w:r>
            <w:r>
              <w:rPr>
                <w:sz w:val="18"/>
                <w:szCs w:val="18"/>
              </w:rPr>
              <w:t>mode).</w:t>
            </w:r>
          </w:p>
        </w:tc>
      </w:tr>
    </w:tbl>
    <w:p w14:paraId="523042A7" w14:textId="58A32874" w:rsidR="000F5577" w:rsidRDefault="000F5577">
      <w:pPr>
        <w:pBdr>
          <w:bottom w:val="single" w:sz="6" w:space="1" w:color="auto"/>
        </w:pBdr>
        <w:rPr>
          <w:rFonts w:ascii="Arial" w:hAnsi="Arial" w:cs="Arial"/>
          <w:b/>
          <w:bCs/>
          <w:sz w:val="20"/>
          <w:szCs w:val="20"/>
          <w:lang w:eastAsia="ko-KR"/>
        </w:rPr>
      </w:pPr>
    </w:p>
    <w:p w14:paraId="0EBB2B43" w14:textId="77182A13" w:rsidR="008F6275" w:rsidRDefault="008F6275" w:rsidP="008F6275">
      <w:pPr>
        <w:spacing w:before="240"/>
        <w:rPr>
          <w:rFonts w:ascii="Arial" w:hAnsi="Arial" w:cs="Arial"/>
          <w:b/>
          <w:bCs/>
          <w:sz w:val="20"/>
          <w:szCs w:val="20"/>
          <w:lang w:eastAsia="ko-KR"/>
        </w:rPr>
      </w:pPr>
      <w:r>
        <w:rPr>
          <w:rFonts w:ascii="Arial" w:hAnsi="Arial" w:cs="Arial"/>
          <w:b/>
          <w:bCs/>
          <w:sz w:val="20"/>
          <w:szCs w:val="20"/>
          <w:lang w:eastAsia="ko-KR"/>
        </w:rPr>
        <w:t>9.4.2.</w:t>
      </w:r>
      <w:r w:rsidR="00E57943">
        <w:rPr>
          <w:rFonts w:ascii="Arial" w:hAnsi="Arial" w:cs="Arial"/>
          <w:b/>
          <w:bCs/>
          <w:sz w:val="20"/>
          <w:szCs w:val="20"/>
          <w:lang w:eastAsia="ko-KR"/>
        </w:rPr>
        <w:t>3</w:t>
      </w:r>
      <w:r>
        <w:rPr>
          <w:rFonts w:ascii="Arial" w:hAnsi="Arial" w:cs="Arial"/>
          <w:b/>
          <w:bCs/>
          <w:sz w:val="20"/>
          <w:szCs w:val="20"/>
          <w:lang w:eastAsia="ko-KR"/>
        </w:rPr>
        <w:t>6 Neighbor Report element</w:t>
      </w:r>
    </w:p>
    <w:p w14:paraId="3D775C5E" w14:textId="41C818EF" w:rsidR="008F6275" w:rsidRDefault="008F6275" w:rsidP="008F6275">
      <w:pPr>
        <w:pStyle w:val="BodyText0"/>
        <w:kinsoku w:val="0"/>
        <w:overflowPunct w:val="0"/>
        <w:spacing w:before="169"/>
        <w:ind w:right="192"/>
        <w:rPr>
          <w:rFonts w:ascii="Arial" w:hAnsi="Arial" w:cs="Arial"/>
          <w:b/>
          <w:bCs/>
        </w:rPr>
      </w:pPr>
      <w:r w:rsidRPr="0029347D">
        <w:rPr>
          <w:b/>
          <w:bCs/>
          <w:i/>
          <w:iCs/>
          <w:sz w:val="20"/>
          <w:szCs w:val="18"/>
          <w:highlight w:val="yellow"/>
        </w:rPr>
        <w:t xml:space="preserve">TGbe editor: Please revise the </w:t>
      </w:r>
      <w:r w:rsidR="002F2F82">
        <w:rPr>
          <w:b/>
          <w:bCs/>
          <w:i/>
          <w:iCs/>
          <w:sz w:val="20"/>
          <w:szCs w:val="18"/>
          <w:highlight w:val="yellow"/>
        </w:rPr>
        <w:t>text</w:t>
      </w:r>
      <w:r w:rsidRPr="0029347D">
        <w:rPr>
          <w:b/>
          <w:bCs/>
          <w:i/>
          <w:iCs/>
          <w:sz w:val="20"/>
          <w:szCs w:val="18"/>
          <w:highlight w:val="yellow"/>
        </w:rPr>
        <w:t xml:space="preserve"> as shown below [CID </w:t>
      </w:r>
      <w:r w:rsidR="00F10CAE">
        <w:rPr>
          <w:b/>
          <w:bCs/>
          <w:i/>
          <w:iCs/>
          <w:sz w:val="20"/>
          <w:szCs w:val="18"/>
          <w:highlight w:val="yellow"/>
        </w:rPr>
        <w:t>5767</w:t>
      </w:r>
      <w:r w:rsidRPr="0029347D">
        <w:rPr>
          <w:b/>
          <w:bCs/>
          <w:i/>
          <w:iCs/>
          <w:sz w:val="20"/>
          <w:szCs w:val="18"/>
          <w:highlight w:val="yellow"/>
        </w:rPr>
        <w:t>]</w:t>
      </w:r>
    </w:p>
    <w:p w14:paraId="7371A497" w14:textId="39256DE6" w:rsidR="000F5577" w:rsidRDefault="00E660F2" w:rsidP="00E660F2">
      <w:pPr>
        <w:jc w:val="both"/>
        <w:rPr>
          <w:rFonts w:ascii="Times New Roman" w:hAnsi="Times New Roman" w:cs="Times New Roman"/>
          <w:sz w:val="20"/>
          <w:szCs w:val="20"/>
          <w:lang w:eastAsia="ko-KR"/>
        </w:rPr>
      </w:pPr>
      <w:r w:rsidRPr="00E660F2">
        <w:rPr>
          <w:rFonts w:ascii="Times New Roman" w:hAnsi="Times New Roman" w:cs="Times New Roman"/>
          <w:sz w:val="20"/>
          <w:szCs w:val="20"/>
          <w:lang w:eastAsia="ko-KR"/>
        </w:rPr>
        <w:t>The Extremely High Throughput subfield is set to 1 to indicate that the AP represented by this BSSID is an EHT AP and that the EHT Capabilities element</w:t>
      </w:r>
      <w:r w:rsidR="008D7FB1">
        <w:rPr>
          <w:rFonts w:ascii="Times New Roman" w:hAnsi="Times New Roman" w:cs="Times New Roman"/>
          <w:sz w:val="20"/>
          <w:szCs w:val="20"/>
          <w:lang w:eastAsia="ko-KR"/>
        </w:rPr>
        <w:t xml:space="preserve"> (or </w:t>
      </w:r>
      <w:r w:rsidRPr="00E660F2">
        <w:rPr>
          <w:rFonts w:ascii="Times New Roman" w:hAnsi="Times New Roman" w:cs="Times New Roman"/>
          <w:sz w:val="20"/>
          <w:szCs w:val="20"/>
          <w:lang w:eastAsia="ko-KR"/>
        </w:rPr>
        <w:t>EHT Operation element</w:t>
      </w:r>
      <w:r w:rsidR="008D7FB1">
        <w:rPr>
          <w:rFonts w:ascii="Times New Roman" w:hAnsi="Times New Roman" w:cs="Times New Roman"/>
          <w:sz w:val="20"/>
          <w:szCs w:val="20"/>
          <w:lang w:eastAsia="ko-KR"/>
        </w:rPr>
        <w:t>)</w:t>
      </w:r>
      <w:r w:rsidRPr="00E660F2">
        <w:rPr>
          <w:rFonts w:ascii="Times New Roman" w:hAnsi="Times New Roman" w:cs="Times New Roman"/>
          <w:sz w:val="20"/>
          <w:szCs w:val="20"/>
          <w:lang w:eastAsia="ko-KR"/>
        </w:rPr>
        <w:t>, if included as a sube</w:t>
      </w:r>
      <w:r w:rsidR="00743BEF">
        <w:rPr>
          <w:rFonts w:ascii="Times New Roman" w:hAnsi="Times New Roman" w:cs="Times New Roman"/>
          <w:sz w:val="20"/>
          <w:szCs w:val="20"/>
          <w:lang w:eastAsia="ko-KR"/>
        </w:rPr>
        <w:t>l</w:t>
      </w:r>
      <w:r w:rsidRPr="00E660F2">
        <w:rPr>
          <w:rFonts w:ascii="Times New Roman" w:hAnsi="Times New Roman" w:cs="Times New Roman"/>
          <w:sz w:val="20"/>
          <w:szCs w:val="20"/>
          <w:lang w:eastAsia="ko-KR"/>
        </w:rPr>
        <w:t>ement in the report, is identical in content to the EHT Capabilities element</w:t>
      </w:r>
      <w:r w:rsidR="008D7FB1">
        <w:rPr>
          <w:rFonts w:ascii="Times New Roman" w:hAnsi="Times New Roman" w:cs="Times New Roman"/>
          <w:sz w:val="20"/>
          <w:szCs w:val="20"/>
          <w:lang w:eastAsia="ko-KR"/>
        </w:rPr>
        <w:t xml:space="preserve"> (</w:t>
      </w:r>
      <w:r w:rsidRPr="00E660F2">
        <w:rPr>
          <w:rFonts w:ascii="Times New Roman" w:hAnsi="Times New Roman" w:cs="Times New Roman"/>
          <w:sz w:val="20"/>
          <w:szCs w:val="20"/>
          <w:lang w:eastAsia="ko-KR"/>
        </w:rPr>
        <w:t>EHT Operation ele</w:t>
      </w:r>
      <w:r w:rsidRPr="00E660F2">
        <w:rPr>
          <w:rFonts w:ascii="Times New Roman" w:hAnsi="Times New Roman" w:cs="Times New Roman"/>
          <w:sz w:val="20"/>
          <w:szCs w:val="20"/>
          <w:lang w:eastAsia="ko-KR"/>
        </w:rPr>
        <w:softHyphen/>
        <w:t>ment</w:t>
      </w:r>
      <w:r w:rsidR="008D7FB1">
        <w:rPr>
          <w:rFonts w:ascii="Times New Roman" w:hAnsi="Times New Roman" w:cs="Times New Roman"/>
          <w:sz w:val="20"/>
          <w:szCs w:val="20"/>
          <w:lang w:eastAsia="ko-KR"/>
        </w:rPr>
        <w:t>)</w:t>
      </w:r>
      <w:r w:rsidRPr="00E660F2">
        <w:rPr>
          <w:rFonts w:ascii="Times New Roman" w:hAnsi="Times New Roman" w:cs="Times New Roman"/>
          <w:sz w:val="20"/>
          <w:szCs w:val="20"/>
          <w:lang w:eastAsia="ko-KR"/>
        </w:rPr>
        <w:t xml:space="preserve"> included in the neighboring AP’s Beacon frame. Otherwise, the Extremely High Throughput subfield is set to 0.</w:t>
      </w:r>
    </w:p>
    <w:p w14:paraId="6BF5E8E5" w14:textId="1142433B" w:rsidR="00657AB5" w:rsidRDefault="00B65C22" w:rsidP="00E660F2">
      <w:pPr>
        <w:jc w:val="both"/>
        <w:rPr>
          <w:ins w:id="4" w:author="Gaurang Naik" w:date="2021-08-05T10:45:00Z"/>
          <w:rFonts w:ascii="Times New Roman" w:hAnsi="Times New Roman" w:cs="Times New Roman"/>
          <w:sz w:val="20"/>
          <w:szCs w:val="20"/>
          <w:lang w:eastAsia="ko-KR"/>
        </w:rPr>
      </w:pPr>
      <w:ins w:id="5" w:author="Gaurang Naik" w:date="2021-08-05T10:42:00Z">
        <w:r>
          <w:rPr>
            <w:rFonts w:ascii="Times New Roman" w:hAnsi="Times New Roman" w:cs="Times New Roman"/>
            <w:sz w:val="20"/>
            <w:szCs w:val="20"/>
            <w:lang w:eastAsia="ko-KR"/>
          </w:rPr>
          <w:t xml:space="preserve">When the Extremely High Throughput subfield is set to 1, </w:t>
        </w:r>
        <w:r w:rsidR="004C416D">
          <w:rPr>
            <w:rFonts w:ascii="Times New Roman" w:hAnsi="Times New Roman" w:cs="Times New Roman"/>
            <w:sz w:val="20"/>
            <w:szCs w:val="20"/>
            <w:lang w:eastAsia="ko-KR"/>
          </w:rPr>
          <w:t>t</w:t>
        </w:r>
      </w:ins>
      <w:ins w:id="6" w:author="Gaurang Naik" w:date="2021-08-05T10:43:00Z">
        <w:r w:rsidR="004C416D">
          <w:rPr>
            <w:rFonts w:ascii="Times New Roman" w:hAnsi="Times New Roman" w:cs="Times New Roman"/>
            <w:sz w:val="20"/>
            <w:szCs w:val="20"/>
            <w:lang w:eastAsia="ko-KR"/>
          </w:rPr>
          <w:t>he Basic variant Multi-Link element, if included as a subelement in the report</w:t>
        </w:r>
        <w:r w:rsidR="00A22705">
          <w:rPr>
            <w:rFonts w:ascii="Times New Roman" w:hAnsi="Times New Roman" w:cs="Times New Roman"/>
            <w:sz w:val="20"/>
            <w:szCs w:val="20"/>
            <w:lang w:eastAsia="ko-KR"/>
          </w:rPr>
          <w:t xml:space="preserve">, is identical in content to </w:t>
        </w:r>
      </w:ins>
      <w:ins w:id="7" w:author="Gaurang Naik" w:date="2021-08-05T10:47:00Z">
        <w:r w:rsidR="00845264">
          <w:rPr>
            <w:rFonts w:ascii="Times New Roman" w:hAnsi="Times New Roman" w:cs="Times New Roman"/>
            <w:sz w:val="20"/>
            <w:szCs w:val="20"/>
            <w:lang w:eastAsia="ko-KR"/>
          </w:rPr>
          <w:t>all</w:t>
        </w:r>
      </w:ins>
      <w:ins w:id="8" w:author="Gaurang Naik" w:date="2021-08-10T15:36:00Z">
        <w:r w:rsidR="000616A9">
          <w:rPr>
            <w:rFonts w:ascii="Times New Roman" w:hAnsi="Times New Roman" w:cs="Times New Roman"/>
            <w:sz w:val="20"/>
            <w:szCs w:val="20"/>
            <w:lang w:eastAsia="ko-KR"/>
          </w:rPr>
          <w:t xml:space="preserve"> the</w:t>
        </w:r>
      </w:ins>
      <w:ins w:id="9" w:author="Alfred Aster" w:date="2021-08-09T11:03:00Z">
        <w:r w:rsidR="00DE5A69">
          <w:rPr>
            <w:rFonts w:ascii="Times New Roman" w:hAnsi="Times New Roman" w:cs="Times New Roman"/>
            <w:sz w:val="20"/>
            <w:szCs w:val="20"/>
            <w:lang w:eastAsia="ko-KR"/>
          </w:rPr>
          <w:t xml:space="preserve"> </w:t>
        </w:r>
      </w:ins>
      <w:ins w:id="10" w:author="Gaurang Naik" w:date="2021-08-05T10:44:00Z">
        <w:r w:rsidR="008C1185">
          <w:rPr>
            <w:rFonts w:ascii="Times New Roman" w:hAnsi="Times New Roman" w:cs="Times New Roman"/>
            <w:sz w:val="20"/>
            <w:szCs w:val="20"/>
            <w:lang w:eastAsia="ko-KR"/>
          </w:rPr>
          <w:t xml:space="preserve">fields </w:t>
        </w:r>
      </w:ins>
      <w:ins w:id="11" w:author="Gaurang Naik" w:date="2021-08-10T15:37:00Z">
        <w:r w:rsidR="00A67BE4">
          <w:rPr>
            <w:rFonts w:ascii="Times New Roman" w:hAnsi="Times New Roman" w:cs="Times New Roman"/>
            <w:sz w:val="20"/>
            <w:szCs w:val="20"/>
            <w:lang w:eastAsia="ko-KR"/>
          </w:rPr>
          <w:t xml:space="preserve">that are present in </w:t>
        </w:r>
      </w:ins>
      <w:ins w:id="12" w:author="Gaurang Naik" w:date="2021-08-05T10:45:00Z">
        <w:r w:rsidR="00D5505F">
          <w:rPr>
            <w:rFonts w:ascii="Times New Roman" w:hAnsi="Times New Roman" w:cs="Times New Roman"/>
            <w:sz w:val="20"/>
            <w:szCs w:val="20"/>
            <w:lang w:eastAsia="ko-KR"/>
          </w:rPr>
          <w:t>the Basic variant Multi-Link element included in the neighboring AP’s Beacon frame</w:t>
        </w:r>
      </w:ins>
      <w:ins w:id="13" w:author="Gaurang Naik" w:date="2021-08-05T10:48:00Z">
        <w:r w:rsidR="004A6C43">
          <w:rPr>
            <w:rFonts w:ascii="Times New Roman" w:hAnsi="Times New Roman" w:cs="Times New Roman"/>
            <w:sz w:val="20"/>
            <w:szCs w:val="20"/>
            <w:lang w:eastAsia="ko-KR"/>
          </w:rPr>
          <w:t xml:space="preserve"> (#5767)</w:t>
        </w:r>
      </w:ins>
      <w:ins w:id="14" w:author="Gaurang Naik" w:date="2021-08-05T10:45:00Z">
        <w:r w:rsidR="00D5505F">
          <w:rPr>
            <w:rFonts w:ascii="Times New Roman" w:hAnsi="Times New Roman" w:cs="Times New Roman"/>
            <w:sz w:val="20"/>
            <w:szCs w:val="20"/>
            <w:lang w:eastAsia="ko-KR"/>
          </w:rPr>
          <w:t>.</w:t>
        </w:r>
      </w:ins>
    </w:p>
    <w:p w14:paraId="1764F6FC" w14:textId="1BAA9D68" w:rsidR="00D5505F" w:rsidRPr="00542482" w:rsidRDefault="00D5505F" w:rsidP="00E660F2">
      <w:pPr>
        <w:jc w:val="both"/>
        <w:rPr>
          <w:rFonts w:ascii="Times New Roman" w:hAnsi="Times New Roman" w:cs="Times New Roman"/>
          <w:sz w:val="16"/>
          <w:szCs w:val="16"/>
          <w:lang w:eastAsia="ko-KR"/>
        </w:rPr>
      </w:pPr>
      <w:ins w:id="15" w:author="Gaurang Naik" w:date="2021-08-05T10:45:00Z">
        <w:r w:rsidRPr="00542482">
          <w:rPr>
            <w:rFonts w:ascii="Times New Roman" w:hAnsi="Times New Roman" w:cs="Times New Roman"/>
            <w:sz w:val="16"/>
            <w:szCs w:val="16"/>
            <w:lang w:eastAsia="ko-KR"/>
          </w:rPr>
          <w:t xml:space="preserve">NOTE – A Basic variant Multi-Link </w:t>
        </w:r>
      </w:ins>
      <w:ins w:id="16" w:author="Gaurang Naik" w:date="2021-08-18T16:17:00Z">
        <w:r w:rsidR="00382C73">
          <w:rPr>
            <w:rFonts w:ascii="Times New Roman" w:hAnsi="Times New Roman" w:cs="Times New Roman"/>
            <w:sz w:val="16"/>
            <w:szCs w:val="16"/>
            <w:lang w:eastAsia="ko-KR"/>
          </w:rPr>
          <w:t>sub</w:t>
        </w:r>
      </w:ins>
      <w:ins w:id="17" w:author="Gaurang Naik" w:date="2021-08-05T10:45:00Z">
        <w:r w:rsidRPr="00542482">
          <w:rPr>
            <w:rFonts w:ascii="Times New Roman" w:hAnsi="Times New Roman" w:cs="Times New Roman"/>
            <w:sz w:val="16"/>
            <w:szCs w:val="16"/>
            <w:lang w:eastAsia="ko-KR"/>
          </w:rPr>
          <w:t xml:space="preserve">element included in a Neighbor Report element does not </w:t>
        </w:r>
        <w:r w:rsidR="00542482" w:rsidRPr="00542482">
          <w:rPr>
            <w:rFonts w:ascii="Times New Roman" w:hAnsi="Times New Roman" w:cs="Times New Roman"/>
            <w:sz w:val="16"/>
            <w:szCs w:val="16"/>
            <w:lang w:eastAsia="ko-KR"/>
          </w:rPr>
          <w:t>carry the Link Info field as d</w:t>
        </w:r>
      </w:ins>
      <w:ins w:id="18" w:author="Gaurang Naik" w:date="2021-08-05T10:46:00Z">
        <w:r w:rsidR="00542482" w:rsidRPr="00542482">
          <w:rPr>
            <w:rFonts w:ascii="Times New Roman" w:hAnsi="Times New Roman" w:cs="Times New Roman"/>
            <w:sz w:val="16"/>
            <w:szCs w:val="16"/>
            <w:lang w:eastAsia="ko-KR"/>
          </w:rPr>
          <w:t>escribed in 35.3.2 (</w:t>
        </w:r>
      </w:ins>
      <w:ins w:id="19" w:author="Gaurang Naik" w:date="2021-08-11T08:59:00Z">
        <w:r w:rsidR="000E510A">
          <w:rPr>
            <w:rFonts w:ascii="Times New Roman" w:hAnsi="Times New Roman" w:cs="Times New Roman"/>
            <w:sz w:val="16"/>
            <w:szCs w:val="16"/>
            <w:lang w:eastAsia="ko-KR"/>
          </w:rPr>
          <w:t>Advertisement of multi-link information in Multi-Link element</w:t>
        </w:r>
      </w:ins>
      <w:ins w:id="20" w:author="Gaurang Naik" w:date="2021-08-05T10:46:00Z">
        <w:r w:rsidR="00542482" w:rsidRPr="00542482">
          <w:rPr>
            <w:rFonts w:ascii="Times New Roman" w:hAnsi="Times New Roman" w:cs="Times New Roman"/>
            <w:sz w:val="16"/>
            <w:szCs w:val="16"/>
            <w:lang w:eastAsia="ko-KR"/>
          </w:rPr>
          <w:t>)</w:t>
        </w:r>
      </w:ins>
      <w:ins w:id="21" w:author="Gaurang Naik" w:date="2021-08-05T10:48:00Z">
        <w:r w:rsidR="002A161B">
          <w:rPr>
            <w:rFonts w:ascii="Times New Roman" w:hAnsi="Times New Roman" w:cs="Times New Roman"/>
            <w:sz w:val="16"/>
            <w:szCs w:val="16"/>
            <w:lang w:eastAsia="ko-KR"/>
          </w:rPr>
          <w:t xml:space="preserve"> (#5</w:t>
        </w:r>
      </w:ins>
      <w:ins w:id="22" w:author="Gaurang Naik" w:date="2021-08-05T10:49:00Z">
        <w:r w:rsidR="002A161B">
          <w:rPr>
            <w:rFonts w:ascii="Times New Roman" w:hAnsi="Times New Roman" w:cs="Times New Roman"/>
            <w:sz w:val="16"/>
            <w:szCs w:val="16"/>
            <w:lang w:eastAsia="ko-KR"/>
          </w:rPr>
          <w:t>767</w:t>
        </w:r>
      </w:ins>
      <w:ins w:id="23" w:author="Gaurang Naik" w:date="2021-08-05T10:48:00Z">
        <w:r w:rsidR="002A161B">
          <w:rPr>
            <w:rFonts w:ascii="Times New Roman" w:hAnsi="Times New Roman" w:cs="Times New Roman"/>
            <w:sz w:val="16"/>
            <w:szCs w:val="16"/>
            <w:lang w:eastAsia="ko-KR"/>
          </w:rPr>
          <w:t>)</w:t>
        </w:r>
      </w:ins>
      <w:ins w:id="24" w:author="Gaurang Naik" w:date="2021-08-05T10:46:00Z">
        <w:r w:rsidR="00542482" w:rsidRPr="00542482">
          <w:rPr>
            <w:rFonts w:ascii="Times New Roman" w:hAnsi="Times New Roman" w:cs="Times New Roman"/>
            <w:sz w:val="16"/>
            <w:szCs w:val="16"/>
            <w:lang w:eastAsia="ko-KR"/>
          </w:rPr>
          <w:t>.</w:t>
        </w:r>
      </w:ins>
    </w:p>
    <w:p w14:paraId="52A22C98" w14:textId="27E8A902" w:rsidR="00EF69A6" w:rsidRDefault="008C403B" w:rsidP="00E660F2">
      <w:pPr>
        <w:pBdr>
          <w:bottom w:val="single" w:sz="6" w:space="1" w:color="auto"/>
        </w:pBdr>
        <w:jc w:val="both"/>
        <w:rPr>
          <w:b/>
          <w:bCs/>
          <w:i/>
          <w:iCs/>
          <w:sz w:val="20"/>
          <w:szCs w:val="18"/>
        </w:rPr>
      </w:pPr>
      <w:r w:rsidRPr="0029347D">
        <w:rPr>
          <w:b/>
          <w:bCs/>
          <w:i/>
          <w:iCs/>
          <w:sz w:val="20"/>
          <w:szCs w:val="18"/>
          <w:highlight w:val="yellow"/>
        </w:rPr>
        <w:t xml:space="preserve">TGbe editor: Please revise the </w:t>
      </w:r>
      <w:r>
        <w:rPr>
          <w:b/>
          <w:bCs/>
          <w:i/>
          <w:iCs/>
          <w:sz w:val="20"/>
          <w:szCs w:val="18"/>
          <w:highlight w:val="yellow"/>
        </w:rPr>
        <w:t>text</w:t>
      </w:r>
      <w:r w:rsidRPr="0029347D">
        <w:rPr>
          <w:b/>
          <w:bCs/>
          <w:i/>
          <w:iCs/>
          <w:sz w:val="20"/>
          <w:szCs w:val="18"/>
          <w:highlight w:val="yellow"/>
        </w:rPr>
        <w:t xml:space="preserve"> as shown below [CID </w:t>
      </w:r>
      <w:r>
        <w:rPr>
          <w:b/>
          <w:bCs/>
          <w:i/>
          <w:iCs/>
          <w:sz w:val="20"/>
          <w:szCs w:val="18"/>
          <w:highlight w:val="yellow"/>
        </w:rPr>
        <w:t>6226</w:t>
      </w:r>
      <w:r w:rsidRPr="0029347D">
        <w:rPr>
          <w:b/>
          <w:bCs/>
          <w:i/>
          <w:iCs/>
          <w:sz w:val="20"/>
          <w:szCs w:val="18"/>
          <w:highlight w:val="yellow"/>
        </w:rPr>
        <w:t>]</w:t>
      </w:r>
    </w:p>
    <w:p w14:paraId="23A878D6" w14:textId="3BB0D119" w:rsidR="008C403B" w:rsidRDefault="00AF666A" w:rsidP="00AF666A">
      <w:pPr>
        <w:pBdr>
          <w:bottom w:val="single" w:sz="6" w:space="1" w:color="auto"/>
        </w:pBdr>
        <w:jc w:val="both"/>
        <w:rPr>
          <w:ins w:id="25" w:author="Gaurang Naik" w:date="2021-08-02T12:59:00Z"/>
          <w:rFonts w:ascii="Times New Roman" w:hAnsi="Times New Roman" w:cs="Times New Roman"/>
          <w:sz w:val="20"/>
          <w:szCs w:val="20"/>
          <w:lang w:eastAsia="ko-KR"/>
        </w:rPr>
      </w:pPr>
      <w:r w:rsidRPr="00AF666A">
        <w:rPr>
          <w:rFonts w:ascii="Times New Roman" w:hAnsi="Times New Roman" w:cs="Times New Roman"/>
          <w:sz w:val="20"/>
          <w:szCs w:val="20"/>
          <w:lang w:eastAsia="ko-KR"/>
        </w:rPr>
        <w:t>The Basic variant Multi-Link subelement is the same as the Basic variant Multi-Link ele</w:t>
      </w:r>
      <w:r w:rsidRPr="00AF666A">
        <w:rPr>
          <w:rFonts w:ascii="Times New Roman" w:hAnsi="Times New Roman" w:cs="Times New Roman"/>
          <w:sz w:val="20"/>
          <w:szCs w:val="20"/>
          <w:lang w:eastAsia="ko-KR"/>
        </w:rPr>
        <w:softHyphen/>
        <w:t xml:space="preserve">ment defined in 9.4.2.295b.2 (Basic variant Multi-Link element). The Basic variant Multi-Link subelement is </w:t>
      </w:r>
      <w:del w:id="26" w:author="Gaurang Naik" w:date="2021-07-15T08:42:00Z">
        <w:r w:rsidRPr="00AF666A" w:rsidDel="005D5EAE">
          <w:rPr>
            <w:rFonts w:ascii="Times New Roman" w:hAnsi="Times New Roman" w:cs="Times New Roman"/>
            <w:sz w:val="20"/>
            <w:szCs w:val="20"/>
            <w:lang w:eastAsia="ko-KR"/>
          </w:rPr>
          <w:delText xml:space="preserve">not </w:delText>
        </w:r>
      </w:del>
      <w:r w:rsidRPr="00AF666A">
        <w:rPr>
          <w:rFonts w:ascii="Times New Roman" w:hAnsi="Times New Roman" w:cs="Times New Roman"/>
          <w:sz w:val="20"/>
          <w:szCs w:val="20"/>
          <w:lang w:eastAsia="ko-KR"/>
        </w:rPr>
        <w:t xml:space="preserve">present in a Neighbor Report element corresponding to a reported AP if the reported AP is </w:t>
      </w:r>
      <w:del w:id="27" w:author="Gaurang Naik" w:date="2021-07-15T08:42:00Z">
        <w:r w:rsidRPr="00AF666A" w:rsidDel="005D5EAE">
          <w:rPr>
            <w:rFonts w:ascii="Times New Roman" w:hAnsi="Times New Roman" w:cs="Times New Roman"/>
            <w:sz w:val="20"/>
            <w:szCs w:val="20"/>
            <w:lang w:eastAsia="ko-KR"/>
          </w:rPr>
          <w:delText xml:space="preserve">not </w:delText>
        </w:r>
      </w:del>
      <w:r w:rsidRPr="00AF666A">
        <w:rPr>
          <w:rFonts w:ascii="Times New Roman" w:hAnsi="Times New Roman" w:cs="Times New Roman"/>
          <w:sz w:val="20"/>
          <w:szCs w:val="20"/>
          <w:lang w:eastAsia="ko-KR"/>
        </w:rPr>
        <w:t>affili</w:t>
      </w:r>
      <w:r w:rsidRPr="00AF666A">
        <w:rPr>
          <w:rFonts w:ascii="Times New Roman" w:hAnsi="Times New Roman" w:cs="Times New Roman"/>
          <w:sz w:val="20"/>
          <w:szCs w:val="20"/>
          <w:lang w:eastAsia="ko-KR"/>
        </w:rPr>
        <w:softHyphen/>
        <w:t>ated with an AP MLD.</w:t>
      </w:r>
      <w:ins w:id="28" w:author="Gaurang Naik" w:date="2021-07-15T08:42:00Z">
        <w:r w:rsidR="005D5EAE">
          <w:rPr>
            <w:rFonts w:ascii="Times New Roman" w:hAnsi="Times New Roman" w:cs="Times New Roman"/>
            <w:sz w:val="20"/>
            <w:szCs w:val="20"/>
            <w:lang w:eastAsia="ko-KR"/>
          </w:rPr>
          <w:t xml:space="preserve"> Otherwise, the Basic variant Multi-Link </w:t>
        </w:r>
      </w:ins>
      <w:ins w:id="29" w:author="Gaurang Naik" w:date="2021-08-18T16:18:00Z">
        <w:r w:rsidR="00BB035A">
          <w:rPr>
            <w:rFonts w:ascii="Times New Roman" w:hAnsi="Times New Roman" w:cs="Times New Roman"/>
            <w:sz w:val="20"/>
            <w:szCs w:val="20"/>
            <w:lang w:eastAsia="ko-KR"/>
          </w:rPr>
          <w:t>sub</w:t>
        </w:r>
      </w:ins>
      <w:ins w:id="30" w:author="Gaurang Naik" w:date="2021-07-15T08:42:00Z">
        <w:r w:rsidR="005D5EAE">
          <w:rPr>
            <w:rFonts w:ascii="Times New Roman" w:hAnsi="Times New Roman" w:cs="Times New Roman"/>
            <w:sz w:val="20"/>
            <w:szCs w:val="20"/>
            <w:lang w:eastAsia="ko-KR"/>
          </w:rPr>
          <w:t>element is not present</w:t>
        </w:r>
        <w:r w:rsidR="00B747E5">
          <w:rPr>
            <w:rFonts w:ascii="Times New Roman" w:hAnsi="Times New Roman" w:cs="Times New Roman"/>
            <w:sz w:val="20"/>
            <w:szCs w:val="20"/>
            <w:lang w:eastAsia="ko-KR"/>
          </w:rPr>
          <w:t xml:space="preserve"> (#6226)</w:t>
        </w:r>
        <w:r w:rsidR="005D5EAE">
          <w:rPr>
            <w:rFonts w:ascii="Times New Roman" w:hAnsi="Times New Roman" w:cs="Times New Roman"/>
            <w:sz w:val="20"/>
            <w:szCs w:val="20"/>
            <w:lang w:eastAsia="ko-KR"/>
          </w:rPr>
          <w:t>.</w:t>
        </w:r>
      </w:ins>
    </w:p>
    <w:p w14:paraId="152550CA" w14:textId="77777777" w:rsidR="009019D4" w:rsidRPr="00A02E6B" w:rsidRDefault="009019D4" w:rsidP="009019D4">
      <w:pPr>
        <w:pStyle w:val="T"/>
        <w:spacing w:after="0" w:line="240" w:lineRule="auto"/>
        <w:rPr>
          <w:rFonts w:ascii="Arial" w:hAnsi="Arial" w:cs="Arial"/>
          <w:b/>
          <w:bCs/>
        </w:rPr>
      </w:pPr>
      <w:r w:rsidRPr="00A02E6B">
        <w:rPr>
          <w:rFonts w:ascii="Arial" w:hAnsi="Arial" w:cs="Arial"/>
          <w:b/>
          <w:bCs/>
        </w:rPr>
        <w:t>9.4.2.240 Non-Inheritance element</w:t>
      </w:r>
    </w:p>
    <w:p w14:paraId="5E1B37A7" w14:textId="39290ADD" w:rsidR="00F5288C" w:rsidRDefault="00F5288C" w:rsidP="009019D4">
      <w:pPr>
        <w:pBdr>
          <w:bottom w:val="single" w:sz="6" w:space="1" w:color="auto"/>
        </w:pBdr>
        <w:spacing w:before="240"/>
        <w:jc w:val="both"/>
        <w:rPr>
          <w:rFonts w:ascii="Times New Roman" w:hAnsi="Times New Roman" w:cs="Times New Roman"/>
          <w:bCs/>
        </w:rPr>
      </w:pPr>
      <w:r w:rsidRPr="0029347D">
        <w:rPr>
          <w:b/>
          <w:bCs/>
          <w:i/>
          <w:iCs/>
          <w:sz w:val="20"/>
          <w:szCs w:val="18"/>
          <w:highlight w:val="yellow"/>
        </w:rPr>
        <w:t xml:space="preserve">TGbe editor: Please revise the </w:t>
      </w:r>
      <w:r>
        <w:rPr>
          <w:b/>
          <w:bCs/>
          <w:i/>
          <w:iCs/>
          <w:sz w:val="20"/>
          <w:szCs w:val="18"/>
          <w:highlight w:val="yellow"/>
        </w:rPr>
        <w:t>text</w:t>
      </w:r>
      <w:r w:rsidRPr="0029347D">
        <w:rPr>
          <w:b/>
          <w:bCs/>
          <w:i/>
          <w:iCs/>
          <w:sz w:val="20"/>
          <w:szCs w:val="18"/>
          <w:highlight w:val="yellow"/>
        </w:rPr>
        <w:t xml:space="preserve"> as shown below [CID </w:t>
      </w:r>
      <w:r>
        <w:rPr>
          <w:b/>
          <w:bCs/>
          <w:i/>
          <w:iCs/>
          <w:sz w:val="20"/>
          <w:szCs w:val="18"/>
          <w:highlight w:val="yellow"/>
        </w:rPr>
        <w:t>6</w:t>
      </w:r>
      <w:r w:rsidR="000D3693">
        <w:rPr>
          <w:b/>
          <w:bCs/>
          <w:i/>
          <w:iCs/>
          <w:sz w:val="20"/>
          <w:szCs w:val="18"/>
          <w:highlight w:val="yellow"/>
        </w:rPr>
        <w:t>565</w:t>
      </w:r>
      <w:r w:rsidRPr="0029347D">
        <w:rPr>
          <w:b/>
          <w:bCs/>
          <w:i/>
          <w:iCs/>
          <w:sz w:val="20"/>
          <w:szCs w:val="18"/>
          <w:highlight w:val="yellow"/>
        </w:rPr>
        <w:t>]</w:t>
      </w:r>
    </w:p>
    <w:p w14:paraId="37B42612" w14:textId="0E18BCD7" w:rsidR="009019D4" w:rsidRDefault="009019D4" w:rsidP="009019D4">
      <w:pPr>
        <w:pBdr>
          <w:bottom w:val="single" w:sz="6" w:space="1" w:color="auto"/>
        </w:pBdr>
        <w:spacing w:before="240"/>
        <w:jc w:val="both"/>
        <w:rPr>
          <w:rFonts w:ascii="Times New Roman" w:hAnsi="Times New Roman" w:cs="Times New Roman"/>
          <w:bCs/>
        </w:rPr>
      </w:pPr>
      <w:del w:id="31" w:author="Gaurang Naik" w:date="2021-07-30T10:32:00Z">
        <w:r w:rsidRPr="009019D4" w:rsidDel="00364EBE">
          <w:rPr>
            <w:rFonts w:ascii="Times New Roman" w:hAnsi="Times New Roman" w:cs="Times New Roman"/>
            <w:bCs/>
          </w:rPr>
          <w:delText xml:space="preserve">The Non-Inheritance element when </w:delText>
        </w:r>
      </w:del>
      <w:ins w:id="32" w:author="Gaurang Naik" w:date="2021-07-30T10:32:00Z">
        <w:r w:rsidRPr="009019D4">
          <w:rPr>
            <w:rFonts w:ascii="Times New Roman" w:hAnsi="Times New Roman" w:cs="Times New Roman"/>
            <w:bCs/>
          </w:rPr>
          <w:t xml:space="preserve">When </w:t>
        </w:r>
      </w:ins>
      <w:r w:rsidRPr="009019D4">
        <w:rPr>
          <w:rFonts w:ascii="Times New Roman" w:hAnsi="Times New Roman" w:cs="Times New Roman"/>
          <w:bCs/>
        </w:rPr>
        <w:t>present in the Per-STA Profile subelement of a Basic variant Multi-</w:t>
      </w:r>
      <w:del w:id="33" w:author="Gaurang Naik" w:date="2021-08-11T08:33:00Z">
        <w:r w:rsidRPr="009019D4" w:rsidDel="00A57C74">
          <w:rPr>
            <w:rFonts w:ascii="Times New Roman" w:hAnsi="Times New Roman" w:cs="Times New Roman"/>
            <w:bCs/>
          </w:rPr>
          <w:delText xml:space="preserve">link </w:delText>
        </w:r>
      </w:del>
      <w:ins w:id="34" w:author="Gaurang Naik" w:date="2021-08-11T08:33:00Z">
        <w:r w:rsidR="00A57C74">
          <w:rPr>
            <w:rFonts w:ascii="Times New Roman" w:hAnsi="Times New Roman" w:cs="Times New Roman"/>
            <w:bCs/>
          </w:rPr>
          <w:t>L</w:t>
        </w:r>
        <w:r w:rsidR="00A57C74" w:rsidRPr="009019D4">
          <w:rPr>
            <w:rFonts w:ascii="Times New Roman" w:hAnsi="Times New Roman" w:cs="Times New Roman"/>
            <w:bCs/>
          </w:rPr>
          <w:t xml:space="preserve">ink </w:t>
        </w:r>
      </w:ins>
      <w:r w:rsidRPr="009019D4">
        <w:rPr>
          <w:rFonts w:ascii="Times New Roman" w:hAnsi="Times New Roman" w:cs="Times New Roman"/>
          <w:bCs/>
        </w:rPr>
        <w:t>element</w:t>
      </w:r>
      <w:ins w:id="35" w:author="Gaurang Naik" w:date="2021-07-30T10:32:00Z">
        <w:r w:rsidRPr="009019D4">
          <w:rPr>
            <w:rFonts w:ascii="Times New Roman" w:hAnsi="Times New Roman" w:cs="Times New Roman"/>
            <w:bCs/>
          </w:rPr>
          <w:t>, the Non-Inheritance</w:t>
        </w:r>
      </w:ins>
      <w:ins w:id="36" w:author="Gaurang Naik" w:date="2021-07-30T10:33:00Z">
        <w:r w:rsidRPr="009019D4">
          <w:rPr>
            <w:rFonts w:ascii="Times New Roman" w:hAnsi="Times New Roman" w:cs="Times New Roman"/>
            <w:bCs/>
          </w:rPr>
          <w:t xml:space="preserve"> element</w:t>
        </w:r>
      </w:ins>
      <w:r w:rsidRPr="009019D4">
        <w:rPr>
          <w:rFonts w:ascii="Times New Roman" w:hAnsi="Times New Roman" w:cs="Times New Roman"/>
          <w:bCs/>
        </w:rPr>
        <w:t xml:space="preserve"> identifies one or more elements that are not inherited by the STA corresponding to the per-STA pro</w:t>
      </w:r>
      <w:r w:rsidRPr="009019D4">
        <w:rPr>
          <w:rFonts w:ascii="Times New Roman" w:hAnsi="Times New Roman" w:cs="Times New Roman"/>
          <w:bCs/>
        </w:rPr>
        <w:softHyphen/>
        <w:t>file. The identified elements are present in the Management frame of the STA that carried the Basic variant Multi-Link element.</w:t>
      </w:r>
      <w:ins w:id="37" w:author="Gaurang Naik" w:date="2021-08-11T08:33:00Z">
        <w:r w:rsidR="00A57C74">
          <w:rPr>
            <w:rFonts w:ascii="Times New Roman" w:hAnsi="Times New Roman" w:cs="Times New Roman"/>
            <w:bCs/>
          </w:rPr>
          <w:t xml:space="preserve"> (#6565)</w:t>
        </w:r>
      </w:ins>
    </w:p>
    <w:p w14:paraId="5461627E" w14:textId="5DA901BA" w:rsidR="0035675C" w:rsidRDefault="0035675C" w:rsidP="0035675C">
      <w:pPr>
        <w:spacing w:before="240"/>
        <w:rPr>
          <w:rFonts w:ascii="Arial" w:hAnsi="Arial" w:cs="Arial"/>
          <w:b/>
          <w:bCs/>
          <w:sz w:val="20"/>
          <w:szCs w:val="20"/>
          <w:lang w:eastAsia="ko-KR"/>
        </w:rPr>
      </w:pPr>
      <w:r>
        <w:rPr>
          <w:rFonts w:ascii="Arial" w:hAnsi="Arial" w:cs="Arial"/>
          <w:b/>
          <w:bCs/>
          <w:sz w:val="20"/>
          <w:szCs w:val="20"/>
          <w:lang w:eastAsia="ko-KR"/>
        </w:rPr>
        <w:t>9.4.2.295c EHT Capabilities element</w:t>
      </w:r>
    </w:p>
    <w:p w14:paraId="59775C4D" w14:textId="6A9DAA3A" w:rsidR="0035675C" w:rsidRPr="0035675C" w:rsidRDefault="0035675C" w:rsidP="0035675C">
      <w:pPr>
        <w:spacing w:before="240"/>
        <w:rPr>
          <w:rFonts w:ascii="Arial" w:hAnsi="Arial" w:cs="Arial"/>
          <w:b/>
          <w:bCs/>
          <w:sz w:val="20"/>
          <w:szCs w:val="20"/>
          <w:lang w:eastAsia="ko-KR"/>
        </w:rPr>
      </w:pPr>
      <w:r>
        <w:rPr>
          <w:rFonts w:ascii="Arial" w:hAnsi="Arial" w:cs="Arial"/>
          <w:b/>
          <w:bCs/>
          <w:sz w:val="20"/>
          <w:szCs w:val="20"/>
          <w:lang w:eastAsia="ko-KR"/>
        </w:rPr>
        <w:t>9.4.2.295c.</w:t>
      </w:r>
      <w:r w:rsidR="005E5633">
        <w:rPr>
          <w:rFonts w:ascii="Arial" w:hAnsi="Arial" w:cs="Arial"/>
          <w:b/>
          <w:bCs/>
          <w:sz w:val="20"/>
          <w:szCs w:val="20"/>
          <w:lang w:eastAsia="ko-KR"/>
        </w:rPr>
        <w:t>2</w:t>
      </w:r>
      <w:r>
        <w:rPr>
          <w:rFonts w:ascii="Arial" w:hAnsi="Arial" w:cs="Arial"/>
          <w:b/>
          <w:bCs/>
          <w:sz w:val="20"/>
          <w:szCs w:val="20"/>
          <w:lang w:eastAsia="ko-KR"/>
        </w:rPr>
        <w:t xml:space="preserve"> </w:t>
      </w:r>
      <w:r w:rsidR="005E5633">
        <w:rPr>
          <w:rFonts w:ascii="Arial" w:hAnsi="Arial" w:cs="Arial"/>
          <w:b/>
          <w:bCs/>
          <w:sz w:val="20"/>
          <w:szCs w:val="20"/>
          <w:lang w:eastAsia="ko-KR"/>
        </w:rPr>
        <w:t>EHT MAC Capabilities Information field</w:t>
      </w:r>
    </w:p>
    <w:p w14:paraId="45DB8A5E" w14:textId="3D6E5985" w:rsidR="00CE7716" w:rsidRDefault="00CE7716" w:rsidP="00966486">
      <w:pPr>
        <w:rPr>
          <w:rFonts w:ascii="Arial" w:hAnsi="Arial" w:cs="Arial"/>
          <w:b/>
          <w:bCs/>
          <w:sz w:val="20"/>
          <w:szCs w:val="20"/>
          <w:lang w:eastAsia="ko-KR"/>
        </w:rPr>
      </w:pPr>
      <w:r w:rsidRPr="0029347D">
        <w:rPr>
          <w:b/>
          <w:bCs/>
          <w:i/>
          <w:iCs/>
          <w:sz w:val="20"/>
          <w:szCs w:val="18"/>
          <w:highlight w:val="yellow"/>
        </w:rPr>
        <w:t xml:space="preserve">TGbe editor: Please revise the </w:t>
      </w:r>
      <w:r>
        <w:rPr>
          <w:b/>
          <w:bCs/>
          <w:i/>
          <w:iCs/>
          <w:sz w:val="20"/>
          <w:szCs w:val="18"/>
          <w:highlight w:val="yellow"/>
        </w:rPr>
        <w:t>text</w:t>
      </w:r>
      <w:r w:rsidRPr="0029347D">
        <w:rPr>
          <w:b/>
          <w:bCs/>
          <w:i/>
          <w:iCs/>
          <w:sz w:val="20"/>
          <w:szCs w:val="18"/>
          <w:highlight w:val="yellow"/>
        </w:rPr>
        <w:t xml:space="preserve"> as shown below [CID </w:t>
      </w:r>
      <w:r>
        <w:rPr>
          <w:b/>
          <w:bCs/>
          <w:i/>
          <w:iCs/>
          <w:sz w:val="20"/>
          <w:szCs w:val="18"/>
          <w:highlight w:val="yellow"/>
        </w:rPr>
        <w:t>4269</w:t>
      </w:r>
      <w:r w:rsidRPr="0029347D">
        <w:rPr>
          <w:b/>
          <w:bCs/>
          <w:i/>
          <w:iCs/>
          <w:sz w:val="20"/>
          <w:szCs w:val="18"/>
          <w:highlight w:val="yellow"/>
        </w:rPr>
        <w:t>]</w:t>
      </w:r>
    </w:p>
    <w:p w14:paraId="54DC8B90" w14:textId="77777777" w:rsidR="00684022" w:rsidRDefault="00684022" w:rsidP="00684022">
      <w:pPr>
        <w:pStyle w:val="BodyText0"/>
        <w:kinsoku w:val="0"/>
        <w:overflowPunct w:val="0"/>
        <w:ind w:left="690"/>
        <w:rPr>
          <w:rFonts w:ascii="Arial" w:hAnsi="Arial" w:cs="Arial"/>
          <w:b/>
          <w:bCs/>
        </w:rPr>
      </w:pPr>
      <w:r>
        <w:rPr>
          <w:rFonts w:ascii="Arial" w:hAnsi="Arial" w:cs="Arial"/>
          <w:b/>
          <w:bCs/>
        </w:rPr>
        <w:t>Table</w:t>
      </w:r>
      <w:r>
        <w:rPr>
          <w:rFonts w:ascii="Arial" w:hAnsi="Arial" w:cs="Arial"/>
          <w:b/>
          <w:bCs/>
          <w:spacing w:val="-4"/>
        </w:rPr>
        <w:t xml:space="preserve"> </w:t>
      </w:r>
      <w:r>
        <w:rPr>
          <w:rFonts w:ascii="Arial" w:hAnsi="Arial" w:cs="Arial"/>
          <w:b/>
          <w:bCs/>
        </w:rPr>
        <w:t>9-322at—Encoding</w:t>
      </w:r>
      <w:r>
        <w:rPr>
          <w:rFonts w:ascii="Arial" w:hAnsi="Arial" w:cs="Arial"/>
          <w:b/>
          <w:bCs/>
          <w:spacing w:val="-3"/>
        </w:rPr>
        <w:t xml:space="preserve"> </w:t>
      </w:r>
      <w:r>
        <w:rPr>
          <w:rFonts w:ascii="Arial" w:hAnsi="Arial" w:cs="Arial"/>
          <w:b/>
          <w:bCs/>
        </w:rPr>
        <w:t>of</w:t>
      </w:r>
      <w:r>
        <w:rPr>
          <w:rFonts w:ascii="Arial" w:hAnsi="Arial" w:cs="Arial"/>
          <w:b/>
          <w:bCs/>
          <w:spacing w:val="-3"/>
        </w:rPr>
        <w:t xml:space="preserve"> </w:t>
      </w:r>
      <w:r>
        <w:rPr>
          <w:rFonts w:ascii="Arial" w:hAnsi="Arial" w:cs="Arial"/>
          <w:b/>
          <w:bCs/>
        </w:rPr>
        <w:t>the</w:t>
      </w:r>
      <w:r>
        <w:rPr>
          <w:rFonts w:ascii="Arial" w:hAnsi="Arial" w:cs="Arial"/>
          <w:b/>
          <w:bCs/>
          <w:spacing w:val="-4"/>
        </w:rPr>
        <w:t xml:space="preserve"> </w:t>
      </w:r>
      <w:r>
        <w:rPr>
          <w:rFonts w:ascii="Arial" w:hAnsi="Arial" w:cs="Arial"/>
          <w:b/>
          <w:bCs/>
        </w:rPr>
        <w:t>maximum</w:t>
      </w:r>
      <w:r>
        <w:rPr>
          <w:rFonts w:ascii="Arial" w:hAnsi="Arial" w:cs="Arial"/>
          <w:b/>
          <w:bCs/>
          <w:spacing w:val="-3"/>
        </w:rPr>
        <w:t xml:space="preserve"> </w:t>
      </w:r>
      <w:r>
        <w:rPr>
          <w:rFonts w:ascii="Arial" w:hAnsi="Arial" w:cs="Arial"/>
          <w:b/>
          <w:bCs/>
        </w:rPr>
        <w:t>number</w:t>
      </w:r>
      <w:r>
        <w:rPr>
          <w:rFonts w:ascii="Arial" w:hAnsi="Arial" w:cs="Arial"/>
          <w:b/>
          <w:bCs/>
          <w:spacing w:val="-3"/>
        </w:rPr>
        <w:t xml:space="preserve"> </w:t>
      </w:r>
      <w:r>
        <w:rPr>
          <w:rFonts w:ascii="Arial" w:hAnsi="Arial" w:cs="Arial"/>
          <w:b/>
          <w:bCs/>
        </w:rPr>
        <w:t>of</w:t>
      </w:r>
      <w:r>
        <w:rPr>
          <w:rFonts w:ascii="Arial" w:hAnsi="Arial" w:cs="Arial"/>
          <w:b/>
          <w:bCs/>
          <w:spacing w:val="-4"/>
        </w:rPr>
        <w:t xml:space="preserve"> </w:t>
      </w:r>
      <w:r>
        <w:rPr>
          <w:rFonts w:ascii="Arial" w:hAnsi="Arial" w:cs="Arial"/>
          <w:b/>
          <w:bCs/>
        </w:rPr>
        <w:t>Nss</w:t>
      </w:r>
      <w:r>
        <w:rPr>
          <w:rFonts w:ascii="Arial" w:hAnsi="Arial" w:cs="Arial"/>
          <w:b/>
          <w:bCs/>
          <w:spacing w:val="-3"/>
        </w:rPr>
        <w:t xml:space="preserve"> </w:t>
      </w:r>
      <w:r>
        <w:rPr>
          <w:rFonts w:ascii="Arial" w:hAnsi="Arial" w:cs="Arial"/>
          <w:b/>
          <w:bCs/>
        </w:rPr>
        <w:t>for</w:t>
      </w:r>
      <w:r>
        <w:rPr>
          <w:rFonts w:ascii="Arial" w:hAnsi="Arial" w:cs="Arial"/>
          <w:b/>
          <w:bCs/>
          <w:spacing w:val="-3"/>
        </w:rPr>
        <w:t xml:space="preserve"> </w:t>
      </w:r>
      <w:r>
        <w:rPr>
          <w:rFonts w:ascii="Arial" w:hAnsi="Arial" w:cs="Arial"/>
          <w:b/>
          <w:bCs/>
        </w:rPr>
        <w:t>a</w:t>
      </w:r>
      <w:r>
        <w:rPr>
          <w:rFonts w:ascii="Arial" w:hAnsi="Arial" w:cs="Arial"/>
          <w:b/>
          <w:bCs/>
          <w:spacing w:val="-4"/>
        </w:rPr>
        <w:t xml:space="preserve"> </w:t>
      </w:r>
      <w:r>
        <w:rPr>
          <w:rFonts w:ascii="Arial" w:hAnsi="Arial" w:cs="Arial"/>
          <w:b/>
          <w:bCs/>
        </w:rPr>
        <w:t>specified</w:t>
      </w:r>
      <w:r>
        <w:rPr>
          <w:rFonts w:ascii="Arial" w:hAnsi="Arial" w:cs="Arial"/>
          <w:b/>
          <w:bCs/>
          <w:spacing w:val="-3"/>
        </w:rPr>
        <w:t xml:space="preserve"> </w:t>
      </w:r>
      <w:r>
        <w:rPr>
          <w:rFonts w:ascii="Arial" w:hAnsi="Arial" w:cs="Arial"/>
          <w:b/>
          <w:bCs/>
        </w:rPr>
        <w:t>MCS</w:t>
      </w:r>
      <w:r>
        <w:rPr>
          <w:rFonts w:ascii="Arial" w:hAnsi="Arial" w:cs="Arial"/>
          <w:b/>
          <w:bCs/>
          <w:spacing w:val="-3"/>
        </w:rPr>
        <w:t xml:space="preserve"> </w:t>
      </w:r>
      <w:r>
        <w:rPr>
          <w:rFonts w:ascii="Arial" w:hAnsi="Arial" w:cs="Arial"/>
          <w:b/>
          <w:bCs/>
        </w:rPr>
        <w:t>value</w:t>
      </w:r>
    </w:p>
    <w:tbl>
      <w:tblPr>
        <w:tblW w:w="0" w:type="auto"/>
        <w:tblInd w:w="2158" w:type="dxa"/>
        <w:tblLayout w:type="fixed"/>
        <w:tblCellMar>
          <w:left w:w="0" w:type="dxa"/>
          <w:right w:w="0" w:type="dxa"/>
        </w:tblCellMar>
        <w:tblLook w:val="0000" w:firstRow="0" w:lastRow="0" w:firstColumn="0" w:lastColumn="0" w:noHBand="0" w:noVBand="0"/>
      </w:tblPr>
      <w:tblGrid>
        <w:gridCol w:w="2499"/>
        <w:gridCol w:w="2500"/>
      </w:tblGrid>
      <w:tr w:rsidR="00684022" w14:paraId="250760F3" w14:textId="77777777" w:rsidTr="00937E52">
        <w:trPr>
          <w:trHeight w:val="780"/>
        </w:trPr>
        <w:tc>
          <w:tcPr>
            <w:tcW w:w="2499" w:type="dxa"/>
            <w:tcBorders>
              <w:top w:val="single" w:sz="12" w:space="0" w:color="000000"/>
              <w:left w:val="single" w:sz="12" w:space="0" w:color="000000"/>
              <w:bottom w:val="single" w:sz="12" w:space="0" w:color="000000"/>
              <w:right w:val="single" w:sz="2" w:space="0" w:color="000000"/>
            </w:tcBorders>
          </w:tcPr>
          <w:p w14:paraId="3F9915D6" w14:textId="77777777" w:rsidR="00684022" w:rsidRDefault="00684022" w:rsidP="00937E52">
            <w:pPr>
              <w:pStyle w:val="TableParagraph"/>
              <w:kinsoku w:val="0"/>
              <w:overflowPunct w:val="0"/>
              <w:spacing w:before="11"/>
              <w:rPr>
                <w:rFonts w:ascii="Arial" w:hAnsi="Arial" w:cs="Arial"/>
                <w:b/>
                <w:bCs/>
                <w:sz w:val="23"/>
                <w:szCs w:val="23"/>
              </w:rPr>
            </w:pPr>
          </w:p>
          <w:p w14:paraId="6EE77D71" w14:textId="77777777" w:rsidR="00684022" w:rsidRDefault="00684022" w:rsidP="00937E52">
            <w:pPr>
              <w:pStyle w:val="TableParagraph"/>
              <w:kinsoku w:val="0"/>
              <w:overflowPunct w:val="0"/>
              <w:ind w:left="343" w:right="332"/>
              <w:jc w:val="center"/>
              <w:rPr>
                <w:b/>
                <w:bCs/>
                <w:sz w:val="18"/>
                <w:szCs w:val="18"/>
              </w:rPr>
            </w:pPr>
            <w:r>
              <w:rPr>
                <w:b/>
                <w:bCs/>
                <w:sz w:val="18"/>
                <w:szCs w:val="18"/>
              </w:rPr>
              <w:t>Max</w:t>
            </w:r>
            <w:r>
              <w:rPr>
                <w:b/>
                <w:bCs/>
                <w:spacing w:val="-4"/>
                <w:sz w:val="18"/>
                <w:szCs w:val="18"/>
              </w:rPr>
              <w:t xml:space="preserve"> </w:t>
            </w:r>
            <w:r>
              <w:rPr>
                <w:b/>
                <w:bCs/>
                <w:sz w:val="18"/>
                <w:szCs w:val="18"/>
              </w:rPr>
              <w:t>Nss</w:t>
            </w:r>
            <w:r>
              <w:rPr>
                <w:b/>
                <w:bCs/>
                <w:spacing w:val="-4"/>
                <w:sz w:val="18"/>
                <w:szCs w:val="18"/>
              </w:rPr>
              <w:t xml:space="preserve"> </w:t>
            </w:r>
            <w:r>
              <w:rPr>
                <w:b/>
                <w:bCs/>
                <w:sz w:val="18"/>
                <w:szCs w:val="18"/>
              </w:rPr>
              <w:t>subfield</w:t>
            </w:r>
            <w:r>
              <w:rPr>
                <w:b/>
                <w:bCs/>
                <w:spacing w:val="-2"/>
                <w:sz w:val="18"/>
                <w:szCs w:val="18"/>
              </w:rPr>
              <w:t xml:space="preserve"> </w:t>
            </w:r>
            <w:r>
              <w:rPr>
                <w:b/>
                <w:bCs/>
                <w:sz w:val="18"/>
                <w:szCs w:val="18"/>
              </w:rPr>
              <w:t>value</w:t>
            </w:r>
          </w:p>
        </w:tc>
        <w:tc>
          <w:tcPr>
            <w:tcW w:w="2500" w:type="dxa"/>
            <w:tcBorders>
              <w:top w:val="single" w:sz="12" w:space="0" w:color="000000"/>
              <w:left w:val="single" w:sz="2" w:space="0" w:color="000000"/>
              <w:bottom w:val="single" w:sz="12" w:space="0" w:color="000000"/>
              <w:right w:val="single" w:sz="12" w:space="0" w:color="000000"/>
            </w:tcBorders>
          </w:tcPr>
          <w:p w14:paraId="41C45BED" w14:textId="77777777" w:rsidR="00684022" w:rsidRDefault="00684022" w:rsidP="00937E52">
            <w:pPr>
              <w:pStyle w:val="TableParagraph"/>
              <w:kinsoku w:val="0"/>
              <w:overflowPunct w:val="0"/>
              <w:spacing w:before="81" w:line="232" w:lineRule="auto"/>
              <w:ind w:left="426" w:right="132" w:hanging="268"/>
              <w:rPr>
                <w:b/>
                <w:bCs/>
                <w:sz w:val="18"/>
                <w:szCs w:val="18"/>
              </w:rPr>
            </w:pPr>
            <w:r>
              <w:rPr>
                <w:b/>
                <w:bCs/>
                <w:sz w:val="18"/>
                <w:szCs w:val="18"/>
              </w:rPr>
              <w:t>Maximum</w:t>
            </w:r>
            <w:r>
              <w:rPr>
                <w:b/>
                <w:bCs/>
                <w:spacing w:val="-11"/>
                <w:sz w:val="18"/>
                <w:szCs w:val="18"/>
              </w:rPr>
              <w:t xml:space="preserve"> </w:t>
            </w:r>
            <w:r>
              <w:rPr>
                <w:b/>
                <w:bCs/>
                <w:sz w:val="18"/>
                <w:szCs w:val="18"/>
              </w:rPr>
              <w:t>number</w:t>
            </w:r>
            <w:r>
              <w:rPr>
                <w:b/>
                <w:bCs/>
                <w:spacing w:val="-10"/>
                <w:sz w:val="18"/>
                <w:szCs w:val="18"/>
              </w:rPr>
              <w:t xml:space="preserve"> </w:t>
            </w:r>
            <w:r>
              <w:rPr>
                <w:b/>
                <w:bCs/>
                <w:sz w:val="18"/>
                <w:szCs w:val="18"/>
              </w:rPr>
              <w:t>of</w:t>
            </w:r>
            <w:r>
              <w:rPr>
                <w:b/>
                <w:bCs/>
                <w:spacing w:val="-11"/>
                <w:sz w:val="18"/>
                <w:szCs w:val="18"/>
              </w:rPr>
              <w:t xml:space="preserve"> </w:t>
            </w:r>
            <w:r>
              <w:rPr>
                <w:b/>
                <w:bCs/>
                <w:sz w:val="18"/>
                <w:szCs w:val="18"/>
              </w:rPr>
              <w:t>spatial</w:t>
            </w:r>
            <w:r>
              <w:rPr>
                <w:b/>
                <w:bCs/>
                <w:spacing w:val="-42"/>
                <w:sz w:val="18"/>
                <w:szCs w:val="18"/>
              </w:rPr>
              <w:t xml:space="preserve"> </w:t>
            </w:r>
            <w:r>
              <w:rPr>
                <w:b/>
                <w:bCs/>
                <w:sz w:val="18"/>
                <w:szCs w:val="18"/>
              </w:rPr>
              <w:t>streams</w:t>
            </w:r>
            <w:r>
              <w:rPr>
                <w:b/>
                <w:bCs/>
                <w:spacing w:val="6"/>
                <w:sz w:val="18"/>
                <w:szCs w:val="18"/>
              </w:rPr>
              <w:t xml:space="preserve"> </w:t>
            </w:r>
            <w:r>
              <w:rPr>
                <w:b/>
                <w:bCs/>
                <w:sz w:val="18"/>
                <w:szCs w:val="18"/>
              </w:rPr>
              <w:t>that</w:t>
            </w:r>
            <w:r>
              <w:rPr>
                <w:b/>
                <w:bCs/>
                <w:spacing w:val="8"/>
                <w:sz w:val="18"/>
                <w:szCs w:val="18"/>
              </w:rPr>
              <w:t xml:space="preserve"> </w:t>
            </w:r>
            <w:r>
              <w:rPr>
                <w:b/>
                <w:bCs/>
                <w:sz w:val="18"/>
                <w:szCs w:val="18"/>
              </w:rPr>
              <w:t>supports</w:t>
            </w:r>
            <w:r>
              <w:rPr>
                <w:b/>
                <w:bCs/>
                <w:spacing w:val="1"/>
                <w:sz w:val="18"/>
                <w:szCs w:val="18"/>
              </w:rPr>
              <w:t xml:space="preserve"> </w:t>
            </w:r>
            <w:r>
              <w:rPr>
                <w:b/>
                <w:bCs/>
                <w:sz w:val="18"/>
                <w:szCs w:val="18"/>
              </w:rPr>
              <w:t>the</w:t>
            </w:r>
            <w:r>
              <w:rPr>
                <w:b/>
                <w:bCs/>
                <w:spacing w:val="-2"/>
                <w:sz w:val="18"/>
                <w:szCs w:val="18"/>
              </w:rPr>
              <w:t xml:space="preserve"> </w:t>
            </w:r>
            <w:r>
              <w:rPr>
                <w:b/>
                <w:bCs/>
                <w:sz w:val="18"/>
                <w:szCs w:val="18"/>
              </w:rPr>
              <w:t>specified</w:t>
            </w:r>
            <w:r>
              <w:rPr>
                <w:b/>
                <w:bCs/>
                <w:spacing w:val="-3"/>
                <w:sz w:val="18"/>
                <w:szCs w:val="18"/>
              </w:rPr>
              <w:t xml:space="preserve"> </w:t>
            </w:r>
            <w:r>
              <w:rPr>
                <w:b/>
                <w:bCs/>
                <w:sz w:val="18"/>
                <w:szCs w:val="18"/>
              </w:rPr>
              <w:t>MCS set</w:t>
            </w:r>
          </w:p>
        </w:tc>
      </w:tr>
      <w:tr w:rsidR="00684022" w14:paraId="568BBBD8" w14:textId="77777777" w:rsidTr="00937E52">
        <w:trPr>
          <w:trHeight w:val="311"/>
        </w:trPr>
        <w:tc>
          <w:tcPr>
            <w:tcW w:w="2499" w:type="dxa"/>
            <w:tcBorders>
              <w:top w:val="single" w:sz="12" w:space="0" w:color="000000"/>
              <w:left w:val="single" w:sz="12" w:space="0" w:color="000000"/>
              <w:bottom w:val="single" w:sz="2" w:space="0" w:color="000000"/>
              <w:right w:val="single" w:sz="2" w:space="0" w:color="000000"/>
            </w:tcBorders>
          </w:tcPr>
          <w:p w14:paraId="271F198E" w14:textId="77777777" w:rsidR="00684022" w:rsidRDefault="00684022" w:rsidP="00937E52">
            <w:pPr>
              <w:pStyle w:val="TableParagraph"/>
              <w:kinsoku w:val="0"/>
              <w:overflowPunct w:val="0"/>
              <w:spacing w:before="36"/>
              <w:ind w:left="12"/>
              <w:jc w:val="center"/>
              <w:rPr>
                <w:sz w:val="18"/>
                <w:szCs w:val="18"/>
              </w:rPr>
            </w:pPr>
            <w:r>
              <w:rPr>
                <w:sz w:val="18"/>
                <w:szCs w:val="18"/>
              </w:rPr>
              <w:t>0</w:t>
            </w:r>
          </w:p>
        </w:tc>
        <w:tc>
          <w:tcPr>
            <w:tcW w:w="2500" w:type="dxa"/>
            <w:tcBorders>
              <w:top w:val="single" w:sz="12" w:space="0" w:color="000000"/>
              <w:left w:val="single" w:sz="2" w:space="0" w:color="000000"/>
              <w:bottom w:val="single" w:sz="2" w:space="0" w:color="000000"/>
              <w:right w:val="single" w:sz="12" w:space="0" w:color="000000"/>
            </w:tcBorders>
          </w:tcPr>
          <w:p w14:paraId="6F2416CD" w14:textId="77777777" w:rsidR="00684022" w:rsidRDefault="00684022" w:rsidP="00937E52">
            <w:pPr>
              <w:pStyle w:val="TableParagraph"/>
              <w:kinsoku w:val="0"/>
              <w:overflowPunct w:val="0"/>
              <w:spacing w:before="36"/>
              <w:ind w:left="728" w:right="691"/>
              <w:jc w:val="center"/>
              <w:rPr>
                <w:sz w:val="18"/>
                <w:szCs w:val="18"/>
              </w:rPr>
            </w:pPr>
            <w:r>
              <w:rPr>
                <w:sz w:val="18"/>
                <w:szCs w:val="18"/>
              </w:rPr>
              <w:t>Not</w:t>
            </w:r>
            <w:r>
              <w:rPr>
                <w:spacing w:val="-3"/>
                <w:sz w:val="18"/>
                <w:szCs w:val="18"/>
              </w:rPr>
              <w:t xml:space="preserve"> </w:t>
            </w:r>
            <w:r>
              <w:rPr>
                <w:sz w:val="18"/>
                <w:szCs w:val="18"/>
              </w:rPr>
              <w:t>supported</w:t>
            </w:r>
          </w:p>
        </w:tc>
      </w:tr>
      <w:tr w:rsidR="00684022" w14:paraId="3DC792F8" w14:textId="77777777" w:rsidTr="00937E52">
        <w:trPr>
          <w:trHeight w:val="324"/>
        </w:trPr>
        <w:tc>
          <w:tcPr>
            <w:tcW w:w="2499" w:type="dxa"/>
            <w:tcBorders>
              <w:top w:val="single" w:sz="2" w:space="0" w:color="000000"/>
              <w:left w:val="single" w:sz="12" w:space="0" w:color="000000"/>
              <w:bottom w:val="single" w:sz="2" w:space="0" w:color="000000"/>
              <w:right w:val="single" w:sz="2" w:space="0" w:color="000000"/>
            </w:tcBorders>
          </w:tcPr>
          <w:p w14:paraId="49B23399" w14:textId="77777777" w:rsidR="00684022" w:rsidRDefault="00684022" w:rsidP="00937E52">
            <w:pPr>
              <w:pStyle w:val="TableParagraph"/>
              <w:kinsoku w:val="0"/>
              <w:overflowPunct w:val="0"/>
              <w:spacing w:before="49"/>
              <w:ind w:left="12"/>
              <w:jc w:val="center"/>
              <w:rPr>
                <w:sz w:val="18"/>
                <w:szCs w:val="18"/>
              </w:rPr>
            </w:pPr>
            <w:r>
              <w:rPr>
                <w:sz w:val="18"/>
                <w:szCs w:val="18"/>
              </w:rPr>
              <w:t>1</w:t>
            </w:r>
          </w:p>
        </w:tc>
        <w:tc>
          <w:tcPr>
            <w:tcW w:w="2500" w:type="dxa"/>
            <w:tcBorders>
              <w:top w:val="single" w:sz="2" w:space="0" w:color="000000"/>
              <w:left w:val="single" w:sz="2" w:space="0" w:color="000000"/>
              <w:bottom w:val="single" w:sz="2" w:space="0" w:color="000000"/>
              <w:right w:val="single" w:sz="12" w:space="0" w:color="000000"/>
            </w:tcBorders>
          </w:tcPr>
          <w:p w14:paraId="54723E29" w14:textId="77777777" w:rsidR="00684022" w:rsidRDefault="00684022" w:rsidP="00937E52">
            <w:pPr>
              <w:pStyle w:val="TableParagraph"/>
              <w:kinsoku w:val="0"/>
              <w:overflowPunct w:val="0"/>
              <w:spacing w:before="49"/>
              <w:ind w:left="37"/>
              <w:jc w:val="center"/>
              <w:rPr>
                <w:sz w:val="18"/>
                <w:szCs w:val="18"/>
              </w:rPr>
            </w:pPr>
            <w:r>
              <w:rPr>
                <w:sz w:val="18"/>
                <w:szCs w:val="18"/>
              </w:rPr>
              <w:t>1</w:t>
            </w:r>
          </w:p>
        </w:tc>
      </w:tr>
      <w:tr w:rsidR="00684022" w14:paraId="145D39CD" w14:textId="77777777" w:rsidTr="00937E52">
        <w:trPr>
          <w:trHeight w:val="325"/>
        </w:trPr>
        <w:tc>
          <w:tcPr>
            <w:tcW w:w="2499" w:type="dxa"/>
            <w:tcBorders>
              <w:top w:val="single" w:sz="2" w:space="0" w:color="000000"/>
              <w:left w:val="single" w:sz="12" w:space="0" w:color="000000"/>
              <w:bottom w:val="single" w:sz="2" w:space="0" w:color="000000"/>
              <w:right w:val="single" w:sz="2" w:space="0" w:color="000000"/>
            </w:tcBorders>
          </w:tcPr>
          <w:p w14:paraId="2C5E1966" w14:textId="77777777" w:rsidR="00684022" w:rsidRDefault="00684022" w:rsidP="00937E52">
            <w:pPr>
              <w:pStyle w:val="TableParagraph"/>
              <w:kinsoku w:val="0"/>
              <w:overflowPunct w:val="0"/>
              <w:spacing w:before="49"/>
              <w:ind w:left="12"/>
              <w:jc w:val="center"/>
              <w:rPr>
                <w:sz w:val="18"/>
                <w:szCs w:val="18"/>
              </w:rPr>
            </w:pPr>
            <w:r>
              <w:rPr>
                <w:sz w:val="18"/>
                <w:szCs w:val="18"/>
              </w:rPr>
              <w:t>2</w:t>
            </w:r>
          </w:p>
        </w:tc>
        <w:tc>
          <w:tcPr>
            <w:tcW w:w="2500" w:type="dxa"/>
            <w:tcBorders>
              <w:top w:val="single" w:sz="2" w:space="0" w:color="000000"/>
              <w:left w:val="single" w:sz="2" w:space="0" w:color="000000"/>
              <w:bottom w:val="single" w:sz="2" w:space="0" w:color="000000"/>
              <w:right w:val="single" w:sz="12" w:space="0" w:color="000000"/>
            </w:tcBorders>
          </w:tcPr>
          <w:p w14:paraId="310127B6" w14:textId="77777777" w:rsidR="00684022" w:rsidRDefault="00684022" w:rsidP="00937E52">
            <w:pPr>
              <w:pStyle w:val="TableParagraph"/>
              <w:kinsoku w:val="0"/>
              <w:overflowPunct w:val="0"/>
              <w:spacing w:before="49"/>
              <w:ind w:left="37"/>
              <w:jc w:val="center"/>
              <w:rPr>
                <w:sz w:val="18"/>
                <w:szCs w:val="18"/>
              </w:rPr>
            </w:pPr>
            <w:r>
              <w:rPr>
                <w:sz w:val="18"/>
                <w:szCs w:val="18"/>
              </w:rPr>
              <w:t>2</w:t>
            </w:r>
          </w:p>
        </w:tc>
      </w:tr>
      <w:tr w:rsidR="00684022" w14:paraId="6F3A5BF3" w14:textId="77777777" w:rsidTr="00937E52">
        <w:trPr>
          <w:trHeight w:val="325"/>
        </w:trPr>
        <w:tc>
          <w:tcPr>
            <w:tcW w:w="2499" w:type="dxa"/>
            <w:tcBorders>
              <w:top w:val="single" w:sz="2" w:space="0" w:color="000000"/>
              <w:left w:val="single" w:sz="12" w:space="0" w:color="000000"/>
              <w:bottom w:val="single" w:sz="2" w:space="0" w:color="000000"/>
              <w:right w:val="single" w:sz="2" w:space="0" w:color="000000"/>
            </w:tcBorders>
          </w:tcPr>
          <w:p w14:paraId="577F284A" w14:textId="77777777" w:rsidR="00684022" w:rsidRDefault="00684022" w:rsidP="00937E52">
            <w:pPr>
              <w:pStyle w:val="TableParagraph"/>
              <w:kinsoku w:val="0"/>
              <w:overflowPunct w:val="0"/>
              <w:spacing w:before="49"/>
              <w:ind w:left="12"/>
              <w:jc w:val="center"/>
              <w:rPr>
                <w:sz w:val="18"/>
                <w:szCs w:val="18"/>
              </w:rPr>
            </w:pPr>
            <w:r>
              <w:rPr>
                <w:sz w:val="18"/>
                <w:szCs w:val="18"/>
              </w:rPr>
              <w:t>3</w:t>
            </w:r>
          </w:p>
        </w:tc>
        <w:tc>
          <w:tcPr>
            <w:tcW w:w="2500" w:type="dxa"/>
            <w:tcBorders>
              <w:top w:val="single" w:sz="2" w:space="0" w:color="000000"/>
              <w:left w:val="single" w:sz="2" w:space="0" w:color="000000"/>
              <w:bottom w:val="single" w:sz="2" w:space="0" w:color="000000"/>
              <w:right w:val="single" w:sz="12" w:space="0" w:color="000000"/>
            </w:tcBorders>
          </w:tcPr>
          <w:p w14:paraId="44398F46" w14:textId="77777777" w:rsidR="00684022" w:rsidRDefault="00684022" w:rsidP="00937E52">
            <w:pPr>
              <w:pStyle w:val="TableParagraph"/>
              <w:kinsoku w:val="0"/>
              <w:overflowPunct w:val="0"/>
              <w:spacing w:before="49"/>
              <w:ind w:left="37"/>
              <w:jc w:val="center"/>
              <w:rPr>
                <w:sz w:val="18"/>
                <w:szCs w:val="18"/>
              </w:rPr>
            </w:pPr>
            <w:r>
              <w:rPr>
                <w:sz w:val="18"/>
                <w:szCs w:val="18"/>
              </w:rPr>
              <w:t>3</w:t>
            </w:r>
          </w:p>
        </w:tc>
      </w:tr>
      <w:tr w:rsidR="00684022" w14:paraId="0995468C" w14:textId="77777777" w:rsidTr="00937E52">
        <w:trPr>
          <w:trHeight w:val="325"/>
        </w:trPr>
        <w:tc>
          <w:tcPr>
            <w:tcW w:w="2499" w:type="dxa"/>
            <w:tcBorders>
              <w:top w:val="single" w:sz="2" w:space="0" w:color="000000"/>
              <w:left w:val="single" w:sz="12" w:space="0" w:color="000000"/>
              <w:bottom w:val="single" w:sz="2" w:space="0" w:color="000000"/>
              <w:right w:val="single" w:sz="2" w:space="0" w:color="000000"/>
            </w:tcBorders>
          </w:tcPr>
          <w:p w14:paraId="2CE66C38" w14:textId="77777777" w:rsidR="00684022" w:rsidRDefault="00684022" w:rsidP="00937E52">
            <w:pPr>
              <w:pStyle w:val="TableParagraph"/>
              <w:kinsoku w:val="0"/>
              <w:overflowPunct w:val="0"/>
              <w:spacing w:before="49"/>
              <w:ind w:left="12"/>
              <w:jc w:val="center"/>
              <w:rPr>
                <w:sz w:val="18"/>
                <w:szCs w:val="18"/>
              </w:rPr>
            </w:pPr>
            <w:r>
              <w:rPr>
                <w:sz w:val="18"/>
                <w:szCs w:val="18"/>
              </w:rPr>
              <w:t>4</w:t>
            </w:r>
          </w:p>
        </w:tc>
        <w:tc>
          <w:tcPr>
            <w:tcW w:w="2500" w:type="dxa"/>
            <w:tcBorders>
              <w:top w:val="single" w:sz="2" w:space="0" w:color="000000"/>
              <w:left w:val="single" w:sz="2" w:space="0" w:color="000000"/>
              <w:bottom w:val="single" w:sz="2" w:space="0" w:color="000000"/>
              <w:right w:val="single" w:sz="12" w:space="0" w:color="000000"/>
            </w:tcBorders>
          </w:tcPr>
          <w:p w14:paraId="1ED26C66" w14:textId="77777777" w:rsidR="00684022" w:rsidRDefault="00684022" w:rsidP="00937E52">
            <w:pPr>
              <w:pStyle w:val="TableParagraph"/>
              <w:kinsoku w:val="0"/>
              <w:overflowPunct w:val="0"/>
              <w:spacing w:before="49"/>
              <w:ind w:left="37"/>
              <w:jc w:val="center"/>
              <w:rPr>
                <w:sz w:val="18"/>
                <w:szCs w:val="18"/>
              </w:rPr>
            </w:pPr>
            <w:r>
              <w:rPr>
                <w:sz w:val="18"/>
                <w:szCs w:val="18"/>
              </w:rPr>
              <w:t>4</w:t>
            </w:r>
          </w:p>
        </w:tc>
      </w:tr>
      <w:tr w:rsidR="00684022" w14:paraId="7B182C2C" w14:textId="77777777" w:rsidTr="00937E52">
        <w:trPr>
          <w:trHeight w:val="325"/>
        </w:trPr>
        <w:tc>
          <w:tcPr>
            <w:tcW w:w="2499" w:type="dxa"/>
            <w:tcBorders>
              <w:top w:val="single" w:sz="2" w:space="0" w:color="000000"/>
              <w:left w:val="single" w:sz="12" w:space="0" w:color="000000"/>
              <w:bottom w:val="single" w:sz="2" w:space="0" w:color="000000"/>
              <w:right w:val="single" w:sz="2" w:space="0" w:color="000000"/>
            </w:tcBorders>
          </w:tcPr>
          <w:p w14:paraId="3EC012E5" w14:textId="77777777" w:rsidR="00684022" w:rsidRDefault="00684022" w:rsidP="00937E52">
            <w:pPr>
              <w:pStyle w:val="TableParagraph"/>
              <w:kinsoku w:val="0"/>
              <w:overflowPunct w:val="0"/>
              <w:spacing w:before="49"/>
              <w:ind w:left="12"/>
              <w:jc w:val="center"/>
              <w:rPr>
                <w:sz w:val="18"/>
                <w:szCs w:val="18"/>
              </w:rPr>
            </w:pPr>
            <w:r>
              <w:rPr>
                <w:sz w:val="18"/>
                <w:szCs w:val="18"/>
              </w:rPr>
              <w:t>5</w:t>
            </w:r>
          </w:p>
        </w:tc>
        <w:tc>
          <w:tcPr>
            <w:tcW w:w="2500" w:type="dxa"/>
            <w:tcBorders>
              <w:top w:val="single" w:sz="2" w:space="0" w:color="000000"/>
              <w:left w:val="single" w:sz="2" w:space="0" w:color="000000"/>
              <w:bottom w:val="single" w:sz="2" w:space="0" w:color="000000"/>
              <w:right w:val="single" w:sz="12" w:space="0" w:color="000000"/>
            </w:tcBorders>
          </w:tcPr>
          <w:p w14:paraId="69A1B135" w14:textId="77777777" w:rsidR="00684022" w:rsidRDefault="00684022" w:rsidP="00937E52">
            <w:pPr>
              <w:pStyle w:val="TableParagraph"/>
              <w:kinsoku w:val="0"/>
              <w:overflowPunct w:val="0"/>
              <w:spacing w:before="49"/>
              <w:ind w:left="37"/>
              <w:jc w:val="center"/>
              <w:rPr>
                <w:sz w:val="18"/>
                <w:szCs w:val="18"/>
              </w:rPr>
            </w:pPr>
            <w:r>
              <w:rPr>
                <w:sz w:val="18"/>
                <w:szCs w:val="18"/>
              </w:rPr>
              <w:t>5</w:t>
            </w:r>
          </w:p>
        </w:tc>
      </w:tr>
      <w:tr w:rsidR="00684022" w14:paraId="002A2A28" w14:textId="77777777" w:rsidTr="00937E52">
        <w:trPr>
          <w:trHeight w:val="325"/>
        </w:trPr>
        <w:tc>
          <w:tcPr>
            <w:tcW w:w="2499" w:type="dxa"/>
            <w:tcBorders>
              <w:top w:val="single" w:sz="2" w:space="0" w:color="000000"/>
              <w:left w:val="single" w:sz="12" w:space="0" w:color="000000"/>
              <w:bottom w:val="single" w:sz="2" w:space="0" w:color="000000"/>
              <w:right w:val="single" w:sz="2" w:space="0" w:color="000000"/>
            </w:tcBorders>
          </w:tcPr>
          <w:p w14:paraId="69637FBB" w14:textId="77777777" w:rsidR="00684022" w:rsidRDefault="00684022" w:rsidP="00937E52">
            <w:pPr>
              <w:pStyle w:val="TableParagraph"/>
              <w:kinsoku w:val="0"/>
              <w:overflowPunct w:val="0"/>
              <w:spacing w:before="49"/>
              <w:ind w:left="12"/>
              <w:jc w:val="center"/>
              <w:rPr>
                <w:sz w:val="18"/>
                <w:szCs w:val="18"/>
              </w:rPr>
            </w:pPr>
            <w:r>
              <w:rPr>
                <w:sz w:val="18"/>
                <w:szCs w:val="18"/>
              </w:rPr>
              <w:t>6</w:t>
            </w:r>
          </w:p>
        </w:tc>
        <w:tc>
          <w:tcPr>
            <w:tcW w:w="2500" w:type="dxa"/>
            <w:tcBorders>
              <w:top w:val="single" w:sz="2" w:space="0" w:color="000000"/>
              <w:left w:val="single" w:sz="2" w:space="0" w:color="000000"/>
              <w:bottom w:val="single" w:sz="2" w:space="0" w:color="000000"/>
              <w:right w:val="single" w:sz="12" w:space="0" w:color="000000"/>
            </w:tcBorders>
          </w:tcPr>
          <w:p w14:paraId="29280A91" w14:textId="77777777" w:rsidR="00684022" w:rsidRDefault="00684022" w:rsidP="00937E52">
            <w:pPr>
              <w:pStyle w:val="TableParagraph"/>
              <w:kinsoku w:val="0"/>
              <w:overflowPunct w:val="0"/>
              <w:spacing w:before="49"/>
              <w:ind w:left="37"/>
              <w:jc w:val="center"/>
              <w:rPr>
                <w:sz w:val="18"/>
                <w:szCs w:val="18"/>
              </w:rPr>
            </w:pPr>
            <w:r>
              <w:rPr>
                <w:sz w:val="18"/>
                <w:szCs w:val="18"/>
              </w:rPr>
              <w:t>6</w:t>
            </w:r>
          </w:p>
        </w:tc>
      </w:tr>
      <w:tr w:rsidR="00684022" w14:paraId="5033C91B" w14:textId="77777777" w:rsidTr="00937E52">
        <w:trPr>
          <w:trHeight w:val="325"/>
        </w:trPr>
        <w:tc>
          <w:tcPr>
            <w:tcW w:w="2499" w:type="dxa"/>
            <w:tcBorders>
              <w:top w:val="single" w:sz="2" w:space="0" w:color="000000"/>
              <w:left w:val="single" w:sz="12" w:space="0" w:color="000000"/>
              <w:bottom w:val="single" w:sz="2" w:space="0" w:color="000000"/>
              <w:right w:val="single" w:sz="2" w:space="0" w:color="000000"/>
            </w:tcBorders>
          </w:tcPr>
          <w:p w14:paraId="6C9FECF6" w14:textId="77777777" w:rsidR="00684022" w:rsidRDefault="00684022" w:rsidP="00937E52">
            <w:pPr>
              <w:pStyle w:val="TableParagraph"/>
              <w:kinsoku w:val="0"/>
              <w:overflowPunct w:val="0"/>
              <w:spacing w:before="49"/>
              <w:ind w:left="12"/>
              <w:jc w:val="center"/>
              <w:rPr>
                <w:sz w:val="18"/>
                <w:szCs w:val="18"/>
              </w:rPr>
            </w:pPr>
            <w:r>
              <w:rPr>
                <w:sz w:val="18"/>
                <w:szCs w:val="18"/>
              </w:rPr>
              <w:t>7</w:t>
            </w:r>
          </w:p>
        </w:tc>
        <w:tc>
          <w:tcPr>
            <w:tcW w:w="2500" w:type="dxa"/>
            <w:tcBorders>
              <w:top w:val="single" w:sz="2" w:space="0" w:color="000000"/>
              <w:left w:val="single" w:sz="2" w:space="0" w:color="000000"/>
              <w:bottom w:val="single" w:sz="2" w:space="0" w:color="000000"/>
              <w:right w:val="single" w:sz="12" w:space="0" w:color="000000"/>
            </w:tcBorders>
          </w:tcPr>
          <w:p w14:paraId="4E528E8E" w14:textId="77777777" w:rsidR="00684022" w:rsidRDefault="00684022" w:rsidP="00937E52">
            <w:pPr>
              <w:pStyle w:val="TableParagraph"/>
              <w:kinsoku w:val="0"/>
              <w:overflowPunct w:val="0"/>
              <w:spacing w:before="49"/>
              <w:ind w:left="37"/>
              <w:jc w:val="center"/>
              <w:rPr>
                <w:sz w:val="18"/>
                <w:szCs w:val="18"/>
              </w:rPr>
            </w:pPr>
            <w:r>
              <w:rPr>
                <w:sz w:val="18"/>
                <w:szCs w:val="18"/>
              </w:rPr>
              <w:t>7</w:t>
            </w:r>
          </w:p>
        </w:tc>
      </w:tr>
      <w:tr w:rsidR="00684022" w14:paraId="23ADE8A9" w14:textId="77777777" w:rsidTr="00937E52">
        <w:trPr>
          <w:trHeight w:val="324"/>
        </w:trPr>
        <w:tc>
          <w:tcPr>
            <w:tcW w:w="2499" w:type="dxa"/>
            <w:tcBorders>
              <w:top w:val="single" w:sz="2" w:space="0" w:color="000000"/>
              <w:left w:val="single" w:sz="12" w:space="0" w:color="000000"/>
              <w:bottom w:val="single" w:sz="2" w:space="0" w:color="000000"/>
              <w:right w:val="single" w:sz="2" w:space="0" w:color="000000"/>
            </w:tcBorders>
          </w:tcPr>
          <w:p w14:paraId="6DB703BF" w14:textId="77777777" w:rsidR="00684022" w:rsidRDefault="00684022" w:rsidP="00937E52">
            <w:pPr>
              <w:pStyle w:val="TableParagraph"/>
              <w:kinsoku w:val="0"/>
              <w:overflowPunct w:val="0"/>
              <w:spacing w:before="50"/>
              <w:ind w:left="12"/>
              <w:jc w:val="center"/>
              <w:rPr>
                <w:sz w:val="18"/>
                <w:szCs w:val="18"/>
              </w:rPr>
            </w:pPr>
            <w:r>
              <w:rPr>
                <w:sz w:val="18"/>
                <w:szCs w:val="18"/>
              </w:rPr>
              <w:t>8</w:t>
            </w:r>
          </w:p>
        </w:tc>
        <w:tc>
          <w:tcPr>
            <w:tcW w:w="2500" w:type="dxa"/>
            <w:tcBorders>
              <w:top w:val="single" w:sz="2" w:space="0" w:color="000000"/>
              <w:left w:val="single" w:sz="2" w:space="0" w:color="000000"/>
              <w:bottom w:val="single" w:sz="2" w:space="0" w:color="000000"/>
              <w:right w:val="single" w:sz="12" w:space="0" w:color="000000"/>
            </w:tcBorders>
          </w:tcPr>
          <w:p w14:paraId="2117A8A8" w14:textId="77777777" w:rsidR="00684022" w:rsidRDefault="00684022" w:rsidP="00937E52">
            <w:pPr>
              <w:pStyle w:val="TableParagraph"/>
              <w:kinsoku w:val="0"/>
              <w:overflowPunct w:val="0"/>
              <w:spacing w:before="50"/>
              <w:ind w:left="37"/>
              <w:jc w:val="center"/>
              <w:rPr>
                <w:sz w:val="18"/>
                <w:szCs w:val="18"/>
              </w:rPr>
            </w:pPr>
            <w:r>
              <w:rPr>
                <w:sz w:val="18"/>
                <w:szCs w:val="18"/>
              </w:rPr>
              <w:t>8</w:t>
            </w:r>
          </w:p>
        </w:tc>
      </w:tr>
      <w:tr w:rsidR="00684022" w14:paraId="27F6F68C" w14:textId="77777777" w:rsidTr="00937E52">
        <w:trPr>
          <w:trHeight w:val="324"/>
        </w:trPr>
        <w:tc>
          <w:tcPr>
            <w:tcW w:w="2499" w:type="dxa"/>
            <w:tcBorders>
              <w:top w:val="single" w:sz="2" w:space="0" w:color="000000"/>
              <w:left w:val="single" w:sz="12" w:space="0" w:color="000000"/>
              <w:bottom w:val="single" w:sz="2" w:space="0" w:color="000000"/>
              <w:right w:val="single" w:sz="2" w:space="0" w:color="000000"/>
            </w:tcBorders>
          </w:tcPr>
          <w:p w14:paraId="61C354A3" w14:textId="30319796" w:rsidR="00684022" w:rsidRDefault="00684022" w:rsidP="00937E52">
            <w:pPr>
              <w:pStyle w:val="TableParagraph"/>
              <w:kinsoku w:val="0"/>
              <w:overflowPunct w:val="0"/>
              <w:spacing w:before="50"/>
              <w:ind w:left="12"/>
              <w:jc w:val="center"/>
              <w:rPr>
                <w:sz w:val="18"/>
                <w:szCs w:val="18"/>
              </w:rPr>
            </w:pPr>
            <w:r>
              <w:rPr>
                <w:sz w:val="18"/>
                <w:szCs w:val="18"/>
              </w:rPr>
              <w:t>9</w:t>
            </w:r>
            <w:ins w:id="38" w:author="Gaurang Naik" w:date="2021-07-14T22:26:00Z">
              <w:r w:rsidR="0043768E">
                <w:rPr>
                  <w:sz w:val="18"/>
                  <w:szCs w:val="18"/>
                </w:rPr>
                <w:t>-15</w:t>
              </w:r>
              <w:r w:rsidR="00BF4324">
                <w:rPr>
                  <w:sz w:val="18"/>
                  <w:szCs w:val="18"/>
                </w:rPr>
                <w:t xml:space="preserve"> (#4269)</w:t>
              </w:r>
            </w:ins>
          </w:p>
        </w:tc>
        <w:tc>
          <w:tcPr>
            <w:tcW w:w="2500" w:type="dxa"/>
            <w:tcBorders>
              <w:top w:val="single" w:sz="2" w:space="0" w:color="000000"/>
              <w:left w:val="single" w:sz="2" w:space="0" w:color="000000"/>
              <w:bottom w:val="single" w:sz="2" w:space="0" w:color="000000"/>
              <w:right w:val="single" w:sz="12" w:space="0" w:color="000000"/>
            </w:tcBorders>
          </w:tcPr>
          <w:p w14:paraId="1D92E8BA" w14:textId="77777777" w:rsidR="00684022" w:rsidRDefault="00684022" w:rsidP="00937E52">
            <w:pPr>
              <w:pStyle w:val="TableParagraph"/>
              <w:kinsoku w:val="0"/>
              <w:overflowPunct w:val="0"/>
              <w:spacing w:before="50"/>
              <w:ind w:left="727" w:right="691"/>
              <w:jc w:val="center"/>
              <w:rPr>
                <w:sz w:val="18"/>
                <w:szCs w:val="18"/>
              </w:rPr>
            </w:pPr>
            <w:r>
              <w:rPr>
                <w:sz w:val="18"/>
                <w:szCs w:val="18"/>
              </w:rPr>
              <w:t>Reserved</w:t>
            </w:r>
          </w:p>
        </w:tc>
      </w:tr>
      <w:tr w:rsidR="00684022" w14:paraId="4E6BDD40" w14:textId="77777777" w:rsidTr="00937E52">
        <w:trPr>
          <w:trHeight w:val="325"/>
        </w:trPr>
        <w:tc>
          <w:tcPr>
            <w:tcW w:w="2499" w:type="dxa"/>
            <w:tcBorders>
              <w:top w:val="single" w:sz="2" w:space="0" w:color="000000"/>
              <w:left w:val="single" w:sz="12" w:space="0" w:color="000000"/>
              <w:bottom w:val="single" w:sz="2" w:space="0" w:color="000000"/>
              <w:right w:val="single" w:sz="2" w:space="0" w:color="000000"/>
            </w:tcBorders>
          </w:tcPr>
          <w:p w14:paraId="485D1D92" w14:textId="1FF60CB0" w:rsidR="00684022" w:rsidRDefault="00684022" w:rsidP="00937E52">
            <w:pPr>
              <w:pStyle w:val="TableParagraph"/>
              <w:kinsoku w:val="0"/>
              <w:overflowPunct w:val="0"/>
              <w:spacing w:before="50"/>
              <w:ind w:left="342" w:right="332"/>
              <w:jc w:val="center"/>
              <w:rPr>
                <w:sz w:val="18"/>
                <w:szCs w:val="18"/>
              </w:rPr>
            </w:pPr>
            <w:del w:id="39" w:author="Gaurang Naik" w:date="2021-07-14T22:26:00Z">
              <w:r w:rsidDel="0043768E">
                <w:rPr>
                  <w:sz w:val="18"/>
                  <w:szCs w:val="18"/>
                </w:rPr>
                <w:delText>10</w:delText>
              </w:r>
            </w:del>
          </w:p>
        </w:tc>
        <w:tc>
          <w:tcPr>
            <w:tcW w:w="2500" w:type="dxa"/>
            <w:tcBorders>
              <w:top w:val="single" w:sz="2" w:space="0" w:color="000000"/>
              <w:left w:val="single" w:sz="2" w:space="0" w:color="000000"/>
              <w:bottom w:val="single" w:sz="2" w:space="0" w:color="000000"/>
              <w:right w:val="single" w:sz="12" w:space="0" w:color="000000"/>
            </w:tcBorders>
          </w:tcPr>
          <w:p w14:paraId="3744332C" w14:textId="2427CA1D" w:rsidR="00684022" w:rsidRDefault="00684022" w:rsidP="00937E52">
            <w:pPr>
              <w:pStyle w:val="TableParagraph"/>
              <w:kinsoku w:val="0"/>
              <w:overflowPunct w:val="0"/>
              <w:spacing w:before="50"/>
              <w:ind w:left="727" w:right="691"/>
              <w:jc w:val="center"/>
              <w:rPr>
                <w:sz w:val="18"/>
                <w:szCs w:val="18"/>
              </w:rPr>
            </w:pPr>
            <w:del w:id="40" w:author="Gaurang Naik" w:date="2021-07-14T22:26:00Z">
              <w:r w:rsidDel="0043768E">
                <w:rPr>
                  <w:sz w:val="18"/>
                  <w:szCs w:val="18"/>
                </w:rPr>
                <w:delText>Reserved</w:delText>
              </w:r>
            </w:del>
          </w:p>
        </w:tc>
      </w:tr>
      <w:tr w:rsidR="00684022" w14:paraId="74E3A51A" w14:textId="77777777" w:rsidTr="00937E52">
        <w:trPr>
          <w:trHeight w:val="325"/>
        </w:trPr>
        <w:tc>
          <w:tcPr>
            <w:tcW w:w="2499" w:type="dxa"/>
            <w:tcBorders>
              <w:top w:val="single" w:sz="2" w:space="0" w:color="000000"/>
              <w:left w:val="single" w:sz="12" w:space="0" w:color="000000"/>
              <w:bottom w:val="single" w:sz="2" w:space="0" w:color="000000"/>
              <w:right w:val="single" w:sz="2" w:space="0" w:color="000000"/>
            </w:tcBorders>
          </w:tcPr>
          <w:p w14:paraId="1B13B7EB" w14:textId="0AC06AC9" w:rsidR="00684022" w:rsidRDefault="00684022" w:rsidP="00937E52">
            <w:pPr>
              <w:pStyle w:val="TableParagraph"/>
              <w:kinsoku w:val="0"/>
              <w:overflowPunct w:val="0"/>
              <w:spacing w:before="50"/>
              <w:ind w:left="335" w:right="332"/>
              <w:jc w:val="center"/>
              <w:rPr>
                <w:sz w:val="18"/>
                <w:szCs w:val="18"/>
              </w:rPr>
            </w:pPr>
            <w:del w:id="41" w:author="Gaurang Naik" w:date="2021-07-14T22:26:00Z">
              <w:r w:rsidDel="0043768E">
                <w:rPr>
                  <w:sz w:val="18"/>
                  <w:szCs w:val="18"/>
                </w:rPr>
                <w:delText>11</w:delText>
              </w:r>
            </w:del>
          </w:p>
        </w:tc>
        <w:tc>
          <w:tcPr>
            <w:tcW w:w="2500" w:type="dxa"/>
            <w:tcBorders>
              <w:top w:val="single" w:sz="2" w:space="0" w:color="000000"/>
              <w:left w:val="single" w:sz="2" w:space="0" w:color="000000"/>
              <w:bottom w:val="single" w:sz="2" w:space="0" w:color="000000"/>
              <w:right w:val="single" w:sz="12" w:space="0" w:color="000000"/>
            </w:tcBorders>
          </w:tcPr>
          <w:p w14:paraId="5E8379C7" w14:textId="7FDD29F3" w:rsidR="00684022" w:rsidRDefault="00684022" w:rsidP="00937E52">
            <w:pPr>
              <w:pStyle w:val="TableParagraph"/>
              <w:kinsoku w:val="0"/>
              <w:overflowPunct w:val="0"/>
              <w:spacing w:before="50"/>
              <w:ind w:left="727" w:right="691"/>
              <w:jc w:val="center"/>
              <w:rPr>
                <w:sz w:val="18"/>
                <w:szCs w:val="18"/>
              </w:rPr>
            </w:pPr>
            <w:del w:id="42" w:author="Gaurang Naik" w:date="2021-07-14T22:26:00Z">
              <w:r w:rsidDel="0043768E">
                <w:rPr>
                  <w:sz w:val="18"/>
                  <w:szCs w:val="18"/>
                </w:rPr>
                <w:delText>Reserved</w:delText>
              </w:r>
            </w:del>
          </w:p>
        </w:tc>
      </w:tr>
      <w:tr w:rsidR="00684022" w14:paraId="0A576BE3" w14:textId="77777777" w:rsidTr="00684022">
        <w:trPr>
          <w:trHeight w:val="313"/>
        </w:trPr>
        <w:tc>
          <w:tcPr>
            <w:tcW w:w="2499" w:type="dxa"/>
            <w:tcBorders>
              <w:top w:val="single" w:sz="2" w:space="0" w:color="000000"/>
              <w:left w:val="single" w:sz="12" w:space="0" w:color="000000"/>
              <w:bottom w:val="single" w:sz="2" w:space="0" w:color="000000"/>
              <w:right w:val="single" w:sz="2" w:space="0" w:color="000000"/>
            </w:tcBorders>
          </w:tcPr>
          <w:p w14:paraId="5C41C02B" w14:textId="250CB9BF" w:rsidR="00684022" w:rsidRDefault="00684022" w:rsidP="00937E52">
            <w:pPr>
              <w:pStyle w:val="TableParagraph"/>
              <w:kinsoku w:val="0"/>
              <w:overflowPunct w:val="0"/>
              <w:spacing w:before="50"/>
              <w:ind w:left="342" w:right="332"/>
              <w:jc w:val="center"/>
              <w:rPr>
                <w:sz w:val="18"/>
                <w:szCs w:val="18"/>
              </w:rPr>
            </w:pPr>
            <w:del w:id="43" w:author="Gaurang Naik" w:date="2021-07-14T22:26:00Z">
              <w:r w:rsidDel="0043768E">
                <w:rPr>
                  <w:sz w:val="18"/>
                  <w:szCs w:val="18"/>
                </w:rPr>
                <w:delText>12</w:delText>
              </w:r>
            </w:del>
          </w:p>
        </w:tc>
        <w:tc>
          <w:tcPr>
            <w:tcW w:w="2500" w:type="dxa"/>
            <w:tcBorders>
              <w:top w:val="single" w:sz="2" w:space="0" w:color="000000"/>
              <w:left w:val="single" w:sz="2" w:space="0" w:color="000000"/>
              <w:bottom w:val="single" w:sz="2" w:space="0" w:color="000000"/>
              <w:right w:val="single" w:sz="12" w:space="0" w:color="000000"/>
            </w:tcBorders>
          </w:tcPr>
          <w:p w14:paraId="617616D9" w14:textId="0070D107" w:rsidR="00684022" w:rsidRDefault="00684022" w:rsidP="00937E52">
            <w:pPr>
              <w:pStyle w:val="TableParagraph"/>
              <w:kinsoku w:val="0"/>
              <w:overflowPunct w:val="0"/>
              <w:spacing w:before="50"/>
              <w:ind w:left="727" w:right="691"/>
              <w:jc w:val="center"/>
              <w:rPr>
                <w:sz w:val="18"/>
                <w:szCs w:val="18"/>
              </w:rPr>
            </w:pPr>
            <w:del w:id="44" w:author="Gaurang Naik" w:date="2021-07-14T22:26:00Z">
              <w:r w:rsidDel="0043768E">
                <w:rPr>
                  <w:sz w:val="18"/>
                  <w:szCs w:val="18"/>
                </w:rPr>
                <w:delText>Reserved</w:delText>
              </w:r>
            </w:del>
          </w:p>
        </w:tc>
      </w:tr>
      <w:tr w:rsidR="00684022" w14:paraId="1021FAE9" w14:textId="77777777" w:rsidTr="00684022">
        <w:trPr>
          <w:trHeight w:val="313"/>
        </w:trPr>
        <w:tc>
          <w:tcPr>
            <w:tcW w:w="2499" w:type="dxa"/>
            <w:tcBorders>
              <w:top w:val="single" w:sz="2" w:space="0" w:color="000000"/>
              <w:left w:val="single" w:sz="12" w:space="0" w:color="000000"/>
              <w:bottom w:val="single" w:sz="2" w:space="0" w:color="000000"/>
              <w:right w:val="single" w:sz="2" w:space="0" w:color="000000"/>
            </w:tcBorders>
          </w:tcPr>
          <w:p w14:paraId="2A4A1E40" w14:textId="284ADA15" w:rsidR="00684022" w:rsidRDefault="00684022" w:rsidP="00684022">
            <w:pPr>
              <w:pStyle w:val="TableParagraph"/>
              <w:kinsoku w:val="0"/>
              <w:overflowPunct w:val="0"/>
              <w:spacing w:before="50"/>
              <w:ind w:left="342" w:right="332"/>
              <w:jc w:val="center"/>
              <w:rPr>
                <w:sz w:val="18"/>
                <w:szCs w:val="18"/>
              </w:rPr>
            </w:pPr>
            <w:del w:id="45" w:author="Gaurang Naik" w:date="2021-07-14T22:26:00Z">
              <w:r w:rsidDel="0043768E">
                <w:rPr>
                  <w:sz w:val="18"/>
                  <w:szCs w:val="18"/>
                </w:rPr>
                <w:delText>13</w:delText>
              </w:r>
            </w:del>
          </w:p>
        </w:tc>
        <w:tc>
          <w:tcPr>
            <w:tcW w:w="2500" w:type="dxa"/>
            <w:tcBorders>
              <w:top w:val="single" w:sz="2" w:space="0" w:color="000000"/>
              <w:left w:val="single" w:sz="2" w:space="0" w:color="000000"/>
              <w:bottom w:val="single" w:sz="2" w:space="0" w:color="000000"/>
              <w:right w:val="single" w:sz="12" w:space="0" w:color="000000"/>
            </w:tcBorders>
          </w:tcPr>
          <w:p w14:paraId="78773465" w14:textId="27BEC5F4" w:rsidR="00684022" w:rsidRDefault="00684022" w:rsidP="00684022">
            <w:pPr>
              <w:pStyle w:val="TableParagraph"/>
              <w:kinsoku w:val="0"/>
              <w:overflowPunct w:val="0"/>
              <w:spacing w:before="50"/>
              <w:ind w:left="727" w:right="691"/>
              <w:jc w:val="center"/>
              <w:rPr>
                <w:sz w:val="18"/>
                <w:szCs w:val="18"/>
              </w:rPr>
            </w:pPr>
            <w:del w:id="46" w:author="Gaurang Naik" w:date="2021-07-14T22:26:00Z">
              <w:r w:rsidDel="0043768E">
                <w:rPr>
                  <w:sz w:val="18"/>
                  <w:szCs w:val="18"/>
                </w:rPr>
                <w:delText>Reserved</w:delText>
              </w:r>
            </w:del>
          </w:p>
        </w:tc>
      </w:tr>
      <w:tr w:rsidR="00684022" w14:paraId="4FC218D3" w14:textId="77777777" w:rsidTr="00684022">
        <w:trPr>
          <w:trHeight w:val="313"/>
        </w:trPr>
        <w:tc>
          <w:tcPr>
            <w:tcW w:w="2499" w:type="dxa"/>
            <w:tcBorders>
              <w:top w:val="single" w:sz="2" w:space="0" w:color="000000"/>
              <w:left w:val="single" w:sz="12" w:space="0" w:color="000000"/>
              <w:bottom w:val="single" w:sz="2" w:space="0" w:color="000000"/>
              <w:right w:val="single" w:sz="2" w:space="0" w:color="000000"/>
            </w:tcBorders>
          </w:tcPr>
          <w:p w14:paraId="6DC1A5FE" w14:textId="69CACA67" w:rsidR="00684022" w:rsidRDefault="00684022" w:rsidP="00684022">
            <w:pPr>
              <w:pStyle w:val="TableParagraph"/>
              <w:kinsoku w:val="0"/>
              <w:overflowPunct w:val="0"/>
              <w:spacing w:before="50"/>
              <w:ind w:left="342" w:right="332"/>
              <w:jc w:val="center"/>
              <w:rPr>
                <w:sz w:val="18"/>
                <w:szCs w:val="18"/>
              </w:rPr>
            </w:pPr>
            <w:del w:id="47" w:author="Gaurang Naik" w:date="2021-07-14T22:26:00Z">
              <w:r w:rsidDel="0043768E">
                <w:rPr>
                  <w:sz w:val="18"/>
                  <w:szCs w:val="18"/>
                </w:rPr>
                <w:delText>14</w:delText>
              </w:r>
            </w:del>
          </w:p>
        </w:tc>
        <w:tc>
          <w:tcPr>
            <w:tcW w:w="2500" w:type="dxa"/>
            <w:tcBorders>
              <w:top w:val="single" w:sz="2" w:space="0" w:color="000000"/>
              <w:left w:val="single" w:sz="2" w:space="0" w:color="000000"/>
              <w:bottom w:val="single" w:sz="2" w:space="0" w:color="000000"/>
              <w:right w:val="single" w:sz="12" w:space="0" w:color="000000"/>
            </w:tcBorders>
          </w:tcPr>
          <w:p w14:paraId="390A0081" w14:textId="78403AD3" w:rsidR="00684022" w:rsidRDefault="00684022" w:rsidP="00684022">
            <w:pPr>
              <w:pStyle w:val="TableParagraph"/>
              <w:kinsoku w:val="0"/>
              <w:overflowPunct w:val="0"/>
              <w:spacing w:before="50"/>
              <w:ind w:left="727" w:right="691"/>
              <w:jc w:val="center"/>
              <w:rPr>
                <w:sz w:val="18"/>
                <w:szCs w:val="18"/>
              </w:rPr>
            </w:pPr>
            <w:del w:id="48" w:author="Gaurang Naik" w:date="2021-07-14T22:26:00Z">
              <w:r w:rsidDel="0043768E">
                <w:rPr>
                  <w:sz w:val="18"/>
                  <w:szCs w:val="18"/>
                </w:rPr>
                <w:delText>Reserved</w:delText>
              </w:r>
            </w:del>
          </w:p>
        </w:tc>
      </w:tr>
      <w:tr w:rsidR="00684022" w14:paraId="68BC01A4" w14:textId="77777777" w:rsidTr="00937E52">
        <w:trPr>
          <w:trHeight w:val="313"/>
        </w:trPr>
        <w:tc>
          <w:tcPr>
            <w:tcW w:w="2499" w:type="dxa"/>
            <w:tcBorders>
              <w:top w:val="single" w:sz="2" w:space="0" w:color="000000"/>
              <w:left w:val="single" w:sz="12" w:space="0" w:color="000000"/>
              <w:bottom w:val="single" w:sz="12" w:space="0" w:color="000000"/>
              <w:right w:val="single" w:sz="2" w:space="0" w:color="000000"/>
            </w:tcBorders>
          </w:tcPr>
          <w:p w14:paraId="058D8F87" w14:textId="1BA17FD4" w:rsidR="00684022" w:rsidRDefault="00684022" w:rsidP="00684022">
            <w:pPr>
              <w:pStyle w:val="TableParagraph"/>
              <w:kinsoku w:val="0"/>
              <w:overflowPunct w:val="0"/>
              <w:spacing w:before="50"/>
              <w:ind w:left="342" w:right="332"/>
              <w:jc w:val="center"/>
              <w:rPr>
                <w:sz w:val="18"/>
                <w:szCs w:val="18"/>
              </w:rPr>
            </w:pPr>
            <w:del w:id="49" w:author="Gaurang Naik" w:date="2021-07-14T22:26:00Z">
              <w:r w:rsidDel="0043768E">
                <w:rPr>
                  <w:sz w:val="18"/>
                  <w:szCs w:val="18"/>
                </w:rPr>
                <w:delText>15</w:delText>
              </w:r>
            </w:del>
          </w:p>
        </w:tc>
        <w:tc>
          <w:tcPr>
            <w:tcW w:w="2500" w:type="dxa"/>
            <w:tcBorders>
              <w:top w:val="single" w:sz="2" w:space="0" w:color="000000"/>
              <w:left w:val="single" w:sz="2" w:space="0" w:color="000000"/>
              <w:bottom w:val="single" w:sz="12" w:space="0" w:color="000000"/>
              <w:right w:val="single" w:sz="12" w:space="0" w:color="000000"/>
            </w:tcBorders>
          </w:tcPr>
          <w:p w14:paraId="22C7DED3" w14:textId="024EE349" w:rsidR="00684022" w:rsidRDefault="00684022" w:rsidP="00684022">
            <w:pPr>
              <w:pStyle w:val="TableParagraph"/>
              <w:kinsoku w:val="0"/>
              <w:overflowPunct w:val="0"/>
              <w:spacing w:before="50"/>
              <w:ind w:left="727" w:right="691"/>
              <w:jc w:val="center"/>
              <w:rPr>
                <w:sz w:val="18"/>
                <w:szCs w:val="18"/>
              </w:rPr>
            </w:pPr>
            <w:del w:id="50" w:author="Gaurang Naik" w:date="2021-07-14T22:26:00Z">
              <w:r w:rsidDel="0043768E">
                <w:rPr>
                  <w:sz w:val="18"/>
                  <w:szCs w:val="18"/>
                </w:rPr>
                <w:delText>Reserved</w:delText>
              </w:r>
            </w:del>
          </w:p>
        </w:tc>
      </w:tr>
    </w:tbl>
    <w:p w14:paraId="6AA1986C" w14:textId="49DF6F63" w:rsidR="0035675C" w:rsidRDefault="0035675C" w:rsidP="0035675C">
      <w:pPr>
        <w:pBdr>
          <w:bottom w:val="single" w:sz="6" w:space="1" w:color="auto"/>
        </w:pBdr>
        <w:rPr>
          <w:rFonts w:ascii="Arial" w:hAnsi="Arial" w:cs="Arial"/>
          <w:b/>
          <w:bCs/>
          <w:sz w:val="20"/>
          <w:szCs w:val="20"/>
          <w:lang w:eastAsia="ko-KR"/>
        </w:rPr>
      </w:pPr>
    </w:p>
    <w:p w14:paraId="0C0C02E3" w14:textId="3DE1AD47" w:rsidR="00A02E6B" w:rsidRPr="004D610B" w:rsidRDefault="00A02E6B" w:rsidP="00900D39">
      <w:pPr>
        <w:pStyle w:val="T"/>
        <w:spacing w:after="0" w:line="240" w:lineRule="auto"/>
        <w:rPr>
          <w:rFonts w:ascii="Arial" w:hAnsi="Arial" w:cs="Arial"/>
          <w:b/>
          <w:sz w:val="28"/>
          <w:szCs w:val="28"/>
        </w:rPr>
      </w:pPr>
      <w:bookmarkStart w:id="51" w:name="_bookmark112"/>
      <w:bookmarkEnd w:id="51"/>
      <w:r w:rsidRPr="004D610B">
        <w:rPr>
          <w:rFonts w:ascii="Arial" w:hAnsi="Arial" w:cs="Arial"/>
          <w:b/>
          <w:sz w:val="28"/>
          <w:szCs w:val="28"/>
          <w:highlight w:val="yellow"/>
        </w:rPr>
        <w:t>DISCUSSION</w:t>
      </w:r>
    </w:p>
    <w:p w14:paraId="15C13F42" w14:textId="23C67441" w:rsidR="00A02E6B" w:rsidRDefault="00A02E6B" w:rsidP="00900D39">
      <w:pPr>
        <w:pStyle w:val="T"/>
        <w:spacing w:after="0" w:line="240" w:lineRule="auto"/>
        <w:rPr>
          <w:b/>
        </w:rPr>
      </w:pPr>
      <w:r w:rsidRPr="00A02E6B">
        <w:rPr>
          <w:b/>
          <w:highlight w:val="yellow"/>
        </w:rPr>
        <w:t>TGbe Editor: Please note that the following changes are shown only for discussion</w:t>
      </w:r>
      <w:r w:rsidR="0028037E">
        <w:rPr>
          <w:b/>
          <w:highlight w:val="yellow"/>
        </w:rPr>
        <w:t>s</w:t>
      </w:r>
      <w:r w:rsidRPr="00A02E6B">
        <w:rPr>
          <w:b/>
          <w:highlight w:val="yellow"/>
        </w:rPr>
        <w:t>.</w:t>
      </w:r>
      <w:r>
        <w:rPr>
          <w:b/>
        </w:rPr>
        <w:t xml:space="preserve"> </w:t>
      </w:r>
    </w:p>
    <w:p w14:paraId="3936B2E9" w14:textId="773D974F" w:rsidR="00410F80" w:rsidRDefault="00410F80" w:rsidP="00A02E6B">
      <w:pPr>
        <w:pStyle w:val="T"/>
        <w:spacing w:after="0" w:line="240" w:lineRule="auto"/>
        <w:rPr>
          <w:rFonts w:ascii="Arial" w:hAnsi="Arial" w:cs="Arial"/>
          <w:b/>
        </w:rPr>
      </w:pPr>
      <w:r w:rsidRPr="001A7ECA">
        <w:rPr>
          <w:rFonts w:ascii="Arial" w:hAnsi="Arial" w:cs="Arial"/>
          <w:b/>
          <w:highlight w:val="yellow"/>
        </w:rPr>
        <w:t>[CID 8294]</w:t>
      </w:r>
    </w:p>
    <w:p w14:paraId="7ECD8FC2" w14:textId="77777777" w:rsidR="00F34F58" w:rsidRDefault="00F34F58" w:rsidP="00F34F58">
      <w:pPr>
        <w:pStyle w:val="BodyText0"/>
        <w:kinsoku w:val="0"/>
        <w:overflowPunct w:val="0"/>
        <w:spacing w:before="240" w:after="0"/>
        <w:ind w:right="136"/>
        <w:jc w:val="center"/>
        <w:rPr>
          <w:rFonts w:ascii="Arial" w:hAnsi="Arial" w:cs="Arial"/>
          <w:b/>
          <w:bCs/>
        </w:rPr>
      </w:pPr>
      <w:r>
        <w:rPr>
          <w:rFonts w:ascii="Arial" w:hAnsi="Arial" w:cs="Arial"/>
          <w:b/>
          <w:bCs/>
        </w:rPr>
        <w:t>Table</w:t>
      </w:r>
      <w:r>
        <w:rPr>
          <w:rFonts w:ascii="Arial" w:hAnsi="Arial" w:cs="Arial"/>
          <w:b/>
          <w:bCs/>
          <w:spacing w:val="-2"/>
        </w:rPr>
        <w:t xml:space="preserve"> </w:t>
      </w:r>
      <w:r>
        <w:rPr>
          <w:rFonts w:ascii="Arial" w:hAnsi="Arial" w:cs="Arial"/>
          <w:b/>
          <w:bCs/>
        </w:rPr>
        <w:t>9-322aq—Subfields</w:t>
      </w:r>
      <w:r>
        <w:rPr>
          <w:rFonts w:ascii="Arial" w:hAnsi="Arial" w:cs="Arial"/>
          <w:b/>
          <w:bCs/>
          <w:spacing w:val="-2"/>
        </w:rPr>
        <w:t xml:space="preserve"> </w:t>
      </w:r>
      <w:r>
        <w:rPr>
          <w:rFonts w:ascii="Arial" w:hAnsi="Arial" w:cs="Arial"/>
          <w:b/>
          <w:bCs/>
        </w:rPr>
        <w:t>of</w:t>
      </w:r>
      <w:r>
        <w:rPr>
          <w:rFonts w:ascii="Arial" w:hAnsi="Arial" w:cs="Arial"/>
          <w:b/>
          <w:bCs/>
          <w:spacing w:val="-4"/>
        </w:rPr>
        <w:t xml:space="preserve"> </w:t>
      </w:r>
      <w:r>
        <w:rPr>
          <w:rFonts w:ascii="Arial" w:hAnsi="Arial" w:cs="Arial"/>
          <w:b/>
          <w:bCs/>
        </w:rPr>
        <w:t>the</w:t>
      </w:r>
      <w:r>
        <w:rPr>
          <w:rFonts w:ascii="Arial" w:hAnsi="Arial" w:cs="Arial"/>
          <w:b/>
          <w:bCs/>
          <w:spacing w:val="-3"/>
        </w:rPr>
        <w:t xml:space="preserve"> </w:t>
      </w:r>
      <w:r>
        <w:rPr>
          <w:rFonts w:ascii="Arial" w:hAnsi="Arial" w:cs="Arial"/>
          <w:b/>
          <w:bCs/>
        </w:rPr>
        <w:t>EHT</w:t>
      </w:r>
      <w:r>
        <w:rPr>
          <w:rFonts w:ascii="Arial" w:hAnsi="Arial" w:cs="Arial"/>
          <w:b/>
          <w:bCs/>
          <w:spacing w:val="-3"/>
        </w:rPr>
        <w:t xml:space="preserve"> </w:t>
      </w:r>
      <w:r>
        <w:rPr>
          <w:rFonts w:ascii="Arial" w:hAnsi="Arial" w:cs="Arial"/>
          <w:b/>
          <w:bCs/>
        </w:rPr>
        <w:t>MAC</w:t>
      </w:r>
      <w:r>
        <w:rPr>
          <w:rFonts w:ascii="Arial" w:hAnsi="Arial" w:cs="Arial"/>
          <w:b/>
          <w:bCs/>
          <w:spacing w:val="-2"/>
        </w:rPr>
        <w:t xml:space="preserve"> </w:t>
      </w:r>
      <w:r>
        <w:rPr>
          <w:rFonts w:ascii="Arial" w:hAnsi="Arial" w:cs="Arial"/>
          <w:b/>
          <w:bCs/>
        </w:rPr>
        <w:t>Capabilities</w:t>
      </w:r>
      <w:r>
        <w:rPr>
          <w:rFonts w:ascii="Arial" w:hAnsi="Arial" w:cs="Arial"/>
          <w:b/>
          <w:bCs/>
          <w:spacing w:val="-2"/>
        </w:rPr>
        <w:t xml:space="preserve"> </w:t>
      </w:r>
      <w:r>
        <w:rPr>
          <w:rFonts w:ascii="Arial" w:hAnsi="Arial" w:cs="Arial"/>
          <w:b/>
          <w:bCs/>
        </w:rPr>
        <w:t>Information</w:t>
      </w:r>
      <w:r>
        <w:rPr>
          <w:rFonts w:ascii="Arial" w:hAnsi="Arial" w:cs="Arial"/>
          <w:b/>
          <w:bCs/>
          <w:spacing w:val="-3"/>
        </w:rPr>
        <w:t xml:space="preserve"> </w:t>
      </w:r>
      <w:r>
        <w:rPr>
          <w:rFonts w:ascii="Arial" w:hAnsi="Arial" w:cs="Arial"/>
          <w:b/>
          <w:bCs/>
        </w:rPr>
        <w:t>field</w:t>
      </w:r>
    </w:p>
    <w:p w14:paraId="2F10FFE9" w14:textId="77777777" w:rsidR="00F34F58" w:rsidRDefault="00F34F58" w:rsidP="00F34F58">
      <w:pPr>
        <w:pStyle w:val="BodyText0"/>
        <w:kinsoku w:val="0"/>
        <w:overflowPunct w:val="0"/>
        <w:rPr>
          <w:rFonts w:ascii="Arial" w:hAnsi="Arial" w:cs="Arial"/>
          <w:b/>
          <w:bCs/>
          <w:szCs w:val="22"/>
        </w:rPr>
      </w:pPr>
    </w:p>
    <w:tbl>
      <w:tblPr>
        <w:tblW w:w="0" w:type="auto"/>
        <w:tblInd w:w="746" w:type="dxa"/>
        <w:tblLayout w:type="fixed"/>
        <w:tblCellMar>
          <w:left w:w="0" w:type="dxa"/>
          <w:right w:w="0" w:type="dxa"/>
        </w:tblCellMar>
        <w:tblLook w:val="0000" w:firstRow="0" w:lastRow="0" w:firstColumn="0" w:lastColumn="0" w:noHBand="0" w:noVBand="0"/>
      </w:tblPr>
      <w:tblGrid>
        <w:gridCol w:w="1823"/>
        <w:gridCol w:w="3000"/>
        <w:gridCol w:w="3001"/>
      </w:tblGrid>
      <w:tr w:rsidR="00F34F58" w14:paraId="4B7ACCBF" w14:textId="77777777" w:rsidTr="008C44F4">
        <w:trPr>
          <w:trHeight w:val="379"/>
        </w:trPr>
        <w:tc>
          <w:tcPr>
            <w:tcW w:w="1823" w:type="dxa"/>
            <w:tcBorders>
              <w:top w:val="single" w:sz="12" w:space="0" w:color="000000"/>
              <w:left w:val="single" w:sz="12" w:space="0" w:color="000000"/>
              <w:bottom w:val="single" w:sz="12" w:space="0" w:color="000000"/>
              <w:right w:val="single" w:sz="2" w:space="0" w:color="000000"/>
            </w:tcBorders>
          </w:tcPr>
          <w:p w14:paraId="3A365FFE" w14:textId="77777777" w:rsidR="00F34F58" w:rsidRPr="00F34F58" w:rsidRDefault="00F34F58" w:rsidP="008C44F4">
            <w:pPr>
              <w:pStyle w:val="TableParagraph"/>
              <w:kinsoku w:val="0"/>
              <w:overflowPunct w:val="0"/>
              <w:spacing w:before="75"/>
              <w:ind w:left="588"/>
              <w:rPr>
                <w:b/>
                <w:bCs/>
                <w:sz w:val="18"/>
                <w:szCs w:val="18"/>
                <w:u w:val="none"/>
              </w:rPr>
            </w:pPr>
            <w:r w:rsidRPr="00F34F58">
              <w:rPr>
                <w:b/>
                <w:bCs/>
                <w:sz w:val="18"/>
                <w:szCs w:val="18"/>
                <w:u w:val="none"/>
              </w:rPr>
              <w:t>Subfield</w:t>
            </w:r>
          </w:p>
        </w:tc>
        <w:tc>
          <w:tcPr>
            <w:tcW w:w="3000" w:type="dxa"/>
            <w:tcBorders>
              <w:top w:val="single" w:sz="12" w:space="0" w:color="000000"/>
              <w:left w:val="single" w:sz="2" w:space="0" w:color="000000"/>
              <w:bottom w:val="single" w:sz="12" w:space="0" w:color="000000"/>
              <w:right w:val="single" w:sz="2" w:space="0" w:color="000000"/>
            </w:tcBorders>
          </w:tcPr>
          <w:p w14:paraId="530D5EA7" w14:textId="77777777" w:rsidR="00F34F58" w:rsidRPr="00F34F58" w:rsidRDefault="00F34F58" w:rsidP="008C44F4">
            <w:pPr>
              <w:pStyle w:val="TableParagraph"/>
              <w:kinsoku w:val="0"/>
              <w:overflowPunct w:val="0"/>
              <w:spacing w:before="75"/>
              <w:ind w:left="1104" w:right="1078"/>
              <w:jc w:val="center"/>
              <w:rPr>
                <w:b/>
                <w:bCs/>
                <w:sz w:val="18"/>
                <w:szCs w:val="18"/>
                <w:u w:val="none"/>
              </w:rPr>
            </w:pPr>
            <w:r w:rsidRPr="00F34F58">
              <w:rPr>
                <w:b/>
                <w:bCs/>
                <w:sz w:val="18"/>
                <w:szCs w:val="18"/>
                <w:u w:val="none"/>
              </w:rPr>
              <w:t>Definition</w:t>
            </w:r>
          </w:p>
        </w:tc>
        <w:tc>
          <w:tcPr>
            <w:tcW w:w="3001" w:type="dxa"/>
            <w:tcBorders>
              <w:top w:val="single" w:sz="12" w:space="0" w:color="000000"/>
              <w:left w:val="single" w:sz="2" w:space="0" w:color="000000"/>
              <w:bottom w:val="single" w:sz="12" w:space="0" w:color="000000"/>
              <w:right w:val="single" w:sz="12" w:space="0" w:color="000000"/>
            </w:tcBorders>
          </w:tcPr>
          <w:p w14:paraId="42F4FC2B" w14:textId="77777777" w:rsidR="00F34F58" w:rsidRPr="00F34F58" w:rsidRDefault="00F34F58" w:rsidP="008C44F4">
            <w:pPr>
              <w:pStyle w:val="TableParagraph"/>
              <w:kinsoku w:val="0"/>
              <w:overflowPunct w:val="0"/>
              <w:spacing w:before="75"/>
              <w:ind w:left="1124" w:right="1088"/>
              <w:jc w:val="center"/>
              <w:rPr>
                <w:b/>
                <w:bCs/>
                <w:sz w:val="18"/>
                <w:szCs w:val="18"/>
                <w:u w:val="none"/>
              </w:rPr>
            </w:pPr>
            <w:r w:rsidRPr="00F34F58">
              <w:rPr>
                <w:b/>
                <w:bCs/>
                <w:sz w:val="18"/>
                <w:szCs w:val="18"/>
                <w:u w:val="none"/>
              </w:rPr>
              <w:t>Encoding</w:t>
            </w:r>
          </w:p>
        </w:tc>
      </w:tr>
      <w:tr w:rsidR="00F34F58" w14:paraId="170BE0B8" w14:textId="77777777" w:rsidTr="008C44F4">
        <w:trPr>
          <w:trHeight w:val="3520"/>
        </w:trPr>
        <w:tc>
          <w:tcPr>
            <w:tcW w:w="1823" w:type="dxa"/>
            <w:tcBorders>
              <w:top w:val="single" w:sz="4" w:space="0" w:color="000000"/>
              <w:left w:val="single" w:sz="12" w:space="0" w:color="000000"/>
              <w:bottom w:val="single" w:sz="4" w:space="0" w:color="000000"/>
              <w:right w:val="single" w:sz="2" w:space="0" w:color="000000"/>
            </w:tcBorders>
          </w:tcPr>
          <w:p w14:paraId="1564B20F" w14:textId="77777777" w:rsidR="00F34F58" w:rsidRPr="00F34F58" w:rsidRDefault="00F34F58" w:rsidP="008C44F4">
            <w:pPr>
              <w:pStyle w:val="TableParagraph"/>
              <w:kinsoku w:val="0"/>
              <w:overflowPunct w:val="0"/>
              <w:spacing w:before="51" w:line="232" w:lineRule="auto"/>
              <w:ind w:left="116" w:right="454"/>
              <w:rPr>
                <w:sz w:val="18"/>
                <w:szCs w:val="18"/>
                <w:u w:val="none"/>
              </w:rPr>
            </w:pPr>
            <w:r w:rsidRPr="00F34F58">
              <w:rPr>
                <w:spacing w:val="-1"/>
                <w:sz w:val="18"/>
                <w:szCs w:val="18"/>
                <w:u w:val="none"/>
              </w:rPr>
              <w:t xml:space="preserve">Triggered </w:t>
            </w:r>
            <w:r w:rsidRPr="00F34F58">
              <w:rPr>
                <w:sz w:val="18"/>
                <w:szCs w:val="18"/>
                <w:u w:val="none"/>
              </w:rPr>
              <w:t>TXOP</w:t>
            </w:r>
            <w:r w:rsidRPr="00F34F58">
              <w:rPr>
                <w:spacing w:val="-42"/>
                <w:sz w:val="18"/>
                <w:szCs w:val="18"/>
                <w:u w:val="none"/>
              </w:rPr>
              <w:t xml:space="preserve"> </w:t>
            </w:r>
            <w:r w:rsidRPr="00F34F58">
              <w:rPr>
                <w:sz w:val="18"/>
                <w:szCs w:val="18"/>
                <w:u w:val="none"/>
              </w:rPr>
              <w:t>Sharing</w:t>
            </w:r>
            <w:r w:rsidRPr="00F34F58">
              <w:rPr>
                <w:spacing w:val="-3"/>
                <w:sz w:val="18"/>
                <w:szCs w:val="18"/>
                <w:u w:val="none"/>
              </w:rPr>
              <w:t xml:space="preserve"> </w:t>
            </w:r>
            <w:r w:rsidRPr="00F34F58">
              <w:rPr>
                <w:sz w:val="18"/>
                <w:szCs w:val="18"/>
                <w:u w:val="none"/>
              </w:rPr>
              <w:t>Support</w:t>
            </w:r>
          </w:p>
        </w:tc>
        <w:tc>
          <w:tcPr>
            <w:tcW w:w="3000" w:type="dxa"/>
            <w:tcBorders>
              <w:top w:val="single" w:sz="4" w:space="0" w:color="000000"/>
              <w:left w:val="single" w:sz="2" w:space="0" w:color="000000"/>
              <w:bottom w:val="single" w:sz="4" w:space="0" w:color="000000"/>
              <w:right w:val="single" w:sz="2" w:space="0" w:color="000000"/>
            </w:tcBorders>
          </w:tcPr>
          <w:p w14:paraId="530FAAC9" w14:textId="77777777" w:rsidR="00F34F58" w:rsidRPr="00F34F58" w:rsidRDefault="00F34F58" w:rsidP="008C44F4">
            <w:pPr>
              <w:pStyle w:val="TableParagraph"/>
              <w:kinsoku w:val="0"/>
              <w:overflowPunct w:val="0"/>
              <w:spacing w:before="51" w:line="232" w:lineRule="auto"/>
              <w:ind w:left="130" w:right="143"/>
              <w:rPr>
                <w:sz w:val="18"/>
                <w:szCs w:val="18"/>
                <w:u w:val="none"/>
              </w:rPr>
            </w:pPr>
            <w:r w:rsidRPr="00F34F58">
              <w:rPr>
                <w:sz w:val="18"/>
                <w:szCs w:val="18"/>
                <w:u w:val="none"/>
              </w:rPr>
              <w:t>Indicates support for transmitting or</w:t>
            </w:r>
            <w:r w:rsidRPr="00F34F58">
              <w:rPr>
                <w:spacing w:val="1"/>
                <w:sz w:val="18"/>
                <w:szCs w:val="18"/>
                <w:u w:val="none"/>
              </w:rPr>
              <w:t xml:space="preserve"> </w:t>
            </w:r>
            <w:r w:rsidRPr="00F34F58">
              <w:rPr>
                <w:sz w:val="18"/>
                <w:szCs w:val="18"/>
                <w:u w:val="none"/>
              </w:rPr>
              <w:t>responding</w:t>
            </w:r>
            <w:r w:rsidRPr="00F34F58">
              <w:rPr>
                <w:spacing w:val="-5"/>
                <w:sz w:val="18"/>
                <w:szCs w:val="18"/>
                <w:u w:val="none"/>
              </w:rPr>
              <w:t xml:space="preserve"> </w:t>
            </w:r>
            <w:r w:rsidRPr="00F34F58">
              <w:rPr>
                <w:sz w:val="18"/>
                <w:szCs w:val="18"/>
                <w:u w:val="none"/>
              </w:rPr>
              <w:t>to</w:t>
            </w:r>
            <w:r w:rsidRPr="00F34F58">
              <w:rPr>
                <w:spacing w:val="-5"/>
                <w:sz w:val="18"/>
                <w:szCs w:val="18"/>
                <w:u w:val="none"/>
              </w:rPr>
              <w:t xml:space="preserve"> </w:t>
            </w:r>
            <w:r w:rsidRPr="00F34F58">
              <w:rPr>
                <w:sz w:val="18"/>
                <w:szCs w:val="18"/>
                <w:u w:val="none"/>
              </w:rPr>
              <w:t>a</w:t>
            </w:r>
            <w:r w:rsidRPr="00F34F58">
              <w:rPr>
                <w:spacing w:val="-4"/>
                <w:sz w:val="18"/>
                <w:szCs w:val="18"/>
                <w:u w:val="none"/>
              </w:rPr>
              <w:t xml:space="preserve"> </w:t>
            </w:r>
            <w:r w:rsidRPr="00F34F58">
              <w:rPr>
                <w:sz w:val="18"/>
                <w:szCs w:val="18"/>
                <w:u w:val="none"/>
              </w:rPr>
              <w:t>TXOP</w:t>
            </w:r>
            <w:r w:rsidRPr="00F34F58">
              <w:rPr>
                <w:spacing w:val="-5"/>
                <w:sz w:val="18"/>
                <w:szCs w:val="18"/>
                <w:u w:val="none"/>
              </w:rPr>
              <w:t xml:space="preserve"> </w:t>
            </w:r>
            <w:r w:rsidRPr="00F34F58">
              <w:rPr>
                <w:sz w:val="18"/>
                <w:szCs w:val="18"/>
                <w:u w:val="none"/>
              </w:rPr>
              <w:t>sharing</w:t>
            </w:r>
            <w:r w:rsidRPr="00F34F58">
              <w:rPr>
                <w:spacing w:val="-4"/>
                <w:sz w:val="18"/>
                <w:szCs w:val="18"/>
                <w:u w:val="none"/>
              </w:rPr>
              <w:t xml:space="preserve"> </w:t>
            </w:r>
            <w:r w:rsidRPr="00F34F58">
              <w:rPr>
                <w:sz w:val="18"/>
                <w:szCs w:val="18"/>
                <w:u w:val="none"/>
              </w:rPr>
              <w:t>trigger</w:t>
            </w:r>
            <w:r w:rsidRPr="00F34F58">
              <w:rPr>
                <w:spacing w:val="-42"/>
                <w:sz w:val="18"/>
                <w:szCs w:val="18"/>
                <w:u w:val="none"/>
              </w:rPr>
              <w:t xml:space="preserve"> </w:t>
            </w:r>
            <w:r w:rsidRPr="00F34F58">
              <w:rPr>
                <w:sz w:val="18"/>
                <w:szCs w:val="18"/>
                <w:u w:val="none"/>
              </w:rPr>
              <w:t>frame</w:t>
            </w:r>
            <w:r w:rsidRPr="00F34F58">
              <w:rPr>
                <w:spacing w:val="-3"/>
                <w:sz w:val="18"/>
                <w:szCs w:val="18"/>
                <w:u w:val="none"/>
              </w:rPr>
              <w:t xml:space="preserve"> </w:t>
            </w:r>
            <w:r w:rsidRPr="00F34F58">
              <w:rPr>
                <w:sz w:val="18"/>
                <w:szCs w:val="18"/>
                <w:u w:val="none"/>
              </w:rPr>
              <w:t>that</w:t>
            </w:r>
            <w:r w:rsidRPr="00F34F58">
              <w:rPr>
                <w:spacing w:val="-2"/>
                <w:sz w:val="18"/>
                <w:szCs w:val="18"/>
                <w:u w:val="none"/>
              </w:rPr>
              <w:t xml:space="preserve"> </w:t>
            </w:r>
            <w:r w:rsidRPr="00F34F58">
              <w:rPr>
                <w:sz w:val="18"/>
                <w:szCs w:val="18"/>
                <w:u w:val="none"/>
              </w:rPr>
              <w:t>does</w:t>
            </w:r>
            <w:r w:rsidRPr="00F34F58">
              <w:rPr>
                <w:spacing w:val="-2"/>
                <w:sz w:val="18"/>
                <w:szCs w:val="18"/>
                <w:u w:val="none"/>
              </w:rPr>
              <w:t xml:space="preserve"> </w:t>
            </w:r>
            <w:r w:rsidRPr="00F34F58">
              <w:rPr>
                <w:sz w:val="18"/>
                <w:szCs w:val="18"/>
                <w:u w:val="none"/>
              </w:rPr>
              <w:t>not</w:t>
            </w:r>
            <w:r w:rsidRPr="00F34F58">
              <w:rPr>
                <w:spacing w:val="-4"/>
                <w:sz w:val="18"/>
                <w:szCs w:val="18"/>
                <w:u w:val="none"/>
              </w:rPr>
              <w:t xml:space="preserve"> </w:t>
            </w:r>
            <w:r w:rsidRPr="00F34F58">
              <w:rPr>
                <w:sz w:val="18"/>
                <w:szCs w:val="18"/>
                <w:u w:val="none"/>
              </w:rPr>
              <w:t>solicit</w:t>
            </w:r>
            <w:r w:rsidRPr="00F34F58">
              <w:rPr>
                <w:spacing w:val="-3"/>
                <w:sz w:val="18"/>
                <w:szCs w:val="18"/>
                <w:u w:val="none"/>
              </w:rPr>
              <w:t xml:space="preserve"> </w:t>
            </w:r>
            <w:r w:rsidRPr="00F34F58">
              <w:rPr>
                <w:sz w:val="18"/>
                <w:szCs w:val="18"/>
                <w:u w:val="none"/>
              </w:rPr>
              <w:t>TB</w:t>
            </w:r>
            <w:r w:rsidRPr="00F34F58">
              <w:rPr>
                <w:spacing w:val="-2"/>
                <w:sz w:val="18"/>
                <w:szCs w:val="18"/>
                <w:u w:val="none"/>
              </w:rPr>
              <w:t xml:space="preserve"> </w:t>
            </w:r>
            <w:r w:rsidRPr="00F34F58">
              <w:rPr>
                <w:sz w:val="18"/>
                <w:szCs w:val="18"/>
                <w:u w:val="none"/>
              </w:rPr>
              <w:t>PPDU.</w:t>
            </w:r>
          </w:p>
        </w:tc>
        <w:tc>
          <w:tcPr>
            <w:tcW w:w="3001" w:type="dxa"/>
            <w:tcBorders>
              <w:top w:val="single" w:sz="4" w:space="0" w:color="000000"/>
              <w:left w:val="single" w:sz="2" w:space="0" w:color="000000"/>
              <w:bottom w:val="single" w:sz="4" w:space="0" w:color="000000"/>
              <w:right w:val="single" w:sz="12" w:space="0" w:color="000000"/>
            </w:tcBorders>
          </w:tcPr>
          <w:p w14:paraId="1B17C9D9" w14:textId="77777777" w:rsidR="00F34F58" w:rsidRPr="00F34F58" w:rsidRDefault="00F34F58" w:rsidP="008C44F4">
            <w:pPr>
              <w:pStyle w:val="TableParagraph"/>
              <w:kinsoku w:val="0"/>
              <w:overflowPunct w:val="0"/>
              <w:spacing w:before="46" w:line="204" w:lineRule="exact"/>
              <w:ind w:left="130"/>
              <w:rPr>
                <w:sz w:val="18"/>
                <w:szCs w:val="18"/>
                <w:u w:val="none"/>
              </w:rPr>
            </w:pPr>
            <w:r w:rsidRPr="00F34F58">
              <w:rPr>
                <w:sz w:val="18"/>
                <w:szCs w:val="18"/>
                <w:u w:val="none"/>
              </w:rPr>
              <w:t>For</w:t>
            </w:r>
            <w:r w:rsidRPr="00F34F58">
              <w:rPr>
                <w:spacing w:val="-1"/>
                <w:sz w:val="18"/>
                <w:szCs w:val="18"/>
                <w:u w:val="none"/>
              </w:rPr>
              <w:t xml:space="preserve"> </w:t>
            </w:r>
            <w:r w:rsidRPr="00F34F58">
              <w:rPr>
                <w:sz w:val="18"/>
                <w:szCs w:val="18"/>
                <w:u w:val="none"/>
              </w:rPr>
              <w:t>an</w:t>
            </w:r>
            <w:r w:rsidRPr="00F34F58">
              <w:rPr>
                <w:spacing w:val="-2"/>
                <w:sz w:val="18"/>
                <w:szCs w:val="18"/>
                <w:u w:val="none"/>
              </w:rPr>
              <w:t xml:space="preserve"> </w:t>
            </w:r>
            <w:r w:rsidRPr="00F34F58">
              <w:rPr>
                <w:sz w:val="18"/>
                <w:szCs w:val="18"/>
                <w:u w:val="none"/>
              </w:rPr>
              <w:t>EHT</w:t>
            </w:r>
            <w:r w:rsidRPr="00F34F58">
              <w:rPr>
                <w:spacing w:val="-2"/>
                <w:sz w:val="18"/>
                <w:szCs w:val="18"/>
                <w:u w:val="none"/>
              </w:rPr>
              <w:t xml:space="preserve"> </w:t>
            </w:r>
            <w:r w:rsidRPr="00F34F58">
              <w:rPr>
                <w:sz w:val="18"/>
                <w:szCs w:val="18"/>
                <w:u w:val="none"/>
              </w:rPr>
              <w:t>AP:</w:t>
            </w:r>
          </w:p>
          <w:p w14:paraId="7AA741BA" w14:textId="77777777" w:rsidR="00F34F58" w:rsidRPr="00F34F58" w:rsidRDefault="00F34F58" w:rsidP="008C44F4">
            <w:pPr>
              <w:pStyle w:val="TableParagraph"/>
              <w:kinsoku w:val="0"/>
              <w:overflowPunct w:val="0"/>
              <w:spacing w:before="2" w:line="232" w:lineRule="auto"/>
              <w:ind w:left="430" w:right="121" w:hanging="10"/>
              <w:rPr>
                <w:sz w:val="18"/>
                <w:szCs w:val="18"/>
                <w:u w:val="none"/>
              </w:rPr>
            </w:pPr>
            <w:r w:rsidRPr="00F34F58">
              <w:rPr>
                <w:sz w:val="18"/>
                <w:szCs w:val="18"/>
                <w:u w:val="none"/>
              </w:rPr>
              <w:t>Set to 1 to indicate that the AP is</w:t>
            </w:r>
            <w:r w:rsidRPr="00F34F58">
              <w:rPr>
                <w:spacing w:val="1"/>
                <w:sz w:val="18"/>
                <w:szCs w:val="18"/>
                <w:u w:val="none"/>
              </w:rPr>
              <w:t xml:space="preserve"> </w:t>
            </w:r>
            <w:r w:rsidRPr="00F34F58">
              <w:rPr>
                <w:spacing w:val="-1"/>
                <w:sz w:val="18"/>
                <w:szCs w:val="18"/>
                <w:u w:val="none"/>
              </w:rPr>
              <w:t>capable</w:t>
            </w:r>
            <w:r w:rsidRPr="00F34F58">
              <w:rPr>
                <w:spacing w:val="-12"/>
                <w:sz w:val="18"/>
                <w:szCs w:val="18"/>
                <w:u w:val="none"/>
              </w:rPr>
              <w:t xml:space="preserve"> </w:t>
            </w:r>
            <w:r w:rsidRPr="00F34F58">
              <w:rPr>
                <w:spacing w:val="-1"/>
                <w:sz w:val="18"/>
                <w:szCs w:val="18"/>
                <w:u w:val="none"/>
              </w:rPr>
              <w:t>of</w:t>
            </w:r>
            <w:r w:rsidRPr="00F34F58">
              <w:rPr>
                <w:spacing w:val="-12"/>
                <w:sz w:val="18"/>
                <w:szCs w:val="18"/>
                <w:u w:val="none"/>
              </w:rPr>
              <w:t xml:space="preserve"> </w:t>
            </w:r>
            <w:r w:rsidRPr="00F34F58">
              <w:rPr>
                <w:spacing w:val="-1"/>
                <w:sz w:val="18"/>
                <w:szCs w:val="18"/>
                <w:u w:val="none"/>
              </w:rPr>
              <w:t>transmitting</w:t>
            </w:r>
            <w:r w:rsidRPr="00F34F58">
              <w:rPr>
                <w:spacing w:val="-12"/>
                <w:sz w:val="18"/>
                <w:szCs w:val="18"/>
                <w:u w:val="none"/>
              </w:rPr>
              <w:t xml:space="preserve"> </w:t>
            </w:r>
            <w:r w:rsidRPr="00F34F58">
              <w:rPr>
                <w:spacing w:val="-1"/>
                <w:sz w:val="18"/>
                <w:szCs w:val="18"/>
                <w:u w:val="none"/>
              </w:rPr>
              <w:t>a</w:t>
            </w:r>
            <w:r w:rsidRPr="00F34F58">
              <w:rPr>
                <w:spacing w:val="-12"/>
                <w:sz w:val="18"/>
                <w:szCs w:val="18"/>
                <w:u w:val="none"/>
              </w:rPr>
              <w:t xml:space="preserve"> </w:t>
            </w:r>
            <w:r w:rsidRPr="00F34F58">
              <w:rPr>
                <w:spacing w:val="-1"/>
                <w:sz w:val="18"/>
                <w:szCs w:val="18"/>
                <w:u w:val="none"/>
              </w:rPr>
              <w:t>modified</w:t>
            </w:r>
            <w:r w:rsidRPr="00F34F58">
              <w:rPr>
                <w:spacing w:val="-42"/>
                <w:sz w:val="18"/>
                <w:szCs w:val="18"/>
                <w:u w:val="none"/>
              </w:rPr>
              <w:t xml:space="preserve"> </w:t>
            </w:r>
            <w:r w:rsidRPr="00F34F58">
              <w:rPr>
                <w:sz w:val="18"/>
                <w:szCs w:val="18"/>
                <w:u w:val="none"/>
              </w:rPr>
              <w:t>MU-RTS frame that allocates</w:t>
            </w:r>
            <w:r w:rsidRPr="00F34F58">
              <w:rPr>
                <w:spacing w:val="1"/>
                <w:sz w:val="18"/>
                <w:szCs w:val="18"/>
                <w:u w:val="none"/>
              </w:rPr>
              <w:t xml:space="preserve"> </w:t>
            </w:r>
            <w:r w:rsidRPr="00F34F58">
              <w:rPr>
                <w:sz w:val="18"/>
                <w:szCs w:val="18"/>
                <w:u w:val="none"/>
              </w:rPr>
              <w:t>time</w:t>
            </w:r>
            <w:r w:rsidRPr="00F34F58">
              <w:rPr>
                <w:spacing w:val="-7"/>
                <w:sz w:val="18"/>
                <w:szCs w:val="18"/>
                <w:u w:val="none"/>
              </w:rPr>
              <w:t xml:space="preserve"> </w:t>
            </w:r>
            <w:r w:rsidRPr="00F34F58">
              <w:rPr>
                <w:sz w:val="18"/>
                <w:szCs w:val="18"/>
                <w:u w:val="none"/>
              </w:rPr>
              <w:t>to</w:t>
            </w:r>
            <w:r w:rsidRPr="00F34F58">
              <w:rPr>
                <w:spacing w:val="-7"/>
                <w:sz w:val="18"/>
                <w:szCs w:val="18"/>
                <w:u w:val="none"/>
              </w:rPr>
              <w:t xml:space="preserve"> </w:t>
            </w:r>
            <w:r w:rsidRPr="00F34F58">
              <w:rPr>
                <w:sz w:val="18"/>
                <w:szCs w:val="18"/>
                <w:u w:val="none"/>
              </w:rPr>
              <w:t>a</w:t>
            </w:r>
            <w:r w:rsidRPr="00F34F58">
              <w:rPr>
                <w:spacing w:val="-7"/>
                <w:sz w:val="18"/>
                <w:szCs w:val="18"/>
                <w:u w:val="none"/>
              </w:rPr>
              <w:t xml:space="preserve"> </w:t>
            </w:r>
            <w:r w:rsidRPr="00F34F58">
              <w:rPr>
                <w:sz w:val="18"/>
                <w:szCs w:val="18"/>
                <w:u w:val="none"/>
              </w:rPr>
              <w:t>STA</w:t>
            </w:r>
            <w:r w:rsidRPr="00F34F58">
              <w:rPr>
                <w:spacing w:val="-7"/>
                <w:sz w:val="18"/>
                <w:szCs w:val="18"/>
                <w:u w:val="none"/>
              </w:rPr>
              <w:t xml:space="preserve"> </w:t>
            </w:r>
            <w:r w:rsidRPr="00F34F58">
              <w:rPr>
                <w:sz w:val="18"/>
                <w:szCs w:val="18"/>
                <w:u w:val="none"/>
              </w:rPr>
              <w:t>to</w:t>
            </w:r>
            <w:r w:rsidRPr="00F34F58">
              <w:rPr>
                <w:spacing w:val="-8"/>
                <w:sz w:val="18"/>
                <w:szCs w:val="18"/>
                <w:u w:val="none"/>
              </w:rPr>
              <w:t xml:space="preserve"> </w:t>
            </w:r>
            <w:r w:rsidRPr="00F34F58">
              <w:rPr>
                <w:sz w:val="18"/>
                <w:szCs w:val="18"/>
                <w:u w:val="none"/>
              </w:rPr>
              <w:t>transmit</w:t>
            </w:r>
            <w:r w:rsidRPr="00F34F58">
              <w:rPr>
                <w:spacing w:val="-7"/>
                <w:sz w:val="18"/>
                <w:szCs w:val="18"/>
                <w:u w:val="none"/>
              </w:rPr>
              <w:t xml:space="preserve"> </w:t>
            </w:r>
            <w:r w:rsidRPr="00F34F58">
              <w:rPr>
                <w:sz w:val="18"/>
                <w:szCs w:val="18"/>
                <w:u w:val="none"/>
              </w:rPr>
              <w:t>non-TB</w:t>
            </w:r>
            <w:r w:rsidRPr="00F34F58">
              <w:rPr>
                <w:spacing w:val="-42"/>
                <w:sz w:val="18"/>
                <w:szCs w:val="18"/>
                <w:u w:val="none"/>
              </w:rPr>
              <w:t xml:space="preserve"> </w:t>
            </w:r>
            <w:r w:rsidRPr="00F34F58">
              <w:rPr>
                <w:sz w:val="18"/>
                <w:szCs w:val="18"/>
                <w:u w:val="none"/>
              </w:rPr>
              <w:t>PPDUs (see 35.2.1.3 (Triggered</w:t>
            </w:r>
            <w:r w:rsidRPr="00F34F58">
              <w:rPr>
                <w:spacing w:val="1"/>
                <w:sz w:val="18"/>
                <w:szCs w:val="18"/>
                <w:u w:val="none"/>
              </w:rPr>
              <w:t xml:space="preserve"> </w:t>
            </w:r>
            <w:r w:rsidRPr="00F34F58">
              <w:rPr>
                <w:sz w:val="18"/>
                <w:szCs w:val="18"/>
                <w:u w:val="none"/>
              </w:rPr>
              <w:t>TXOP</w:t>
            </w:r>
            <w:r w:rsidRPr="00F34F58">
              <w:rPr>
                <w:spacing w:val="-1"/>
                <w:sz w:val="18"/>
                <w:szCs w:val="18"/>
                <w:u w:val="none"/>
              </w:rPr>
              <w:t xml:space="preserve"> </w:t>
            </w:r>
            <w:r w:rsidRPr="00F34F58">
              <w:rPr>
                <w:sz w:val="18"/>
                <w:szCs w:val="18"/>
                <w:u w:val="none"/>
              </w:rPr>
              <w:t>sharing</w:t>
            </w:r>
            <w:r w:rsidRPr="00F34F58">
              <w:rPr>
                <w:spacing w:val="-2"/>
                <w:sz w:val="18"/>
                <w:szCs w:val="18"/>
                <w:u w:val="none"/>
              </w:rPr>
              <w:t xml:space="preserve"> </w:t>
            </w:r>
            <w:r w:rsidRPr="00F34F58">
              <w:rPr>
                <w:sz w:val="18"/>
                <w:szCs w:val="18"/>
                <w:u w:val="none"/>
              </w:rPr>
              <w:t>procedure)).</w:t>
            </w:r>
          </w:p>
          <w:p w14:paraId="7D9169BD" w14:textId="77777777" w:rsidR="00F34F58" w:rsidRPr="00F34F58" w:rsidRDefault="00F34F58" w:rsidP="008C44F4">
            <w:pPr>
              <w:pStyle w:val="TableParagraph"/>
              <w:kinsoku w:val="0"/>
              <w:overflowPunct w:val="0"/>
              <w:spacing w:line="194" w:lineRule="exact"/>
              <w:ind w:left="420"/>
              <w:rPr>
                <w:sz w:val="18"/>
                <w:szCs w:val="18"/>
                <w:u w:val="none"/>
              </w:rPr>
            </w:pPr>
            <w:r w:rsidRPr="00F34F58">
              <w:rPr>
                <w:sz w:val="18"/>
                <w:szCs w:val="18"/>
                <w:u w:val="none"/>
              </w:rPr>
              <w:t>Set</w:t>
            </w:r>
            <w:r w:rsidRPr="00F34F58">
              <w:rPr>
                <w:spacing w:val="-4"/>
                <w:sz w:val="18"/>
                <w:szCs w:val="18"/>
                <w:u w:val="none"/>
              </w:rPr>
              <w:t xml:space="preserve"> </w:t>
            </w:r>
            <w:r w:rsidRPr="00F34F58">
              <w:rPr>
                <w:sz w:val="18"/>
                <w:szCs w:val="18"/>
                <w:u w:val="none"/>
              </w:rPr>
              <w:t>to</w:t>
            </w:r>
            <w:r w:rsidRPr="00F34F58">
              <w:rPr>
                <w:spacing w:val="-3"/>
                <w:sz w:val="18"/>
                <w:szCs w:val="18"/>
                <w:u w:val="none"/>
              </w:rPr>
              <w:t xml:space="preserve"> </w:t>
            </w:r>
            <w:r w:rsidRPr="00F34F58">
              <w:rPr>
                <w:sz w:val="18"/>
                <w:szCs w:val="18"/>
                <w:u w:val="none"/>
              </w:rPr>
              <w:t>0</w:t>
            </w:r>
            <w:r w:rsidRPr="00F34F58">
              <w:rPr>
                <w:spacing w:val="-3"/>
                <w:sz w:val="18"/>
                <w:szCs w:val="18"/>
                <w:u w:val="none"/>
              </w:rPr>
              <w:t xml:space="preserve"> </w:t>
            </w:r>
            <w:r w:rsidRPr="00F34F58">
              <w:rPr>
                <w:sz w:val="18"/>
                <w:szCs w:val="18"/>
                <w:u w:val="none"/>
              </w:rPr>
              <w:t>otherwise.</w:t>
            </w:r>
          </w:p>
          <w:p w14:paraId="4E926A86" w14:textId="77777777" w:rsidR="00F34F58" w:rsidRPr="00F34F58" w:rsidRDefault="00F34F58" w:rsidP="008C44F4">
            <w:pPr>
              <w:pStyle w:val="TableParagraph"/>
              <w:kinsoku w:val="0"/>
              <w:overflowPunct w:val="0"/>
              <w:spacing w:line="200" w:lineRule="exact"/>
              <w:ind w:left="140"/>
              <w:rPr>
                <w:sz w:val="18"/>
                <w:szCs w:val="18"/>
                <w:u w:val="none"/>
              </w:rPr>
            </w:pPr>
            <w:r w:rsidRPr="00F34F58">
              <w:rPr>
                <w:sz w:val="18"/>
                <w:szCs w:val="18"/>
                <w:u w:val="none"/>
              </w:rPr>
              <w:t>For</w:t>
            </w:r>
            <w:r w:rsidRPr="00F34F58">
              <w:rPr>
                <w:spacing w:val="-7"/>
                <w:sz w:val="18"/>
                <w:szCs w:val="18"/>
                <w:u w:val="none"/>
              </w:rPr>
              <w:t xml:space="preserve"> </w:t>
            </w:r>
            <w:r w:rsidRPr="00F34F58">
              <w:rPr>
                <w:sz w:val="18"/>
                <w:szCs w:val="18"/>
                <w:u w:val="none"/>
              </w:rPr>
              <w:t>an</w:t>
            </w:r>
            <w:r w:rsidRPr="00F34F58">
              <w:rPr>
                <w:spacing w:val="-5"/>
                <w:sz w:val="18"/>
                <w:szCs w:val="18"/>
                <w:u w:val="none"/>
              </w:rPr>
              <w:t xml:space="preserve"> </w:t>
            </w:r>
            <w:r w:rsidRPr="00F34F58">
              <w:rPr>
                <w:sz w:val="18"/>
                <w:szCs w:val="18"/>
                <w:u w:val="none"/>
              </w:rPr>
              <w:t>non-AP</w:t>
            </w:r>
            <w:r w:rsidRPr="00F34F58">
              <w:rPr>
                <w:spacing w:val="-6"/>
                <w:sz w:val="18"/>
                <w:szCs w:val="18"/>
                <w:u w:val="none"/>
              </w:rPr>
              <w:t xml:space="preserve"> </w:t>
            </w:r>
            <w:r w:rsidRPr="00F34F58">
              <w:rPr>
                <w:sz w:val="18"/>
                <w:szCs w:val="18"/>
                <w:u w:val="none"/>
              </w:rPr>
              <w:t>EHT</w:t>
            </w:r>
            <w:r w:rsidRPr="00F34F58">
              <w:rPr>
                <w:spacing w:val="-5"/>
                <w:sz w:val="18"/>
                <w:szCs w:val="18"/>
                <w:u w:val="none"/>
              </w:rPr>
              <w:t xml:space="preserve"> </w:t>
            </w:r>
            <w:r w:rsidRPr="00F34F58">
              <w:rPr>
                <w:sz w:val="18"/>
                <w:szCs w:val="18"/>
                <w:u w:val="none"/>
              </w:rPr>
              <w:t>STA:</w:t>
            </w:r>
          </w:p>
          <w:p w14:paraId="620D820D" w14:textId="4F3B1DA1" w:rsidR="00F34F58" w:rsidRPr="00F34F58" w:rsidRDefault="00F34F58" w:rsidP="008C44F4">
            <w:pPr>
              <w:pStyle w:val="TableParagraph"/>
              <w:kinsoku w:val="0"/>
              <w:overflowPunct w:val="0"/>
              <w:spacing w:before="1" w:line="232" w:lineRule="auto"/>
              <w:ind w:left="430" w:right="118" w:hanging="10"/>
              <w:rPr>
                <w:sz w:val="18"/>
                <w:szCs w:val="18"/>
                <w:u w:val="none"/>
              </w:rPr>
            </w:pPr>
            <w:r w:rsidRPr="00F34F58">
              <w:rPr>
                <w:sz w:val="18"/>
                <w:szCs w:val="18"/>
                <w:u w:val="none"/>
              </w:rPr>
              <w:t>Set to 1 to indicate that the non-</w:t>
            </w:r>
            <w:r w:rsidRPr="00F34F58">
              <w:rPr>
                <w:spacing w:val="1"/>
                <w:sz w:val="18"/>
                <w:szCs w:val="18"/>
                <w:u w:val="none"/>
              </w:rPr>
              <w:t xml:space="preserve"> </w:t>
            </w:r>
            <w:r w:rsidRPr="00F34F58">
              <w:rPr>
                <w:sz w:val="18"/>
                <w:szCs w:val="18"/>
                <w:u w:val="none"/>
              </w:rPr>
              <w:t>AP STA is capable of responding</w:t>
            </w:r>
            <w:r w:rsidRPr="00F34F58">
              <w:rPr>
                <w:spacing w:val="-42"/>
                <w:sz w:val="18"/>
                <w:szCs w:val="18"/>
                <w:u w:val="none"/>
              </w:rPr>
              <w:t xml:space="preserve"> </w:t>
            </w:r>
            <w:r w:rsidRPr="00F34F58">
              <w:rPr>
                <w:spacing w:val="-1"/>
                <w:sz w:val="18"/>
                <w:szCs w:val="18"/>
                <w:u w:val="none"/>
              </w:rPr>
              <w:t>to</w:t>
            </w:r>
            <w:r w:rsidRPr="00F34F58">
              <w:rPr>
                <w:spacing w:val="-10"/>
                <w:sz w:val="18"/>
                <w:szCs w:val="18"/>
                <w:u w:val="none"/>
              </w:rPr>
              <w:t xml:space="preserve"> </w:t>
            </w:r>
            <w:r w:rsidRPr="00F34F58">
              <w:rPr>
                <w:spacing w:val="-1"/>
                <w:sz w:val="18"/>
                <w:szCs w:val="18"/>
                <w:u w:val="none"/>
              </w:rPr>
              <w:t>a</w:t>
            </w:r>
            <w:r w:rsidRPr="00F34F58">
              <w:rPr>
                <w:spacing w:val="-10"/>
                <w:sz w:val="18"/>
                <w:szCs w:val="18"/>
                <w:u w:val="none"/>
              </w:rPr>
              <w:t xml:space="preserve"> </w:t>
            </w:r>
            <w:r w:rsidRPr="00F34F58">
              <w:rPr>
                <w:spacing w:val="-1"/>
                <w:sz w:val="18"/>
                <w:szCs w:val="18"/>
                <w:u w:val="none"/>
              </w:rPr>
              <w:t>modified</w:t>
            </w:r>
            <w:r w:rsidRPr="00F34F58">
              <w:rPr>
                <w:spacing w:val="-9"/>
                <w:sz w:val="18"/>
                <w:szCs w:val="18"/>
                <w:u w:val="none"/>
              </w:rPr>
              <w:t xml:space="preserve"> </w:t>
            </w:r>
            <w:r w:rsidRPr="00F34F58">
              <w:rPr>
                <w:sz w:val="18"/>
                <w:szCs w:val="18"/>
                <w:u w:val="none"/>
              </w:rPr>
              <w:t>MU-RTS</w:t>
            </w:r>
            <w:r w:rsidRPr="00F34F58">
              <w:rPr>
                <w:spacing w:val="-9"/>
                <w:sz w:val="18"/>
                <w:szCs w:val="18"/>
                <w:u w:val="none"/>
              </w:rPr>
              <w:t xml:space="preserve"> </w:t>
            </w:r>
            <w:r w:rsidRPr="00F34F58">
              <w:rPr>
                <w:sz w:val="18"/>
                <w:szCs w:val="18"/>
                <w:u w:val="none"/>
              </w:rPr>
              <w:t>frame</w:t>
            </w:r>
            <w:r w:rsidRPr="00F34F58">
              <w:rPr>
                <w:spacing w:val="-10"/>
                <w:sz w:val="18"/>
                <w:szCs w:val="18"/>
                <w:u w:val="none"/>
              </w:rPr>
              <w:t xml:space="preserve"> </w:t>
            </w:r>
            <w:r w:rsidRPr="00F34F58">
              <w:rPr>
                <w:sz w:val="18"/>
                <w:szCs w:val="18"/>
                <w:u w:val="none"/>
              </w:rPr>
              <w:t>that</w:t>
            </w:r>
            <w:r w:rsidRPr="00F34F58">
              <w:rPr>
                <w:spacing w:val="-42"/>
                <w:sz w:val="18"/>
                <w:szCs w:val="18"/>
                <w:u w:val="none"/>
              </w:rPr>
              <w:t xml:space="preserve"> </w:t>
            </w:r>
            <w:r w:rsidRPr="00F34F58">
              <w:rPr>
                <w:sz w:val="18"/>
                <w:szCs w:val="18"/>
                <w:u w:val="none"/>
              </w:rPr>
              <w:t xml:space="preserve">allocates time to </w:t>
            </w:r>
            <w:del w:id="52" w:author="Gaurang Naik" w:date="2021-08-10T09:18:00Z">
              <w:r w:rsidRPr="00F34F58" w:rsidDel="00F61B5A">
                <w:rPr>
                  <w:sz w:val="18"/>
                  <w:szCs w:val="18"/>
                  <w:u w:val="none"/>
                </w:rPr>
                <w:delText xml:space="preserve">a </w:delText>
              </w:r>
            </w:del>
            <w:ins w:id="53" w:author="Gaurang Naik" w:date="2021-08-10T09:18:00Z">
              <w:r w:rsidR="00F61B5A">
                <w:rPr>
                  <w:sz w:val="18"/>
                  <w:szCs w:val="18"/>
                  <w:u w:val="none"/>
                </w:rPr>
                <w:t>the</w:t>
              </w:r>
              <w:r w:rsidR="00F61B5A" w:rsidRPr="00F34F58">
                <w:rPr>
                  <w:sz w:val="18"/>
                  <w:szCs w:val="18"/>
                  <w:u w:val="none"/>
                </w:rPr>
                <w:t xml:space="preserve"> </w:t>
              </w:r>
            </w:ins>
            <w:r w:rsidRPr="00F34F58">
              <w:rPr>
                <w:sz w:val="18"/>
                <w:szCs w:val="18"/>
                <w:u w:val="none"/>
              </w:rPr>
              <w:t>STA to transmit non-TB PPDUs (see 35.2.1.3</w:t>
            </w:r>
            <w:r w:rsidRPr="00F34F58">
              <w:rPr>
                <w:spacing w:val="-42"/>
                <w:sz w:val="18"/>
                <w:szCs w:val="18"/>
                <w:u w:val="none"/>
              </w:rPr>
              <w:t xml:space="preserve"> </w:t>
            </w:r>
            <w:r w:rsidRPr="00F34F58">
              <w:rPr>
                <w:sz w:val="18"/>
                <w:szCs w:val="18"/>
                <w:u w:val="none"/>
              </w:rPr>
              <w:t>(Triggered TXOP sharing procedure)).</w:t>
            </w:r>
          </w:p>
          <w:p w14:paraId="3B4311BA" w14:textId="77777777" w:rsidR="00F34F58" w:rsidRPr="00F34F58" w:rsidRDefault="00F34F58" w:rsidP="008C44F4">
            <w:pPr>
              <w:pStyle w:val="TableParagraph"/>
              <w:kinsoku w:val="0"/>
              <w:overflowPunct w:val="0"/>
              <w:spacing w:line="197" w:lineRule="exact"/>
              <w:ind w:left="420"/>
              <w:rPr>
                <w:sz w:val="18"/>
                <w:szCs w:val="18"/>
                <w:u w:val="none"/>
              </w:rPr>
            </w:pPr>
            <w:r w:rsidRPr="00F34F58">
              <w:rPr>
                <w:sz w:val="18"/>
                <w:szCs w:val="18"/>
                <w:u w:val="none"/>
              </w:rPr>
              <w:t>Set</w:t>
            </w:r>
            <w:r w:rsidRPr="00F34F58">
              <w:rPr>
                <w:spacing w:val="-4"/>
                <w:sz w:val="18"/>
                <w:szCs w:val="18"/>
                <w:u w:val="none"/>
              </w:rPr>
              <w:t xml:space="preserve"> </w:t>
            </w:r>
            <w:r w:rsidRPr="00F34F58">
              <w:rPr>
                <w:sz w:val="18"/>
                <w:szCs w:val="18"/>
                <w:u w:val="none"/>
              </w:rPr>
              <w:t>to</w:t>
            </w:r>
            <w:r w:rsidRPr="00F34F58">
              <w:rPr>
                <w:spacing w:val="-3"/>
                <w:sz w:val="18"/>
                <w:szCs w:val="18"/>
                <w:u w:val="none"/>
              </w:rPr>
              <w:t xml:space="preserve"> </w:t>
            </w:r>
            <w:r w:rsidRPr="00F34F58">
              <w:rPr>
                <w:sz w:val="18"/>
                <w:szCs w:val="18"/>
                <w:u w:val="none"/>
              </w:rPr>
              <w:t>0</w:t>
            </w:r>
            <w:r w:rsidRPr="00F34F58">
              <w:rPr>
                <w:spacing w:val="-3"/>
                <w:sz w:val="18"/>
                <w:szCs w:val="18"/>
                <w:u w:val="none"/>
              </w:rPr>
              <w:t xml:space="preserve"> </w:t>
            </w:r>
            <w:r w:rsidRPr="00F34F58">
              <w:rPr>
                <w:sz w:val="18"/>
                <w:szCs w:val="18"/>
                <w:u w:val="none"/>
              </w:rPr>
              <w:t>otherwise.</w:t>
            </w:r>
          </w:p>
        </w:tc>
      </w:tr>
    </w:tbl>
    <w:p w14:paraId="55DDF0D8" w14:textId="77777777" w:rsidR="00307992" w:rsidRDefault="00307992" w:rsidP="00A02E6B">
      <w:pPr>
        <w:pStyle w:val="T"/>
        <w:spacing w:after="0" w:line="240" w:lineRule="auto"/>
        <w:rPr>
          <w:rFonts w:ascii="Arial" w:hAnsi="Arial" w:cs="Arial"/>
          <w:b/>
          <w:highlight w:val="yellow"/>
        </w:rPr>
      </w:pPr>
    </w:p>
    <w:p w14:paraId="34839B7F" w14:textId="7E852B60" w:rsidR="00410F80" w:rsidRDefault="001A7ECA" w:rsidP="00A02E6B">
      <w:pPr>
        <w:pStyle w:val="T"/>
        <w:spacing w:after="0" w:line="240" w:lineRule="auto"/>
        <w:rPr>
          <w:rFonts w:ascii="Arial" w:hAnsi="Arial" w:cs="Arial"/>
          <w:b/>
        </w:rPr>
      </w:pPr>
      <w:r w:rsidRPr="001A7ECA">
        <w:rPr>
          <w:rFonts w:ascii="Arial" w:hAnsi="Arial" w:cs="Arial"/>
          <w:b/>
          <w:highlight w:val="yellow"/>
        </w:rPr>
        <w:t>[CID 7708]</w:t>
      </w:r>
    </w:p>
    <w:p w14:paraId="47A1A49E" w14:textId="24A22647" w:rsidR="00307992" w:rsidRDefault="00307992" w:rsidP="00307992">
      <w:pPr>
        <w:pStyle w:val="BodyText0"/>
        <w:kinsoku w:val="0"/>
        <w:overflowPunct w:val="0"/>
        <w:spacing w:before="1"/>
        <w:ind w:right="139"/>
        <w:jc w:val="center"/>
        <w:rPr>
          <w:rFonts w:ascii="Arial" w:hAnsi="Arial" w:cs="Arial"/>
          <w:b/>
          <w:bCs/>
          <w:color w:val="208A20"/>
        </w:rPr>
      </w:pPr>
      <w:r>
        <w:rPr>
          <w:rFonts w:ascii="Arial" w:hAnsi="Arial" w:cs="Arial"/>
          <w:b/>
          <w:bCs/>
        </w:rPr>
        <w:t>Table</w:t>
      </w:r>
      <w:r>
        <w:rPr>
          <w:rFonts w:ascii="Arial" w:hAnsi="Arial" w:cs="Arial"/>
          <w:b/>
          <w:bCs/>
          <w:spacing w:val="-8"/>
        </w:rPr>
        <w:t xml:space="preserve"> </w:t>
      </w:r>
      <w:r>
        <w:rPr>
          <w:rFonts w:ascii="Arial" w:hAnsi="Arial" w:cs="Arial"/>
          <w:b/>
          <w:bCs/>
        </w:rPr>
        <w:t>9-384—BSS</w:t>
      </w:r>
      <w:r>
        <w:rPr>
          <w:rFonts w:ascii="Arial" w:hAnsi="Arial" w:cs="Arial"/>
          <w:b/>
          <w:bCs/>
          <w:spacing w:val="-6"/>
        </w:rPr>
        <w:t xml:space="preserve"> </w:t>
      </w:r>
      <w:r>
        <w:rPr>
          <w:rFonts w:ascii="Arial" w:hAnsi="Arial" w:cs="Arial"/>
          <w:b/>
          <w:bCs/>
        </w:rPr>
        <w:t>Operating</w:t>
      </w:r>
      <w:r>
        <w:rPr>
          <w:rFonts w:ascii="Arial" w:hAnsi="Arial" w:cs="Arial"/>
          <w:b/>
          <w:bCs/>
          <w:spacing w:val="-7"/>
        </w:rPr>
        <w:t xml:space="preserve"> </w:t>
      </w:r>
      <w:r>
        <w:rPr>
          <w:rFonts w:ascii="Arial" w:hAnsi="Arial" w:cs="Arial"/>
          <w:b/>
          <w:bCs/>
        </w:rPr>
        <w:t>Channel</w:t>
      </w:r>
      <w:r>
        <w:rPr>
          <w:rFonts w:ascii="Arial" w:hAnsi="Arial" w:cs="Arial"/>
          <w:b/>
          <w:bCs/>
          <w:spacing w:val="-7"/>
        </w:rPr>
        <w:t xml:space="preserve"> </w:t>
      </w:r>
      <w:r>
        <w:rPr>
          <w:rFonts w:ascii="Arial" w:hAnsi="Arial" w:cs="Arial"/>
          <w:b/>
          <w:bCs/>
        </w:rPr>
        <w:t>Width</w:t>
      </w:r>
    </w:p>
    <w:tbl>
      <w:tblPr>
        <w:tblW w:w="8301" w:type="dxa"/>
        <w:tblInd w:w="508" w:type="dxa"/>
        <w:tblLayout w:type="fixed"/>
        <w:tblCellMar>
          <w:left w:w="0" w:type="dxa"/>
          <w:right w:w="0" w:type="dxa"/>
        </w:tblCellMar>
        <w:tblLook w:val="0000" w:firstRow="0" w:lastRow="0" w:firstColumn="0" w:lastColumn="0" w:noHBand="0" w:noVBand="0"/>
      </w:tblPr>
      <w:tblGrid>
        <w:gridCol w:w="1399"/>
        <w:gridCol w:w="2201"/>
        <w:gridCol w:w="2200"/>
        <w:gridCol w:w="2501"/>
      </w:tblGrid>
      <w:tr w:rsidR="00307992" w14:paraId="0BD02FBC" w14:textId="77777777" w:rsidTr="00307992">
        <w:trPr>
          <w:trHeight w:val="780"/>
        </w:trPr>
        <w:tc>
          <w:tcPr>
            <w:tcW w:w="1399" w:type="dxa"/>
            <w:tcBorders>
              <w:top w:val="single" w:sz="12" w:space="0" w:color="000000"/>
              <w:left w:val="single" w:sz="12" w:space="0" w:color="000000"/>
              <w:bottom w:val="single" w:sz="12" w:space="0" w:color="000000"/>
              <w:right w:val="single" w:sz="2" w:space="0" w:color="000000"/>
            </w:tcBorders>
          </w:tcPr>
          <w:p w14:paraId="54B8D571" w14:textId="77777777" w:rsidR="00307992" w:rsidRDefault="00307992" w:rsidP="008C44F4">
            <w:pPr>
              <w:pStyle w:val="TableParagraph"/>
              <w:kinsoku w:val="0"/>
              <w:overflowPunct w:val="0"/>
              <w:spacing w:before="80" w:line="232" w:lineRule="auto"/>
              <w:ind w:left="119" w:right="126"/>
              <w:jc w:val="center"/>
              <w:rPr>
                <w:b/>
                <w:bCs/>
                <w:sz w:val="18"/>
                <w:szCs w:val="18"/>
              </w:rPr>
            </w:pPr>
            <w:r>
              <w:rPr>
                <w:b/>
                <w:bCs/>
                <w:spacing w:val="-2"/>
                <w:sz w:val="18"/>
                <w:szCs w:val="18"/>
              </w:rPr>
              <w:t>BSS Operating</w:t>
            </w:r>
            <w:r>
              <w:rPr>
                <w:b/>
                <w:bCs/>
                <w:spacing w:val="-42"/>
                <w:sz w:val="18"/>
                <w:szCs w:val="18"/>
              </w:rPr>
              <w:t xml:space="preserve"> </w:t>
            </w:r>
            <w:r>
              <w:rPr>
                <w:b/>
                <w:bCs/>
                <w:sz w:val="18"/>
                <w:szCs w:val="18"/>
              </w:rPr>
              <w:t>Channel</w:t>
            </w:r>
            <w:r>
              <w:rPr>
                <w:b/>
                <w:bCs/>
                <w:spacing w:val="1"/>
                <w:sz w:val="18"/>
                <w:szCs w:val="18"/>
              </w:rPr>
              <w:t xml:space="preserve"> </w:t>
            </w:r>
            <w:r>
              <w:rPr>
                <w:b/>
                <w:bCs/>
                <w:sz w:val="18"/>
                <w:szCs w:val="18"/>
              </w:rPr>
              <w:t>Width</w:t>
            </w:r>
            <w:r>
              <w:rPr>
                <w:b/>
                <w:bCs/>
                <w:spacing w:val="-1"/>
                <w:sz w:val="18"/>
                <w:szCs w:val="18"/>
              </w:rPr>
              <w:t xml:space="preserve"> </w:t>
            </w:r>
            <w:r>
              <w:rPr>
                <w:b/>
                <w:bCs/>
                <w:sz w:val="18"/>
                <w:szCs w:val="18"/>
              </w:rPr>
              <w:t>field</w:t>
            </w:r>
          </w:p>
        </w:tc>
        <w:tc>
          <w:tcPr>
            <w:tcW w:w="2201" w:type="dxa"/>
            <w:tcBorders>
              <w:top w:val="single" w:sz="12" w:space="0" w:color="000000"/>
              <w:left w:val="single" w:sz="2" w:space="0" w:color="000000"/>
              <w:bottom w:val="single" w:sz="12" w:space="0" w:color="000000"/>
              <w:right w:val="single" w:sz="4" w:space="0" w:color="000000"/>
            </w:tcBorders>
          </w:tcPr>
          <w:p w14:paraId="51E131C2" w14:textId="77777777" w:rsidR="00307992" w:rsidRDefault="00307992" w:rsidP="008C44F4">
            <w:pPr>
              <w:pStyle w:val="TableParagraph"/>
              <w:kinsoku w:val="0"/>
              <w:overflowPunct w:val="0"/>
              <w:spacing w:before="80" w:line="232" w:lineRule="auto"/>
              <w:ind w:left="276" w:right="140" w:hanging="107"/>
              <w:rPr>
                <w:b/>
                <w:bCs/>
                <w:sz w:val="18"/>
                <w:szCs w:val="18"/>
              </w:rPr>
            </w:pPr>
            <w:r>
              <w:rPr>
                <w:b/>
                <w:bCs/>
                <w:sz w:val="18"/>
                <w:szCs w:val="18"/>
              </w:rPr>
              <w:t>HR/DSSS,</w:t>
            </w:r>
            <w:r>
              <w:rPr>
                <w:b/>
                <w:bCs/>
                <w:spacing w:val="-11"/>
                <w:sz w:val="18"/>
                <w:szCs w:val="18"/>
              </w:rPr>
              <w:t xml:space="preserve"> </w:t>
            </w:r>
            <w:r>
              <w:rPr>
                <w:b/>
                <w:bCs/>
                <w:sz w:val="18"/>
                <w:szCs w:val="18"/>
              </w:rPr>
              <w:t>OFDM,</w:t>
            </w:r>
            <w:r>
              <w:rPr>
                <w:b/>
                <w:bCs/>
                <w:spacing w:val="-10"/>
                <w:sz w:val="18"/>
                <w:szCs w:val="18"/>
              </w:rPr>
              <w:t xml:space="preserve"> </w:t>
            </w:r>
            <w:r>
              <w:rPr>
                <w:b/>
                <w:bCs/>
                <w:sz w:val="18"/>
                <w:szCs w:val="18"/>
              </w:rPr>
              <w:t>ERP,</w:t>
            </w:r>
            <w:r>
              <w:rPr>
                <w:b/>
                <w:bCs/>
                <w:spacing w:val="-42"/>
                <w:sz w:val="18"/>
                <w:szCs w:val="18"/>
              </w:rPr>
              <w:t xml:space="preserve"> </w:t>
            </w:r>
            <w:r>
              <w:rPr>
                <w:b/>
                <w:bCs/>
                <w:sz w:val="18"/>
                <w:szCs w:val="18"/>
              </w:rPr>
              <w:t>HT,</w:t>
            </w:r>
            <w:r>
              <w:rPr>
                <w:b/>
                <w:bCs/>
                <w:spacing w:val="-2"/>
                <w:sz w:val="18"/>
                <w:szCs w:val="18"/>
              </w:rPr>
              <w:t xml:space="preserve"> </w:t>
            </w:r>
            <w:r>
              <w:rPr>
                <w:b/>
                <w:bCs/>
                <w:sz w:val="18"/>
                <w:szCs w:val="18"/>
              </w:rPr>
              <w:t>VHT,</w:t>
            </w:r>
            <w:r>
              <w:rPr>
                <w:b/>
                <w:bCs/>
                <w:spacing w:val="-1"/>
                <w:sz w:val="18"/>
                <w:szCs w:val="18"/>
              </w:rPr>
              <w:t xml:space="preserve"> </w:t>
            </w:r>
            <w:r>
              <w:rPr>
                <w:b/>
                <w:bCs/>
                <w:sz w:val="18"/>
                <w:szCs w:val="18"/>
              </w:rPr>
              <w:t>or</w:t>
            </w:r>
            <w:r>
              <w:rPr>
                <w:b/>
                <w:bCs/>
                <w:spacing w:val="-1"/>
                <w:sz w:val="18"/>
                <w:szCs w:val="18"/>
              </w:rPr>
              <w:t xml:space="preserve"> </w:t>
            </w:r>
            <w:r>
              <w:rPr>
                <w:b/>
                <w:bCs/>
                <w:sz w:val="18"/>
                <w:szCs w:val="18"/>
              </w:rPr>
              <w:t>HE</w:t>
            </w:r>
            <w:r>
              <w:rPr>
                <w:b/>
                <w:bCs/>
                <w:spacing w:val="-2"/>
                <w:sz w:val="18"/>
                <w:szCs w:val="18"/>
              </w:rPr>
              <w:t xml:space="preserve"> </w:t>
            </w:r>
            <w:r>
              <w:rPr>
                <w:b/>
                <w:bCs/>
                <w:sz w:val="18"/>
                <w:szCs w:val="18"/>
              </w:rPr>
              <w:t>BSS</w:t>
            </w:r>
          </w:p>
          <w:p w14:paraId="473EB3EC" w14:textId="77777777" w:rsidR="00307992" w:rsidRDefault="00307992" w:rsidP="008C44F4">
            <w:pPr>
              <w:pStyle w:val="TableParagraph"/>
              <w:kinsoku w:val="0"/>
              <w:overflowPunct w:val="0"/>
              <w:spacing w:line="201" w:lineRule="exact"/>
              <w:ind w:left="176"/>
              <w:rPr>
                <w:b/>
                <w:bCs/>
                <w:sz w:val="18"/>
                <w:szCs w:val="18"/>
              </w:rPr>
            </w:pPr>
            <w:r>
              <w:rPr>
                <w:b/>
                <w:bCs/>
                <w:sz w:val="18"/>
                <w:szCs w:val="18"/>
              </w:rPr>
              <w:t>operating</w:t>
            </w:r>
            <w:r>
              <w:rPr>
                <w:b/>
                <w:bCs/>
                <w:spacing w:val="-6"/>
                <w:sz w:val="18"/>
                <w:szCs w:val="18"/>
              </w:rPr>
              <w:t xml:space="preserve"> </w:t>
            </w:r>
            <w:r>
              <w:rPr>
                <w:b/>
                <w:bCs/>
                <w:sz w:val="18"/>
                <w:szCs w:val="18"/>
              </w:rPr>
              <w:t>channel</w:t>
            </w:r>
            <w:r>
              <w:rPr>
                <w:b/>
                <w:bCs/>
                <w:spacing w:val="-5"/>
                <w:sz w:val="18"/>
                <w:szCs w:val="18"/>
              </w:rPr>
              <w:t xml:space="preserve"> </w:t>
            </w:r>
            <w:r>
              <w:rPr>
                <w:b/>
                <w:bCs/>
                <w:sz w:val="18"/>
                <w:szCs w:val="18"/>
              </w:rPr>
              <w:t>width</w:t>
            </w:r>
          </w:p>
        </w:tc>
        <w:tc>
          <w:tcPr>
            <w:tcW w:w="2200" w:type="dxa"/>
            <w:tcBorders>
              <w:top w:val="single" w:sz="12" w:space="0" w:color="000000"/>
              <w:left w:val="single" w:sz="4" w:space="0" w:color="000000"/>
              <w:bottom w:val="single" w:sz="12" w:space="0" w:color="000000"/>
              <w:right w:val="single" w:sz="4" w:space="0" w:color="000000"/>
            </w:tcBorders>
          </w:tcPr>
          <w:p w14:paraId="4B893369" w14:textId="77777777" w:rsidR="00307992" w:rsidRDefault="00307992" w:rsidP="008C44F4">
            <w:pPr>
              <w:pStyle w:val="TableParagraph"/>
              <w:kinsoku w:val="0"/>
              <w:overflowPunct w:val="0"/>
              <w:spacing w:before="10"/>
              <w:rPr>
                <w:rFonts w:ascii="Arial" w:hAnsi="Arial" w:cs="Arial"/>
                <w:b/>
                <w:bCs/>
                <w:sz w:val="15"/>
                <w:szCs w:val="15"/>
              </w:rPr>
            </w:pPr>
          </w:p>
          <w:p w14:paraId="69861257" w14:textId="77777777" w:rsidR="00307992" w:rsidRDefault="00307992" w:rsidP="008C44F4">
            <w:pPr>
              <w:pStyle w:val="TableParagraph"/>
              <w:kinsoku w:val="0"/>
              <w:overflowPunct w:val="0"/>
              <w:spacing w:line="230" w:lineRule="auto"/>
              <w:ind w:left="565" w:hanging="222"/>
              <w:rPr>
                <w:b/>
                <w:bCs/>
                <w:sz w:val="18"/>
                <w:szCs w:val="18"/>
              </w:rPr>
            </w:pPr>
            <w:r>
              <w:rPr>
                <w:b/>
                <w:bCs/>
                <w:sz w:val="18"/>
                <w:szCs w:val="18"/>
              </w:rPr>
              <w:t>EHT BSS operating</w:t>
            </w:r>
            <w:r>
              <w:rPr>
                <w:b/>
                <w:bCs/>
                <w:spacing w:val="1"/>
                <w:sz w:val="18"/>
                <w:szCs w:val="18"/>
              </w:rPr>
              <w:t xml:space="preserve"> </w:t>
            </w:r>
            <w:r>
              <w:rPr>
                <w:b/>
                <w:bCs/>
                <w:sz w:val="18"/>
                <w:szCs w:val="18"/>
              </w:rPr>
              <w:t>channel</w:t>
            </w:r>
            <w:r>
              <w:rPr>
                <w:b/>
                <w:bCs/>
                <w:spacing w:val="-2"/>
                <w:sz w:val="18"/>
                <w:szCs w:val="18"/>
              </w:rPr>
              <w:t xml:space="preserve"> </w:t>
            </w:r>
            <w:r>
              <w:rPr>
                <w:b/>
                <w:bCs/>
                <w:sz w:val="18"/>
                <w:szCs w:val="18"/>
              </w:rPr>
              <w:t>width</w:t>
            </w:r>
          </w:p>
        </w:tc>
        <w:tc>
          <w:tcPr>
            <w:tcW w:w="2501" w:type="dxa"/>
            <w:tcBorders>
              <w:top w:val="single" w:sz="12" w:space="0" w:color="000000"/>
              <w:left w:val="single" w:sz="4" w:space="0" w:color="000000"/>
              <w:bottom w:val="single" w:sz="12" w:space="0" w:color="000000"/>
              <w:right w:val="single" w:sz="12" w:space="0" w:color="000000"/>
            </w:tcBorders>
          </w:tcPr>
          <w:p w14:paraId="577A9395" w14:textId="77777777" w:rsidR="00307992" w:rsidRDefault="00307992" w:rsidP="008C44F4">
            <w:pPr>
              <w:pStyle w:val="TableParagraph"/>
              <w:kinsoku w:val="0"/>
              <w:overflowPunct w:val="0"/>
              <w:spacing w:before="10"/>
              <w:rPr>
                <w:rFonts w:ascii="Arial" w:hAnsi="Arial" w:cs="Arial"/>
                <w:b/>
                <w:bCs/>
                <w:sz w:val="15"/>
                <w:szCs w:val="15"/>
              </w:rPr>
            </w:pPr>
          </w:p>
          <w:p w14:paraId="147C9E43" w14:textId="77777777" w:rsidR="00307992" w:rsidRDefault="00307992" w:rsidP="008C44F4">
            <w:pPr>
              <w:pStyle w:val="TableParagraph"/>
              <w:kinsoku w:val="0"/>
              <w:overflowPunct w:val="0"/>
              <w:spacing w:line="230" w:lineRule="auto"/>
              <w:ind w:left="714" w:right="385" w:hanging="287"/>
              <w:rPr>
                <w:b/>
                <w:bCs/>
                <w:sz w:val="18"/>
                <w:szCs w:val="18"/>
              </w:rPr>
            </w:pPr>
            <w:r>
              <w:rPr>
                <w:b/>
                <w:bCs/>
                <w:sz w:val="18"/>
                <w:szCs w:val="18"/>
              </w:rPr>
              <w:t>TVHT</w:t>
            </w:r>
            <w:r>
              <w:rPr>
                <w:b/>
                <w:bCs/>
                <w:spacing w:val="-6"/>
                <w:sz w:val="18"/>
                <w:szCs w:val="18"/>
              </w:rPr>
              <w:t xml:space="preserve"> </w:t>
            </w:r>
            <w:r>
              <w:rPr>
                <w:b/>
                <w:bCs/>
                <w:sz w:val="18"/>
                <w:szCs w:val="18"/>
              </w:rPr>
              <w:t>BSS</w:t>
            </w:r>
            <w:r>
              <w:rPr>
                <w:b/>
                <w:bCs/>
                <w:spacing w:val="-6"/>
                <w:sz w:val="18"/>
                <w:szCs w:val="18"/>
              </w:rPr>
              <w:t xml:space="preserve"> </w:t>
            </w:r>
            <w:r>
              <w:rPr>
                <w:b/>
                <w:bCs/>
                <w:sz w:val="18"/>
                <w:szCs w:val="18"/>
              </w:rPr>
              <w:t>operating</w:t>
            </w:r>
            <w:r>
              <w:rPr>
                <w:b/>
                <w:bCs/>
                <w:spacing w:val="-42"/>
                <w:sz w:val="18"/>
                <w:szCs w:val="18"/>
              </w:rPr>
              <w:t xml:space="preserve"> </w:t>
            </w:r>
            <w:r>
              <w:rPr>
                <w:b/>
                <w:bCs/>
                <w:sz w:val="18"/>
                <w:szCs w:val="18"/>
              </w:rPr>
              <w:t>channel</w:t>
            </w:r>
            <w:r>
              <w:rPr>
                <w:b/>
                <w:bCs/>
                <w:spacing w:val="-3"/>
                <w:sz w:val="18"/>
                <w:szCs w:val="18"/>
              </w:rPr>
              <w:t xml:space="preserve"> </w:t>
            </w:r>
            <w:r>
              <w:rPr>
                <w:b/>
                <w:bCs/>
                <w:sz w:val="18"/>
                <w:szCs w:val="18"/>
              </w:rPr>
              <w:t>width</w:t>
            </w:r>
          </w:p>
        </w:tc>
      </w:tr>
      <w:tr w:rsidR="00307992" w14:paraId="07EC279F" w14:textId="77777777" w:rsidTr="00307992">
        <w:trPr>
          <w:trHeight w:val="311"/>
        </w:trPr>
        <w:tc>
          <w:tcPr>
            <w:tcW w:w="1399" w:type="dxa"/>
            <w:tcBorders>
              <w:top w:val="single" w:sz="12" w:space="0" w:color="000000"/>
              <w:left w:val="single" w:sz="12" w:space="0" w:color="000000"/>
              <w:bottom w:val="single" w:sz="2" w:space="0" w:color="000000"/>
              <w:right w:val="single" w:sz="2" w:space="0" w:color="000000"/>
            </w:tcBorders>
          </w:tcPr>
          <w:p w14:paraId="4CC3E609" w14:textId="77777777" w:rsidR="00307992" w:rsidRDefault="00307992" w:rsidP="008C44F4">
            <w:pPr>
              <w:pStyle w:val="TableParagraph"/>
              <w:kinsoku w:val="0"/>
              <w:overflowPunct w:val="0"/>
              <w:spacing w:before="36"/>
              <w:ind w:left="10"/>
              <w:jc w:val="center"/>
              <w:rPr>
                <w:sz w:val="18"/>
                <w:szCs w:val="18"/>
              </w:rPr>
            </w:pPr>
            <w:r>
              <w:rPr>
                <w:sz w:val="18"/>
                <w:szCs w:val="18"/>
              </w:rPr>
              <w:t>0</w:t>
            </w:r>
          </w:p>
        </w:tc>
        <w:tc>
          <w:tcPr>
            <w:tcW w:w="2201" w:type="dxa"/>
            <w:tcBorders>
              <w:top w:val="single" w:sz="12" w:space="0" w:color="000000"/>
              <w:left w:val="single" w:sz="2" w:space="0" w:color="000000"/>
              <w:bottom w:val="single" w:sz="2" w:space="0" w:color="000000"/>
              <w:right w:val="single" w:sz="2" w:space="0" w:color="000000"/>
            </w:tcBorders>
          </w:tcPr>
          <w:p w14:paraId="125CBD97" w14:textId="77777777" w:rsidR="00307992" w:rsidRDefault="00307992" w:rsidP="008C44F4">
            <w:pPr>
              <w:pStyle w:val="TableParagraph"/>
              <w:kinsoku w:val="0"/>
              <w:overflowPunct w:val="0"/>
              <w:spacing w:before="36"/>
              <w:rPr>
                <w:sz w:val="18"/>
                <w:szCs w:val="18"/>
              </w:rPr>
            </w:pPr>
            <w:r>
              <w:rPr>
                <w:sz w:val="18"/>
                <w:szCs w:val="18"/>
              </w:rPr>
              <w:t>20</w:t>
            </w:r>
            <w:r>
              <w:rPr>
                <w:spacing w:val="-3"/>
                <w:sz w:val="18"/>
                <w:szCs w:val="18"/>
              </w:rPr>
              <w:t xml:space="preserve"> </w:t>
            </w:r>
            <w:r>
              <w:rPr>
                <w:sz w:val="18"/>
                <w:szCs w:val="18"/>
              </w:rPr>
              <w:t>MHz</w:t>
            </w:r>
            <w:r>
              <w:rPr>
                <w:spacing w:val="-1"/>
                <w:sz w:val="18"/>
                <w:szCs w:val="18"/>
              </w:rPr>
              <w:t xml:space="preserve"> </w:t>
            </w:r>
            <w:r>
              <w:rPr>
                <w:sz w:val="18"/>
                <w:szCs w:val="18"/>
              </w:rPr>
              <w:t>or</w:t>
            </w:r>
            <w:r>
              <w:rPr>
                <w:spacing w:val="-3"/>
                <w:sz w:val="18"/>
                <w:szCs w:val="18"/>
              </w:rPr>
              <w:t xml:space="preserve"> </w:t>
            </w:r>
            <w:r>
              <w:rPr>
                <w:sz w:val="18"/>
                <w:szCs w:val="18"/>
              </w:rPr>
              <w:t>22</w:t>
            </w:r>
            <w:r>
              <w:rPr>
                <w:spacing w:val="-2"/>
                <w:sz w:val="18"/>
                <w:szCs w:val="18"/>
              </w:rPr>
              <w:t xml:space="preserve"> </w:t>
            </w:r>
            <w:r>
              <w:rPr>
                <w:sz w:val="18"/>
                <w:szCs w:val="18"/>
              </w:rPr>
              <w:t>MHz</w:t>
            </w:r>
          </w:p>
        </w:tc>
        <w:tc>
          <w:tcPr>
            <w:tcW w:w="2200" w:type="dxa"/>
            <w:tcBorders>
              <w:top w:val="single" w:sz="12" w:space="0" w:color="000000"/>
              <w:left w:val="single" w:sz="2" w:space="0" w:color="000000"/>
              <w:bottom w:val="single" w:sz="2" w:space="0" w:color="000000"/>
              <w:right w:val="single" w:sz="2" w:space="0" w:color="000000"/>
            </w:tcBorders>
          </w:tcPr>
          <w:p w14:paraId="0AE206ED" w14:textId="77777777" w:rsidR="00307992" w:rsidRDefault="00307992" w:rsidP="008C44F4">
            <w:pPr>
              <w:pStyle w:val="TableParagraph"/>
              <w:kinsoku w:val="0"/>
              <w:overflowPunct w:val="0"/>
              <w:spacing w:before="36"/>
              <w:rPr>
                <w:sz w:val="18"/>
                <w:szCs w:val="18"/>
              </w:rPr>
            </w:pPr>
            <w:r>
              <w:rPr>
                <w:sz w:val="18"/>
                <w:szCs w:val="18"/>
              </w:rPr>
              <w:t>20</w:t>
            </w:r>
            <w:r>
              <w:rPr>
                <w:spacing w:val="-3"/>
                <w:sz w:val="18"/>
                <w:szCs w:val="18"/>
              </w:rPr>
              <w:t xml:space="preserve"> </w:t>
            </w:r>
            <w:r>
              <w:rPr>
                <w:sz w:val="18"/>
                <w:szCs w:val="18"/>
              </w:rPr>
              <w:t>MHz</w:t>
            </w:r>
            <w:r>
              <w:rPr>
                <w:spacing w:val="-2"/>
                <w:sz w:val="18"/>
                <w:szCs w:val="18"/>
              </w:rPr>
              <w:t xml:space="preserve"> </w:t>
            </w:r>
            <w:r>
              <w:rPr>
                <w:sz w:val="18"/>
                <w:szCs w:val="18"/>
              </w:rPr>
              <w:t>or</w:t>
            </w:r>
            <w:r>
              <w:rPr>
                <w:spacing w:val="-3"/>
                <w:sz w:val="18"/>
                <w:szCs w:val="18"/>
              </w:rPr>
              <w:t xml:space="preserve"> </w:t>
            </w:r>
            <w:r>
              <w:rPr>
                <w:sz w:val="18"/>
                <w:szCs w:val="18"/>
              </w:rPr>
              <w:t>22</w:t>
            </w:r>
            <w:r>
              <w:rPr>
                <w:spacing w:val="-1"/>
                <w:sz w:val="18"/>
                <w:szCs w:val="18"/>
              </w:rPr>
              <w:t xml:space="preserve"> </w:t>
            </w:r>
            <w:r>
              <w:rPr>
                <w:sz w:val="18"/>
                <w:szCs w:val="18"/>
              </w:rPr>
              <w:t>MHz</w:t>
            </w:r>
          </w:p>
        </w:tc>
        <w:tc>
          <w:tcPr>
            <w:tcW w:w="2501" w:type="dxa"/>
            <w:tcBorders>
              <w:top w:val="single" w:sz="12" w:space="0" w:color="000000"/>
              <w:left w:val="single" w:sz="2" w:space="0" w:color="000000"/>
              <w:bottom w:val="single" w:sz="2" w:space="0" w:color="000000"/>
              <w:right w:val="single" w:sz="12" w:space="0" w:color="000000"/>
            </w:tcBorders>
          </w:tcPr>
          <w:p w14:paraId="1C306700" w14:textId="77777777" w:rsidR="00307992" w:rsidRDefault="00307992" w:rsidP="008C44F4">
            <w:pPr>
              <w:pStyle w:val="TableParagraph"/>
              <w:kinsoku w:val="0"/>
              <w:overflowPunct w:val="0"/>
              <w:spacing w:before="36"/>
              <w:rPr>
                <w:sz w:val="18"/>
                <w:szCs w:val="18"/>
              </w:rPr>
            </w:pPr>
            <w:r>
              <w:rPr>
                <w:sz w:val="18"/>
                <w:szCs w:val="18"/>
              </w:rPr>
              <w:t>TVHT_W</w:t>
            </w:r>
          </w:p>
        </w:tc>
      </w:tr>
      <w:tr w:rsidR="00307992" w14:paraId="4AFDA689" w14:textId="77777777" w:rsidTr="00307992">
        <w:trPr>
          <w:trHeight w:val="325"/>
        </w:trPr>
        <w:tc>
          <w:tcPr>
            <w:tcW w:w="1399" w:type="dxa"/>
            <w:tcBorders>
              <w:top w:val="single" w:sz="2" w:space="0" w:color="000000"/>
              <w:left w:val="single" w:sz="12" w:space="0" w:color="000000"/>
              <w:bottom w:val="single" w:sz="2" w:space="0" w:color="000000"/>
              <w:right w:val="single" w:sz="2" w:space="0" w:color="000000"/>
            </w:tcBorders>
          </w:tcPr>
          <w:p w14:paraId="09B8B038" w14:textId="77777777" w:rsidR="00307992" w:rsidRDefault="00307992" w:rsidP="008C44F4">
            <w:pPr>
              <w:pStyle w:val="TableParagraph"/>
              <w:kinsoku w:val="0"/>
              <w:overflowPunct w:val="0"/>
              <w:spacing w:before="49"/>
              <w:ind w:left="10"/>
              <w:jc w:val="center"/>
              <w:rPr>
                <w:sz w:val="18"/>
                <w:szCs w:val="18"/>
              </w:rPr>
            </w:pPr>
            <w:r>
              <w:rPr>
                <w:sz w:val="18"/>
                <w:szCs w:val="18"/>
              </w:rPr>
              <w:t>1</w:t>
            </w:r>
          </w:p>
        </w:tc>
        <w:tc>
          <w:tcPr>
            <w:tcW w:w="2201" w:type="dxa"/>
            <w:tcBorders>
              <w:top w:val="single" w:sz="2" w:space="0" w:color="000000"/>
              <w:left w:val="single" w:sz="2" w:space="0" w:color="000000"/>
              <w:bottom w:val="single" w:sz="2" w:space="0" w:color="000000"/>
              <w:right w:val="single" w:sz="2" w:space="0" w:color="000000"/>
            </w:tcBorders>
          </w:tcPr>
          <w:p w14:paraId="0D4D0354" w14:textId="77777777" w:rsidR="00307992" w:rsidRDefault="00307992" w:rsidP="008C44F4">
            <w:pPr>
              <w:pStyle w:val="TableParagraph"/>
              <w:kinsoku w:val="0"/>
              <w:overflowPunct w:val="0"/>
              <w:spacing w:before="49"/>
              <w:rPr>
                <w:sz w:val="18"/>
                <w:szCs w:val="18"/>
              </w:rPr>
            </w:pPr>
            <w:r>
              <w:rPr>
                <w:sz w:val="18"/>
                <w:szCs w:val="18"/>
              </w:rPr>
              <w:t>40</w:t>
            </w:r>
            <w:r>
              <w:rPr>
                <w:spacing w:val="-1"/>
                <w:sz w:val="18"/>
                <w:szCs w:val="18"/>
              </w:rPr>
              <w:t xml:space="preserve"> </w:t>
            </w:r>
            <w:r>
              <w:rPr>
                <w:sz w:val="18"/>
                <w:szCs w:val="18"/>
              </w:rPr>
              <w:t>MHz</w:t>
            </w:r>
          </w:p>
        </w:tc>
        <w:tc>
          <w:tcPr>
            <w:tcW w:w="2200" w:type="dxa"/>
            <w:tcBorders>
              <w:top w:val="single" w:sz="2" w:space="0" w:color="000000"/>
              <w:left w:val="single" w:sz="2" w:space="0" w:color="000000"/>
              <w:bottom w:val="single" w:sz="2" w:space="0" w:color="000000"/>
              <w:right w:val="single" w:sz="2" w:space="0" w:color="000000"/>
            </w:tcBorders>
          </w:tcPr>
          <w:p w14:paraId="5E855CB8" w14:textId="77777777" w:rsidR="00307992" w:rsidRDefault="00307992" w:rsidP="008C44F4">
            <w:pPr>
              <w:pStyle w:val="TableParagraph"/>
              <w:kinsoku w:val="0"/>
              <w:overflowPunct w:val="0"/>
              <w:spacing w:before="49"/>
              <w:rPr>
                <w:sz w:val="18"/>
                <w:szCs w:val="18"/>
              </w:rPr>
            </w:pPr>
            <w:r>
              <w:rPr>
                <w:sz w:val="18"/>
                <w:szCs w:val="18"/>
              </w:rPr>
              <w:t>40</w:t>
            </w:r>
            <w:r>
              <w:rPr>
                <w:spacing w:val="-3"/>
                <w:sz w:val="18"/>
                <w:szCs w:val="18"/>
              </w:rPr>
              <w:t xml:space="preserve"> </w:t>
            </w:r>
            <w:r>
              <w:rPr>
                <w:sz w:val="18"/>
                <w:szCs w:val="18"/>
              </w:rPr>
              <w:t>MHz</w:t>
            </w:r>
          </w:p>
        </w:tc>
        <w:tc>
          <w:tcPr>
            <w:tcW w:w="2501" w:type="dxa"/>
            <w:tcBorders>
              <w:top w:val="single" w:sz="2" w:space="0" w:color="000000"/>
              <w:left w:val="single" w:sz="2" w:space="0" w:color="000000"/>
              <w:bottom w:val="single" w:sz="2" w:space="0" w:color="000000"/>
              <w:right w:val="single" w:sz="12" w:space="0" w:color="000000"/>
            </w:tcBorders>
          </w:tcPr>
          <w:p w14:paraId="3D42E951" w14:textId="77777777" w:rsidR="00307992" w:rsidRDefault="00307992" w:rsidP="008C44F4">
            <w:pPr>
              <w:pStyle w:val="TableParagraph"/>
              <w:kinsoku w:val="0"/>
              <w:overflowPunct w:val="0"/>
              <w:spacing w:before="49"/>
              <w:rPr>
                <w:sz w:val="18"/>
                <w:szCs w:val="18"/>
              </w:rPr>
            </w:pPr>
            <w:r>
              <w:rPr>
                <w:sz w:val="18"/>
                <w:szCs w:val="18"/>
              </w:rPr>
              <w:t>TVHT_W+W</w:t>
            </w:r>
          </w:p>
        </w:tc>
      </w:tr>
      <w:tr w:rsidR="00307992" w14:paraId="16DED769" w14:textId="77777777" w:rsidTr="00307992">
        <w:trPr>
          <w:trHeight w:val="325"/>
        </w:trPr>
        <w:tc>
          <w:tcPr>
            <w:tcW w:w="1399" w:type="dxa"/>
            <w:tcBorders>
              <w:top w:val="single" w:sz="2" w:space="0" w:color="000000"/>
              <w:left w:val="single" w:sz="12" w:space="0" w:color="000000"/>
              <w:bottom w:val="single" w:sz="2" w:space="0" w:color="000000"/>
              <w:right w:val="single" w:sz="2" w:space="0" w:color="000000"/>
            </w:tcBorders>
          </w:tcPr>
          <w:p w14:paraId="7FEAB500" w14:textId="77777777" w:rsidR="00307992" w:rsidRDefault="00307992" w:rsidP="008C44F4">
            <w:pPr>
              <w:pStyle w:val="TableParagraph"/>
              <w:kinsoku w:val="0"/>
              <w:overflowPunct w:val="0"/>
              <w:spacing w:before="49"/>
              <w:ind w:left="10"/>
              <w:jc w:val="center"/>
              <w:rPr>
                <w:sz w:val="18"/>
                <w:szCs w:val="18"/>
              </w:rPr>
            </w:pPr>
            <w:r>
              <w:rPr>
                <w:sz w:val="18"/>
                <w:szCs w:val="18"/>
              </w:rPr>
              <w:t>2</w:t>
            </w:r>
          </w:p>
        </w:tc>
        <w:tc>
          <w:tcPr>
            <w:tcW w:w="2201" w:type="dxa"/>
            <w:tcBorders>
              <w:top w:val="single" w:sz="2" w:space="0" w:color="000000"/>
              <w:left w:val="single" w:sz="2" w:space="0" w:color="000000"/>
              <w:bottom w:val="single" w:sz="2" w:space="0" w:color="000000"/>
              <w:right w:val="single" w:sz="2" w:space="0" w:color="000000"/>
            </w:tcBorders>
          </w:tcPr>
          <w:p w14:paraId="6A2EBC08" w14:textId="77777777" w:rsidR="00307992" w:rsidRDefault="00307992" w:rsidP="008C44F4">
            <w:pPr>
              <w:pStyle w:val="TableParagraph"/>
              <w:kinsoku w:val="0"/>
              <w:overflowPunct w:val="0"/>
              <w:spacing w:before="49"/>
              <w:rPr>
                <w:sz w:val="18"/>
                <w:szCs w:val="18"/>
              </w:rPr>
            </w:pPr>
            <w:r>
              <w:rPr>
                <w:sz w:val="18"/>
                <w:szCs w:val="18"/>
              </w:rPr>
              <w:t>80</w:t>
            </w:r>
            <w:r>
              <w:rPr>
                <w:spacing w:val="-1"/>
                <w:sz w:val="18"/>
                <w:szCs w:val="18"/>
              </w:rPr>
              <w:t xml:space="preserve"> </w:t>
            </w:r>
            <w:r>
              <w:rPr>
                <w:sz w:val="18"/>
                <w:szCs w:val="18"/>
              </w:rPr>
              <w:t>MHz</w:t>
            </w:r>
          </w:p>
        </w:tc>
        <w:tc>
          <w:tcPr>
            <w:tcW w:w="2200" w:type="dxa"/>
            <w:tcBorders>
              <w:top w:val="single" w:sz="2" w:space="0" w:color="000000"/>
              <w:left w:val="single" w:sz="2" w:space="0" w:color="000000"/>
              <w:bottom w:val="single" w:sz="2" w:space="0" w:color="000000"/>
              <w:right w:val="single" w:sz="2" w:space="0" w:color="000000"/>
            </w:tcBorders>
          </w:tcPr>
          <w:p w14:paraId="1DF062A3" w14:textId="77777777" w:rsidR="00307992" w:rsidRDefault="00307992" w:rsidP="008C44F4">
            <w:pPr>
              <w:pStyle w:val="TableParagraph"/>
              <w:kinsoku w:val="0"/>
              <w:overflowPunct w:val="0"/>
              <w:spacing w:before="49"/>
              <w:rPr>
                <w:sz w:val="18"/>
                <w:szCs w:val="18"/>
              </w:rPr>
            </w:pPr>
            <w:r>
              <w:rPr>
                <w:sz w:val="18"/>
                <w:szCs w:val="18"/>
              </w:rPr>
              <w:t>80</w:t>
            </w:r>
            <w:r>
              <w:rPr>
                <w:spacing w:val="-3"/>
                <w:sz w:val="18"/>
                <w:szCs w:val="18"/>
              </w:rPr>
              <w:t xml:space="preserve"> </w:t>
            </w:r>
            <w:r>
              <w:rPr>
                <w:sz w:val="18"/>
                <w:szCs w:val="18"/>
              </w:rPr>
              <w:t>MHz</w:t>
            </w:r>
          </w:p>
        </w:tc>
        <w:tc>
          <w:tcPr>
            <w:tcW w:w="2501" w:type="dxa"/>
            <w:tcBorders>
              <w:top w:val="single" w:sz="2" w:space="0" w:color="000000"/>
              <w:left w:val="single" w:sz="2" w:space="0" w:color="000000"/>
              <w:bottom w:val="single" w:sz="2" w:space="0" w:color="000000"/>
              <w:right w:val="single" w:sz="12" w:space="0" w:color="000000"/>
            </w:tcBorders>
          </w:tcPr>
          <w:p w14:paraId="2A04D7FD" w14:textId="77777777" w:rsidR="00307992" w:rsidRDefault="00307992" w:rsidP="008C44F4">
            <w:pPr>
              <w:pStyle w:val="TableParagraph"/>
              <w:kinsoku w:val="0"/>
              <w:overflowPunct w:val="0"/>
              <w:spacing w:before="49"/>
              <w:rPr>
                <w:sz w:val="18"/>
                <w:szCs w:val="18"/>
              </w:rPr>
            </w:pPr>
            <w:r>
              <w:rPr>
                <w:sz w:val="18"/>
                <w:szCs w:val="18"/>
              </w:rPr>
              <w:t>TVHT_2W</w:t>
            </w:r>
          </w:p>
        </w:tc>
      </w:tr>
      <w:tr w:rsidR="00307992" w14:paraId="12E5F9D1" w14:textId="77777777" w:rsidTr="00307992">
        <w:trPr>
          <w:trHeight w:val="325"/>
        </w:trPr>
        <w:tc>
          <w:tcPr>
            <w:tcW w:w="1399" w:type="dxa"/>
            <w:tcBorders>
              <w:top w:val="single" w:sz="2" w:space="0" w:color="000000"/>
              <w:left w:val="single" w:sz="12" w:space="0" w:color="000000"/>
              <w:bottom w:val="single" w:sz="2" w:space="0" w:color="000000"/>
              <w:right w:val="single" w:sz="2" w:space="0" w:color="000000"/>
            </w:tcBorders>
          </w:tcPr>
          <w:p w14:paraId="7DFA8A18" w14:textId="77777777" w:rsidR="00307992" w:rsidRDefault="00307992" w:rsidP="008C44F4">
            <w:pPr>
              <w:pStyle w:val="TableParagraph"/>
              <w:kinsoku w:val="0"/>
              <w:overflowPunct w:val="0"/>
              <w:spacing w:before="49"/>
              <w:ind w:left="10"/>
              <w:jc w:val="center"/>
              <w:rPr>
                <w:sz w:val="18"/>
                <w:szCs w:val="18"/>
              </w:rPr>
            </w:pPr>
            <w:r>
              <w:rPr>
                <w:sz w:val="18"/>
                <w:szCs w:val="18"/>
              </w:rPr>
              <w:t>3</w:t>
            </w:r>
          </w:p>
        </w:tc>
        <w:tc>
          <w:tcPr>
            <w:tcW w:w="2201" w:type="dxa"/>
            <w:tcBorders>
              <w:top w:val="single" w:sz="2" w:space="0" w:color="000000"/>
              <w:left w:val="single" w:sz="2" w:space="0" w:color="000000"/>
              <w:bottom w:val="single" w:sz="2" w:space="0" w:color="000000"/>
              <w:right w:val="single" w:sz="2" w:space="0" w:color="000000"/>
            </w:tcBorders>
          </w:tcPr>
          <w:p w14:paraId="0F90A858" w14:textId="77777777" w:rsidR="00307992" w:rsidRDefault="00307992" w:rsidP="008C44F4">
            <w:pPr>
              <w:pStyle w:val="TableParagraph"/>
              <w:kinsoku w:val="0"/>
              <w:overflowPunct w:val="0"/>
              <w:spacing w:before="49"/>
              <w:rPr>
                <w:sz w:val="18"/>
                <w:szCs w:val="18"/>
              </w:rPr>
            </w:pPr>
            <w:r>
              <w:rPr>
                <w:sz w:val="18"/>
                <w:szCs w:val="18"/>
              </w:rPr>
              <w:t>160</w:t>
            </w:r>
            <w:r>
              <w:rPr>
                <w:spacing w:val="-4"/>
                <w:sz w:val="18"/>
                <w:szCs w:val="18"/>
              </w:rPr>
              <w:t xml:space="preserve"> </w:t>
            </w:r>
            <w:r>
              <w:rPr>
                <w:sz w:val="18"/>
                <w:szCs w:val="18"/>
              </w:rPr>
              <w:t>MHz</w:t>
            </w:r>
            <w:r>
              <w:rPr>
                <w:spacing w:val="-2"/>
                <w:sz w:val="18"/>
                <w:szCs w:val="18"/>
              </w:rPr>
              <w:t xml:space="preserve"> </w:t>
            </w:r>
            <w:r>
              <w:rPr>
                <w:sz w:val="18"/>
                <w:szCs w:val="18"/>
              </w:rPr>
              <w:t>or</w:t>
            </w:r>
            <w:r>
              <w:rPr>
                <w:spacing w:val="-3"/>
                <w:sz w:val="18"/>
                <w:szCs w:val="18"/>
              </w:rPr>
              <w:t xml:space="preserve"> </w:t>
            </w:r>
            <w:r>
              <w:rPr>
                <w:sz w:val="18"/>
                <w:szCs w:val="18"/>
              </w:rPr>
              <w:t>80+80</w:t>
            </w:r>
            <w:r>
              <w:rPr>
                <w:spacing w:val="-3"/>
                <w:sz w:val="18"/>
                <w:szCs w:val="18"/>
              </w:rPr>
              <w:t xml:space="preserve"> </w:t>
            </w:r>
            <w:r>
              <w:rPr>
                <w:sz w:val="18"/>
                <w:szCs w:val="18"/>
              </w:rPr>
              <w:t>MHz</w:t>
            </w:r>
          </w:p>
        </w:tc>
        <w:tc>
          <w:tcPr>
            <w:tcW w:w="2200" w:type="dxa"/>
            <w:tcBorders>
              <w:top w:val="single" w:sz="2" w:space="0" w:color="000000"/>
              <w:left w:val="single" w:sz="2" w:space="0" w:color="000000"/>
              <w:bottom w:val="single" w:sz="2" w:space="0" w:color="000000"/>
              <w:right w:val="single" w:sz="2" w:space="0" w:color="000000"/>
            </w:tcBorders>
          </w:tcPr>
          <w:p w14:paraId="3B96E18E" w14:textId="77777777" w:rsidR="00307992" w:rsidRDefault="00307992" w:rsidP="008C44F4">
            <w:pPr>
              <w:pStyle w:val="TableParagraph"/>
              <w:kinsoku w:val="0"/>
              <w:overflowPunct w:val="0"/>
              <w:spacing w:before="49"/>
              <w:rPr>
                <w:sz w:val="18"/>
                <w:szCs w:val="18"/>
              </w:rPr>
            </w:pPr>
            <w:r>
              <w:rPr>
                <w:sz w:val="18"/>
                <w:szCs w:val="18"/>
              </w:rPr>
              <w:t>160</w:t>
            </w:r>
            <w:r>
              <w:rPr>
                <w:spacing w:val="-3"/>
                <w:sz w:val="18"/>
                <w:szCs w:val="18"/>
              </w:rPr>
              <w:t xml:space="preserve"> </w:t>
            </w:r>
            <w:r>
              <w:rPr>
                <w:sz w:val="18"/>
                <w:szCs w:val="18"/>
              </w:rPr>
              <w:t>MHz</w:t>
            </w:r>
          </w:p>
        </w:tc>
        <w:tc>
          <w:tcPr>
            <w:tcW w:w="2501" w:type="dxa"/>
            <w:tcBorders>
              <w:top w:val="single" w:sz="2" w:space="0" w:color="000000"/>
              <w:left w:val="single" w:sz="2" w:space="0" w:color="000000"/>
              <w:bottom w:val="single" w:sz="2" w:space="0" w:color="000000"/>
              <w:right w:val="single" w:sz="12" w:space="0" w:color="000000"/>
            </w:tcBorders>
          </w:tcPr>
          <w:p w14:paraId="2657D729" w14:textId="77777777" w:rsidR="00307992" w:rsidRDefault="00307992" w:rsidP="008C44F4">
            <w:pPr>
              <w:pStyle w:val="TableParagraph"/>
              <w:kinsoku w:val="0"/>
              <w:overflowPunct w:val="0"/>
              <w:spacing w:before="49"/>
              <w:rPr>
                <w:sz w:val="18"/>
                <w:szCs w:val="18"/>
              </w:rPr>
            </w:pPr>
            <w:r>
              <w:rPr>
                <w:sz w:val="18"/>
                <w:szCs w:val="18"/>
              </w:rPr>
              <w:t>TVHT_4W</w:t>
            </w:r>
            <w:r>
              <w:rPr>
                <w:spacing w:val="-7"/>
                <w:sz w:val="18"/>
                <w:szCs w:val="18"/>
              </w:rPr>
              <w:t xml:space="preserve"> </w:t>
            </w:r>
            <w:r>
              <w:rPr>
                <w:sz w:val="18"/>
                <w:szCs w:val="18"/>
              </w:rPr>
              <w:t>or</w:t>
            </w:r>
            <w:r>
              <w:rPr>
                <w:spacing w:val="-6"/>
                <w:sz w:val="18"/>
                <w:szCs w:val="18"/>
              </w:rPr>
              <w:t xml:space="preserve"> </w:t>
            </w:r>
            <w:r>
              <w:rPr>
                <w:sz w:val="18"/>
                <w:szCs w:val="18"/>
              </w:rPr>
              <w:t>TVHT_2W+2W</w:t>
            </w:r>
          </w:p>
        </w:tc>
      </w:tr>
      <w:tr w:rsidR="00307992" w14:paraId="16EA41A7" w14:textId="77777777" w:rsidTr="00307992">
        <w:trPr>
          <w:trHeight w:val="325"/>
        </w:trPr>
        <w:tc>
          <w:tcPr>
            <w:tcW w:w="1399" w:type="dxa"/>
            <w:tcBorders>
              <w:top w:val="single" w:sz="2" w:space="0" w:color="000000"/>
              <w:left w:val="single" w:sz="12" w:space="0" w:color="000000"/>
              <w:bottom w:val="single" w:sz="2" w:space="0" w:color="000000"/>
              <w:right w:val="single" w:sz="2" w:space="0" w:color="000000"/>
            </w:tcBorders>
          </w:tcPr>
          <w:p w14:paraId="1BAD8A10" w14:textId="77777777" w:rsidR="00307992" w:rsidRDefault="00307992" w:rsidP="008C44F4">
            <w:pPr>
              <w:pStyle w:val="TableParagraph"/>
              <w:kinsoku w:val="0"/>
              <w:overflowPunct w:val="0"/>
              <w:spacing w:before="49"/>
              <w:ind w:left="10"/>
              <w:jc w:val="center"/>
              <w:rPr>
                <w:sz w:val="18"/>
                <w:szCs w:val="18"/>
              </w:rPr>
            </w:pPr>
            <w:r>
              <w:rPr>
                <w:sz w:val="18"/>
                <w:szCs w:val="18"/>
              </w:rPr>
              <w:t>4</w:t>
            </w:r>
          </w:p>
        </w:tc>
        <w:tc>
          <w:tcPr>
            <w:tcW w:w="2201" w:type="dxa"/>
            <w:tcBorders>
              <w:top w:val="single" w:sz="2" w:space="0" w:color="000000"/>
              <w:left w:val="single" w:sz="2" w:space="0" w:color="000000"/>
              <w:bottom w:val="single" w:sz="2" w:space="0" w:color="000000"/>
              <w:right w:val="single" w:sz="2" w:space="0" w:color="000000"/>
            </w:tcBorders>
          </w:tcPr>
          <w:p w14:paraId="6B96580F" w14:textId="77777777" w:rsidR="00307992" w:rsidRDefault="00307992" w:rsidP="008C44F4">
            <w:pPr>
              <w:pStyle w:val="TableParagraph"/>
              <w:kinsoku w:val="0"/>
              <w:overflowPunct w:val="0"/>
              <w:spacing w:before="49"/>
              <w:rPr>
                <w:sz w:val="18"/>
                <w:szCs w:val="18"/>
              </w:rPr>
            </w:pPr>
            <w:r>
              <w:rPr>
                <w:sz w:val="18"/>
                <w:szCs w:val="18"/>
              </w:rPr>
              <w:t>Reserved</w:t>
            </w:r>
          </w:p>
        </w:tc>
        <w:tc>
          <w:tcPr>
            <w:tcW w:w="2200" w:type="dxa"/>
            <w:tcBorders>
              <w:top w:val="single" w:sz="2" w:space="0" w:color="000000"/>
              <w:left w:val="single" w:sz="2" w:space="0" w:color="000000"/>
              <w:bottom w:val="single" w:sz="2" w:space="0" w:color="000000"/>
              <w:right w:val="single" w:sz="2" w:space="0" w:color="000000"/>
            </w:tcBorders>
          </w:tcPr>
          <w:p w14:paraId="01BD25E6" w14:textId="77777777" w:rsidR="00307992" w:rsidRDefault="00307992" w:rsidP="008C44F4">
            <w:pPr>
              <w:pStyle w:val="TableParagraph"/>
              <w:kinsoku w:val="0"/>
              <w:overflowPunct w:val="0"/>
              <w:spacing w:before="49"/>
              <w:rPr>
                <w:sz w:val="18"/>
                <w:szCs w:val="18"/>
              </w:rPr>
            </w:pPr>
            <w:r>
              <w:rPr>
                <w:sz w:val="18"/>
                <w:szCs w:val="18"/>
              </w:rPr>
              <w:t>320</w:t>
            </w:r>
            <w:r>
              <w:rPr>
                <w:spacing w:val="-3"/>
                <w:sz w:val="18"/>
                <w:szCs w:val="18"/>
              </w:rPr>
              <w:t xml:space="preserve"> </w:t>
            </w:r>
            <w:r>
              <w:rPr>
                <w:sz w:val="18"/>
                <w:szCs w:val="18"/>
              </w:rPr>
              <w:t>MHz</w:t>
            </w:r>
          </w:p>
        </w:tc>
        <w:tc>
          <w:tcPr>
            <w:tcW w:w="2501" w:type="dxa"/>
            <w:tcBorders>
              <w:top w:val="single" w:sz="2" w:space="0" w:color="000000"/>
              <w:left w:val="single" w:sz="2" w:space="0" w:color="000000"/>
              <w:bottom w:val="single" w:sz="2" w:space="0" w:color="000000"/>
              <w:right w:val="single" w:sz="12" w:space="0" w:color="000000"/>
            </w:tcBorders>
          </w:tcPr>
          <w:p w14:paraId="50639224" w14:textId="77777777" w:rsidR="00307992" w:rsidRDefault="00307992" w:rsidP="008C44F4">
            <w:pPr>
              <w:pStyle w:val="TableParagraph"/>
              <w:kinsoku w:val="0"/>
              <w:overflowPunct w:val="0"/>
              <w:spacing w:before="49"/>
              <w:rPr>
                <w:sz w:val="18"/>
                <w:szCs w:val="18"/>
              </w:rPr>
            </w:pPr>
            <w:r>
              <w:rPr>
                <w:sz w:val="18"/>
                <w:szCs w:val="18"/>
              </w:rPr>
              <w:t>Reserved</w:t>
            </w:r>
          </w:p>
        </w:tc>
      </w:tr>
      <w:tr w:rsidR="00307992" w14:paraId="60AAF6FE" w14:textId="77777777" w:rsidTr="00307992">
        <w:trPr>
          <w:trHeight w:val="313"/>
        </w:trPr>
        <w:tc>
          <w:tcPr>
            <w:tcW w:w="1399" w:type="dxa"/>
            <w:tcBorders>
              <w:top w:val="single" w:sz="2" w:space="0" w:color="000000"/>
              <w:left w:val="single" w:sz="12" w:space="0" w:color="000000"/>
              <w:bottom w:val="single" w:sz="12" w:space="0" w:color="000000"/>
              <w:right w:val="single" w:sz="2" w:space="0" w:color="000000"/>
            </w:tcBorders>
          </w:tcPr>
          <w:p w14:paraId="33E57497" w14:textId="77777777" w:rsidR="00307992" w:rsidRDefault="00307992" w:rsidP="008C44F4">
            <w:pPr>
              <w:pStyle w:val="TableParagraph"/>
              <w:kinsoku w:val="0"/>
              <w:overflowPunct w:val="0"/>
              <w:spacing w:before="49"/>
              <w:ind w:left="119" w:right="108"/>
              <w:jc w:val="center"/>
              <w:rPr>
                <w:sz w:val="18"/>
                <w:szCs w:val="18"/>
              </w:rPr>
            </w:pPr>
            <w:r>
              <w:rPr>
                <w:strike/>
                <w:sz w:val="18"/>
                <w:szCs w:val="18"/>
              </w:rPr>
              <w:t>4</w:t>
            </w:r>
            <w:r>
              <w:rPr>
                <w:sz w:val="18"/>
                <w:szCs w:val="18"/>
              </w:rPr>
              <w:t>5–7</w:t>
            </w:r>
          </w:p>
        </w:tc>
        <w:tc>
          <w:tcPr>
            <w:tcW w:w="2201" w:type="dxa"/>
            <w:tcBorders>
              <w:top w:val="single" w:sz="2" w:space="0" w:color="000000"/>
              <w:left w:val="single" w:sz="2" w:space="0" w:color="000000"/>
              <w:bottom w:val="single" w:sz="12" w:space="0" w:color="000000"/>
              <w:right w:val="single" w:sz="2" w:space="0" w:color="000000"/>
            </w:tcBorders>
          </w:tcPr>
          <w:p w14:paraId="04B6A54B" w14:textId="77777777" w:rsidR="00307992" w:rsidRDefault="00307992" w:rsidP="008C44F4">
            <w:pPr>
              <w:pStyle w:val="TableParagraph"/>
              <w:kinsoku w:val="0"/>
              <w:overflowPunct w:val="0"/>
              <w:spacing w:before="49"/>
              <w:rPr>
                <w:sz w:val="18"/>
                <w:szCs w:val="18"/>
              </w:rPr>
            </w:pPr>
            <w:r>
              <w:rPr>
                <w:sz w:val="18"/>
                <w:szCs w:val="18"/>
              </w:rPr>
              <w:t>Reserved</w:t>
            </w:r>
          </w:p>
        </w:tc>
        <w:tc>
          <w:tcPr>
            <w:tcW w:w="2200" w:type="dxa"/>
            <w:tcBorders>
              <w:top w:val="single" w:sz="2" w:space="0" w:color="000000"/>
              <w:left w:val="single" w:sz="2" w:space="0" w:color="000000"/>
              <w:bottom w:val="single" w:sz="12" w:space="0" w:color="000000"/>
              <w:right w:val="single" w:sz="2" w:space="0" w:color="000000"/>
            </w:tcBorders>
          </w:tcPr>
          <w:p w14:paraId="6DEFD8F4" w14:textId="77777777" w:rsidR="00307992" w:rsidRDefault="00307992" w:rsidP="008C44F4">
            <w:pPr>
              <w:pStyle w:val="TableParagraph"/>
              <w:kinsoku w:val="0"/>
              <w:overflowPunct w:val="0"/>
              <w:spacing w:before="49"/>
              <w:rPr>
                <w:sz w:val="18"/>
                <w:szCs w:val="18"/>
              </w:rPr>
            </w:pPr>
            <w:r>
              <w:rPr>
                <w:sz w:val="18"/>
                <w:szCs w:val="18"/>
              </w:rPr>
              <w:t>Reserved</w:t>
            </w:r>
          </w:p>
        </w:tc>
        <w:tc>
          <w:tcPr>
            <w:tcW w:w="2501" w:type="dxa"/>
            <w:tcBorders>
              <w:top w:val="single" w:sz="2" w:space="0" w:color="000000"/>
              <w:left w:val="single" w:sz="2" w:space="0" w:color="000000"/>
              <w:bottom w:val="single" w:sz="12" w:space="0" w:color="000000"/>
              <w:right w:val="single" w:sz="12" w:space="0" w:color="000000"/>
            </w:tcBorders>
          </w:tcPr>
          <w:p w14:paraId="2562F703" w14:textId="77777777" w:rsidR="00307992" w:rsidRDefault="00307992" w:rsidP="008C44F4">
            <w:pPr>
              <w:pStyle w:val="TableParagraph"/>
              <w:kinsoku w:val="0"/>
              <w:overflowPunct w:val="0"/>
              <w:spacing w:before="49"/>
              <w:rPr>
                <w:sz w:val="18"/>
                <w:szCs w:val="18"/>
              </w:rPr>
            </w:pPr>
            <w:r>
              <w:rPr>
                <w:sz w:val="18"/>
                <w:szCs w:val="18"/>
              </w:rPr>
              <w:t>Reserved</w:t>
            </w:r>
          </w:p>
        </w:tc>
      </w:tr>
    </w:tbl>
    <w:p w14:paraId="1B41F8CA" w14:textId="77777777" w:rsidR="001A7ECA" w:rsidRPr="00410F80" w:rsidRDefault="001A7ECA" w:rsidP="00A02E6B">
      <w:pPr>
        <w:pStyle w:val="T"/>
        <w:spacing w:after="0" w:line="240" w:lineRule="auto"/>
        <w:rPr>
          <w:rFonts w:ascii="Arial" w:hAnsi="Arial" w:cs="Arial"/>
          <w:b/>
        </w:rPr>
      </w:pPr>
    </w:p>
    <w:sectPr w:rsidR="001A7ECA" w:rsidRPr="00410F80">
      <w:headerReference w:type="even" r:id="rId13"/>
      <w:headerReference w:type="default" r:id="rId14"/>
      <w:footerReference w:type="even" r:id="rId15"/>
      <w:footerReference w:type="default" r:id="rId16"/>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E5A17" w14:textId="77777777" w:rsidR="00776781" w:rsidRDefault="00776781">
      <w:pPr>
        <w:spacing w:after="0" w:line="240" w:lineRule="auto"/>
      </w:pPr>
      <w:r>
        <w:separator/>
      </w:r>
    </w:p>
  </w:endnote>
  <w:endnote w:type="continuationSeparator" w:id="0">
    <w:p w14:paraId="5C8DD924" w14:textId="77777777" w:rsidR="00776781" w:rsidRDefault="00776781">
      <w:pPr>
        <w:spacing w:after="0" w:line="240" w:lineRule="auto"/>
      </w:pPr>
      <w:r>
        <w:continuationSeparator/>
      </w:r>
    </w:p>
  </w:endnote>
  <w:endnote w:type="continuationNotice" w:id="1">
    <w:p w14:paraId="736A9B17" w14:textId="77777777" w:rsidR="00776781" w:rsidRDefault="007767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imesNewRomanPSMT">
    <w:altName w:val="Times New Roman"/>
    <w:charset w:val="00"/>
    <w:family w:val="auto"/>
    <w:pitch w:val="default"/>
    <w:sig w:usb0="00000003" w:usb1="08070000" w:usb2="00000010" w:usb3="00000000" w:csb0="00020001"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9FB5C" w14:textId="0B2EBD75" w:rsidR="00886F33" w:rsidRPr="00594C25" w:rsidRDefault="00886F33"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4</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Pr="00594C25">
      <w:rPr>
        <w:rFonts w:ascii="Times New Roman" w:eastAsia="Malgun Gothic" w:hAnsi="Times New Roman" w:cs="Times New Roman"/>
        <w:sz w:val="20"/>
        <w:szCs w:val="16"/>
        <w:lang w:val="en-GB" w:eastAsia="ko-KR"/>
      </w:rPr>
      <w:t>Gaurang Naik</w:t>
    </w:r>
    <w:r w:rsidRPr="00594C25">
      <w:rPr>
        <w:rFonts w:ascii="Times New Roman" w:eastAsia="Malgun Gothic" w:hAnsi="Times New Roman" w:cs="Times New Roman"/>
        <w:sz w:val="20"/>
        <w:szCs w:val="16"/>
        <w:lang w:val="en-GB"/>
      </w:rPr>
      <w:t>, Qualcomm Inc.</w:t>
    </w:r>
  </w:p>
  <w:p w14:paraId="524C2823" w14:textId="77777777" w:rsidR="00795DA9" w:rsidRDefault="00795DA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51693" w14:textId="7B79AA58" w:rsidR="00886F33" w:rsidRPr="00594C25" w:rsidRDefault="00886F33"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1</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Pr="00594C25">
      <w:rPr>
        <w:rFonts w:ascii="Times New Roman" w:eastAsia="Malgun Gothic" w:hAnsi="Times New Roman" w:cs="Times New Roman"/>
        <w:sz w:val="20"/>
        <w:szCs w:val="16"/>
        <w:lang w:val="en-GB" w:eastAsia="ko-KR"/>
      </w:rPr>
      <w:t>Gaurang Naik</w:t>
    </w:r>
    <w:r w:rsidRPr="00594C25">
      <w:rPr>
        <w:rFonts w:ascii="Times New Roman" w:eastAsia="Malgun Gothic" w:hAnsi="Times New Roman" w:cs="Times New Roman"/>
        <w:sz w:val="20"/>
        <w:szCs w:val="16"/>
        <w:lang w:val="en-GB"/>
      </w:rPr>
      <w:t>, Qualcomm Inc.</w:t>
    </w:r>
  </w:p>
  <w:p w14:paraId="3C3D2C01" w14:textId="77777777" w:rsidR="00795DA9" w:rsidRDefault="00795DA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F904B" w14:textId="77777777" w:rsidR="00776781" w:rsidRDefault="00776781">
      <w:pPr>
        <w:spacing w:after="0" w:line="240" w:lineRule="auto"/>
      </w:pPr>
      <w:r>
        <w:separator/>
      </w:r>
    </w:p>
  </w:footnote>
  <w:footnote w:type="continuationSeparator" w:id="0">
    <w:p w14:paraId="4DD6402F" w14:textId="77777777" w:rsidR="00776781" w:rsidRDefault="00776781">
      <w:pPr>
        <w:spacing w:after="0" w:line="240" w:lineRule="auto"/>
      </w:pPr>
      <w:r>
        <w:continuationSeparator/>
      </w:r>
    </w:p>
  </w:footnote>
  <w:footnote w:type="continuationNotice" w:id="1">
    <w:p w14:paraId="71D37E7E" w14:textId="77777777" w:rsidR="00776781" w:rsidRDefault="0077678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22B77B3B" w:rsidR="00886F33" w:rsidRPr="002D636E" w:rsidRDefault="00462F81"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August</w:t>
    </w:r>
    <w:r w:rsidR="00886F33">
      <w:rPr>
        <w:rFonts w:ascii="Times New Roman" w:eastAsia="Malgun Gothic" w:hAnsi="Times New Roman" w:cs="Times New Roman"/>
        <w:b/>
        <w:sz w:val="28"/>
        <w:szCs w:val="20"/>
      </w:rPr>
      <w:t xml:space="preserve"> 202</w:t>
    </w:r>
    <w:r w:rsidR="00616D57">
      <w:rPr>
        <w:rFonts w:ascii="Times New Roman" w:eastAsia="Malgun Gothic" w:hAnsi="Times New Roman" w:cs="Times New Roman"/>
        <w:b/>
        <w:sz w:val="28"/>
        <w:szCs w:val="20"/>
      </w:rPr>
      <w:t>1</w:t>
    </w:r>
    <w:r w:rsidR="00886F33">
      <w:rPr>
        <w:rFonts w:ascii="Times New Roman" w:eastAsia="Malgun Gothic" w:hAnsi="Times New Roman" w:cs="Times New Roman"/>
        <w:b/>
        <w:sz w:val="28"/>
        <w:szCs w:val="20"/>
      </w:rPr>
      <w:tab/>
    </w:r>
    <w:r w:rsidR="00886F33">
      <w:rPr>
        <w:rFonts w:ascii="Times New Roman" w:eastAsia="Malgun Gothic" w:hAnsi="Times New Roman" w:cs="Times New Roman"/>
        <w:b/>
        <w:sz w:val="28"/>
        <w:szCs w:val="20"/>
        <w:lang w:val="en-GB"/>
      </w:rPr>
      <w:tab/>
    </w:r>
    <w:r w:rsidR="00886F33" w:rsidRPr="00B31A3B">
      <w:rPr>
        <w:rFonts w:ascii="Times New Roman" w:eastAsia="Malgun Gothic" w:hAnsi="Times New Roman" w:cs="Times New Roman"/>
        <w:b/>
        <w:sz w:val="28"/>
        <w:szCs w:val="20"/>
        <w:lang w:val="en-GB"/>
      </w:rPr>
      <w:t>doc.: IEEE 802.11-</w:t>
    </w:r>
    <w:r w:rsidR="00886F33">
      <w:rPr>
        <w:rFonts w:ascii="Times New Roman" w:eastAsia="Malgun Gothic" w:hAnsi="Times New Roman" w:cs="Times New Roman"/>
        <w:b/>
        <w:sz w:val="28"/>
        <w:szCs w:val="20"/>
        <w:lang w:val="en-GB"/>
      </w:rPr>
      <w:t>21</w:t>
    </w:r>
    <w:r w:rsidR="00886F33" w:rsidRPr="00B31A3B">
      <w:rPr>
        <w:rFonts w:ascii="Times New Roman" w:eastAsia="Malgun Gothic" w:hAnsi="Times New Roman" w:cs="Times New Roman"/>
        <w:b/>
        <w:sz w:val="28"/>
        <w:szCs w:val="20"/>
        <w:lang w:val="en-GB"/>
      </w:rPr>
      <w:t>/</w:t>
    </w:r>
    <w:r w:rsidR="00B674B5">
      <w:rPr>
        <w:rFonts w:ascii="Times New Roman" w:eastAsia="Malgun Gothic" w:hAnsi="Times New Roman" w:cs="Times New Roman"/>
        <w:b/>
        <w:sz w:val="28"/>
        <w:szCs w:val="20"/>
        <w:lang w:val="en-GB"/>
      </w:rPr>
      <w:t>1264</w:t>
    </w:r>
    <w:r w:rsidR="0041707D">
      <w:rPr>
        <w:rFonts w:ascii="Times New Roman" w:eastAsia="Malgun Gothic" w:hAnsi="Times New Roman" w:cs="Times New Roman"/>
        <w:b/>
        <w:sz w:val="28"/>
        <w:szCs w:val="20"/>
        <w:lang w:val="en-GB"/>
      </w:rPr>
      <w:t>r0</w:t>
    </w:r>
    <w:r w:rsidR="00886F33" w:rsidRPr="00CB5571">
      <w:rPr>
        <w:rFonts w:ascii="Times New Roman" w:eastAsia="Malgun Gothic" w:hAnsi="Times New Roman" w:cs="Times New Roman"/>
        <w:b/>
        <w:sz w:val="28"/>
        <w:szCs w:val="20"/>
        <w:lang w:val="en-GB"/>
      </w:rPr>
      <w:fldChar w:fldCharType="begin"/>
    </w:r>
    <w:r w:rsidR="00886F33" w:rsidRPr="00CB5571">
      <w:rPr>
        <w:rFonts w:ascii="Times New Roman" w:eastAsia="Malgun Gothic" w:hAnsi="Times New Roman" w:cs="Times New Roman"/>
        <w:b/>
        <w:sz w:val="28"/>
        <w:szCs w:val="20"/>
        <w:lang w:val="en-GB"/>
      </w:rPr>
      <w:instrText xml:space="preserve"> TITLE  \* MERGEFORMAT </w:instrText>
    </w:r>
    <w:r w:rsidR="00886F33"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36470DB8" w:rsidR="00886F33" w:rsidRPr="00DE6B44" w:rsidRDefault="00462F81"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August</w:t>
    </w:r>
    <w:r w:rsidR="00886F33">
      <w:rPr>
        <w:rFonts w:ascii="Times New Roman" w:eastAsia="Malgun Gothic" w:hAnsi="Times New Roman" w:cs="Times New Roman"/>
        <w:b/>
        <w:sz w:val="28"/>
        <w:szCs w:val="20"/>
      </w:rPr>
      <w:t xml:space="preserve"> 2021</w:t>
    </w:r>
    <w:r w:rsidR="00886F33">
      <w:rPr>
        <w:rFonts w:ascii="Times New Roman" w:eastAsia="Malgun Gothic" w:hAnsi="Times New Roman" w:cs="Times New Roman"/>
        <w:b/>
        <w:sz w:val="28"/>
        <w:szCs w:val="20"/>
      </w:rPr>
      <w:tab/>
    </w:r>
    <w:r w:rsidR="002D30C7">
      <w:rPr>
        <w:rFonts w:ascii="Times New Roman" w:eastAsia="Malgun Gothic" w:hAnsi="Times New Roman" w:cs="Times New Roman"/>
        <w:b/>
        <w:sz w:val="28"/>
        <w:szCs w:val="20"/>
        <w:lang w:val="en-GB"/>
      </w:rPr>
      <w:tab/>
    </w:r>
    <w:r w:rsidR="00886F33" w:rsidRPr="00B31A3B">
      <w:rPr>
        <w:rFonts w:ascii="Times New Roman" w:eastAsia="Malgun Gothic" w:hAnsi="Times New Roman" w:cs="Times New Roman"/>
        <w:b/>
        <w:sz w:val="28"/>
        <w:szCs w:val="20"/>
        <w:lang w:val="en-GB"/>
      </w:rPr>
      <w:t>doc.: IEEE 802.11-</w:t>
    </w:r>
    <w:r w:rsidR="00886F33">
      <w:rPr>
        <w:rFonts w:ascii="Times New Roman" w:eastAsia="Malgun Gothic" w:hAnsi="Times New Roman" w:cs="Times New Roman"/>
        <w:b/>
        <w:sz w:val="28"/>
        <w:szCs w:val="20"/>
        <w:lang w:val="en-GB"/>
      </w:rPr>
      <w:t>21</w:t>
    </w:r>
    <w:r w:rsidR="00886F33" w:rsidRPr="00B31A3B">
      <w:rPr>
        <w:rFonts w:ascii="Times New Roman" w:eastAsia="Malgun Gothic" w:hAnsi="Times New Roman" w:cs="Times New Roman"/>
        <w:b/>
        <w:sz w:val="28"/>
        <w:szCs w:val="20"/>
        <w:lang w:val="en-GB"/>
      </w:rPr>
      <w:t>/</w:t>
    </w:r>
    <w:r w:rsidR="00036EF8">
      <w:rPr>
        <w:rFonts w:ascii="Times New Roman" w:eastAsia="Malgun Gothic" w:hAnsi="Times New Roman" w:cs="Times New Roman"/>
        <w:b/>
        <w:sz w:val="28"/>
        <w:szCs w:val="20"/>
        <w:lang w:val="en-GB"/>
      </w:rPr>
      <w:t>1264</w:t>
    </w:r>
    <w:r w:rsidR="0041707D">
      <w:rPr>
        <w:rFonts w:ascii="Times New Roman" w:eastAsia="Malgun Gothic" w:hAnsi="Times New Roman" w:cs="Times New Roman"/>
        <w:b/>
        <w:sz w:val="28"/>
        <w:szCs w:val="20"/>
        <w:lang w:val="en-GB"/>
      </w:rPr>
      <w:t>r0</w:t>
    </w:r>
    <w:r w:rsidR="00886F33" w:rsidRPr="00CB5571">
      <w:rPr>
        <w:rFonts w:ascii="Times New Roman" w:eastAsia="Malgun Gothic" w:hAnsi="Times New Roman" w:cs="Times New Roman"/>
        <w:b/>
        <w:sz w:val="28"/>
        <w:szCs w:val="20"/>
        <w:lang w:val="en-GB"/>
      </w:rPr>
      <w:fldChar w:fldCharType="begin"/>
    </w:r>
    <w:r w:rsidR="00886F33" w:rsidRPr="00CB5571">
      <w:rPr>
        <w:rFonts w:ascii="Times New Roman" w:eastAsia="Malgun Gothic" w:hAnsi="Times New Roman" w:cs="Times New Roman"/>
        <w:b/>
        <w:sz w:val="28"/>
        <w:szCs w:val="20"/>
        <w:lang w:val="en-GB"/>
      </w:rPr>
      <w:instrText xml:space="preserve"> TITLE  \* MERGEFORMAT </w:instrText>
    </w:r>
    <w:r w:rsidR="00886F33" w:rsidRPr="00CB5571">
      <w:rPr>
        <w:rFonts w:ascii="Times New Roman" w:eastAsia="Malgun Gothic" w:hAnsi="Times New Roman" w:cs="Times New Roman"/>
        <w:b/>
        <w:sz w:val="28"/>
        <w:szCs w:val="20"/>
        <w:lang w:val="en-GB"/>
      </w:rPr>
      <w:fldChar w:fldCharType="end"/>
    </w:r>
    <w:r w:rsidR="00886F33"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26"/>
    <w:multiLevelType w:val="multilevel"/>
    <w:tmpl w:val="000008A9"/>
    <w:lvl w:ilvl="0">
      <w:start w:val="6"/>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2" w15:restartNumberingAfterBreak="0">
    <w:nsid w:val="00000427"/>
    <w:multiLevelType w:val="multilevel"/>
    <w:tmpl w:val="000008AA"/>
    <w:lvl w:ilvl="0">
      <w:start w:val="14"/>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3"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4"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603F1D0C"/>
    <w:multiLevelType w:val="hybridMultilevel"/>
    <w:tmpl w:val="40E89A36"/>
    <w:lvl w:ilvl="0" w:tplc="8E060020">
      <w:start w:val="3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B224512"/>
    <w:multiLevelType w:val="hybridMultilevel"/>
    <w:tmpl w:val="E3C0CB34"/>
    <w:lvl w:ilvl="0" w:tplc="6E38D444">
      <w:start w:val="35"/>
      <w:numFmt w:val="bullet"/>
      <w:lvlText w:val="—"/>
      <w:lvlJc w:val="left"/>
      <w:pPr>
        <w:ind w:left="720" w:hanging="360"/>
      </w:pPr>
      <w:rPr>
        <w:rFonts w:ascii="TimesNewRomanPSMT" w:eastAsia="TimesNewRomanPSMT" w:hAnsiTheme="minorHAnsi" w:cs="TimesNewRomanPSMT" w:hint="eastAsia"/>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5"/>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1"/>
  </w:num>
  <w:num w:numId="28">
    <w:abstractNumId w:val="6"/>
  </w:num>
  <w:num w:numId="29">
    <w:abstractNumId w:val="2"/>
  </w:num>
  <w:num w:numId="30">
    <w:abstractNumId w:val="7"/>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aurang Naik">
    <w15:presenceInfo w15:providerId="AD" w15:userId="S::gnaik@qti.qualcomm.com::095fd180-9166-4a3e-8ca1-a5959fa5cd48"/>
  </w15:person>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27F"/>
    <w:rsid w:val="0000109D"/>
    <w:rsid w:val="0000137F"/>
    <w:rsid w:val="00001B0E"/>
    <w:rsid w:val="00001C13"/>
    <w:rsid w:val="000021B7"/>
    <w:rsid w:val="00002CEE"/>
    <w:rsid w:val="0000346E"/>
    <w:rsid w:val="0000349F"/>
    <w:rsid w:val="000034E7"/>
    <w:rsid w:val="0000376B"/>
    <w:rsid w:val="00003A8D"/>
    <w:rsid w:val="00003CFF"/>
    <w:rsid w:val="00003EB0"/>
    <w:rsid w:val="00004054"/>
    <w:rsid w:val="0000407F"/>
    <w:rsid w:val="0000418A"/>
    <w:rsid w:val="0000425F"/>
    <w:rsid w:val="000042A8"/>
    <w:rsid w:val="00004366"/>
    <w:rsid w:val="0000454C"/>
    <w:rsid w:val="000050C9"/>
    <w:rsid w:val="000051DA"/>
    <w:rsid w:val="000057B8"/>
    <w:rsid w:val="00005E26"/>
    <w:rsid w:val="00006085"/>
    <w:rsid w:val="000061CE"/>
    <w:rsid w:val="0000670B"/>
    <w:rsid w:val="00006C87"/>
    <w:rsid w:val="00006D87"/>
    <w:rsid w:val="00006E3E"/>
    <w:rsid w:val="00006F43"/>
    <w:rsid w:val="0000712B"/>
    <w:rsid w:val="0000735E"/>
    <w:rsid w:val="000075F2"/>
    <w:rsid w:val="0001010B"/>
    <w:rsid w:val="000101F7"/>
    <w:rsid w:val="00010861"/>
    <w:rsid w:val="0001100D"/>
    <w:rsid w:val="00011A2D"/>
    <w:rsid w:val="00012B73"/>
    <w:rsid w:val="00012CFF"/>
    <w:rsid w:val="00012DC2"/>
    <w:rsid w:val="00012F68"/>
    <w:rsid w:val="0001327E"/>
    <w:rsid w:val="000133AB"/>
    <w:rsid w:val="00013593"/>
    <w:rsid w:val="00013C63"/>
    <w:rsid w:val="00013C9D"/>
    <w:rsid w:val="00014061"/>
    <w:rsid w:val="000145B0"/>
    <w:rsid w:val="00014A66"/>
    <w:rsid w:val="00014BBF"/>
    <w:rsid w:val="00014BFB"/>
    <w:rsid w:val="000150F3"/>
    <w:rsid w:val="00015B87"/>
    <w:rsid w:val="00015D87"/>
    <w:rsid w:val="000169EF"/>
    <w:rsid w:val="0002066B"/>
    <w:rsid w:val="00020853"/>
    <w:rsid w:val="00020C64"/>
    <w:rsid w:val="00020DC3"/>
    <w:rsid w:val="00020EFB"/>
    <w:rsid w:val="0002104D"/>
    <w:rsid w:val="00021DBE"/>
    <w:rsid w:val="000222F5"/>
    <w:rsid w:val="000222FF"/>
    <w:rsid w:val="00022523"/>
    <w:rsid w:val="00022B10"/>
    <w:rsid w:val="00022C66"/>
    <w:rsid w:val="00022EB4"/>
    <w:rsid w:val="00023039"/>
    <w:rsid w:val="00023245"/>
    <w:rsid w:val="00023289"/>
    <w:rsid w:val="00023D4D"/>
    <w:rsid w:val="00024ABC"/>
    <w:rsid w:val="00024C30"/>
    <w:rsid w:val="00024E44"/>
    <w:rsid w:val="000253CF"/>
    <w:rsid w:val="00025963"/>
    <w:rsid w:val="00025A9F"/>
    <w:rsid w:val="00025C37"/>
    <w:rsid w:val="00025C43"/>
    <w:rsid w:val="00025C6E"/>
    <w:rsid w:val="00025FCF"/>
    <w:rsid w:val="00026291"/>
    <w:rsid w:val="0002695B"/>
    <w:rsid w:val="00026A93"/>
    <w:rsid w:val="00026BA8"/>
    <w:rsid w:val="00027040"/>
    <w:rsid w:val="00030020"/>
    <w:rsid w:val="0003003F"/>
    <w:rsid w:val="000303D1"/>
    <w:rsid w:val="00030788"/>
    <w:rsid w:val="000308D4"/>
    <w:rsid w:val="00030A60"/>
    <w:rsid w:val="00030B2B"/>
    <w:rsid w:val="00030E14"/>
    <w:rsid w:val="00030FEC"/>
    <w:rsid w:val="00031137"/>
    <w:rsid w:val="000313FA"/>
    <w:rsid w:val="0003196E"/>
    <w:rsid w:val="000320C5"/>
    <w:rsid w:val="000321D0"/>
    <w:rsid w:val="0003312C"/>
    <w:rsid w:val="00033423"/>
    <w:rsid w:val="000338EC"/>
    <w:rsid w:val="0003417D"/>
    <w:rsid w:val="0003420E"/>
    <w:rsid w:val="0003469D"/>
    <w:rsid w:val="00034764"/>
    <w:rsid w:val="000347D1"/>
    <w:rsid w:val="00034CE8"/>
    <w:rsid w:val="00035235"/>
    <w:rsid w:val="000353CF"/>
    <w:rsid w:val="00035573"/>
    <w:rsid w:val="000355E5"/>
    <w:rsid w:val="00035CD0"/>
    <w:rsid w:val="00036478"/>
    <w:rsid w:val="00036DB4"/>
    <w:rsid w:val="00036EF8"/>
    <w:rsid w:val="000374AE"/>
    <w:rsid w:val="000379F8"/>
    <w:rsid w:val="00040100"/>
    <w:rsid w:val="0004029D"/>
    <w:rsid w:val="000402A4"/>
    <w:rsid w:val="00040304"/>
    <w:rsid w:val="000407F8"/>
    <w:rsid w:val="00040FD6"/>
    <w:rsid w:val="00041354"/>
    <w:rsid w:val="00041881"/>
    <w:rsid w:val="00041A26"/>
    <w:rsid w:val="00041AAB"/>
    <w:rsid w:val="00041B4C"/>
    <w:rsid w:val="00041B74"/>
    <w:rsid w:val="00042AA6"/>
    <w:rsid w:val="00042B02"/>
    <w:rsid w:val="00042F67"/>
    <w:rsid w:val="00043360"/>
    <w:rsid w:val="0004378A"/>
    <w:rsid w:val="00044579"/>
    <w:rsid w:val="00044802"/>
    <w:rsid w:val="000449A6"/>
    <w:rsid w:val="00044A80"/>
    <w:rsid w:val="000450C2"/>
    <w:rsid w:val="00045796"/>
    <w:rsid w:val="00045CE6"/>
    <w:rsid w:val="00046D39"/>
    <w:rsid w:val="00047550"/>
    <w:rsid w:val="0004789D"/>
    <w:rsid w:val="00047B4A"/>
    <w:rsid w:val="000501BC"/>
    <w:rsid w:val="000506D6"/>
    <w:rsid w:val="00050C6B"/>
    <w:rsid w:val="000512E7"/>
    <w:rsid w:val="00051343"/>
    <w:rsid w:val="000518EE"/>
    <w:rsid w:val="00051CA1"/>
    <w:rsid w:val="00051E3A"/>
    <w:rsid w:val="00051FC8"/>
    <w:rsid w:val="00052084"/>
    <w:rsid w:val="000520BF"/>
    <w:rsid w:val="00052A2F"/>
    <w:rsid w:val="00052F1D"/>
    <w:rsid w:val="00052FE3"/>
    <w:rsid w:val="00053124"/>
    <w:rsid w:val="00053617"/>
    <w:rsid w:val="00054452"/>
    <w:rsid w:val="00054850"/>
    <w:rsid w:val="000548F9"/>
    <w:rsid w:val="00055005"/>
    <w:rsid w:val="000552F0"/>
    <w:rsid w:val="000552F9"/>
    <w:rsid w:val="000555DF"/>
    <w:rsid w:val="000559E7"/>
    <w:rsid w:val="000560D3"/>
    <w:rsid w:val="000560FB"/>
    <w:rsid w:val="0005622E"/>
    <w:rsid w:val="00056265"/>
    <w:rsid w:val="00056CD5"/>
    <w:rsid w:val="00056FC9"/>
    <w:rsid w:val="000572FD"/>
    <w:rsid w:val="00057C0F"/>
    <w:rsid w:val="00057E27"/>
    <w:rsid w:val="00060623"/>
    <w:rsid w:val="000606B9"/>
    <w:rsid w:val="000607C7"/>
    <w:rsid w:val="00060A62"/>
    <w:rsid w:val="00060B99"/>
    <w:rsid w:val="000611CD"/>
    <w:rsid w:val="000616A9"/>
    <w:rsid w:val="00061786"/>
    <w:rsid w:val="0006181A"/>
    <w:rsid w:val="0006193E"/>
    <w:rsid w:val="0006217A"/>
    <w:rsid w:val="0006295A"/>
    <w:rsid w:val="00062A16"/>
    <w:rsid w:val="00062EA1"/>
    <w:rsid w:val="00063139"/>
    <w:rsid w:val="0006337F"/>
    <w:rsid w:val="0006361F"/>
    <w:rsid w:val="0006369A"/>
    <w:rsid w:val="00063F61"/>
    <w:rsid w:val="00063F77"/>
    <w:rsid w:val="000642BF"/>
    <w:rsid w:val="00064B9E"/>
    <w:rsid w:val="00064CA4"/>
    <w:rsid w:val="00064EB1"/>
    <w:rsid w:val="0006523F"/>
    <w:rsid w:val="00065954"/>
    <w:rsid w:val="00065C5F"/>
    <w:rsid w:val="000664AD"/>
    <w:rsid w:val="0006653E"/>
    <w:rsid w:val="000666D6"/>
    <w:rsid w:val="000668B3"/>
    <w:rsid w:val="00066A5D"/>
    <w:rsid w:val="00066F7A"/>
    <w:rsid w:val="000670EC"/>
    <w:rsid w:val="000672C0"/>
    <w:rsid w:val="00067BAC"/>
    <w:rsid w:val="00070776"/>
    <w:rsid w:val="00071047"/>
    <w:rsid w:val="00071714"/>
    <w:rsid w:val="000719D0"/>
    <w:rsid w:val="00071AD5"/>
    <w:rsid w:val="00072C1E"/>
    <w:rsid w:val="00072C8D"/>
    <w:rsid w:val="00072D2E"/>
    <w:rsid w:val="00073074"/>
    <w:rsid w:val="0007328E"/>
    <w:rsid w:val="00073658"/>
    <w:rsid w:val="00074968"/>
    <w:rsid w:val="0007496C"/>
    <w:rsid w:val="00075023"/>
    <w:rsid w:val="000750A6"/>
    <w:rsid w:val="000753E8"/>
    <w:rsid w:val="000754CA"/>
    <w:rsid w:val="0007648D"/>
    <w:rsid w:val="00076D15"/>
    <w:rsid w:val="00076E60"/>
    <w:rsid w:val="00076F21"/>
    <w:rsid w:val="00077B51"/>
    <w:rsid w:val="00077BDD"/>
    <w:rsid w:val="00080C79"/>
    <w:rsid w:val="000810B1"/>
    <w:rsid w:val="00081183"/>
    <w:rsid w:val="00081211"/>
    <w:rsid w:val="00081606"/>
    <w:rsid w:val="00081D53"/>
    <w:rsid w:val="00081DAB"/>
    <w:rsid w:val="00081E0F"/>
    <w:rsid w:val="00082015"/>
    <w:rsid w:val="000820B1"/>
    <w:rsid w:val="000820BA"/>
    <w:rsid w:val="000820EE"/>
    <w:rsid w:val="0008215B"/>
    <w:rsid w:val="000823F7"/>
    <w:rsid w:val="0008351A"/>
    <w:rsid w:val="000837FA"/>
    <w:rsid w:val="0008394E"/>
    <w:rsid w:val="00083B0A"/>
    <w:rsid w:val="00083B74"/>
    <w:rsid w:val="00084409"/>
    <w:rsid w:val="0008442C"/>
    <w:rsid w:val="00084493"/>
    <w:rsid w:val="00084C5C"/>
    <w:rsid w:val="00086127"/>
    <w:rsid w:val="00086235"/>
    <w:rsid w:val="00086A2F"/>
    <w:rsid w:val="00086F24"/>
    <w:rsid w:val="00086F31"/>
    <w:rsid w:val="000870A1"/>
    <w:rsid w:val="00087766"/>
    <w:rsid w:val="00087874"/>
    <w:rsid w:val="00090083"/>
    <w:rsid w:val="000905CA"/>
    <w:rsid w:val="00090A94"/>
    <w:rsid w:val="00090F21"/>
    <w:rsid w:val="00090F51"/>
    <w:rsid w:val="0009101D"/>
    <w:rsid w:val="00091573"/>
    <w:rsid w:val="00091772"/>
    <w:rsid w:val="00091C8D"/>
    <w:rsid w:val="00091FBB"/>
    <w:rsid w:val="000920CA"/>
    <w:rsid w:val="000922C2"/>
    <w:rsid w:val="0009251D"/>
    <w:rsid w:val="00092DB7"/>
    <w:rsid w:val="00092E90"/>
    <w:rsid w:val="00093047"/>
    <w:rsid w:val="0009317B"/>
    <w:rsid w:val="0009325D"/>
    <w:rsid w:val="00093812"/>
    <w:rsid w:val="00094010"/>
    <w:rsid w:val="000940BA"/>
    <w:rsid w:val="0009471E"/>
    <w:rsid w:val="00094733"/>
    <w:rsid w:val="000948F5"/>
    <w:rsid w:val="00094914"/>
    <w:rsid w:val="000949F2"/>
    <w:rsid w:val="00094B7C"/>
    <w:rsid w:val="00094B87"/>
    <w:rsid w:val="00094DC0"/>
    <w:rsid w:val="00095363"/>
    <w:rsid w:val="00095CB6"/>
    <w:rsid w:val="000960C9"/>
    <w:rsid w:val="000966FB"/>
    <w:rsid w:val="000967F9"/>
    <w:rsid w:val="00096AF7"/>
    <w:rsid w:val="00096FAC"/>
    <w:rsid w:val="00096FD6"/>
    <w:rsid w:val="000978F7"/>
    <w:rsid w:val="00097ECF"/>
    <w:rsid w:val="000A00AD"/>
    <w:rsid w:val="000A0610"/>
    <w:rsid w:val="000A099E"/>
    <w:rsid w:val="000A09AB"/>
    <w:rsid w:val="000A09D1"/>
    <w:rsid w:val="000A0B76"/>
    <w:rsid w:val="000A12BA"/>
    <w:rsid w:val="000A16D9"/>
    <w:rsid w:val="000A174B"/>
    <w:rsid w:val="000A197F"/>
    <w:rsid w:val="000A21CE"/>
    <w:rsid w:val="000A24A6"/>
    <w:rsid w:val="000A2757"/>
    <w:rsid w:val="000A2969"/>
    <w:rsid w:val="000A2A46"/>
    <w:rsid w:val="000A2A81"/>
    <w:rsid w:val="000A2EC3"/>
    <w:rsid w:val="000A2F5A"/>
    <w:rsid w:val="000A3506"/>
    <w:rsid w:val="000A3561"/>
    <w:rsid w:val="000A3951"/>
    <w:rsid w:val="000A3D42"/>
    <w:rsid w:val="000A412F"/>
    <w:rsid w:val="000A41C6"/>
    <w:rsid w:val="000A4286"/>
    <w:rsid w:val="000A4A75"/>
    <w:rsid w:val="000A58BE"/>
    <w:rsid w:val="000A5F98"/>
    <w:rsid w:val="000A66F8"/>
    <w:rsid w:val="000A6854"/>
    <w:rsid w:val="000A6C9F"/>
    <w:rsid w:val="000A6F26"/>
    <w:rsid w:val="000A7151"/>
    <w:rsid w:val="000A74DB"/>
    <w:rsid w:val="000A76C8"/>
    <w:rsid w:val="000A7819"/>
    <w:rsid w:val="000A7C44"/>
    <w:rsid w:val="000B12CD"/>
    <w:rsid w:val="000B16B1"/>
    <w:rsid w:val="000B1AAB"/>
    <w:rsid w:val="000B1C77"/>
    <w:rsid w:val="000B2118"/>
    <w:rsid w:val="000B22AA"/>
    <w:rsid w:val="000B3024"/>
    <w:rsid w:val="000B327F"/>
    <w:rsid w:val="000B3334"/>
    <w:rsid w:val="000B35BA"/>
    <w:rsid w:val="000B3897"/>
    <w:rsid w:val="000B4007"/>
    <w:rsid w:val="000B47A1"/>
    <w:rsid w:val="000B58E6"/>
    <w:rsid w:val="000B5E03"/>
    <w:rsid w:val="000B5FCA"/>
    <w:rsid w:val="000B612D"/>
    <w:rsid w:val="000B6348"/>
    <w:rsid w:val="000B63E4"/>
    <w:rsid w:val="000B643C"/>
    <w:rsid w:val="000B654F"/>
    <w:rsid w:val="000B6ABE"/>
    <w:rsid w:val="000B7352"/>
    <w:rsid w:val="000B73E1"/>
    <w:rsid w:val="000C00ED"/>
    <w:rsid w:val="000C0C77"/>
    <w:rsid w:val="000C0D90"/>
    <w:rsid w:val="000C126F"/>
    <w:rsid w:val="000C1B3F"/>
    <w:rsid w:val="000C20F5"/>
    <w:rsid w:val="000C21DD"/>
    <w:rsid w:val="000C26C5"/>
    <w:rsid w:val="000C2E2D"/>
    <w:rsid w:val="000C37C5"/>
    <w:rsid w:val="000C3CFB"/>
    <w:rsid w:val="000C3D42"/>
    <w:rsid w:val="000C40FF"/>
    <w:rsid w:val="000C454F"/>
    <w:rsid w:val="000C46B2"/>
    <w:rsid w:val="000C474E"/>
    <w:rsid w:val="000C4A5D"/>
    <w:rsid w:val="000C4BFA"/>
    <w:rsid w:val="000C4C73"/>
    <w:rsid w:val="000C5728"/>
    <w:rsid w:val="000C58BD"/>
    <w:rsid w:val="000C5C36"/>
    <w:rsid w:val="000C5C41"/>
    <w:rsid w:val="000C68CF"/>
    <w:rsid w:val="000C725F"/>
    <w:rsid w:val="000C7367"/>
    <w:rsid w:val="000C7773"/>
    <w:rsid w:val="000C778B"/>
    <w:rsid w:val="000C78EF"/>
    <w:rsid w:val="000C7B78"/>
    <w:rsid w:val="000C7ED5"/>
    <w:rsid w:val="000D0675"/>
    <w:rsid w:val="000D0D4C"/>
    <w:rsid w:val="000D120A"/>
    <w:rsid w:val="000D1281"/>
    <w:rsid w:val="000D16E5"/>
    <w:rsid w:val="000D1791"/>
    <w:rsid w:val="000D1AB1"/>
    <w:rsid w:val="000D1CA0"/>
    <w:rsid w:val="000D29D7"/>
    <w:rsid w:val="000D31FD"/>
    <w:rsid w:val="000D3568"/>
    <w:rsid w:val="000D3693"/>
    <w:rsid w:val="000D374D"/>
    <w:rsid w:val="000D389E"/>
    <w:rsid w:val="000D41D4"/>
    <w:rsid w:val="000D45A9"/>
    <w:rsid w:val="000D487F"/>
    <w:rsid w:val="000D4CA3"/>
    <w:rsid w:val="000D4F07"/>
    <w:rsid w:val="000D533F"/>
    <w:rsid w:val="000D5342"/>
    <w:rsid w:val="000D70DA"/>
    <w:rsid w:val="000D756C"/>
    <w:rsid w:val="000D7F13"/>
    <w:rsid w:val="000E0323"/>
    <w:rsid w:val="000E0370"/>
    <w:rsid w:val="000E0495"/>
    <w:rsid w:val="000E0AE8"/>
    <w:rsid w:val="000E0DA3"/>
    <w:rsid w:val="000E10B0"/>
    <w:rsid w:val="000E11C0"/>
    <w:rsid w:val="000E168F"/>
    <w:rsid w:val="000E1AEB"/>
    <w:rsid w:val="000E1BBA"/>
    <w:rsid w:val="000E1DA5"/>
    <w:rsid w:val="000E203E"/>
    <w:rsid w:val="000E227D"/>
    <w:rsid w:val="000E232E"/>
    <w:rsid w:val="000E2BC6"/>
    <w:rsid w:val="000E2D86"/>
    <w:rsid w:val="000E2E4A"/>
    <w:rsid w:val="000E301C"/>
    <w:rsid w:val="000E3834"/>
    <w:rsid w:val="000E3D4E"/>
    <w:rsid w:val="000E4102"/>
    <w:rsid w:val="000E4154"/>
    <w:rsid w:val="000E45BA"/>
    <w:rsid w:val="000E50B8"/>
    <w:rsid w:val="000E510A"/>
    <w:rsid w:val="000E53AF"/>
    <w:rsid w:val="000E5501"/>
    <w:rsid w:val="000E5E88"/>
    <w:rsid w:val="000E5F88"/>
    <w:rsid w:val="000E6377"/>
    <w:rsid w:val="000E63C8"/>
    <w:rsid w:val="000E671C"/>
    <w:rsid w:val="000E6939"/>
    <w:rsid w:val="000E6F2A"/>
    <w:rsid w:val="000E70D2"/>
    <w:rsid w:val="000F0154"/>
    <w:rsid w:val="000F0260"/>
    <w:rsid w:val="000F1520"/>
    <w:rsid w:val="000F1A1F"/>
    <w:rsid w:val="000F1B4D"/>
    <w:rsid w:val="000F2028"/>
    <w:rsid w:val="000F247A"/>
    <w:rsid w:val="000F256B"/>
    <w:rsid w:val="000F28A5"/>
    <w:rsid w:val="000F2BC6"/>
    <w:rsid w:val="000F2C22"/>
    <w:rsid w:val="000F2EE3"/>
    <w:rsid w:val="000F30DC"/>
    <w:rsid w:val="000F30EE"/>
    <w:rsid w:val="000F35C8"/>
    <w:rsid w:val="000F456D"/>
    <w:rsid w:val="000F4D1D"/>
    <w:rsid w:val="000F542A"/>
    <w:rsid w:val="000F5577"/>
    <w:rsid w:val="000F559A"/>
    <w:rsid w:val="000F589B"/>
    <w:rsid w:val="000F5E7C"/>
    <w:rsid w:val="000F5E96"/>
    <w:rsid w:val="000F6922"/>
    <w:rsid w:val="000F69F4"/>
    <w:rsid w:val="000F6FBF"/>
    <w:rsid w:val="000F7D1E"/>
    <w:rsid w:val="001012D5"/>
    <w:rsid w:val="001015AD"/>
    <w:rsid w:val="00101AC8"/>
    <w:rsid w:val="00101EE5"/>
    <w:rsid w:val="001028D0"/>
    <w:rsid w:val="00102E85"/>
    <w:rsid w:val="00102E9A"/>
    <w:rsid w:val="00102FE0"/>
    <w:rsid w:val="0010338B"/>
    <w:rsid w:val="001035A9"/>
    <w:rsid w:val="00103977"/>
    <w:rsid w:val="00103C03"/>
    <w:rsid w:val="00104047"/>
    <w:rsid w:val="0010414C"/>
    <w:rsid w:val="00104208"/>
    <w:rsid w:val="001046A6"/>
    <w:rsid w:val="00104C89"/>
    <w:rsid w:val="00104CFA"/>
    <w:rsid w:val="001050DD"/>
    <w:rsid w:val="001051FB"/>
    <w:rsid w:val="00105729"/>
    <w:rsid w:val="00105C21"/>
    <w:rsid w:val="00106648"/>
    <w:rsid w:val="0010674F"/>
    <w:rsid w:val="00106918"/>
    <w:rsid w:val="00106930"/>
    <w:rsid w:val="00106C1D"/>
    <w:rsid w:val="00106CB2"/>
    <w:rsid w:val="00107099"/>
    <w:rsid w:val="0010716B"/>
    <w:rsid w:val="001105AD"/>
    <w:rsid w:val="001105D0"/>
    <w:rsid w:val="00111191"/>
    <w:rsid w:val="001113EF"/>
    <w:rsid w:val="001119AA"/>
    <w:rsid w:val="00111B43"/>
    <w:rsid w:val="00112E24"/>
    <w:rsid w:val="00113E8B"/>
    <w:rsid w:val="00114D06"/>
    <w:rsid w:val="00115056"/>
    <w:rsid w:val="00115A92"/>
    <w:rsid w:val="00115CBD"/>
    <w:rsid w:val="00116A31"/>
    <w:rsid w:val="00117D70"/>
    <w:rsid w:val="00117F02"/>
    <w:rsid w:val="001200EE"/>
    <w:rsid w:val="0012039D"/>
    <w:rsid w:val="001203D1"/>
    <w:rsid w:val="001205C8"/>
    <w:rsid w:val="00120674"/>
    <w:rsid w:val="00120CCA"/>
    <w:rsid w:val="0012180F"/>
    <w:rsid w:val="0012193A"/>
    <w:rsid w:val="001219DB"/>
    <w:rsid w:val="00121B9E"/>
    <w:rsid w:val="00121F86"/>
    <w:rsid w:val="0012351C"/>
    <w:rsid w:val="0012376C"/>
    <w:rsid w:val="001237DC"/>
    <w:rsid w:val="001237FA"/>
    <w:rsid w:val="00123820"/>
    <w:rsid w:val="00123DD0"/>
    <w:rsid w:val="001241BA"/>
    <w:rsid w:val="00124C8D"/>
    <w:rsid w:val="00124D20"/>
    <w:rsid w:val="00125462"/>
    <w:rsid w:val="0012582D"/>
    <w:rsid w:val="00125897"/>
    <w:rsid w:val="001258F9"/>
    <w:rsid w:val="00126604"/>
    <w:rsid w:val="0012678B"/>
    <w:rsid w:val="00127FB3"/>
    <w:rsid w:val="00130B9A"/>
    <w:rsid w:val="00130E77"/>
    <w:rsid w:val="00131A80"/>
    <w:rsid w:val="00131EBC"/>
    <w:rsid w:val="00131FFF"/>
    <w:rsid w:val="0013202E"/>
    <w:rsid w:val="0013231A"/>
    <w:rsid w:val="00132B23"/>
    <w:rsid w:val="0013372F"/>
    <w:rsid w:val="001337F5"/>
    <w:rsid w:val="00133EE3"/>
    <w:rsid w:val="00133F60"/>
    <w:rsid w:val="00133FB0"/>
    <w:rsid w:val="00133FC9"/>
    <w:rsid w:val="0013420E"/>
    <w:rsid w:val="00135286"/>
    <w:rsid w:val="0013555C"/>
    <w:rsid w:val="001358D9"/>
    <w:rsid w:val="00135B45"/>
    <w:rsid w:val="00135D70"/>
    <w:rsid w:val="00135EA7"/>
    <w:rsid w:val="0013641C"/>
    <w:rsid w:val="00136F3D"/>
    <w:rsid w:val="001372D6"/>
    <w:rsid w:val="00137A2B"/>
    <w:rsid w:val="00137D96"/>
    <w:rsid w:val="00137DB8"/>
    <w:rsid w:val="0014012D"/>
    <w:rsid w:val="0014014E"/>
    <w:rsid w:val="00140417"/>
    <w:rsid w:val="00140874"/>
    <w:rsid w:val="00140977"/>
    <w:rsid w:val="001419A4"/>
    <w:rsid w:val="00141AE6"/>
    <w:rsid w:val="001429CC"/>
    <w:rsid w:val="00143233"/>
    <w:rsid w:val="00143240"/>
    <w:rsid w:val="001433FA"/>
    <w:rsid w:val="00143659"/>
    <w:rsid w:val="00143EE7"/>
    <w:rsid w:val="00144269"/>
    <w:rsid w:val="001443B5"/>
    <w:rsid w:val="001443D7"/>
    <w:rsid w:val="00144511"/>
    <w:rsid w:val="00144707"/>
    <w:rsid w:val="0014471D"/>
    <w:rsid w:val="0014473A"/>
    <w:rsid w:val="0014481E"/>
    <w:rsid w:val="0014495B"/>
    <w:rsid w:val="00144D5B"/>
    <w:rsid w:val="001453B4"/>
    <w:rsid w:val="00145B95"/>
    <w:rsid w:val="0014609F"/>
    <w:rsid w:val="0014797A"/>
    <w:rsid w:val="001479D6"/>
    <w:rsid w:val="00147FC3"/>
    <w:rsid w:val="001505D5"/>
    <w:rsid w:val="00150687"/>
    <w:rsid w:val="001507E8"/>
    <w:rsid w:val="00150810"/>
    <w:rsid w:val="0015094C"/>
    <w:rsid w:val="00150B2A"/>
    <w:rsid w:val="001510FB"/>
    <w:rsid w:val="001514B9"/>
    <w:rsid w:val="0015156D"/>
    <w:rsid w:val="00151764"/>
    <w:rsid w:val="00151AC4"/>
    <w:rsid w:val="00151BEA"/>
    <w:rsid w:val="00152807"/>
    <w:rsid w:val="00152961"/>
    <w:rsid w:val="00153381"/>
    <w:rsid w:val="00153658"/>
    <w:rsid w:val="00153E3E"/>
    <w:rsid w:val="00153F7B"/>
    <w:rsid w:val="001541B2"/>
    <w:rsid w:val="0015443E"/>
    <w:rsid w:val="0015498F"/>
    <w:rsid w:val="00154A6D"/>
    <w:rsid w:val="00155B05"/>
    <w:rsid w:val="0015752F"/>
    <w:rsid w:val="00157DBC"/>
    <w:rsid w:val="00157E3B"/>
    <w:rsid w:val="00157EF7"/>
    <w:rsid w:val="0016007D"/>
    <w:rsid w:val="001603D5"/>
    <w:rsid w:val="00160B6B"/>
    <w:rsid w:val="00160BC6"/>
    <w:rsid w:val="00161259"/>
    <w:rsid w:val="0016156F"/>
    <w:rsid w:val="00161900"/>
    <w:rsid w:val="00161F17"/>
    <w:rsid w:val="00162076"/>
    <w:rsid w:val="001624E2"/>
    <w:rsid w:val="00162500"/>
    <w:rsid w:val="00162C5F"/>
    <w:rsid w:val="00162E05"/>
    <w:rsid w:val="00162EAB"/>
    <w:rsid w:val="001631BB"/>
    <w:rsid w:val="00163554"/>
    <w:rsid w:val="001635C6"/>
    <w:rsid w:val="00163843"/>
    <w:rsid w:val="0016486C"/>
    <w:rsid w:val="001648EB"/>
    <w:rsid w:val="001649D4"/>
    <w:rsid w:val="00164D39"/>
    <w:rsid w:val="001660FD"/>
    <w:rsid w:val="001663DC"/>
    <w:rsid w:val="0016690E"/>
    <w:rsid w:val="001674C3"/>
    <w:rsid w:val="00167DD4"/>
    <w:rsid w:val="00167E43"/>
    <w:rsid w:val="00170473"/>
    <w:rsid w:val="001705A5"/>
    <w:rsid w:val="001705CC"/>
    <w:rsid w:val="00170658"/>
    <w:rsid w:val="001708A7"/>
    <w:rsid w:val="00171229"/>
    <w:rsid w:val="001713AD"/>
    <w:rsid w:val="00171499"/>
    <w:rsid w:val="0017215D"/>
    <w:rsid w:val="00172276"/>
    <w:rsid w:val="00173AA4"/>
    <w:rsid w:val="00173CF0"/>
    <w:rsid w:val="00174426"/>
    <w:rsid w:val="001751B1"/>
    <w:rsid w:val="001753C9"/>
    <w:rsid w:val="001753D2"/>
    <w:rsid w:val="00175783"/>
    <w:rsid w:val="00176E00"/>
    <w:rsid w:val="001779F4"/>
    <w:rsid w:val="00180038"/>
    <w:rsid w:val="0018083C"/>
    <w:rsid w:val="001809BE"/>
    <w:rsid w:val="00180C11"/>
    <w:rsid w:val="001812BC"/>
    <w:rsid w:val="00181BA4"/>
    <w:rsid w:val="00182051"/>
    <w:rsid w:val="00182F9F"/>
    <w:rsid w:val="00183119"/>
    <w:rsid w:val="001834B8"/>
    <w:rsid w:val="001836C6"/>
    <w:rsid w:val="0018438C"/>
    <w:rsid w:val="00186074"/>
    <w:rsid w:val="0018612C"/>
    <w:rsid w:val="00186496"/>
    <w:rsid w:val="00186520"/>
    <w:rsid w:val="00186765"/>
    <w:rsid w:val="0018762F"/>
    <w:rsid w:val="00187D57"/>
    <w:rsid w:val="00187E74"/>
    <w:rsid w:val="001901F0"/>
    <w:rsid w:val="001902FA"/>
    <w:rsid w:val="00191019"/>
    <w:rsid w:val="0019104C"/>
    <w:rsid w:val="0019169A"/>
    <w:rsid w:val="00191A15"/>
    <w:rsid w:val="00191DC4"/>
    <w:rsid w:val="00192341"/>
    <w:rsid w:val="0019239A"/>
    <w:rsid w:val="0019256F"/>
    <w:rsid w:val="00192AE6"/>
    <w:rsid w:val="00192C78"/>
    <w:rsid w:val="00192D38"/>
    <w:rsid w:val="00192DD9"/>
    <w:rsid w:val="001932DA"/>
    <w:rsid w:val="001933CA"/>
    <w:rsid w:val="001936FE"/>
    <w:rsid w:val="0019379E"/>
    <w:rsid w:val="00193C8C"/>
    <w:rsid w:val="00193EF7"/>
    <w:rsid w:val="00194197"/>
    <w:rsid w:val="001945AA"/>
    <w:rsid w:val="001947FB"/>
    <w:rsid w:val="001955DA"/>
    <w:rsid w:val="0019587D"/>
    <w:rsid w:val="00195A60"/>
    <w:rsid w:val="00195CD7"/>
    <w:rsid w:val="00195D29"/>
    <w:rsid w:val="00195FCA"/>
    <w:rsid w:val="001962BC"/>
    <w:rsid w:val="001965D3"/>
    <w:rsid w:val="001967AB"/>
    <w:rsid w:val="001970F0"/>
    <w:rsid w:val="001971C7"/>
    <w:rsid w:val="00197276"/>
    <w:rsid w:val="00197E28"/>
    <w:rsid w:val="00197E61"/>
    <w:rsid w:val="00197EE4"/>
    <w:rsid w:val="001A0330"/>
    <w:rsid w:val="001A0AE5"/>
    <w:rsid w:val="001A0E22"/>
    <w:rsid w:val="001A214C"/>
    <w:rsid w:val="001A2C2C"/>
    <w:rsid w:val="001A3C13"/>
    <w:rsid w:val="001A4005"/>
    <w:rsid w:val="001A434A"/>
    <w:rsid w:val="001A462C"/>
    <w:rsid w:val="001A4797"/>
    <w:rsid w:val="001A5DA1"/>
    <w:rsid w:val="001A5ECD"/>
    <w:rsid w:val="001A62E6"/>
    <w:rsid w:val="001A7163"/>
    <w:rsid w:val="001A717B"/>
    <w:rsid w:val="001A7ECA"/>
    <w:rsid w:val="001B0B3F"/>
    <w:rsid w:val="001B0F53"/>
    <w:rsid w:val="001B1ADF"/>
    <w:rsid w:val="001B1E43"/>
    <w:rsid w:val="001B1EF2"/>
    <w:rsid w:val="001B2851"/>
    <w:rsid w:val="001B2D78"/>
    <w:rsid w:val="001B376F"/>
    <w:rsid w:val="001B37C7"/>
    <w:rsid w:val="001B3C30"/>
    <w:rsid w:val="001B446D"/>
    <w:rsid w:val="001B47C3"/>
    <w:rsid w:val="001B481C"/>
    <w:rsid w:val="001B4A97"/>
    <w:rsid w:val="001B4B16"/>
    <w:rsid w:val="001B4F84"/>
    <w:rsid w:val="001B526A"/>
    <w:rsid w:val="001B5E3B"/>
    <w:rsid w:val="001B63A3"/>
    <w:rsid w:val="001B641F"/>
    <w:rsid w:val="001B650B"/>
    <w:rsid w:val="001B6A7A"/>
    <w:rsid w:val="001B6A8A"/>
    <w:rsid w:val="001B7034"/>
    <w:rsid w:val="001B720C"/>
    <w:rsid w:val="001B7936"/>
    <w:rsid w:val="001B7E14"/>
    <w:rsid w:val="001C002F"/>
    <w:rsid w:val="001C0708"/>
    <w:rsid w:val="001C0986"/>
    <w:rsid w:val="001C09FC"/>
    <w:rsid w:val="001C0EBF"/>
    <w:rsid w:val="001C15A5"/>
    <w:rsid w:val="001C1A34"/>
    <w:rsid w:val="001C23A4"/>
    <w:rsid w:val="001C2CE8"/>
    <w:rsid w:val="001C2D43"/>
    <w:rsid w:val="001C2EE9"/>
    <w:rsid w:val="001C2F11"/>
    <w:rsid w:val="001C3084"/>
    <w:rsid w:val="001C33B3"/>
    <w:rsid w:val="001C3B5F"/>
    <w:rsid w:val="001C3F41"/>
    <w:rsid w:val="001C4FF5"/>
    <w:rsid w:val="001C51FA"/>
    <w:rsid w:val="001C5363"/>
    <w:rsid w:val="001C55F0"/>
    <w:rsid w:val="001C5E51"/>
    <w:rsid w:val="001C6AAE"/>
    <w:rsid w:val="001C6E56"/>
    <w:rsid w:val="001C720C"/>
    <w:rsid w:val="001C7513"/>
    <w:rsid w:val="001D052B"/>
    <w:rsid w:val="001D05BE"/>
    <w:rsid w:val="001D077C"/>
    <w:rsid w:val="001D128D"/>
    <w:rsid w:val="001D1F63"/>
    <w:rsid w:val="001D2158"/>
    <w:rsid w:val="001D2A89"/>
    <w:rsid w:val="001D36EE"/>
    <w:rsid w:val="001D39E5"/>
    <w:rsid w:val="001D3AFD"/>
    <w:rsid w:val="001D3C37"/>
    <w:rsid w:val="001D3D6B"/>
    <w:rsid w:val="001D4147"/>
    <w:rsid w:val="001D420A"/>
    <w:rsid w:val="001D4345"/>
    <w:rsid w:val="001D4BF9"/>
    <w:rsid w:val="001D50B7"/>
    <w:rsid w:val="001D59C6"/>
    <w:rsid w:val="001D5BEE"/>
    <w:rsid w:val="001D5E81"/>
    <w:rsid w:val="001D607E"/>
    <w:rsid w:val="001D70EC"/>
    <w:rsid w:val="001D7A5D"/>
    <w:rsid w:val="001D7D4C"/>
    <w:rsid w:val="001E0321"/>
    <w:rsid w:val="001E0914"/>
    <w:rsid w:val="001E0EAC"/>
    <w:rsid w:val="001E0FB3"/>
    <w:rsid w:val="001E12CD"/>
    <w:rsid w:val="001E14E8"/>
    <w:rsid w:val="001E1AE0"/>
    <w:rsid w:val="001E2596"/>
    <w:rsid w:val="001E320E"/>
    <w:rsid w:val="001E353F"/>
    <w:rsid w:val="001E362A"/>
    <w:rsid w:val="001E36A7"/>
    <w:rsid w:val="001E3810"/>
    <w:rsid w:val="001E3895"/>
    <w:rsid w:val="001E3BC1"/>
    <w:rsid w:val="001E3DAB"/>
    <w:rsid w:val="001E3F29"/>
    <w:rsid w:val="001E42B6"/>
    <w:rsid w:val="001E444B"/>
    <w:rsid w:val="001E5551"/>
    <w:rsid w:val="001E57EC"/>
    <w:rsid w:val="001E5E12"/>
    <w:rsid w:val="001E6098"/>
    <w:rsid w:val="001E695A"/>
    <w:rsid w:val="001E79EE"/>
    <w:rsid w:val="001E7BE3"/>
    <w:rsid w:val="001F0073"/>
    <w:rsid w:val="001F021A"/>
    <w:rsid w:val="001F044E"/>
    <w:rsid w:val="001F057F"/>
    <w:rsid w:val="001F0821"/>
    <w:rsid w:val="001F0A04"/>
    <w:rsid w:val="001F0A0E"/>
    <w:rsid w:val="001F0A1B"/>
    <w:rsid w:val="001F0C3A"/>
    <w:rsid w:val="001F0DFE"/>
    <w:rsid w:val="001F0F0F"/>
    <w:rsid w:val="001F1305"/>
    <w:rsid w:val="001F142A"/>
    <w:rsid w:val="001F1AB9"/>
    <w:rsid w:val="001F1AF6"/>
    <w:rsid w:val="001F1F82"/>
    <w:rsid w:val="001F2061"/>
    <w:rsid w:val="001F211B"/>
    <w:rsid w:val="001F239C"/>
    <w:rsid w:val="001F25C7"/>
    <w:rsid w:val="001F3715"/>
    <w:rsid w:val="001F3765"/>
    <w:rsid w:val="001F3BEA"/>
    <w:rsid w:val="001F3CF1"/>
    <w:rsid w:val="001F3EA3"/>
    <w:rsid w:val="001F443E"/>
    <w:rsid w:val="001F4610"/>
    <w:rsid w:val="001F486E"/>
    <w:rsid w:val="001F4982"/>
    <w:rsid w:val="001F4E0B"/>
    <w:rsid w:val="001F4E7D"/>
    <w:rsid w:val="001F5370"/>
    <w:rsid w:val="001F572B"/>
    <w:rsid w:val="001F5787"/>
    <w:rsid w:val="001F6D13"/>
    <w:rsid w:val="001F6D2B"/>
    <w:rsid w:val="001F6FA0"/>
    <w:rsid w:val="001F74DA"/>
    <w:rsid w:val="001F77DB"/>
    <w:rsid w:val="0020010A"/>
    <w:rsid w:val="00200136"/>
    <w:rsid w:val="00200563"/>
    <w:rsid w:val="002005D5"/>
    <w:rsid w:val="0020091E"/>
    <w:rsid w:val="00201757"/>
    <w:rsid w:val="00201EC4"/>
    <w:rsid w:val="0020337A"/>
    <w:rsid w:val="002048D9"/>
    <w:rsid w:val="00204C60"/>
    <w:rsid w:val="00204DB0"/>
    <w:rsid w:val="00205097"/>
    <w:rsid w:val="002050A2"/>
    <w:rsid w:val="0020528D"/>
    <w:rsid w:val="00205823"/>
    <w:rsid w:val="00205CD0"/>
    <w:rsid w:val="00205EF2"/>
    <w:rsid w:val="002061BE"/>
    <w:rsid w:val="00206490"/>
    <w:rsid w:val="00206E4B"/>
    <w:rsid w:val="00206E8F"/>
    <w:rsid w:val="002078BF"/>
    <w:rsid w:val="002078FF"/>
    <w:rsid w:val="002079A0"/>
    <w:rsid w:val="00207C9D"/>
    <w:rsid w:val="002103BB"/>
    <w:rsid w:val="002104BB"/>
    <w:rsid w:val="00210AE1"/>
    <w:rsid w:val="00210D36"/>
    <w:rsid w:val="002113A8"/>
    <w:rsid w:val="002117B5"/>
    <w:rsid w:val="00211CEA"/>
    <w:rsid w:val="0021263B"/>
    <w:rsid w:val="00212676"/>
    <w:rsid w:val="00212678"/>
    <w:rsid w:val="00213220"/>
    <w:rsid w:val="00213420"/>
    <w:rsid w:val="002138F8"/>
    <w:rsid w:val="00214F53"/>
    <w:rsid w:val="00215256"/>
    <w:rsid w:val="002153D6"/>
    <w:rsid w:val="002162FE"/>
    <w:rsid w:val="00216B95"/>
    <w:rsid w:val="00216B98"/>
    <w:rsid w:val="00217258"/>
    <w:rsid w:val="00217BE5"/>
    <w:rsid w:val="002204E1"/>
    <w:rsid w:val="00220574"/>
    <w:rsid w:val="0022063D"/>
    <w:rsid w:val="00220BFD"/>
    <w:rsid w:val="00221492"/>
    <w:rsid w:val="00222B50"/>
    <w:rsid w:val="00222DA3"/>
    <w:rsid w:val="00222EB6"/>
    <w:rsid w:val="00223288"/>
    <w:rsid w:val="00223708"/>
    <w:rsid w:val="00223787"/>
    <w:rsid w:val="002238C7"/>
    <w:rsid w:val="00223E72"/>
    <w:rsid w:val="00224226"/>
    <w:rsid w:val="00224492"/>
    <w:rsid w:val="00224A74"/>
    <w:rsid w:val="00224FD5"/>
    <w:rsid w:val="0022514B"/>
    <w:rsid w:val="00225151"/>
    <w:rsid w:val="0022521C"/>
    <w:rsid w:val="0022554C"/>
    <w:rsid w:val="00225F13"/>
    <w:rsid w:val="00226154"/>
    <w:rsid w:val="00226ACD"/>
    <w:rsid w:val="00226B33"/>
    <w:rsid w:val="0022702C"/>
    <w:rsid w:val="002272A0"/>
    <w:rsid w:val="0022777F"/>
    <w:rsid w:val="00227CA8"/>
    <w:rsid w:val="00227D5E"/>
    <w:rsid w:val="00227E3D"/>
    <w:rsid w:val="00227EB4"/>
    <w:rsid w:val="00230052"/>
    <w:rsid w:val="002300A1"/>
    <w:rsid w:val="00230434"/>
    <w:rsid w:val="00230C95"/>
    <w:rsid w:val="00230F01"/>
    <w:rsid w:val="00230F54"/>
    <w:rsid w:val="00231198"/>
    <w:rsid w:val="00231496"/>
    <w:rsid w:val="00231F20"/>
    <w:rsid w:val="0023222A"/>
    <w:rsid w:val="00232588"/>
    <w:rsid w:val="00232B39"/>
    <w:rsid w:val="0023305C"/>
    <w:rsid w:val="002334C3"/>
    <w:rsid w:val="00233623"/>
    <w:rsid w:val="00233974"/>
    <w:rsid w:val="00234A1D"/>
    <w:rsid w:val="00234DDA"/>
    <w:rsid w:val="002352AB"/>
    <w:rsid w:val="002353F1"/>
    <w:rsid w:val="00236212"/>
    <w:rsid w:val="00236650"/>
    <w:rsid w:val="00236B8D"/>
    <w:rsid w:val="00237234"/>
    <w:rsid w:val="0023744E"/>
    <w:rsid w:val="002374F7"/>
    <w:rsid w:val="00237E6D"/>
    <w:rsid w:val="00240874"/>
    <w:rsid w:val="00240A39"/>
    <w:rsid w:val="00240F91"/>
    <w:rsid w:val="00242233"/>
    <w:rsid w:val="0024297C"/>
    <w:rsid w:val="00242F87"/>
    <w:rsid w:val="002439E0"/>
    <w:rsid w:val="00243B58"/>
    <w:rsid w:val="0024420D"/>
    <w:rsid w:val="002443A3"/>
    <w:rsid w:val="00244875"/>
    <w:rsid w:val="002451E5"/>
    <w:rsid w:val="00245D5C"/>
    <w:rsid w:val="00245EEE"/>
    <w:rsid w:val="0024602B"/>
    <w:rsid w:val="002461CC"/>
    <w:rsid w:val="00246325"/>
    <w:rsid w:val="002469AC"/>
    <w:rsid w:val="00246C42"/>
    <w:rsid w:val="00247245"/>
    <w:rsid w:val="00247394"/>
    <w:rsid w:val="00247553"/>
    <w:rsid w:val="0024774D"/>
    <w:rsid w:val="0025045B"/>
    <w:rsid w:val="00250BD0"/>
    <w:rsid w:val="002517B6"/>
    <w:rsid w:val="002518AE"/>
    <w:rsid w:val="0025198E"/>
    <w:rsid w:val="00251FFD"/>
    <w:rsid w:val="00252FAA"/>
    <w:rsid w:val="00253222"/>
    <w:rsid w:val="00253308"/>
    <w:rsid w:val="00253C98"/>
    <w:rsid w:val="0025499A"/>
    <w:rsid w:val="00254ADE"/>
    <w:rsid w:val="00254DE1"/>
    <w:rsid w:val="002550AA"/>
    <w:rsid w:val="0025590B"/>
    <w:rsid w:val="0025657A"/>
    <w:rsid w:val="00256C07"/>
    <w:rsid w:val="00260388"/>
    <w:rsid w:val="00260567"/>
    <w:rsid w:val="00260ADB"/>
    <w:rsid w:val="0026104E"/>
    <w:rsid w:val="0026125D"/>
    <w:rsid w:val="002614A9"/>
    <w:rsid w:val="002616E3"/>
    <w:rsid w:val="002638A1"/>
    <w:rsid w:val="00263A7C"/>
    <w:rsid w:val="002642D6"/>
    <w:rsid w:val="002647D5"/>
    <w:rsid w:val="00264A62"/>
    <w:rsid w:val="00265CA0"/>
    <w:rsid w:val="00265F4C"/>
    <w:rsid w:val="00266116"/>
    <w:rsid w:val="00267AE6"/>
    <w:rsid w:val="00271090"/>
    <w:rsid w:val="002710A0"/>
    <w:rsid w:val="00271548"/>
    <w:rsid w:val="00272438"/>
    <w:rsid w:val="00272B0C"/>
    <w:rsid w:val="00272B3B"/>
    <w:rsid w:val="00272DCF"/>
    <w:rsid w:val="002731C1"/>
    <w:rsid w:val="00273925"/>
    <w:rsid w:val="0027396A"/>
    <w:rsid w:val="002746A4"/>
    <w:rsid w:val="00274851"/>
    <w:rsid w:val="002748E5"/>
    <w:rsid w:val="00274CA4"/>
    <w:rsid w:val="00274F93"/>
    <w:rsid w:val="00275393"/>
    <w:rsid w:val="002756C5"/>
    <w:rsid w:val="0027572F"/>
    <w:rsid w:val="00276560"/>
    <w:rsid w:val="002765DD"/>
    <w:rsid w:val="0027680E"/>
    <w:rsid w:val="00276C7B"/>
    <w:rsid w:val="00276F0C"/>
    <w:rsid w:val="002770F3"/>
    <w:rsid w:val="002771AB"/>
    <w:rsid w:val="002777C1"/>
    <w:rsid w:val="00277A80"/>
    <w:rsid w:val="00277CE3"/>
    <w:rsid w:val="0028037E"/>
    <w:rsid w:val="00280809"/>
    <w:rsid w:val="00280B2E"/>
    <w:rsid w:val="00280B55"/>
    <w:rsid w:val="00281A45"/>
    <w:rsid w:val="0028286C"/>
    <w:rsid w:val="00282B60"/>
    <w:rsid w:val="00282B92"/>
    <w:rsid w:val="00282E46"/>
    <w:rsid w:val="00284A5F"/>
    <w:rsid w:val="00284DB1"/>
    <w:rsid w:val="002864ED"/>
    <w:rsid w:val="00286840"/>
    <w:rsid w:val="00286A80"/>
    <w:rsid w:val="00287641"/>
    <w:rsid w:val="00287A51"/>
    <w:rsid w:val="00287B89"/>
    <w:rsid w:val="00287DD4"/>
    <w:rsid w:val="00287E8B"/>
    <w:rsid w:val="00287F1E"/>
    <w:rsid w:val="0029006E"/>
    <w:rsid w:val="0029038C"/>
    <w:rsid w:val="00290439"/>
    <w:rsid w:val="00290668"/>
    <w:rsid w:val="00290805"/>
    <w:rsid w:val="00290F59"/>
    <w:rsid w:val="0029126F"/>
    <w:rsid w:val="002915FA"/>
    <w:rsid w:val="00291A58"/>
    <w:rsid w:val="0029274A"/>
    <w:rsid w:val="00292CBC"/>
    <w:rsid w:val="00293070"/>
    <w:rsid w:val="0029347D"/>
    <w:rsid w:val="00293490"/>
    <w:rsid w:val="002937ED"/>
    <w:rsid w:val="00293A5A"/>
    <w:rsid w:val="002951FB"/>
    <w:rsid w:val="00295589"/>
    <w:rsid w:val="00295965"/>
    <w:rsid w:val="00295B19"/>
    <w:rsid w:val="0029619E"/>
    <w:rsid w:val="0029636C"/>
    <w:rsid w:val="002965FD"/>
    <w:rsid w:val="002967CA"/>
    <w:rsid w:val="00297187"/>
    <w:rsid w:val="00297350"/>
    <w:rsid w:val="002A01AE"/>
    <w:rsid w:val="002A0E94"/>
    <w:rsid w:val="002A1183"/>
    <w:rsid w:val="002A1195"/>
    <w:rsid w:val="002A161B"/>
    <w:rsid w:val="002A2A44"/>
    <w:rsid w:val="002A2CEB"/>
    <w:rsid w:val="002A2CFC"/>
    <w:rsid w:val="002A3A53"/>
    <w:rsid w:val="002A5306"/>
    <w:rsid w:val="002A5395"/>
    <w:rsid w:val="002A5E18"/>
    <w:rsid w:val="002A68EF"/>
    <w:rsid w:val="002A7603"/>
    <w:rsid w:val="002A7A63"/>
    <w:rsid w:val="002A7B60"/>
    <w:rsid w:val="002B05D2"/>
    <w:rsid w:val="002B071E"/>
    <w:rsid w:val="002B082A"/>
    <w:rsid w:val="002B1614"/>
    <w:rsid w:val="002B2022"/>
    <w:rsid w:val="002B219B"/>
    <w:rsid w:val="002B3611"/>
    <w:rsid w:val="002B4E90"/>
    <w:rsid w:val="002B4F39"/>
    <w:rsid w:val="002B57BF"/>
    <w:rsid w:val="002B5B78"/>
    <w:rsid w:val="002B5C2F"/>
    <w:rsid w:val="002B737C"/>
    <w:rsid w:val="002B762C"/>
    <w:rsid w:val="002B78F1"/>
    <w:rsid w:val="002C0009"/>
    <w:rsid w:val="002C0B0B"/>
    <w:rsid w:val="002C0D6B"/>
    <w:rsid w:val="002C0EF6"/>
    <w:rsid w:val="002C105C"/>
    <w:rsid w:val="002C1195"/>
    <w:rsid w:val="002C15E8"/>
    <w:rsid w:val="002C1BAA"/>
    <w:rsid w:val="002C2708"/>
    <w:rsid w:val="002C3394"/>
    <w:rsid w:val="002C380A"/>
    <w:rsid w:val="002C4387"/>
    <w:rsid w:val="002C4A05"/>
    <w:rsid w:val="002C4B73"/>
    <w:rsid w:val="002C4DD6"/>
    <w:rsid w:val="002C5367"/>
    <w:rsid w:val="002C56AE"/>
    <w:rsid w:val="002C60A1"/>
    <w:rsid w:val="002C6800"/>
    <w:rsid w:val="002C6968"/>
    <w:rsid w:val="002C6D8C"/>
    <w:rsid w:val="002C6E1C"/>
    <w:rsid w:val="002C712B"/>
    <w:rsid w:val="002C7848"/>
    <w:rsid w:val="002C7CC5"/>
    <w:rsid w:val="002D050E"/>
    <w:rsid w:val="002D0783"/>
    <w:rsid w:val="002D09F4"/>
    <w:rsid w:val="002D18F5"/>
    <w:rsid w:val="002D193A"/>
    <w:rsid w:val="002D19E1"/>
    <w:rsid w:val="002D2ED1"/>
    <w:rsid w:val="002D30C7"/>
    <w:rsid w:val="002D3E6A"/>
    <w:rsid w:val="002D4722"/>
    <w:rsid w:val="002D49C2"/>
    <w:rsid w:val="002D4BA3"/>
    <w:rsid w:val="002D4EFC"/>
    <w:rsid w:val="002D542A"/>
    <w:rsid w:val="002D5882"/>
    <w:rsid w:val="002D5896"/>
    <w:rsid w:val="002D5DA0"/>
    <w:rsid w:val="002D5FCC"/>
    <w:rsid w:val="002D6007"/>
    <w:rsid w:val="002D60CC"/>
    <w:rsid w:val="002D636E"/>
    <w:rsid w:val="002D64F1"/>
    <w:rsid w:val="002D6A2A"/>
    <w:rsid w:val="002D6F37"/>
    <w:rsid w:val="002D70CE"/>
    <w:rsid w:val="002D71A7"/>
    <w:rsid w:val="002D7589"/>
    <w:rsid w:val="002D7E4E"/>
    <w:rsid w:val="002E025A"/>
    <w:rsid w:val="002E0338"/>
    <w:rsid w:val="002E05EF"/>
    <w:rsid w:val="002E0B37"/>
    <w:rsid w:val="002E0BB6"/>
    <w:rsid w:val="002E0D41"/>
    <w:rsid w:val="002E18B1"/>
    <w:rsid w:val="002E2C4F"/>
    <w:rsid w:val="002E2CBB"/>
    <w:rsid w:val="002E2F12"/>
    <w:rsid w:val="002E332A"/>
    <w:rsid w:val="002E3731"/>
    <w:rsid w:val="002E382E"/>
    <w:rsid w:val="002E38D6"/>
    <w:rsid w:val="002E3C1B"/>
    <w:rsid w:val="002E3F03"/>
    <w:rsid w:val="002E3FCA"/>
    <w:rsid w:val="002E4555"/>
    <w:rsid w:val="002E474E"/>
    <w:rsid w:val="002E4946"/>
    <w:rsid w:val="002E498D"/>
    <w:rsid w:val="002E6794"/>
    <w:rsid w:val="002E6A7B"/>
    <w:rsid w:val="002E72F4"/>
    <w:rsid w:val="002E7653"/>
    <w:rsid w:val="002E79CE"/>
    <w:rsid w:val="002E7A58"/>
    <w:rsid w:val="002E7F8C"/>
    <w:rsid w:val="002F0316"/>
    <w:rsid w:val="002F0746"/>
    <w:rsid w:val="002F07F3"/>
    <w:rsid w:val="002F15A2"/>
    <w:rsid w:val="002F1797"/>
    <w:rsid w:val="002F1863"/>
    <w:rsid w:val="002F1A62"/>
    <w:rsid w:val="002F2202"/>
    <w:rsid w:val="002F232D"/>
    <w:rsid w:val="002F23D1"/>
    <w:rsid w:val="002F2487"/>
    <w:rsid w:val="002F2502"/>
    <w:rsid w:val="002F2F82"/>
    <w:rsid w:val="002F304F"/>
    <w:rsid w:val="002F3ABB"/>
    <w:rsid w:val="002F3D9A"/>
    <w:rsid w:val="002F4048"/>
    <w:rsid w:val="002F4A4D"/>
    <w:rsid w:val="002F5267"/>
    <w:rsid w:val="002F56BB"/>
    <w:rsid w:val="002F5804"/>
    <w:rsid w:val="002F58A7"/>
    <w:rsid w:val="002F5CA5"/>
    <w:rsid w:val="002F5DBE"/>
    <w:rsid w:val="002F5F59"/>
    <w:rsid w:val="002F620D"/>
    <w:rsid w:val="002F6253"/>
    <w:rsid w:val="002F691E"/>
    <w:rsid w:val="002F6D53"/>
    <w:rsid w:val="002F6E35"/>
    <w:rsid w:val="002F6F58"/>
    <w:rsid w:val="002F6F6F"/>
    <w:rsid w:val="002F70F8"/>
    <w:rsid w:val="002F7918"/>
    <w:rsid w:val="002F7B40"/>
    <w:rsid w:val="002F7D72"/>
    <w:rsid w:val="003000DF"/>
    <w:rsid w:val="0030099C"/>
    <w:rsid w:val="00300C57"/>
    <w:rsid w:val="00300D70"/>
    <w:rsid w:val="00302338"/>
    <w:rsid w:val="00302A56"/>
    <w:rsid w:val="00302F58"/>
    <w:rsid w:val="00303140"/>
    <w:rsid w:val="003033E9"/>
    <w:rsid w:val="003034C6"/>
    <w:rsid w:val="00303CE6"/>
    <w:rsid w:val="00304054"/>
    <w:rsid w:val="003045EB"/>
    <w:rsid w:val="00304696"/>
    <w:rsid w:val="00304746"/>
    <w:rsid w:val="00304BED"/>
    <w:rsid w:val="00304F44"/>
    <w:rsid w:val="003052E2"/>
    <w:rsid w:val="003057B0"/>
    <w:rsid w:val="003057B7"/>
    <w:rsid w:val="003059AC"/>
    <w:rsid w:val="003072A0"/>
    <w:rsid w:val="00307992"/>
    <w:rsid w:val="00310175"/>
    <w:rsid w:val="00310C56"/>
    <w:rsid w:val="00310F55"/>
    <w:rsid w:val="0031217C"/>
    <w:rsid w:val="00312285"/>
    <w:rsid w:val="003122AA"/>
    <w:rsid w:val="00312434"/>
    <w:rsid w:val="00312DCB"/>
    <w:rsid w:val="00313501"/>
    <w:rsid w:val="00313B11"/>
    <w:rsid w:val="003146AF"/>
    <w:rsid w:val="00314830"/>
    <w:rsid w:val="00314D6A"/>
    <w:rsid w:val="00314F9F"/>
    <w:rsid w:val="0031507A"/>
    <w:rsid w:val="003152B5"/>
    <w:rsid w:val="00315BD5"/>
    <w:rsid w:val="00315BF9"/>
    <w:rsid w:val="003163E1"/>
    <w:rsid w:val="00316591"/>
    <w:rsid w:val="003166D6"/>
    <w:rsid w:val="003166F2"/>
    <w:rsid w:val="00316874"/>
    <w:rsid w:val="00316B07"/>
    <w:rsid w:val="00317834"/>
    <w:rsid w:val="00317B95"/>
    <w:rsid w:val="00317CDA"/>
    <w:rsid w:val="00317F1C"/>
    <w:rsid w:val="00320166"/>
    <w:rsid w:val="00320A97"/>
    <w:rsid w:val="00320E28"/>
    <w:rsid w:val="00321136"/>
    <w:rsid w:val="00321191"/>
    <w:rsid w:val="0032145B"/>
    <w:rsid w:val="003227D3"/>
    <w:rsid w:val="0032280B"/>
    <w:rsid w:val="00322CA6"/>
    <w:rsid w:val="00322DDA"/>
    <w:rsid w:val="003233F2"/>
    <w:rsid w:val="003240DF"/>
    <w:rsid w:val="003242A8"/>
    <w:rsid w:val="00324705"/>
    <w:rsid w:val="003248FC"/>
    <w:rsid w:val="00324C3D"/>
    <w:rsid w:val="00324D17"/>
    <w:rsid w:val="00324F1E"/>
    <w:rsid w:val="003252A3"/>
    <w:rsid w:val="003255FC"/>
    <w:rsid w:val="00325E50"/>
    <w:rsid w:val="003268A1"/>
    <w:rsid w:val="00326B4F"/>
    <w:rsid w:val="0033052D"/>
    <w:rsid w:val="00330BF4"/>
    <w:rsid w:val="00330C03"/>
    <w:rsid w:val="003313A1"/>
    <w:rsid w:val="00331DB5"/>
    <w:rsid w:val="00332FAD"/>
    <w:rsid w:val="00333B54"/>
    <w:rsid w:val="00333B8C"/>
    <w:rsid w:val="00334C5E"/>
    <w:rsid w:val="00335AD3"/>
    <w:rsid w:val="00335B6C"/>
    <w:rsid w:val="00335F59"/>
    <w:rsid w:val="0033607A"/>
    <w:rsid w:val="00336CA9"/>
    <w:rsid w:val="00337863"/>
    <w:rsid w:val="00337932"/>
    <w:rsid w:val="00337DA5"/>
    <w:rsid w:val="00337FD3"/>
    <w:rsid w:val="00340417"/>
    <w:rsid w:val="003405E4"/>
    <w:rsid w:val="00340940"/>
    <w:rsid w:val="0034099E"/>
    <w:rsid w:val="00340D6B"/>
    <w:rsid w:val="003410C8"/>
    <w:rsid w:val="0034127A"/>
    <w:rsid w:val="003419B1"/>
    <w:rsid w:val="00341B50"/>
    <w:rsid w:val="003424DC"/>
    <w:rsid w:val="00342773"/>
    <w:rsid w:val="003429CE"/>
    <w:rsid w:val="00342E35"/>
    <w:rsid w:val="00342E67"/>
    <w:rsid w:val="0034310E"/>
    <w:rsid w:val="0034318F"/>
    <w:rsid w:val="003439B9"/>
    <w:rsid w:val="003439C8"/>
    <w:rsid w:val="00344171"/>
    <w:rsid w:val="003445AA"/>
    <w:rsid w:val="00344935"/>
    <w:rsid w:val="003449CD"/>
    <w:rsid w:val="00345128"/>
    <w:rsid w:val="00345201"/>
    <w:rsid w:val="00345353"/>
    <w:rsid w:val="00345ABB"/>
    <w:rsid w:val="00345BCE"/>
    <w:rsid w:val="003461F1"/>
    <w:rsid w:val="00346576"/>
    <w:rsid w:val="00346614"/>
    <w:rsid w:val="003466B5"/>
    <w:rsid w:val="00346CAD"/>
    <w:rsid w:val="00347D42"/>
    <w:rsid w:val="0035031E"/>
    <w:rsid w:val="003503D6"/>
    <w:rsid w:val="00350867"/>
    <w:rsid w:val="00351052"/>
    <w:rsid w:val="0035116C"/>
    <w:rsid w:val="003512EF"/>
    <w:rsid w:val="00351A74"/>
    <w:rsid w:val="00351E0F"/>
    <w:rsid w:val="0035265C"/>
    <w:rsid w:val="00352DEC"/>
    <w:rsid w:val="00352FF0"/>
    <w:rsid w:val="00353114"/>
    <w:rsid w:val="00353A56"/>
    <w:rsid w:val="00353A6B"/>
    <w:rsid w:val="00355202"/>
    <w:rsid w:val="0035584B"/>
    <w:rsid w:val="00355D4F"/>
    <w:rsid w:val="0035656F"/>
    <w:rsid w:val="0035675C"/>
    <w:rsid w:val="0035676A"/>
    <w:rsid w:val="00356BEC"/>
    <w:rsid w:val="00357400"/>
    <w:rsid w:val="00357A26"/>
    <w:rsid w:val="00357D04"/>
    <w:rsid w:val="00357D59"/>
    <w:rsid w:val="0036046E"/>
    <w:rsid w:val="00360554"/>
    <w:rsid w:val="003618BA"/>
    <w:rsid w:val="003618E9"/>
    <w:rsid w:val="00361FB5"/>
    <w:rsid w:val="00362497"/>
    <w:rsid w:val="00362C70"/>
    <w:rsid w:val="00362F1B"/>
    <w:rsid w:val="003635F3"/>
    <w:rsid w:val="00363CC3"/>
    <w:rsid w:val="00363DA8"/>
    <w:rsid w:val="00363E49"/>
    <w:rsid w:val="003640BA"/>
    <w:rsid w:val="003644D9"/>
    <w:rsid w:val="00364753"/>
    <w:rsid w:val="00364960"/>
    <w:rsid w:val="00364EBE"/>
    <w:rsid w:val="00365E85"/>
    <w:rsid w:val="00366588"/>
    <w:rsid w:val="003667F8"/>
    <w:rsid w:val="00366A85"/>
    <w:rsid w:val="00366BBD"/>
    <w:rsid w:val="0036719F"/>
    <w:rsid w:val="0036773C"/>
    <w:rsid w:val="00367D39"/>
    <w:rsid w:val="00370462"/>
    <w:rsid w:val="0037068D"/>
    <w:rsid w:val="00370A93"/>
    <w:rsid w:val="0037129B"/>
    <w:rsid w:val="00371ACB"/>
    <w:rsid w:val="00371BBB"/>
    <w:rsid w:val="003720A5"/>
    <w:rsid w:val="003720FB"/>
    <w:rsid w:val="00372171"/>
    <w:rsid w:val="00372BBA"/>
    <w:rsid w:val="0037317C"/>
    <w:rsid w:val="0037455F"/>
    <w:rsid w:val="00374716"/>
    <w:rsid w:val="003747DD"/>
    <w:rsid w:val="00374969"/>
    <w:rsid w:val="003749D0"/>
    <w:rsid w:val="00374C9F"/>
    <w:rsid w:val="003752BC"/>
    <w:rsid w:val="00375A8F"/>
    <w:rsid w:val="0037608C"/>
    <w:rsid w:val="003760CF"/>
    <w:rsid w:val="00376672"/>
    <w:rsid w:val="00377ABF"/>
    <w:rsid w:val="00377CD9"/>
    <w:rsid w:val="003803FB"/>
    <w:rsid w:val="003807B6"/>
    <w:rsid w:val="003807D8"/>
    <w:rsid w:val="003809C7"/>
    <w:rsid w:val="0038151B"/>
    <w:rsid w:val="003824E2"/>
    <w:rsid w:val="0038286A"/>
    <w:rsid w:val="00382C73"/>
    <w:rsid w:val="0038334D"/>
    <w:rsid w:val="003834BE"/>
    <w:rsid w:val="00383ABF"/>
    <w:rsid w:val="00383C3F"/>
    <w:rsid w:val="00383CA5"/>
    <w:rsid w:val="00383EA0"/>
    <w:rsid w:val="00383F12"/>
    <w:rsid w:val="0038462A"/>
    <w:rsid w:val="00384733"/>
    <w:rsid w:val="00384B8E"/>
    <w:rsid w:val="00384D8A"/>
    <w:rsid w:val="00386CBD"/>
    <w:rsid w:val="0038735F"/>
    <w:rsid w:val="00387412"/>
    <w:rsid w:val="00387541"/>
    <w:rsid w:val="003877B8"/>
    <w:rsid w:val="00387E1D"/>
    <w:rsid w:val="00390038"/>
    <w:rsid w:val="003907EF"/>
    <w:rsid w:val="00391BEA"/>
    <w:rsid w:val="003928F9"/>
    <w:rsid w:val="00392972"/>
    <w:rsid w:val="00392A1B"/>
    <w:rsid w:val="003936BF"/>
    <w:rsid w:val="00393F55"/>
    <w:rsid w:val="00394875"/>
    <w:rsid w:val="00394B8D"/>
    <w:rsid w:val="00394DC9"/>
    <w:rsid w:val="00394FD1"/>
    <w:rsid w:val="00395CFA"/>
    <w:rsid w:val="00395D41"/>
    <w:rsid w:val="00396552"/>
    <w:rsid w:val="00396853"/>
    <w:rsid w:val="00396C99"/>
    <w:rsid w:val="003973D6"/>
    <w:rsid w:val="003977CD"/>
    <w:rsid w:val="00397976"/>
    <w:rsid w:val="00397D4E"/>
    <w:rsid w:val="00397E09"/>
    <w:rsid w:val="00397E14"/>
    <w:rsid w:val="003A0051"/>
    <w:rsid w:val="003A0495"/>
    <w:rsid w:val="003A0597"/>
    <w:rsid w:val="003A0F92"/>
    <w:rsid w:val="003A1010"/>
    <w:rsid w:val="003A1266"/>
    <w:rsid w:val="003A12A7"/>
    <w:rsid w:val="003A12DC"/>
    <w:rsid w:val="003A17D6"/>
    <w:rsid w:val="003A2BEC"/>
    <w:rsid w:val="003A2D4B"/>
    <w:rsid w:val="003A3443"/>
    <w:rsid w:val="003A4B96"/>
    <w:rsid w:val="003A5CDB"/>
    <w:rsid w:val="003A60AD"/>
    <w:rsid w:val="003A614B"/>
    <w:rsid w:val="003A665E"/>
    <w:rsid w:val="003A6814"/>
    <w:rsid w:val="003A6E1C"/>
    <w:rsid w:val="003A72C1"/>
    <w:rsid w:val="003A7473"/>
    <w:rsid w:val="003A79CF"/>
    <w:rsid w:val="003A7DCB"/>
    <w:rsid w:val="003A7F68"/>
    <w:rsid w:val="003B00A1"/>
    <w:rsid w:val="003B07F6"/>
    <w:rsid w:val="003B092D"/>
    <w:rsid w:val="003B0A1B"/>
    <w:rsid w:val="003B150B"/>
    <w:rsid w:val="003B154C"/>
    <w:rsid w:val="003B1C84"/>
    <w:rsid w:val="003B22C7"/>
    <w:rsid w:val="003B24F4"/>
    <w:rsid w:val="003B296F"/>
    <w:rsid w:val="003B2F12"/>
    <w:rsid w:val="003B3AA2"/>
    <w:rsid w:val="003B40E6"/>
    <w:rsid w:val="003B47EB"/>
    <w:rsid w:val="003B4990"/>
    <w:rsid w:val="003B4A0A"/>
    <w:rsid w:val="003B4A69"/>
    <w:rsid w:val="003B4E47"/>
    <w:rsid w:val="003B5360"/>
    <w:rsid w:val="003B5406"/>
    <w:rsid w:val="003B5623"/>
    <w:rsid w:val="003B5980"/>
    <w:rsid w:val="003B5B6B"/>
    <w:rsid w:val="003B67B1"/>
    <w:rsid w:val="003B6C0D"/>
    <w:rsid w:val="003B6DC6"/>
    <w:rsid w:val="003B7215"/>
    <w:rsid w:val="003C07DD"/>
    <w:rsid w:val="003C1483"/>
    <w:rsid w:val="003C1549"/>
    <w:rsid w:val="003C17F0"/>
    <w:rsid w:val="003C18D8"/>
    <w:rsid w:val="003C1BF8"/>
    <w:rsid w:val="003C26D9"/>
    <w:rsid w:val="003C321E"/>
    <w:rsid w:val="003C349E"/>
    <w:rsid w:val="003C34DB"/>
    <w:rsid w:val="003C3565"/>
    <w:rsid w:val="003C356B"/>
    <w:rsid w:val="003C35A6"/>
    <w:rsid w:val="003C3CE0"/>
    <w:rsid w:val="003C4A4F"/>
    <w:rsid w:val="003C4BF2"/>
    <w:rsid w:val="003C533A"/>
    <w:rsid w:val="003C55BA"/>
    <w:rsid w:val="003C5BF2"/>
    <w:rsid w:val="003C5CBB"/>
    <w:rsid w:val="003C5D55"/>
    <w:rsid w:val="003C602D"/>
    <w:rsid w:val="003C64A3"/>
    <w:rsid w:val="003C6699"/>
    <w:rsid w:val="003C67AC"/>
    <w:rsid w:val="003C6813"/>
    <w:rsid w:val="003C6E6D"/>
    <w:rsid w:val="003C7B7B"/>
    <w:rsid w:val="003C7F85"/>
    <w:rsid w:val="003D084B"/>
    <w:rsid w:val="003D0961"/>
    <w:rsid w:val="003D09DE"/>
    <w:rsid w:val="003D0AB8"/>
    <w:rsid w:val="003D0B20"/>
    <w:rsid w:val="003D0B26"/>
    <w:rsid w:val="003D0D89"/>
    <w:rsid w:val="003D0DE4"/>
    <w:rsid w:val="003D13F6"/>
    <w:rsid w:val="003D17DD"/>
    <w:rsid w:val="003D20D1"/>
    <w:rsid w:val="003D2912"/>
    <w:rsid w:val="003D2AA2"/>
    <w:rsid w:val="003D2AF9"/>
    <w:rsid w:val="003D2FA3"/>
    <w:rsid w:val="003D303E"/>
    <w:rsid w:val="003D31CD"/>
    <w:rsid w:val="003D32BF"/>
    <w:rsid w:val="003D3921"/>
    <w:rsid w:val="003D3D99"/>
    <w:rsid w:val="003D3FC7"/>
    <w:rsid w:val="003D431B"/>
    <w:rsid w:val="003D44F1"/>
    <w:rsid w:val="003D454F"/>
    <w:rsid w:val="003D46B3"/>
    <w:rsid w:val="003D4793"/>
    <w:rsid w:val="003D4BE3"/>
    <w:rsid w:val="003D4DBD"/>
    <w:rsid w:val="003D5302"/>
    <w:rsid w:val="003D67F4"/>
    <w:rsid w:val="003D6B0E"/>
    <w:rsid w:val="003D70F5"/>
    <w:rsid w:val="003D71F7"/>
    <w:rsid w:val="003D787D"/>
    <w:rsid w:val="003D7B9B"/>
    <w:rsid w:val="003D7B9F"/>
    <w:rsid w:val="003E034C"/>
    <w:rsid w:val="003E079D"/>
    <w:rsid w:val="003E0D31"/>
    <w:rsid w:val="003E0F71"/>
    <w:rsid w:val="003E15F2"/>
    <w:rsid w:val="003E1749"/>
    <w:rsid w:val="003E195C"/>
    <w:rsid w:val="003E1B46"/>
    <w:rsid w:val="003E1D7F"/>
    <w:rsid w:val="003E2812"/>
    <w:rsid w:val="003E33FC"/>
    <w:rsid w:val="003E38BF"/>
    <w:rsid w:val="003E4017"/>
    <w:rsid w:val="003E555A"/>
    <w:rsid w:val="003E566C"/>
    <w:rsid w:val="003E5BCC"/>
    <w:rsid w:val="003E5D27"/>
    <w:rsid w:val="003E5FC2"/>
    <w:rsid w:val="003E618E"/>
    <w:rsid w:val="003E665F"/>
    <w:rsid w:val="003E6A67"/>
    <w:rsid w:val="003F0328"/>
    <w:rsid w:val="003F03AC"/>
    <w:rsid w:val="003F0772"/>
    <w:rsid w:val="003F0916"/>
    <w:rsid w:val="003F09FB"/>
    <w:rsid w:val="003F0A53"/>
    <w:rsid w:val="003F1464"/>
    <w:rsid w:val="003F1653"/>
    <w:rsid w:val="003F1713"/>
    <w:rsid w:val="003F18FC"/>
    <w:rsid w:val="003F19E0"/>
    <w:rsid w:val="003F1BCD"/>
    <w:rsid w:val="003F1D1B"/>
    <w:rsid w:val="003F1E39"/>
    <w:rsid w:val="003F2CB0"/>
    <w:rsid w:val="003F2E6D"/>
    <w:rsid w:val="003F2F93"/>
    <w:rsid w:val="003F35D8"/>
    <w:rsid w:val="003F365C"/>
    <w:rsid w:val="003F3D2F"/>
    <w:rsid w:val="003F5067"/>
    <w:rsid w:val="003F54FA"/>
    <w:rsid w:val="003F5C4F"/>
    <w:rsid w:val="003F6027"/>
    <w:rsid w:val="003F6116"/>
    <w:rsid w:val="003F648E"/>
    <w:rsid w:val="003F699F"/>
    <w:rsid w:val="003F6AB7"/>
    <w:rsid w:val="003F6BEC"/>
    <w:rsid w:val="003F7113"/>
    <w:rsid w:val="003F78F8"/>
    <w:rsid w:val="003F7A9D"/>
    <w:rsid w:val="003F7B37"/>
    <w:rsid w:val="00400447"/>
    <w:rsid w:val="00400924"/>
    <w:rsid w:val="004009F3"/>
    <w:rsid w:val="00400A20"/>
    <w:rsid w:val="00401063"/>
    <w:rsid w:val="00401160"/>
    <w:rsid w:val="004015AC"/>
    <w:rsid w:val="00401702"/>
    <w:rsid w:val="00401DA7"/>
    <w:rsid w:val="00401F46"/>
    <w:rsid w:val="0040208F"/>
    <w:rsid w:val="0040280C"/>
    <w:rsid w:val="00402834"/>
    <w:rsid w:val="004028AE"/>
    <w:rsid w:val="00402BC6"/>
    <w:rsid w:val="004032F0"/>
    <w:rsid w:val="004032FD"/>
    <w:rsid w:val="00403757"/>
    <w:rsid w:val="00403E78"/>
    <w:rsid w:val="0040453E"/>
    <w:rsid w:val="00404ACF"/>
    <w:rsid w:val="00404B62"/>
    <w:rsid w:val="00405C3C"/>
    <w:rsid w:val="00406202"/>
    <w:rsid w:val="00406761"/>
    <w:rsid w:val="00406A42"/>
    <w:rsid w:val="00406BA6"/>
    <w:rsid w:val="00407028"/>
    <w:rsid w:val="00407086"/>
    <w:rsid w:val="00407196"/>
    <w:rsid w:val="004071A5"/>
    <w:rsid w:val="0041026F"/>
    <w:rsid w:val="00410F80"/>
    <w:rsid w:val="00411765"/>
    <w:rsid w:val="00411992"/>
    <w:rsid w:val="00412057"/>
    <w:rsid w:val="00412361"/>
    <w:rsid w:val="00412AE3"/>
    <w:rsid w:val="00412B22"/>
    <w:rsid w:val="004133B2"/>
    <w:rsid w:val="00413F23"/>
    <w:rsid w:val="00414904"/>
    <w:rsid w:val="00414938"/>
    <w:rsid w:val="00414DB7"/>
    <w:rsid w:val="00414F13"/>
    <w:rsid w:val="004152B5"/>
    <w:rsid w:val="00415D62"/>
    <w:rsid w:val="004165DD"/>
    <w:rsid w:val="00416DE2"/>
    <w:rsid w:val="0041707D"/>
    <w:rsid w:val="004173C1"/>
    <w:rsid w:val="004173CD"/>
    <w:rsid w:val="00417728"/>
    <w:rsid w:val="00417DAA"/>
    <w:rsid w:val="00420602"/>
    <w:rsid w:val="0042086D"/>
    <w:rsid w:val="00420DA6"/>
    <w:rsid w:val="004219C9"/>
    <w:rsid w:val="00421A64"/>
    <w:rsid w:val="004222B2"/>
    <w:rsid w:val="0042244C"/>
    <w:rsid w:val="00422818"/>
    <w:rsid w:val="00422DAA"/>
    <w:rsid w:val="00423092"/>
    <w:rsid w:val="00423965"/>
    <w:rsid w:val="004239FB"/>
    <w:rsid w:val="00423EAB"/>
    <w:rsid w:val="00424005"/>
    <w:rsid w:val="004242BF"/>
    <w:rsid w:val="004243B5"/>
    <w:rsid w:val="00425977"/>
    <w:rsid w:val="00425D04"/>
    <w:rsid w:val="00425D82"/>
    <w:rsid w:val="00425E7E"/>
    <w:rsid w:val="0042627F"/>
    <w:rsid w:val="00426880"/>
    <w:rsid w:val="004268EC"/>
    <w:rsid w:val="0042711A"/>
    <w:rsid w:val="00427387"/>
    <w:rsid w:val="00427408"/>
    <w:rsid w:val="00430A7C"/>
    <w:rsid w:val="00430B5D"/>
    <w:rsid w:val="00430D46"/>
    <w:rsid w:val="004315FB"/>
    <w:rsid w:val="00431A25"/>
    <w:rsid w:val="00431DAA"/>
    <w:rsid w:val="00432EEB"/>
    <w:rsid w:val="00433897"/>
    <w:rsid w:val="004339D9"/>
    <w:rsid w:val="00433E80"/>
    <w:rsid w:val="004344CC"/>
    <w:rsid w:val="004344F8"/>
    <w:rsid w:val="00434602"/>
    <w:rsid w:val="0043470B"/>
    <w:rsid w:val="00434BE8"/>
    <w:rsid w:val="00434F17"/>
    <w:rsid w:val="00435867"/>
    <w:rsid w:val="0043593A"/>
    <w:rsid w:val="00435BE5"/>
    <w:rsid w:val="0043631B"/>
    <w:rsid w:val="0043689D"/>
    <w:rsid w:val="00436C9A"/>
    <w:rsid w:val="00437118"/>
    <w:rsid w:val="004374BE"/>
    <w:rsid w:val="0043765C"/>
    <w:rsid w:val="0043768E"/>
    <w:rsid w:val="00437A6D"/>
    <w:rsid w:val="00437C72"/>
    <w:rsid w:val="004404B8"/>
    <w:rsid w:val="00440C66"/>
    <w:rsid w:val="00441436"/>
    <w:rsid w:val="00441A8C"/>
    <w:rsid w:val="00441D98"/>
    <w:rsid w:val="00441EE7"/>
    <w:rsid w:val="00441F22"/>
    <w:rsid w:val="00442102"/>
    <w:rsid w:val="004428E9"/>
    <w:rsid w:val="00442F31"/>
    <w:rsid w:val="00443E8C"/>
    <w:rsid w:val="004441F3"/>
    <w:rsid w:val="0044445E"/>
    <w:rsid w:val="0044446B"/>
    <w:rsid w:val="00444497"/>
    <w:rsid w:val="00444961"/>
    <w:rsid w:val="00444C06"/>
    <w:rsid w:val="00444EBA"/>
    <w:rsid w:val="0044501A"/>
    <w:rsid w:val="004453A4"/>
    <w:rsid w:val="0044541B"/>
    <w:rsid w:val="00445B53"/>
    <w:rsid w:val="00445DA8"/>
    <w:rsid w:val="00446645"/>
    <w:rsid w:val="00446924"/>
    <w:rsid w:val="00446C74"/>
    <w:rsid w:val="004476F2"/>
    <w:rsid w:val="00447978"/>
    <w:rsid w:val="00447A08"/>
    <w:rsid w:val="004502D2"/>
    <w:rsid w:val="004506FA"/>
    <w:rsid w:val="004519FA"/>
    <w:rsid w:val="00451CBD"/>
    <w:rsid w:val="00451EB7"/>
    <w:rsid w:val="00452520"/>
    <w:rsid w:val="004527EC"/>
    <w:rsid w:val="00452BEA"/>
    <w:rsid w:val="00452C66"/>
    <w:rsid w:val="00453613"/>
    <w:rsid w:val="00453FCE"/>
    <w:rsid w:val="004543C2"/>
    <w:rsid w:val="0045475B"/>
    <w:rsid w:val="00454C15"/>
    <w:rsid w:val="004553B0"/>
    <w:rsid w:val="0045627D"/>
    <w:rsid w:val="004566A1"/>
    <w:rsid w:val="00456BAF"/>
    <w:rsid w:val="004573B9"/>
    <w:rsid w:val="00457499"/>
    <w:rsid w:val="004574E7"/>
    <w:rsid w:val="004577C8"/>
    <w:rsid w:val="00457FE9"/>
    <w:rsid w:val="00460471"/>
    <w:rsid w:val="004606D1"/>
    <w:rsid w:val="0046132D"/>
    <w:rsid w:val="004615F9"/>
    <w:rsid w:val="00461820"/>
    <w:rsid w:val="00461A7C"/>
    <w:rsid w:val="00461CC8"/>
    <w:rsid w:val="004620D5"/>
    <w:rsid w:val="00462321"/>
    <w:rsid w:val="004624E0"/>
    <w:rsid w:val="00462978"/>
    <w:rsid w:val="00462F81"/>
    <w:rsid w:val="00463276"/>
    <w:rsid w:val="00463CBB"/>
    <w:rsid w:val="004644ED"/>
    <w:rsid w:val="00464790"/>
    <w:rsid w:val="004648FF"/>
    <w:rsid w:val="00464DF8"/>
    <w:rsid w:val="0046528F"/>
    <w:rsid w:val="0046560E"/>
    <w:rsid w:val="00465ED3"/>
    <w:rsid w:val="00466382"/>
    <w:rsid w:val="00466DB1"/>
    <w:rsid w:val="0046770F"/>
    <w:rsid w:val="00467ADC"/>
    <w:rsid w:val="00467B83"/>
    <w:rsid w:val="00467BEB"/>
    <w:rsid w:val="00467E8A"/>
    <w:rsid w:val="0047002A"/>
    <w:rsid w:val="004704E5"/>
    <w:rsid w:val="00470A02"/>
    <w:rsid w:val="00470A0A"/>
    <w:rsid w:val="0047144E"/>
    <w:rsid w:val="00471E64"/>
    <w:rsid w:val="00471F87"/>
    <w:rsid w:val="00472ACB"/>
    <w:rsid w:val="00472C9B"/>
    <w:rsid w:val="00472E15"/>
    <w:rsid w:val="00473108"/>
    <w:rsid w:val="004733FE"/>
    <w:rsid w:val="004734A2"/>
    <w:rsid w:val="00473652"/>
    <w:rsid w:val="004739CC"/>
    <w:rsid w:val="00473A71"/>
    <w:rsid w:val="00473D86"/>
    <w:rsid w:val="00473E59"/>
    <w:rsid w:val="004742CE"/>
    <w:rsid w:val="004747ED"/>
    <w:rsid w:val="0047504F"/>
    <w:rsid w:val="00475110"/>
    <w:rsid w:val="0047556C"/>
    <w:rsid w:val="00475864"/>
    <w:rsid w:val="00475AD4"/>
    <w:rsid w:val="00475B38"/>
    <w:rsid w:val="00475B8E"/>
    <w:rsid w:val="00475BBB"/>
    <w:rsid w:val="00476310"/>
    <w:rsid w:val="00476A1A"/>
    <w:rsid w:val="00477055"/>
    <w:rsid w:val="00477B2C"/>
    <w:rsid w:val="00480279"/>
    <w:rsid w:val="004816DA"/>
    <w:rsid w:val="00481952"/>
    <w:rsid w:val="00482134"/>
    <w:rsid w:val="00482A50"/>
    <w:rsid w:val="00482DB4"/>
    <w:rsid w:val="00482DEC"/>
    <w:rsid w:val="0048305D"/>
    <w:rsid w:val="00483125"/>
    <w:rsid w:val="004834E5"/>
    <w:rsid w:val="0048368A"/>
    <w:rsid w:val="00483CB7"/>
    <w:rsid w:val="00483CE4"/>
    <w:rsid w:val="004847ED"/>
    <w:rsid w:val="00484F49"/>
    <w:rsid w:val="004859F1"/>
    <w:rsid w:val="00485C11"/>
    <w:rsid w:val="00485C33"/>
    <w:rsid w:val="00485FA0"/>
    <w:rsid w:val="00485FBA"/>
    <w:rsid w:val="00486D3B"/>
    <w:rsid w:val="00487297"/>
    <w:rsid w:val="00487676"/>
    <w:rsid w:val="0048768B"/>
    <w:rsid w:val="00487B8D"/>
    <w:rsid w:val="00487C9E"/>
    <w:rsid w:val="00487F9C"/>
    <w:rsid w:val="00490094"/>
    <w:rsid w:val="0049047B"/>
    <w:rsid w:val="00490A47"/>
    <w:rsid w:val="00490B66"/>
    <w:rsid w:val="0049150E"/>
    <w:rsid w:val="00491EA0"/>
    <w:rsid w:val="004920E2"/>
    <w:rsid w:val="00492215"/>
    <w:rsid w:val="0049241A"/>
    <w:rsid w:val="004924A5"/>
    <w:rsid w:val="00492586"/>
    <w:rsid w:val="00492621"/>
    <w:rsid w:val="00492706"/>
    <w:rsid w:val="004928E6"/>
    <w:rsid w:val="00492E55"/>
    <w:rsid w:val="00493158"/>
    <w:rsid w:val="004931FF"/>
    <w:rsid w:val="004935C4"/>
    <w:rsid w:val="00493BD9"/>
    <w:rsid w:val="00494700"/>
    <w:rsid w:val="004947D6"/>
    <w:rsid w:val="00494A63"/>
    <w:rsid w:val="004951DC"/>
    <w:rsid w:val="004956A7"/>
    <w:rsid w:val="00495A7E"/>
    <w:rsid w:val="00496709"/>
    <w:rsid w:val="004967B3"/>
    <w:rsid w:val="00496C97"/>
    <w:rsid w:val="00496EC2"/>
    <w:rsid w:val="00497B23"/>
    <w:rsid w:val="00497B26"/>
    <w:rsid w:val="004A015D"/>
    <w:rsid w:val="004A12C0"/>
    <w:rsid w:val="004A1CB5"/>
    <w:rsid w:val="004A1EF9"/>
    <w:rsid w:val="004A21A0"/>
    <w:rsid w:val="004A256A"/>
    <w:rsid w:val="004A2865"/>
    <w:rsid w:val="004A31A6"/>
    <w:rsid w:val="004A31C7"/>
    <w:rsid w:val="004A3BB2"/>
    <w:rsid w:val="004A3F33"/>
    <w:rsid w:val="004A3FA4"/>
    <w:rsid w:val="004A4343"/>
    <w:rsid w:val="004A484D"/>
    <w:rsid w:val="004A4F09"/>
    <w:rsid w:val="004A50B1"/>
    <w:rsid w:val="004A519E"/>
    <w:rsid w:val="004A5E8D"/>
    <w:rsid w:val="004A6558"/>
    <w:rsid w:val="004A6830"/>
    <w:rsid w:val="004A69AB"/>
    <w:rsid w:val="004A6C43"/>
    <w:rsid w:val="004A719C"/>
    <w:rsid w:val="004A72BC"/>
    <w:rsid w:val="004A7382"/>
    <w:rsid w:val="004A7401"/>
    <w:rsid w:val="004A7CF2"/>
    <w:rsid w:val="004B0D62"/>
    <w:rsid w:val="004B0F4A"/>
    <w:rsid w:val="004B0FF4"/>
    <w:rsid w:val="004B1180"/>
    <w:rsid w:val="004B1304"/>
    <w:rsid w:val="004B1362"/>
    <w:rsid w:val="004B16FD"/>
    <w:rsid w:val="004B1B2F"/>
    <w:rsid w:val="004B224F"/>
    <w:rsid w:val="004B26EA"/>
    <w:rsid w:val="004B295F"/>
    <w:rsid w:val="004B2D19"/>
    <w:rsid w:val="004B33B6"/>
    <w:rsid w:val="004B3489"/>
    <w:rsid w:val="004B3659"/>
    <w:rsid w:val="004B397B"/>
    <w:rsid w:val="004B3CD9"/>
    <w:rsid w:val="004B3EAC"/>
    <w:rsid w:val="004B4238"/>
    <w:rsid w:val="004B43FF"/>
    <w:rsid w:val="004B481E"/>
    <w:rsid w:val="004B536D"/>
    <w:rsid w:val="004B537E"/>
    <w:rsid w:val="004B53EB"/>
    <w:rsid w:val="004B5D42"/>
    <w:rsid w:val="004B6DA3"/>
    <w:rsid w:val="004B6E6F"/>
    <w:rsid w:val="004B6EE6"/>
    <w:rsid w:val="004B6FF5"/>
    <w:rsid w:val="004B75C2"/>
    <w:rsid w:val="004C0044"/>
    <w:rsid w:val="004C0092"/>
    <w:rsid w:val="004C00F7"/>
    <w:rsid w:val="004C0630"/>
    <w:rsid w:val="004C0665"/>
    <w:rsid w:val="004C07B8"/>
    <w:rsid w:val="004C0C33"/>
    <w:rsid w:val="004C0E1B"/>
    <w:rsid w:val="004C0F9F"/>
    <w:rsid w:val="004C104E"/>
    <w:rsid w:val="004C11F1"/>
    <w:rsid w:val="004C133B"/>
    <w:rsid w:val="004C14BB"/>
    <w:rsid w:val="004C2579"/>
    <w:rsid w:val="004C2886"/>
    <w:rsid w:val="004C2E5D"/>
    <w:rsid w:val="004C3BD3"/>
    <w:rsid w:val="004C416D"/>
    <w:rsid w:val="004C4733"/>
    <w:rsid w:val="004C47A6"/>
    <w:rsid w:val="004C4BC9"/>
    <w:rsid w:val="004C4CDE"/>
    <w:rsid w:val="004C4DC7"/>
    <w:rsid w:val="004C56DA"/>
    <w:rsid w:val="004C571E"/>
    <w:rsid w:val="004C5A6B"/>
    <w:rsid w:val="004C5B15"/>
    <w:rsid w:val="004C64A3"/>
    <w:rsid w:val="004C6D90"/>
    <w:rsid w:val="004C707D"/>
    <w:rsid w:val="004C750C"/>
    <w:rsid w:val="004C76F6"/>
    <w:rsid w:val="004C7E51"/>
    <w:rsid w:val="004C7E8E"/>
    <w:rsid w:val="004D031E"/>
    <w:rsid w:val="004D0618"/>
    <w:rsid w:val="004D0879"/>
    <w:rsid w:val="004D0B73"/>
    <w:rsid w:val="004D13E9"/>
    <w:rsid w:val="004D182D"/>
    <w:rsid w:val="004D18A0"/>
    <w:rsid w:val="004D1C23"/>
    <w:rsid w:val="004D1CC6"/>
    <w:rsid w:val="004D2260"/>
    <w:rsid w:val="004D232C"/>
    <w:rsid w:val="004D252B"/>
    <w:rsid w:val="004D2654"/>
    <w:rsid w:val="004D29AA"/>
    <w:rsid w:val="004D2A73"/>
    <w:rsid w:val="004D2AA1"/>
    <w:rsid w:val="004D32B8"/>
    <w:rsid w:val="004D4C2E"/>
    <w:rsid w:val="004D5753"/>
    <w:rsid w:val="004D583B"/>
    <w:rsid w:val="004D5F26"/>
    <w:rsid w:val="004D5F95"/>
    <w:rsid w:val="004D5FCA"/>
    <w:rsid w:val="004D610B"/>
    <w:rsid w:val="004D61AB"/>
    <w:rsid w:val="004D6368"/>
    <w:rsid w:val="004D6785"/>
    <w:rsid w:val="004D6C26"/>
    <w:rsid w:val="004D6E0B"/>
    <w:rsid w:val="004D7154"/>
    <w:rsid w:val="004D7179"/>
    <w:rsid w:val="004D7496"/>
    <w:rsid w:val="004D7B59"/>
    <w:rsid w:val="004E004F"/>
    <w:rsid w:val="004E0CA3"/>
    <w:rsid w:val="004E0ECE"/>
    <w:rsid w:val="004E1279"/>
    <w:rsid w:val="004E14A9"/>
    <w:rsid w:val="004E1680"/>
    <w:rsid w:val="004E1C84"/>
    <w:rsid w:val="004E2581"/>
    <w:rsid w:val="004E2FAD"/>
    <w:rsid w:val="004E30BC"/>
    <w:rsid w:val="004E39D2"/>
    <w:rsid w:val="004E3B4F"/>
    <w:rsid w:val="004E3E12"/>
    <w:rsid w:val="004E3FCD"/>
    <w:rsid w:val="004E412A"/>
    <w:rsid w:val="004E4208"/>
    <w:rsid w:val="004E4671"/>
    <w:rsid w:val="004E46CA"/>
    <w:rsid w:val="004E543B"/>
    <w:rsid w:val="004E565E"/>
    <w:rsid w:val="004E5837"/>
    <w:rsid w:val="004E58BA"/>
    <w:rsid w:val="004E59F0"/>
    <w:rsid w:val="004E5A01"/>
    <w:rsid w:val="004E5DC4"/>
    <w:rsid w:val="004E6C3D"/>
    <w:rsid w:val="004E6E48"/>
    <w:rsid w:val="004E6F2A"/>
    <w:rsid w:val="004E7385"/>
    <w:rsid w:val="004E7819"/>
    <w:rsid w:val="004E7F16"/>
    <w:rsid w:val="004F0220"/>
    <w:rsid w:val="004F0345"/>
    <w:rsid w:val="004F042E"/>
    <w:rsid w:val="004F0526"/>
    <w:rsid w:val="004F06EA"/>
    <w:rsid w:val="004F0CC4"/>
    <w:rsid w:val="004F1463"/>
    <w:rsid w:val="004F193C"/>
    <w:rsid w:val="004F1948"/>
    <w:rsid w:val="004F2B1F"/>
    <w:rsid w:val="004F3889"/>
    <w:rsid w:val="004F3D24"/>
    <w:rsid w:val="004F3EF8"/>
    <w:rsid w:val="004F46DE"/>
    <w:rsid w:val="004F52B6"/>
    <w:rsid w:val="004F567D"/>
    <w:rsid w:val="004F5B68"/>
    <w:rsid w:val="004F5B74"/>
    <w:rsid w:val="004F5BF1"/>
    <w:rsid w:val="004F5EDF"/>
    <w:rsid w:val="004F6147"/>
    <w:rsid w:val="004F63BA"/>
    <w:rsid w:val="004F6529"/>
    <w:rsid w:val="004F66A8"/>
    <w:rsid w:val="004F68A2"/>
    <w:rsid w:val="004F6BD4"/>
    <w:rsid w:val="0050010D"/>
    <w:rsid w:val="005003D0"/>
    <w:rsid w:val="005005B8"/>
    <w:rsid w:val="00500815"/>
    <w:rsid w:val="005009E7"/>
    <w:rsid w:val="00500B7F"/>
    <w:rsid w:val="00501C02"/>
    <w:rsid w:val="00502440"/>
    <w:rsid w:val="005029E1"/>
    <w:rsid w:val="00502FE4"/>
    <w:rsid w:val="00503220"/>
    <w:rsid w:val="00503381"/>
    <w:rsid w:val="005033D2"/>
    <w:rsid w:val="00503521"/>
    <w:rsid w:val="0050373B"/>
    <w:rsid w:val="00504417"/>
    <w:rsid w:val="0050443D"/>
    <w:rsid w:val="00504A47"/>
    <w:rsid w:val="00504B70"/>
    <w:rsid w:val="00505007"/>
    <w:rsid w:val="0050517C"/>
    <w:rsid w:val="00505BD8"/>
    <w:rsid w:val="00505BE6"/>
    <w:rsid w:val="005060D3"/>
    <w:rsid w:val="005062DA"/>
    <w:rsid w:val="00506849"/>
    <w:rsid w:val="00506C4D"/>
    <w:rsid w:val="00507204"/>
    <w:rsid w:val="005076C6"/>
    <w:rsid w:val="005100AA"/>
    <w:rsid w:val="005100B0"/>
    <w:rsid w:val="00510A20"/>
    <w:rsid w:val="00510BD8"/>
    <w:rsid w:val="0051111F"/>
    <w:rsid w:val="00512849"/>
    <w:rsid w:val="00512A80"/>
    <w:rsid w:val="00512AB9"/>
    <w:rsid w:val="00512E39"/>
    <w:rsid w:val="00512E6B"/>
    <w:rsid w:val="00512F7C"/>
    <w:rsid w:val="0051360C"/>
    <w:rsid w:val="0051367C"/>
    <w:rsid w:val="005139C5"/>
    <w:rsid w:val="00513FAB"/>
    <w:rsid w:val="005148C7"/>
    <w:rsid w:val="00514FE0"/>
    <w:rsid w:val="005152FC"/>
    <w:rsid w:val="00515650"/>
    <w:rsid w:val="005157F5"/>
    <w:rsid w:val="00515F5C"/>
    <w:rsid w:val="00517296"/>
    <w:rsid w:val="005179E3"/>
    <w:rsid w:val="00517D76"/>
    <w:rsid w:val="00517E09"/>
    <w:rsid w:val="00520187"/>
    <w:rsid w:val="005206A8"/>
    <w:rsid w:val="005213C9"/>
    <w:rsid w:val="00521EAC"/>
    <w:rsid w:val="005229E8"/>
    <w:rsid w:val="00522EFE"/>
    <w:rsid w:val="00523001"/>
    <w:rsid w:val="00523229"/>
    <w:rsid w:val="00523578"/>
    <w:rsid w:val="00523965"/>
    <w:rsid w:val="005241A6"/>
    <w:rsid w:val="00524B07"/>
    <w:rsid w:val="00525428"/>
    <w:rsid w:val="00525E72"/>
    <w:rsid w:val="00525EA5"/>
    <w:rsid w:val="0052605A"/>
    <w:rsid w:val="005272A4"/>
    <w:rsid w:val="00527A2D"/>
    <w:rsid w:val="00527BA3"/>
    <w:rsid w:val="00527DD2"/>
    <w:rsid w:val="005309BC"/>
    <w:rsid w:val="00530B9F"/>
    <w:rsid w:val="005313D9"/>
    <w:rsid w:val="00532160"/>
    <w:rsid w:val="005329FB"/>
    <w:rsid w:val="00532D79"/>
    <w:rsid w:val="00532E34"/>
    <w:rsid w:val="0053329F"/>
    <w:rsid w:val="005335DA"/>
    <w:rsid w:val="00533659"/>
    <w:rsid w:val="005336FA"/>
    <w:rsid w:val="00533756"/>
    <w:rsid w:val="00533772"/>
    <w:rsid w:val="005341D7"/>
    <w:rsid w:val="005352B0"/>
    <w:rsid w:val="00535D2A"/>
    <w:rsid w:val="00535DC8"/>
    <w:rsid w:val="00535E9F"/>
    <w:rsid w:val="00535EDB"/>
    <w:rsid w:val="005377A1"/>
    <w:rsid w:val="00537FFC"/>
    <w:rsid w:val="00540011"/>
    <w:rsid w:val="00540096"/>
    <w:rsid w:val="005401A1"/>
    <w:rsid w:val="005404F0"/>
    <w:rsid w:val="0054054A"/>
    <w:rsid w:val="00540821"/>
    <w:rsid w:val="00540B96"/>
    <w:rsid w:val="0054182D"/>
    <w:rsid w:val="00541859"/>
    <w:rsid w:val="0054196A"/>
    <w:rsid w:val="00541EBB"/>
    <w:rsid w:val="005421D7"/>
    <w:rsid w:val="00542482"/>
    <w:rsid w:val="0054295A"/>
    <w:rsid w:val="00542B99"/>
    <w:rsid w:val="00542C5D"/>
    <w:rsid w:val="00542EF6"/>
    <w:rsid w:val="005432DA"/>
    <w:rsid w:val="005433E7"/>
    <w:rsid w:val="00543E14"/>
    <w:rsid w:val="005444BB"/>
    <w:rsid w:val="005444F1"/>
    <w:rsid w:val="00544B8F"/>
    <w:rsid w:val="00544ECC"/>
    <w:rsid w:val="0054593B"/>
    <w:rsid w:val="00545AB8"/>
    <w:rsid w:val="00545B74"/>
    <w:rsid w:val="005466B2"/>
    <w:rsid w:val="005468B9"/>
    <w:rsid w:val="0054764D"/>
    <w:rsid w:val="00547E0D"/>
    <w:rsid w:val="00547E13"/>
    <w:rsid w:val="00547ED6"/>
    <w:rsid w:val="005500B3"/>
    <w:rsid w:val="005505B5"/>
    <w:rsid w:val="005506DA"/>
    <w:rsid w:val="00550C66"/>
    <w:rsid w:val="00551013"/>
    <w:rsid w:val="00551206"/>
    <w:rsid w:val="0055139A"/>
    <w:rsid w:val="0055157C"/>
    <w:rsid w:val="00551973"/>
    <w:rsid w:val="00551A2A"/>
    <w:rsid w:val="00551C4A"/>
    <w:rsid w:val="00551E09"/>
    <w:rsid w:val="005524A9"/>
    <w:rsid w:val="0055275B"/>
    <w:rsid w:val="00552837"/>
    <w:rsid w:val="005530B5"/>
    <w:rsid w:val="005530F4"/>
    <w:rsid w:val="00553B58"/>
    <w:rsid w:val="00553CF6"/>
    <w:rsid w:val="00553E26"/>
    <w:rsid w:val="0055452E"/>
    <w:rsid w:val="0055482C"/>
    <w:rsid w:val="005548B4"/>
    <w:rsid w:val="00555192"/>
    <w:rsid w:val="0055597C"/>
    <w:rsid w:val="005562DE"/>
    <w:rsid w:val="00556744"/>
    <w:rsid w:val="005572EF"/>
    <w:rsid w:val="00557E4B"/>
    <w:rsid w:val="00560274"/>
    <w:rsid w:val="00560911"/>
    <w:rsid w:val="00560BCC"/>
    <w:rsid w:val="00561323"/>
    <w:rsid w:val="005613BF"/>
    <w:rsid w:val="00561623"/>
    <w:rsid w:val="0056162A"/>
    <w:rsid w:val="005618CD"/>
    <w:rsid w:val="005627D8"/>
    <w:rsid w:val="00562E81"/>
    <w:rsid w:val="00562FED"/>
    <w:rsid w:val="00563B0D"/>
    <w:rsid w:val="00563B88"/>
    <w:rsid w:val="00563C9F"/>
    <w:rsid w:val="00563F15"/>
    <w:rsid w:val="005645E0"/>
    <w:rsid w:val="00564E2F"/>
    <w:rsid w:val="00565276"/>
    <w:rsid w:val="005652CE"/>
    <w:rsid w:val="0056595B"/>
    <w:rsid w:val="00565A3E"/>
    <w:rsid w:val="00565C65"/>
    <w:rsid w:val="00565D0D"/>
    <w:rsid w:val="005663CB"/>
    <w:rsid w:val="00566807"/>
    <w:rsid w:val="00566D90"/>
    <w:rsid w:val="00566E02"/>
    <w:rsid w:val="0056726C"/>
    <w:rsid w:val="0056727D"/>
    <w:rsid w:val="0056761C"/>
    <w:rsid w:val="00567740"/>
    <w:rsid w:val="00567A37"/>
    <w:rsid w:val="00570432"/>
    <w:rsid w:val="00570E40"/>
    <w:rsid w:val="0057102A"/>
    <w:rsid w:val="00571481"/>
    <w:rsid w:val="0057168E"/>
    <w:rsid w:val="0057170A"/>
    <w:rsid w:val="00571753"/>
    <w:rsid w:val="00571DF0"/>
    <w:rsid w:val="0057250B"/>
    <w:rsid w:val="00572524"/>
    <w:rsid w:val="005731AA"/>
    <w:rsid w:val="0057330A"/>
    <w:rsid w:val="005739A1"/>
    <w:rsid w:val="00573A33"/>
    <w:rsid w:val="00573FEF"/>
    <w:rsid w:val="005744B6"/>
    <w:rsid w:val="005744D5"/>
    <w:rsid w:val="00574603"/>
    <w:rsid w:val="005748D3"/>
    <w:rsid w:val="00574F6D"/>
    <w:rsid w:val="00575744"/>
    <w:rsid w:val="00576926"/>
    <w:rsid w:val="00577490"/>
    <w:rsid w:val="005775E4"/>
    <w:rsid w:val="005776F7"/>
    <w:rsid w:val="00577DF0"/>
    <w:rsid w:val="00577EF2"/>
    <w:rsid w:val="00580224"/>
    <w:rsid w:val="0058049E"/>
    <w:rsid w:val="00580725"/>
    <w:rsid w:val="00580727"/>
    <w:rsid w:val="005808CC"/>
    <w:rsid w:val="005809BE"/>
    <w:rsid w:val="00580AAC"/>
    <w:rsid w:val="00580DC9"/>
    <w:rsid w:val="00581228"/>
    <w:rsid w:val="00581506"/>
    <w:rsid w:val="005815CF"/>
    <w:rsid w:val="005817E2"/>
    <w:rsid w:val="005818C9"/>
    <w:rsid w:val="005820E0"/>
    <w:rsid w:val="00582421"/>
    <w:rsid w:val="00582823"/>
    <w:rsid w:val="0058303A"/>
    <w:rsid w:val="0058375F"/>
    <w:rsid w:val="00583944"/>
    <w:rsid w:val="0058424B"/>
    <w:rsid w:val="00584853"/>
    <w:rsid w:val="00585087"/>
    <w:rsid w:val="0058523C"/>
    <w:rsid w:val="00585370"/>
    <w:rsid w:val="0058560C"/>
    <w:rsid w:val="00585772"/>
    <w:rsid w:val="0058581E"/>
    <w:rsid w:val="00585C44"/>
    <w:rsid w:val="00585EE3"/>
    <w:rsid w:val="00586579"/>
    <w:rsid w:val="005865CA"/>
    <w:rsid w:val="00586738"/>
    <w:rsid w:val="005867DA"/>
    <w:rsid w:val="005873F5"/>
    <w:rsid w:val="00587A13"/>
    <w:rsid w:val="00587A62"/>
    <w:rsid w:val="00587B6F"/>
    <w:rsid w:val="0059013E"/>
    <w:rsid w:val="00590226"/>
    <w:rsid w:val="005910EB"/>
    <w:rsid w:val="00591441"/>
    <w:rsid w:val="0059144E"/>
    <w:rsid w:val="00591465"/>
    <w:rsid w:val="00591558"/>
    <w:rsid w:val="00591580"/>
    <w:rsid w:val="00591772"/>
    <w:rsid w:val="00591A68"/>
    <w:rsid w:val="00592446"/>
    <w:rsid w:val="00592B1B"/>
    <w:rsid w:val="00592FC6"/>
    <w:rsid w:val="00593665"/>
    <w:rsid w:val="0059366F"/>
    <w:rsid w:val="00593A5F"/>
    <w:rsid w:val="00593EB4"/>
    <w:rsid w:val="00593F98"/>
    <w:rsid w:val="00594240"/>
    <w:rsid w:val="005942BF"/>
    <w:rsid w:val="005943C8"/>
    <w:rsid w:val="00594C25"/>
    <w:rsid w:val="00594C86"/>
    <w:rsid w:val="00594FE8"/>
    <w:rsid w:val="0059538D"/>
    <w:rsid w:val="00595516"/>
    <w:rsid w:val="005957BC"/>
    <w:rsid w:val="00595D88"/>
    <w:rsid w:val="005961AB"/>
    <w:rsid w:val="005962DE"/>
    <w:rsid w:val="00596677"/>
    <w:rsid w:val="005968A8"/>
    <w:rsid w:val="00596A4E"/>
    <w:rsid w:val="00596A7F"/>
    <w:rsid w:val="005971A7"/>
    <w:rsid w:val="0059728C"/>
    <w:rsid w:val="005974DF"/>
    <w:rsid w:val="0059780E"/>
    <w:rsid w:val="0059786C"/>
    <w:rsid w:val="00597D37"/>
    <w:rsid w:val="00597E83"/>
    <w:rsid w:val="00597F12"/>
    <w:rsid w:val="005A01BC"/>
    <w:rsid w:val="005A03BC"/>
    <w:rsid w:val="005A0B46"/>
    <w:rsid w:val="005A100C"/>
    <w:rsid w:val="005A1334"/>
    <w:rsid w:val="005A15D3"/>
    <w:rsid w:val="005A1603"/>
    <w:rsid w:val="005A1912"/>
    <w:rsid w:val="005A19EF"/>
    <w:rsid w:val="005A1B85"/>
    <w:rsid w:val="005A1C9B"/>
    <w:rsid w:val="005A1D4C"/>
    <w:rsid w:val="005A1F56"/>
    <w:rsid w:val="005A2467"/>
    <w:rsid w:val="005A2868"/>
    <w:rsid w:val="005A2C8E"/>
    <w:rsid w:val="005A2E29"/>
    <w:rsid w:val="005A347B"/>
    <w:rsid w:val="005A34C3"/>
    <w:rsid w:val="005A36C3"/>
    <w:rsid w:val="005A3A84"/>
    <w:rsid w:val="005A407A"/>
    <w:rsid w:val="005A4503"/>
    <w:rsid w:val="005A45F3"/>
    <w:rsid w:val="005A4BA9"/>
    <w:rsid w:val="005A552F"/>
    <w:rsid w:val="005A55AC"/>
    <w:rsid w:val="005A5D13"/>
    <w:rsid w:val="005A5E31"/>
    <w:rsid w:val="005A5E55"/>
    <w:rsid w:val="005A5F59"/>
    <w:rsid w:val="005A6133"/>
    <w:rsid w:val="005A68DA"/>
    <w:rsid w:val="005A6D48"/>
    <w:rsid w:val="005A6F2F"/>
    <w:rsid w:val="005A6F5B"/>
    <w:rsid w:val="005A71F4"/>
    <w:rsid w:val="005A7762"/>
    <w:rsid w:val="005A7ABF"/>
    <w:rsid w:val="005B0156"/>
    <w:rsid w:val="005B02F3"/>
    <w:rsid w:val="005B0DE2"/>
    <w:rsid w:val="005B1604"/>
    <w:rsid w:val="005B2498"/>
    <w:rsid w:val="005B35E3"/>
    <w:rsid w:val="005B38A1"/>
    <w:rsid w:val="005B3A88"/>
    <w:rsid w:val="005B3E73"/>
    <w:rsid w:val="005B4103"/>
    <w:rsid w:val="005B46EB"/>
    <w:rsid w:val="005B4900"/>
    <w:rsid w:val="005B5534"/>
    <w:rsid w:val="005B61DC"/>
    <w:rsid w:val="005B62D7"/>
    <w:rsid w:val="005B6921"/>
    <w:rsid w:val="005B6D62"/>
    <w:rsid w:val="005B6E7B"/>
    <w:rsid w:val="005B6F34"/>
    <w:rsid w:val="005B713B"/>
    <w:rsid w:val="005C01D0"/>
    <w:rsid w:val="005C0300"/>
    <w:rsid w:val="005C1CBC"/>
    <w:rsid w:val="005C1CD5"/>
    <w:rsid w:val="005C1E31"/>
    <w:rsid w:val="005C1F93"/>
    <w:rsid w:val="005C2032"/>
    <w:rsid w:val="005C22CC"/>
    <w:rsid w:val="005C23CF"/>
    <w:rsid w:val="005C2917"/>
    <w:rsid w:val="005C2BC6"/>
    <w:rsid w:val="005C3029"/>
    <w:rsid w:val="005C31F0"/>
    <w:rsid w:val="005C3255"/>
    <w:rsid w:val="005C34AB"/>
    <w:rsid w:val="005C3585"/>
    <w:rsid w:val="005C370B"/>
    <w:rsid w:val="005C40D6"/>
    <w:rsid w:val="005C49FC"/>
    <w:rsid w:val="005C5AC4"/>
    <w:rsid w:val="005C5DBB"/>
    <w:rsid w:val="005C5F0B"/>
    <w:rsid w:val="005C5F21"/>
    <w:rsid w:val="005C60E1"/>
    <w:rsid w:val="005C6264"/>
    <w:rsid w:val="005C702B"/>
    <w:rsid w:val="005C75A6"/>
    <w:rsid w:val="005C767A"/>
    <w:rsid w:val="005C79FD"/>
    <w:rsid w:val="005D0010"/>
    <w:rsid w:val="005D0268"/>
    <w:rsid w:val="005D0418"/>
    <w:rsid w:val="005D0621"/>
    <w:rsid w:val="005D0CA9"/>
    <w:rsid w:val="005D1A02"/>
    <w:rsid w:val="005D1BF8"/>
    <w:rsid w:val="005D2363"/>
    <w:rsid w:val="005D28D6"/>
    <w:rsid w:val="005D2BDA"/>
    <w:rsid w:val="005D3DF4"/>
    <w:rsid w:val="005D44C6"/>
    <w:rsid w:val="005D46CB"/>
    <w:rsid w:val="005D4D74"/>
    <w:rsid w:val="005D53BC"/>
    <w:rsid w:val="005D55C5"/>
    <w:rsid w:val="005D561C"/>
    <w:rsid w:val="005D57D9"/>
    <w:rsid w:val="005D58ED"/>
    <w:rsid w:val="005D5C2C"/>
    <w:rsid w:val="005D5CBD"/>
    <w:rsid w:val="005D5EAE"/>
    <w:rsid w:val="005D65FA"/>
    <w:rsid w:val="005D6BA3"/>
    <w:rsid w:val="005D6CB0"/>
    <w:rsid w:val="005D737B"/>
    <w:rsid w:val="005D737E"/>
    <w:rsid w:val="005D756E"/>
    <w:rsid w:val="005D7FC2"/>
    <w:rsid w:val="005E047C"/>
    <w:rsid w:val="005E0726"/>
    <w:rsid w:val="005E0AF2"/>
    <w:rsid w:val="005E0E88"/>
    <w:rsid w:val="005E125C"/>
    <w:rsid w:val="005E167B"/>
    <w:rsid w:val="005E1D7E"/>
    <w:rsid w:val="005E2735"/>
    <w:rsid w:val="005E33DC"/>
    <w:rsid w:val="005E369C"/>
    <w:rsid w:val="005E39B8"/>
    <w:rsid w:val="005E3C75"/>
    <w:rsid w:val="005E4CB7"/>
    <w:rsid w:val="005E5266"/>
    <w:rsid w:val="005E5633"/>
    <w:rsid w:val="005E5B43"/>
    <w:rsid w:val="005E62DF"/>
    <w:rsid w:val="005E64FA"/>
    <w:rsid w:val="005E6D61"/>
    <w:rsid w:val="005E6F10"/>
    <w:rsid w:val="005E72BB"/>
    <w:rsid w:val="005E7BC2"/>
    <w:rsid w:val="005E7D7A"/>
    <w:rsid w:val="005E7E78"/>
    <w:rsid w:val="005E7E88"/>
    <w:rsid w:val="005F0EF4"/>
    <w:rsid w:val="005F1023"/>
    <w:rsid w:val="005F1781"/>
    <w:rsid w:val="005F19E6"/>
    <w:rsid w:val="005F1F49"/>
    <w:rsid w:val="005F228E"/>
    <w:rsid w:val="005F286B"/>
    <w:rsid w:val="005F296E"/>
    <w:rsid w:val="005F2ED3"/>
    <w:rsid w:val="005F2F60"/>
    <w:rsid w:val="005F369E"/>
    <w:rsid w:val="005F3937"/>
    <w:rsid w:val="005F3B63"/>
    <w:rsid w:val="005F421E"/>
    <w:rsid w:val="005F4449"/>
    <w:rsid w:val="005F4893"/>
    <w:rsid w:val="005F54F6"/>
    <w:rsid w:val="005F5FA7"/>
    <w:rsid w:val="005F6011"/>
    <w:rsid w:val="005F6576"/>
    <w:rsid w:val="005F68E0"/>
    <w:rsid w:val="005F6973"/>
    <w:rsid w:val="005F6985"/>
    <w:rsid w:val="005F6C0C"/>
    <w:rsid w:val="005F6ED3"/>
    <w:rsid w:val="005F74F5"/>
    <w:rsid w:val="005F753D"/>
    <w:rsid w:val="00600750"/>
    <w:rsid w:val="00600966"/>
    <w:rsid w:val="00600A46"/>
    <w:rsid w:val="00600C68"/>
    <w:rsid w:val="00600E56"/>
    <w:rsid w:val="0060228C"/>
    <w:rsid w:val="00602616"/>
    <w:rsid w:val="00603476"/>
    <w:rsid w:val="00603AE6"/>
    <w:rsid w:val="00603E46"/>
    <w:rsid w:val="00604281"/>
    <w:rsid w:val="00604CB4"/>
    <w:rsid w:val="0060566B"/>
    <w:rsid w:val="00605975"/>
    <w:rsid w:val="00605C4D"/>
    <w:rsid w:val="00605F32"/>
    <w:rsid w:val="006061F2"/>
    <w:rsid w:val="00606416"/>
    <w:rsid w:val="00606558"/>
    <w:rsid w:val="00606FCD"/>
    <w:rsid w:val="00607318"/>
    <w:rsid w:val="00607ABE"/>
    <w:rsid w:val="00607B18"/>
    <w:rsid w:val="00607DED"/>
    <w:rsid w:val="006106EB"/>
    <w:rsid w:val="006110A9"/>
    <w:rsid w:val="006112CB"/>
    <w:rsid w:val="00611AAB"/>
    <w:rsid w:val="00611ACA"/>
    <w:rsid w:val="00611BD5"/>
    <w:rsid w:val="0061239F"/>
    <w:rsid w:val="00612879"/>
    <w:rsid w:val="00612B1F"/>
    <w:rsid w:val="00613B39"/>
    <w:rsid w:val="00613BA7"/>
    <w:rsid w:val="006140BC"/>
    <w:rsid w:val="006143B5"/>
    <w:rsid w:val="00614B82"/>
    <w:rsid w:val="0061570C"/>
    <w:rsid w:val="00616227"/>
    <w:rsid w:val="006169DE"/>
    <w:rsid w:val="00616D57"/>
    <w:rsid w:val="0061730F"/>
    <w:rsid w:val="00617E32"/>
    <w:rsid w:val="00620605"/>
    <w:rsid w:val="00620785"/>
    <w:rsid w:val="00620AC5"/>
    <w:rsid w:val="0062118E"/>
    <w:rsid w:val="00621736"/>
    <w:rsid w:val="00621BAE"/>
    <w:rsid w:val="00621D07"/>
    <w:rsid w:val="00621DCF"/>
    <w:rsid w:val="006228DC"/>
    <w:rsid w:val="006228E2"/>
    <w:rsid w:val="00622CEB"/>
    <w:rsid w:val="00622D72"/>
    <w:rsid w:val="0062307E"/>
    <w:rsid w:val="00623827"/>
    <w:rsid w:val="00623DC9"/>
    <w:rsid w:val="00624905"/>
    <w:rsid w:val="00624F8E"/>
    <w:rsid w:val="006251B6"/>
    <w:rsid w:val="006253AC"/>
    <w:rsid w:val="006254AB"/>
    <w:rsid w:val="00625BBB"/>
    <w:rsid w:val="00625F55"/>
    <w:rsid w:val="0062601D"/>
    <w:rsid w:val="00626737"/>
    <w:rsid w:val="00626C69"/>
    <w:rsid w:val="00627037"/>
    <w:rsid w:val="006271C3"/>
    <w:rsid w:val="00627B68"/>
    <w:rsid w:val="00627D27"/>
    <w:rsid w:val="00627EB3"/>
    <w:rsid w:val="0063015D"/>
    <w:rsid w:val="00630314"/>
    <w:rsid w:val="00630B71"/>
    <w:rsid w:val="00630C75"/>
    <w:rsid w:val="0063139C"/>
    <w:rsid w:val="006314B8"/>
    <w:rsid w:val="00631514"/>
    <w:rsid w:val="00631541"/>
    <w:rsid w:val="0063176F"/>
    <w:rsid w:val="006319A7"/>
    <w:rsid w:val="00631AD5"/>
    <w:rsid w:val="00631C53"/>
    <w:rsid w:val="00632188"/>
    <w:rsid w:val="006324F7"/>
    <w:rsid w:val="006329B5"/>
    <w:rsid w:val="00632CB7"/>
    <w:rsid w:val="00633188"/>
    <w:rsid w:val="00633522"/>
    <w:rsid w:val="00633642"/>
    <w:rsid w:val="0063374B"/>
    <w:rsid w:val="00633E7A"/>
    <w:rsid w:val="00634020"/>
    <w:rsid w:val="006341EC"/>
    <w:rsid w:val="00634425"/>
    <w:rsid w:val="00634817"/>
    <w:rsid w:val="00634F66"/>
    <w:rsid w:val="006354D7"/>
    <w:rsid w:val="00635B9B"/>
    <w:rsid w:val="00636B8A"/>
    <w:rsid w:val="00636D1D"/>
    <w:rsid w:val="006370BF"/>
    <w:rsid w:val="006377EC"/>
    <w:rsid w:val="00637810"/>
    <w:rsid w:val="006403F4"/>
    <w:rsid w:val="00640817"/>
    <w:rsid w:val="00641124"/>
    <w:rsid w:val="006418B6"/>
    <w:rsid w:val="006426ED"/>
    <w:rsid w:val="00642EC2"/>
    <w:rsid w:val="006438C6"/>
    <w:rsid w:val="006439F5"/>
    <w:rsid w:val="00643F9D"/>
    <w:rsid w:val="00644B31"/>
    <w:rsid w:val="00645235"/>
    <w:rsid w:val="00645DAB"/>
    <w:rsid w:val="00645E6B"/>
    <w:rsid w:val="0064662B"/>
    <w:rsid w:val="0064667B"/>
    <w:rsid w:val="0064682B"/>
    <w:rsid w:val="00647CF5"/>
    <w:rsid w:val="00647FCC"/>
    <w:rsid w:val="006500C3"/>
    <w:rsid w:val="00650870"/>
    <w:rsid w:val="0065088E"/>
    <w:rsid w:val="00650919"/>
    <w:rsid w:val="00650984"/>
    <w:rsid w:val="00651554"/>
    <w:rsid w:val="006519D0"/>
    <w:rsid w:val="006519FE"/>
    <w:rsid w:val="00651C01"/>
    <w:rsid w:val="00651CB0"/>
    <w:rsid w:val="00651DA9"/>
    <w:rsid w:val="0065227A"/>
    <w:rsid w:val="0065232F"/>
    <w:rsid w:val="00652DED"/>
    <w:rsid w:val="00652FB0"/>
    <w:rsid w:val="00653513"/>
    <w:rsid w:val="00653B41"/>
    <w:rsid w:val="00653C9F"/>
    <w:rsid w:val="00654009"/>
    <w:rsid w:val="006543F4"/>
    <w:rsid w:val="00654780"/>
    <w:rsid w:val="00654849"/>
    <w:rsid w:val="00654AAC"/>
    <w:rsid w:val="00654BC1"/>
    <w:rsid w:val="006554C9"/>
    <w:rsid w:val="0065601B"/>
    <w:rsid w:val="0065641A"/>
    <w:rsid w:val="006569FA"/>
    <w:rsid w:val="00656A5E"/>
    <w:rsid w:val="00656CC6"/>
    <w:rsid w:val="006572D2"/>
    <w:rsid w:val="00657AB5"/>
    <w:rsid w:val="006601B6"/>
    <w:rsid w:val="0066033B"/>
    <w:rsid w:val="006608B9"/>
    <w:rsid w:val="00660959"/>
    <w:rsid w:val="00660C7F"/>
    <w:rsid w:val="00660FB7"/>
    <w:rsid w:val="006612CF"/>
    <w:rsid w:val="00661645"/>
    <w:rsid w:val="00661B55"/>
    <w:rsid w:val="00662205"/>
    <w:rsid w:val="0066286B"/>
    <w:rsid w:val="006628E8"/>
    <w:rsid w:val="00662D8A"/>
    <w:rsid w:val="006640C1"/>
    <w:rsid w:val="00664462"/>
    <w:rsid w:val="00664871"/>
    <w:rsid w:val="00664977"/>
    <w:rsid w:val="00664EA1"/>
    <w:rsid w:val="00664ED2"/>
    <w:rsid w:val="00665331"/>
    <w:rsid w:val="00665DA1"/>
    <w:rsid w:val="00665F57"/>
    <w:rsid w:val="0066687E"/>
    <w:rsid w:val="006670E8"/>
    <w:rsid w:val="00667ADA"/>
    <w:rsid w:val="00667BFC"/>
    <w:rsid w:val="0067041D"/>
    <w:rsid w:val="00670686"/>
    <w:rsid w:val="00670742"/>
    <w:rsid w:val="00670E46"/>
    <w:rsid w:val="00670FC3"/>
    <w:rsid w:val="006714CA"/>
    <w:rsid w:val="00671A7F"/>
    <w:rsid w:val="00671C0B"/>
    <w:rsid w:val="00671DE9"/>
    <w:rsid w:val="00672193"/>
    <w:rsid w:val="0067219C"/>
    <w:rsid w:val="00672595"/>
    <w:rsid w:val="0067279D"/>
    <w:rsid w:val="00672865"/>
    <w:rsid w:val="00672C41"/>
    <w:rsid w:val="00673286"/>
    <w:rsid w:val="00674232"/>
    <w:rsid w:val="0067472C"/>
    <w:rsid w:val="00674C59"/>
    <w:rsid w:val="0067501C"/>
    <w:rsid w:val="00675173"/>
    <w:rsid w:val="0067534F"/>
    <w:rsid w:val="006757B1"/>
    <w:rsid w:val="00675EC9"/>
    <w:rsid w:val="00677549"/>
    <w:rsid w:val="006775B6"/>
    <w:rsid w:val="00677C6F"/>
    <w:rsid w:val="00677DDD"/>
    <w:rsid w:val="00680133"/>
    <w:rsid w:val="00680224"/>
    <w:rsid w:val="0068030C"/>
    <w:rsid w:val="00680A59"/>
    <w:rsid w:val="00681D96"/>
    <w:rsid w:val="00681FCA"/>
    <w:rsid w:val="006823F5"/>
    <w:rsid w:val="006825D4"/>
    <w:rsid w:val="00682A4A"/>
    <w:rsid w:val="0068313F"/>
    <w:rsid w:val="006832B2"/>
    <w:rsid w:val="006835DC"/>
    <w:rsid w:val="00684022"/>
    <w:rsid w:val="00684532"/>
    <w:rsid w:val="0068471D"/>
    <w:rsid w:val="00684D38"/>
    <w:rsid w:val="00684F79"/>
    <w:rsid w:val="006850A9"/>
    <w:rsid w:val="00685674"/>
    <w:rsid w:val="00685723"/>
    <w:rsid w:val="0068618D"/>
    <w:rsid w:val="0068628A"/>
    <w:rsid w:val="006867BE"/>
    <w:rsid w:val="00686AE1"/>
    <w:rsid w:val="006870D8"/>
    <w:rsid w:val="00687113"/>
    <w:rsid w:val="00687AAE"/>
    <w:rsid w:val="00687C17"/>
    <w:rsid w:val="006908AC"/>
    <w:rsid w:val="0069114D"/>
    <w:rsid w:val="0069198C"/>
    <w:rsid w:val="00691B5E"/>
    <w:rsid w:val="00691F49"/>
    <w:rsid w:val="006920AC"/>
    <w:rsid w:val="00692743"/>
    <w:rsid w:val="006927F1"/>
    <w:rsid w:val="00692929"/>
    <w:rsid w:val="00692A35"/>
    <w:rsid w:val="00692E9D"/>
    <w:rsid w:val="00692FAB"/>
    <w:rsid w:val="00693062"/>
    <w:rsid w:val="006931E9"/>
    <w:rsid w:val="006932BD"/>
    <w:rsid w:val="0069355D"/>
    <w:rsid w:val="00693EBB"/>
    <w:rsid w:val="00693FBF"/>
    <w:rsid w:val="006940BA"/>
    <w:rsid w:val="006949BB"/>
    <w:rsid w:val="0069505B"/>
    <w:rsid w:val="006953C3"/>
    <w:rsid w:val="006956B7"/>
    <w:rsid w:val="006957E4"/>
    <w:rsid w:val="00695C7D"/>
    <w:rsid w:val="00695FCC"/>
    <w:rsid w:val="00695FFE"/>
    <w:rsid w:val="006970A5"/>
    <w:rsid w:val="00697304"/>
    <w:rsid w:val="006975FF"/>
    <w:rsid w:val="006977E2"/>
    <w:rsid w:val="00697C8D"/>
    <w:rsid w:val="006A05A9"/>
    <w:rsid w:val="006A082B"/>
    <w:rsid w:val="006A087E"/>
    <w:rsid w:val="006A0C84"/>
    <w:rsid w:val="006A1BCE"/>
    <w:rsid w:val="006A1E52"/>
    <w:rsid w:val="006A1FF0"/>
    <w:rsid w:val="006A23CD"/>
    <w:rsid w:val="006A23FE"/>
    <w:rsid w:val="006A24C8"/>
    <w:rsid w:val="006A28F4"/>
    <w:rsid w:val="006A296E"/>
    <w:rsid w:val="006A2A71"/>
    <w:rsid w:val="006A2B4A"/>
    <w:rsid w:val="006A2E97"/>
    <w:rsid w:val="006A30A0"/>
    <w:rsid w:val="006A324A"/>
    <w:rsid w:val="006A39F1"/>
    <w:rsid w:val="006A40F3"/>
    <w:rsid w:val="006A435C"/>
    <w:rsid w:val="006A62CA"/>
    <w:rsid w:val="006A6574"/>
    <w:rsid w:val="006A6F57"/>
    <w:rsid w:val="006A7269"/>
    <w:rsid w:val="006A75FA"/>
    <w:rsid w:val="006A77AE"/>
    <w:rsid w:val="006A7BAE"/>
    <w:rsid w:val="006B001D"/>
    <w:rsid w:val="006B0356"/>
    <w:rsid w:val="006B03C5"/>
    <w:rsid w:val="006B057F"/>
    <w:rsid w:val="006B060E"/>
    <w:rsid w:val="006B06C3"/>
    <w:rsid w:val="006B076C"/>
    <w:rsid w:val="006B0D78"/>
    <w:rsid w:val="006B0D9B"/>
    <w:rsid w:val="006B0F1B"/>
    <w:rsid w:val="006B1024"/>
    <w:rsid w:val="006B107B"/>
    <w:rsid w:val="006B10DB"/>
    <w:rsid w:val="006B10FB"/>
    <w:rsid w:val="006B1711"/>
    <w:rsid w:val="006B1DE9"/>
    <w:rsid w:val="006B2878"/>
    <w:rsid w:val="006B3739"/>
    <w:rsid w:val="006B377F"/>
    <w:rsid w:val="006B3C76"/>
    <w:rsid w:val="006B410E"/>
    <w:rsid w:val="006B4954"/>
    <w:rsid w:val="006B4B08"/>
    <w:rsid w:val="006B4E55"/>
    <w:rsid w:val="006B5043"/>
    <w:rsid w:val="006B5135"/>
    <w:rsid w:val="006B5229"/>
    <w:rsid w:val="006B5905"/>
    <w:rsid w:val="006B5C1E"/>
    <w:rsid w:val="006B602B"/>
    <w:rsid w:val="006B65F1"/>
    <w:rsid w:val="006B68DA"/>
    <w:rsid w:val="006B6B70"/>
    <w:rsid w:val="006B746F"/>
    <w:rsid w:val="006B74CD"/>
    <w:rsid w:val="006B7760"/>
    <w:rsid w:val="006B77B1"/>
    <w:rsid w:val="006B7883"/>
    <w:rsid w:val="006B7BB5"/>
    <w:rsid w:val="006B7F29"/>
    <w:rsid w:val="006C0607"/>
    <w:rsid w:val="006C09D6"/>
    <w:rsid w:val="006C0A3E"/>
    <w:rsid w:val="006C14AB"/>
    <w:rsid w:val="006C1989"/>
    <w:rsid w:val="006C1FC8"/>
    <w:rsid w:val="006C29FD"/>
    <w:rsid w:val="006C2B5E"/>
    <w:rsid w:val="006C2CCE"/>
    <w:rsid w:val="006C3122"/>
    <w:rsid w:val="006C3AE9"/>
    <w:rsid w:val="006C3B17"/>
    <w:rsid w:val="006C40A9"/>
    <w:rsid w:val="006C4330"/>
    <w:rsid w:val="006C48BA"/>
    <w:rsid w:val="006C4952"/>
    <w:rsid w:val="006C4C5B"/>
    <w:rsid w:val="006C5163"/>
    <w:rsid w:val="006C5356"/>
    <w:rsid w:val="006C5391"/>
    <w:rsid w:val="006C5A81"/>
    <w:rsid w:val="006C5D88"/>
    <w:rsid w:val="006C603D"/>
    <w:rsid w:val="006C61C2"/>
    <w:rsid w:val="006C6B6F"/>
    <w:rsid w:val="006C6F1A"/>
    <w:rsid w:val="006C6FD8"/>
    <w:rsid w:val="006C7829"/>
    <w:rsid w:val="006C7915"/>
    <w:rsid w:val="006D021A"/>
    <w:rsid w:val="006D0428"/>
    <w:rsid w:val="006D0B09"/>
    <w:rsid w:val="006D1382"/>
    <w:rsid w:val="006D1AB3"/>
    <w:rsid w:val="006D1F74"/>
    <w:rsid w:val="006D206B"/>
    <w:rsid w:val="006D2238"/>
    <w:rsid w:val="006D36DE"/>
    <w:rsid w:val="006D3BCD"/>
    <w:rsid w:val="006D3D90"/>
    <w:rsid w:val="006D3D99"/>
    <w:rsid w:val="006D4311"/>
    <w:rsid w:val="006D4744"/>
    <w:rsid w:val="006D507E"/>
    <w:rsid w:val="006D520A"/>
    <w:rsid w:val="006D5983"/>
    <w:rsid w:val="006D6135"/>
    <w:rsid w:val="006D63CC"/>
    <w:rsid w:val="006D6595"/>
    <w:rsid w:val="006D661A"/>
    <w:rsid w:val="006D6871"/>
    <w:rsid w:val="006D6C73"/>
    <w:rsid w:val="006D6CD9"/>
    <w:rsid w:val="006D6D73"/>
    <w:rsid w:val="006D77EF"/>
    <w:rsid w:val="006D78C4"/>
    <w:rsid w:val="006D7AB5"/>
    <w:rsid w:val="006D7BB5"/>
    <w:rsid w:val="006D7D88"/>
    <w:rsid w:val="006D7E61"/>
    <w:rsid w:val="006E0678"/>
    <w:rsid w:val="006E0807"/>
    <w:rsid w:val="006E09D4"/>
    <w:rsid w:val="006E0F66"/>
    <w:rsid w:val="006E178E"/>
    <w:rsid w:val="006E2126"/>
    <w:rsid w:val="006E2207"/>
    <w:rsid w:val="006E28B4"/>
    <w:rsid w:val="006E2E9B"/>
    <w:rsid w:val="006E3033"/>
    <w:rsid w:val="006E3313"/>
    <w:rsid w:val="006E3687"/>
    <w:rsid w:val="006E3E43"/>
    <w:rsid w:val="006E4AF6"/>
    <w:rsid w:val="006E4C96"/>
    <w:rsid w:val="006E4D30"/>
    <w:rsid w:val="006E4FB0"/>
    <w:rsid w:val="006E5245"/>
    <w:rsid w:val="006E53CD"/>
    <w:rsid w:val="006E5673"/>
    <w:rsid w:val="006E5D37"/>
    <w:rsid w:val="006E6306"/>
    <w:rsid w:val="006E68C3"/>
    <w:rsid w:val="006E706D"/>
    <w:rsid w:val="006E72B1"/>
    <w:rsid w:val="006E76AA"/>
    <w:rsid w:val="006E7721"/>
    <w:rsid w:val="006E7E33"/>
    <w:rsid w:val="006F0095"/>
    <w:rsid w:val="006F03C5"/>
    <w:rsid w:val="006F0978"/>
    <w:rsid w:val="006F0AAB"/>
    <w:rsid w:val="006F0C7E"/>
    <w:rsid w:val="006F0E9B"/>
    <w:rsid w:val="006F1246"/>
    <w:rsid w:val="006F2799"/>
    <w:rsid w:val="006F2A05"/>
    <w:rsid w:val="006F331D"/>
    <w:rsid w:val="006F3918"/>
    <w:rsid w:val="006F393A"/>
    <w:rsid w:val="006F3E99"/>
    <w:rsid w:val="006F4347"/>
    <w:rsid w:val="006F4A2E"/>
    <w:rsid w:val="006F4C5E"/>
    <w:rsid w:val="006F4CF0"/>
    <w:rsid w:val="006F50BF"/>
    <w:rsid w:val="006F5142"/>
    <w:rsid w:val="006F5152"/>
    <w:rsid w:val="006F54EC"/>
    <w:rsid w:val="006F576A"/>
    <w:rsid w:val="006F60CE"/>
    <w:rsid w:val="006F6547"/>
    <w:rsid w:val="006F6997"/>
    <w:rsid w:val="006F6A0E"/>
    <w:rsid w:val="006F70F3"/>
    <w:rsid w:val="006F7135"/>
    <w:rsid w:val="006F7152"/>
    <w:rsid w:val="006F7CE8"/>
    <w:rsid w:val="006F7D1F"/>
    <w:rsid w:val="006F7F9D"/>
    <w:rsid w:val="0070042A"/>
    <w:rsid w:val="007004B1"/>
    <w:rsid w:val="007004EE"/>
    <w:rsid w:val="00700905"/>
    <w:rsid w:val="007009FD"/>
    <w:rsid w:val="0070200B"/>
    <w:rsid w:val="00702652"/>
    <w:rsid w:val="0070288F"/>
    <w:rsid w:val="00702BEC"/>
    <w:rsid w:val="00703052"/>
    <w:rsid w:val="007030A1"/>
    <w:rsid w:val="007037F6"/>
    <w:rsid w:val="0070396F"/>
    <w:rsid w:val="00703A66"/>
    <w:rsid w:val="00703C76"/>
    <w:rsid w:val="007045CF"/>
    <w:rsid w:val="0070495E"/>
    <w:rsid w:val="0070520E"/>
    <w:rsid w:val="00705562"/>
    <w:rsid w:val="007055B9"/>
    <w:rsid w:val="00705652"/>
    <w:rsid w:val="0070583A"/>
    <w:rsid w:val="00705B27"/>
    <w:rsid w:val="00705B70"/>
    <w:rsid w:val="00705C66"/>
    <w:rsid w:val="00706594"/>
    <w:rsid w:val="00706595"/>
    <w:rsid w:val="00706E83"/>
    <w:rsid w:val="0070759B"/>
    <w:rsid w:val="007075EC"/>
    <w:rsid w:val="00707A5B"/>
    <w:rsid w:val="00707DEB"/>
    <w:rsid w:val="007100D5"/>
    <w:rsid w:val="0071030C"/>
    <w:rsid w:val="007108BB"/>
    <w:rsid w:val="00710E3C"/>
    <w:rsid w:val="0071104F"/>
    <w:rsid w:val="00711159"/>
    <w:rsid w:val="0071152D"/>
    <w:rsid w:val="00712165"/>
    <w:rsid w:val="00712274"/>
    <w:rsid w:val="007126E4"/>
    <w:rsid w:val="00712B10"/>
    <w:rsid w:val="00713444"/>
    <w:rsid w:val="00713972"/>
    <w:rsid w:val="00713C5A"/>
    <w:rsid w:val="00713F35"/>
    <w:rsid w:val="007146E3"/>
    <w:rsid w:val="0071508A"/>
    <w:rsid w:val="007152FA"/>
    <w:rsid w:val="00715424"/>
    <w:rsid w:val="007155F2"/>
    <w:rsid w:val="00715C8F"/>
    <w:rsid w:val="00715FAF"/>
    <w:rsid w:val="00716027"/>
    <w:rsid w:val="007162BE"/>
    <w:rsid w:val="00716656"/>
    <w:rsid w:val="00717856"/>
    <w:rsid w:val="007202B0"/>
    <w:rsid w:val="00720344"/>
    <w:rsid w:val="007204F7"/>
    <w:rsid w:val="0072090D"/>
    <w:rsid w:val="00720A17"/>
    <w:rsid w:val="00720B8E"/>
    <w:rsid w:val="007221FD"/>
    <w:rsid w:val="00722703"/>
    <w:rsid w:val="00722AEC"/>
    <w:rsid w:val="00722D75"/>
    <w:rsid w:val="00723A7A"/>
    <w:rsid w:val="00723AD7"/>
    <w:rsid w:val="00723F67"/>
    <w:rsid w:val="007244B5"/>
    <w:rsid w:val="0072491F"/>
    <w:rsid w:val="0072493B"/>
    <w:rsid w:val="00724D5D"/>
    <w:rsid w:val="0072549A"/>
    <w:rsid w:val="007256BA"/>
    <w:rsid w:val="007257B5"/>
    <w:rsid w:val="007258D8"/>
    <w:rsid w:val="0072598F"/>
    <w:rsid w:val="00725D0C"/>
    <w:rsid w:val="007265B4"/>
    <w:rsid w:val="007267DF"/>
    <w:rsid w:val="00726977"/>
    <w:rsid w:val="00726F7F"/>
    <w:rsid w:val="0072738F"/>
    <w:rsid w:val="00727964"/>
    <w:rsid w:val="00730020"/>
    <w:rsid w:val="00730401"/>
    <w:rsid w:val="00730F57"/>
    <w:rsid w:val="007310D0"/>
    <w:rsid w:val="00731409"/>
    <w:rsid w:val="0073142D"/>
    <w:rsid w:val="00731B02"/>
    <w:rsid w:val="00731CB6"/>
    <w:rsid w:val="00731FC2"/>
    <w:rsid w:val="00731FDD"/>
    <w:rsid w:val="007320A8"/>
    <w:rsid w:val="007328D4"/>
    <w:rsid w:val="00732D5D"/>
    <w:rsid w:val="0073334D"/>
    <w:rsid w:val="0073381E"/>
    <w:rsid w:val="00733EED"/>
    <w:rsid w:val="007342D7"/>
    <w:rsid w:val="0073457F"/>
    <w:rsid w:val="007345BE"/>
    <w:rsid w:val="00734AEE"/>
    <w:rsid w:val="00735165"/>
    <w:rsid w:val="007351FD"/>
    <w:rsid w:val="007352BE"/>
    <w:rsid w:val="0073573D"/>
    <w:rsid w:val="00735778"/>
    <w:rsid w:val="00735A58"/>
    <w:rsid w:val="00735E3F"/>
    <w:rsid w:val="00735F03"/>
    <w:rsid w:val="00736A65"/>
    <w:rsid w:val="00736C36"/>
    <w:rsid w:val="00737B01"/>
    <w:rsid w:val="00737BD5"/>
    <w:rsid w:val="0074028E"/>
    <w:rsid w:val="00740E4B"/>
    <w:rsid w:val="00741AEA"/>
    <w:rsid w:val="00741B17"/>
    <w:rsid w:val="00741B74"/>
    <w:rsid w:val="007424D4"/>
    <w:rsid w:val="0074261B"/>
    <w:rsid w:val="007427C8"/>
    <w:rsid w:val="007429B5"/>
    <w:rsid w:val="00742A18"/>
    <w:rsid w:val="00742CD2"/>
    <w:rsid w:val="00743745"/>
    <w:rsid w:val="007439EA"/>
    <w:rsid w:val="007439F9"/>
    <w:rsid w:val="00743A6D"/>
    <w:rsid w:val="00743BEF"/>
    <w:rsid w:val="00744193"/>
    <w:rsid w:val="007441EC"/>
    <w:rsid w:val="0074420E"/>
    <w:rsid w:val="0074427D"/>
    <w:rsid w:val="007443E6"/>
    <w:rsid w:val="007445BB"/>
    <w:rsid w:val="007445E9"/>
    <w:rsid w:val="00744836"/>
    <w:rsid w:val="007448A4"/>
    <w:rsid w:val="0074517A"/>
    <w:rsid w:val="0074590D"/>
    <w:rsid w:val="00745984"/>
    <w:rsid w:val="00745A5C"/>
    <w:rsid w:val="0074650B"/>
    <w:rsid w:val="00747C1E"/>
    <w:rsid w:val="007502DB"/>
    <w:rsid w:val="007502FE"/>
    <w:rsid w:val="007505CE"/>
    <w:rsid w:val="007509C7"/>
    <w:rsid w:val="00750D07"/>
    <w:rsid w:val="00750D4A"/>
    <w:rsid w:val="007511C6"/>
    <w:rsid w:val="007517B3"/>
    <w:rsid w:val="007525BD"/>
    <w:rsid w:val="00752C3E"/>
    <w:rsid w:val="00752E69"/>
    <w:rsid w:val="00752F02"/>
    <w:rsid w:val="00753635"/>
    <w:rsid w:val="0075393A"/>
    <w:rsid w:val="007541F7"/>
    <w:rsid w:val="00754237"/>
    <w:rsid w:val="00755160"/>
    <w:rsid w:val="00755176"/>
    <w:rsid w:val="00755181"/>
    <w:rsid w:val="007552E2"/>
    <w:rsid w:val="00755BEB"/>
    <w:rsid w:val="00755E38"/>
    <w:rsid w:val="00756043"/>
    <w:rsid w:val="007563E4"/>
    <w:rsid w:val="00756576"/>
    <w:rsid w:val="007565E2"/>
    <w:rsid w:val="00756AE3"/>
    <w:rsid w:val="00756CB7"/>
    <w:rsid w:val="00756D5B"/>
    <w:rsid w:val="00756F5D"/>
    <w:rsid w:val="00757D23"/>
    <w:rsid w:val="00757F8A"/>
    <w:rsid w:val="007609EA"/>
    <w:rsid w:val="00760CC1"/>
    <w:rsid w:val="00760DAC"/>
    <w:rsid w:val="0076122C"/>
    <w:rsid w:val="00761A7A"/>
    <w:rsid w:val="0076240D"/>
    <w:rsid w:val="00762A1C"/>
    <w:rsid w:val="00762F58"/>
    <w:rsid w:val="007637DB"/>
    <w:rsid w:val="00763BDD"/>
    <w:rsid w:val="00763FB6"/>
    <w:rsid w:val="00764A8D"/>
    <w:rsid w:val="007662B7"/>
    <w:rsid w:val="00766437"/>
    <w:rsid w:val="0076663A"/>
    <w:rsid w:val="00766837"/>
    <w:rsid w:val="00766EB0"/>
    <w:rsid w:val="0076730E"/>
    <w:rsid w:val="007673D1"/>
    <w:rsid w:val="007678F1"/>
    <w:rsid w:val="00770130"/>
    <w:rsid w:val="00770561"/>
    <w:rsid w:val="0077069E"/>
    <w:rsid w:val="00771AFE"/>
    <w:rsid w:val="00771BC1"/>
    <w:rsid w:val="00771E0A"/>
    <w:rsid w:val="00771E5C"/>
    <w:rsid w:val="0077229B"/>
    <w:rsid w:val="0077238E"/>
    <w:rsid w:val="00772B85"/>
    <w:rsid w:val="00773574"/>
    <w:rsid w:val="007739D1"/>
    <w:rsid w:val="00773A6F"/>
    <w:rsid w:val="00773F94"/>
    <w:rsid w:val="00774359"/>
    <w:rsid w:val="007747F4"/>
    <w:rsid w:val="0077497A"/>
    <w:rsid w:val="00774D5E"/>
    <w:rsid w:val="00775299"/>
    <w:rsid w:val="00775A39"/>
    <w:rsid w:val="00775FF3"/>
    <w:rsid w:val="0077673B"/>
    <w:rsid w:val="00776781"/>
    <w:rsid w:val="007769EF"/>
    <w:rsid w:val="00776E79"/>
    <w:rsid w:val="00776E91"/>
    <w:rsid w:val="007775A4"/>
    <w:rsid w:val="0077775E"/>
    <w:rsid w:val="00777A17"/>
    <w:rsid w:val="007803C8"/>
    <w:rsid w:val="00780B4F"/>
    <w:rsid w:val="00780BBC"/>
    <w:rsid w:val="00780C72"/>
    <w:rsid w:val="00780D35"/>
    <w:rsid w:val="00781499"/>
    <w:rsid w:val="007815BD"/>
    <w:rsid w:val="00781A6C"/>
    <w:rsid w:val="007822D7"/>
    <w:rsid w:val="00782303"/>
    <w:rsid w:val="0078240C"/>
    <w:rsid w:val="007832AC"/>
    <w:rsid w:val="00783533"/>
    <w:rsid w:val="007836FF"/>
    <w:rsid w:val="00783C57"/>
    <w:rsid w:val="00784040"/>
    <w:rsid w:val="0078422A"/>
    <w:rsid w:val="00784468"/>
    <w:rsid w:val="00784A07"/>
    <w:rsid w:val="00785B51"/>
    <w:rsid w:val="00785B69"/>
    <w:rsid w:val="007866D9"/>
    <w:rsid w:val="007868B1"/>
    <w:rsid w:val="00786B38"/>
    <w:rsid w:val="00786C25"/>
    <w:rsid w:val="00786D60"/>
    <w:rsid w:val="00790CAD"/>
    <w:rsid w:val="00791125"/>
    <w:rsid w:val="007913EC"/>
    <w:rsid w:val="00791502"/>
    <w:rsid w:val="00791635"/>
    <w:rsid w:val="00791756"/>
    <w:rsid w:val="00791F99"/>
    <w:rsid w:val="00792872"/>
    <w:rsid w:val="00792AB5"/>
    <w:rsid w:val="00793725"/>
    <w:rsid w:val="0079392A"/>
    <w:rsid w:val="00793FAF"/>
    <w:rsid w:val="00794861"/>
    <w:rsid w:val="00794958"/>
    <w:rsid w:val="00794A5C"/>
    <w:rsid w:val="00794A81"/>
    <w:rsid w:val="007951A2"/>
    <w:rsid w:val="00795DA9"/>
    <w:rsid w:val="0079617F"/>
    <w:rsid w:val="00796C9D"/>
    <w:rsid w:val="00797037"/>
    <w:rsid w:val="007974FB"/>
    <w:rsid w:val="00797EA8"/>
    <w:rsid w:val="007A01BB"/>
    <w:rsid w:val="007A03D7"/>
    <w:rsid w:val="007A0CAB"/>
    <w:rsid w:val="007A12E1"/>
    <w:rsid w:val="007A12ED"/>
    <w:rsid w:val="007A15F5"/>
    <w:rsid w:val="007A188D"/>
    <w:rsid w:val="007A1AEF"/>
    <w:rsid w:val="007A2058"/>
    <w:rsid w:val="007A21E6"/>
    <w:rsid w:val="007A3012"/>
    <w:rsid w:val="007A3312"/>
    <w:rsid w:val="007A3391"/>
    <w:rsid w:val="007A3417"/>
    <w:rsid w:val="007A3C2D"/>
    <w:rsid w:val="007A3F78"/>
    <w:rsid w:val="007A4B38"/>
    <w:rsid w:val="007A4F3E"/>
    <w:rsid w:val="007A59B4"/>
    <w:rsid w:val="007A5BAE"/>
    <w:rsid w:val="007A5F2B"/>
    <w:rsid w:val="007A60F2"/>
    <w:rsid w:val="007A613B"/>
    <w:rsid w:val="007A67E9"/>
    <w:rsid w:val="007A6BBD"/>
    <w:rsid w:val="007A7106"/>
    <w:rsid w:val="007A7E4F"/>
    <w:rsid w:val="007B0400"/>
    <w:rsid w:val="007B08B0"/>
    <w:rsid w:val="007B0BEB"/>
    <w:rsid w:val="007B0FEF"/>
    <w:rsid w:val="007B1857"/>
    <w:rsid w:val="007B18A1"/>
    <w:rsid w:val="007B2411"/>
    <w:rsid w:val="007B2462"/>
    <w:rsid w:val="007B2725"/>
    <w:rsid w:val="007B280C"/>
    <w:rsid w:val="007B38C1"/>
    <w:rsid w:val="007B3BF8"/>
    <w:rsid w:val="007B3D4E"/>
    <w:rsid w:val="007B3E85"/>
    <w:rsid w:val="007B4679"/>
    <w:rsid w:val="007B46D6"/>
    <w:rsid w:val="007B46EE"/>
    <w:rsid w:val="007B4F94"/>
    <w:rsid w:val="007B5258"/>
    <w:rsid w:val="007B544F"/>
    <w:rsid w:val="007B547D"/>
    <w:rsid w:val="007B5872"/>
    <w:rsid w:val="007B59B2"/>
    <w:rsid w:val="007B6299"/>
    <w:rsid w:val="007B66C9"/>
    <w:rsid w:val="007B67A8"/>
    <w:rsid w:val="007B70A7"/>
    <w:rsid w:val="007B7170"/>
    <w:rsid w:val="007B78F6"/>
    <w:rsid w:val="007B7A6C"/>
    <w:rsid w:val="007B7E09"/>
    <w:rsid w:val="007B7FEC"/>
    <w:rsid w:val="007C0015"/>
    <w:rsid w:val="007C0304"/>
    <w:rsid w:val="007C08CF"/>
    <w:rsid w:val="007C0E5E"/>
    <w:rsid w:val="007C0ECC"/>
    <w:rsid w:val="007C119E"/>
    <w:rsid w:val="007C14D3"/>
    <w:rsid w:val="007C15EB"/>
    <w:rsid w:val="007C1C39"/>
    <w:rsid w:val="007C1EEF"/>
    <w:rsid w:val="007C1EFF"/>
    <w:rsid w:val="007C1FB1"/>
    <w:rsid w:val="007C27AE"/>
    <w:rsid w:val="007C28FE"/>
    <w:rsid w:val="007C2DF9"/>
    <w:rsid w:val="007C2E59"/>
    <w:rsid w:val="007C315C"/>
    <w:rsid w:val="007C3316"/>
    <w:rsid w:val="007C3E07"/>
    <w:rsid w:val="007C42EA"/>
    <w:rsid w:val="007C4537"/>
    <w:rsid w:val="007C47F9"/>
    <w:rsid w:val="007C5673"/>
    <w:rsid w:val="007C5DB6"/>
    <w:rsid w:val="007C633B"/>
    <w:rsid w:val="007C6793"/>
    <w:rsid w:val="007C69E5"/>
    <w:rsid w:val="007C6C98"/>
    <w:rsid w:val="007C70DD"/>
    <w:rsid w:val="007C71C0"/>
    <w:rsid w:val="007C7439"/>
    <w:rsid w:val="007C7D7A"/>
    <w:rsid w:val="007C7F9B"/>
    <w:rsid w:val="007D0273"/>
    <w:rsid w:val="007D046C"/>
    <w:rsid w:val="007D07A4"/>
    <w:rsid w:val="007D0AFE"/>
    <w:rsid w:val="007D1002"/>
    <w:rsid w:val="007D103F"/>
    <w:rsid w:val="007D1914"/>
    <w:rsid w:val="007D19DF"/>
    <w:rsid w:val="007D1B09"/>
    <w:rsid w:val="007D1BBB"/>
    <w:rsid w:val="007D1C84"/>
    <w:rsid w:val="007D2A69"/>
    <w:rsid w:val="007D39E2"/>
    <w:rsid w:val="007D4098"/>
    <w:rsid w:val="007D422E"/>
    <w:rsid w:val="007D433A"/>
    <w:rsid w:val="007D487A"/>
    <w:rsid w:val="007D510D"/>
    <w:rsid w:val="007D56AD"/>
    <w:rsid w:val="007D5F5F"/>
    <w:rsid w:val="007D6CEC"/>
    <w:rsid w:val="007D6DB8"/>
    <w:rsid w:val="007D6EBB"/>
    <w:rsid w:val="007E04C6"/>
    <w:rsid w:val="007E13D6"/>
    <w:rsid w:val="007E14C3"/>
    <w:rsid w:val="007E168D"/>
    <w:rsid w:val="007E1821"/>
    <w:rsid w:val="007E1CF6"/>
    <w:rsid w:val="007E2430"/>
    <w:rsid w:val="007E25FC"/>
    <w:rsid w:val="007E26EE"/>
    <w:rsid w:val="007E2BDC"/>
    <w:rsid w:val="007E3032"/>
    <w:rsid w:val="007E33F6"/>
    <w:rsid w:val="007E3FB2"/>
    <w:rsid w:val="007E4054"/>
    <w:rsid w:val="007E4204"/>
    <w:rsid w:val="007E4458"/>
    <w:rsid w:val="007E57C2"/>
    <w:rsid w:val="007E5862"/>
    <w:rsid w:val="007E587A"/>
    <w:rsid w:val="007E6E49"/>
    <w:rsid w:val="007E74DA"/>
    <w:rsid w:val="007E7BF2"/>
    <w:rsid w:val="007F0E3D"/>
    <w:rsid w:val="007F0F24"/>
    <w:rsid w:val="007F182B"/>
    <w:rsid w:val="007F1833"/>
    <w:rsid w:val="007F1DBB"/>
    <w:rsid w:val="007F23D7"/>
    <w:rsid w:val="007F2835"/>
    <w:rsid w:val="007F2C51"/>
    <w:rsid w:val="007F32B8"/>
    <w:rsid w:val="007F3437"/>
    <w:rsid w:val="007F3AAC"/>
    <w:rsid w:val="007F3C4F"/>
    <w:rsid w:val="007F4383"/>
    <w:rsid w:val="007F47E2"/>
    <w:rsid w:val="007F4BBF"/>
    <w:rsid w:val="007F4EA6"/>
    <w:rsid w:val="007F4F61"/>
    <w:rsid w:val="007F61D6"/>
    <w:rsid w:val="007F61F7"/>
    <w:rsid w:val="007F6528"/>
    <w:rsid w:val="007F742B"/>
    <w:rsid w:val="007F7992"/>
    <w:rsid w:val="007F7B5B"/>
    <w:rsid w:val="007F7FBC"/>
    <w:rsid w:val="00800436"/>
    <w:rsid w:val="008004B1"/>
    <w:rsid w:val="008006ED"/>
    <w:rsid w:val="0080119F"/>
    <w:rsid w:val="0080180C"/>
    <w:rsid w:val="00802104"/>
    <w:rsid w:val="0080223E"/>
    <w:rsid w:val="008023F5"/>
    <w:rsid w:val="00802CB5"/>
    <w:rsid w:val="00803123"/>
    <w:rsid w:val="00803742"/>
    <w:rsid w:val="008040CD"/>
    <w:rsid w:val="0080418F"/>
    <w:rsid w:val="0080464A"/>
    <w:rsid w:val="00804A72"/>
    <w:rsid w:val="00804DB0"/>
    <w:rsid w:val="00804DE5"/>
    <w:rsid w:val="00804E1E"/>
    <w:rsid w:val="00805C50"/>
    <w:rsid w:val="00805EB4"/>
    <w:rsid w:val="00806458"/>
    <w:rsid w:val="00806B32"/>
    <w:rsid w:val="00806D68"/>
    <w:rsid w:val="00806D7C"/>
    <w:rsid w:val="00807B25"/>
    <w:rsid w:val="00810273"/>
    <w:rsid w:val="008106C0"/>
    <w:rsid w:val="00810728"/>
    <w:rsid w:val="008116A1"/>
    <w:rsid w:val="00812375"/>
    <w:rsid w:val="0081267F"/>
    <w:rsid w:val="00812D6C"/>
    <w:rsid w:val="00813082"/>
    <w:rsid w:val="008137E1"/>
    <w:rsid w:val="0081385C"/>
    <w:rsid w:val="0081392E"/>
    <w:rsid w:val="00813B4D"/>
    <w:rsid w:val="0081512A"/>
    <w:rsid w:val="00815A9B"/>
    <w:rsid w:val="00817053"/>
    <w:rsid w:val="008171BB"/>
    <w:rsid w:val="00820A39"/>
    <w:rsid w:val="00820E0C"/>
    <w:rsid w:val="00821758"/>
    <w:rsid w:val="00821881"/>
    <w:rsid w:val="008219BD"/>
    <w:rsid w:val="00821B73"/>
    <w:rsid w:val="00821BDC"/>
    <w:rsid w:val="008225B0"/>
    <w:rsid w:val="00822800"/>
    <w:rsid w:val="00822AC7"/>
    <w:rsid w:val="00822DC0"/>
    <w:rsid w:val="00822DCB"/>
    <w:rsid w:val="00822EA1"/>
    <w:rsid w:val="00823ADD"/>
    <w:rsid w:val="00823BF7"/>
    <w:rsid w:val="00823E34"/>
    <w:rsid w:val="00824092"/>
    <w:rsid w:val="00824116"/>
    <w:rsid w:val="0082425F"/>
    <w:rsid w:val="00824642"/>
    <w:rsid w:val="00824890"/>
    <w:rsid w:val="00824E80"/>
    <w:rsid w:val="00824E83"/>
    <w:rsid w:val="00825533"/>
    <w:rsid w:val="0082604A"/>
    <w:rsid w:val="0082617E"/>
    <w:rsid w:val="008264BA"/>
    <w:rsid w:val="0082650F"/>
    <w:rsid w:val="00826755"/>
    <w:rsid w:val="00827E8F"/>
    <w:rsid w:val="008319A9"/>
    <w:rsid w:val="0083288F"/>
    <w:rsid w:val="00832F06"/>
    <w:rsid w:val="008331D5"/>
    <w:rsid w:val="008333A2"/>
    <w:rsid w:val="008337E7"/>
    <w:rsid w:val="00833A0A"/>
    <w:rsid w:val="00833C38"/>
    <w:rsid w:val="00833CD0"/>
    <w:rsid w:val="00833EAC"/>
    <w:rsid w:val="00834166"/>
    <w:rsid w:val="00834794"/>
    <w:rsid w:val="0083498D"/>
    <w:rsid w:val="00834B04"/>
    <w:rsid w:val="00834B99"/>
    <w:rsid w:val="008351A1"/>
    <w:rsid w:val="008353DE"/>
    <w:rsid w:val="00835B5E"/>
    <w:rsid w:val="008361CF"/>
    <w:rsid w:val="0083623D"/>
    <w:rsid w:val="00836704"/>
    <w:rsid w:val="0083670E"/>
    <w:rsid w:val="00836904"/>
    <w:rsid w:val="00836A39"/>
    <w:rsid w:val="0083725A"/>
    <w:rsid w:val="0083739A"/>
    <w:rsid w:val="00837CFD"/>
    <w:rsid w:val="00840068"/>
    <w:rsid w:val="00840667"/>
    <w:rsid w:val="00840807"/>
    <w:rsid w:val="008408D3"/>
    <w:rsid w:val="00840C9B"/>
    <w:rsid w:val="00842D7D"/>
    <w:rsid w:val="00842E54"/>
    <w:rsid w:val="0084317C"/>
    <w:rsid w:val="008432B1"/>
    <w:rsid w:val="0084359C"/>
    <w:rsid w:val="00843A01"/>
    <w:rsid w:val="0084405A"/>
    <w:rsid w:val="00844391"/>
    <w:rsid w:val="00844AB5"/>
    <w:rsid w:val="00844D00"/>
    <w:rsid w:val="00845264"/>
    <w:rsid w:val="0084562E"/>
    <w:rsid w:val="00845DB0"/>
    <w:rsid w:val="00845DC2"/>
    <w:rsid w:val="008463C0"/>
    <w:rsid w:val="00846581"/>
    <w:rsid w:val="00846601"/>
    <w:rsid w:val="0084671E"/>
    <w:rsid w:val="00846BFF"/>
    <w:rsid w:val="00847672"/>
    <w:rsid w:val="00847B25"/>
    <w:rsid w:val="00850011"/>
    <w:rsid w:val="0085019B"/>
    <w:rsid w:val="0085029F"/>
    <w:rsid w:val="0085042F"/>
    <w:rsid w:val="008507C4"/>
    <w:rsid w:val="00850E7D"/>
    <w:rsid w:val="0085145C"/>
    <w:rsid w:val="0085147F"/>
    <w:rsid w:val="008516BA"/>
    <w:rsid w:val="00851C94"/>
    <w:rsid w:val="00851D41"/>
    <w:rsid w:val="008524E1"/>
    <w:rsid w:val="00853158"/>
    <w:rsid w:val="00853890"/>
    <w:rsid w:val="008539D4"/>
    <w:rsid w:val="00853A22"/>
    <w:rsid w:val="00853B3B"/>
    <w:rsid w:val="00853BD4"/>
    <w:rsid w:val="00853E00"/>
    <w:rsid w:val="008549DD"/>
    <w:rsid w:val="00854AE8"/>
    <w:rsid w:val="0085520D"/>
    <w:rsid w:val="008552CA"/>
    <w:rsid w:val="00855A99"/>
    <w:rsid w:val="00856035"/>
    <w:rsid w:val="008564A5"/>
    <w:rsid w:val="00856F9E"/>
    <w:rsid w:val="00857DC7"/>
    <w:rsid w:val="008602B9"/>
    <w:rsid w:val="00860A4C"/>
    <w:rsid w:val="00861A87"/>
    <w:rsid w:val="00861C19"/>
    <w:rsid w:val="00862C05"/>
    <w:rsid w:val="00863095"/>
    <w:rsid w:val="008635F7"/>
    <w:rsid w:val="00863A6D"/>
    <w:rsid w:val="008640A2"/>
    <w:rsid w:val="0086415B"/>
    <w:rsid w:val="00864421"/>
    <w:rsid w:val="00865446"/>
    <w:rsid w:val="0086550C"/>
    <w:rsid w:val="00865707"/>
    <w:rsid w:val="00865AC1"/>
    <w:rsid w:val="00865B92"/>
    <w:rsid w:val="00865CAD"/>
    <w:rsid w:val="00865EBC"/>
    <w:rsid w:val="00865F65"/>
    <w:rsid w:val="00865FBB"/>
    <w:rsid w:val="00865FC2"/>
    <w:rsid w:val="00867000"/>
    <w:rsid w:val="008672DD"/>
    <w:rsid w:val="0086744F"/>
    <w:rsid w:val="008676F4"/>
    <w:rsid w:val="0086796E"/>
    <w:rsid w:val="008679BD"/>
    <w:rsid w:val="00867AF1"/>
    <w:rsid w:val="00867B61"/>
    <w:rsid w:val="00867BD6"/>
    <w:rsid w:val="0087025C"/>
    <w:rsid w:val="00870AF5"/>
    <w:rsid w:val="00870BAC"/>
    <w:rsid w:val="00870E15"/>
    <w:rsid w:val="00870E2F"/>
    <w:rsid w:val="00870F21"/>
    <w:rsid w:val="00871157"/>
    <w:rsid w:val="008714DC"/>
    <w:rsid w:val="00871579"/>
    <w:rsid w:val="0087163C"/>
    <w:rsid w:val="0087175F"/>
    <w:rsid w:val="00871961"/>
    <w:rsid w:val="0087220E"/>
    <w:rsid w:val="00872675"/>
    <w:rsid w:val="00872811"/>
    <w:rsid w:val="00872909"/>
    <w:rsid w:val="00872FE1"/>
    <w:rsid w:val="008731F6"/>
    <w:rsid w:val="00873A45"/>
    <w:rsid w:val="00873A60"/>
    <w:rsid w:val="00873FB4"/>
    <w:rsid w:val="00874994"/>
    <w:rsid w:val="00874C6C"/>
    <w:rsid w:val="00874D22"/>
    <w:rsid w:val="00874D7C"/>
    <w:rsid w:val="00874E22"/>
    <w:rsid w:val="008752FB"/>
    <w:rsid w:val="00875AEC"/>
    <w:rsid w:val="00875EE7"/>
    <w:rsid w:val="00875FC1"/>
    <w:rsid w:val="00876356"/>
    <w:rsid w:val="0087691A"/>
    <w:rsid w:val="00876D75"/>
    <w:rsid w:val="00876F97"/>
    <w:rsid w:val="00877463"/>
    <w:rsid w:val="00877A44"/>
    <w:rsid w:val="008800D3"/>
    <w:rsid w:val="008806CE"/>
    <w:rsid w:val="0088081A"/>
    <w:rsid w:val="008808EF"/>
    <w:rsid w:val="00880A21"/>
    <w:rsid w:val="00880AC5"/>
    <w:rsid w:val="00881AA1"/>
    <w:rsid w:val="00882142"/>
    <w:rsid w:val="0088242D"/>
    <w:rsid w:val="008825BF"/>
    <w:rsid w:val="00882C39"/>
    <w:rsid w:val="00883BAD"/>
    <w:rsid w:val="00883DF4"/>
    <w:rsid w:val="0088416A"/>
    <w:rsid w:val="008845AF"/>
    <w:rsid w:val="00884C2D"/>
    <w:rsid w:val="00884DC7"/>
    <w:rsid w:val="0088533B"/>
    <w:rsid w:val="00885342"/>
    <w:rsid w:val="00885C3A"/>
    <w:rsid w:val="0088605C"/>
    <w:rsid w:val="00886478"/>
    <w:rsid w:val="00886605"/>
    <w:rsid w:val="00886785"/>
    <w:rsid w:val="00886F33"/>
    <w:rsid w:val="008870EF"/>
    <w:rsid w:val="00887430"/>
    <w:rsid w:val="0088756C"/>
    <w:rsid w:val="008875D8"/>
    <w:rsid w:val="00887C01"/>
    <w:rsid w:val="00887D02"/>
    <w:rsid w:val="00890728"/>
    <w:rsid w:val="00890814"/>
    <w:rsid w:val="00890BD3"/>
    <w:rsid w:val="00890C7D"/>
    <w:rsid w:val="008912ED"/>
    <w:rsid w:val="008917C3"/>
    <w:rsid w:val="00893C4E"/>
    <w:rsid w:val="00893C5E"/>
    <w:rsid w:val="00893CBE"/>
    <w:rsid w:val="0089425C"/>
    <w:rsid w:val="0089482A"/>
    <w:rsid w:val="00894A3C"/>
    <w:rsid w:val="00894C27"/>
    <w:rsid w:val="00895624"/>
    <w:rsid w:val="00895D9A"/>
    <w:rsid w:val="00895E3C"/>
    <w:rsid w:val="00895EB8"/>
    <w:rsid w:val="00896574"/>
    <w:rsid w:val="0089663F"/>
    <w:rsid w:val="00896BF6"/>
    <w:rsid w:val="008975FD"/>
    <w:rsid w:val="00897811"/>
    <w:rsid w:val="00897DC9"/>
    <w:rsid w:val="00897FE0"/>
    <w:rsid w:val="008A0791"/>
    <w:rsid w:val="008A07A6"/>
    <w:rsid w:val="008A0AD4"/>
    <w:rsid w:val="008A0AFE"/>
    <w:rsid w:val="008A1619"/>
    <w:rsid w:val="008A1DE2"/>
    <w:rsid w:val="008A22D7"/>
    <w:rsid w:val="008A2AB9"/>
    <w:rsid w:val="008A2C58"/>
    <w:rsid w:val="008A2F09"/>
    <w:rsid w:val="008A332C"/>
    <w:rsid w:val="008A43EE"/>
    <w:rsid w:val="008A547C"/>
    <w:rsid w:val="008A5B46"/>
    <w:rsid w:val="008A5D47"/>
    <w:rsid w:val="008A5DB6"/>
    <w:rsid w:val="008A5F35"/>
    <w:rsid w:val="008B00A6"/>
    <w:rsid w:val="008B0148"/>
    <w:rsid w:val="008B0293"/>
    <w:rsid w:val="008B037C"/>
    <w:rsid w:val="008B03B1"/>
    <w:rsid w:val="008B073A"/>
    <w:rsid w:val="008B0F9D"/>
    <w:rsid w:val="008B1AA6"/>
    <w:rsid w:val="008B1D70"/>
    <w:rsid w:val="008B26E8"/>
    <w:rsid w:val="008B27CF"/>
    <w:rsid w:val="008B2CA8"/>
    <w:rsid w:val="008B30BA"/>
    <w:rsid w:val="008B3512"/>
    <w:rsid w:val="008B4018"/>
    <w:rsid w:val="008B437A"/>
    <w:rsid w:val="008B510F"/>
    <w:rsid w:val="008B5456"/>
    <w:rsid w:val="008B57B6"/>
    <w:rsid w:val="008B5C01"/>
    <w:rsid w:val="008B6309"/>
    <w:rsid w:val="008B69F4"/>
    <w:rsid w:val="008B6D88"/>
    <w:rsid w:val="008B6F27"/>
    <w:rsid w:val="008B7480"/>
    <w:rsid w:val="008B7882"/>
    <w:rsid w:val="008B7F50"/>
    <w:rsid w:val="008C0058"/>
    <w:rsid w:val="008C0155"/>
    <w:rsid w:val="008C0281"/>
    <w:rsid w:val="008C08E9"/>
    <w:rsid w:val="008C0DC0"/>
    <w:rsid w:val="008C0ECA"/>
    <w:rsid w:val="008C10AC"/>
    <w:rsid w:val="008C1185"/>
    <w:rsid w:val="008C1316"/>
    <w:rsid w:val="008C1E12"/>
    <w:rsid w:val="008C2241"/>
    <w:rsid w:val="008C38C0"/>
    <w:rsid w:val="008C403B"/>
    <w:rsid w:val="008C42EC"/>
    <w:rsid w:val="008C490E"/>
    <w:rsid w:val="008C4CEA"/>
    <w:rsid w:val="008C4ED6"/>
    <w:rsid w:val="008C4FC5"/>
    <w:rsid w:val="008C5AB0"/>
    <w:rsid w:val="008C5DAB"/>
    <w:rsid w:val="008C6132"/>
    <w:rsid w:val="008C6BC8"/>
    <w:rsid w:val="008C7865"/>
    <w:rsid w:val="008C7EA1"/>
    <w:rsid w:val="008D023B"/>
    <w:rsid w:val="008D0DA4"/>
    <w:rsid w:val="008D0EEA"/>
    <w:rsid w:val="008D0FB3"/>
    <w:rsid w:val="008D1248"/>
    <w:rsid w:val="008D21C5"/>
    <w:rsid w:val="008D23D1"/>
    <w:rsid w:val="008D3483"/>
    <w:rsid w:val="008D35B5"/>
    <w:rsid w:val="008D38E8"/>
    <w:rsid w:val="008D3A33"/>
    <w:rsid w:val="008D3C7C"/>
    <w:rsid w:val="008D49C6"/>
    <w:rsid w:val="008D4F0F"/>
    <w:rsid w:val="008D4FFE"/>
    <w:rsid w:val="008D5110"/>
    <w:rsid w:val="008D5365"/>
    <w:rsid w:val="008D54A6"/>
    <w:rsid w:val="008D559E"/>
    <w:rsid w:val="008D5794"/>
    <w:rsid w:val="008D5918"/>
    <w:rsid w:val="008D5A8A"/>
    <w:rsid w:val="008D5B35"/>
    <w:rsid w:val="008D63E0"/>
    <w:rsid w:val="008D7071"/>
    <w:rsid w:val="008D736E"/>
    <w:rsid w:val="008D794A"/>
    <w:rsid w:val="008D7E22"/>
    <w:rsid w:val="008D7FB1"/>
    <w:rsid w:val="008E0A3E"/>
    <w:rsid w:val="008E0A41"/>
    <w:rsid w:val="008E1669"/>
    <w:rsid w:val="008E1CFE"/>
    <w:rsid w:val="008E1E01"/>
    <w:rsid w:val="008E2169"/>
    <w:rsid w:val="008E28BD"/>
    <w:rsid w:val="008E4D2D"/>
    <w:rsid w:val="008E4ED4"/>
    <w:rsid w:val="008E50D3"/>
    <w:rsid w:val="008E51DB"/>
    <w:rsid w:val="008E5929"/>
    <w:rsid w:val="008E5EDD"/>
    <w:rsid w:val="008E681B"/>
    <w:rsid w:val="008E68CC"/>
    <w:rsid w:val="008E6D5F"/>
    <w:rsid w:val="008E72EB"/>
    <w:rsid w:val="008E73E7"/>
    <w:rsid w:val="008E75CE"/>
    <w:rsid w:val="008E77E9"/>
    <w:rsid w:val="008E7D13"/>
    <w:rsid w:val="008F0009"/>
    <w:rsid w:val="008F08D1"/>
    <w:rsid w:val="008F08D7"/>
    <w:rsid w:val="008F0BBF"/>
    <w:rsid w:val="008F0F76"/>
    <w:rsid w:val="008F15F3"/>
    <w:rsid w:val="008F185A"/>
    <w:rsid w:val="008F202C"/>
    <w:rsid w:val="008F2775"/>
    <w:rsid w:val="008F2BC4"/>
    <w:rsid w:val="008F2EBD"/>
    <w:rsid w:val="008F315E"/>
    <w:rsid w:val="008F4149"/>
    <w:rsid w:val="008F4379"/>
    <w:rsid w:val="008F45FA"/>
    <w:rsid w:val="008F4C01"/>
    <w:rsid w:val="008F5CDB"/>
    <w:rsid w:val="008F5F22"/>
    <w:rsid w:val="008F6275"/>
    <w:rsid w:val="008F679B"/>
    <w:rsid w:val="008F68C7"/>
    <w:rsid w:val="008F723B"/>
    <w:rsid w:val="008F7322"/>
    <w:rsid w:val="008F74CC"/>
    <w:rsid w:val="008F7819"/>
    <w:rsid w:val="008F7881"/>
    <w:rsid w:val="008F7A28"/>
    <w:rsid w:val="008F7AEC"/>
    <w:rsid w:val="008F7E01"/>
    <w:rsid w:val="008F7E1D"/>
    <w:rsid w:val="009000DF"/>
    <w:rsid w:val="00900408"/>
    <w:rsid w:val="00900C77"/>
    <w:rsid w:val="00900D39"/>
    <w:rsid w:val="0090199A"/>
    <w:rsid w:val="009019D4"/>
    <w:rsid w:val="00901DB5"/>
    <w:rsid w:val="0090327D"/>
    <w:rsid w:val="0090400D"/>
    <w:rsid w:val="00904CE5"/>
    <w:rsid w:val="0090588F"/>
    <w:rsid w:val="00905E5E"/>
    <w:rsid w:val="00906349"/>
    <w:rsid w:val="0090635B"/>
    <w:rsid w:val="00906AA5"/>
    <w:rsid w:val="00906CF0"/>
    <w:rsid w:val="009071E7"/>
    <w:rsid w:val="009072FF"/>
    <w:rsid w:val="00907879"/>
    <w:rsid w:val="00907CF5"/>
    <w:rsid w:val="00907F07"/>
    <w:rsid w:val="00910B51"/>
    <w:rsid w:val="00910C7A"/>
    <w:rsid w:val="009118F5"/>
    <w:rsid w:val="00911C18"/>
    <w:rsid w:val="0091295C"/>
    <w:rsid w:val="00912C31"/>
    <w:rsid w:val="00912E3F"/>
    <w:rsid w:val="00913006"/>
    <w:rsid w:val="009133A5"/>
    <w:rsid w:val="00913463"/>
    <w:rsid w:val="00913535"/>
    <w:rsid w:val="0091376F"/>
    <w:rsid w:val="00913BC7"/>
    <w:rsid w:val="009145E4"/>
    <w:rsid w:val="00916054"/>
    <w:rsid w:val="00916301"/>
    <w:rsid w:val="009164A4"/>
    <w:rsid w:val="009166C5"/>
    <w:rsid w:val="00916C93"/>
    <w:rsid w:val="00916E52"/>
    <w:rsid w:val="00917867"/>
    <w:rsid w:val="00920911"/>
    <w:rsid w:val="00920AF4"/>
    <w:rsid w:val="00920F71"/>
    <w:rsid w:val="009213CA"/>
    <w:rsid w:val="009213F2"/>
    <w:rsid w:val="00921442"/>
    <w:rsid w:val="009219BC"/>
    <w:rsid w:val="00921E1A"/>
    <w:rsid w:val="00922236"/>
    <w:rsid w:val="0092236A"/>
    <w:rsid w:val="0092248E"/>
    <w:rsid w:val="009224AE"/>
    <w:rsid w:val="00922A06"/>
    <w:rsid w:val="00922B47"/>
    <w:rsid w:val="00922EF5"/>
    <w:rsid w:val="00923667"/>
    <w:rsid w:val="009239C9"/>
    <w:rsid w:val="00923A00"/>
    <w:rsid w:val="00923B80"/>
    <w:rsid w:val="00923C0A"/>
    <w:rsid w:val="00923FB4"/>
    <w:rsid w:val="00924B5C"/>
    <w:rsid w:val="00924BE7"/>
    <w:rsid w:val="0092500C"/>
    <w:rsid w:val="0092516F"/>
    <w:rsid w:val="00925318"/>
    <w:rsid w:val="009268E8"/>
    <w:rsid w:val="00926A1E"/>
    <w:rsid w:val="00926C13"/>
    <w:rsid w:val="00926DE8"/>
    <w:rsid w:val="009278CF"/>
    <w:rsid w:val="00930358"/>
    <w:rsid w:val="00930429"/>
    <w:rsid w:val="00930860"/>
    <w:rsid w:val="00930EA4"/>
    <w:rsid w:val="0093149A"/>
    <w:rsid w:val="009314D0"/>
    <w:rsid w:val="0093153C"/>
    <w:rsid w:val="009318B3"/>
    <w:rsid w:val="00931DD9"/>
    <w:rsid w:val="00932376"/>
    <w:rsid w:val="00932ED6"/>
    <w:rsid w:val="00932F5F"/>
    <w:rsid w:val="00932F91"/>
    <w:rsid w:val="00932F92"/>
    <w:rsid w:val="0093330F"/>
    <w:rsid w:val="00933DC3"/>
    <w:rsid w:val="00934ED0"/>
    <w:rsid w:val="009353D7"/>
    <w:rsid w:val="00935749"/>
    <w:rsid w:val="009359C5"/>
    <w:rsid w:val="00935D7F"/>
    <w:rsid w:val="00936299"/>
    <w:rsid w:val="00936CE1"/>
    <w:rsid w:val="00937190"/>
    <w:rsid w:val="00937803"/>
    <w:rsid w:val="00937D4B"/>
    <w:rsid w:val="00937E52"/>
    <w:rsid w:val="0094095D"/>
    <w:rsid w:val="009409FF"/>
    <w:rsid w:val="00940A2A"/>
    <w:rsid w:val="00940F3E"/>
    <w:rsid w:val="00941182"/>
    <w:rsid w:val="009417B5"/>
    <w:rsid w:val="00942D10"/>
    <w:rsid w:val="009431DD"/>
    <w:rsid w:val="009445E4"/>
    <w:rsid w:val="00945169"/>
    <w:rsid w:val="00945378"/>
    <w:rsid w:val="00945917"/>
    <w:rsid w:val="00945A0F"/>
    <w:rsid w:val="009460E4"/>
    <w:rsid w:val="0094619C"/>
    <w:rsid w:val="00947AE6"/>
    <w:rsid w:val="00950077"/>
    <w:rsid w:val="00950102"/>
    <w:rsid w:val="0095046F"/>
    <w:rsid w:val="00950587"/>
    <w:rsid w:val="00950A20"/>
    <w:rsid w:val="0095197A"/>
    <w:rsid w:val="00952069"/>
    <w:rsid w:val="009520B3"/>
    <w:rsid w:val="0095254C"/>
    <w:rsid w:val="00952559"/>
    <w:rsid w:val="0095323B"/>
    <w:rsid w:val="009538A9"/>
    <w:rsid w:val="00953B04"/>
    <w:rsid w:val="00953E01"/>
    <w:rsid w:val="00953FB9"/>
    <w:rsid w:val="0095405B"/>
    <w:rsid w:val="0095490B"/>
    <w:rsid w:val="00954A66"/>
    <w:rsid w:val="00954C34"/>
    <w:rsid w:val="00954FD1"/>
    <w:rsid w:val="0095526E"/>
    <w:rsid w:val="009556DC"/>
    <w:rsid w:val="00955AE4"/>
    <w:rsid w:val="009564F0"/>
    <w:rsid w:val="00956714"/>
    <w:rsid w:val="00956EE3"/>
    <w:rsid w:val="00957702"/>
    <w:rsid w:val="0095796E"/>
    <w:rsid w:val="00957BE6"/>
    <w:rsid w:val="00957EF8"/>
    <w:rsid w:val="009600FD"/>
    <w:rsid w:val="00960D4F"/>
    <w:rsid w:val="00961CDC"/>
    <w:rsid w:val="009627C1"/>
    <w:rsid w:val="009629D5"/>
    <w:rsid w:val="00963167"/>
    <w:rsid w:val="00963860"/>
    <w:rsid w:val="00963BB5"/>
    <w:rsid w:val="00963BDB"/>
    <w:rsid w:val="00964768"/>
    <w:rsid w:val="00964777"/>
    <w:rsid w:val="00964CA9"/>
    <w:rsid w:val="00964F18"/>
    <w:rsid w:val="0096505A"/>
    <w:rsid w:val="009653DA"/>
    <w:rsid w:val="009656A9"/>
    <w:rsid w:val="00965B07"/>
    <w:rsid w:val="00965B45"/>
    <w:rsid w:val="00965E17"/>
    <w:rsid w:val="009661AA"/>
    <w:rsid w:val="00966486"/>
    <w:rsid w:val="009664C5"/>
    <w:rsid w:val="00966631"/>
    <w:rsid w:val="009669D0"/>
    <w:rsid w:val="009670E3"/>
    <w:rsid w:val="009673AD"/>
    <w:rsid w:val="00967402"/>
    <w:rsid w:val="009676D1"/>
    <w:rsid w:val="00967943"/>
    <w:rsid w:val="00971013"/>
    <w:rsid w:val="00971372"/>
    <w:rsid w:val="00971D70"/>
    <w:rsid w:val="00971DF0"/>
    <w:rsid w:val="00971F18"/>
    <w:rsid w:val="009727C3"/>
    <w:rsid w:val="00972B1F"/>
    <w:rsid w:val="00972BD5"/>
    <w:rsid w:val="00972DAB"/>
    <w:rsid w:val="009734F2"/>
    <w:rsid w:val="00973706"/>
    <w:rsid w:val="00973C95"/>
    <w:rsid w:val="00974010"/>
    <w:rsid w:val="00975459"/>
    <w:rsid w:val="009758C3"/>
    <w:rsid w:val="00975BAC"/>
    <w:rsid w:val="00975BE6"/>
    <w:rsid w:val="00975CA0"/>
    <w:rsid w:val="00976AAC"/>
    <w:rsid w:val="00977D44"/>
    <w:rsid w:val="00977EC9"/>
    <w:rsid w:val="0098019C"/>
    <w:rsid w:val="00980657"/>
    <w:rsid w:val="009808E4"/>
    <w:rsid w:val="009809AA"/>
    <w:rsid w:val="00980A01"/>
    <w:rsid w:val="0098110B"/>
    <w:rsid w:val="009813D0"/>
    <w:rsid w:val="009814CE"/>
    <w:rsid w:val="009816A1"/>
    <w:rsid w:val="00981741"/>
    <w:rsid w:val="009819BB"/>
    <w:rsid w:val="00981A47"/>
    <w:rsid w:val="0098260E"/>
    <w:rsid w:val="00982610"/>
    <w:rsid w:val="0098274A"/>
    <w:rsid w:val="00982E83"/>
    <w:rsid w:val="009832EA"/>
    <w:rsid w:val="0098383F"/>
    <w:rsid w:val="00983B11"/>
    <w:rsid w:val="00984131"/>
    <w:rsid w:val="00985989"/>
    <w:rsid w:val="00987074"/>
    <w:rsid w:val="009871AF"/>
    <w:rsid w:val="00987507"/>
    <w:rsid w:val="009876FE"/>
    <w:rsid w:val="0098785C"/>
    <w:rsid w:val="009878B5"/>
    <w:rsid w:val="00987BA6"/>
    <w:rsid w:val="00987BF4"/>
    <w:rsid w:val="00990698"/>
    <w:rsid w:val="009907D7"/>
    <w:rsid w:val="00990B76"/>
    <w:rsid w:val="00991068"/>
    <w:rsid w:val="009915B6"/>
    <w:rsid w:val="009917E9"/>
    <w:rsid w:val="00991FAF"/>
    <w:rsid w:val="00991FE1"/>
    <w:rsid w:val="009921E5"/>
    <w:rsid w:val="009921F7"/>
    <w:rsid w:val="00992241"/>
    <w:rsid w:val="009923A0"/>
    <w:rsid w:val="00992625"/>
    <w:rsid w:val="00992F45"/>
    <w:rsid w:val="009936F4"/>
    <w:rsid w:val="00993806"/>
    <w:rsid w:val="009955CA"/>
    <w:rsid w:val="0099574B"/>
    <w:rsid w:val="00995788"/>
    <w:rsid w:val="00995BAF"/>
    <w:rsid w:val="0099613A"/>
    <w:rsid w:val="009962C0"/>
    <w:rsid w:val="009964CD"/>
    <w:rsid w:val="00996A96"/>
    <w:rsid w:val="00996B43"/>
    <w:rsid w:val="0099739C"/>
    <w:rsid w:val="009974A0"/>
    <w:rsid w:val="0099761B"/>
    <w:rsid w:val="009A001B"/>
    <w:rsid w:val="009A00D3"/>
    <w:rsid w:val="009A00D6"/>
    <w:rsid w:val="009A014B"/>
    <w:rsid w:val="009A0495"/>
    <w:rsid w:val="009A08E8"/>
    <w:rsid w:val="009A0AB3"/>
    <w:rsid w:val="009A1AEE"/>
    <w:rsid w:val="009A1B64"/>
    <w:rsid w:val="009A201F"/>
    <w:rsid w:val="009A215F"/>
    <w:rsid w:val="009A21A9"/>
    <w:rsid w:val="009A299D"/>
    <w:rsid w:val="009A2A4F"/>
    <w:rsid w:val="009A2DC8"/>
    <w:rsid w:val="009A2F60"/>
    <w:rsid w:val="009A32B4"/>
    <w:rsid w:val="009A3A57"/>
    <w:rsid w:val="009A3FB4"/>
    <w:rsid w:val="009A4348"/>
    <w:rsid w:val="009A44DB"/>
    <w:rsid w:val="009A4B07"/>
    <w:rsid w:val="009A4BF1"/>
    <w:rsid w:val="009A4F4A"/>
    <w:rsid w:val="009A5489"/>
    <w:rsid w:val="009A54F9"/>
    <w:rsid w:val="009A57F4"/>
    <w:rsid w:val="009A5AD0"/>
    <w:rsid w:val="009A5C73"/>
    <w:rsid w:val="009A6091"/>
    <w:rsid w:val="009A657B"/>
    <w:rsid w:val="009A6BA3"/>
    <w:rsid w:val="009A707A"/>
    <w:rsid w:val="009A789F"/>
    <w:rsid w:val="009A7ED5"/>
    <w:rsid w:val="009B0B98"/>
    <w:rsid w:val="009B1514"/>
    <w:rsid w:val="009B1A89"/>
    <w:rsid w:val="009B1B6E"/>
    <w:rsid w:val="009B1C3A"/>
    <w:rsid w:val="009B1DB8"/>
    <w:rsid w:val="009B349B"/>
    <w:rsid w:val="009B34B3"/>
    <w:rsid w:val="009B34B4"/>
    <w:rsid w:val="009B3593"/>
    <w:rsid w:val="009B3ABC"/>
    <w:rsid w:val="009B3E0E"/>
    <w:rsid w:val="009B3E19"/>
    <w:rsid w:val="009B415D"/>
    <w:rsid w:val="009B450A"/>
    <w:rsid w:val="009B4648"/>
    <w:rsid w:val="009B46D2"/>
    <w:rsid w:val="009B498C"/>
    <w:rsid w:val="009B53D6"/>
    <w:rsid w:val="009B5A6D"/>
    <w:rsid w:val="009B633D"/>
    <w:rsid w:val="009B6EE9"/>
    <w:rsid w:val="009B70A7"/>
    <w:rsid w:val="009B71F7"/>
    <w:rsid w:val="009B73A4"/>
    <w:rsid w:val="009B784E"/>
    <w:rsid w:val="009B7E1F"/>
    <w:rsid w:val="009C0675"/>
    <w:rsid w:val="009C0B9D"/>
    <w:rsid w:val="009C0E1F"/>
    <w:rsid w:val="009C142A"/>
    <w:rsid w:val="009C1579"/>
    <w:rsid w:val="009C1607"/>
    <w:rsid w:val="009C1B1F"/>
    <w:rsid w:val="009C1D99"/>
    <w:rsid w:val="009C1DC1"/>
    <w:rsid w:val="009C1F54"/>
    <w:rsid w:val="009C2A69"/>
    <w:rsid w:val="009C3107"/>
    <w:rsid w:val="009C3C3E"/>
    <w:rsid w:val="009C3CD3"/>
    <w:rsid w:val="009C3DDB"/>
    <w:rsid w:val="009C3F3E"/>
    <w:rsid w:val="009C50BE"/>
    <w:rsid w:val="009C5372"/>
    <w:rsid w:val="009C537E"/>
    <w:rsid w:val="009C56AD"/>
    <w:rsid w:val="009C59AF"/>
    <w:rsid w:val="009C641E"/>
    <w:rsid w:val="009C6568"/>
    <w:rsid w:val="009C67DE"/>
    <w:rsid w:val="009C725E"/>
    <w:rsid w:val="009C72CE"/>
    <w:rsid w:val="009C7350"/>
    <w:rsid w:val="009C78EC"/>
    <w:rsid w:val="009C7DD2"/>
    <w:rsid w:val="009C7E5E"/>
    <w:rsid w:val="009D05F8"/>
    <w:rsid w:val="009D0919"/>
    <w:rsid w:val="009D0CB6"/>
    <w:rsid w:val="009D0CD6"/>
    <w:rsid w:val="009D104B"/>
    <w:rsid w:val="009D10D5"/>
    <w:rsid w:val="009D10EE"/>
    <w:rsid w:val="009D149D"/>
    <w:rsid w:val="009D190A"/>
    <w:rsid w:val="009D192B"/>
    <w:rsid w:val="009D1BC1"/>
    <w:rsid w:val="009D2197"/>
    <w:rsid w:val="009D21C1"/>
    <w:rsid w:val="009D259B"/>
    <w:rsid w:val="009D2943"/>
    <w:rsid w:val="009D2D28"/>
    <w:rsid w:val="009D3034"/>
    <w:rsid w:val="009D30F6"/>
    <w:rsid w:val="009D32B3"/>
    <w:rsid w:val="009D363D"/>
    <w:rsid w:val="009D3D8E"/>
    <w:rsid w:val="009D42CE"/>
    <w:rsid w:val="009D4FE7"/>
    <w:rsid w:val="009D54C2"/>
    <w:rsid w:val="009D54FE"/>
    <w:rsid w:val="009D5C5C"/>
    <w:rsid w:val="009D5C9A"/>
    <w:rsid w:val="009D5D07"/>
    <w:rsid w:val="009D5FBA"/>
    <w:rsid w:val="009D6DB3"/>
    <w:rsid w:val="009D7102"/>
    <w:rsid w:val="009D76D8"/>
    <w:rsid w:val="009D787B"/>
    <w:rsid w:val="009D7D9C"/>
    <w:rsid w:val="009E0494"/>
    <w:rsid w:val="009E081C"/>
    <w:rsid w:val="009E1216"/>
    <w:rsid w:val="009E1707"/>
    <w:rsid w:val="009E18E0"/>
    <w:rsid w:val="009E1EF1"/>
    <w:rsid w:val="009E2473"/>
    <w:rsid w:val="009E253A"/>
    <w:rsid w:val="009E2CFB"/>
    <w:rsid w:val="009E31DD"/>
    <w:rsid w:val="009E340B"/>
    <w:rsid w:val="009E3879"/>
    <w:rsid w:val="009E4071"/>
    <w:rsid w:val="009E49AC"/>
    <w:rsid w:val="009E4C35"/>
    <w:rsid w:val="009E53EA"/>
    <w:rsid w:val="009E5A06"/>
    <w:rsid w:val="009E62E2"/>
    <w:rsid w:val="009E62EA"/>
    <w:rsid w:val="009E6765"/>
    <w:rsid w:val="009E6B40"/>
    <w:rsid w:val="009E7FC8"/>
    <w:rsid w:val="009F0194"/>
    <w:rsid w:val="009F028F"/>
    <w:rsid w:val="009F096A"/>
    <w:rsid w:val="009F0A37"/>
    <w:rsid w:val="009F0CF9"/>
    <w:rsid w:val="009F0E97"/>
    <w:rsid w:val="009F1F3A"/>
    <w:rsid w:val="009F22EE"/>
    <w:rsid w:val="009F2500"/>
    <w:rsid w:val="009F26C9"/>
    <w:rsid w:val="009F27DE"/>
    <w:rsid w:val="009F3478"/>
    <w:rsid w:val="009F38A9"/>
    <w:rsid w:val="009F4165"/>
    <w:rsid w:val="009F4326"/>
    <w:rsid w:val="009F46B2"/>
    <w:rsid w:val="009F46ED"/>
    <w:rsid w:val="009F4954"/>
    <w:rsid w:val="009F4B87"/>
    <w:rsid w:val="009F54B1"/>
    <w:rsid w:val="009F5CA5"/>
    <w:rsid w:val="009F625D"/>
    <w:rsid w:val="009F6497"/>
    <w:rsid w:val="009F6E1D"/>
    <w:rsid w:val="009F708C"/>
    <w:rsid w:val="009F7173"/>
    <w:rsid w:val="009F74D2"/>
    <w:rsid w:val="009F79DD"/>
    <w:rsid w:val="00A001E0"/>
    <w:rsid w:val="00A0024C"/>
    <w:rsid w:val="00A00A6E"/>
    <w:rsid w:val="00A010D5"/>
    <w:rsid w:val="00A010F0"/>
    <w:rsid w:val="00A014BC"/>
    <w:rsid w:val="00A01701"/>
    <w:rsid w:val="00A0170A"/>
    <w:rsid w:val="00A01F3E"/>
    <w:rsid w:val="00A02A87"/>
    <w:rsid w:val="00A02B6B"/>
    <w:rsid w:val="00A02D23"/>
    <w:rsid w:val="00A02E6B"/>
    <w:rsid w:val="00A03C1F"/>
    <w:rsid w:val="00A03F3B"/>
    <w:rsid w:val="00A04EAE"/>
    <w:rsid w:val="00A05467"/>
    <w:rsid w:val="00A0556B"/>
    <w:rsid w:val="00A0578F"/>
    <w:rsid w:val="00A0596A"/>
    <w:rsid w:val="00A06B4B"/>
    <w:rsid w:val="00A072AA"/>
    <w:rsid w:val="00A07502"/>
    <w:rsid w:val="00A10302"/>
    <w:rsid w:val="00A10FB8"/>
    <w:rsid w:val="00A11254"/>
    <w:rsid w:val="00A121C5"/>
    <w:rsid w:val="00A12886"/>
    <w:rsid w:val="00A132C2"/>
    <w:rsid w:val="00A13C1E"/>
    <w:rsid w:val="00A13FDE"/>
    <w:rsid w:val="00A140E6"/>
    <w:rsid w:val="00A143C4"/>
    <w:rsid w:val="00A14652"/>
    <w:rsid w:val="00A1469C"/>
    <w:rsid w:val="00A1483E"/>
    <w:rsid w:val="00A14872"/>
    <w:rsid w:val="00A14913"/>
    <w:rsid w:val="00A14BF9"/>
    <w:rsid w:val="00A14C90"/>
    <w:rsid w:val="00A14E43"/>
    <w:rsid w:val="00A15291"/>
    <w:rsid w:val="00A15BEB"/>
    <w:rsid w:val="00A15CA2"/>
    <w:rsid w:val="00A1619C"/>
    <w:rsid w:val="00A163A3"/>
    <w:rsid w:val="00A16A45"/>
    <w:rsid w:val="00A16BA3"/>
    <w:rsid w:val="00A16BCB"/>
    <w:rsid w:val="00A175DB"/>
    <w:rsid w:val="00A1790F"/>
    <w:rsid w:val="00A20A56"/>
    <w:rsid w:val="00A21B44"/>
    <w:rsid w:val="00A22378"/>
    <w:rsid w:val="00A22705"/>
    <w:rsid w:val="00A2289A"/>
    <w:rsid w:val="00A2363B"/>
    <w:rsid w:val="00A2368B"/>
    <w:rsid w:val="00A245F2"/>
    <w:rsid w:val="00A24C0D"/>
    <w:rsid w:val="00A24DA4"/>
    <w:rsid w:val="00A25776"/>
    <w:rsid w:val="00A263CA"/>
    <w:rsid w:val="00A2678F"/>
    <w:rsid w:val="00A2680A"/>
    <w:rsid w:val="00A27903"/>
    <w:rsid w:val="00A27FA2"/>
    <w:rsid w:val="00A30251"/>
    <w:rsid w:val="00A30377"/>
    <w:rsid w:val="00A30ACA"/>
    <w:rsid w:val="00A30B63"/>
    <w:rsid w:val="00A30C63"/>
    <w:rsid w:val="00A317D6"/>
    <w:rsid w:val="00A31A8D"/>
    <w:rsid w:val="00A32011"/>
    <w:rsid w:val="00A3250E"/>
    <w:rsid w:val="00A3261B"/>
    <w:rsid w:val="00A3271C"/>
    <w:rsid w:val="00A32FAF"/>
    <w:rsid w:val="00A33572"/>
    <w:rsid w:val="00A33AB5"/>
    <w:rsid w:val="00A33FF2"/>
    <w:rsid w:val="00A34E9D"/>
    <w:rsid w:val="00A34F6F"/>
    <w:rsid w:val="00A353B9"/>
    <w:rsid w:val="00A353D7"/>
    <w:rsid w:val="00A35462"/>
    <w:rsid w:val="00A35A43"/>
    <w:rsid w:val="00A36264"/>
    <w:rsid w:val="00A3652E"/>
    <w:rsid w:val="00A36926"/>
    <w:rsid w:val="00A36A2C"/>
    <w:rsid w:val="00A36EE7"/>
    <w:rsid w:val="00A37A51"/>
    <w:rsid w:val="00A37B26"/>
    <w:rsid w:val="00A37EB4"/>
    <w:rsid w:val="00A4061F"/>
    <w:rsid w:val="00A407E0"/>
    <w:rsid w:val="00A40F32"/>
    <w:rsid w:val="00A41197"/>
    <w:rsid w:val="00A41326"/>
    <w:rsid w:val="00A41368"/>
    <w:rsid w:val="00A41513"/>
    <w:rsid w:val="00A415AA"/>
    <w:rsid w:val="00A41A68"/>
    <w:rsid w:val="00A41C73"/>
    <w:rsid w:val="00A4253D"/>
    <w:rsid w:val="00A42849"/>
    <w:rsid w:val="00A42E74"/>
    <w:rsid w:val="00A430C4"/>
    <w:rsid w:val="00A433F5"/>
    <w:rsid w:val="00A435F1"/>
    <w:rsid w:val="00A4366B"/>
    <w:rsid w:val="00A43716"/>
    <w:rsid w:val="00A43F5B"/>
    <w:rsid w:val="00A44292"/>
    <w:rsid w:val="00A447CF"/>
    <w:rsid w:val="00A44D9B"/>
    <w:rsid w:val="00A450F0"/>
    <w:rsid w:val="00A4523B"/>
    <w:rsid w:val="00A457A2"/>
    <w:rsid w:val="00A458D2"/>
    <w:rsid w:val="00A459C1"/>
    <w:rsid w:val="00A459C6"/>
    <w:rsid w:val="00A46283"/>
    <w:rsid w:val="00A462EA"/>
    <w:rsid w:val="00A46879"/>
    <w:rsid w:val="00A46A14"/>
    <w:rsid w:val="00A46E1C"/>
    <w:rsid w:val="00A46EFA"/>
    <w:rsid w:val="00A474F4"/>
    <w:rsid w:val="00A47713"/>
    <w:rsid w:val="00A47850"/>
    <w:rsid w:val="00A5072C"/>
    <w:rsid w:val="00A5108D"/>
    <w:rsid w:val="00A51452"/>
    <w:rsid w:val="00A51AB4"/>
    <w:rsid w:val="00A521AD"/>
    <w:rsid w:val="00A5348A"/>
    <w:rsid w:val="00A53B37"/>
    <w:rsid w:val="00A53E55"/>
    <w:rsid w:val="00A53F56"/>
    <w:rsid w:val="00A54006"/>
    <w:rsid w:val="00A5422B"/>
    <w:rsid w:val="00A543B9"/>
    <w:rsid w:val="00A5458C"/>
    <w:rsid w:val="00A54A2A"/>
    <w:rsid w:val="00A54C55"/>
    <w:rsid w:val="00A54E04"/>
    <w:rsid w:val="00A54FA7"/>
    <w:rsid w:val="00A55286"/>
    <w:rsid w:val="00A554C7"/>
    <w:rsid w:val="00A5589D"/>
    <w:rsid w:val="00A5598D"/>
    <w:rsid w:val="00A55CBA"/>
    <w:rsid w:val="00A55F0B"/>
    <w:rsid w:val="00A564F1"/>
    <w:rsid w:val="00A5662B"/>
    <w:rsid w:val="00A56914"/>
    <w:rsid w:val="00A56E75"/>
    <w:rsid w:val="00A573FE"/>
    <w:rsid w:val="00A57428"/>
    <w:rsid w:val="00A57C74"/>
    <w:rsid w:val="00A602D1"/>
    <w:rsid w:val="00A6062B"/>
    <w:rsid w:val="00A60689"/>
    <w:rsid w:val="00A608F3"/>
    <w:rsid w:val="00A6108C"/>
    <w:rsid w:val="00A61286"/>
    <w:rsid w:val="00A617EF"/>
    <w:rsid w:val="00A61868"/>
    <w:rsid w:val="00A624C9"/>
    <w:rsid w:val="00A62607"/>
    <w:rsid w:val="00A6306B"/>
    <w:rsid w:val="00A63121"/>
    <w:rsid w:val="00A632BC"/>
    <w:rsid w:val="00A6398C"/>
    <w:rsid w:val="00A64004"/>
    <w:rsid w:val="00A6432C"/>
    <w:rsid w:val="00A6462C"/>
    <w:rsid w:val="00A648C0"/>
    <w:rsid w:val="00A64DD4"/>
    <w:rsid w:val="00A64EFE"/>
    <w:rsid w:val="00A654D5"/>
    <w:rsid w:val="00A6561F"/>
    <w:rsid w:val="00A65AA0"/>
    <w:rsid w:val="00A65D0D"/>
    <w:rsid w:val="00A661BD"/>
    <w:rsid w:val="00A6632A"/>
    <w:rsid w:val="00A66488"/>
    <w:rsid w:val="00A6672D"/>
    <w:rsid w:val="00A66858"/>
    <w:rsid w:val="00A66DCF"/>
    <w:rsid w:val="00A675AB"/>
    <w:rsid w:val="00A67BE4"/>
    <w:rsid w:val="00A700AD"/>
    <w:rsid w:val="00A702A0"/>
    <w:rsid w:val="00A7055A"/>
    <w:rsid w:val="00A706E2"/>
    <w:rsid w:val="00A70B1C"/>
    <w:rsid w:val="00A70F77"/>
    <w:rsid w:val="00A7133C"/>
    <w:rsid w:val="00A71357"/>
    <w:rsid w:val="00A71913"/>
    <w:rsid w:val="00A71F64"/>
    <w:rsid w:val="00A723CD"/>
    <w:rsid w:val="00A72689"/>
    <w:rsid w:val="00A72DEE"/>
    <w:rsid w:val="00A72E78"/>
    <w:rsid w:val="00A72FEF"/>
    <w:rsid w:val="00A737C0"/>
    <w:rsid w:val="00A73AE7"/>
    <w:rsid w:val="00A73B2A"/>
    <w:rsid w:val="00A73B5B"/>
    <w:rsid w:val="00A73BF4"/>
    <w:rsid w:val="00A73D3D"/>
    <w:rsid w:val="00A747FB"/>
    <w:rsid w:val="00A7502C"/>
    <w:rsid w:val="00A7520C"/>
    <w:rsid w:val="00A75889"/>
    <w:rsid w:val="00A75B3C"/>
    <w:rsid w:val="00A77474"/>
    <w:rsid w:val="00A779B1"/>
    <w:rsid w:val="00A77EAF"/>
    <w:rsid w:val="00A77FA2"/>
    <w:rsid w:val="00A80056"/>
    <w:rsid w:val="00A8016B"/>
    <w:rsid w:val="00A80515"/>
    <w:rsid w:val="00A807BA"/>
    <w:rsid w:val="00A80806"/>
    <w:rsid w:val="00A80964"/>
    <w:rsid w:val="00A80EC8"/>
    <w:rsid w:val="00A81776"/>
    <w:rsid w:val="00A8268D"/>
    <w:rsid w:val="00A8298B"/>
    <w:rsid w:val="00A829A5"/>
    <w:rsid w:val="00A82E30"/>
    <w:rsid w:val="00A838D6"/>
    <w:rsid w:val="00A83ADB"/>
    <w:rsid w:val="00A8423E"/>
    <w:rsid w:val="00A84327"/>
    <w:rsid w:val="00A84346"/>
    <w:rsid w:val="00A8470B"/>
    <w:rsid w:val="00A84756"/>
    <w:rsid w:val="00A84C46"/>
    <w:rsid w:val="00A851D1"/>
    <w:rsid w:val="00A8529B"/>
    <w:rsid w:val="00A85401"/>
    <w:rsid w:val="00A85A77"/>
    <w:rsid w:val="00A85B94"/>
    <w:rsid w:val="00A86287"/>
    <w:rsid w:val="00A86316"/>
    <w:rsid w:val="00A863AB"/>
    <w:rsid w:val="00A86480"/>
    <w:rsid w:val="00A86683"/>
    <w:rsid w:val="00A86776"/>
    <w:rsid w:val="00A86A90"/>
    <w:rsid w:val="00A86AE4"/>
    <w:rsid w:val="00A87E38"/>
    <w:rsid w:val="00A90019"/>
    <w:rsid w:val="00A90673"/>
    <w:rsid w:val="00A907A8"/>
    <w:rsid w:val="00A90FBD"/>
    <w:rsid w:val="00A91021"/>
    <w:rsid w:val="00A91372"/>
    <w:rsid w:val="00A914A6"/>
    <w:rsid w:val="00A91868"/>
    <w:rsid w:val="00A91CBB"/>
    <w:rsid w:val="00A926E5"/>
    <w:rsid w:val="00A936C1"/>
    <w:rsid w:val="00A9398A"/>
    <w:rsid w:val="00A93B46"/>
    <w:rsid w:val="00A942AD"/>
    <w:rsid w:val="00A9468A"/>
    <w:rsid w:val="00A94F99"/>
    <w:rsid w:val="00A9508E"/>
    <w:rsid w:val="00A95631"/>
    <w:rsid w:val="00A9606E"/>
    <w:rsid w:val="00A96855"/>
    <w:rsid w:val="00A969F3"/>
    <w:rsid w:val="00A96EF6"/>
    <w:rsid w:val="00A97528"/>
    <w:rsid w:val="00A97860"/>
    <w:rsid w:val="00A97C4F"/>
    <w:rsid w:val="00AA0074"/>
    <w:rsid w:val="00AA051D"/>
    <w:rsid w:val="00AA07C1"/>
    <w:rsid w:val="00AA0848"/>
    <w:rsid w:val="00AA08BA"/>
    <w:rsid w:val="00AA08ED"/>
    <w:rsid w:val="00AA1018"/>
    <w:rsid w:val="00AA1552"/>
    <w:rsid w:val="00AA16EF"/>
    <w:rsid w:val="00AA18BD"/>
    <w:rsid w:val="00AA1E2E"/>
    <w:rsid w:val="00AA23EE"/>
    <w:rsid w:val="00AA2DBB"/>
    <w:rsid w:val="00AA3290"/>
    <w:rsid w:val="00AA3C31"/>
    <w:rsid w:val="00AA43CE"/>
    <w:rsid w:val="00AA4557"/>
    <w:rsid w:val="00AA4887"/>
    <w:rsid w:val="00AA489F"/>
    <w:rsid w:val="00AA4B80"/>
    <w:rsid w:val="00AA4C92"/>
    <w:rsid w:val="00AA4EE4"/>
    <w:rsid w:val="00AA5173"/>
    <w:rsid w:val="00AA5675"/>
    <w:rsid w:val="00AA582C"/>
    <w:rsid w:val="00AA5A70"/>
    <w:rsid w:val="00AA5C45"/>
    <w:rsid w:val="00AA6168"/>
    <w:rsid w:val="00AA62F9"/>
    <w:rsid w:val="00AA649F"/>
    <w:rsid w:val="00AA6FC4"/>
    <w:rsid w:val="00AA7175"/>
    <w:rsid w:val="00AB014C"/>
    <w:rsid w:val="00AB024E"/>
    <w:rsid w:val="00AB0EBE"/>
    <w:rsid w:val="00AB0F82"/>
    <w:rsid w:val="00AB10F4"/>
    <w:rsid w:val="00AB140C"/>
    <w:rsid w:val="00AB1432"/>
    <w:rsid w:val="00AB1E06"/>
    <w:rsid w:val="00AB31BD"/>
    <w:rsid w:val="00AB32E6"/>
    <w:rsid w:val="00AB34E9"/>
    <w:rsid w:val="00AB3A57"/>
    <w:rsid w:val="00AB3D5B"/>
    <w:rsid w:val="00AB45B2"/>
    <w:rsid w:val="00AB4932"/>
    <w:rsid w:val="00AB4B40"/>
    <w:rsid w:val="00AB4D87"/>
    <w:rsid w:val="00AB4D90"/>
    <w:rsid w:val="00AB4E8D"/>
    <w:rsid w:val="00AB533A"/>
    <w:rsid w:val="00AB54A8"/>
    <w:rsid w:val="00AB5C97"/>
    <w:rsid w:val="00AB5E1E"/>
    <w:rsid w:val="00AB5FFE"/>
    <w:rsid w:val="00AB6718"/>
    <w:rsid w:val="00AB6BA9"/>
    <w:rsid w:val="00AB6CA1"/>
    <w:rsid w:val="00AB6CFA"/>
    <w:rsid w:val="00AB6D93"/>
    <w:rsid w:val="00AB74F2"/>
    <w:rsid w:val="00AB75B5"/>
    <w:rsid w:val="00AB7B92"/>
    <w:rsid w:val="00AB7D0F"/>
    <w:rsid w:val="00AC1409"/>
    <w:rsid w:val="00AC17BC"/>
    <w:rsid w:val="00AC189F"/>
    <w:rsid w:val="00AC1DAD"/>
    <w:rsid w:val="00AC25EE"/>
    <w:rsid w:val="00AC288D"/>
    <w:rsid w:val="00AC2F7F"/>
    <w:rsid w:val="00AC324A"/>
    <w:rsid w:val="00AC40BB"/>
    <w:rsid w:val="00AC492C"/>
    <w:rsid w:val="00AC4D72"/>
    <w:rsid w:val="00AC57C9"/>
    <w:rsid w:val="00AC57D2"/>
    <w:rsid w:val="00AC59C0"/>
    <w:rsid w:val="00AC6131"/>
    <w:rsid w:val="00AC61CF"/>
    <w:rsid w:val="00AC6A1C"/>
    <w:rsid w:val="00AC6E07"/>
    <w:rsid w:val="00AC7A83"/>
    <w:rsid w:val="00AC7E57"/>
    <w:rsid w:val="00AC7E89"/>
    <w:rsid w:val="00AC7EBB"/>
    <w:rsid w:val="00AD020D"/>
    <w:rsid w:val="00AD0513"/>
    <w:rsid w:val="00AD081B"/>
    <w:rsid w:val="00AD0DC5"/>
    <w:rsid w:val="00AD0EAA"/>
    <w:rsid w:val="00AD16E5"/>
    <w:rsid w:val="00AD1E6C"/>
    <w:rsid w:val="00AD20B4"/>
    <w:rsid w:val="00AD22B0"/>
    <w:rsid w:val="00AD2504"/>
    <w:rsid w:val="00AD2E12"/>
    <w:rsid w:val="00AD344D"/>
    <w:rsid w:val="00AD3C90"/>
    <w:rsid w:val="00AD3F18"/>
    <w:rsid w:val="00AD4079"/>
    <w:rsid w:val="00AD4754"/>
    <w:rsid w:val="00AD4BE5"/>
    <w:rsid w:val="00AD4CB3"/>
    <w:rsid w:val="00AD5366"/>
    <w:rsid w:val="00AD5371"/>
    <w:rsid w:val="00AD59A0"/>
    <w:rsid w:val="00AD5FD6"/>
    <w:rsid w:val="00AD6D82"/>
    <w:rsid w:val="00AD72E2"/>
    <w:rsid w:val="00AD73C3"/>
    <w:rsid w:val="00AD744F"/>
    <w:rsid w:val="00AD7B2A"/>
    <w:rsid w:val="00AE02DE"/>
    <w:rsid w:val="00AE039A"/>
    <w:rsid w:val="00AE0870"/>
    <w:rsid w:val="00AE1303"/>
    <w:rsid w:val="00AE18C1"/>
    <w:rsid w:val="00AE1912"/>
    <w:rsid w:val="00AE1E52"/>
    <w:rsid w:val="00AE1F2F"/>
    <w:rsid w:val="00AE2430"/>
    <w:rsid w:val="00AE26BE"/>
    <w:rsid w:val="00AE2D36"/>
    <w:rsid w:val="00AE3FC4"/>
    <w:rsid w:val="00AE4388"/>
    <w:rsid w:val="00AE49A5"/>
    <w:rsid w:val="00AE49AB"/>
    <w:rsid w:val="00AE5080"/>
    <w:rsid w:val="00AE548F"/>
    <w:rsid w:val="00AE5FD2"/>
    <w:rsid w:val="00AE6318"/>
    <w:rsid w:val="00AE6788"/>
    <w:rsid w:val="00AE6AFC"/>
    <w:rsid w:val="00AE72D1"/>
    <w:rsid w:val="00AE741C"/>
    <w:rsid w:val="00AF0FD2"/>
    <w:rsid w:val="00AF17FC"/>
    <w:rsid w:val="00AF1B10"/>
    <w:rsid w:val="00AF1DCF"/>
    <w:rsid w:val="00AF20E1"/>
    <w:rsid w:val="00AF23DC"/>
    <w:rsid w:val="00AF26BF"/>
    <w:rsid w:val="00AF2A7B"/>
    <w:rsid w:val="00AF35B0"/>
    <w:rsid w:val="00AF3C52"/>
    <w:rsid w:val="00AF44E4"/>
    <w:rsid w:val="00AF44F4"/>
    <w:rsid w:val="00AF465A"/>
    <w:rsid w:val="00AF4A12"/>
    <w:rsid w:val="00AF4BB2"/>
    <w:rsid w:val="00AF4CE5"/>
    <w:rsid w:val="00AF5023"/>
    <w:rsid w:val="00AF533D"/>
    <w:rsid w:val="00AF582A"/>
    <w:rsid w:val="00AF609D"/>
    <w:rsid w:val="00AF666A"/>
    <w:rsid w:val="00AF7B81"/>
    <w:rsid w:val="00B003D7"/>
    <w:rsid w:val="00B007A4"/>
    <w:rsid w:val="00B00B5B"/>
    <w:rsid w:val="00B01192"/>
    <w:rsid w:val="00B0138C"/>
    <w:rsid w:val="00B01517"/>
    <w:rsid w:val="00B01B77"/>
    <w:rsid w:val="00B02702"/>
    <w:rsid w:val="00B02C6B"/>
    <w:rsid w:val="00B0377F"/>
    <w:rsid w:val="00B038AE"/>
    <w:rsid w:val="00B039D1"/>
    <w:rsid w:val="00B03C03"/>
    <w:rsid w:val="00B03FC0"/>
    <w:rsid w:val="00B04487"/>
    <w:rsid w:val="00B048C3"/>
    <w:rsid w:val="00B04D14"/>
    <w:rsid w:val="00B052CD"/>
    <w:rsid w:val="00B0547A"/>
    <w:rsid w:val="00B05553"/>
    <w:rsid w:val="00B0587F"/>
    <w:rsid w:val="00B05AC6"/>
    <w:rsid w:val="00B05EC9"/>
    <w:rsid w:val="00B064D3"/>
    <w:rsid w:val="00B067C2"/>
    <w:rsid w:val="00B06991"/>
    <w:rsid w:val="00B07973"/>
    <w:rsid w:val="00B07C8F"/>
    <w:rsid w:val="00B07D1A"/>
    <w:rsid w:val="00B1088E"/>
    <w:rsid w:val="00B10E4F"/>
    <w:rsid w:val="00B10E90"/>
    <w:rsid w:val="00B11CC5"/>
    <w:rsid w:val="00B1218A"/>
    <w:rsid w:val="00B12514"/>
    <w:rsid w:val="00B1309A"/>
    <w:rsid w:val="00B1318D"/>
    <w:rsid w:val="00B1355D"/>
    <w:rsid w:val="00B147D5"/>
    <w:rsid w:val="00B14A3A"/>
    <w:rsid w:val="00B14DFA"/>
    <w:rsid w:val="00B1562D"/>
    <w:rsid w:val="00B15804"/>
    <w:rsid w:val="00B1591A"/>
    <w:rsid w:val="00B15976"/>
    <w:rsid w:val="00B159E6"/>
    <w:rsid w:val="00B15B71"/>
    <w:rsid w:val="00B15DE2"/>
    <w:rsid w:val="00B16FF3"/>
    <w:rsid w:val="00B1734F"/>
    <w:rsid w:val="00B1772A"/>
    <w:rsid w:val="00B17849"/>
    <w:rsid w:val="00B17A27"/>
    <w:rsid w:val="00B20D83"/>
    <w:rsid w:val="00B20FD7"/>
    <w:rsid w:val="00B211CB"/>
    <w:rsid w:val="00B213D7"/>
    <w:rsid w:val="00B214AD"/>
    <w:rsid w:val="00B2224F"/>
    <w:rsid w:val="00B222FA"/>
    <w:rsid w:val="00B22422"/>
    <w:rsid w:val="00B22A8B"/>
    <w:rsid w:val="00B23AAA"/>
    <w:rsid w:val="00B23F4E"/>
    <w:rsid w:val="00B24A2F"/>
    <w:rsid w:val="00B24C14"/>
    <w:rsid w:val="00B24D68"/>
    <w:rsid w:val="00B24FB2"/>
    <w:rsid w:val="00B25333"/>
    <w:rsid w:val="00B25632"/>
    <w:rsid w:val="00B257A1"/>
    <w:rsid w:val="00B26A33"/>
    <w:rsid w:val="00B26FAA"/>
    <w:rsid w:val="00B273B9"/>
    <w:rsid w:val="00B3037C"/>
    <w:rsid w:val="00B30616"/>
    <w:rsid w:val="00B3089E"/>
    <w:rsid w:val="00B30AF9"/>
    <w:rsid w:val="00B30DD5"/>
    <w:rsid w:val="00B3111E"/>
    <w:rsid w:val="00B316C5"/>
    <w:rsid w:val="00B31A3B"/>
    <w:rsid w:val="00B32297"/>
    <w:rsid w:val="00B3233B"/>
    <w:rsid w:val="00B325DF"/>
    <w:rsid w:val="00B32EF0"/>
    <w:rsid w:val="00B33109"/>
    <w:rsid w:val="00B33B81"/>
    <w:rsid w:val="00B33FFC"/>
    <w:rsid w:val="00B34485"/>
    <w:rsid w:val="00B35859"/>
    <w:rsid w:val="00B35A5C"/>
    <w:rsid w:val="00B35EFA"/>
    <w:rsid w:val="00B36D54"/>
    <w:rsid w:val="00B36E8F"/>
    <w:rsid w:val="00B36EF0"/>
    <w:rsid w:val="00B370B6"/>
    <w:rsid w:val="00B3783A"/>
    <w:rsid w:val="00B379D0"/>
    <w:rsid w:val="00B37B1B"/>
    <w:rsid w:val="00B37B34"/>
    <w:rsid w:val="00B402FA"/>
    <w:rsid w:val="00B4030F"/>
    <w:rsid w:val="00B403B5"/>
    <w:rsid w:val="00B404FA"/>
    <w:rsid w:val="00B4077C"/>
    <w:rsid w:val="00B4090A"/>
    <w:rsid w:val="00B40911"/>
    <w:rsid w:val="00B40D22"/>
    <w:rsid w:val="00B41060"/>
    <w:rsid w:val="00B411D3"/>
    <w:rsid w:val="00B41470"/>
    <w:rsid w:val="00B4163B"/>
    <w:rsid w:val="00B41766"/>
    <w:rsid w:val="00B41980"/>
    <w:rsid w:val="00B4228C"/>
    <w:rsid w:val="00B4256E"/>
    <w:rsid w:val="00B43918"/>
    <w:rsid w:val="00B4427B"/>
    <w:rsid w:val="00B44FC1"/>
    <w:rsid w:val="00B4599E"/>
    <w:rsid w:val="00B46A32"/>
    <w:rsid w:val="00B46F79"/>
    <w:rsid w:val="00B46FD6"/>
    <w:rsid w:val="00B471E7"/>
    <w:rsid w:val="00B47770"/>
    <w:rsid w:val="00B47FC2"/>
    <w:rsid w:val="00B5004F"/>
    <w:rsid w:val="00B515FB"/>
    <w:rsid w:val="00B51738"/>
    <w:rsid w:val="00B5189E"/>
    <w:rsid w:val="00B52078"/>
    <w:rsid w:val="00B522AC"/>
    <w:rsid w:val="00B52684"/>
    <w:rsid w:val="00B53888"/>
    <w:rsid w:val="00B53EA5"/>
    <w:rsid w:val="00B546A5"/>
    <w:rsid w:val="00B5532C"/>
    <w:rsid w:val="00B5542D"/>
    <w:rsid w:val="00B55792"/>
    <w:rsid w:val="00B55F0E"/>
    <w:rsid w:val="00B5679D"/>
    <w:rsid w:val="00B5697A"/>
    <w:rsid w:val="00B56CB7"/>
    <w:rsid w:val="00B56F93"/>
    <w:rsid w:val="00B574E2"/>
    <w:rsid w:val="00B57973"/>
    <w:rsid w:val="00B5797E"/>
    <w:rsid w:val="00B60189"/>
    <w:rsid w:val="00B601E6"/>
    <w:rsid w:val="00B608FF"/>
    <w:rsid w:val="00B6099C"/>
    <w:rsid w:val="00B60BAE"/>
    <w:rsid w:val="00B60CD9"/>
    <w:rsid w:val="00B60F6C"/>
    <w:rsid w:val="00B61397"/>
    <w:rsid w:val="00B6162E"/>
    <w:rsid w:val="00B62C0E"/>
    <w:rsid w:val="00B62C51"/>
    <w:rsid w:val="00B6352B"/>
    <w:rsid w:val="00B63A35"/>
    <w:rsid w:val="00B64CB6"/>
    <w:rsid w:val="00B65679"/>
    <w:rsid w:val="00B65A5C"/>
    <w:rsid w:val="00B65C22"/>
    <w:rsid w:val="00B66226"/>
    <w:rsid w:val="00B6638B"/>
    <w:rsid w:val="00B668AB"/>
    <w:rsid w:val="00B66A36"/>
    <w:rsid w:val="00B66A55"/>
    <w:rsid w:val="00B66CDB"/>
    <w:rsid w:val="00B66DED"/>
    <w:rsid w:val="00B66EF8"/>
    <w:rsid w:val="00B67184"/>
    <w:rsid w:val="00B671B1"/>
    <w:rsid w:val="00B672F0"/>
    <w:rsid w:val="00B67396"/>
    <w:rsid w:val="00B674B5"/>
    <w:rsid w:val="00B67AAF"/>
    <w:rsid w:val="00B70C6B"/>
    <w:rsid w:val="00B71008"/>
    <w:rsid w:val="00B71A1E"/>
    <w:rsid w:val="00B71C5A"/>
    <w:rsid w:val="00B71EB4"/>
    <w:rsid w:val="00B72681"/>
    <w:rsid w:val="00B72B99"/>
    <w:rsid w:val="00B72BC3"/>
    <w:rsid w:val="00B72CBA"/>
    <w:rsid w:val="00B72ECC"/>
    <w:rsid w:val="00B73666"/>
    <w:rsid w:val="00B73863"/>
    <w:rsid w:val="00B73DED"/>
    <w:rsid w:val="00B747E5"/>
    <w:rsid w:val="00B74BB6"/>
    <w:rsid w:val="00B74C44"/>
    <w:rsid w:val="00B74FB1"/>
    <w:rsid w:val="00B75209"/>
    <w:rsid w:val="00B75C63"/>
    <w:rsid w:val="00B76496"/>
    <w:rsid w:val="00B76AFF"/>
    <w:rsid w:val="00B76C9F"/>
    <w:rsid w:val="00B77333"/>
    <w:rsid w:val="00B7751F"/>
    <w:rsid w:val="00B801E2"/>
    <w:rsid w:val="00B80B80"/>
    <w:rsid w:val="00B80B90"/>
    <w:rsid w:val="00B80CC6"/>
    <w:rsid w:val="00B8103E"/>
    <w:rsid w:val="00B819DB"/>
    <w:rsid w:val="00B81BC4"/>
    <w:rsid w:val="00B81C6D"/>
    <w:rsid w:val="00B81CF9"/>
    <w:rsid w:val="00B824A6"/>
    <w:rsid w:val="00B82939"/>
    <w:rsid w:val="00B82975"/>
    <w:rsid w:val="00B8297F"/>
    <w:rsid w:val="00B833B6"/>
    <w:rsid w:val="00B83479"/>
    <w:rsid w:val="00B83650"/>
    <w:rsid w:val="00B8386F"/>
    <w:rsid w:val="00B84284"/>
    <w:rsid w:val="00B844F3"/>
    <w:rsid w:val="00B84804"/>
    <w:rsid w:val="00B84E8D"/>
    <w:rsid w:val="00B84F73"/>
    <w:rsid w:val="00B85000"/>
    <w:rsid w:val="00B85765"/>
    <w:rsid w:val="00B85E24"/>
    <w:rsid w:val="00B86477"/>
    <w:rsid w:val="00B8673F"/>
    <w:rsid w:val="00B86BEA"/>
    <w:rsid w:val="00B87009"/>
    <w:rsid w:val="00B87989"/>
    <w:rsid w:val="00B90390"/>
    <w:rsid w:val="00B90608"/>
    <w:rsid w:val="00B9081E"/>
    <w:rsid w:val="00B9100E"/>
    <w:rsid w:val="00B9197D"/>
    <w:rsid w:val="00B919B2"/>
    <w:rsid w:val="00B91A46"/>
    <w:rsid w:val="00B9231D"/>
    <w:rsid w:val="00B92572"/>
    <w:rsid w:val="00B927A5"/>
    <w:rsid w:val="00B92960"/>
    <w:rsid w:val="00B92EAA"/>
    <w:rsid w:val="00B92F99"/>
    <w:rsid w:val="00B92FBA"/>
    <w:rsid w:val="00B93449"/>
    <w:rsid w:val="00B93F51"/>
    <w:rsid w:val="00B94933"/>
    <w:rsid w:val="00B94D59"/>
    <w:rsid w:val="00B94EA9"/>
    <w:rsid w:val="00B950C9"/>
    <w:rsid w:val="00B951D8"/>
    <w:rsid w:val="00B953FC"/>
    <w:rsid w:val="00B95648"/>
    <w:rsid w:val="00B956AF"/>
    <w:rsid w:val="00B9596E"/>
    <w:rsid w:val="00B969E3"/>
    <w:rsid w:val="00B97104"/>
    <w:rsid w:val="00B97327"/>
    <w:rsid w:val="00B97D0D"/>
    <w:rsid w:val="00BA00C4"/>
    <w:rsid w:val="00BA03AB"/>
    <w:rsid w:val="00BA08F8"/>
    <w:rsid w:val="00BA0FB9"/>
    <w:rsid w:val="00BA1333"/>
    <w:rsid w:val="00BA15B8"/>
    <w:rsid w:val="00BA2156"/>
    <w:rsid w:val="00BA2295"/>
    <w:rsid w:val="00BA2751"/>
    <w:rsid w:val="00BA2A13"/>
    <w:rsid w:val="00BA2FA9"/>
    <w:rsid w:val="00BA307A"/>
    <w:rsid w:val="00BA3550"/>
    <w:rsid w:val="00BA3851"/>
    <w:rsid w:val="00BA3BE0"/>
    <w:rsid w:val="00BA3C76"/>
    <w:rsid w:val="00BA4254"/>
    <w:rsid w:val="00BA46A0"/>
    <w:rsid w:val="00BA60BE"/>
    <w:rsid w:val="00BA61AF"/>
    <w:rsid w:val="00BA63AA"/>
    <w:rsid w:val="00BA647E"/>
    <w:rsid w:val="00BA7659"/>
    <w:rsid w:val="00BA77E9"/>
    <w:rsid w:val="00BA78F1"/>
    <w:rsid w:val="00BB012A"/>
    <w:rsid w:val="00BB019B"/>
    <w:rsid w:val="00BB0340"/>
    <w:rsid w:val="00BB035A"/>
    <w:rsid w:val="00BB066F"/>
    <w:rsid w:val="00BB077E"/>
    <w:rsid w:val="00BB0AFD"/>
    <w:rsid w:val="00BB12C2"/>
    <w:rsid w:val="00BB131F"/>
    <w:rsid w:val="00BB13C0"/>
    <w:rsid w:val="00BB16FD"/>
    <w:rsid w:val="00BB1874"/>
    <w:rsid w:val="00BB1E64"/>
    <w:rsid w:val="00BB1F06"/>
    <w:rsid w:val="00BB2036"/>
    <w:rsid w:val="00BB20C7"/>
    <w:rsid w:val="00BB2143"/>
    <w:rsid w:val="00BB2172"/>
    <w:rsid w:val="00BB36F6"/>
    <w:rsid w:val="00BB4074"/>
    <w:rsid w:val="00BB416B"/>
    <w:rsid w:val="00BB426E"/>
    <w:rsid w:val="00BB4344"/>
    <w:rsid w:val="00BB4438"/>
    <w:rsid w:val="00BB4544"/>
    <w:rsid w:val="00BB45D8"/>
    <w:rsid w:val="00BB4CE2"/>
    <w:rsid w:val="00BB5353"/>
    <w:rsid w:val="00BB5736"/>
    <w:rsid w:val="00BB5EE8"/>
    <w:rsid w:val="00BB6148"/>
    <w:rsid w:val="00BB77A3"/>
    <w:rsid w:val="00BB78F9"/>
    <w:rsid w:val="00BB79CC"/>
    <w:rsid w:val="00BB7A60"/>
    <w:rsid w:val="00BB7C70"/>
    <w:rsid w:val="00BC049D"/>
    <w:rsid w:val="00BC127C"/>
    <w:rsid w:val="00BC1441"/>
    <w:rsid w:val="00BC1747"/>
    <w:rsid w:val="00BC26F8"/>
    <w:rsid w:val="00BC2AF2"/>
    <w:rsid w:val="00BC2DFD"/>
    <w:rsid w:val="00BC2FC7"/>
    <w:rsid w:val="00BC30A5"/>
    <w:rsid w:val="00BC3CC7"/>
    <w:rsid w:val="00BC43C6"/>
    <w:rsid w:val="00BC4D57"/>
    <w:rsid w:val="00BC4EDC"/>
    <w:rsid w:val="00BC4F19"/>
    <w:rsid w:val="00BC5148"/>
    <w:rsid w:val="00BC51E1"/>
    <w:rsid w:val="00BC55B4"/>
    <w:rsid w:val="00BC5AB5"/>
    <w:rsid w:val="00BC5FA6"/>
    <w:rsid w:val="00BC6258"/>
    <w:rsid w:val="00BC650F"/>
    <w:rsid w:val="00BC7A91"/>
    <w:rsid w:val="00BC7BCF"/>
    <w:rsid w:val="00BC7CEC"/>
    <w:rsid w:val="00BD0431"/>
    <w:rsid w:val="00BD08B0"/>
    <w:rsid w:val="00BD0CA2"/>
    <w:rsid w:val="00BD1022"/>
    <w:rsid w:val="00BD151D"/>
    <w:rsid w:val="00BD162E"/>
    <w:rsid w:val="00BD17E2"/>
    <w:rsid w:val="00BD1809"/>
    <w:rsid w:val="00BD1B9A"/>
    <w:rsid w:val="00BD20CB"/>
    <w:rsid w:val="00BD2999"/>
    <w:rsid w:val="00BD2AE2"/>
    <w:rsid w:val="00BD2B11"/>
    <w:rsid w:val="00BD2C1F"/>
    <w:rsid w:val="00BD2C6D"/>
    <w:rsid w:val="00BD2DFE"/>
    <w:rsid w:val="00BD33A3"/>
    <w:rsid w:val="00BD3938"/>
    <w:rsid w:val="00BD3942"/>
    <w:rsid w:val="00BD39A9"/>
    <w:rsid w:val="00BD3AD0"/>
    <w:rsid w:val="00BD44A7"/>
    <w:rsid w:val="00BD44C2"/>
    <w:rsid w:val="00BD4C59"/>
    <w:rsid w:val="00BD5015"/>
    <w:rsid w:val="00BD5023"/>
    <w:rsid w:val="00BD5345"/>
    <w:rsid w:val="00BD5A22"/>
    <w:rsid w:val="00BD5DCA"/>
    <w:rsid w:val="00BD6AB1"/>
    <w:rsid w:val="00BD6AFD"/>
    <w:rsid w:val="00BD6FEE"/>
    <w:rsid w:val="00BD7176"/>
    <w:rsid w:val="00BD7ADA"/>
    <w:rsid w:val="00BD7CA0"/>
    <w:rsid w:val="00BD7E0F"/>
    <w:rsid w:val="00BD7F7B"/>
    <w:rsid w:val="00BE01E1"/>
    <w:rsid w:val="00BE0308"/>
    <w:rsid w:val="00BE058E"/>
    <w:rsid w:val="00BE0883"/>
    <w:rsid w:val="00BE0C5F"/>
    <w:rsid w:val="00BE0D76"/>
    <w:rsid w:val="00BE0E81"/>
    <w:rsid w:val="00BE1930"/>
    <w:rsid w:val="00BE1A67"/>
    <w:rsid w:val="00BE1BD6"/>
    <w:rsid w:val="00BE1C00"/>
    <w:rsid w:val="00BE1E00"/>
    <w:rsid w:val="00BE1E34"/>
    <w:rsid w:val="00BE1E46"/>
    <w:rsid w:val="00BE20A5"/>
    <w:rsid w:val="00BE22AE"/>
    <w:rsid w:val="00BE2D6D"/>
    <w:rsid w:val="00BE2EBC"/>
    <w:rsid w:val="00BE3473"/>
    <w:rsid w:val="00BE3593"/>
    <w:rsid w:val="00BE419B"/>
    <w:rsid w:val="00BE4764"/>
    <w:rsid w:val="00BE47C7"/>
    <w:rsid w:val="00BE4D31"/>
    <w:rsid w:val="00BE4D3D"/>
    <w:rsid w:val="00BE524A"/>
    <w:rsid w:val="00BE537C"/>
    <w:rsid w:val="00BE5856"/>
    <w:rsid w:val="00BE58AB"/>
    <w:rsid w:val="00BE594C"/>
    <w:rsid w:val="00BE632C"/>
    <w:rsid w:val="00BE6784"/>
    <w:rsid w:val="00BE6E97"/>
    <w:rsid w:val="00BE6FA0"/>
    <w:rsid w:val="00BE6FCD"/>
    <w:rsid w:val="00BE7073"/>
    <w:rsid w:val="00BE70A2"/>
    <w:rsid w:val="00BE71D3"/>
    <w:rsid w:val="00BE71EB"/>
    <w:rsid w:val="00BE7200"/>
    <w:rsid w:val="00BE7BF0"/>
    <w:rsid w:val="00BF026D"/>
    <w:rsid w:val="00BF055D"/>
    <w:rsid w:val="00BF0A55"/>
    <w:rsid w:val="00BF0AAB"/>
    <w:rsid w:val="00BF111E"/>
    <w:rsid w:val="00BF169B"/>
    <w:rsid w:val="00BF1F8C"/>
    <w:rsid w:val="00BF2269"/>
    <w:rsid w:val="00BF2404"/>
    <w:rsid w:val="00BF2BCA"/>
    <w:rsid w:val="00BF2D33"/>
    <w:rsid w:val="00BF302E"/>
    <w:rsid w:val="00BF3D23"/>
    <w:rsid w:val="00BF3E83"/>
    <w:rsid w:val="00BF41A9"/>
    <w:rsid w:val="00BF4324"/>
    <w:rsid w:val="00BF46CF"/>
    <w:rsid w:val="00BF4F2D"/>
    <w:rsid w:val="00BF504C"/>
    <w:rsid w:val="00BF5687"/>
    <w:rsid w:val="00BF5C34"/>
    <w:rsid w:val="00BF5D17"/>
    <w:rsid w:val="00BF5F56"/>
    <w:rsid w:val="00BF65C6"/>
    <w:rsid w:val="00BF6811"/>
    <w:rsid w:val="00BF6A4C"/>
    <w:rsid w:val="00BF6FDA"/>
    <w:rsid w:val="00BF71FF"/>
    <w:rsid w:val="00BF7234"/>
    <w:rsid w:val="00BF72E4"/>
    <w:rsid w:val="00BF770E"/>
    <w:rsid w:val="00C005C9"/>
    <w:rsid w:val="00C00A34"/>
    <w:rsid w:val="00C00BA8"/>
    <w:rsid w:val="00C00CB2"/>
    <w:rsid w:val="00C01111"/>
    <w:rsid w:val="00C01578"/>
    <w:rsid w:val="00C019C2"/>
    <w:rsid w:val="00C01A37"/>
    <w:rsid w:val="00C01CC3"/>
    <w:rsid w:val="00C02470"/>
    <w:rsid w:val="00C02A0B"/>
    <w:rsid w:val="00C02C2A"/>
    <w:rsid w:val="00C0310A"/>
    <w:rsid w:val="00C03176"/>
    <w:rsid w:val="00C032B9"/>
    <w:rsid w:val="00C0398C"/>
    <w:rsid w:val="00C03E3F"/>
    <w:rsid w:val="00C054A9"/>
    <w:rsid w:val="00C054BB"/>
    <w:rsid w:val="00C05E35"/>
    <w:rsid w:val="00C0625D"/>
    <w:rsid w:val="00C0728D"/>
    <w:rsid w:val="00C073E8"/>
    <w:rsid w:val="00C07812"/>
    <w:rsid w:val="00C0795D"/>
    <w:rsid w:val="00C07AB0"/>
    <w:rsid w:val="00C1000A"/>
    <w:rsid w:val="00C10613"/>
    <w:rsid w:val="00C11A59"/>
    <w:rsid w:val="00C11AD6"/>
    <w:rsid w:val="00C122CF"/>
    <w:rsid w:val="00C125CD"/>
    <w:rsid w:val="00C125F6"/>
    <w:rsid w:val="00C127AA"/>
    <w:rsid w:val="00C129EE"/>
    <w:rsid w:val="00C12C9C"/>
    <w:rsid w:val="00C12D35"/>
    <w:rsid w:val="00C13101"/>
    <w:rsid w:val="00C13769"/>
    <w:rsid w:val="00C1387A"/>
    <w:rsid w:val="00C13916"/>
    <w:rsid w:val="00C13963"/>
    <w:rsid w:val="00C13CEF"/>
    <w:rsid w:val="00C1411B"/>
    <w:rsid w:val="00C14165"/>
    <w:rsid w:val="00C14C1E"/>
    <w:rsid w:val="00C14E50"/>
    <w:rsid w:val="00C160F5"/>
    <w:rsid w:val="00C178DC"/>
    <w:rsid w:val="00C17EA5"/>
    <w:rsid w:val="00C17FDE"/>
    <w:rsid w:val="00C20291"/>
    <w:rsid w:val="00C20298"/>
    <w:rsid w:val="00C20360"/>
    <w:rsid w:val="00C20401"/>
    <w:rsid w:val="00C204D8"/>
    <w:rsid w:val="00C20F62"/>
    <w:rsid w:val="00C219CF"/>
    <w:rsid w:val="00C219E4"/>
    <w:rsid w:val="00C21EE4"/>
    <w:rsid w:val="00C22C9F"/>
    <w:rsid w:val="00C233DB"/>
    <w:rsid w:val="00C23EFF"/>
    <w:rsid w:val="00C24966"/>
    <w:rsid w:val="00C24FDF"/>
    <w:rsid w:val="00C252FB"/>
    <w:rsid w:val="00C256E1"/>
    <w:rsid w:val="00C259CA"/>
    <w:rsid w:val="00C26285"/>
    <w:rsid w:val="00C266A7"/>
    <w:rsid w:val="00C2695B"/>
    <w:rsid w:val="00C26F26"/>
    <w:rsid w:val="00C26F92"/>
    <w:rsid w:val="00C2740D"/>
    <w:rsid w:val="00C30B1C"/>
    <w:rsid w:val="00C30B32"/>
    <w:rsid w:val="00C31078"/>
    <w:rsid w:val="00C314F5"/>
    <w:rsid w:val="00C31AFC"/>
    <w:rsid w:val="00C32477"/>
    <w:rsid w:val="00C327D6"/>
    <w:rsid w:val="00C32A22"/>
    <w:rsid w:val="00C32A93"/>
    <w:rsid w:val="00C32F25"/>
    <w:rsid w:val="00C33668"/>
    <w:rsid w:val="00C33675"/>
    <w:rsid w:val="00C336AB"/>
    <w:rsid w:val="00C33825"/>
    <w:rsid w:val="00C34539"/>
    <w:rsid w:val="00C34DF0"/>
    <w:rsid w:val="00C354EC"/>
    <w:rsid w:val="00C35A75"/>
    <w:rsid w:val="00C35B88"/>
    <w:rsid w:val="00C35BB6"/>
    <w:rsid w:val="00C36C04"/>
    <w:rsid w:val="00C36C3D"/>
    <w:rsid w:val="00C3743C"/>
    <w:rsid w:val="00C3746A"/>
    <w:rsid w:val="00C37DE9"/>
    <w:rsid w:val="00C402CF"/>
    <w:rsid w:val="00C405B9"/>
    <w:rsid w:val="00C4074C"/>
    <w:rsid w:val="00C409C4"/>
    <w:rsid w:val="00C40A33"/>
    <w:rsid w:val="00C40FBF"/>
    <w:rsid w:val="00C4143D"/>
    <w:rsid w:val="00C41717"/>
    <w:rsid w:val="00C41740"/>
    <w:rsid w:val="00C418EB"/>
    <w:rsid w:val="00C41E2F"/>
    <w:rsid w:val="00C4206A"/>
    <w:rsid w:val="00C4250F"/>
    <w:rsid w:val="00C425BC"/>
    <w:rsid w:val="00C4293A"/>
    <w:rsid w:val="00C42AB9"/>
    <w:rsid w:val="00C43608"/>
    <w:rsid w:val="00C43A0D"/>
    <w:rsid w:val="00C43A21"/>
    <w:rsid w:val="00C44169"/>
    <w:rsid w:val="00C447CE"/>
    <w:rsid w:val="00C44CF8"/>
    <w:rsid w:val="00C44D02"/>
    <w:rsid w:val="00C457F6"/>
    <w:rsid w:val="00C45CA9"/>
    <w:rsid w:val="00C46363"/>
    <w:rsid w:val="00C46759"/>
    <w:rsid w:val="00C46986"/>
    <w:rsid w:val="00C46D8A"/>
    <w:rsid w:val="00C46E25"/>
    <w:rsid w:val="00C47331"/>
    <w:rsid w:val="00C479CF"/>
    <w:rsid w:val="00C47A0F"/>
    <w:rsid w:val="00C47B11"/>
    <w:rsid w:val="00C50814"/>
    <w:rsid w:val="00C508B2"/>
    <w:rsid w:val="00C5100E"/>
    <w:rsid w:val="00C51125"/>
    <w:rsid w:val="00C51138"/>
    <w:rsid w:val="00C517BD"/>
    <w:rsid w:val="00C51B4B"/>
    <w:rsid w:val="00C51B7F"/>
    <w:rsid w:val="00C5228F"/>
    <w:rsid w:val="00C52EA6"/>
    <w:rsid w:val="00C52F45"/>
    <w:rsid w:val="00C52FD9"/>
    <w:rsid w:val="00C5336B"/>
    <w:rsid w:val="00C535A2"/>
    <w:rsid w:val="00C53B82"/>
    <w:rsid w:val="00C53C90"/>
    <w:rsid w:val="00C53D12"/>
    <w:rsid w:val="00C540E8"/>
    <w:rsid w:val="00C54492"/>
    <w:rsid w:val="00C547F1"/>
    <w:rsid w:val="00C54813"/>
    <w:rsid w:val="00C54B59"/>
    <w:rsid w:val="00C55919"/>
    <w:rsid w:val="00C55C62"/>
    <w:rsid w:val="00C55DDD"/>
    <w:rsid w:val="00C56B17"/>
    <w:rsid w:val="00C57F17"/>
    <w:rsid w:val="00C600EE"/>
    <w:rsid w:val="00C602DC"/>
    <w:rsid w:val="00C60DEE"/>
    <w:rsid w:val="00C61037"/>
    <w:rsid w:val="00C6106B"/>
    <w:rsid w:val="00C61129"/>
    <w:rsid w:val="00C61FD5"/>
    <w:rsid w:val="00C62127"/>
    <w:rsid w:val="00C62506"/>
    <w:rsid w:val="00C6255B"/>
    <w:rsid w:val="00C625DF"/>
    <w:rsid w:val="00C62602"/>
    <w:rsid w:val="00C62749"/>
    <w:rsid w:val="00C62AD6"/>
    <w:rsid w:val="00C633E6"/>
    <w:rsid w:val="00C6340A"/>
    <w:rsid w:val="00C6378E"/>
    <w:rsid w:val="00C637EF"/>
    <w:rsid w:val="00C63A3A"/>
    <w:rsid w:val="00C64AB1"/>
    <w:rsid w:val="00C64C2C"/>
    <w:rsid w:val="00C651FF"/>
    <w:rsid w:val="00C65A47"/>
    <w:rsid w:val="00C65A9F"/>
    <w:rsid w:val="00C65B47"/>
    <w:rsid w:val="00C66053"/>
    <w:rsid w:val="00C667D9"/>
    <w:rsid w:val="00C6694A"/>
    <w:rsid w:val="00C669F9"/>
    <w:rsid w:val="00C66CB0"/>
    <w:rsid w:val="00C66ED4"/>
    <w:rsid w:val="00C673FE"/>
    <w:rsid w:val="00C710CC"/>
    <w:rsid w:val="00C7193E"/>
    <w:rsid w:val="00C71955"/>
    <w:rsid w:val="00C71AC5"/>
    <w:rsid w:val="00C71B88"/>
    <w:rsid w:val="00C71F50"/>
    <w:rsid w:val="00C7212C"/>
    <w:rsid w:val="00C72139"/>
    <w:rsid w:val="00C722C9"/>
    <w:rsid w:val="00C724A6"/>
    <w:rsid w:val="00C729A8"/>
    <w:rsid w:val="00C72BA4"/>
    <w:rsid w:val="00C72EA1"/>
    <w:rsid w:val="00C73097"/>
    <w:rsid w:val="00C734C6"/>
    <w:rsid w:val="00C73B87"/>
    <w:rsid w:val="00C73BA0"/>
    <w:rsid w:val="00C73DC8"/>
    <w:rsid w:val="00C74385"/>
    <w:rsid w:val="00C74539"/>
    <w:rsid w:val="00C74953"/>
    <w:rsid w:val="00C74DB9"/>
    <w:rsid w:val="00C7517D"/>
    <w:rsid w:val="00C75629"/>
    <w:rsid w:val="00C75799"/>
    <w:rsid w:val="00C75F57"/>
    <w:rsid w:val="00C76535"/>
    <w:rsid w:val="00C765E2"/>
    <w:rsid w:val="00C76901"/>
    <w:rsid w:val="00C769C6"/>
    <w:rsid w:val="00C76FC4"/>
    <w:rsid w:val="00C776F9"/>
    <w:rsid w:val="00C7777F"/>
    <w:rsid w:val="00C80081"/>
    <w:rsid w:val="00C805C9"/>
    <w:rsid w:val="00C805E4"/>
    <w:rsid w:val="00C80CB3"/>
    <w:rsid w:val="00C81390"/>
    <w:rsid w:val="00C821E6"/>
    <w:rsid w:val="00C8233F"/>
    <w:rsid w:val="00C82486"/>
    <w:rsid w:val="00C82554"/>
    <w:rsid w:val="00C825B9"/>
    <w:rsid w:val="00C8263F"/>
    <w:rsid w:val="00C82786"/>
    <w:rsid w:val="00C828C8"/>
    <w:rsid w:val="00C82C40"/>
    <w:rsid w:val="00C82E19"/>
    <w:rsid w:val="00C83301"/>
    <w:rsid w:val="00C8356B"/>
    <w:rsid w:val="00C839A3"/>
    <w:rsid w:val="00C83E31"/>
    <w:rsid w:val="00C843AE"/>
    <w:rsid w:val="00C8479E"/>
    <w:rsid w:val="00C8491E"/>
    <w:rsid w:val="00C8497C"/>
    <w:rsid w:val="00C84A7C"/>
    <w:rsid w:val="00C84BC4"/>
    <w:rsid w:val="00C8530E"/>
    <w:rsid w:val="00C85FB1"/>
    <w:rsid w:val="00C86784"/>
    <w:rsid w:val="00C867A4"/>
    <w:rsid w:val="00C86FBB"/>
    <w:rsid w:val="00C8712E"/>
    <w:rsid w:val="00C87147"/>
    <w:rsid w:val="00C871AB"/>
    <w:rsid w:val="00C904F1"/>
    <w:rsid w:val="00C9108F"/>
    <w:rsid w:val="00C9143E"/>
    <w:rsid w:val="00C9144F"/>
    <w:rsid w:val="00C92171"/>
    <w:rsid w:val="00C92312"/>
    <w:rsid w:val="00C92695"/>
    <w:rsid w:val="00C92801"/>
    <w:rsid w:val="00C92EBB"/>
    <w:rsid w:val="00C92FAD"/>
    <w:rsid w:val="00C93170"/>
    <w:rsid w:val="00C934C1"/>
    <w:rsid w:val="00C94240"/>
    <w:rsid w:val="00C947BB"/>
    <w:rsid w:val="00C94C2A"/>
    <w:rsid w:val="00C94C6D"/>
    <w:rsid w:val="00C94F12"/>
    <w:rsid w:val="00C951E6"/>
    <w:rsid w:val="00C955F8"/>
    <w:rsid w:val="00C959E3"/>
    <w:rsid w:val="00C966AD"/>
    <w:rsid w:val="00C96730"/>
    <w:rsid w:val="00C96E80"/>
    <w:rsid w:val="00C96EA7"/>
    <w:rsid w:val="00C96EB0"/>
    <w:rsid w:val="00C96FCE"/>
    <w:rsid w:val="00C9703A"/>
    <w:rsid w:val="00C973BB"/>
    <w:rsid w:val="00C97F70"/>
    <w:rsid w:val="00CA03AF"/>
    <w:rsid w:val="00CA03B6"/>
    <w:rsid w:val="00CA0BAE"/>
    <w:rsid w:val="00CA0CDA"/>
    <w:rsid w:val="00CA1A59"/>
    <w:rsid w:val="00CA1F48"/>
    <w:rsid w:val="00CA214A"/>
    <w:rsid w:val="00CA233E"/>
    <w:rsid w:val="00CA27E9"/>
    <w:rsid w:val="00CA3C2A"/>
    <w:rsid w:val="00CA449E"/>
    <w:rsid w:val="00CA4661"/>
    <w:rsid w:val="00CA466F"/>
    <w:rsid w:val="00CA49AB"/>
    <w:rsid w:val="00CA4DEC"/>
    <w:rsid w:val="00CA50CB"/>
    <w:rsid w:val="00CA51C0"/>
    <w:rsid w:val="00CA545D"/>
    <w:rsid w:val="00CA635A"/>
    <w:rsid w:val="00CA63C8"/>
    <w:rsid w:val="00CA64EF"/>
    <w:rsid w:val="00CA67EF"/>
    <w:rsid w:val="00CB01FC"/>
    <w:rsid w:val="00CB064B"/>
    <w:rsid w:val="00CB08CB"/>
    <w:rsid w:val="00CB0FBA"/>
    <w:rsid w:val="00CB0FDA"/>
    <w:rsid w:val="00CB1009"/>
    <w:rsid w:val="00CB149E"/>
    <w:rsid w:val="00CB14CD"/>
    <w:rsid w:val="00CB192F"/>
    <w:rsid w:val="00CB1C6B"/>
    <w:rsid w:val="00CB22D5"/>
    <w:rsid w:val="00CB2A31"/>
    <w:rsid w:val="00CB2ABB"/>
    <w:rsid w:val="00CB3430"/>
    <w:rsid w:val="00CB372E"/>
    <w:rsid w:val="00CB45F7"/>
    <w:rsid w:val="00CB47CC"/>
    <w:rsid w:val="00CB480C"/>
    <w:rsid w:val="00CB4C56"/>
    <w:rsid w:val="00CB4FA5"/>
    <w:rsid w:val="00CB5058"/>
    <w:rsid w:val="00CB527C"/>
    <w:rsid w:val="00CB5571"/>
    <w:rsid w:val="00CB572A"/>
    <w:rsid w:val="00CB5818"/>
    <w:rsid w:val="00CB603B"/>
    <w:rsid w:val="00CB6068"/>
    <w:rsid w:val="00CB647F"/>
    <w:rsid w:val="00CB661B"/>
    <w:rsid w:val="00CB6631"/>
    <w:rsid w:val="00CB6BA1"/>
    <w:rsid w:val="00CB6D20"/>
    <w:rsid w:val="00CB71ED"/>
    <w:rsid w:val="00CB7F05"/>
    <w:rsid w:val="00CB7F87"/>
    <w:rsid w:val="00CC03F7"/>
    <w:rsid w:val="00CC0499"/>
    <w:rsid w:val="00CC089D"/>
    <w:rsid w:val="00CC08A3"/>
    <w:rsid w:val="00CC0ED6"/>
    <w:rsid w:val="00CC133D"/>
    <w:rsid w:val="00CC1FB9"/>
    <w:rsid w:val="00CC26FE"/>
    <w:rsid w:val="00CC277E"/>
    <w:rsid w:val="00CC2D76"/>
    <w:rsid w:val="00CC2F82"/>
    <w:rsid w:val="00CC32C0"/>
    <w:rsid w:val="00CC4292"/>
    <w:rsid w:val="00CC4EEF"/>
    <w:rsid w:val="00CC5BCB"/>
    <w:rsid w:val="00CC5DCB"/>
    <w:rsid w:val="00CC6B0F"/>
    <w:rsid w:val="00CC6C56"/>
    <w:rsid w:val="00CC6FC0"/>
    <w:rsid w:val="00CC77CF"/>
    <w:rsid w:val="00CC798B"/>
    <w:rsid w:val="00CC7C8E"/>
    <w:rsid w:val="00CC7CE1"/>
    <w:rsid w:val="00CC7EE8"/>
    <w:rsid w:val="00CD0616"/>
    <w:rsid w:val="00CD1691"/>
    <w:rsid w:val="00CD2344"/>
    <w:rsid w:val="00CD27F6"/>
    <w:rsid w:val="00CD2B0B"/>
    <w:rsid w:val="00CD2D7C"/>
    <w:rsid w:val="00CD2EF0"/>
    <w:rsid w:val="00CD3451"/>
    <w:rsid w:val="00CD409B"/>
    <w:rsid w:val="00CD43B0"/>
    <w:rsid w:val="00CD44C2"/>
    <w:rsid w:val="00CD49F4"/>
    <w:rsid w:val="00CD54E5"/>
    <w:rsid w:val="00CD55FE"/>
    <w:rsid w:val="00CD56AC"/>
    <w:rsid w:val="00CD5766"/>
    <w:rsid w:val="00CD61CA"/>
    <w:rsid w:val="00CD70AE"/>
    <w:rsid w:val="00CD7175"/>
    <w:rsid w:val="00CD7B15"/>
    <w:rsid w:val="00CE03C6"/>
    <w:rsid w:val="00CE05D8"/>
    <w:rsid w:val="00CE0824"/>
    <w:rsid w:val="00CE0959"/>
    <w:rsid w:val="00CE0D79"/>
    <w:rsid w:val="00CE0FA9"/>
    <w:rsid w:val="00CE102A"/>
    <w:rsid w:val="00CE1DEF"/>
    <w:rsid w:val="00CE25D5"/>
    <w:rsid w:val="00CE2FAB"/>
    <w:rsid w:val="00CE36D6"/>
    <w:rsid w:val="00CE3739"/>
    <w:rsid w:val="00CE3BC1"/>
    <w:rsid w:val="00CE42D5"/>
    <w:rsid w:val="00CE43ED"/>
    <w:rsid w:val="00CE4BD5"/>
    <w:rsid w:val="00CE4E48"/>
    <w:rsid w:val="00CE528D"/>
    <w:rsid w:val="00CE5E19"/>
    <w:rsid w:val="00CE639E"/>
    <w:rsid w:val="00CE643B"/>
    <w:rsid w:val="00CE6491"/>
    <w:rsid w:val="00CE6CD4"/>
    <w:rsid w:val="00CE749A"/>
    <w:rsid w:val="00CE7716"/>
    <w:rsid w:val="00CE7A1B"/>
    <w:rsid w:val="00CE7CB1"/>
    <w:rsid w:val="00CE7DCA"/>
    <w:rsid w:val="00CE7FD1"/>
    <w:rsid w:val="00CF0578"/>
    <w:rsid w:val="00CF0704"/>
    <w:rsid w:val="00CF0E7A"/>
    <w:rsid w:val="00CF1279"/>
    <w:rsid w:val="00CF18B4"/>
    <w:rsid w:val="00CF1EE1"/>
    <w:rsid w:val="00CF2093"/>
    <w:rsid w:val="00CF20A3"/>
    <w:rsid w:val="00CF2A79"/>
    <w:rsid w:val="00CF3940"/>
    <w:rsid w:val="00CF3B58"/>
    <w:rsid w:val="00CF3BA9"/>
    <w:rsid w:val="00CF3F50"/>
    <w:rsid w:val="00CF4AC1"/>
    <w:rsid w:val="00CF4DAC"/>
    <w:rsid w:val="00CF5C5C"/>
    <w:rsid w:val="00CF63FC"/>
    <w:rsid w:val="00CF6653"/>
    <w:rsid w:val="00CF6985"/>
    <w:rsid w:val="00CF69AA"/>
    <w:rsid w:val="00D00B18"/>
    <w:rsid w:val="00D00F9E"/>
    <w:rsid w:val="00D01B02"/>
    <w:rsid w:val="00D01F6F"/>
    <w:rsid w:val="00D02187"/>
    <w:rsid w:val="00D021A7"/>
    <w:rsid w:val="00D02C9E"/>
    <w:rsid w:val="00D02D6F"/>
    <w:rsid w:val="00D02E78"/>
    <w:rsid w:val="00D0308C"/>
    <w:rsid w:val="00D03407"/>
    <w:rsid w:val="00D03A80"/>
    <w:rsid w:val="00D03DBC"/>
    <w:rsid w:val="00D0477C"/>
    <w:rsid w:val="00D04B2E"/>
    <w:rsid w:val="00D04D1A"/>
    <w:rsid w:val="00D0574D"/>
    <w:rsid w:val="00D0576A"/>
    <w:rsid w:val="00D05882"/>
    <w:rsid w:val="00D0593B"/>
    <w:rsid w:val="00D060D1"/>
    <w:rsid w:val="00D0643F"/>
    <w:rsid w:val="00D0681D"/>
    <w:rsid w:val="00D07D66"/>
    <w:rsid w:val="00D10041"/>
    <w:rsid w:val="00D10327"/>
    <w:rsid w:val="00D10CC3"/>
    <w:rsid w:val="00D10CF7"/>
    <w:rsid w:val="00D10D92"/>
    <w:rsid w:val="00D10DFF"/>
    <w:rsid w:val="00D110F1"/>
    <w:rsid w:val="00D11553"/>
    <w:rsid w:val="00D11BF4"/>
    <w:rsid w:val="00D11F14"/>
    <w:rsid w:val="00D12651"/>
    <w:rsid w:val="00D127C4"/>
    <w:rsid w:val="00D12B0B"/>
    <w:rsid w:val="00D12B77"/>
    <w:rsid w:val="00D12D0E"/>
    <w:rsid w:val="00D1351B"/>
    <w:rsid w:val="00D139FB"/>
    <w:rsid w:val="00D13CC4"/>
    <w:rsid w:val="00D13E13"/>
    <w:rsid w:val="00D13F5F"/>
    <w:rsid w:val="00D140D7"/>
    <w:rsid w:val="00D143D3"/>
    <w:rsid w:val="00D14944"/>
    <w:rsid w:val="00D149A7"/>
    <w:rsid w:val="00D14D8A"/>
    <w:rsid w:val="00D153FB"/>
    <w:rsid w:val="00D1563E"/>
    <w:rsid w:val="00D15A47"/>
    <w:rsid w:val="00D1642F"/>
    <w:rsid w:val="00D16A08"/>
    <w:rsid w:val="00D171C2"/>
    <w:rsid w:val="00D1780A"/>
    <w:rsid w:val="00D17C37"/>
    <w:rsid w:val="00D17D66"/>
    <w:rsid w:val="00D203A9"/>
    <w:rsid w:val="00D20425"/>
    <w:rsid w:val="00D2072B"/>
    <w:rsid w:val="00D20BCC"/>
    <w:rsid w:val="00D20D78"/>
    <w:rsid w:val="00D20F35"/>
    <w:rsid w:val="00D2168F"/>
    <w:rsid w:val="00D21C75"/>
    <w:rsid w:val="00D21D4E"/>
    <w:rsid w:val="00D22D6C"/>
    <w:rsid w:val="00D23315"/>
    <w:rsid w:val="00D235FE"/>
    <w:rsid w:val="00D23969"/>
    <w:rsid w:val="00D23E3D"/>
    <w:rsid w:val="00D23EFC"/>
    <w:rsid w:val="00D24065"/>
    <w:rsid w:val="00D24704"/>
    <w:rsid w:val="00D24835"/>
    <w:rsid w:val="00D24BA3"/>
    <w:rsid w:val="00D24E0F"/>
    <w:rsid w:val="00D24E27"/>
    <w:rsid w:val="00D251C7"/>
    <w:rsid w:val="00D253C8"/>
    <w:rsid w:val="00D2543B"/>
    <w:rsid w:val="00D258B0"/>
    <w:rsid w:val="00D25C24"/>
    <w:rsid w:val="00D26378"/>
    <w:rsid w:val="00D26E2D"/>
    <w:rsid w:val="00D26FBB"/>
    <w:rsid w:val="00D27375"/>
    <w:rsid w:val="00D2750E"/>
    <w:rsid w:val="00D27D0A"/>
    <w:rsid w:val="00D3084E"/>
    <w:rsid w:val="00D30F85"/>
    <w:rsid w:val="00D31746"/>
    <w:rsid w:val="00D318FE"/>
    <w:rsid w:val="00D3192B"/>
    <w:rsid w:val="00D31954"/>
    <w:rsid w:val="00D319EF"/>
    <w:rsid w:val="00D32A51"/>
    <w:rsid w:val="00D334C7"/>
    <w:rsid w:val="00D3362D"/>
    <w:rsid w:val="00D33702"/>
    <w:rsid w:val="00D33A85"/>
    <w:rsid w:val="00D33E08"/>
    <w:rsid w:val="00D34502"/>
    <w:rsid w:val="00D3455B"/>
    <w:rsid w:val="00D34640"/>
    <w:rsid w:val="00D34DFE"/>
    <w:rsid w:val="00D35B98"/>
    <w:rsid w:val="00D360F6"/>
    <w:rsid w:val="00D36616"/>
    <w:rsid w:val="00D36F4B"/>
    <w:rsid w:val="00D36F92"/>
    <w:rsid w:val="00D372C5"/>
    <w:rsid w:val="00D375D9"/>
    <w:rsid w:val="00D37708"/>
    <w:rsid w:val="00D37E8B"/>
    <w:rsid w:val="00D37F91"/>
    <w:rsid w:val="00D4049B"/>
    <w:rsid w:val="00D414D1"/>
    <w:rsid w:val="00D41646"/>
    <w:rsid w:val="00D41696"/>
    <w:rsid w:val="00D41AA9"/>
    <w:rsid w:val="00D41AEE"/>
    <w:rsid w:val="00D42421"/>
    <w:rsid w:val="00D427AF"/>
    <w:rsid w:val="00D4288A"/>
    <w:rsid w:val="00D42992"/>
    <w:rsid w:val="00D42B45"/>
    <w:rsid w:val="00D42E25"/>
    <w:rsid w:val="00D43B46"/>
    <w:rsid w:val="00D43BDE"/>
    <w:rsid w:val="00D441DC"/>
    <w:rsid w:val="00D44238"/>
    <w:rsid w:val="00D447FB"/>
    <w:rsid w:val="00D4511C"/>
    <w:rsid w:val="00D4559E"/>
    <w:rsid w:val="00D457AE"/>
    <w:rsid w:val="00D45CB2"/>
    <w:rsid w:val="00D46DC3"/>
    <w:rsid w:val="00D47522"/>
    <w:rsid w:val="00D476D9"/>
    <w:rsid w:val="00D477F7"/>
    <w:rsid w:val="00D47D27"/>
    <w:rsid w:val="00D47D59"/>
    <w:rsid w:val="00D47E4C"/>
    <w:rsid w:val="00D47F5A"/>
    <w:rsid w:val="00D50014"/>
    <w:rsid w:val="00D502A8"/>
    <w:rsid w:val="00D5036D"/>
    <w:rsid w:val="00D50828"/>
    <w:rsid w:val="00D50F45"/>
    <w:rsid w:val="00D512CC"/>
    <w:rsid w:val="00D513D9"/>
    <w:rsid w:val="00D519AD"/>
    <w:rsid w:val="00D51C3A"/>
    <w:rsid w:val="00D51CFE"/>
    <w:rsid w:val="00D51F85"/>
    <w:rsid w:val="00D5245B"/>
    <w:rsid w:val="00D52BA2"/>
    <w:rsid w:val="00D52D63"/>
    <w:rsid w:val="00D52F67"/>
    <w:rsid w:val="00D533B3"/>
    <w:rsid w:val="00D53533"/>
    <w:rsid w:val="00D539F6"/>
    <w:rsid w:val="00D53C20"/>
    <w:rsid w:val="00D53FC5"/>
    <w:rsid w:val="00D541A6"/>
    <w:rsid w:val="00D5505F"/>
    <w:rsid w:val="00D55531"/>
    <w:rsid w:val="00D55543"/>
    <w:rsid w:val="00D55D43"/>
    <w:rsid w:val="00D561AF"/>
    <w:rsid w:val="00D5644B"/>
    <w:rsid w:val="00D56484"/>
    <w:rsid w:val="00D56B1C"/>
    <w:rsid w:val="00D56F91"/>
    <w:rsid w:val="00D574A7"/>
    <w:rsid w:val="00D57942"/>
    <w:rsid w:val="00D57AD5"/>
    <w:rsid w:val="00D57D2C"/>
    <w:rsid w:val="00D57D61"/>
    <w:rsid w:val="00D610EA"/>
    <w:rsid w:val="00D613BC"/>
    <w:rsid w:val="00D61596"/>
    <w:rsid w:val="00D6171C"/>
    <w:rsid w:val="00D6182E"/>
    <w:rsid w:val="00D6229C"/>
    <w:rsid w:val="00D62328"/>
    <w:rsid w:val="00D62662"/>
    <w:rsid w:val="00D6299A"/>
    <w:rsid w:val="00D62D46"/>
    <w:rsid w:val="00D6364F"/>
    <w:rsid w:val="00D63805"/>
    <w:rsid w:val="00D63D3F"/>
    <w:rsid w:val="00D64197"/>
    <w:rsid w:val="00D64428"/>
    <w:rsid w:val="00D644BA"/>
    <w:rsid w:val="00D645E8"/>
    <w:rsid w:val="00D64D42"/>
    <w:rsid w:val="00D65296"/>
    <w:rsid w:val="00D65D3B"/>
    <w:rsid w:val="00D65ECC"/>
    <w:rsid w:val="00D65F5B"/>
    <w:rsid w:val="00D668C6"/>
    <w:rsid w:val="00D66B23"/>
    <w:rsid w:val="00D66CE3"/>
    <w:rsid w:val="00D67438"/>
    <w:rsid w:val="00D67523"/>
    <w:rsid w:val="00D677DB"/>
    <w:rsid w:val="00D67B54"/>
    <w:rsid w:val="00D67CE3"/>
    <w:rsid w:val="00D70221"/>
    <w:rsid w:val="00D70A65"/>
    <w:rsid w:val="00D70B58"/>
    <w:rsid w:val="00D70EB5"/>
    <w:rsid w:val="00D71489"/>
    <w:rsid w:val="00D718D1"/>
    <w:rsid w:val="00D71B62"/>
    <w:rsid w:val="00D71D81"/>
    <w:rsid w:val="00D71E71"/>
    <w:rsid w:val="00D7350E"/>
    <w:rsid w:val="00D739F0"/>
    <w:rsid w:val="00D73CF8"/>
    <w:rsid w:val="00D73E8B"/>
    <w:rsid w:val="00D74646"/>
    <w:rsid w:val="00D74ADF"/>
    <w:rsid w:val="00D74C64"/>
    <w:rsid w:val="00D7556E"/>
    <w:rsid w:val="00D7563F"/>
    <w:rsid w:val="00D7579A"/>
    <w:rsid w:val="00D7589C"/>
    <w:rsid w:val="00D75FA0"/>
    <w:rsid w:val="00D76ADD"/>
    <w:rsid w:val="00D76ADF"/>
    <w:rsid w:val="00D76B34"/>
    <w:rsid w:val="00D77208"/>
    <w:rsid w:val="00D7794B"/>
    <w:rsid w:val="00D77B57"/>
    <w:rsid w:val="00D77BD1"/>
    <w:rsid w:val="00D806F9"/>
    <w:rsid w:val="00D807B6"/>
    <w:rsid w:val="00D807EF"/>
    <w:rsid w:val="00D809E2"/>
    <w:rsid w:val="00D815E5"/>
    <w:rsid w:val="00D81E85"/>
    <w:rsid w:val="00D82006"/>
    <w:rsid w:val="00D82F92"/>
    <w:rsid w:val="00D831BF"/>
    <w:rsid w:val="00D832D6"/>
    <w:rsid w:val="00D83666"/>
    <w:rsid w:val="00D8380C"/>
    <w:rsid w:val="00D8429C"/>
    <w:rsid w:val="00D845C4"/>
    <w:rsid w:val="00D848A6"/>
    <w:rsid w:val="00D849BA"/>
    <w:rsid w:val="00D84FC5"/>
    <w:rsid w:val="00D852C8"/>
    <w:rsid w:val="00D853FE"/>
    <w:rsid w:val="00D85F27"/>
    <w:rsid w:val="00D85FE6"/>
    <w:rsid w:val="00D8635B"/>
    <w:rsid w:val="00D86CAC"/>
    <w:rsid w:val="00D87608"/>
    <w:rsid w:val="00D878D1"/>
    <w:rsid w:val="00D87EBA"/>
    <w:rsid w:val="00D87F7A"/>
    <w:rsid w:val="00D9050E"/>
    <w:rsid w:val="00D9069A"/>
    <w:rsid w:val="00D90B53"/>
    <w:rsid w:val="00D90FC7"/>
    <w:rsid w:val="00D9144A"/>
    <w:rsid w:val="00D91668"/>
    <w:rsid w:val="00D9181F"/>
    <w:rsid w:val="00D9204A"/>
    <w:rsid w:val="00D92D9E"/>
    <w:rsid w:val="00D93634"/>
    <w:rsid w:val="00D9385E"/>
    <w:rsid w:val="00D94114"/>
    <w:rsid w:val="00D95136"/>
    <w:rsid w:val="00D952F4"/>
    <w:rsid w:val="00D95BFF"/>
    <w:rsid w:val="00D95FB1"/>
    <w:rsid w:val="00D961F3"/>
    <w:rsid w:val="00D96452"/>
    <w:rsid w:val="00D973FB"/>
    <w:rsid w:val="00D97522"/>
    <w:rsid w:val="00DA04EA"/>
    <w:rsid w:val="00DA07FD"/>
    <w:rsid w:val="00DA0DD7"/>
    <w:rsid w:val="00DA0E02"/>
    <w:rsid w:val="00DA13E9"/>
    <w:rsid w:val="00DA2654"/>
    <w:rsid w:val="00DA3B7D"/>
    <w:rsid w:val="00DA3C25"/>
    <w:rsid w:val="00DA46C0"/>
    <w:rsid w:val="00DA4CF3"/>
    <w:rsid w:val="00DA4E67"/>
    <w:rsid w:val="00DA54AB"/>
    <w:rsid w:val="00DA5C3B"/>
    <w:rsid w:val="00DA5C8D"/>
    <w:rsid w:val="00DA6578"/>
    <w:rsid w:val="00DA6B89"/>
    <w:rsid w:val="00DA76A1"/>
    <w:rsid w:val="00DA7BC1"/>
    <w:rsid w:val="00DB03AE"/>
    <w:rsid w:val="00DB0F44"/>
    <w:rsid w:val="00DB10A4"/>
    <w:rsid w:val="00DB17A9"/>
    <w:rsid w:val="00DB1C16"/>
    <w:rsid w:val="00DB2234"/>
    <w:rsid w:val="00DB255B"/>
    <w:rsid w:val="00DB28E4"/>
    <w:rsid w:val="00DB2B5F"/>
    <w:rsid w:val="00DB2D0C"/>
    <w:rsid w:val="00DB3100"/>
    <w:rsid w:val="00DB310B"/>
    <w:rsid w:val="00DB324A"/>
    <w:rsid w:val="00DB391B"/>
    <w:rsid w:val="00DB39B2"/>
    <w:rsid w:val="00DB3A17"/>
    <w:rsid w:val="00DB3A5E"/>
    <w:rsid w:val="00DB41FA"/>
    <w:rsid w:val="00DB4D46"/>
    <w:rsid w:val="00DB4E6C"/>
    <w:rsid w:val="00DB5004"/>
    <w:rsid w:val="00DB5243"/>
    <w:rsid w:val="00DB589F"/>
    <w:rsid w:val="00DB5CE8"/>
    <w:rsid w:val="00DB5F88"/>
    <w:rsid w:val="00DB637D"/>
    <w:rsid w:val="00DB6573"/>
    <w:rsid w:val="00DB785E"/>
    <w:rsid w:val="00DB7CD6"/>
    <w:rsid w:val="00DB7DD6"/>
    <w:rsid w:val="00DB7FB9"/>
    <w:rsid w:val="00DC2BA9"/>
    <w:rsid w:val="00DC2EF3"/>
    <w:rsid w:val="00DC3EBB"/>
    <w:rsid w:val="00DC4074"/>
    <w:rsid w:val="00DC4371"/>
    <w:rsid w:val="00DC443D"/>
    <w:rsid w:val="00DC4463"/>
    <w:rsid w:val="00DC554A"/>
    <w:rsid w:val="00DC55D9"/>
    <w:rsid w:val="00DC5A9D"/>
    <w:rsid w:val="00DC5B77"/>
    <w:rsid w:val="00DC5F3A"/>
    <w:rsid w:val="00DC6048"/>
    <w:rsid w:val="00DC60F8"/>
    <w:rsid w:val="00DC61A5"/>
    <w:rsid w:val="00DC69BF"/>
    <w:rsid w:val="00DD0193"/>
    <w:rsid w:val="00DD0D06"/>
    <w:rsid w:val="00DD0E00"/>
    <w:rsid w:val="00DD1271"/>
    <w:rsid w:val="00DD2B16"/>
    <w:rsid w:val="00DD2C03"/>
    <w:rsid w:val="00DD2C6E"/>
    <w:rsid w:val="00DD2FCE"/>
    <w:rsid w:val="00DD3D89"/>
    <w:rsid w:val="00DD3FBC"/>
    <w:rsid w:val="00DD4221"/>
    <w:rsid w:val="00DD4510"/>
    <w:rsid w:val="00DD5423"/>
    <w:rsid w:val="00DD563B"/>
    <w:rsid w:val="00DD57D2"/>
    <w:rsid w:val="00DD5889"/>
    <w:rsid w:val="00DD59E0"/>
    <w:rsid w:val="00DD6620"/>
    <w:rsid w:val="00DD6B1E"/>
    <w:rsid w:val="00DD6BCB"/>
    <w:rsid w:val="00DD70C5"/>
    <w:rsid w:val="00DD71E8"/>
    <w:rsid w:val="00DD724B"/>
    <w:rsid w:val="00DD762B"/>
    <w:rsid w:val="00DD7653"/>
    <w:rsid w:val="00DD7992"/>
    <w:rsid w:val="00DD7B25"/>
    <w:rsid w:val="00DE07A1"/>
    <w:rsid w:val="00DE088D"/>
    <w:rsid w:val="00DE08C9"/>
    <w:rsid w:val="00DE0EDC"/>
    <w:rsid w:val="00DE1366"/>
    <w:rsid w:val="00DE1935"/>
    <w:rsid w:val="00DE1A43"/>
    <w:rsid w:val="00DE2185"/>
    <w:rsid w:val="00DE21D7"/>
    <w:rsid w:val="00DE27DA"/>
    <w:rsid w:val="00DE3251"/>
    <w:rsid w:val="00DE3B32"/>
    <w:rsid w:val="00DE4C12"/>
    <w:rsid w:val="00DE4E7F"/>
    <w:rsid w:val="00DE541F"/>
    <w:rsid w:val="00DE5674"/>
    <w:rsid w:val="00DE59DD"/>
    <w:rsid w:val="00DE5A69"/>
    <w:rsid w:val="00DE64CE"/>
    <w:rsid w:val="00DE66F3"/>
    <w:rsid w:val="00DE6B44"/>
    <w:rsid w:val="00DE6FD5"/>
    <w:rsid w:val="00DE7A51"/>
    <w:rsid w:val="00DF078A"/>
    <w:rsid w:val="00DF0F30"/>
    <w:rsid w:val="00DF1074"/>
    <w:rsid w:val="00DF10DD"/>
    <w:rsid w:val="00DF148D"/>
    <w:rsid w:val="00DF15E7"/>
    <w:rsid w:val="00DF2AE4"/>
    <w:rsid w:val="00DF36EC"/>
    <w:rsid w:val="00DF38D7"/>
    <w:rsid w:val="00DF3A77"/>
    <w:rsid w:val="00DF45BE"/>
    <w:rsid w:val="00DF4661"/>
    <w:rsid w:val="00DF495D"/>
    <w:rsid w:val="00DF4F02"/>
    <w:rsid w:val="00DF5147"/>
    <w:rsid w:val="00DF55BB"/>
    <w:rsid w:val="00DF55C7"/>
    <w:rsid w:val="00DF5F6A"/>
    <w:rsid w:val="00DF61C9"/>
    <w:rsid w:val="00DF62F8"/>
    <w:rsid w:val="00DF6463"/>
    <w:rsid w:val="00DF6591"/>
    <w:rsid w:val="00DF6656"/>
    <w:rsid w:val="00DF6C3D"/>
    <w:rsid w:val="00DF6E45"/>
    <w:rsid w:val="00DF6E92"/>
    <w:rsid w:val="00DF7023"/>
    <w:rsid w:val="00DF734A"/>
    <w:rsid w:val="00DF75D4"/>
    <w:rsid w:val="00DF7B86"/>
    <w:rsid w:val="00DF7E35"/>
    <w:rsid w:val="00DF7F09"/>
    <w:rsid w:val="00E00604"/>
    <w:rsid w:val="00E0060F"/>
    <w:rsid w:val="00E006F9"/>
    <w:rsid w:val="00E008A7"/>
    <w:rsid w:val="00E009B4"/>
    <w:rsid w:val="00E00CC2"/>
    <w:rsid w:val="00E01440"/>
    <w:rsid w:val="00E01F1C"/>
    <w:rsid w:val="00E0201D"/>
    <w:rsid w:val="00E021B5"/>
    <w:rsid w:val="00E022E8"/>
    <w:rsid w:val="00E034C4"/>
    <w:rsid w:val="00E0382F"/>
    <w:rsid w:val="00E041E6"/>
    <w:rsid w:val="00E04393"/>
    <w:rsid w:val="00E0458B"/>
    <w:rsid w:val="00E045D3"/>
    <w:rsid w:val="00E04CBC"/>
    <w:rsid w:val="00E050C9"/>
    <w:rsid w:val="00E0511C"/>
    <w:rsid w:val="00E05319"/>
    <w:rsid w:val="00E05395"/>
    <w:rsid w:val="00E0561A"/>
    <w:rsid w:val="00E05BF9"/>
    <w:rsid w:val="00E061BD"/>
    <w:rsid w:val="00E066FE"/>
    <w:rsid w:val="00E06723"/>
    <w:rsid w:val="00E06900"/>
    <w:rsid w:val="00E069CC"/>
    <w:rsid w:val="00E07E6A"/>
    <w:rsid w:val="00E10183"/>
    <w:rsid w:val="00E10202"/>
    <w:rsid w:val="00E10364"/>
    <w:rsid w:val="00E10CE1"/>
    <w:rsid w:val="00E11192"/>
    <w:rsid w:val="00E111A3"/>
    <w:rsid w:val="00E11283"/>
    <w:rsid w:val="00E116A7"/>
    <w:rsid w:val="00E11784"/>
    <w:rsid w:val="00E11F90"/>
    <w:rsid w:val="00E12056"/>
    <w:rsid w:val="00E129CA"/>
    <w:rsid w:val="00E12AC4"/>
    <w:rsid w:val="00E136A7"/>
    <w:rsid w:val="00E13ED5"/>
    <w:rsid w:val="00E14278"/>
    <w:rsid w:val="00E14487"/>
    <w:rsid w:val="00E14ACD"/>
    <w:rsid w:val="00E14B84"/>
    <w:rsid w:val="00E14BFC"/>
    <w:rsid w:val="00E1518A"/>
    <w:rsid w:val="00E152BB"/>
    <w:rsid w:val="00E153FB"/>
    <w:rsid w:val="00E162BD"/>
    <w:rsid w:val="00E168B1"/>
    <w:rsid w:val="00E173DB"/>
    <w:rsid w:val="00E1797A"/>
    <w:rsid w:val="00E200A4"/>
    <w:rsid w:val="00E202D0"/>
    <w:rsid w:val="00E20682"/>
    <w:rsid w:val="00E2089E"/>
    <w:rsid w:val="00E20F4F"/>
    <w:rsid w:val="00E21673"/>
    <w:rsid w:val="00E228F7"/>
    <w:rsid w:val="00E22C97"/>
    <w:rsid w:val="00E22CA4"/>
    <w:rsid w:val="00E237F0"/>
    <w:rsid w:val="00E2530E"/>
    <w:rsid w:val="00E25420"/>
    <w:rsid w:val="00E2560D"/>
    <w:rsid w:val="00E25D72"/>
    <w:rsid w:val="00E25DDB"/>
    <w:rsid w:val="00E2649F"/>
    <w:rsid w:val="00E2753D"/>
    <w:rsid w:val="00E275EB"/>
    <w:rsid w:val="00E278EB"/>
    <w:rsid w:val="00E27CE7"/>
    <w:rsid w:val="00E27DC9"/>
    <w:rsid w:val="00E302BB"/>
    <w:rsid w:val="00E302F8"/>
    <w:rsid w:val="00E30344"/>
    <w:rsid w:val="00E3149F"/>
    <w:rsid w:val="00E315BE"/>
    <w:rsid w:val="00E316DD"/>
    <w:rsid w:val="00E319FD"/>
    <w:rsid w:val="00E31DD9"/>
    <w:rsid w:val="00E320E8"/>
    <w:rsid w:val="00E321E6"/>
    <w:rsid w:val="00E32602"/>
    <w:rsid w:val="00E3360A"/>
    <w:rsid w:val="00E339BE"/>
    <w:rsid w:val="00E34474"/>
    <w:rsid w:val="00E3463A"/>
    <w:rsid w:val="00E348EB"/>
    <w:rsid w:val="00E34910"/>
    <w:rsid w:val="00E35BE2"/>
    <w:rsid w:val="00E360B8"/>
    <w:rsid w:val="00E36313"/>
    <w:rsid w:val="00E36A3C"/>
    <w:rsid w:val="00E36F70"/>
    <w:rsid w:val="00E36FEA"/>
    <w:rsid w:val="00E370D1"/>
    <w:rsid w:val="00E373AB"/>
    <w:rsid w:val="00E374B1"/>
    <w:rsid w:val="00E375E9"/>
    <w:rsid w:val="00E37727"/>
    <w:rsid w:val="00E37772"/>
    <w:rsid w:val="00E37A50"/>
    <w:rsid w:val="00E37B5A"/>
    <w:rsid w:val="00E37DF3"/>
    <w:rsid w:val="00E40D5C"/>
    <w:rsid w:val="00E419DF"/>
    <w:rsid w:val="00E42728"/>
    <w:rsid w:val="00E42799"/>
    <w:rsid w:val="00E430BA"/>
    <w:rsid w:val="00E43843"/>
    <w:rsid w:val="00E4394A"/>
    <w:rsid w:val="00E43AEB"/>
    <w:rsid w:val="00E43BC7"/>
    <w:rsid w:val="00E43D7D"/>
    <w:rsid w:val="00E44919"/>
    <w:rsid w:val="00E4504A"/>
    <w:rsid w:val="00E457A9"/>
    <w:rsid w:val="00E459B4"/>
    <w:rsid w:val="00E45C1B"/>
    <w:rsid w:val="00E45CC0"/>
    <w:rsid w:val="00E46660"/>
    <w:rsid w:val="00E467CA"/>
    <w:rsid w:val="00E46801"/>
    <w:rsid w:val="00E469C3"/>
    <w:rsid w:val="00E46EB0"/>
    <w:rsid w:val="00E470AC"/>
    <w:rsid w:val="00E47530"/>
    <w:rsid w:val="00E47732"/>
    <w:rsid w:val="00E47852"/>
    <w:rsid w:val="00E478F7"/>
    <w:rsid w:val="00E47BEB"/>
    <w:rsid w:val="00E5028E"/>
    <w:rsid w:val="00E50467"/>
    <w:rsid w:val="00E504CC"/>
    <w:rsid w:val="00E511C1"/>
    <w:rsid w:val="00E512F9"/>
    <w:rsid w:val="00E519D7"/>
    <w:rsid w:val="00E519E1"/>
    <w:rsid w:val="00E51E6F"/>
    <w:rsid w:val="00E52430"/>
    <w:rsid w:val="00E52E22"/>
    <w:rsid w:val="00E53036"/>
    <w:rsid w:val="00E53078"/>
    <w:rsid w:val="00E53244"/>
    <w:rsid w:val="00E533EB"/>
    <w:rsid w:val="00E5390F"/>
    <w:rsid w:val="00E53950"/>
    <w:rsid w:val="00E53C86"/>
    <w:rsid w:val="00E53D44"/>
    <w:rsid w:val="00E53ED6"/>
    <w:rsid w:val="00E53FCC"/>
    <w:rsid w:val="00E542F4"/>
    <w:rsid w:val="00E54625"/>
    <w:rsid w:val="00E546D9"/>
    <w:rsid w:val="00E547CE"/>
    <w:rsid w:val="00E55059"/>
    <w:rsid w:val="00E55712"/>
    <w:rsid w:val="00E55761"/>
    <w:rsid w:val="00E55D67"/>
    <w:rsid w:val="00E5600B"/>
    <w:rsid w:val="00E5610B"/>
    <w:rsid w:val="00E56381"/>
    <w:rsid w:val="00E56CBF"/>
    <w:rsid w:val="00E56D82"/>
    <w:rsid w:val="00E56F7B"/>
    <w:rsid w:val="00E57429"/>
    <w:rsid w:val="00E57726"/>
    <w:rsid w:val="00E57943"/>
    <w:rsid w:val="00E57DFB"/>
    <w:rsid w:val="00E57E35"/>
    <w:rsid w:val="00E60C18"/>
    <w:rsid w:val="00E61690"/>
    <w:rsid w:val="00E61F7C"/>
    <w:rsid w:val="00E62064"/>
    <w:rsid w:val="00E623FC"/>
    <w:rsid w:val="00E62963"/>
    <w:rsid w:val="00E63D6B"/>
    <w:rsid w:val="00E63E7A"/>
    <w:rsid w:val="00E63F51"/>
    <w:rsid w:val="00E642A4"/>
    <w:rsid w:val="00E643C0"/>
    <w:rsid w:val="00E6498E"/>
    <w:rsid w:val="00E65035"/>
    <w:rsid w:val="00E6529D"/>
    <w:rsid w:val="00E653A2"/>
    <w:rsid w:val="00E65B32"/>
    <w:rsid w:val="00E65F29"/>
    <w:rsid w:val="00E660F2"/>
    <w:rsid w:val="00E66DAD"/>
    <w:rsid w:val="00E67011"/>
    <w:rsid w:val="00E670A4"/>
    <w:rsid w:val="00E67886"/>
    <w:rsid w:val="00E67DF9"/>
    <w:rsid w:val="00E67EFF"/>
    <w:rsid w:val="00E7035A"/>
    <w:rsid w:val="00E704CA"/>
    <w:rsid w:val="00E707E1"/>
    <w:rsid w:val="00E70DF7"/>
    <w:rsid w:val="00E715DA"/>
    <w:rsid w:val="00E71FAC"/>
    <w:rsid w:val="00E7277F"/>
    <w:rsid w:val="00E72B5F"/>
    <w:rsid w:val="00E72D58"/>
    <w:rsid w:val="00E73688"/>
    <w:rsid w:val="00E73705"/>
    <w:rsid w:val="00E7379C"/>
    <w:rsid w:val="00E74701"/>
    <w:rsid w:val="00E747FC"/>
    <w:rsid w:val="00E74F77"/>
    <w:rsid w:val="00E75DA1"/>
    <w:rsid w:val="00E75E72"/>
    <w:rsid w:val="00E76087"/>
    <w:rsid w:val="00E76272"/>
    <w:rsid w:val="00E7680E"/>
    <w:rsid w:val="00E76CB9"/>
    <w:rsid w:val="00E77053"/>
    <w:rsid w:val="00E77565"/>
    <w:rsid w:val="00E80341"/>
    <w:rsid w:val="00E806DA"/>
    <w:rsid w:val="00E80789"/>
    <w:rsid w:val="00E80817"/>
    <w:rsid w:val="00E808EE"/>
    <w:rsid w:val="00E809B0"/>
    <w:rsid w:val="00E80B37"/>
    <w:rsid w:val="00E80CDF"/>
    <w:rsid w:val="00E814DB"/>
    <w:rsid w:val="00E8151A"/>
    <w:rsid w:val="00E81BE5"/>
    <w:rsid w:val="00E81D2A"/>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CD8"/>
    <w:rsid w:val="00E8501F"/>
    <w:rsid w:val="00E858DA"/>
    <w:rsid w:val="00E85CAC"/>
    <w:rsid w:val="00E86839"/>
    <w:rsid w:val="00E8717F"/>
    <w:rsid w:val="00E8734F"/>
    <w:rsid w:val="00E87427"/>
    <w:rsid w:val="00E87605"/>
    <w:rsid w:val="00E877BD"/>
    <w:rsid w:val="00E903E3"/>
    <w:rsid w:val="00E90506"/>
    <w:rsid w:val="00E9099A"/>
    <w:rsid w:val="00E90D57"/>
    <w:rsid w:val="00E90DE2"/>
    <w:rsid w:val="00E912F0"/>
    <w:rsid w:val="00E91504"/>
    <w:rsid w:val="00E91C9D"/>
    <w:rsid w:val="00E92027"/>
    <w:rsid w:val="00E92397"/>
    <w:rsid w:val="00E92663"/>
    <w:rsid w:val="00E936CA"/>
    <w:rsid w:val="00E936D6"/>
    <w:rsid w:val="00E9384F"/>
    <w:rsid w:val="00E93C10"/>
    <w:rsid w:val="00E93D80"/>
    <w:rsid w:val="00E9462E"/>
    <w:rsid w:val="00E94ADF"/>
    <w:rsid w:val="00E94F1C"/>
    <w:rsid w:val="00E95226"/>
    <w:rsid w:val="00E956E4"/>
    <w:rsid w:val="00E95A71"/>
    <w:rsid w:val="00E962E5"/>
    <w:rsid w:val="00E96F6B"/>
    <w:rsid w:val="00E978DF"/>
    <w:rsid w:val="00E97930"/>
    <w:rsid w:val="00E97C48"/>
    <w:rsid w:val="00E97CAF"/>
    <w:rsid w:val="00E97F1A"/>
    <w:rsid w:val="00EA06E6"/>
    <w:rsid w:val="00EA08F0"/>
    <w:rsid w:val="00EA0A71"/>
    <w:rsid w:val="00EA10E5"/>
    <w:rsid w:val="00EA14DF"/>
    <w:rsid w:val="00EA1B71"/>
    <w:rsid w:val="00EA1E7D"/>
    <w:rsid w:val="00EA2544"/>
    <w:rsid w:val="00EA2A79"/>
    <w:rsid w:val="00EA31BE"/>
    <w:rsid w:val="00EA3204"/>
    <w:rsid w:val="00EA32FF"/>
    <w:rsid w:val="00EA333B"/>
    <w:rsid w:val="00EA3C93"/>
    <w:rsid w:val="00EA3DB4"/>
    <w:rsid w:val="00EA43C6"/>
    <w:rsid w:val="00EA44F7"/>
    <w:rsid w:val="00EA4D4F"/>
    <w:rsid w:val="00EA4E5E"/>
    <w:rsid w:val="00EA5EA5"/>
    <w:rsid w:val="00EA6549"/>
    <w:rsid w:val="00EA660E"/>
    <w:rsid w:val="00EA66C2"/>
    <w:rsid w:val="00EA6746"/>
    <w:rsid w:val="00EA6E8B"/>
    <w:rsid w:val="00EA6FAF"/>
    <w:rsid w:val="00EA78EB"/>
    <w:rsid w:val="00EA795D"/>
    <w:rsid w:val="00EB04E8"/>
    <w:rsid w:val="00EB0540"/>
    <w:rsid w:val="00EB074B"/>
    <w:rsid w:val="00EB0784"/>
    <w:rsid w:val="00EB09C1"/>
    <w:rsid w:val="00EB1EC3"/>
    <w:rsid w:val="00EB2904"/>
    <w:rsid w:val="00EB2DD2"/>
    <w:rsid w:val="00EB2F4D"/>
    <w:rsid w:val="00EB2F5B"/>
    <w:rsid w:val="00EB31E0"/>
    <w:rsid w:val="00EB3BBB"/>
    <w:rsid w:val="00EB3C79"/>
    <w:rsid w:val="00EB42CC"/>
    <w:rsid w:val="00EB4345"/>
    <w:rsid w:val="00EB48EA"/>
    <w:rsid w:val="00EB5118"/>
    <w:rsid w:val="00EB5BC1"/>
    <w:rsid w:val="00EB5CC3"/>
    <w:rsid w:val="00EB5DC8"/>
    <w:rsid w:val="00EB627F"/>
    <w:rsid w:val="00EB676D"/>
    <w:rsid w:val="00EB686E"/>
    <w:rsid w:val="00EB70DE"/>
    <w:rsid w:val="00EB72BE"/>
    <w:rsid w:val="00EB72FD"/>
    <w:rsid w:val="00EC12D1"/>
    <w:rsid w:val="00EC1482"/>
    <w:rsid w:val="00EC1880"/>
    <w:rsid w:val="00EC193F"/>
    <w:rsid w:val="00EC1C8F"/>
    <w:rsid w:val="00EC27B3"/>
    <w:rsid w:val="00EC2A50"/>
    <w:rsid w:val="00EC2B18"/>
    <w:rsid w:val="00EC2C33"/>
    <w:rsid w:val="00EC3078"/>
    <w:rsid w:val="00EC31A6"/>
    <w:rsid w:val="00EC3449"/>
    <w:rsid w:val="00EC3D53"/>
    <w:rsid w:val="00EC406E"/>
    <w:rsid w:val="00EC40C5"/>
    <w:rsid w:val="00EC4289"/>
    <w:rsid w:val="00EC42D6"/>
    <w:rsid w:val="00EC5078"/>
    <w:rsid w:val="00EC5121"/>
    <w:rsid w:val="00EC5535"/>
    <w:rsid w:val="00EC58F7"/>
    <w:rsid w:val="00EC6577"/>
    <w:rsid w:val="00EC73D2"/>
    <w:rsid w:val="00ED036A"/>
    <w:rsid w:val="00ED05D6"/>
    <w:rsid w:val="00ED0C3A"/>
    <w:rsid w:val="00ED1742"/>
    <w:rsid w:val="00ED1DB4"/>
    <w:rsid w:val="00ED1F5D"/>
    <w:rsid w:val="00ED202D"/>
    <w:rsid w:val="00ED2152"/>
    <w:rsid w:val="00ED259F"/>
    <w:rsid w:val="00ED2736"/>
    <w:rsid w:val="00ED2D54"/>
    <w:rsid w:val="00ED3638"/>
    <w:rsid w:val="00ED3D66"/>
    <w:rsid w:val="00ED3E56"/>
    <w:rsid w:val="00ED3F55"/>
    <w:rsid w:val="00ED4841"/>
    <w:rsid w:val="00ED4A9B"/>
    <w:rsid w:val="00ED4D25"/>
    <w:rsid w:val="00ED4D66"/>
    <w:rsid w:val="00ED539F"/>
    <w:rsid w:val="00ED56E8"/>
    <w:rsid w:val="00ED593F"/>
    <w:rsid w:val="00ED5CBF"/>
    <w:rsid w:val="00ED639A"/>
    <w:rsid w:val="00ED693D"/>
    <w:rsid w:val="00ED6E62"/>
    <w:rsid w:val="00ED6E88"/>
    <w:rsid w:val="00ED7097"/>
    <w:rsid w:val="00ED7470"/>
    <w:rsid w:val="00ED75C9"/>
    <w:rsid w:val="00ED793C"/>
    <w:rsid w:val="00ED7E41"/>
    <w:rsid w:val="00EE000D"/>
    <w:rsid w:val="00EE0423"/>
    <w:rsid w:val="00EE04D2"/>
    <w:rsid w:val="00EE0C58"/>
    <w:rsid w:val="00EE0E87"/>
    <w:rsid w:val="00EE1E8E"/>
    <w:rsid w:val="00EE208A"/>
    <w:rsid w:val="00EE2377"/>
    <w:rsid w:val="00EE2645"/>
    <w:rsid w:val="00EE2BD3"/>
    <w:rsid w:val="00EE2D53"/>
    <w:rsid w:val="00EE2DB3"/>
    <w:rsid w:val="00EE3019"/>
    <w:rsid w:val="00EE3656"/>
    <w:rsid w:val="00EE3695"/>
    <w:rsid w:val="00EE3816"/>
    <w:rsid w:val="00EE3934"/>
    <w:rsid w:val="00EE3AF7"/>
    <w:rsid w:val="00EE3B51"/>
    <w:rsid w:val="00EE3CD3"/>
    <w:rsid w:val="00EE404F"/>
    <w:rsid w:val="00EE4329"/>
    <w:rsid w:val="00EE4639"/>
    <w:rsid w:val="00EE4C63"/>
    <w:rsid w:val="00EE4C83"/>
    <w:rsid w:val="00EE4D0E"/>
    <w:rsid w:val="00EE5054"/>
    <w:rsid w:val="00EE5AE9"/>
    <w:rsid w:val="00EE67DF"/>
    <w:rsid w:val="00EE6874"/>
    <w:rsid w:val="00EE68A4"/>
    <w:rsid w:val="00EE6C2E"/>
    <w:rsid w:val="00EE6EC0"/>
    <w:rsid w:val="00EE6F35"/>
    <w:rsid w:val="00EE70EB"/>
    <w:rsid w:val="00EE7809"/>
    <w:rsid w:val="00EE7AC6"/>
    <w:rsid w:val="00EE7B27"/>
    <w:rsid w:val="00EF046C"/>
    <w:rsid w:val="00EF0815"/>
    <w:rsid w:val="00EF0959"/>
    <w:rsid w:val="00EF0A04"/>
    <w:rsid w:val="00EF1ACE"/>
    <w:rsid w:val="00EF1E58"/>
    <w:rsid w:val="00EF1EFC"/>
    <w:rsid w:val="00EF1F5D"/>
    <w:rsid w:val="00EF2241"/>
    <w:rsid w:val="00EF2AA9"/>
    <w:rsid w:val="00EF2E13"/>
    <w:rsid w:val="00EF3505"/>
    <w:rsid w:val="00EF3845"/>
    <w:rsid w:val="00EF3D55"/>
    <w:rsid w:val="00EF450E"/>
    <w:rsid w:val="00EF469D"/>
    <w:rsid w:val="00EF4822"/>
    <w:rsid w:val="00EF4846"/>
    <w:rsid w:val="00EF4CE7"/>
    <w:rsid w:val="00EF4E69"/>
    <w:rsid w:val="00EF5795"/>
    <w:rsid w:val="00EF5B0B"/>
    <w:rsid w:val="00EF5C88"/>
    <w:rsid w:val="00EF5CE5"/>
    <w:rsid w:val="00EF658A"/>
    <w:rsid w:val="00EF69A6"/>
    <w:rsid w:val="00EF69EA"/>
    <w:rsid w:val="00EF6E44"/>
    <w:rsid w:val="00EF70B2"/>
    <w:rsid w:val="00EF7631"/>
    <w:rsid w:val="00EF7A92"/>
    <w:rsid w:val="00EF7B9D"/>
    <w:rsid w:val="00EF7FE1"/>
    <w:rsid w:val="00F0018B"/>
    <w:rsid w:val="00F00651"/>
    <w:rsid w:val="00F0092B"/>
    <w:rsid w:val="00F00A94"/>
    <w:rsid w:val="00F01181"/>
    <w:rsid w:val="00F0171D"/>
    <w:rsid w:val="00F01C61"/>
    <w:rsid w:val="00F021E4"/>
    <w:rsid w:val="00F02391"/>
    <w:rsid w:val="00F029E6"/>
    <w:rsid w:val="00F03099"/>
    <w:rsid w:val="00F03167"/>
    <w:rsid w:val="00F0331B"/>
    <w:rsid w:val="00F039A8"/>
    <w:rsid w:val="00F039B0"/>
    <w:rsid w:val="00F03A4E"/>
    <w:rsid w:val="00F03EE8"/>
    <w:rsid w:val="00F0427A"/>
    <w:rsid w:val="00F042E6"/>
    <w:rsid w:val="00F04ADE"/>
    <w:rsid w:val="00F04B12"/>
    <w:rsid w:val="00F04C3D"/>
    <w:rsid w:val="00F04CDD"/>
    <w:rsid w:val="00F04EE8"/>
    <w:rsid w:val="00F05B40"/>
    <w:rsid w:val="00F06172"/>
    <w:rsid w:val="00F0653F"/>
    <w:rsid w:val="00F06853"/>
    <w:rsid w:val="00F0706E"/>
    <w:rsid w:val="00F07558"/>
    <w:rsid w:val="00F07BF3"/>
    <w:rsid w:val="00F10334"/>
    <w:rsid w:val="00F10CAE"/>
    <w:rsid w:val="00F10ED4"/>
    <w:rsid w:val="00F11434"/>
    <w:rsid w:val="00F115AC"/>
    <w:rsid w:val="00F11F0B"/>
    <w:rsid w:val="00F11F9C"/>
    <w:rsid w:val="00F120C3"/>
    <w:rsid w:val="00F12575"/>
    <w:rsid w:val="00F12985"/>
    <w:rsid w:val="00F13249"/>
    <w:rsid w:val="00F135F8"/>
    <w:rsid w:val="00F13650"/>
    <w:rsid w:val="00F13765"/>
    <w:rsid w:val="00F13788"/>
    <w:rsid w:val="00F148E6"/>
    <w:rsid w:val="00F14D5E"/>
    <w:rsid w:val="00F14D9D"/>
    <w:rsid w:val="00F15565"/>
    <w:rsid w:val="00F156DD"/>
    <w:rsid w:val="00F15CC7"/>
    <w:rsid w:val="00F17840"/>
    <w:rsid w:val="00F1788B"/>
    <w:rsid w:val="00F179AE"/>
    <w:rsid w:val="00F17D71"/>
    <w:rsid w:val="00F20D5E"/>
    <w:rsid w:val="00F21012"/>
    <w:rsid w:val="00F210ED"/>
    <w:rsid w:val="00F218D5"/>
    <w:rsid w:val="00F219E3"/>
    <w:rsid w:val="00F22431"/>
    <w:rsid w:val="00F22FAA"/>
    <w:rsid w:val="00F232A1"/>
    <w:rsid w:val="00F238A7"/>
    <w:rsid w:val="00F2410E"/>
    <w:rsid w:val="00F24B8A"/>
    <w:rsid w:val="00F24D12"/>
    <w:rsid w:val="00F2509A"/>
    <w:rsid w:val="00F25591"/>
    <w:rsid w:val="00F25E5E"/>
    <w:rsid w:val="00F25F7C"/>
    <w:rsid w:val="00F267A5"/>
    <w:rsid w:val="00F2680B"/>
    <w:rsid w:val="00F268E3"/>
    <w:rsid w:val="00F26BBF"/>
    <w:rsid w:val="00F272EF"/>
    <w:rsid w:val="00F27B10"/>
    <w:rsid w:val="00F27C46"/>
    <w:rsid w:val="00F30800"/>
    <w:rsid w:val="00F315C1"/>
    <w:rsid w:val="00F3163C"/>
    <w:rsid w:val="00F3168C"/>
    <w:rsid w:val="00F3203D"/>
    <w:rsid w:val="00F32232"/>
    <w:rsid w:val="00F3292E"/>
    <w:rsid w:val="00F32E49"/>
    <w:rsid w:val="00F330B7"/>
    <w:rsid w:val="00F332D0"/>
    <w:rsid w:val="00F33543"/>
    <w:rsid w:val="00F336A6"/>
    <w:rsid w:val="00F3373C"/>
    <w:rsid w:val="00F33789"/>
    <w:rsid w:val="00F33B18"/>
    <w:rsid w:val="00F33C20"/>
    <w:rsid w:val="00F33FF1"/>
    <w:rsid w:val="00F34F58"/>
    <w:rsid w:val="00F353C4"/>
    <w:rsid w:val="00F35FC5"/>
    <w:rsid w:val="00F36196"/>
    <w:rsid w:val="00F362E8"/>
    <w:rsid w:val="00F3651E"/>
    <w:rsid w:val="00F3654C"/>
    <w:rsid w:val="00F36559"/>
    <w:rsid w:val="00F36D52"/>
    <w:rsid w:val="00F3744E"/>
    <w:rsid w:val="00F374A9"/>
    <w:rsid w:val="00F4049E"/>
    <w:rsid w:val="00F40786"/>
    <w:rsid w:val="00F40C62"/>
    <w:rsid w:val="00F40C7C"/>
    <w:rsid w:val="00F40DF3"/>
    <w:rsid w:val="00F40F43"/>
    <w:rsid w:val="00F41189"/>
    <w:rsid w:val="00F413C6"/>
    <w:rsid w:val="00F4214D"/>
    <w:rsid w:val="00F421A5"/>
    <w:rsid w:val="00F42219"/>
    <w:rsid w:val="00F425AB"/>
    <w:rsid w:val="00F42896"/>
    <w:rsid w:val="00F42A02"/>
    <w:rsid w:val="00F42E29"/>
    <w:rsid w:val="00F42FB7"/>
    <w:rsid w:val="00F4301A"/>
    <w:rsid w:val="00F43368"/>
    <w:rsid w:val="00F433E5"/>
    <w:rsid w:val="00F450A6"/>
    <w:rsid w:val="00F45630"/>
    <w:rsid w:val="00F46483"/>
    <w:rsid w:val="00F46536"/>
    <w:rsid w:val="00F46A0C"/>
    <w:rsid w:val="00F46F12"/>
    <w:rsid w:val="00F470C2"/>
    <w:rsid w:val="00F502B2"/>
    <w:rsid w:val="00F50521"/>
    <w:rsid w:val="00F50ECC"/>
    <w:rsid w:val="00F50F85"/>
    <w:rsid w:val="00F51212"/>
    <w:rsid w:val="00F512D4"/>
    <w:rsid w:val="00F51ACE"/>
    <w:rsid w:val="00F51E01"/>
    <w:rsid w:val="00F5288C"/>
    <w:rsid w:val="00F52F2A"/>
    <w:rsid w:val="00F5312C"/>
    <w:rsid w:val="00F53318"/>
    <w:rsid w:val="00F546AE"/>
    <w:rsid w:val="00F5495E"/>
    <w:rsid w:val="00F55182"/>
    <w:rsid w:val="00F55242"/>
    <w:rsid w:val="00F5558E"/>
    <w:rsid w:val="00F55A33"/>
    <w:rsid w:val="00F56061"/>
    <w:rsid w:val="00F56A08"/>
    <w:rsid w:val="00F56A85"/>
    <w:rsid w:val="00F56D59"/>
    <w:rsid w:val="00F57618"/>
    <w:rsid w:val="00F57A0B"/>
    <w:rsid w:val="00F6005F"/>
    <w:rsid w:val="00F60162"/>
    <w:rsid w:val="00F6033C"/>
    <w:rsid w:val="00F609A2"/>
    <w:rsid w:val="00F611EC"/>
    <w:rsid w:val="00F615C2"/>
    <w:rsid w:val="00F61AC2"/>
    <w:rsid w:val="00F61B5A"/>
    <w:rsid w:val="00F61C1C"/>
    <w:rsid w:val="00F61E75"/>
    <w:rsid w:val="00F6229F"/>
    <w:rsid w:val="00F632BE"/>
    <w:rsid w:val="00F637EB"/>
    <w:rsid w:val="00F64833"/>
    <w:rsid w:val="00F65AB5"/>
    <w:rsid w:val="00F65EE6"/>
    <w:rsid w:val="00F6626C"/>
    <w:rsid w:val="00F66415"/>
    <w:rsid w:val="00F66460"/>
    <w:rsid w:val="00F66DD5"/>
    <w:rsid w:val="00F67624"/>
    <w:rsid w:val="00F67D77"/>
    <w:rsid w:val="00F67F9E"/>
    <w:rsid w:val="00F7042A"/>
    <w:rsid w:val="00F70C03"/>
    <w:rsid w:val="00F70FE0"/>
    <w:rsid w:val="00F7124B"/>
    <w:rsid w:val="00F713F5"/>
    <w:rsid w:val="00F71C6C"/>
    <w:rsid w:val="00F7218D"/>
    <w:rsid w:val="00F725D0"/>
    <w:rsid w:val="00F72AED"/>
    <w:rsid w:val="00F733CB"/>
    <w:rsid w:val="00F73582"/>
    <w:rsid w:val="00F7433E"/>
    <w:rsid w:val="00F745EC"/>
    <w:rsid w:val="00F74987"/>
    <w:rsid w:val="00F74AEB"/>
    <w:rsid w:val="00F74D0C"/>
    <w:rsid w:val="00F75481"/>
    <w:rsid w:val="00F7560F"/>
    <w:rsid w:val="00F75627"/>
    <w:rsid w:val="00F759F2"/>
    <w:rsid w:val="00F761FF"/>
    <w:rsid w:val="00F766CF"/>
    <w:rsid w:val="00F77832"/>
    <w:rsid w:val="00F80793"/>
    <w:rsid w:val="00F8088F"/>
    <w:rsid w:val="00F80F90"/>
    <w:rsid w:val="00F81111"/>
    <w:rsid w:val="00F814AE"/>
    <w:rsid w:val="00F814D5"/>
    <w:rsid w:val="00F81579"/>
    <w:rsid w:val="00F82017"/>
    <w:rsid w:val="00F82813"/>
    <w:rsid w:val="00F82D34"/>
    <w:rsid w:val="00F83D3D"/>
    <w:rsid w:val="00F83E76"/>
    <w:rsid w:val="00F847CC"/>
    <w:rsid w:val="00F85136"/>
    <w:rsid w:val="00F8514B"/>
    <w:rsid w:val="00F858A8"/>
    <w:rsid w:val="00F85A2A"/>
    <w:rsid w:val="00F85E43"/>
    <w:rsid w:val="00F8601E"/>
    <w:rsid w:val="00F86027"/>
    <w:rsid w:val="00F863D4"/>
    <w:rsid w:val="00F86764"/>
    <w:rsid w:val="00F869C8"/>
    <w:rsid w:val="00F86A42"/>
    <w:rsid w:val="00F871BD"/>
    <w:rsid w:val="00F877CE"/>
    <w:rsid w:val="00F87F33"/>
    <w:rsid w:val="00F87F97"/>
    <w:rsid w:val="00F90ED7"/>
    <w:rsid w:val="00F91106"/>
    <w:rsid w:val="00F914B7"/>
    <w:rsid w:val="00F916B1"/>
    <w:rsid w:val="00F91CCD"/>
    <w:rsid w:val="00F91E1A"/>
    <w:rsid w:val="00F930DD"/>
    <w:rsid w:val="00F935F6"/>
    <w:rsid w:val="00F938E2"/>
    <w:rsid w:val="00F93910"/>
    <w:rsid w:val="00F939BA"/>
    <w:rsid w:val="00F93B1F"/>
    <w:rsid w:val="00F93B2E"/>
    <w:rsid w:val="00F93D1F"/>
    <w:rsid w:val="00F94435"/>
    <w:rsid w:val="00F94BAD"/>
    <w:rsid w:val="00F94BF0"/>
    <w:rsid w:val="00F955B6"/>
    <w:rsid w:val="00F957B3"/>
    <w:rsid w:val="00F958D7"/>
    <w:rsid w:val="00F95CD5"/>
    <w:rsid w:val="00F95D95"/>
    <w:rsid w:val="00F95F4A"/>
    <w:rsid w:val="00F96F30"/>
    <w:rsid w:val="00F97188"/>
    <w:rsid w:val="00F979EC"/>
    <w:rsid w:val="00F97D96"/>
    <w:rsid w:val="00FA074C"/>
    <w:rsid w:val="00FA082B"/>
    <w:rsid w:val="00FA0831"/>
    <w:rsid w:val="00FA0F6D"/>
    <w:rsid w:val="00FA0F79"/>
    <w:rsid w:val="00FA141D"/>
    <w:rsid w:val="00FA1B9E"/>
    <w:rsid w:val="00FA2238"/>
    <w:rsid w:val="00FA2802"/>
    <w:rsid w:val="00FA2CC4"/>
    <w:rsid w:val="00FA3081"/>
    <w:rsid w:val="00FA364A"/>
    <w:rsid w:val="00FA37FF"/>
    <w:rsid w:val="00FA3872"/>
    <w:rsid w:val="00FA3BA4"/>
    <w:rsid w:val="00FA4131"/>
    <w:rsid w:val="00FA451C"/>
    <w:rsid w:val="00FA5187"/>
    <w:rsid w:val="00FA5A05"/>
    <w:rsid w:val="00FA60E5"/>
    <w:rsid w:val="00FA66BB"/>
    <w:rsid w:val="00FA6CB3"/>
    <w:rsid w:val="00FA6FC8"/>
    <w:rsid w:val="00FA73A6"/>
    <w:rsid w:val="00FA7433"/>
    <w:rsid w:val="00FA7891"/>
    <w:rsid w:val="00FA7D0B"/>
    <w:rsid w:val="00FB00E8"/>
    <w:rsid w:val="00FB0228"/>
    <w:rsid w:val="00FB075C"/>
    <w:rsid w:val="00FB1371"/>
    <w:rsid w:val="00FB1828"/>
    <w:rsid w:val="00FB20F6"/>
    <w:rsid w:val="00FB226D"/>
    <w:rsid w:val="00FB2287"/>
    <w:rsid w:val="00FB231F"/>
    <w:rsid w:val="00FB244F"/>
    <w:rsid w:val="00FB2EAA"/>
    <w:rsid w:val="00FB2F2E"/>
    <w:rsid w:val="00FB35E6"/>
    <w:rsid w:val="00FB365A"/>
    <w:rsid w:val="00FB3AC4"/>
    <w:rsid w:val="00FB3B57"/>
    <w:rsid w:val="00FB3BCE"/>
    <w:rsid w:val="00FB408B"/>
    <w:rsid w:val="00FB4172"/>
    <w:rsid w:val="00FB45F4"/>
    <w:rsid w:val="00FB55D1"/>
    <w:rsid w:val="00FB5613"/>
    <w:rsid w:val="00FB569C"/>
    <w:rsid w:val="00FB5709"/>
    <w:rsid w:val="00FB5775"/>
    <w:rsid w:val="00FB58C5"/>
    <w:rsid w:val="00FB591D"/>
    <w:rsid w:val="00FB5E3C"/>
    <w:rsid w:val="00FB5E73"/>
    <w:rsid w:val="00FB6B35"/>
    <w:rsid w:val="00FB6C9E"/>
    <w:rsid w:val="00FC00E8"/>
    <w:rsid w:val="00FC0214"/>
    <w:rsid w:val="00FC0B4C"/>
    <w:rsid w:val="00FC10EB"/>
    <w:rsid w:val="00FC14CD"/>
    <w:rsid w:val="00FC14E1"/>
    <w:rsid w:val="00FC1876"/>
    <w:rsid w:val="00FC1FDC"/>
    <w:rsid w:val="00FC2179"/>
    <w:rsid w:val="00FC2B41"/>
    <w:rsid w:val="00FC2F2D"/>
    <w:rsid w:val="00FC3178"/>
    <w:rsid w:val="00FC3A62"/>
    <w:rsid w:val="00FC3C01"/>
    <w:rsid w:val="00FC4503"/>
    <w:rsid w:val="00FC4946"/>
    <w:rsid w:val="00FC4D2C"/>
    <w:rsid w:val="00FC4FF1"/>
    <w:rsid w:val="00FC5192"/>
    <w:rsid w:val="00FC58CC"/>
    <w:rsid w:val="00FC6658"/>
    <w:rsid w:val="00FC6999"/>
    <w:rsid w:val="00FC6A42"/>
    <w:rsid w:val="00FC6A54"/>
    <w:rsid w:val="00FC716B"/>
    <w:rsid w:val="00FC7D9F"/>
    <w:rsid w:val="00FC7E01"/>
    <w:rsid w:val="00FD021B"/>
    <w:rsid w:val="00FD0644"/>
    <w:rsid w:val="00FD0D35"/>
    <w:rsid w:val="00FD11C6"/>
    <w:rsid w:val="00FD16AE"/>
    <w:rsid w:val="00FD186B"/>
    <w:rsid w:val="00FD1B38"/>
    <w:rsid w:val="00FD1C0D"/>
    <w:rsid w:val="00FD23A5"/>
    <w:rsid w:val="00FD2922"/>
    <w:rsid w:val="00FD2B76"/>
    <w:rsid w:val="00FD2E19"/>
    <w:rsid w:val="00FD30C7"/>
    <w:rsid w:val="00FD3190"/>
    <w:rsid w:val="00FD31F0"/>
    <w:rsid w:val="00FD3379"/>
    <w:rsid w:val="00FD36ED"/>
    <w:rsid w:val="00FD3A59"/>
    <w:rsid w:val="00FD3B2C"/>
    <w:rsid w:val="00FD3B7C"/>
    <w:rsid w:val="00FD3F23"/>
    <w:rsid w:val="00FD42CB"/>
    <w:rsid w:val="00FD4313"/>
    <w:rsid w:val="00FD44E2"/>
    <w:rsid w:val="00FD4711"/>
    <w:rsid w:val="00FD4ACA"/>
    <w:rsid w:val="00FD4C29"/>
    <w:rsid w:val="00FD59D7"/>
    <w:rsid w:val="00FD634D"/>
    <w:rsid w:val="00FD6426"/>
    <w:rsid w:val="00FD6489"/>
    <w:rsid w:val="00FD66A9"/>
    <w:rsid w:val="00FD757F"/>
    <w:rsid w:val="00FD78C4"/>
    <w:rsid w:val="00FD7A83"/>
    <w:rsid w:val="00FD7D8C"/>
    <w:rsid w:val="00FD7F26"/>
    <w:rsid w:val="00FE0203"/>
    <w:rsid w:val="00FE0626"/>
    <w:rsid w:val="00FE0DF3"/>
    <w:rsid w:val="00FE10DB"/>
    <w:rsid w:val="00FE1121"/>
    <w:rsid w:val="00FE1469"/>
    <w:rsid w:val="00FE1618"/>
    <w:rsid w:val="00FE1657"/>
    <w:rsid w:val="00FE17FC"/>
    <w:rsid w:val="00FE184E"/>
    <w:rsid w:val="00FE1B4B"/>
    <w:rsid w:val="00FE1C43"/>
    <w:rsid w:val="00FE1F69"/>
    <w:rsid w:val="00FE2176"/>
    <w:rsid w:val="00FE2399"/>
    <w:rsid w:val="00FE3576"/>
    <w:rsid w:val="00FE3B73"/>
    <w:rsid w:val="00FE3F52"/>
    <w:rsid w:val="00FE61B4"/>
    <w:rsid w:val="00FE74D3"/>
    <w:rsid w:val="00FE76F5"/>
    <w:rsid w:val="00FE7827"/>
    <w:rsid w:val="00FE797A"/>
    <w:rsid w:val="00FE7A39"/>
    <w:rsid w:val="00FE7BE1"/>
    <w:rsid w:val="00FE7BE3"/>
    <w:rsid w:val="00FE7E76"/>
    <w:rsid w:val="00FF004D"/>
    <w:rsid w:val="00FF08AF"/>
    <w:rsid w:val="00FF0D68"/>
    <w:rsid w:val="00FF0FA5"/>
    <w:rsid w:val="00FF1A5C"/>
    <w:rsid w:val="00FF1BFB"/>
    <w:rsid w:val="00FF219D"/>
    <w:rsid w:val="00FF2366"/>
    <w:rsid w:val="00FF36A4"/>
    <w:rsid w:val="00FF37BE"/>
    <w:rsid w:val="00FF4518"/>
    <w:rsid w:val="00FF4A4B"/>
    <w:rsid w:val="00FF4E21"/>
    <w:rsid w:val="00FF4E23"/>
    <w:rsid w:val="00FF50E2"/>
    <w:rsid w:val="00FF5ED7"/>
    <w:rsid w:val="00FF5F49"/>
    <w:rsid w:val="00FF6138"/>
    <w:rsid w:val="00FF68DB"/>
    <w:rsid w:val="00FF6D61"/>
    <w:rsid w:val="00FF7289"/>
    <w:rsid w:val="00FF7A4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A670B22"/>
  <w14:defaultImageDpi w14:val="0"/>
  <w15:docId w15:val="{AEB4B1C9-A849-4C84-9634-B8F5ACB7D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476">
    <w:name w:val="SP.15.303476"/>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E47530"/>
    <w:rPr>
      <w:color w:val="000000"/>
      <w:sz w:val="20"/>
      <w:szCs w:val="20"/>
    </w:rPr>
  </w:style>
  <w:style w:type="character" w:styleId="Mention">
    <w:name w:val="Mention"/>
    <w:basedOn w:val="DefaultParagraphFont"/>
    <w:uiPriority w:val="99"/>
    <w:unhideWhenUsed/>
    <w:rsid w:val="0015338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193812078">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80458240">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21783559">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758649">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84260599">
      <w:bodyDiv w:val="1"/>
      <w:marLeft w:val="0"/>
      <w:marRight w:val="0"/>
      <w:marTop w:val="0"/>
      <w:marBottom w:val="0"/>
      <w:divBdr>
        <w:top w:val="none" w:sz="0" w:space="0" w:color="auto"/>
        <w:left w:val="none" w:sz="0" w:space="0" w:color="auto"/>
        <w:bottom w:val="none" w:sz="0" w:space="0" w:color="auto"/>
        <w:right w:val="none" w:sz="0" w:space="0" w:color="auto"/>
      </w:divBdr>
    </w:div>
    <w:div w:id="386955496">
      <w:bodyDiv w:val="1"/>
      <w:marLeft w:val="0"/>
      <w:marRight w:val="0"/>
      <w:marTop w:val="0"/>
      <w:marBottom w:val="0"/>
      <w:divBdr>
        <w:top w:val="none" w:sz="0" w:space="0" w:color="auto"/>
        <w:left w:val="none" w:sz="0" w:space="0" w:color="auto"/>
        <w:bottom w:val="none" w:sz="0" w:space="0" w:color="auto"/>
        <w:right w:val="none" w:sz="0" w:space="0" w:color="auto"/>
      </w:divBdr>
    </w:div>
    <w:div w:id="398938860">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08891795">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1634421">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498085135">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55895729">
      <w:bodyDiv w:val="1"/>
      <w:marLeft w:val="0"/>
      <w:marRight w:val="0"/>
      <w:marTop w:val="0"/>
      <w:marBottom w:val="0"/>
      <w:divBdr>
        <w:top w:val="none" w:sz="0" w:space="0" w:color="auto"/>
        <w:left w:val="none" w:sz="0" w:space="0" w:color="auto"/>
        <w:bottom w:val="none" w:sz="0" w:space="0" w:color="auto"/>
        <w:right w:val="none" w:sz="0" w:space="0" w:color="auto"/>
      </w:divBdr>
    </w:div>
    <w:div w:id="566840512">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06548286">
      <w:bodyDiv w:val="1"/>
      <w:marLeft w:val="0"/>
      <w:marRight w:val="0"/>
      <w:marTop w:val="0"/>
      <w:marBottom w:val="0"/>
      <w:divBdr>
        <w:top w:val="none" w:sz="0" w:space="0" w:color="auto"/>
        <w:left w:val="none" w:sz="0" w:space="0" w:color="auto"/>
        <w:bottom w:val="none" w:sz="0" w:space="0" w:color="auto"/>
        <w:right w:val="none" w:sz="0" w:space="0" w:color="auto"/>
      </w:divBdr>
    </w:div>
    <w:div w:id="619141417">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1339000">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06750420">
      <w:bodyDiv w:val="1"/>
      <w:marLeft w:val="0"/>
      <w:marRight w:val="0"/>
      <w:marTop w:val="0"/>
      <w:marBottom w:val="0"/>
      <w:divBdr>
        <w:top w:val="none" w:sz="0" w:space="0" w:color="auto"/>
        <w:left w:val="none" w:sz="0" w:space="0" w:color="auto"/>
        <w:bottom w:val="none" w:sz="0" w:space="0" w:color="auto"/>
        <w:right w:val="none" w:sz="0" w:space="0" w:color="auto"/>
      </w:divBdr>
    </w:div>
    <w:div w:id="823935934">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7492345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26310691">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1027081">
      <w:bodyDiv w:val="1"/>
      <w:marLeft w:val="0"/>
      <w:marRight w:val="0"/>
      <w:marTop w:val="0"/>
      <w:marBottom w:val="0"/>
      <w:divBdr>
        <w:top w:val="none" w:sz="0" w:space="0" w:color="auto"/>
        <w:left w:val="none" w:sz="0" w:space="0" w:color="auto"/>
        <w:bottom w:val="none" w:sz="0" w:space="0" w:color="auto"/>
        <w:right w:val="none" w:sz="0" w:space="0" w:color="auto"/>
      </w:divBdr>
    </w:div>
    <w:div w:id="1014460555">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77172840">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03978817">
      <w:bodyDiv w:val="1"/>
      <w:marLeft w:val="0"/>
      <w:marRight w:val="0"/>
      <w:marTop w:val="0"/>
      <w:marBottom w:val="0"/>
      <w:divBdr>
        <w:top w:val="none" w:sz="0" w:space="0" w:color="auto"/>
        <w:left w:val="none" w:sz="0" w:space="0" w:color="auto"/>
        <w:bottom w:val="none" w:sz="0" w:space="0" w:color="auto"/>
        <w:right w:val="none" w:sz="0" w:space="0" w:color="auto"/>
      </w:divBdr>
    </w:div>
    <w:div w:id="1223758393">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4557854">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34202657">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77335968">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493134426">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88348577">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37490813">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56899156">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58171115">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3947438">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43700086">
      <w:bodyDiv w:val="1"/>
      <w:marLeft w:val="0"/>
      <w:marRight w:val="0"/>
      <w:marTop w:val="0"/>
      <w:marBottom w:val="0"/>
      <w:divBdr>
        <w:top w:val="none" w:sz="0" w:space="0" w:color="auto"/>
        <w:left w:val="none" w:sz="0" w:space="0" w:color="auto"/>
        <w:bottom w:val="none" w:sz="0" w:space="0" w:color="auto"/>
        <w:right w:val="none" w:sz="0" w:space="0" w:color="auto"/>
      </w:divBdr>
    </w:div>
    <w:div w:id="205966724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01930">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2.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EE878B-4A1B-47C9-963B-EA14C5BB2E14}">
  <ds:schemaRefs>
    <ds:schemaRef ds:uri="office.server.policy"/>
  </ds:schemaRefs>
</ds:datastoreItem>
</file>

<file path=customXml/itemProps2.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3.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4.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5.xml><?xml version="1.0" encoding="utf-8"?>
<ds:datastoreItem xmlns:ds="http://schemas.openxmlformats.org/officeDocument/2006/customXml" ds:itemID="{8487DF31-FBEF-4672-AA9F-AFB7F5E70D1D}">
  <ds:schemaRefs>
    <ds:schemaRef ds:uri="http://schemas.openxmlformats.org/officeDocument/2006/bibliography"/>
  </ds:schemaRefs>
</ds:datastoreItem>
</file>

<file path=customXml/itemProps6.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6</Pages>
  <Words>1699</Words>
  <Characters>9230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Gaurang Naik</cp:lastModifiedBy>
  <cp:revision>32</cp:revision>
  <dcterms:created xsi:type="dcterms:W3CDTF">2021-08-10T16:13:00Z</dcterms:created>
  <dcterms:modified xsi:type="dcterms:W3CDTF">2021-08-18T23:19:00Z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