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687E2A47" w:rsidR="00DE584F" w:rsidRPr="00183F4C" w:rsidRDefault="001B056C" w:rsidP="00A12A5A">
            <w:pPr>
              <w:pStyle w:val="T2"/>
            </w:pPr>
            <w:bookmarkStart w:id="0" w:name="_Hlk72686683"/>
            <w:r>
              <w:rPr>
                <w:lang w:eastAsia="ko-KR"/>
              </w:rPr>
              <w:t xml:space="preserve">PDT for </w:t>
            </w:r>
            <w:r w:rsidR="00662BE6">
              <w:rPr>
                <w:lang w:eastAsia="ko-KR"/>
              </w:rPr>
              <w:t>CC3</w:t>
            </w:r>
            <w:r w:rsidR="007A6C23">
              <w:rPr>
                <w:lang w:eastAsia="ko-KR"/>
              </w:rPr>
              <w:t>6</w:t>
            </w:r>
            <w:r w:rsidR="00662BE6">
              <w:rPr>
                <w:lang w:eastAsia="ko-KR"/>
              </w:rPr>
              <w:t xml:space="preserve"> Resolution for CID</w:t>
            </w:r>
            <w:bookmarkEnd w:id="0"/>
            <w:r w:rsidR="007A6C23">
              <w:rPr>
                <w:lang w:eastAsia="ko-KR"/>
              </w:rPr>
              <w:t xml:space="preserve"> 53</w:t>
            </w:r>
            <w:r w:rsidR="005C713E">
              <w:rPr>
                <w:lang w:eastAsia="ko-KR"/>
              </w:rPr>
              <w:t>78</w:t>
            </w:r>
            <w:r w:rsidR="00A12A5A">
              <w:rPr>
                <w:lang w:eastAsia="ko-KR"/>
              </w:rPr>
              <w:t xml:space="preserve"> </w:t>
            </w:r>
          </w:p>
        </w:tc>
      </w:tr>
      <w:tr w:rsidR="00DE584F" w:rsidRPr="00183F4C" w14:paraId="4EE171F3" w14:textId="77777777" w:rsidTr="00937A90">
        <w:trPr>
          <w:trHeight w:val="359"/>
          <w:jc w:val="center"/>
        </w:trPr>
        <w:tc>
          <w:tcPr>
            <w:tcW w:w="9576" w:type="dxa"/>
            <w:gridSpan w:val="5"/>
            <w:vAlign w:val="center"/>
          </w:tcPr>
          <w:p w14:paraId="2DCA8F1F" w14:textId="776675EC"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2A71D0">
              <w:rPr>
                <w:b w:val="0"/>
                <w:sz w:val="20"/>
                <w:lang w:eastAsia="ko-KR"/>
              </w:rPr>
              <w:t>07</w:t>
            </w:r>
            <w:r>
              <w:rPr>
                <w:rFonts w:hint="eastAsia"/>
                <w:b w:val="0"/>
                <w:sz w:val="20"/>
                <w:lang w:eastAsia="ko-KR"/>
              </w:rPr>
              <w:t>-</w:t>
            </w:r>
            <w:r w:rsidR="00382833">
              <w:rPr>
                <w:b w:val="0"/>
                <w:sz w:val="20"/>
                <w:lang w:eastAsia="ko-KR"/>
              </w:rPr>
              <w:t>1</w:t>
            </w:r>
            <w:r w:rsidR="002A71D0">
              <w:rPr>
                <w:b w:val="0"/>
                <w:sz w:val="20"/>
                <w:lang w:eastAsia="ko-KR"/>
              </w:rPr>
              <w:t>6</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5C0156C6" w:rsidR="00662BE6" w:rsidRDefault="007A6C23" w:rsidP="00662BE6">
            <w:pPr>
              <w:pStyle w:val="T2"/>
              <w:spacing w:after="0"/>
              <w:ind w:left="0" w:right="0"/>
              <w:jc w:val="left"/>
              <w:rPr>
                <w:b w:val="0"/>
                <w:sz w:val="18"/>
                <w:szCs w:val="18"/>
                <w:lang w:eastAsia="ko-KR"/>
              </w:rPr>
            </w:pPr>
            <w:r>
              <w:rPr>
                <w:b w:val="0"/>
                <w:sz w:val="18"/>
                <w:szCs w:val="18"/>
                <w:lang w:eastAsia="ko-KR"/>
              </w:rPr>
              <w:t>Jay Yang</w:t>
            </w:r>
          </w:p>
        </w:tc>
        <w:tc>
          <w:tcPr>
            <w:tcW w:w="1440" w:type="dxa"/>
            <w:vAlign w:val="center"/>
          </w:tcPr>
          <w:p w14:paraId="0368D64C" w14:textId="69CE14C2" w:rsidR="00662BE6" w:rsidRDefault="007A6C23" w:rsidP="00662BE6">
            <w:pPr>
              <w:pStyle w:val="T2"/>
              <w:spacing w:after="0"/>
              <w:ind w:left="0" w:right="0"/>
              <w:jc w:val="left"/>
              <w:rPr>
                <w:b w:val="0"/>
                <w:sz w:val="18"/>
                <w:szCs w:val="18"/>
                <w:lang w:eastAsia="ko-KR"/>
              </w:rPr>
            </w:pPr>
            <w:r>
              <w:rPr>
                <w:b w:val="0"/>
                <w:sz w:val="18"/>
                <w:szCs w:val="18"/>
                <w:lang w:eastAsia="ko-KR"/>
              </w:rPr>
              <w:t>Nokia</w:t>
            </w:r>
          </w:p>
        </w:tc>
        <w:tc>
          <w:tcPr>
            <w:tcW w:w="2610" w:type="dxa"/>
            <w:vAlign w:val="center"/>
          </w:tcPr>
          <w:p w14:paraId="67F1D9E1" w14:textId="77B7441D" w:rsidR="00662BE6" w:rsidRDefault="00662BE6" w:rsidP="00B109C6">
            <w:pPr>
              <w:pStyle w:val="T2"/>
              <w:spacing w:after="0"/>
              <w:ind w:left="0" w:right="0"/>
              <w:jc w:val="left"/>
              <w:rPr>
                <w:b w:val="0"/>
                <w:sz w:val="18"/>
                <w:szCs w:val="18"/>
              </w:rPr>
            </w:pP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37C29513" w:rsidR="00662BE6" w:rsidRDefault="007A6C23" w:rsidP="00662BE6">
            <w:pPr>
              <w:pStyle w:val="T2"/>
              <w:spacing w:after="0"/>
              <w:ind w:left="0" w:right="0"/>
              <w:jc w:val="left"/>
              <w:rPr>
                <w:b w:val="0"/>
                <w:sz w:val="18"/>
                <w:szCs w:val="18"/>
                <w:lang w:eastAsia="ko-KR"/>
              </w:rPr>
            </w:pPr>
            <w:r>
              <w:rPr>
                <w:b w:val="0"/>
                <w:sz w:val="18"/>
                <w:szCs w:val="18"/>
                <w:lang w:eastAsia="ko-KR"/>
              </w:rPr>
              <w:t>Zhijie.yang@nokia-sbell.com</w:t>
            </w:r>
          </w:p>
        </w:tc>
      </w:tr>
      <w:tr w:rsidR="002C6F3E" w14:paraId="6BC940EC" w14:textId="77777777" w:rsidTr="00937A90">
        <w:trPr>
          <w:trHeight w:val="359"/>
          <w:jc w:val="center"/>
        </w:trPr>
        <w:tc>
          <w:tcPr>
            <w:tcW w:w="1548" w:type="dxa"/>
            <w:vAlign w:val="center"/>
          </w:tcPr>
          <w:p w14:paraId="6AD6A63E" w14:textId="496F6229" w:rsidR="002C6F3E" w:rsidRDefault="007A6C23" w:rsidP="002C6F3E">
            <w:pPr>
              <w:pStyle w:val="T2"/>
              <w:spacing w:after="0"/>
              <w:ind w:left="0" w:right="0"/>
              <w:jc w:val="left"/>
              <w:rPr>
                <w:b w:val="0"/>
                <w:sz w:val="18"/>
                <w:szCs w:val="18"/>
                <w:lang w:eastAsia="ko-KR"/>
              </w:rPr>
            </w:pPr>
            <w:r w:rsidRPr="007A6C23">
              <w:rPr>
                <w:b w:val="0"/>
                <w:sz w:val="18"/>
                <w:szCs w:val="18"/>
                <w:lang w:eastAsia="ko-KR"/>
              </w:rPr>
              <w:t>Kasslin Mika</w:t>
            </w:r>
          </w:p>
        </w:tc>
        <w:tc>
          <w:tcPr>
            <w:tcW w:w="1440" w:type="dxa"/>
            <w:vAlign w:val="center"/>
          </w:tcPr>
          <w:p w14:paraId="47B4937B" w14:textId="7417282F" w:rsidR="002C6F3E" w:rsidRDefault="007A6C23" w:rsidP="002C6F3E">
            <w:pPr>
              <w:pStyle w:val="T2"/>
              <w:spacing w:after="0"/>
              <w:ind w:left="0" w:right="0"/>
              <w:jc w:val="left"/>
              <w:rPr>
                <w:b w:val="0"/>
                <w:sz w:val="18"/>
                <w:szCs w:val="18"/>
                <w:lang w:eastAsia="ko-KR"/>
              </w:rPr>
            </w:pPr>
            <w:r>
              <w:rPr>
                <w:b w:val="0"/>
                <w:sz w:val="18"/>
                <w:szCs w:val="18"/>
                <w:lang w:eastAsia="ko-KR"/>
              </w:rPr>
              <w:t>Nokia</w:t>
            </w:r>
          </w:p>
        </w:tc>
        <w:tc>
          <w:tcPr>
            <w:tcW w:w="2610" w:type="dxa"/>
            <w:vAlign w:val="center"/>
          </w:tcPr>
          <w:p w14:paraId="758AB25E" w14:textId="1E86326B" w:rsidR="002C6F3E" w:rsidRPr="00CB4F2F" w:rsidRDefault="002C6F3E" w:rsidP="002C6F3E">
            <w:pPr>
              <w:pStyle w:val="T2"/>
              <w:spacing w:after="0"/>
              <w:ind w:left="0" w:right="0"/>
              <w:jc w:val="left"/>
              <w:rPr>
                <w:b w:val="0"/>
                <w:sz w:val="18"/>
                <w:szCs w:val="18"/>
              </w:rPr>
            </w:pPr>
          </w:p>
        </w:tc>
        <w:tc>
          <w:tcPr>
            <w:tcW w:w="1620"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74BC02ED" w14:textId="7E625C91" w:rsidR="002C6F3E" w:rsidRPr="00AA7997" w:rsidRDefault="002C6F3E" w:rsidP="002C6F3E">
            <w:pPr>
              <w:pStyle w:val="T2"/>
              <w:spacing w:after="0"/>
              <w:ind w:left="0" w:right="0"/>
              <w:jc w:val="left"/>
              <w:rPr>
                <w:b w:val="0"/>
                <w:sz w:val="18"/>
                <w:szCs w:val="18"/>
              </w:rPr>
            </w:pPr>
          </w:p>
        </w:tc>
      </w:tr>
      <w:tr w:rsidR="002C6F3E" w14:paraId="17F10403" w14:textId="77777777" w:rsidTr="00937A90">
        <w:trPr>
          <w:trHeight w:val="359"/>
          <w:jc w:val="center"/>
        </w:trPr>
        <w:tc>
          <w:tcPr>
            <w:tcW w:w="1548" w:type="dxa"/>
            <w:vAlign w:val="center"/>
          </w:tcPr>
          <w:p w14:paraId="456D0C0E" w14:textId="4DDB9264" w:rsidR="002C6F3E" w:rsidRPr="007A6C23" w:rsidRDefault="007A6C23" w:rsidP="007A6C23">
            <w:pPr>
              <w:pStyle w:val="T2"/>
              <w:spacing w:after="0"/>
              <w:ind w:left="0" w:right="0"/>
              <w:jc w:val="left"/>
              <w:rPr>
                <w:b w:val="0"/>
                <w:sz w:val="18"/>
                <w:szCs w:val="18"/>
                <w:lang w:eastAsia="ko-KR"/>
              </w:rPr>
            </w:pPr>
            <w:r>
              <w:rPr>
                <w:b w:val="0"/>
                <w:sz w:val="18"/>
                <w:szCs w:val="18"/>
                <w:lang w:eastAsia="ko-KR"/>
              </w:rPr>
              <w:t xml:space="preserve">Lorenzo  </w:t>
            </w:r>
            <w:r w:rsidRPr="007A6C23">
              <w:rPr>
                <w:b w:val="0"/>
                <w:sz w:val="18"/>
                <w:szCs w:val="18"/>
                <w:lang w:eastAsia="ko-KR"/>
              </w:rPr>
              <w:t>Galati Giordano</w:t>
            </w:r>
          </w:p>
        </w:tc>
        <w:tc>
          <w:tcPr>
            <w:tcW w:w="1440" w:type="dxa"/>
            <w:vAlign w:val="center"/>
          </w:tcPr>
          <w:p w14:paraId="03743E72" w14:textId="60548991" w:rsidR="002C6F3E" w:rsidRDefault="007A6C23" w:rsidP="002C6F3E">
            <w:pPr>
              <w:pStyle w:val="T2"/>
              <w:spacing w:after="0"/>
              <w:ind w:left="0" w:right="0"/>
              <w:jc w:val="left"/>
              <w:rPr>
                <w:b w:val="0"/>
                <w:sz w:val="18"/>
                <w:szCs w:val="18"/>
                <w:lang w:eastAsia="ko-KR"/>
              </w:rPr>
            </w:pPr>
            <w:r>
              <w:rPr>
                <w:b w:val="0"/>
                <w:sz w:val="18"/>
                <w:szCs w:val="18"/>
                <w:lang w:eastAsia="ko-KR"/>
              </w:rPr>
              <w:t>Nokia</w:t>
            </w:r>
          </w:p>
        </w:tc>
        <w:tc>
          <w:tcPr>
            <w:tcW w:w="2610" w:type="dxa"/>
            <w:vAlign w:val="center"/>
          </w:tcPr>
          <w:p w14:paraId="1D8C4839" w14:textId="6A2C726A" w:rsidR="002C6F3E" w:rsidRPr="00CB4F2F" w:rsidRDefault="002C6F3E" w:rsidP="002C6F3E">
            <w:pPr>
              <w:pStyle w:val="T2"/>
              <w:spacing w:after="0"/>
              <w:ind w:left="0" w:right="0"/>
              <w:jc w:val="left"/>
              <w:rPr>
                <w:b w:val="0"/>
                <w:sz w:val="18"/>
                <w:szCs w:val="18"/>
              </w:rPr>
            </w:pPr>
          </w:p>
        </w:tc>
        <w:tc>
          <w:tcPr>
            <w:tcW w:w="1620" w:type="dxa"/>
            <w:vAlign w:val="center"/>
          </w:tcPr>
          <w:p w14:paraId="29BB7E03" w14:textId="77777777" w:rsidR="002C6F3E" w:rsidRPr="002C60AE" w:rsidRDefault="002C6F3E" w:rsidP="002C6F3E">
            <w:pPr>
              <w:pStyle w:val="T2"/>
              <w:spacing w:after="0"/>
              <w:ind w:left="0" w:right="0"/>
              <w:jc w:val="left"/>
              <w:rPr>
                <w:b w:val="0"/>
                <w:sz w:val="18"/>
                <w:szCs w:val="18"/>
                <w:lang w:eastAsia="ko-KR"/>
              </w:rPr>
            </w:pPr>
          </w:p>
        </w:tc>
        <w:tc>
          <w:tcPr>
            <w:tcW w:w="2358" w:type="dxa"/>
            <w:vAlign w:val="center"/>
          </w:tcPr>
          <w:p w14:paraId="18DE01A0" w14:textId="3ECD6F1D" w:rsidR="002C6F3E" w:rsidRDefault="002C6F3E" w:rsidP="002C6F3E">
            <w:pPr>
              <w:pStyle w:val="T2"/>
              <w:spacing w:after="0"/>
              <w:ind w:left="0" w:right="0"/>
              <w:jc w:val="left"/>
            </w:pPr>
          </w:p>
        </w:tc>
      </w:tr>
      <w:tr w:rsidR="007A6C23" w14:paraId="248ED7D1" w14:textId="77777777" w:rsidTr="00937A90">
        <w:trPr>
          <w:trHeight w:val="359"/>
          <w:jc w:val="center"/>
        </w:trPr>
        <w:tc>
          <w:tcPr>
            <w:tcW w:w="1548" w:type="dxa"/>
            <w:vAlign w:val="center"/>
          </w:tcPr>
          <w:p w14:paraId="7DB6F900" w14:textId="16B5F7F1" w:rsidR="007A6C23" w:rsidRPr="009371B3" w:rsidRDefault="007A6C23" w:rsidP="007A6C23">
            <w:pPr>
              <w:pStyle w:val="T2"/>
              <w:spacing w:after="0"/>
              <w:ind w:left="0" w:right="0"/>
              <w:jc w:val="left"/>
              <w:rPr>
                <w:b w:val="0"/>
                <w:sz w:val="18"/>
                <w:szCs w:val="18"/>
                <w:lang w:eastAsia="ko-KR"/>
              </w:rPr>
            </w:pPr>
          </w:p>
        </w:tc>
        <w:tc>
          <w:tcPr>
            <w:tcW w:w="1440" w:type="dxa"/>
            <w:vAlign w:val="center"/>
          </w:tcPr>
          <w:p w14:paraId="6F7B6A56" w14:textId="4D216F41" w:rsidR="007A6C23" w:rsidRDefault="007A6C23" w:rsidP="007A6C23">
            <w:pPr>
              <w:pStyle w:val="T2"/>
              <w:spacing w:after="0"/>
              <w:ind w:left="0" w:right="0"/>
              <w:jc w:val="left"/>
              <w:rPr>
                <w:b w:val="0"/>
                <w:sz w:val="18"/>
                <w:szCs w:val="18"/>
                <w:lang w:eastAsia="ko-KR"/>
              </w:rPr>
            </w:pPr>
          </w:p>
        </w:tc>
        <w:tc>
          <w:tcPr>
            <w:tcW w:w="2610" w:type="dxa"/>
            <w:vAlign w:val="center"/>
          </w:tcPr>
          <w:p w14:paraId="6CAB5076" w14:textId="77777777" w:rsidR="007A6C23" w:rsidRPr="00CB4F2F" w:rsidRDefault="007A6C23" w:rsidP="007A6C23">
            <w:pPr>
              <w:pStyle w:val="T2"/>
              <w:spacing w:after="0"/>
              <w:ind w:left="0" w:right="0"/>
              <w:jc w:val="left"/>
              <w:rPr>
                <w:b w:val="0"/>
                <w:sz w:val="18"/>
                <w:szCs w:val="18"/>
              </w:rPr>
            </w:pPr>
          </w:p>
        </w:tc>
        <w:tc>
          <w:tcPr>
            <w:tcW w:w="1620" w:type="dxa"/>
            <w:vAlign w:val="center"/>
          </w:tcPr>
          <w:p w14:paraId="033ABC60" w14:textId="77777777" w:rsidR="007A6C23" w:rsidRPr="002C60AE" w:rsidRDefault="007A6C23" w:rsidP="007A6C23">
            <w:pPr>
              <w:pStyle w:val="T2"/>
              <w:spacing w:after="0"/>
              <w:ind w:left="0" w:right="0"/>
              <w:jc w:val="left"/>
              <w:rPr>
                <w:b w:val="0"/>
                <w:sz w:val="18"/>
                <w:szCs w:val="18"/>
                <w:lang w:eastAsia="ko-KR"/>
              </w:rPr>
            </w:pPr>
          </w:p>
        </w:tc>
        <w:tc>
          <w:tcPr>
            <w:tcW w:w="2358" w:type="dxa"/>
            <w:vAlign w:val="center"/>
          </w:tcPr>
          <w:p w14:paraId="7F596BF0" w14:textId="2350B1D8" w:rsidR="007A6C23" w:rsidRDefault="007A6C23" w:rsidP="007A6C23">
            <w:pPr>
              <w:pStyle w:val="T2"/>
              <w:spacing w:after="0"/>
              <w:ind w:left="0" w:right="0"/>
              <w:jc w:val="left"/>
            </w:pPr>
          </w:p>
        </w:tc>
      </w:tr>
      <w:tr w:rsidR="00C97798" w14:paraId="628D5B08" w14:textId="77777777" w:rsidTr="00937A90">
        <w:trPr>
          <w:trHeight w:val="359"/>
          <w:jc w:val="center"/>
        </w:trPr>
        <w:tc>
          <w:tcPr>
            <w:tcW w:w="1548" w:type="dxa"/>
            <w:vAlign w:val="center"/>
          </w:tcPr>
          <w:p w14:paraId="1B83B9E0" w14:textId="110160A1" w:rsidR="00C97798" w:rsidRPr="009371B3" w:rsidRDefault="00C97798" w:rsidP="00C97798">
            <w:pPr>
              <w:pStyle w:val="T2"/>
              <w:spacing w:after="0"/>
              <w:ind w:left="0" w:right="0"/>
              <w:jc w:val="left"/>
              <w:rPr>
                <w:b w:val="0"/>
                <w:sz w:val="18"/>
                <w:szCs w:val="18"/>
                <w:lang w:eastAsia="ko-KR"/>
              </w:rPr>
            </w:pPr>
          </w:p>
        </w:tc>
        <w:tc>
          <w:tcPr>
            <w:tcW w:w="1440" w:type="dxa"/>
            <w:vAlign w:val="center"/>
          </w:tcPr>
          <w:p w14:paraId="277E7881" w14:textId="2C674651" w:rsidR="00C97798" w:rsidRDefault="00C97798" w:rsidP="00C97798">
            <w:pPr>
              <w:pStyle w:val="T2"/>
              <w:spacing w:after="0"/>
              <w:ind w:left="0" w:right="0"/>
              <w:jc w:val="left"/>
              <w:rPr>
                <w:b w:val="0"/>
                <w:sz w:val="18"/>
                <w:szCs w:val="18"/>
                <w:lang w:eastAsia="ko-KR"/>
              </w:rPr>
            </w:pPr>
          </w:p>
        </w:tc>
        <w:tc>
          <w:tcPr>
            <w:tcW w:w="2610" w:type="dxa"/>
            <w:vAlign w:val="center"/>
          </w:tcPr>
          <w:p w14:paraId="39E1B432" w14:textId="77777777" w:rsidR="00C97798" w:rsidRPr="00CB4F2F" w:rsidRDefault="00C97798" w:rsidP="00C97798">
            <w:pPr>
              <w:pStyle w:val="T2"/>
              <w:spacing w:after="0"/>
              <w:ind w:left="0" w:right="0"/>
              <w:jc w:val="left"/>
              <w:rPr>
                <w:b w:val="0"/>
                <w:sz w:val="18"/>
                <w:szCs w:val="18"/>
              </w:rPr>
            </w:pPr>
          </w:p>
        </w:tc>
        <w:tc>
          <w:tcPr>
            <w:tcW w:w="1620" w:type="dxa"/>
            <w:vAlign w:val="center"/>
          </w:tcPr>
          <w:p w14:paraId="22CAB902" w14:textId="77777777" w:rsidR="00C97798" w:rsidRPr="002C60AE" w:rsidRDefault="00C97798" w:rsidP="00C97798">
            <w:pPr>
              <w:pStyle w:val="T2"/>
              <w:spacing w:after="0"/>
              <w:ind w:left="0" w:right="0"/>
              <w:jc w:val="left"/>
              <w:rPr>
                <w:b w:val="0"/>
                <w:sz w:val="18"/>
                <w:szCs w:val="18"/>
                <w:lang w:eastAsia="ko-KR"/>
              </w:rPr>
            </w:pPr>
          </w:p>
        </w:tc>
        <w:tc>
          <w:tcPr>
            <w:tcW w:w="2358" w:type="dxa"/>
            <w:vAlign w:val="center"/>
          </w:tcPr>
          <w:p w14:paraId="56284935" w14:textId="77777777" w:rsidR="00C97798" w:rsidRDefault="00C97798" w:rsidP="00C97798">
            <w:pPr>
              <w:pStyle w:val="T2"/>
              <w:spacing w:after="0"/>
              <w:ind w:left="0" w:right="0"/>
              <w:jc w:val="left"/>
            </w:pPr>
          </w:p>
        </w:tc>
      </w:tr>
      <w:tr w:rsidR="00C97798" w14:paraId="5C1E15C6" w14:textId="77777777" w:rsidTr="00937A90">
        <w:trPr>
          <w:trHeight w:val="359"/>
          <w:jc w:val="center"/>
        </w:trPr>
        <w:tc>
          <w:tcPr>
            <w:tcW w:w="1548" w:type="dxa"/>
            <w:vAlign w:val="center"/>
          </w:tcPr>
          <w:p w14:paraId="44EFF743" w14:textId="6CD03CCA" w:rsidR="00C97798" w:rsidRDefault="00C97798" w:rsidP="00C97798">
            <w:pPr>
              <w:pStyle w:val="T2"/>
              <w:spacing w:after="0"/>
              <w:ind w:left="0" w:right="0"/>
              <w:jc w:val="left"/>
              <w:rPr>
                <w:b w:val="0"/>
                <w:sz w:val="18"/>
                <w:szCs w:val="18"/>
                <w:lang w:eastAsia="ko-KR"/>
              </w:rPr>
            </w:pPr>
          </w:p>
        </w:tc>
        <w:tc>
          <w:tcPr>
            <w:tcW w:w="1440" w:type="dxa"/>
            <w:vAlign w:val="center"/>
          </w:tcPr>
          <w:p w14:paraId="44ED90DE" w14:textId="7CE4B3BC" w:rsidR="00C97798" w:rsidRDefault="00C97798" w:rsidP="00C97798">
            <w:pPr>
              <w:pStyle w:val="T2"/>
              <w:spacing w:after="0"/>
              <w:ind w:left="0" w:right="0"/>
              <w:jc w:val="left"/>
              <w:rPr>
                <w:b w:val="0"/>
                <w:sz w:val="18"/>
                <w:szCs w:val="18"/>
                <w:lang w:eastAsia="ko-KR"/>
              </w:rPr>
            </w:pPr>
          </w:p>
        </w:tc>
        <w:tc>
          <w:tcPr>
            <w:tcW w:w="2610" w:type="dxa"/>
            <w:vAlign w:val="center"/>
          </w:tcPr>
          <w:p w14:paraId="68DB7215" w14:textId="77777777" w:rsidR="00C97798" w:rsidRPr="00CB4F2F" w:rsidRDefault="00C97798" w:rsidP="00C97798">
            <w:pPr>
              <w:pStyle w:val="T2"/>
              <w:spacing w:after="0"/>
              <w:ind w:left="0" w:right="0"/>
              <w:jc w:val="left"/>
              <w:rPr>
                <w:b w:val="0"/>
                <w:sz w:val="18"/>
                <w:szCs w:val="18"/>
              </w:rPr>
            </w:pPr>
          </w:p>
        </w:tc>
        <w:tc>
          <w:tcPr>
            <w:tcW w:w="1620" w:type="dxa"/>
            <w:vAlign w:val="center"/>
          </w:tcPr>
          <w:p w14:paraId="45B47CE0" w14:textId="77777777" w:rsidR="00C97798" w:rsidRPr="002C60AE" w:rsidRDefault="00C97798" w:rsidP="00C97798">
            <w:pPr>
              <w:pStyle w:val="T2"/>
              <w:spacing w:after="0"/>
              <w:ind w:left="0" w:right="0"/>
              <w:jc w:val="left"/>
              <w:rPr>
                <w:b w:val="0"/>
                <w:sz w:val="18"/>
                <w:szCs w:val="18"/>
                <w:lang w:eastAsia="ko-KR"/>
              </w:rPr>
            </w:pPr>
          </w:p>
        </w:tc>
        <w:tc>
          <w:tcPr>
            <w:tcW w:w="2358" w:type="dxa"/>
            <w:vAlign w:val="center"/>
          </w:tcPr>
          <w:p w14:paraId="382770C5" w14:textId="77777777" w:rsidR="00C97798" w:rsidRDefault="00C97798" w:rsidP="00C97798">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F01258F"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7A6C23">
        <w:rPr>
          <w:lang w:eastAsia="ko-KR"/>
        </w:rPr>
        <w:t>53</w:t>
      </w:r>
      <w:r w:rsidR="00506992">
        <w:rPr>
          <w:lang w:eastAsia="ko-KR"/>
        </w:rPr>
        <w:t>86</w:t>
      </w:r>
      <w:r w:rsidR="00457BD6">
        <w:rPr>
          <w:lang w:eastAsia="ko-KR"/>
        </w:rPr>
        <w:t xml:space="preserve"> (CC3</w:t>
      </w:r>
      <w:r w:rsidR="007A6C23">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DA0E03F" w14:textId="5A46F164" w:rsidR="001A753E" w:rsidRDefault="009008D2" w:rsidP="007A6C23">
      <w:pPr>
        <w:pStyle w:val="ListParagraph"/>
        <w:numPr>
          <w:ilvl w:val="0"/>
          <w:numId w:val="1"/>
        </w:numPr>
        <w:ind w:leftChars="0"/>
        <w:jc w:val="both"/>
        <w:rPr>
          <w:lang w:eastAsia="ko-KR"/>
        </w:rPr>
      </w:pPr>
      <w:r>
        <w:t>Rev 0: Initial version of the document.</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0F2386EB" w14:textId="77777777" w:rsidR="009D589D" w:rsidRPr="009D589D" w:rsidRDefault="009D589D" w:rsidP="009D589D">
      <w:pPr>
        <w:rPr>
          <w:color w:val="1F497D"/>
          <w:sz w:val="20"/>
          <w:szCs w:val="22"/>
          <w:highlight w:val="yellow"/>
        </w:rPr>
      </w:pPr>
    </w:p>
    <w:p w14:paraId="375F3559" w14:textId="1F5CEA04" w:rsidR="009D589D" w:rsidRPr="009D589D" w:rsidRDefault="009D589D" w:rsidP="009D589D">
      <w:pPr>
        <w:rPr>
          <w:color w:val="1F497D"/>
          <w:sz w:val="20"/>
          <w:szCs w:val="22"/>
        </w:rPr>
      </w:pPr>
      <w:r w:rsidRPr="009D589D">
        <w:rPr>
          <w:color w:val="1F497D"/>
          <w:sz w:val="20"/>
          <w:szCs w:val="22"/>
        </w:rPr>
        <w:t xml:space="preserve">SP: </w:t>
      </w:r>
      <w:r w:rsidRPr="009D589D">
        <w:rPr>
          <w:color w:val="1F497D"/>
          <w:sz w:val="20"/>
          <w:szCs w:val="22"/>
        </w:rPr>
        <w:t xml:space="preserve">The non-AP MLD shall configure one link with the associated AP MLD to receive group addressed data frames. </w:t>
      </w:r>
    </w:p>
    <w:p w14:paraId="4399297E" w14:textId="71050A25" w:rsidR="009D589D" w:rsidRPr="009D589D" w:rsidRDefault="009D589D" w:rsidP="00457BD6">
      <w:pPr>
        <w:suppressAutoHyphens/>
        <w:rPr>
          <w:lang w:val="en-US"/>
        </w:rPr>
      </w:pPr>
    </w:p>
    <w:p w14:paraId="696313A4" w14:textId="77777777" w:rsidR="009D589D" w:rsidRDefault="009D589D" w:rsidP="00457BD6">
      <w:pPr>
        <w:suppressAutoHyphens/>
      </w:pPr>
    </w:p>
    <w:p w14:paraId="69AB706E" w14:textId="77777777" w:rsidR="009D589D" w:rsidRDefault="009D589D" w:rsidP="00457BD6">
      <w:pPr>
        <w:suppressAutoHyphens/>
      </w:pPr>
    </w:p>
    <w:p w14:paraId="449EBF8A" w14:textId="65D9A568" w:rsidR="00457BD6" w:rsidRPr="00457BD6" w:rsidRDefault="00457BD6" w:rsidP="00457BD6">
      <w:pPr>
        <w:suppressAutoHyphens/>
      </w:pPr>
      <w:r w:rsidRPr="00457BD6">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r>
              <w:rPr>
                <w:rFonts w:eastAsia="Times New Roman"/>
                <w:b/>
                <w:bCs/>
                <w:color w:val="000000"/>
                <w:sz w:val="16"/>
                <w:szCs w:val="16"/>
              </w:rPr>
              <w:t>Pg/Ln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17BF9055" w:rsidR="002B7C4C" w:rsidRPr="007A6C23" w:rsidRDefault="007A6C23" w:rsidP="005322E2">
            <w:pPr>
              <w:suppressAutoHyphens/>
              <w:rPr>
                <w:sz w:val="16"/>
                <w:szCs w:val="16"/>
              </w:rPr>
            </w:pPr>
            <w:r w:rsidRPr="007A6C23">
              <w:rPr>
                <w:sz w:val="16"/>
                <w:szCs w:val="16"/>
              </w:rPr>
              <w:t>53</w:t>
            </w:r>
            <w:r w:rsidR="00B143F8">
              <w:rPr>
                <w:sz w:val="16"/>
                <w:szCs w:val="16"/>
              </w:rPr>
              <w:t>78</w:t>
            </w:r>
          </w:p>
        </w:tc>
        <w:tc>
          <w:tcPr>
            <w:tcW w:w="1080" w:type="dxa"/>
          </w:tcPr>
          <w:p w14:paraId="0A55A25E" w14:textId="199BD886" w:rsidR="002B7C4C" w:rsidRDefault="007A6C23" w:rsidP="005322E2">
            <w:pPr>
              <w:suppressAutoHyphens/>
              <w:rPr>
                <w:sz w:val="16"/>
                <w:szCs w:val="16"/>
              </w:rPr>
            </w:pPr>
            <w:r w:rsidRPr="007A6C23">
              <w:rPr>
                <w:sz w:val="16"/>
                <w:szCs w:val="16"/>
              </w:rPr>
              <w:t>Jay Yang</w:t>
            </w:r>
          </w:p>
        </w:tc>
        <w:tc>
          <w:tcPr>
            <w:tcW w:w="720" w:type="dxa"/>
            <w:shd w:val="clear" w:color="auto" w:fill="auto"/>
            <w:noWrap/>
          </w:tcPr>
          <w:p w14:paraId="12429C22" w14:textId="55507BB7" w:rsidR="002B7C4C" w:rsidRDefault="00506992" w:rsidP="005322E2">
            <w:pPr>
              <w:suppressAutoHyphens/>
              <w:rPr>
                <w:sz w:val="16"/>
                <w:szCs w:val="16"/>
              </w:rPr>
            </w:pPr>
            <w:r>
              <w:rPr>
                <w:sz w:val="16"/>
                <w:szCs w:val="16"/>
              </w:rPr>
              <w:t>2</w:t>
            </w:r>
            <w:r w:rsidR="00B143F8">
              <w:rPr>
                <w:sz w:val="16"/>
                <w:szCs w:val="16"/>
              </w:rPr>
              <w:t>73</w:t>
            </w:r>
            <w:r w:rsidR="002B7C4C">
              <w:rPr>
                <w:sz w:val="16"/>
                <w:szCs w:val="16"/>
              </w:rPr>
              <w:t>/</w:t>
            </w:r>
            <w:r w:rsidR="00B143F8">
              <w:rPr>
                <w:sz w:val="16"/>
                <w:szCs w:val="16"/>
              </w:rPr>
              <w:t>19</w:t>
            </w:r>
          </w:p>
        </w:tc>
        <w:tc>
          <w:tcPr>
            <w:tcW w:w="900" w:type="dxa"/>
          </w:tcPr>
          <w:p w14:paraId="206C8FBB" w14:textId="1F93F729" w:rsidR="002B7C4C" w:rsidRDefault="00506992" w:rsidP="005322E2">
            <w:pPr>
              <w:suppressAutoHyphens/>
              <w:rPr>
                <w:sz w:val="16"/>
                <w:szCs w:val="16"/>
              </w:rPr>
            </w:pPr>
            <w:r w:rsidRPr="00506992">
              <w:rPr>
                <w:sz w:val="16"/>
                <w:szCs w:val="16"/>
              </w:rPr>
              <w:t>35.3.1</w:t>
            </w:r>
            <w:r w:rsidR="00B143F8">
              <w:rPr>
                <w:sz w:val="16"/>
                <w:szCs w:val="16"/>
              </w:rPr>
              <w:t>3</w:t>
            </w:r>
          </w:p>
        </w:tc>
        <w:tc>
          <w:tcPr>
            <w:tcW w:w="2790" w:type="dxa"/>
            <w:shd w:val="clear" w:color="auto" w:fill="auto"/>
            <w:noWrap/>
          </w:tcPr>
          <w:p w14:paraId="7FD2C86E" w14:textId="3F70CA86" w:rsidR="002B7C4C" w:rsidRPr="00A1275F" w:rsidRDefault="00B143F8" w:rsidP="007A6C23">
            <w:pPr>
              <w:suppressAutoHyphens/>
              <w:rPr>
                <w:sz w:val="16"/>
                <w:szCs w:val="16"/>
              </w:rPr>
            </w:pPr>
            <w:r w:rsidRPr="00B143F8">
              <w:rPr>
                <w:sz w:val="16"/>
                <w:szCs w:val="16"/>
              </w:rPr>
              <w:t>11be shall define a mechanism to address the constraint issue between two non-AP MLDs that elect different links to receive groupcast data frame and operate others into PS mode, and the similar issue between non-AP MLDs and legacy STAs.</w:t>
            </w:r>
            <w:r w:rsidRPr="00B143F8">
              <w:rPr>
                <w:sz w:val="16"/>
                <w:szCs w:val="16"/>
              </w:rPr>
              <w:br/>
              <w:t xml:space="preserve">e.g.  non-AP MLD1 and non-AP MLD2 set up multiple link connection with AP MLD on link1 and link2, non-AP MLD1 elects link1 on awake state to receive groupcast data frame, let link2 enter PS mode. while non-AP MLD2 keep awake on link2 to receive groupcast data </w:t>
            </w:r>
            <w:proofErr w:type="gramStart"/>
            <w:r w:rsidRPr="00B143F8">
              <w:rPr>
                <w:sz w:val="16"/>
                <w:szCs w:val="16"/>
              </w:rPr>
              <w:t>frame, and</w:t>
            </w:r>
            <w:proofErr w:type="gramEnd"/>
            <w:r w:rsidRPr="00B143F8">
              <w:rPr>
                <w:sz w:val="16"/>
                <w:szCs w:val="16"/>
              </w:rPr>
              <w:t xml:space="preserve"> let link1 enter PS mode. The groupcast frame will be buffered on both links and cause a higher delay issue</w:t>
            </w:r>
          </w:p>
        </w:tc>
        <w:tc>
          <w:tcPr>
            <w:tcW w:w="1710" w:type="dxa"/>
            <w:shd w:val="clear" w:color="auto" w:fill="auto"/>
            <w:noWrap/>
          </w:tcPr>
          <w:p w14:paraId="54601973" w14:textId="083165E1" w:rsidR="002B7C4C" w:rsidRDefault="00B143F8" w:rsidP="005322E2">
            <w:pPr>
              <w:suppressAutoHyphens/>
              <w:rPr>
                <w:sz w:val="16"/>
                <w:szCs w:val="16"/>
              </w:rPr>
            </w:pPr>
            <w:r w:rsidRPr="00B143F8">
              <w:rPr>
                <w:sz w:val="16"/>
                <w:szCs w:val="16"/>
              </w:rPr>
              <w:t xml:space="preserve">In order to address the groupcast data frame delay issue caused by non-AP </w:t>
            </w:r>
            <w:proofErr w:type="gramStart"/>
            <w:r w:rsidRPr="00B143F8">
              <w:rPr>
                <w:sz w:val="16"/>
                <w:szCs w:val="16"/>
              </w:rPr>
              <w:t>MLD ,</w:t>
            </w:r>
            <w:proofErr w:type="gramEnd"/>
            <w:r w:rsidRPr="00B143F8">
              <w:rPr>
                <w:sz w:val="16"/>
                <w:szCs w:val="16"/>
              </w:rPr>
              <w:t>AP MLD may not buffer the groupcast data frame on the link where the associated non-AP MLD doesn't intend to receive the groupcast data frame.</w:t>
            </w:r>
          </w:p>
        </w:tc>
        <w:tc>
          <w:tcPr>
            <w:tcW w:w="3150" w:type="dxa"/>
            <w:shd w:val="clear" w:color="auto" w:fill="auto"/>
          </w:tcPr>
          <w:p w14:paraId="2A8AD39A" w14:textId="0902EEB2" w:rsidR="007A6C23" w:rsidRDefault="00FB27FC" w:rsidP="005322E2">
            <w:pPr>
              <w:suppressAutoHyphens/>
              <w:rPr>
                <w:b/>
                <w:sz w:val="16"/>
                <w:szCs w:val="16"/>
              </w:rPr>
            </w:pPr>
            <w:r>
              <w:rPr>
                <w:b/>
                <w:sz w:val="16"/>
                <w:szCs w:val="16"/>
              </w:rPr>
              <w:t>Revised—</w:t>
            </w:r>
          </w:p>
          <w:p w14:paraId="348D720D" w14:textId="69847C2C" w:rsidR="00FB27FC" w:rsidRDefault="00FB27FC" w:rsidP="005322E2">
            <w:pPr>
              <w:suppressAutoHyphens/>
              <w:rPr>
                <w:b/>
                <w:sz w:val="16"/>
                <w:szCs w:val="16"/>
              </w:rPr>
            </w:pPr>
          </w:p>
          <w:p w14:paraId="4ACE0F86" w14:textId="77777777" w:rsidR="00B143F8" w:rsidRDefault="00FB27FC" w:rsidP="005322E2">
            <w:pPr>
              <w:suppressAutoHyphens/>
              <w:rPr>
                <w:b/>
                <w:sz w:val="16"/>
                <w:szCs w:val="16"/>
              </w:rPr>
            </w:pPr>
            <w:r>
              <w:rPr>
                <w:b/>
                <w:sz w:val="16"/>
                <w:szCs w:val="16"/>
              </w:rPr>
              <w:t xml:space="preserve">Agree in principle with the comment. More detailed discussion for this aspect </w:t>
            </w:r>
          </w:p>
          <w:p w14:paraId="680B7431" w14:textId="78276B63" w:rsidR="00B143F8" w:rsidRDefault="00B143F8" w:rsidP="005322E2">
            <w:pPr>
              <w:suppressAutoHyphens/>
              <w:rPr>
                <w:b/>
                <w:sz w:val="16"/>
                <w:szCs w:val="16"/>
              </w:rPr>
            </w:pPr>
            <w:r>
              <w:rPr>
                <w:rFonts w:ascii="宋体" w:eastAsia="宋体" w:hAnsi="宋体"/>
                <w:b/>
                <w:sz w:val="16"/>
                <w:szCs w:val="16"/>
                <w:lang w:eastAsia="zh-CN"/>
              </w:rPr>
              <w:t>And the proposal change</w:t>
            </w:r>
          </w:p>
          <w:p w14:paraId="1A9C81CC" w14:textId="57283DF5" w:rsidR="00FB27FC" w:rsidRPr="005401B8" w:rsidRDefault="00FB27FC" w:rsidP="005322E2">
            <w:pPr>
              <w:suppressAutoHyphens/>
              <w:rPr>
                <w:b/>
                <w:sz w:val="16"/>
                <w:szCs w:val="16"/>
              </w:rPr>
            </w:pPr>
            <w:r>
              <w:rPr>
                <w:b/>
                <w:sz w:val="16"/>
                <w:szCs w:val="16"/>
              </w:rPr>
              <w:t>can be found in 11</w:t>
            </w:r>
            <w:r w:rsidR="00B143F8">
              <w:rPr>
                <w:b/>
                <w:sz w:val="16"/>
                <w:szCs w:val="16"/>
              </w:rPr>
              <w:t>-</w:t>
            </w:r>
            <w:r>
              <w:rPr>
                <w:b/>
                <w:sz w:val="16"/>
                <w:szCs w:val="16"/>
              </w:rPr>
              <w:t>21/1</w:t>
            </w:r>
            <w:r w:rsidR="00B143F8">
              <w:rPr>
                <w:b/>
                <w:sz w:val="16"/>
                <w:szCs w:val="16"/>
              </w:rPr>
              <w:t>261</w:t>
            </w:r>
            <w:r>
              <w:rPr>
                <w:b/>
                <w:sz w:val="16"/>
                <w:szCs w:val="16"/>
              </w:rPr>
              <w:t>r0.</w:t>
            </w:r>
          </w:p>
          <w:p w14:paraId="407FD12F" w14:textId="0288BD03" w:rsidR="007A6C23" w:rsidRDefault="007A6C23" w:rsidP="005322E2">
            <w:pPr>
              <w:suppressAutoHyphens/>
              <w:rPr>
                <w:bCs/>
                <w:sz w:val="16"/>
                <w:szCs w:val="16"/>
              </w:rPr>
            </w:pPr>
          </w:p>
          <w:p w14:paraId="52C7D3C3" w14:textId="77777777" w:rsidR="007A6C23" w:rsidRDefault="007A6C23" w:rsidP="005322E2">
            <w:pPr>
              <w:suppressAutoHyphens/>
              <w:rPr>
                <w:bCs/>
                <w:sz w:val="16"/>
                <w:szCs w:val="16"/>
              </w:rPr>
            </w:pPr>
          </w:p>
          <w:p w14:paraId="6258E844" w14:textId="6B960CB3" w:rsidR="002B7C4C" w:rsidRDefault="002B7C4C" w:rsidP="005322E2">
            <w:pPr>
              <w:suppressAutoHyphens/>
              <w:rPr>
                <w:b/>
                <w:sz w:val="16"/>
                <w:szCs w:val="16"/>
              </w:rPr>
            </w:pPr>
            <w:r>
              <w:rPr>
                <w:b/>
                <w:sz w:val="16"/>
                <w:szCs w:val="16"/>
              </w:rPr>
              <w:t xml:space="preserve">TGbe editor please implement changes as shown in doc </w:t>
            </w:r>
            <w:r w:rsidR="00B143F8">
              <w:rPr>
                <w:b/>
                <w:sz w:val="16"/>
                <w:szCs w:val="16"/>
              </w:rPr>
              <w:t xml:space="preserve">11-21/1261r0 </w:t>
            </w:r>
            <w:r>
              <w:rPr>
                <w:b/>
                <w:sz w:val="16"/>
                <w:szCs w:val="16"/>
              </w:rPr>
              <w:t xml:space="preserve">tagged as </w:t>
            </w:r>
            <w:r w:rsidR="00506992">
              <w:rPr>
                <w:b/>
                <w:sz w:val="16"/>
                <w:szCs w:val="16"/>
              </w:rPr>
              <w:t>53</w:t>
            </w:r>
            <w:r w:rsidR="00B143F8">
              <w:rPr>
                <w:b/>
                <w:sz w:val="16"/>
                <w:szCs w:val="16"/>
              </w:rPr>
              <w:t>78</w:t>
            </w:r>
            <w:r>
              <w:rPr>
                <w:b/>
                <w:sz w:val="16"/>
                <w:szCs w:val="16"/>
              </w:rPr>
              <w:t>.</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4E41238E" w:rsidR="00805DBC" w:rsidRDefault="00805DBC" w:rsidP="00175B3E"/>
    <w:p w14:paraId="33FDE1DE" w14:textId="05C202BF" w:rsidR="00DF34B5" w:rsidRDefault="00DF34B5" w:rsidP="00175B3E">
      <w:r>
        <w:t xml:space="preserve">A groupcast data frame shall be duplicated on all enabled links by AP MLD according to the  passed motion </w:t>
      </w:r>
      <w:proofErr w:type="spellStart"/>
      <w:r>
        <w:t>meantions</w:t>
      </w:r>
      <w:proofErr w:type="spellEnd"/>
      <w:r>
        <w:t xml:space="preserve"> as below:</w:t>
      </w:r>
    </w:p>
    <w:p w14:paraId="0DDFA361" w14:textId="11FD648D" w:rsidR="00B929C7" w:rsidRDefault="00B929C7" w:rsidP="00B143F8">
      <w:pPr>
        <w:ind w:left="360"/>
        <w:jc w:val="both"/>
        <w:rPr>
          <w:rStyle w:val="transsent"/>
          <w:b/>
          <w:bCs/>
          <w:color w:val="333333"/>
        </w:rPr>
      </w:pPr>
    </w:p>
    <w:p w14:paraId="3700037A" w14:textId="77777777" w:rsidR="00DF34B5" w:rsidRDefault="00DF34B5" w:rsidP="00DF34B5">
      <w:pPr>
        <w:jc w:val="both"/>
        <w:rPr>
          <w:sz w:val="22"/>
          <w:highlight w:val="lightGray"/>
          <w:lang w:val="en-US"/>
        </w:rPr>
      </w:pPr>
      <w:r>
        <w:rPr>
          <w:highlight w:val="lightGray"/>
          <w:lang w:val="en-US"/>
        </w:rPr>
        <w:t xml:space="preserve">The followings are supported in R1: </w:t>
      </w:r>
    </w:p>
    <w:p w14:paraId="16922981" w14:textId="77777777" w:rsidR="00DF34B5" w:rsidRDefault="00DF34B5" w:rsidP="00DF34B5">
      <w:pPr>
        <w:pStyle w:val="ListParagraph"/>
        <w:numPr>
          <w:ilvl w:val="0"/>
          <w:numId w:val="37"/>
        </w:numPr>
        <w:ind w:leftChars="0"/>
        <w:contextualSpacing/>
        <w:jc w:val="both"/>
        <w:rPr>
          <w:highlight w:val="lightGray"/>
          <w:lang w:val="en-US"/>
        </w:rPr>
      </w:pPr>
      <w:r>
        <w:rPr>
          <w:highlight w:val="lightGray"/>
          <w:lang w:val="en-US"/>
        </w:rPr>
        <w:t xml:space="preserve">If a non-AP MLD intends to receive group addressed data frame, the non-AP MLD shall follow the baseline rules to receive the group address data frames on any one link that the non-AP MLD selects to receive group addressed data frames. </w:t>
      </w:r>
    </w:p>
    <w:p w14:paraId="004EE69A" w14:textId="77777777" w:rsidR="00DF34B5" w:rsidRDefault="00DF34B5" w:rsidP="00DF34B5">
      <w:pPr>
        <w:pStyle w:val="ListParagraph"/>
        <w:numPr>
          <w:ilvl w:val="0"/>
          <w:numId w:val="37"/>
        </w:numPr>
        <w:ind w:leftChars="0"/>
        <w:contextualSpacing/>
        <w:jc w:val="both"/>
        <w:rPr>
          <w:highlight w:val="lightGray"/>
          <w:lang w:val="en-US"/>
        </w:rPr>
      </w:pPr>
      <w:r>
        <w:rPr>
          <w:highlight w:val="lightGray"/>
          <w:lang w:val="en-US"/>
        </w:rPr>
        <w:t xml:space="preserve">A group addressed data frame that is expected to be received by the non-AP MLD shall be scheduled for transmission in all the links setup with the non-AP MLD.  </w:t>
      </w:r>
    </w:p>
    <w:p w14:paraId="1E2A8AE7" w14:textId="31DB3E03" w:rsidR="00B929C7" w:rsidRDefault="00DF34B5" w:rsidP="00DF34B5">
      <w:pPr>
        <w:ind w:left="360"/>
        <w:jc w:val="both"/>
        <w:rPr>
          <w:rStyle w:val="transsent"/>
          <w:b/>
          <w:bCs/>
          <w:color w:val="333333"/>
        </w:rPr>
      </w:pPr>
      <w:r>
        <w:rPr>
          <w:highlight w:val="lightGray"/>
        </w:rPr>
        <w:t xml:space="preserve">[Motion 144, #SP327, </w:t>
      </w:r>
      <w:sdt>
        <w:sdtPr>
          <w:rPr>
            <w:highlight w:val="lightGray"/>
          </w:rPr>
          <w:id w:val="1751076462"/>
          <w:citation/>
        </w:sdtPr>
        <w:sdtEndPr/>
        <w:sdtContent>
          <w:r>
            <w:rPr>
              <w:highlight w:val="lightGray"/>
            </w:rPr>
            <w:fldChar w:fldCharType="begin"/>
          </w:r>
          <w:r>
            <w:rPr>
              <w:highlight w:val="lightGray"/>
            </w:rPr>
            <w:instrText xml:space="preserve"> CITATION 19_1755r13 \l 1033 </w:instrText>
          </w:r>
          <w:r>
            <w:rPr>
              <w:highlight w:val="lightGray"/>
            </w:rPr>
            <w:fldChar w:fldCharType="separate"/>
          </w:r>
          <w:r>
            <w:rPr>
              <w:noProof/>
              <w:highlight w:val="lightGray"/>
            </w:rPr>
            <w:t>[26]</w:t>
          </w:r>
          <w:r>
            <w:rPr>
              <w:highlight w:val="lightGray"/>
            </w:rPr>
            <w:fldChar w:fldCharType="end"/>
          </w:r>
        </w:sdtContent>
      </w:sdt>
      <w:r>
        <w:rPr>
          <w:highlight w:val="lightGray"/>
        </w:rPr>
        <w:t xml:space="preserve"> and </w:t>
      </w:r>
      <w:sdt>
        <w:sdtPr>
          <w:rPr>
            <w:highlight w:val="lightGray"/>
          </w:rPr>
          <w:id w:val="1559592865"/>
          <w:citation/>
        </w:sdtPr>
        <w:sdtEndPr/>
        <w:sdtContent>
          <w:r>
            <w:rPr>
              <w:highlight w:val="lightGray"/>
            </w:rPr>
            <w:fldChar w:fldCharType="begin"/>
          </w:r>
          <w:r>
            <w:rPr>
              <w:highlight w:val="lightGray"/>
              <w:lang w:val="en-US"/>
            </w:rPr>
            <w:instrText xml:space="preserve"> CITATION 20_0903r5 \l 1033 </w:instrText>
          </w:r>
          <w:r>
            <w:rPr>
              <w:highlight w:val="lightGray"/>
            </w:rPr>
            <w:fldChar w:fldCharType="separate"/>
          </w:r>
          <w:r>
            <w:rPr>
              <w:noProof/>
              <w:highlight w:val="lightGray"/>
              <w:lang w:val="en-US"/>
            </w:rPr>
            <w:t>[241]</w:t>
          </w:r>
          <w:r>
            <w:rPr>
              <w:highlight w:val="lightGray"/>
            </w:rPr>
            <w:fldChar w:fldCharType="end"/>
          </w:r>
        </w:sdtContent>
      </w:sdt>
      <w:r>
        <w:rPr>
          <w:highlight w:val="lightGray"/>
        </w:rPr>
        <w:t>]</w:t>
      </w:r>
    </w:p>
    <w:p w14:paraId="0FA60F57" w14:textId="77777777" w:rsidR="00B929C7" w:rsidRDefault="00B929C7" w:rsidP="00B143F8">
      <w:pPr>
        <w:ind w:left="360"/>
        <w:jc w:val="both"/>
        <w:rPr>
          <w:rStyle w:val="transsent"/>
          <w:b/>
          <w:bCs/>
          <w:color w:val="333333"/>
        </w:rPr>
      </w:pPr>
    </w:p>
    <w:p w14:paraId="58E9876E" w14:textId="77777777" w:rsidR="00B929C7" w:rsidRDefault="00B929C7" w:rsidP="00B143F8">
      <w:pPr>
        <w:ind w:left="360"/>
        <w:jc w:val="both"/>
        <w:rPr>
          <w:rStyle w:val="transsent"/>
          <w:b/>
          <w:bCs/>
          <w:color w:val="333333"/>
        </w:rPr>
      </w:pPr>
    </w:p>
    <w:p w14:paraId="223E2682" w14:textId="70A73001" w:rsidR="00B143F8" w:rsidRDefault="00B143F8" w:rsidP="00B143F8">
      <w:pPr>
        <w:ind w:left="360"/>
        <w:jc w:val="both"/>
        <w:rPr>
          <w:rStyle w:val="transsent"/>
          <w:b/>
          <w:bCs/>
          <w:color w:val="333333"/>
          <w:sz w:val="22"/>
        </w:rPr>
      </w:pPr>
      <w:r>
        <w:rPr>
          <w:rStyle w:val="transsent"/>
          <w:b/>
          <w:bCs/>
          <w:color w:val="333333"/>
        </w:rPr>
        <w:t>Problems:</w:t>
      </w:r>
    </w:p>
    <w:p w14:paraId="45581EA5" w14:textId="77777777" w:rsidR="00B143F8" w:rsidRDefault="00B143F8" w:rsidP="00B143F8">
      <w:pPr>
        <w:ind w:left="360"/>
        <w:jc w:val="both"/>
        <w:rPr>
          <w:rStyle w:val="transsent"/>
          <w:b/>
          <w:bCs/>
          <w:color w:val="333333"/>
        </w:rPr>
      </w:pPr>
      <w:r>
        <w:rPr>
          <w:rStyle w:val="transsent"/>
          <w:b/>
          <w:bCs/>
          <w:color w:val="333333"/>
        </w:rPr>
        <w:t>1. Delays experienced by legacy STAs due to STAs affiliated with non-AP MLD in power save mode</w:t>
      </w:r>
    </w:p>
    <w:p w14:paraId="609C7C7A" w14:textId="57EE92AF" w:rsidR="00B143F8" w:rsidRDefault="00B143F8" w:rsidP="00B143F8">
      <w:pPr>
        <w:ind w:left="360"/>
        <w:jc w:val="both"/>
        <w:rPr>
          <w:rStyle w:val="transsent"/>
          <w:color w:val="333333"/>
        </w:rPr>
      </w:pPr>
      <w:r>
        <w:rPr>
          <w:rStyle w:val="transsent"/>
          <w:color w:val="333333"/>
        </w:rPr>
        <w:t>In order to reduce power consumption, a non-AP MLD may keep only one of its STAs related to an enabled link in active mode e.g. to receive groupcast data frames and operate other STAs related to enabled links in power save mode. The non-AP MLD receives groupcast frames without any delays over the link corresponding to the STA in active mode as long as the AP corresponding to that link has no non-AP STAs that are in power save mode. But the other STAs affiliated with the non-AP MLD in power save mode make the corresponding APs to buffer the duplicated groupcast</w:t>
      </w:r>
      <w:r w:rsidR="00BE059C">
        <w:rPr>
          <w:rStyle w:val="transsent"/>
          <w:color w:val="333333"/>
        </w:rPr>
        <w:t xml:space="preserve"> data</w:t>
      </w:r>
      <w:r>
        <w:rPr>
          <w:rStyle w:val="transsent"/>
          <w:color w:val="333333"/>
        </w:rPr>
        <w:t xml:space="preserve"> frames and deliver them only after DTIM Beacon. All STAs served by these APs experience this as groupcast frame delivery delay. Such a delay is unnecessary if the buffering is due to power saving STAs of non-AP MLD which uses some other STAs in active mode to receive groupcast frames. </w:t>
      </w:r>
    </w:p>
    <w:p w14:paraId="6E603AAB" w14:textId="77777777" w:rsidR="00B143F8" w:rsidRDefault="00B143F8" w:rsidP="00B143F8">
      <w:pPr>
        <w:ind w:left="360"/>
        <w:jc w:val="both"/>
        <w:rPr>
          <w:rStyle w:val="transsent"/>
          <w:color w:val="333333"/>
        </w:rPr>
      </w:pPr>
    </w:p>
    <w:p w14:paraId="7CB7B6F7" w14:textId="77777777" w:rsidR="00B143F8" w:rsidRDefault="00B143F8" w:rsidP="00B143F8">
      <w:pPr>
        <w:ind w:left="360"/>
        <w:jc w:val="both"/>
        <w:rPr>
          <w:rStyle w:val="transsent"/>
          <w:color w:val="333333"/>
        </w:rPr>
      </w:pPr>
      <w:r>
        <w:rPr>
          <w:rStyle w:val="transsent"/>
          <w:color w:val="333333"/>
        </w:rPr>
        <w:t xml:space="preserve">An example of this is shown in following figure, which illustrates a case of a non-AP MLD connected to an AP MLD over three links. A legacy STA is simultaneously associated with the AP2 responsible for link 2. Both the legacy STA and non-AP MLD subscribe to the IPTV service delivered in groupcast manner by the AP MLD (or by the AP2 from the legacy STA perspective). The non-AP MLD decides to receive the groupcast frames on the link3 and operates the corresponding STA, STA 3, in active mode. It </w:t>
      </w:r>
      <w:r>
        <w:rPr>
          <w:rStyle w:val="transsent"/>
          <w:color w:val="333333"/>
        </w:rPr>
        <w:lastRenderedPageBreak/>
        <w:t xml:space="preserve">also decides to operate the other STAs (STA1 and STA2) that relate to the other enabled links in power save mode. This means that AP1 and AP2 have to buffer the groupcast data frames and transmit them after the DTIM Beacon. The legacy STA served by the AP2 will thus receive groupcast frames related to e.g. the IPTV service with substantial delay. </w:t>
      </w:r>
    </w:p>
    <w:p w14:paraId="2EF323E2" w14:textId="77777777" w:rsidR="00B143F8" w:rsidRDefault="00B143F8" w:rsidP="00B143F8">
      <w:pPr>
        <w:ind w:left="360"/>
        <w:jc w:val="both"/>
        <w:rPr>
          <w:color w:val="595959"/>
          <w:sz w:val="20"/>
        </w:rPr>
      </w:pPr>
    </w:p>
    <w:p w14:paraId="40B45C35" w14:textId="6C9D3D4D" w:rsidR="00B143F8" w:rsidRDefault="00B143F8" w:rsidP="00B143F8">
      <w:pPr>
        <w:ind w:left="360"/>
        <w:jc w:val="center"/>
        <w:rPr>
          <w:color w:val="595959"/>
          <w:sz w:val="20"/>
        </w:rPr>
      </w:pPr>
      <w:r>
        <w:rPr>
          <w:noProof/>
          <w:color w:val="595959"/>
          <w:sz w:val="20"/>
        </w:rPr>
        <w:drawing>
          <wp:inline distT="0" distB="0" distL="0" distR="0" wp14:anchorId="255401E9" wp14:editId="29A4C889">
            <wp:extent cx="3924300" cy="1342314"/>
            <wp:effectExtent l="0" t="0" r="0" b="0"/>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computer&#10;&#10;Description automatically generated with medium confidenc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958098" cy="1353875"/>
                    </a:xfrm>
                    <a:prstGeom prst="rect">
                      <a:avLst/>
                    </a:prstGeom>
                    <a:noFill/>
                    <a:ln>
                      <a:noFill/>
                    </a:ln>
                  </pic:spPr>
                </pic:pic>
              </a:graphicData>
            </a:graphic>
          </wp:inline>
        </w:drawing>
      </w:r>
    </w:p>
    <w:p w14:paraId="6242458D" w14:textId="77777777" w:rsidR="00B143F8" w:rsidRDefault="00B143F8" w:rsidP="00B143F8">
      <w:pPr>
        <w:ind w:left="360"/>
        <w:jc w:val="center"/>
        <w:rPr>
          <w:color w:val="595959"/>
          <w:sz w:val="20"/>
        </w:rPr>
      </w:pPr>
      <w:r>
        <w:rPr>
          <w:color w:val="595959"/>
          <w:sz w:val="20"/>
        </w:rPr>
        <w:t>Legacy STA experiencing delays in groupcast frame delivery due to a STA of non-AP MLD in power save</w:t>
      </w:r>
    </w:p>
    <w:p w14:paraId="23732C6F" w14:textId="77777777" w:rsidR="00B143F8" w:rsidRDefault="00B143F8" w:rsidP="00B143F8">
      <w:pPr>
        <w:ind w:left="360"/>
        <w:jc w:val="both"/>
        <w:rPr>
          <w:color w:val="595959"/>
          <w:sz w:val="20"/>
        </w:rPr>
      </w:pPr>
    </w:p>
    <w:p w14:paraId="147C5B9E" w14:textId="77777777" w:rsidR="00B143F8" w:rsidRDefault="00B143F8" w:rsidP="00B143F8">
      <w:pPr>
        <w:ind w:left="360"/>
        <w:jc w:val="both"/>
        <w:rPr>
          <w:rStyle w:val="transsent"/>
          <w:color w:val="333333"/>
          <w:sz w:val="22"/>
          <w:szCs w:val="22"/>
        </w:rPr>
      </w:pPr>
      <w:r>
        <w:rPr>
          <w:rStyle w:val="transsent"/>
          <w:b/>
          <w:bCs/>
          <w:color w:val="333333"/>
        </w:rPr>
        <w:t xml:space="preserve">2. Delays experienced by non-AP MLDs due to STAs in power save mode in </w:t>
      </w:r>
      <w:proofErr w:type="gramStart"/>
      <w:r>
        <w:rPr>
          <w:rStyle w:val="transsent"/>
          <w:b/>
          <w:bCs/>
          <w:color w:val="333333"/>
        </w:rPr>
        <w:t>other</w:t>
      </w:r>
      <w:proofErr w:type="gramEnd"/>
      <w:r>
        <w:rPr>
          <w:rStyle w:val="transsent"/>
          <w:b/>
          <w:bCs/>
          <w:color w:val="333333"/>
        </w:rPr>
        <w:t xml:space="preserve"> non-AP MLDs </w:t>
      </w:r>
    </w:p>
    <w:p w14:paraId="01D38635" w14:textId="164240A9" w:rsidR="00B143F8" w:rsidRDefault="00B143F8" w:rsidP="00B143F8">
      <w:pPr>
        <w:ind w:left="360"/>
        <w:jc w:val="both"/>
        <w:rPr>
          <w:rStyle w:val="transsent"/>
          <w:color w:val="333333"/>
        </w:rPr>
      </w:pPr>
      <w:r>
        <w:rPr>
          <w:rStyle w:val="transsent"/>
          <w:color w:val="333333"/>
        </w:rPr>
        <w:t>Similar delays may be experienced also by non-AP MLD due to incompatible power saving mode combinations of STAs of non-AP MLDs. If an AP MLD serves two or more non-AP MLDs which have independently selected the STA that they operate in active mode to receive groupcast</w:t>
      </w:r>
      <w:r w:rsidR="00BE059C">
        <w:rPr>
          <w:rStyle w:val="transsent"/>
          <w:color w:val="333333"/>
        </w:rPr>
        <w:t xml:space="preserve"> data</w:t>
      </w:r>
      <w:r>
        <w:rPr>
          <w:rStyle w:val="transsent"/>
          <w:color w:val="333333"/>
        </w:rPr>
        <w:t xml:space="preserve"> frames while keeping the other STAs in power save mode, one or more of the APs may have at least one STA in power save mode. These APs deliver groupcast</w:t>
      </w:r>
      <w:r w:rsidR="00BE059C">
        <w:rPr>
          <w:rStyle w:val="transsent"/>
          <w:color w:val="333333"/>
        </w:rPr>
        <w:t xml:space="preserve"> data</w:t>
      </w:r>
      <w:r>
        <w:rPr>
          <w:rStyle w:val="transsent"/>
          <w:color w:val="333333"/>
        </w:rPr>
        <w:t xml:space="preserve"> frames only after DTIM Beacons and corresponding active mode STAs and associated non-AP MLDs experience this as service delay. </w:t>
      </w:r>
    </w:p>
    <w:p w14:paraId="2AD04F82" w14:textId="77777777" w:rsidR="00B143F8" w:rsidRDefault="00B143F8" w:rsidP="00B143F8">
      <w:pPr>
        <w:ind w:left="360"/>
        <w:jc w:val="both"/>
        <w:rPr>
          <w:rStyle w:val="transsent"/>
          <w:color w:val="333333"/>
        </w:rPr>
      </w:pPr>
    </w:p>
    <w:p w14:paraId="1487072C" w14:textId="53458EE5" w:rsidR="00B143F8" w:rsidRDefault="00B143F8" w:rsidP="00B143F8">
      <w:pPr>
        <w:ind w:left="360"/>
        <w:jc w:val="both"/>
        <w:rPr>
          <w:rStyle w:val="transsent"/>
          <w:color w:val="333333"/>
        </w:rPr>
      </w:pPr>
      <w:r>
        <w:rPr>
          <w:rStyle w:val="transsent"/>
          <w:color w:val="333333"/>
        </w:rPr>
        <w:t>An example of this is shown in following figure which illustrates a case of two non-AP MLDs connected to the AP MLD with the AP1 serving the STA1s, the AP2 serving the STA2s, and the AP3 serving the STA3s, correspondingly. Let’s assume that both the non-AP MLDs subscribe to the same IPTV service delivered in groupcast manner. The non-AP MLD1 decides independently to operate its STA3 in active mode to receive groupcast frames while it operates the other STAs (STA1 and STA2) in power save mode. The non-AP MLD2 on the other hand decides to operate its STA2 in active mode to receive groupcast frames while it operates the other STAs (STA1 and STA3) in power save mode. Because of this, each AP of the AP MLD serves at least one STA in power save mode and they all need to apply buffering t</w:t>
      </w:r>
      <w:r w:rsidR="00BE059C">
        <w:rPr>
          <w:rStyle w:val="transsent"/>
          <w:color w:val="333333"/>
        </w:rPr>
        <w:t>he</w:t>
      </w:r>
      <w:r>
        <w:rPr>
          <w:rStyle w:val="transsent"/>
          <w:color w:val="333333"/>
        </w:rPr>
        <w:t xml:space="preserve"> groupcast</w:t>
      </w:r>
      <w:r w:rsidR="00BE059C">
        <w:rPr>
          <w:rStyle w:val="transsent"/>
          <w:color w:val="333333"/>
        </w:rPr>
        <w:t xml:space="preserve"> data</w:t>
      </w:r>
      <w:r>
        <w:rPr>
          <w:rStyle w:val="transsent"/>
          <w:color w:val="333333"/>
        </w:rPr>
        <w:t xml:space="preserve"> frames including the IPTV service frames. Both the non-AP MLD experience this as IPTV service delay which is due to independently determined STA power management modes. </w:t>
      </w:r>
    </w:p>
    <w:p w14:paraId="1B2ADE68" w14:textId="77777777" w:rsidR="00B143F8" w:rsidRDefault="00B143F8" w:rsidP="00B143F8">
      <w:pPr>
        <w:ind w:left="360"/>
        <w:jc w:val="both"/>
        <w:rPr>
          <w:color w:val="595959"/>
          <w:sz w:val="20"/>
        </w:rPr>
      </w:pPr>
    </w:p>
    <w:p w14:paraId="56A2F0D4" w14:textId="77777777" w:rsidR="00B143F8" w:rsidRDefault="00B143F8" w:rsidP="00B143F8">
      <w:pPr>
        <w:ind w:left="360"/>
        <w:jc w:val="both"/>
        <w:rPr>
          <w:color w:val="595959"/>
          <w:sz w:val="20"/>
        </w:rPr>
      </w:pPr>
    </w:p>
    <w:p w14:paraId="43FDE5EF" w14:textId="7947ED16" w:rsidR="00B143F8" w:rsidRDefault="00B143F8" w:rsidP="00B143F8">
      <w:pPr>
        <w:ind w:left="360"/>
        <w:jc w:val="center"/>
        <w:rPr>
          <w:color w:val="595959"/>
          <w:sz w:val="20"/>
        </w:rPr>
      </w:pPr>
      <w:r>
        <w:rPr>
          <w:noProof/>
          <w:color w:val="595959"/>
          <w:sz w:val="20"/>
        </w:rPr>
        <w:drawing>
          <wp:inline distT="0" distB="0" distL="0" distR="0" wp14:anchorId="22DA0D54" wp14:editId="27E7C778">
            <wp:extent cx="3079750" cy="1902052"/>
            <wp:effectExtent l="0" t="0" r="635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computer&#10;&#10;Description automatically generated with medium confidenc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119214" cy="1926425"/>
                    </a:xfrm>
                    <a:prstGeom prst="rect">
                      <a:avLst/>
                    </a:prstGeom>
                    <a:noFill/>
                    <a:ln>
                      <a:noFill/>
                    </a:ln>
                  </pic:spPr>
                </pic:pic>
              </a:graphicData>
            </a:graphic>
          </wp:inline>
        </w:drawing>
      </w:r>
    </w:p>
    <w:p w14:paraId="7E6AD165" w14:textId="77777777" w:rsidR="00B143F8" w:rsidRDefault="00B143F8" w:rsidP="00B143F8">
      <w:pPr>
        <w:ind w:left="360"/>
        <w:jc w:val="center"/>
        <w:rPr>
          <w:color w:val="595959"/>
          <w:sz w:val="20"/>
        </w:rPr>
      </w:pPr>
      <w:r>
        <w:rPr>
          <w:color w:val="595959"/>
          <w:sz w:val="20"/>
        </w:rPr>
        <w:t>Two non-AP MLDs experiencing delays in groupcast frame delivery due to incompatible power saving combinations</w:t>
      </w:r>
    </w:p>
    <w:p w14:paraId="62F00C25" w14:textId="77777777" w:rsidR="00B143F8" w:rsidRDefault="00B143F8" w:rsidP="00B143F8">
      <w:pPr>
        <w:rPr>
          <w:sz w:val="22"/>
          <w:szCs w:val="22"/>
        </w:rPr>
      </w:pPr>
    </w:p>
    <w:p w14:paraId="2E0EDC68" w14:textId="77777777" w:rsidR="00B143F8" w:rsidRDefault="00B143F8" w:rsidP="00B143F8">
      <w:r>
        <w:t>Solution:</w:t>
      </w:r>
    </w:p>
    <w:p w14:paraId="0B2A4A04" w14:textId="77777777" w:rsidR="00B143F8" w:rsidRDefault="00B143F8" w:rsidP="00B143F8"/>
    <w:p w14:paraId="706632D3" w14:textId="58160252" w:rsidR="00B143F8" w:rsidRDefault="00B143F8" w:rsidP="00B143F8">
      <w:pPr>
        <w:pStyle w:val="ListParagraph"/>
        <w:numPr>
          <w:ilvl w:val="0"/>
          <w:numId w:val="36"/>
        </w:numPr>
        <w:ind w:leftChars="0"/>
        <w:jc w:val="both"/>
        <w:rPr>
          <w:rStyle w:val="transsent"/>
          <w:b/>
          <w:bCs/>
          <w:color w:val="333333"/>
          <w:u w:val="single"/>
        </w:rPr>
      </w:pPr>
      <w:r>
        <w:rPr>
          <w:rStyle w:val="transsent"/>
          <w:b/>
          <w:bCs/>
          <w:color w:val="333333"/>
        </w:rPr>
        <w:t>non-AP MLD to indicate the groupcast</w:t>
      </w:r>
      <w:r w:rsidR="00BE059C">
        <w:rPr>
          <w:rStyle w:val="transsent"/>
          <w:b/>
          <w:bCs/>
          <w:color w:val="333333"/>
        </w:rPr>
        <w:t xml:space="preserve"> data </w:t>
      </w:r>
      <w:r>
        <w:rPr>
          <w:rStyle w:val="transsent"/>
          <w:b/>
          <w:bCs/>
          <w:color w:val="333333"/>
        </w:rPr>
        <w:t>frames</w:t>
      </w:r>
      <w:r w:rsidR="00BE059C">
        <w:rPr>
          <w:rStyle w:val="transsent"/>
          <w:b/>
          <w:bCs/>
          <w:color w:val="333333"/>
        </w:rPr>
        <w:t xml:space="preserve"> </w:t>
      </w:r>
      <w:proofErr w:type="spellStart"/>
      <w:r w:rsidR="00BE059C">
        <w:rPr>
          <w:rStyle w:val="transsent"/>
          <w:b/>
          <w:bCs/>
          <w:color w:val="333333"/>
        </w:rPr>
        <w:t>receving</w:t>
      </w:r>
      <w:proofErr w:type="spellEnd"/>
      <w:r w:rsidR="00BE059C">
        <w:rPr>
          <w:rStyle w:val="transsent"/>
          <w:b/>
          <w:bCs/>
          <w:color w:val="333333"/>
        </w:rPr>
        <w:t xml:space="preserve"> link.</w:t>
      </w:r>
      <w:r>
        <w:rPr>
          <w:rStyle w:val="transsent"/>
          <w:b/>
          <w:bCs/>
          <w:color w:val="333333"/>
        </w:rPr>
        <w:t xml:space="preserve"> </w:t>
      </w:r>
    </w:p>
    <w:p w14:paraId="1BB8AB69" w14:textId="29E31A2A" w:rsidR="00B143F8" w:rsidRDefault="00BE059C" w:rsidP="00B143F8">
      <w:pPr>
        <w:ind w:left="360"/>
        <w:rPr>
          <w:rStyle w:val="transsent"/>
          <w:color w:val="333333"/>
        </w:rPr>
      </w:pPr>
      <w:r>
        <w:rPr>
          <w:rStyle w:val="transsent"/>
          <w:color w:val="333333"/>
        </w:rPr>
        <w:t xml:space="preserve"> The </w:t>
      </w:r>
      <w:r w:rsidR="00B143F8">
        <w:rPr>
          <w:rStyle w:val="transsent"/>
          <w:color w:val="333333"/>
        </w:rPr>
        <w:t xml:space="preserve">non-AP MLD sends the identifier of the link which the non-AP MLD uses to receive groupcast frames via the </w:t>
      </w:r>
      <w:proofErr w:type="spellStart"/>
      <w:r w:rsidR="00B143F8">
        <w:rPr>
          <w:rStyle w:val="transsent"/>
          <w:color w:val="333333"/>
        </w:rPr>
        <w:t>signaling</w:t>
      </w:r>
      <w:proofErr w:type="spellEnd"/>
      <w:r w:rsidR="00B143F8">
        <w:rPr>
          <w:rStyle w:val="transsent"/>
          <w:color w:val="333333"/>
        </w:rPr>
        <w:t xml:space="preserve"> carried in a unicast frame, or A-control field.</w:t>
      </w:r>
      <w:r w:rsidR="00D06B23">
        <w:rPr>
          <w:rStyle w:val="transsent"/>
          <w:color w:val="333333"/>
        </w:rPr>
        <w:t>( the link is called indicating link.)</w:t>
      </w:r>
      <w:r w:rsidR="00B143F8">
        <w:rPr>
          <w:rStyle w:val="transsent"/>
          <w:color w:val="333333"/>
        </w:rPr>
        <w:t xml:space="preserve"> </w:t>
      </w:r>
    </w:p>
    <w:p w14:paraId="16949E35" w14:textId="33E3D22A" w:rsidR="00B143F8" w:rsidRDefault="00B143F8" w:rsidP="00B143F8">
      <w:pPr>
        <w:ind w:left="360"/>
      </w:pPr>
      <w:r>
        <w:rPr>
          <w:rStyle w:val="transsent"/>
          <w:color w:val="333333"/>
        </w:rPr>
        <w:t xml:space="preserve">Based on the above info, the AP MLD may assume that the non-AP MLD doesn’t use any of the </w:t>
      </w:r>
      <w:r w:rsidR="00D06B23">
        <w:rPr>
          <w:rStyle w:val="transsent"/>
          <w:color w:val="333333"/>
        </w:rPr>
        <w:t>un-indicating</w:t>
      </w:r>
      <w:r>
        <w:rPr>
          <w:rStyle w:val="transsent"/>
          <w:color w:val="333333"/>
        </w:rPr>
        <w:t xml:space="preserve"> links to receive groupcast frames and thus it doesn’t have to buffer</w:t>
      </w:r>
      <w:r w:rsidR="0007585E">
        <w:rPr>
          <w:rStyle w:val="transsent"/>
          <w:color w:val="333333"/>
        </w:rPr>
        <w:t xml:space="preserve"> the</w:t>
      </w:r>
      <w:r>
        <w:rPr>
          <w:rStyle w:val="transsent"/>
          <w:color w:val="333333"/>
        </w:rPr>
        <w:t xml:space="preserve"> groupcast</w:t>
      </w:r>
      <w:r w:rsidR="0007585E">
        <w:rPr>
          <w:rStyle w:val="transsent"/>
          <w:color w:val="333333"/>
        </w:rPr>
        <w:t xml:space="preserve"> data</w:t>
      </w:r>
      <w:r>
        <w:rPr>
          <w:rStyle w:val="transsent"/>
          <w:color w:val="333333"/>
        </w:rPr>
        <w:t xml:space="preserve"> frames </w:t>
      </w:r>
      <w:r w:rsidR="00D06B23">
        <w:rPr>
          <w:rStyle w:val="transsent"/>
          <w:color w:val="333333"/>
        </w:rPr>
        <w:t>o</w:t>
      </w:r>
      <w:r>
        <w:rPr>
          <w:rStyle w:val="transsent"/>
          <w:color w:val="333333"/>
        </w:rPr>
        <w:t xml:space="preserve">n those links </w:t>
      </w:r>
      <w:r w:rsidR="00D06B23">
        <w:rPr>
          <w:rStyle w:val="transsent"/>
          <w:color w:val="333333"/>
        </w:rPr>
        <w:t>where</w:t>
      </w:r>
      <w:r>
        <w:rPr>
          <w:rStyle w:val="transsent"/>
          <w:color w:val="333333"/>
        </w:rPr>
        <w:t xml:space="preserve"> the corresponding STAs of the non-AP MLD in power save.</w:t>
      </w:r>
    </w:p>
    <w:p w14:paraId="5E862088" w14:textId="77777777" w:rsidR="00B143F8" w:rsidRDefault="00B143F8" w:rsidP="00B143F8"/>
    <w:p w14:paraId="5A9AF3F8" w14:textId="2E8B4D06" w:rsidR="00B143F8" w:rsidRDefault="00B143F8" w:rsidP="00B143F8">
      <w:pPr>
        <w:pStyle w:val="ListParagraph"/>
        <w:numPr>
          <w:ilvl w:val="0"/>
          <w:numId w:val="36"/>
        </w:numPr>
        <w:ind w:leftChars="0"/>
        <w:jc w:val="both"/>
        <w:rPr>
          <w:rStyle w:val="transsent"/>
          <w:b/>
          <w:bCs/>
          <w:color w:val="333333"/>
          <w:u w:val="single"/>
        </w:rPr>
      </w:pPr>
      <w:r>
        <w:rPr>
          <w:rStyle w:val="transsent"/>
          <w:b/>
          <w:bCs/>
          <w:color w:val="333333"/>
        </w:rPr>
        <w:t xml:space="preserve">an AP MLD </w:t>
      </w:r>
      <w:r>
        <w:rPr>
          <w:b/>
          <w:bCs/>
          <w:color w:val="333333"/>
        </w:rPr>
        <w:t>to signal a suggestion to an associated non-AP MLD on</w:t>
      </w:r>
      <w:r w:rsidR="00D06B23">
        <w:rPr>
          <w:b/>
          <w:bCs/>
          <w:color w:val="333333"/>
        </w:rPr>
        <w:t xml:space="preserve"> the</w:t>
      </w:r>
      <w:r>
        <w:rPr>
          <w:b/>
          <w:bCs/>
          <w:color w:val="333333"/>
        </w:rPr>
        <w:t xml:space="preserve"> link which the non-AP MLD uses to receive groupcast frames</w:t>
      </w:r>
    </w:p>
    <w:p w14:paraId="058E66E3" w14:textId="77777777" w:rsidR="00B143F8" w:rsidRDefault="00B143F8" w:rsidP="00B143F8">
      <w:pPr>
        <w:pStyle w:val="ListParagraph"/>
        <w:ind w:left="720"/>
      </w:pPr>
    </w:p>
    <w:p w14:paraId="430DB442" w14:textId="7455AF20" w:rsidR="00B143F8" w:rsidRDefault="00B143F8" w:rsidP="00D06B23">
      <w:pPr>
        <w:ind w:left="360"/>
        <w:rPr>
          <w:color w:val="333333"/>
        </w:rPr>
      </w:pPr>
      <w:r>
        <w:rPr>
          <w:rStyle w:val="transsent"/>
          <w:color w:val="333333"/>
        </w:rPr>
        <w:t>Because AP</w:t>
      </w:r>
      <w:r w:rsidR="00D06B23">
        <w:rPr>
          <w:rStyle w:val="transsent"/>
          <w:color w:val="333333"/>
        </w:rPr>
        <w:t xml:space="preserve"> </w:t>
      </w:r>
      <w:proofErr w:type="spellStart"/>
      <w:r w:rsidR="00D06B23">
        <w:rPr>
          <w:rStyle w:val="transsent"/>
          <w:color w:val="333333"/>
        </w:rPr>
        <w:t>affilicated</w:t>
      </w:r>
      <w:proofErr w:type="spellEnd"/>
      <w:r w:rsidR="00D06B23">
        <w:rPr>
          <w:rStyle w:val="transsent"/>
          <w:color w:val="333333"/>
        </w:rPr>
        <w:t xml:space="preserve"> with AP MLD</w:t>
      </w:r>
      <w:r>
        <w:rPr>
          <w:rStyle w:val="transsent"/>
          <w:color w:val="333333"/>
        </w:rPr>
        <w:t xml:space="preserve"> knows each associated STA PS state, AP MLD may give a recommendation to an associated non-AP MLD on the link that the non-AP MLD uses to receive groupcast frames transmitted by the AP MLD based on </w:t>
      </w:r>
      <w:proofErr w:type="spellStart"/>
      <w:r>
        <w:rPr>
          <w:rStyle w:val="transsent"/>
          <w:color w:val="333333"/>
        </w:rPr>
        <w:t>signaling</w:t>
      </w:r>
      <w:proofErr w:type="spellEnd"/>
      <w:r>
        <w:rPr>
          <w:rStyle w:val="transsent"/>
          <w:color w:val="333333"/>
        </w:rPr>
        <w:t xml:space="preserve"> of the link on which other associated non-AP MLD intend to receive the groupcast frame or not.</w:t>
      </w:r>
    </w:p>
    <w:p w14:paraId="0783661C" w14:textId="77777777" w:rsidR="00382833" w:rsidRPr="00B143F8" w:rsidRDefault="00382833" w:rsidP="00382833">
      <w:pPr>
        <w:suppressAutoHyphens/>
      </w:pPr>
    </w:p>
    <w:p w14:paraId="61ACBF4C" w14:textId="377990B1" w:rsidR="002B7C4C" w:rsidRDefault="002B7C4C" w:rsidP="007A6C23">
      <w:r>
        <w:br w:type="page"/>
      </w:r>
    </w:p>
    <w:p w14:paraId="5E5A2783" w14:textId="57D415BF" w:rsidR="005401B8" w:rsidRDefault="005401B8" w:rsidP="005401B8">
      <w:pPr>
        <w:pStyle w:val="T"/>
        <w:spacing w:line="240" w:lineRule="auto"/>
        <w:rPr>
          <w:ins w:id="1" w:author="Author"/>
          <w:b/>
          <w:i/>
          <w:iCs/>
          <w:color w:val="000000" w:themeColor="text1"/>
          <w:highlight w:val="yellow"/>
        </w:rPr>
      </w:pPr>
      <w:r>
        <w:rPr>
          <w:b/>
          <w:i/>
          <w:iCs/>
          <w:color w:val="000000" w:themeColor="text1"/>
          <w:highlight w:val="yellow"/>
        </w:rPr>
        <w:lastRenderedPageBreak/>
        <w:t>TGbe editor: Please note Baseline is 11be D1.01</w:t>
      </w:r>
    </w:p>
    <w:p w14:paraId="7E531401" w14:textId="7E5CEDC5" w:rsidR="006673E4" w:rsidRDefault="006673E4" w:rsidP="005401B8">
      <w:pPr>
        <w:pStyle w:val="T"/>
        <w:spacing w:line="240" w:lineRule="auto"/>
        <w:rPr>
          <w:b/>
          <w:i/>
          <w:iCs/>
          <w:color w:val="000000" w:themeColor="text1"/>
          <w:highlight w:val="yellow"/>
        </w:rPr>
      </w:pPr>
    </w:p>
    <w:p w14:paraId="59DDC946" w14:textId="77777777" w:rsidR="006673E4" w:rsidRDefault="006673E4" w:rsidP="006673E4">
      <w:pPr>
        <w:pStyle w:val="BodyText"/>
        <w:kinsoku w:val="0"/>
        <w:overflowPunct w:val="0"/>
        <w:spacing w:line="499" w:lineRule="auto"/>
        <w:ind w:left="320" w:right="6928"/>
        <w:rPr>
          <w:rFonts w:ascii="Arial" w:hAnsi="Arial" w:cs="Arial"/>
          <w:b/>
          <w:bCs/>
          <w:sz w:val="20"/>
          <w:lang w:val="en-US" w:eastAsia="zh-CN"/>
        </w:rPr>
      </w:pPr>
      <w:r>
        <w:rPr>
          <w:rFonts w:ascii="Arial" w:hAnsi="Arial" w:cs="Arial"/>
          <w:b/>
          <w:bCs/>
        </w:rPr>
        <w:t>9.2.4.6.3aHE</w:t>
      </w:r>
      <w:r>
        <w:rPr>
          <w:rFonts w:ascii="Arial" w:hAnsi="Arial" w:cs="Arial"/>
          <w:b/>
          <w:bCs/>
          <w:spacing w:val="-3"/>
        </w:rPr>
        <w:t xml:space="preserve"> </w:t>
      </w:r>
      <w:r>
        <w:rPr>
          <w:rFonts w:ascii="Arial" w:hAnsi="Arial" w:cs="Arial"/>
          <w:b/>
          <w:bCs/>
        </w:rPr>
        <w:t>variant</w:t>
      </w:r>
    </w:p>
    <w:p w14:paraId="56A98B04" w14:textId="21E5E97D" w:rsidR="006673E4" w:rsidRDefault="006673E4" w:rsidP="006673E4">
      <w:pPr>
        <w:pStyle w:val="T"/>
        <w:spacing w:line="240" w:lineRule="auto"/>
        <w:rPr>
          <w:ins w:id="2" w:author="Author"/>
          <w:b/>
          <w:i/>
          <w:iCs/>
          <w:color w:val="000000" w:themeColor="text1"/>
          <w:highlight w:val="yellow"/>
        </w:rPr>
      </w:pPr>
      <w:ins w:id="3" w:author="Author">
        <w:r>
          <w:rPr>
            <w:b/>
            <w:i/>
            <w:iCs/>
            <w:color w:val="000000" w:themeColor="text1"/>
            <w:highlight w:val="yellow"/>
          </w:rPr>
          <w:t xml:space="preserve">TGbe editor: Please </w:t>
        </w:r>
      </w:ins>
      <w:r>
        <w:rPr>
          <w:b/>
          <w:i/>
          <w:iCs/>
          <w:color w:val="000000" w:themeColor="text1"/>
          <w:highlight w:val="yellow"/>
        </w:rPr>
        <w:t>revise  the Table 9-22a</w:t>
      </w:r>
      <w:ins w:id="4" w:author="Author">
        <w:r>
          <w:rPr>
            <w:b/>
            <w:i/>
            <w:iCs/>
            <w:color w:val="000000" w:themeColor="text1"/>
            <w:highlight w:val="yellow"/>
          </w:rPr>
          <w:t xml:space="preserve">  as follows:</w:t>
        </w:r>
      </w:ins>
    </w:p>
    <w:p w14:paraId="30287087" w14:textId="77777777" w:rsidR="006673E4" w:rsidRPr="006673E4" w:rsidRDefault="006673E4" w:rsidP="006673E4">
      <w:pPr>
        <w:pStyle w:val="BodyText"/>
        <w:kinsoku w:val="0"/>
        <w:overflowPunct w:val="0"/>
        <w:rPr>
          <w:rFonts w:eastAsiaTheme="minorEastAsia"/>
          <w:b/>
          <w:bCs/>
          <w:i/>
          <w:iCs/>
          <w:sz w:val="24"/>
          <w:szCs w:val="24"/>
          <w:lang w:val="en-US"/>
        </w:rPr>
      </w:pPr>
    </w:p>
    <w:p w14:paraId="1A71C170" w14:textId="77777777" w:rsidR="006673E4" w:rsidRDefault="006673E4" w:rsidP="006673E4">
      <w:pPr>
        <w:pStyle w:val="BodyText"/>
        <w:kinsoku w:val="0"/>
        <w:overflowPunct w:val="0"/>
        <w:spacing w:before="169"/>
        <w:ind w:left="313" w:right="450"/>
        <w:jc w:val="center"/>
        <w:rPr>
          <w:rFonts w:ascii="Arial" w:hAnsi="Arial" w:cs="Arial"/>
          <w:b/>
          <w:bCs/>
          <w:sz w:val="20"/>
        </w:rPr>
      </w:pPr>
      <w:bookmarkStart w:id="5" w:name="_bookmark0"/>
      <w:bookmarkEnd w:id="5"/>
      <w:r>
        <w:rPr>
          <w:rFonts w:ascii="Arial" w:hAnsi="Arial" w:cs="Arial"/>
          <w:b/>
          <w:bCs/>
        </w:rPr>
        <w:t>Table</w:t>
      </w:r>
      <w:r>
        <w:rPr>
          <w:rFonts w:ascii="Arial" w:hAnsi="Arial" w:cs="Arial"/>
          <w:b/>
          <w:bCs/>
          <w:spacing w:val="-6"/>
        </w:rPr>
        <w:t xml:space="preserve"> </w:t>
      </w:r>
      <w:r>
        <w:rPr>
          <w:rFonts w:ascii="Arial" w:hAnsi="Arial" w:cs="Arial"/>
          <w:b/>
          <w:bCs/>
        </w:rPr>
        <w:t>9-22a—Control</w:t>
      </w:r>
      <w:r>
        <w:rPr>
          <w:rFonts w:ascii="Arial" w:hAnsi="Arial" w:cs="Arial"/>
          <w:b/>
          <w:bCs/>
          <w:spacing w:val="-6"/>
        </w:rPr>
        <w:t xml:space="preserve"> </w:t>
      </w:r>
      <w:r>
        <w:rPr>
          <w:rFonts w:ascii="Arial" w:hAnsi="Arial" w:cs="Arial"/>
          <w:b/>
          <w:bCs/>
        </w:rPr>
        <w:t>ID</w:t>
      </w:r>
      <w:r>
        <w:rPr>
          <w:rFonts w:ascii="Arial" w:hAnsi="Arial" w:cs="Arial"/>
          <w:b/>
          <w:bCs/>
          <w:spacing w:val="-5"/>
        </w:rPr>
        <w:t xml:space="preserve"> </w:t>
      </w:r>
      <w:r>
        <w:rPr>
          <w:rFonts w:ascii="Arial" w:hAnsi="Arial" w:cs="Arial"/>
          <w:b/>
          <w:bCs/>
        </w:rPr>
        <w:t>subfield</w:t>
      </w:r>
      <w:r>
        <w:rPr>
          <w:rFonts w:ascii="Arial" w:hAnsi="Arial" w:cs="Arial"/>
          <w:b/>
          <w:bCs/>
          <w:spacing w:val="-6"/>
        </w:rPr>
        <w:t xml:space="preserve"> </w:t>
      </w:r>
      <w:r>
        <w:rPr>
          <w:rFonts w:ascii="Arial" w:hAnsi="Arial" w:cs="Arial"/>
          <w:b/>
          <w:bCs/>
        </w:rPr>
        <w:t>values</w:t>
      </w:r>
    </w:p>
    <w:p w14:paraId="1916A9BA" w14:textId="77777777" w:rsidR="006673E4" w:rsidRDefault="006673E4" w:rsidP="006673E4">
      <w:pPr>
        <w:pStyle w:val="BodyText"/>
        <w:kinsoku w:val="0"/>
        <w:overflowPunct w:val="0"/>
        <w:spacing w:before="10"/>
        <w:rPr>
          <w:rFonts w:ascii="Arial" w:hAnsi="Arial" w:cs="Arial"/>
          <w:b/>
          <w:bCs/>
          <w:sz w:val="21"/>
          <w:szCs w:val="21"/>
        </w:rPr>
      </w:pPr>
    </w:p>
    <w:tbl>
      <w:tblPr>
        <w:tblW w:w="0" w:type="auto"/>
        <w:tblInd w:w="408" w:type="dxa"/>
        <w:tblLayout w:type="fixed"/>
        <w:tblCellMar>
          <w:left w:w="0" w:type="dxa"/>
          <w:right w:w="0" w:type="dxa"/>
        </w:tblCellMar>
        <w:tblLook w:val="04A0" w:firstRow="1" w:lastRow="0" w:firstColumn="1" w:lastColumn="0" w:noHBand="0" w:noVBand="1"/>
      </w:tblPr>
      <w:tblGrid>
        <w:gridCol w:w="1000"/>
        <w:gridCol w:w="3000"/>
        <w:gridCol w:w="1500"/>
        <w:gridCol w:w="3001"/>
      </w:tblGrid>
      <w:tr w:rsidR="006673E4" w14:paraId="562DCA8E" w14:textId="77777777" w:rsidTr="006673E4">
        <w:trPr>
          <w:trHeight w:val="980"/>
        </w:trPr>
        <w:tc>
          <w:tcPr>
            <w:tcW w:w="1000" w:type="dxa"/>
            <w:tcBorders>
              <w:top w:val="single" w:sz="12" w:space="0" w:color="000000"/>
              <w:left w:val="single" w:sz="12" w:space="0" w:color="000000"/>
              <w:bottom w:val="single" w:sz="12" w:space="0" w:color="000000"/>
              <w:right w:val="single" w:sz="2" w:space="0" w:color="000000"/>
            </w:tcBorders>
          </w:tcPr>
          <w:p w14:paraId="1579F55A" w14:textId="77777777" w:rsidR="006673E4" w:rsidRDefault="006673E4">
            <w:pPr>
              <w:pStyle w:val="TableParagraph"/>
              <w:kinsoku w:val="0"/>
              <w:overflowPunct w:val="0"/>
              <w:spacing w:before="7" w:line="256" w:lineRule="auto"/>
              <w:rPr>
                <w:rFonts w:ascii="Arial" w:hAnsi="Arial" w:cs="Arial"/>
                <w:b/>
                <w:bCs/>
              </w:rPr>
            </w:pPr>
          </w:p>
          <w:p w14:paraId="02C63AB1" w14:textId="77777777" w:rsidR="006673E4" w:rsidRDefault="006673E4">
            <w:pPr>
              <w:pStyle w:val="TableParagraph"/>
              <w:kinsoku w:val="0"/>
              <w:overflowPunct w:val="0"/>
              <w:spacing w:before="1" w:line="228" w:lineRule="auto"/>
              <w:ind w:left="169" w:right="154" w:firstLine="27"/>
              <w:rPr>
                <w:b/>
                <w:bCs/>
                <w:spacing w:val="-1"/>
                <w:sz w:val="18"/>
                <w:szCs w:val="18"/>
              </w:rPr>
            </w:pPr>
            <w:r>
              <w:rPr>
                <w:b/>
                <w:bCs/>
                <w:sz w:val="18"/>
                <w:szCs w:val="18"/>
              </w:rPr>
              <w:t>Control</w:t>
            </w:r>
            <w:r>
              <w:rPr>
                <w:b/>
                <w:bCs/>
                <w:spacing w:val="-42"/>
                <w:sz w:val="18"/>
                <w:szCs w:val="18"/>
              </w:rPr>
              <w:t xml:space="preserve"> </w:t>
            </w:r>
            <w:r>
              <w:rPr>
                <w:b/>
                <w:bCs/>
                <w:spacing w:val="-1"/>
                <w:sz w:val="18"/>
                <w:szCs w:val="18"/>
              </w:rPr>
              <w:t>ID</w:t>
            </w:r>
            <w:r>
              <w:rPr>
                <w:b/>
                <w:bCs/>
                <w:spacing w:val="-9"/>
                <w:sz w:val="18"/>
                <w:szCs w:val="18"/>
              </w:rPr>
              <w:t xml:space="preserve"> </w:t>
            </w:r>
            <w:r>
              <w:rPr>
                <w:b/>
                <w:bCs/>
                <w:spacing w:val="-1"/>
                <w:sz w:val="18"/>
                <w:szCs w:val="18"/>
              </w:rPr>
              <w:t>value</w:t>
            </w:r>
          </w:p>
        </w:tc>
        <w:tc>
          <w:tcPr>
            <w:tcW w:w="3000" w:type="dxa"/>
            <w:tcBorders>
              <w:top w:val="single" w:sz="12" w:space="0" w:color="000000"/>
              <w:left w:val="single" w:sz="2" w:space="0" w:color="000000"/>
              <w:bottom w:val="single" w:sz="12" w:space="0" w:color="000000"/>
              <w:right w:val="single" w:sz="2" w:space="0" w:color="000000"/>
            </w:tcBorders>
          </w:tcPr>
          <w:p w14:paraId="09C6463C" w14:textId="77777777" w:rsidR="006673E4" w:rsidRDefault="006673E4">
            <w:pPr>
              <w:pStyle w:val="TableParagraph"/>
              <w:kinsoku w:val="0"/>
              <w:overflowPunct w:val="0"/>
              <w:spacing w:line="256" w:lineRule="auto"/>
              <w:rPr>
                <w:rFonts w:ascii="Arial" w:hAnsi="Arial" w:cs="Arial"/>
                <w:b/>
                <w:bCs/>
                <w:sz w:val="20"/>
                <w:szCs w:val="20"/>
              </w:rPr>
            </w:pPr>
          </w:p>
          <w:p w14:paraId="16812C8A" w14:textId="77777777" w:rsidR="006673E4" w:rsidRDefault="006673E4">
            <w:pPr>
              <w:pStyle w:val="TableParagraph"/>
              <w:kinsoku w:val="0"/>
              <w:overflowPunct w:val="0"/>
              <w:spacing w:before="147" w:line="256" w:lineRule="auto"/>
              <w:ind w:left="1104" w:right="1079"/>
              <w:jc w:val="center"/>
              <w:rPr>
                <w:b/>
                <w:bCs/>
                <w:sz w:val="18"/>
                <w:szCs w:val="18"/>
              </w:rPr>
            </w:pPr>
            <w:r>
              <w:rPr>
                <w:b/>
                <w:bCs/>
                <w:sz w:val="18"/>
                <w:szCs w:val="18"/>
              </w:rPr>
              <w:t>Meaning</w:t>
            </w:r>
          </w:p>
        </w:tc>
        <w:tc>
          <w:tcPr>
            <w:tcW w:w="1500" w:type="dxa"/>
            <w:tcBorders>
              <w:top w:val="single" w:sz="12" w:space="0" w:color="000000"/>
              <w:left w:val="single" w:sz="2" w:space="0" w:color="000000"/>
              <w:bottom w:val="single" w:sz="12" w:space="0" w:color="000000"/>
              <w:right w:val="single" w:sz="2" w:space="0" w:color="000000"/>
            </w:tcBorders>
            <w:hideMark/>
          </w:tcPr>
          <w:p w14:paraId="74967234" w14:textId="77777777" w:rsidR="006673E4" w:rsidRDefault="006673E4">
            <w:pPr>
              <w:pStyle w:val="TableParagraph"/>
              <w:kinsoku w:val="0"/>
              <w:overflowPunct w:val="0"/>
              <w:spacing w:before="82" w:line="230" w:lineRule="auto"/>
              <w:ind w:left="233" w:right="205" w:hanging="2"/>
              <w:jc w:val="center"/>
              <w:rPr>
                <w:b/>
                <w:bCs/>
                <w:sz w:val="18"/>
                <w:szCs w:val="18"/>
              </w:rPr>
            </w:pPr>
            <w:r>
              <w:rPr>
                <w:b/>
                <w:bCs/>
                <w:sz w:val="18"/>
                <w:szCs w:val="18"/>
              </w:rPr>
              <w:t>Length of the</w:t>
            </w:r>
            <w:r>
              <w:rPr>
                <w:b/>
                <w:bCs/>
                <w:spacing w:val="-42"/>
                <w:sz w:val="18"/>
                <w:szCs w:val="18"/>
              </w:rPr>
              <w:t xml:space="preserve"> </w:t>
            </w:r>
            <w:r>
              <w:rPr>
                <w:b/>
                <w:bCs/>
                <w:sz w:val="18"/>
                <w:szCs w:val="18"/>
              </w:rPr>
              <w:t>Control</w:t>
            </w:r>
            <w:r>
              <w:rPr>
                <w:b/>
                <w:bCs/>
                <w:spacing w:val="1"/>
                <w:sz w:val="18"/>
                <w:szCs w:val="18"/>
              </w:rPr>
              <w:t xml:space="preserve"> </w:t>
            </w:r>
            <w:r>
              <w:rPr>
                <w:b/>
                <w:bCs/>
                <w:sz w:val="18"/>
                <w:szCs w:val="18"/>
              </w:rPr>
              <w:t>Information</w:t>
            </w:r>
            <w:r>
              <w:rPr>
                <w:b/>
                <w:bCs/>
                <w:spacing w:val="1"/>
                <w:sz w:val="18"/>
                <w:szCs w:val="18"/>
              </w:rPr>
              <w:t xml:space="preserve"> </w:t>
            </w:r>
            <w:r>
              <w:rPr>
                <w:b/>
                <w:bCs/>
                <w:sz w:val="18"/>
                <w:szCs w:val="18"/>
              </w:rPr>
              <w:t>subfield</w:t>
            </w:r>
            <w:r>
              <w:rPr>
                <w:b/>
                <w:bCs/>
                <w:spacing w:val="-10"/>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4AA81BCE" w14:textId="77777777" w:rsidR="006673E4" w:rsidRDefault="006673E4">
            <w:pPr>
              <w:pStyle w:val="TableParagraph"/>
              <w:kinsoku w:val="0"/>
              <w:overflowPunct w:val="0"/>
              <w:spacing w:before="7" w:line="256" w:lineRule="auto"/>
              <w:rPr>
                <w:rFonts w:ascii="Arial" w:hAnsi="Arial" w:cs="Arial"/>
                <w:b/>
                <w:bCs/>
              </w:rPr>
            </w:pPr>
          </w:p>
          <w:p w14:paraId="2E3F8714" w14:textId="77777777" w:rsidR="006673E4" w:rsidRDefault="006673E4">
            <w:pPr>
              <w:pStyle w:val="TableParagraph"/>
              <w:kinsoku w:val="0"/>
              <w:overflowPunct w:val="0"/>
              <w:spacing w:before="1" w:line="228" w:lineRule="auto"/>
              <w:ind w:left="1205" w:hanging="1059"/>
              <w:rPr>
                <w:b/>
                <w:bCs/>
                <w:sz w:val="18"/>
                <w:szCs w:val="18"/>
              </w:rPr>
            </w:pPr>
            <w:r>
              <w:rPr>
                <w:b/>
                <w:bCs/>
                <w:spacing w:val="-1"/>
                <w:sz w:val="18"/>
                <w:szCs w:val="18"/>
              </w:rPr>
              <w:t>Content</w:t>
            </w:r>
            <w:r>
              <w:rPr>
                <w:b/>
                <w:bCs/>
                <w:spacing w:val="-10"/>
                <w:sz w:val="18"/>
                <w:szCs w:val="18"/>
              </w:rPr>
              <w:t xml:space="preserve"> </w:t>
            </w:r>
            <w:r>
              <w:rPr>
                <w:b/>
                <w:bCs/>
                <w:spacing w:val="-1"/>
                <w:sz w:val="18"/>
                <w:szCs w:val="18"/>
              </w:rPr>
              <w:t>of</w:t>
            </w:r>
            <w:r>
              <w:rPr>
                <w:b/>
                <w:bCs/>
                <w:spacing w:val="-10"/>
                <w:sz w:val="18"/>
                <w:szCs w:val="18"/>
              </w:rPr>
              <w:t xml:space="preserve"> </w:t>
            </w:r>
            <w:r>
              <w:rPr>
                <w:b/>
                <w:bCs/>
                <w:sz w:val="18"/>
                <w:szCs w:val="18"/>
              </w:rPr>
              <w:t>the</w:t>
            </w:r>
            <w:r>
              <w:rPr>
                <w:b/>
                <w:bCs/>
                <w:spacing w:val="-10"/>
                <w:sz w:val="18"/>
                <w:szCs w:val="18"/>
              </w:rPr>
              <w:t xml:space="preserve"> </w:t>
            </w:r>
            <w:r>
              <w:rPr>
                <w:b/>
                <w:bCs/>
                <w:sz w:val="18"/>
                <w:szCs w:val="18"/>
              </w:rPr>
              <w:t>Control</w:t>
            </w:r>
            <w:r>
              <w:rPr>
                <w:b/>
                <w:bCs/>
                <w:spacing w:val="-10"/>
                <w:sz w:val="18"/>
                <w:szCs w:val="18"/>
              </w:rPr>
              <w:t xml:space="preserve"> </w:t>
            </w:r>
            <w:r>
              <w:rPr>
                <w:b/>
                <w:bCs/>
                <w:sz w:val="18"/>
                <w:szCs w:val="18"/>
              </w:rPr>
              <w:t>Information</w:t>
            </w:r>
            <w:r>
              <w:rPr>
                <w:b/>
                <w:bCs/>
                <w:spacing w:val="-42"/>
                <w:sz w:val="18"/>
                <w:szCs w:val="18"/>
              </w:rPr>
              <w:t xml:space="preserve"> </w:t>
            </w:r>
            <w:r>
              <w:rPr>
                <w:b/>
                <w:bCs/>
                <w:sz w:val="18"/>
                <w:szCs w:val="18"/>
              </w:rPr>
              <w:t>subfield</w:t>
            </w:r>
          </w:p>
        </w:tc>
      </w:tr>
      <w:tr w:rsidR="006673E4" w14:paraId="4E7ED6E7" w14:textId="77777777" w:rsidTr="006673E4">
        <w:trPr>
          <w:trHeight w:val="311"/>
        </w:trPr>
        <w:tc>
          <w:tcPr>
            <w:tcW w:w="1000" w:type="dxa"/>
            <w:tcBorders>
              <w:top w:val="single" w:sz="12" w:space="0" w:color="000000"/>
              <w:left w:val="single" w:sz="12" w:space="0" w:color="000000"/>
              <w:bottom w:val="single" w:sz="2" w:space="0" w:color="000000"/>
              <w:right w:val="single" w:sz="2" w:space="0" w:color="000000"/>
            </w:tcBorders>
            <w:hideMark/>
          </w:tcPr>
          <w:p w14:paraId="35C07D95" w14:textId="77777777" w:rsidR="006673E4" w:rsidRDefault="006673E4">
            <w:pPr>
              <w:pStyle w:val="TableParagraph"/>
              <w:kinsoku w:val="0"/>
              <w:overflowPunct w:val="0"/>
              <w:spacing w:before="36" w:line="256" w:lineRule="auto"/>
              <w:ind w:right="438"/>
              <w:jc w:val="right"/>
              <w:rPr>
                <w:sz w:val="18"/>
                <w:szCs w:val="18"/>
              </w:rPr>
            </w:pPr>
            <w:r>
              <w:rPr>
                <w:sz w:val="18"/>
                <w:szCs w:val="18"/>
              </w:rPr>
              <w:t>0</w:t>
            </w:r>
          </w:p>
        </w:tc>
        <w:tc>
          <w:tcPr>
            <w:tcW w:w="3000" w:type="dxa"/>
            <w:tcBorders>
              <w:top w:val="single" w:sz="12" w:space="0" w:color="000000"/>
              <w:left w:val="single" w:sz="2" w:space="0" w:color="000000"/>
              <w:bottom w:val="single" w:sz="2" w:space="0" w:color="000000"/>
              <w:right w:val="single" w:sz="2" w:space="0" w:color="000000"/>
            </w:tcBorders>
            <w:hideMark/>
          </w:tcPr>
          <w:p w14:paraId="349E885C" w14:textId="77777777" w:rsidR="006673E4" w:rsidRDefault="006673E4">
            <w:pPr>
              <w:pStyle w:val="TableParagraph"/>
              <w:kinsoku w:val="0"/>
              <w:overflowPunct w:val="0"/>
              <w:spacing w:before="36" w:line="256" w:lineRule="auto"/>
              <w:ind w:left="130"/>
              <w:rPr>
                <w:sz w:val="18"/>
                <w:szCs w:val="18"/>
              </w:rPr>
            </w:pPr>
            <w:r>
              <w:rPr>
                <w:sz w:val="18"/>
                <w:szCs w:val="18"/>
              </w:rPr>
              <w:t>Triggered</w:t>
            </w:r>
            <w:r>
              <w:rPr>
                <w:spacing w:val="-10"/>
                <w:sz w:val="18"/>
                <w:szCs w:val="18"/>
              </w:rPr>
              <w:t xml:space="preserve"> </w:t>
            </w:r>
            <w:r>
              <w:rPr>
                <w:sz w:val="18"/>
                <w:szCs w:val="18"/>
              </w:rPr>
              <w:t>response</w:t>
            </w:r>
            <w:r>
              <w:rPr>
                <w:spacing w:val="-9"/>
                <w:sz w:val="18"/>
                <w:szCs w:val="18"/>
              </w:rPr>
              <w:t xml:space="preserve"> </w:t>
            </w:r>
            <w:r>
              <w:rPr>
                <w:sz w:val="18"/>
                <w:szCs w:val="18"/>
              </w:rPr>
              <w:t>scheduling</w:t>
            </w:r>
            <w:r>
              <w:rPr>
                <w:spacing w:val="-9"/>
                <w:sz w:val="18"/>
                <w:szCs w:val="18"/>
              </w:rPr>
              <w:t xml:space="preserve"> </w:t>
            </w:r>
            <w:r>
              <w:rPr>
                <w:sz w:val="18"/>
                <w:szCs w:val="18"/>
              </w:rPr>
              <w:t>(TRS)</w:t>
            </w:r>
          </w:p>
        </w:tc>
        <w:tc>
          <w:tcPr>
            <w:tcW w:w="1500" w:type="dxa"/>
            <w:tcBorders>
              <w:top w:val="single" w:sz="12" w:space="0" w:color="000000"/>
              <w:left w:val="single" w:sz="2" w:space="0" w:color="000000"/>
              <w:bottom w:val="single" w:sz="2" w:space="0" w:color="000000"/>
              <w:right w:val="single" w:sz="2" w:space="0" w:color="000000"/>
            </w:tcBorders>
            <w:hideMark/>
          </w:tcPr>
          <w:p w14:paraId="40E1F2FC" w14:textId="77777777" w:rsidR="006673E4" w:rsidRDefault="006673E4">
            <w:pPr>
              <w:pStyle w:val="TableParagraph"/>
              <w:kinsoku w:val="0"/>
              <w:overflowPunct w:val="0"/>
              <w:spacing w:before="36" w:line="256" w:lineRule="auto"/>
              <w:ind w:left="650" w:right="625"/>
              <w:jc w:val="center"/>
              <w:rPr>
                <w:sz w:val="18"/>
                <w:szCs w:val="18"/>
              </w:rPr>
            </w:pPr>
            <w:r>
              <w:rPr>
                <w:sz w:val="18"/>
                <w:szCs w:val="18"/>
              </w:rPr>
              <w:t>26</w:t>
            </w:r>
          </w:p>
        </w:tc>
        <w:tc>
          <w:tcPr>
            <w:tcW w:w="3001" w:type="dxa"/>
            <w:tcBorders>
              <w:top w:val="single" w:sz="12" w:space="0" w:color="000000"/>
              <w:left w:val="single" w:sz="2" w:space="0" w:color="000000"/>
              <w:bottom w:val="single" w:sz="2" w:space="0" w:color="000000"/>
              <w:right w:val="single" w:sz="12" w:space="0" w:color="000000"/>
            </w:tcBorders>
            <w:hideMark/>
          </w:tcPr>
          <w:p w14:paraId="373384EA" w14:textId="77777777" w:rsidR="006673E4" w:rsidRDefault="006673E4">
            <w:pPr>
              <w:pStyle w:val="TableParagraph"/>
              <w:kinsoku w:val="0"/>
              <w:overflowPunct w:val="0"/>
              <w:spacing w:before="36" w:line="256" w:lineRule="auto"/>
              <w:ind w:left="130"/>
              <w:rPr>
                <w:sz w:val="18"/>
                <w:szCs w:val="18"/>
              </w:rPr>
            </w:pPr>
            <w:r>
              <w:rPr>
                <w:sz w:val="18"/>
                <w:szCs w:val="18"/>
              </w:rPr>
              <w:t>See</w:t>
            </w:r>
            <w:r>
              <w:rPr>
                <w:spacing w:val="-2"/>
                <w:sz w:val="18"/>
                <w:szCs w:val="18"/>
              </w:rPr>
              <w:t xml:space="preserve"> </w:t>
            </w:r>
            <w:r>
              <w:rPr>
                <w:sz w:val="18"/>
                <w:szCs w:val="18"/>
              </w:rPr>
              <w:t>9.2.4.6a.1</w:t>
            </w:r>
            <w:r>
              <w:rPr>
                <w:spacing w:val="-1"/>
                <w:sz w:val="18"/>
                <w:szCs w:val="18"/>
              </w:rPr>
              <w:t xml:space="preserve"> </w:t>
            </w:r>
            <w:r>
              <w:rPr>
                <w:sz w:val="18"/>
                <w:szCs w:val="18"/>
              </w:rPr>
              <w:t>(TRS</w:t>
            </w:r>
            <w:r>
              <w:rPr>
                <w:spacing w:val="-1"/>
                <w:sz w:val="18"/>
                <w:szCs w:val="18"/>
              </w:rPr>
              <w:t xml:space="preserve"> </w:t>
            </w:r>
            <w:r>
              <w:rPr>
                <w:sz w:val="18"/>
                <w:szCs w:val="18"/>
              </w:rPr>
              <w:t>Control)</w:t>
            </w:r>
          </w:p>
        </w:tc>
      </w:tr>
      <w:tr w:rsidR="006673E4" w14:paraId="38E735A7"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73074A36" w14:textId="77777777" w:rsidR="006673E4" w:rsidRDefault="006673E4">
            <w:pPr>
              <w:pStyle w:val="TableParagraph"/>
              <w:kinsoku w:val="0"/>
              <w:overflowPunct w:val="0"/>
              <w:spacing w:before="49" w:line="256" w:lineRule="auto"/>
              <w:ind w:right="438"/>
              <w:jc w:val="right"/>
              <w:rPr>
                <w:sz w:val="18"/>
                <w:szCs w:val="18"/>
              </w:rPr>
            </w:pPr>
            <w:r>
              <w:rPr>
                <w:sz w:val="18"/>
                <w:szCs w:val="18"/>
              </w:rPr>
              <w:t>1</w:t>
            </w:r>
          </w:p>
        </w:tc>
        <w:tc>
          <w:tcPr>
            <w:tcW w:w="3000" w:type="dxa"/>
            <w:tcBorders>
              <w:top w:val="single" w:sz="2" w:space="0" w:color="000000"/>
              <w:left w:val="single" w:sz="2" w:space="0" w:color="000000"/>
              <w:bottom w:val="single" w:sz="2" w:space="0" w:color="000000"/>
              <w:right w:val="single" w:sz="2" w:space="0" w:color="000000"/>
            </w:tcBorders>
            <w:hideMark/>
          </w:tcPr>
          <w:p w14:paraId="79B6E1D7" w14:textId="77777777" w:rsidR="006673E4" w:rsidRDefault="006673E4">
            <w:pPr>
              <w:pStyle w:val="TableParagraph"/>
              <w:kinsoku w:val="0"/>
              <w:overflowPunct w:val="0"/>
              <w:spacing w:before="49" w:line="256" w:lineRule="auto"/>
              <w:ind w:left="130"/>
              <w:rPr>
                <w:sz w:val="18"/>
                <w:szCs w:val="18"/>
              </w:rPr>
            </w:pPr>
            <w:r>
              <w:rPr>
                <w:sz w:val="18"/>
                <w:szCs w:val="18"/>
              </w:rPr>
              <w:t>Operating</w:t>
            </w:r>
            <w:r>
              <w:rPr>
                <w:spacing w:val="-2"/>
                <w:sz w:val="18"/>
                <w:szCs w:val="18"/>
              </w:rPr>
              <w:t xml:space="preserve"> </w:t>
            </w:r>
            <w:r>
              <w:rPr>
                <w:sz w:val="18"/>
                <w:szCs w:val="18"/>
              </w:rPr>
              <w:t>mode</w:t>
            </w:r>
            <w:r>
              <w:rPr>
                <w:spacing w:val="-2"/>
                <w:sz w:val="18"/>
                <w:szCs w:val="18"/>
              </w:rPr>
              <w:t xml:space="preserve"> </w:t>
            </w:r>
            <w:r>
              <w:rPr>
                <w:sz w:val="18"/>
                <w:szCs w:val="18"/>
              </w:rPr>
              <w:t>(OM)</w:t>
            </w:r>
          </w:p>
        </w:tc>
        <w:tc>
          <w:tcPr>
            <w:tcW w:w="1500" w:type="dxa"/>
            <w:tcBorders>
              <w:top w:val="single" w:sz="2" w:space="0" w:color="000000"/>
              <w:left w:val="single" w:sz="2" w:space="0" w:color="000000"/>
              <w:bottom w:val="single" w:sz="2" w:space="0" w:color="000000"/>
              <w:right w:val="single" w:sz="2" w:space="0" w:color="000000"/>
            </w:tcBorders>
            <w:hideMark/>
          </w:tcPr>
          <w:p w14:paraId="7802E86B" w14:textId="77777777" w:rsidR="006673E4" w:rsidRDefault="006673E4">
            <w:pPr>
              <w:pStyle w:val="TableParagraph"/>
              <w:kinsoku w:val="0"/>
              <w:overflowPunct w:val="0"/>
              <w:spacing w:before="49" w:line="256" w:lineRule="auto"/>
              <w:ind w:left="650" w:right="625"/>
              <w:jc w:val="center"/>
              <w:rPr>
                <w:sz w:val="18"/>
                <w:szCs w:val="18"/>
              </w:rPr>
            </w:pPr>
            <w:r>
              <w:rPr>
                <w:sz w:val="18"/>
                <w:szCs w:val="18"/>
              </w:rPr>
              <w:t>12</w:t>
            </w:r>
          </w:p>
        </w:tc>
        <w:tc>
          <w:tcPr>
            <w:tcW w:w="3001" w:type="dxa"/>
            <w:tcBorders>
              <w:top w:val="single" w:sz="2" w:space="0" w:color="000000"/>
              <w:left w:val="single" w:sz="2" w:space="0" w:color="000000"/>
              <w:bottom w:val="single" w:sz="2" w:space="0" w:color="000000"/>
              <w:right w:val="single" w:sz="12" w:space="0" w:color="000000"/>
            </w:tcBorders>
            <w:hideMark/>
          </w:tcPr>
          <w:p w14:paraId="229B3FB1" w14:textId="77777777" w:rsidR="006673E4" w:rsidRDefault="006673E4">
            <w:pPr>
              <w:pStyle w:val="TableParagraph"/>
              <w:kinsoku w:val="0"/>
              <w:overflowPunct w:val="0"/>
              <w:spacing w:before="49" w:line="256" w:lineRule="auto"/>
              <w:ind w:left="130"/>
              <w:rPr>
                <w:sz w:val="18"/>
                <w:szCs w:val="18"/>
              </w:rPr>
            </w:pPr>
            <w:r>
              <w:rPr>
                <w:sz w:val="18"/>
                <w:szCs w:val="18"/>
              </w:rPr>
              <w:t>See</w:t>
            </w:r>
            <w:r>
              <w:rPr>
                <w:spacing w:val="-6"/>
                <w:sz w:val="18"/>
                <w:szCs w:val="18"/>
              </w:rPr>
              <w:t xml:space="preserve"> </w:t>
            </w:r>
            <w:r>
              <w:rPr>
                <w:sz w:val="18"/>
                <w:szCs w:val="18"/>
              </w:rPr>
              <w:t>9.2.4.6a.2</w:t>
            </w:r>
            <w:r>
              <w:rPr>
                <w:spacing w:val="-5"/>
                <w:sz w:val="18"/>
                <w:szCs w:val="18"/>
              </w:rPr>
              <w:t xml:space="preserve"> </w:t>
            </w:r>
            <w:r>
              <w:rPr>
                <w:sz w:val="18"/>
                <w:szCs w:val="18"/>
              </w:rPr>
              <w:t>(OM</w:t>
            </w:r>
            <w:r>
              <w:rPr>
                <w:spacing w:val="-5"/>
                <w:sz w:val="18"/>
                <w:szCs w:val="18"/>
              </w:rPr>
              <w:t xml:space="preserve"> </w:t>
            </w:r>
            <w:r>
              <w:rPr>
                <w:sz w:val="18"/>
                <w:szCs w:val="18"/>
              </w:rPr>
              <w:t>Control)</w:t>
            </w:r>
          </w:p>
        </w:tc>
      </w:tr>
      <w:tr w:rsidR="006673E4" w14:paraId="3F54992D"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19022508" w14:textId="77777777" w:rsidR="006673E4" w:rsidRDefault="006673E4">
            <w:pPr>
              <w:pStyle w:val="TableParagraph"/>
              <w:kinsoku w:val="0"/>
              <w:overflowPunct w:val="0"/>
              <w:spacing w:before="49" w:line="256" w:lineRule="auto"/>
              <w:ind w:right="438"/>
              <w:jc w:val="right"/>
              <w:rPr>
                <w:sz w:val="18"/>
                <w:szCs w:val="18"/>
              </w:rPr>
            </w:pPr>
            <w:r>
              <w:rPr>
                <w:sz w:val="18"/>
                <w:szCs w:val="18"/>
              </w:rPr>
              <w:t>2</w:t>
            </w:r>
          </w:p>
        </w:tc>
        <w:tc>
          <w:tcPr>
            <w:tcW w:w="3000" w:type="dxa"/>
            <w:tcBorders>
              <w:top w:val="single" w:sz="2" w:space="0" w:color="000000"/>
              <w:left w:val="single" w:sz="2" w:space="0" w:color="000000"/>
              <w:bottom w:val="single" w:sz="2" w:space="0" w:color="000000"/>
              <w:right w:val="single" w:sz="2" w:space="0" w:color="000000"/>
            </w:tcBorders>
            <w:hideMark/>
          </w:tcPr>
          <w:p w14:paraId="025363D3" w14:textId="77777777" w:rsidR="006673E4" w:rsidRDefault="006673E4">
            <w:pPr>
              <w:pStyle w:val="TableParagraph"/>
              <w:kinsoku w:val="0"/>
              <w:overflowPunct w:val="0"/>
              <w:spacing w:before="49" w:line="256" w:lineRule="auto"/>
              <w:ind w:left="130"/>
              <w:rPr>
                <w:sz w:val="18"/>
                <w:szCs w:val="18"/>
              </w:rPr>
            </w:pPr>
            <w:r>
              <w:rPr>
                <w:sz w:val="18"/>
                <w:szCs w:val="18"/>
              </w:rPr>
              <w:t>HE</w:t>
            </w:r>
            <w:r>
              <w:rPr>
                <w:spacing w:val="-5"/>
                <w:sz w:val="18"/>
                <w:szCs w:val="18"/>
              </w:rPr>
              <w:t xml:space="preserve"> </w:t>
            </w:r>
            <w:proofErr w:type="gramStart"/>
            <w:r>
              <w:rPr>
                <w:sz w:val="18"/>
                <w:szCs w:val="18"/>
              </w:rPr>
              <w:t>link</w:t>
            </w:r>
            <w:proofErr w:type="gramEnd"/>
            <w:r>
              <w:rPr>
                <w:spacing w:val="-5"/>
                <w:sz w:val="18"/>
                <w:szCs w:val="18"/>
              </w:rPr>
              <w:t xml:space="preserve"> </w:t>
            </w:r>
            <w:r>
              <w:rPr>
                <w:sz w:val="18"/>
                <w:szCs w:val="18"/>
              </w:rPr>
              <w:t>adaptation</w:t>
            </w:r>
            <w:r>
              <w:rPr>
                <w:spacing w:val="-4"/>
                <w:sz w:val="18"/>
                <w:szCs w:val="18"/>
              </w:rPr>
              <w:t xml:space="preserve"> </w:t>
            </w:r>
            <w:r>
              <w:rPr>
                <w:sz w:val="18"/>
                <w:szCs w:val="18"/>
              </w:rPr>
              <w:t>(HLA)</w:t>
            </w:r>
          </w:p>
        </w:tc>
        <w:tc>
          <w:tcPr>
            <w:tcW w:w="1500" w:type="dxa"/>
            <w:tcBorders>
              <w:top w:val="single" w:sz="2" w:space="0" w:color="000000"/>
              <w:left w:val="single" w:sz="2" w:space="0" w:color="000000"/>
              <w:bottom w:val="single" w:sz="2" w:space="0" w:color="000000"/>
              <w:right w:val="single" w:sz="2" w:space="0" w:color="000000"/>
            </w:tcBorders>
            <w:hideMark/>
          </w:tcPr>
          <w:p w14:paraId="542946CE" w14:textId="77777777" w:rsidR="006673E4" w:rsidRDefault="006673E4">
            <w:pPr>
              <w:pStyle w:val="TableParagraph"/>
              <w:kinsoku w:val="0"/>
              <w:overflowPunct w:val="0"/>
              <w:spacing w:before="49" w:line="256" w:lineRule="auto"/>
              <w:ind w:left="650" w:right="625"/>
              <w:jc w:val="center"/>
              <w:rPr>
                <w:sz w:val="18"/>
                <w:szCs w:val="18"/>
              </w:rPr>
            </w:pPr>
            <w:r>
              <w:rPr>
                <w:sz w:val="18"/>
                <w:szCs w:val="18"/>
              </w:rPr>
              <w:t>26</w:t>
            </w:r>
          </w:p>
        </w:tc>
        <w:tc>
          <w:tcPr>
            <w:tcW w:w="3001" w:type="dxa"/>
            <w:tcBorders>
              <w:top w:val="single" w:sz="2" w:space="0" w:color="000000"/>
              <w:left w:val="single" w:sz="2" w:space="0" w:color="000000"/>
              <w:bottom w:val="single" w:sz="2" w:space="0" w:color="000000"/>
              <w:right w:val="single" w:sz="12" w:space="0" w:color="000000"/>
            </w:tcBorders>
            <w:hideMark/>
          </w:tcPr>
          <w:p w14:paraId="4E8E2CAC" w14:textId="77777777" w:rsidR="006673E4" w:rsidRDefault="006673E4">
            <w:pPr>
              <w:pStyle w:val="TableParagraph"/>
              <w:kinsoku w:val="0"/>
              <w:overflowPunct w:val="0"/>
              <w:spacing w:before="49" w:line="256" w:lineRule="auto"/>
              <w:ind w:left="130"/>
              <w:rPr>
                <w:sz w:val="18"/>
                <w:szCs w:val="18"/>
              </w:rPr>
            </w:pPr>
            <w:r>
              <w:rPr>
                <w:sz w:val="18"/>
                <w:szCs w:val="18"/>
              </w:rPr>
              <w:t>See</w:t>
            </w:r>
            <w:r>
              <w:rPr>
                <w:spacing w:val="-6"/>
                <w:sz w:val="18"/>
                <w:szCs w:val="18"/>
              </w:rPr>
              <w:t xml:space="preserve"> </w:t>
            </w:r>
            <w:r>
              <w:rPr>
                <w:sz w:val="18"/>
                <w:szCs w:val="18"/>
              </w:rPr>
              <w:t>9.2.4.6a.3</w:t>
            </w:r>
            <w:r>
              <w:rPr>
                <w:spacing w:val="-6"/>
                <w:sz w:val="18"/>
                <w:szCs w:val="18"/>
              </w:rPr>
              <w:t xml:space="preserve"> </w:t>
            </w:r>
            <w:r>
              <w:rPr>
                <w:sz w:val="18"/>
                <w:szCs w:val="18"/>
              </w:rPr>
              <w:t>(HLA</w:t>
            </w:r>
            <w:r>
              <w:rPr>
                <w:spacing w:val="-5"/>
                <w:sz w:val="18"/>
                <w:szCs w:val="18"/>
              </w:rPr>
              <w:t xml:space="preserve"> </w:t>
            </w:r>
            <w:r>
              <w:rPr>
                <w:sz w:val="18"/>
                <w:szCs w:val="18"/>
              </w:rPr>
              <w:t>Control)</w:t>
            </w:r>
          </w:p>
        </w:tc>
      </w:tr>
      <w:tr w:rsidR="006673E4" w14:paraId="1420A7C7"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2B853342" w14:textId="77777777" w:rsidR="006673E4" w:rsidRDefault="006673E4">
            <w:pPr>
              <w:pStyle w:val="TableParagraph"/>
              <w:kinsoku w:val="0"/>
              <w:overflowPunct w:val="0"/>
              <w:spacing w:before="49" w:line="256" w:lineRule="auto"/>
              <w:ind w:right="438"/>
              <w:jc w:val="right"/>
              <w:rPr>
                <w:sz w:val="18"/>
                <w:szCs w:val="18"/>
              </w:rPr>
            </w:pPr>
            <w:r>
              <w:rPr>
                <w:sz w:val="18"/>
                <w:szCs w:val="18"/>
              </w:rPr>
              <w:t>3</w:t>
            </w:r>
          </w:p>
        </w:tc>
        <w:tc>
          <w:tcPr>
            <w:tcW w:w="3000" w:type="dxa"/>
            <w:tcBorders>
              <w:top w:val="single" w:sz="2" w:space="0" w:color="000000"/>
              <w:left w:val="single" w:sz="2" w:space="0" w:color="000000"/>
              <w:bottom w:val="single" w:sz="2" w:space="0" w:color="000000"/>
              <w:right w:val="single" w:sz="2" w:space="0" w:color="000000"/>
            </w:tcBorders>
            <w:hideMark/>
          </w:tcPr>
          <w:p w14:paraId="300C31A3" w14:textId="77777777" w:rsidR="006673E4" w:rsidRDefault="006673E4">
            <w:pPr>
              <w:pStyle w:val="TableParagraph"/>
              <w:kinsoku w:val="0"/>
              <w:overflowPunct w:val="0"/>
              <w:spacing w:before="49" w:line="256" w:lineRule="auto"/>
              <w:ind w:left="130"/>
              <w:rPr>
                <w:sz w:val="18"/>
                <w:szCs w:val="18"/>
              </w:rPr>
            </w:pPr>
            <w:r>
              <w:rPr>
                <w:sz w:val="18"/>
                <w:szCs w:val="18"/>
              </w:rPr>
              <w:t>Buffer</w:t>
            </w:r>
            <w:r>
              <w:rPr>
                <w:spacing w:val="-7"/>
                <w:sz w:val="18"/>
                <w:szCs w:val="18"/>
              </w:rPr>
              <w:t xml:space="preserve"> </w:t>
            </w:r>
            <w:r>
              <w:rPr>
                <w:sz w:val="18"/>
                <w:szCs w:val="18"/>
              </w:rPr>
              <w:t>status</w:t>
            </w:r>
            <w:r>
              <w:rPr>
                <w:spacing w:val="-5"/>
                <w:sz w:val="18"/>
                <w:szCs w:val="18"/>
              </w:rPr>
              <w:t xml:space="preserve"> </w:t>
            </w:r>
            <w:r>
              <w:rPr>
                <w:sz w:val="18"/>
                <w:szCs w:val="18"/>
              </w:rPr>
              <w:t>report</w:t>
            </w:r>
            <w:r>
              <w:rPr>
                <w:spacing w:val="-6"/>
                <w:sz w:val="18"/>
                <w:szCs w:val="18"/>
              </w:rPr>
              <w:t xml:space="preserve"> </w:t>
            </w:r>
            <w:r>
              <w:rPr>
                <w:sz w:val="18"/>
                <w:szCs w:val="18"/>
              </w:rPr>
              <w:t>(BSR)</w:t>
            </w:r>
          </w:p>
        </w:tc>
        <w:tc>
          <w:tcPr>
            <w:tcW w:w="1500" w:type="dxa"/>
            <w:tcBorders>
              <w:top w:val="single" w:sz="2" w:space="0" w:color="000000"/>
              <w:left w:val="single" w:sz="2" w:space="0" w:color="000000"/>
              <w:bottom w:val="single" w:sz="2" w:space="0" w:color="000000"/>
              <w:right w:val="single" w:sz="2" w:space="0" w:color="000000"/>
            </w:tcBorders>
            <w:hideMark/>
          </w:tcPr>
          <w:p w14:paraId="5ED8F8B4" w14:textId="77777777" w:rsidR="006673E4" w:rsidRDefault="006673E4">
            <w:pPr>
              <w:pStyle w:val="TableParagraph"/>
              <w:kinsoku w:val="0"/>
              <w:overflowPunct w:val="0"/>
              <w:spacing w:before="49" w:line="256" w:lineRule="auto"/>
              <w:ind w:left="650" w:right="625"/>
              <w:jc w:val="center"/>
              <w:rPr>
                <w:sz w:val="18"/>
                <w:szCs w:val="18"/>
              </w:rPr>
            </w:pPr>
            <w:r>
              <w:rPr>
                <w:sz w:val="18"/>
                <w:szCs w:val="18"/>
              </w:rPr>
              <w:t>26</w:t>
            </w:r>
          </w:p>
        </w:tc>
        <w:tc>
          <w:tcPr>
            <w:tcW w:w="3001" w:type="dxa"/>
            <w:tcBorders>
              <w:top w:val="single" w:sz="2" w:space="0" w:color="000000"/>
              <w:left w:val="single" w:sz="2" w:space="0" w:color="000000"/>
              <w:bottom w:val="single" w:sz="2" w:space="0" w:color="000000"/>
              <w:right w:val="single" w:sz="12" w:space="0" w:color="000000"/>
            </w:tcBorders>
            <w:hideMark/>
          </w:tcPr>
          <w:p w14:paraId="44C9FDF6" w14:textId="77777777" w:rsidR="006673E4" w:rsidRDefault="006673E4">
            <w:pPr>
              <w:pStyle w:val="TableParagraph"/>
              <w:kinsoku w:val="0"/>
              <w:overflowPunct w:val="0"/>
              <w:spacing w:before="49" w:line="256" w:lineRule="auto"/>
              <w:ind w:left="130"/>
              <w:rPr>
                <w:sz w:val="18"/>
                <w:szCs w:val="18"/>
              </w:rPr>
            </w:pPr>
            <w:r>
              <w:rPr>
                <w:sz w:val="18"/>
                <w:szCs w:val="18"/>
              </w:rPr>
              <w:t>See</w:t>
            </w:r>
            <w:r>
              <w:rPr>
                <w:spacing w:val="-3"/>
                <w:sz w:val="18"/>
                <w:szCs w:val="18"/>
              </w:rPr>
              <w:t xml:space="preserve"> </w:t>
            </w:r>
            <w:r>
              <w:rPr>
                <w:sz w:val="18"/>
                <w:szCs w:val="18"/>
              </w:rPr>
              <w:t>9.2.4.6a.4</w:t>
            </w:r>
            <w:r>
              <w:rPr>
                <w:spacing w:val="-1"/>
                <w:sz w:val="18"/>
                <w:szCs w:val="18"/>
              </w:rPr>
              <w:t xml:space="preserve"> </w:t>
            </w:r>
            <w:r>
              <w:rPr>
                <w:sz w:val="18"/>
                <w:szCs w:val="18"/>
              </w:rPr>
              <w:t>(BSR</w:t>
            </w:r>
            <w:r>
              <w:rPr>
                <w:spacing w:val="-2"/>
                <w:sz w:val="18"/>
                <w:szCs w:val="18"/>
              </w:rPr>
              <w:t xml:space="preserve"> </w:t>
            </w:r>
            <w:r>
              <w:rPr>
                <w:sz w:val="18"/>
                <w:szCs w:val="18"/>
              </w:rPr>
              <w:t>Control)</w:t>
            </w:r>
          </w:p>
        </w:tc>
      </w:tr>
      <w:tr w:rsidR="006673E4" w14:paraId="5E95979F"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43D135DD" w14:textId="77777777" w:rsidR="006673E4" w:rsidRDefault="006673E4">
            <w:pPr>
              <w:pStyle w:val="TableParagraph"/>
              <w:kinsoku w:val="0"/>
              <w:overflowPunct w:val="0"/>
              <w:spacing w:before="49" w:line="256" w:lineRule="auto"/>
              <w:ind w:right="438"/>
              <w:jc w:val="right"/>
              <w:rPr>
                <w:sz w:val="18"/>
                <w:szCs w:val="18"/>
              </w:rPr>
            </w:pPr>
            <w:r>
              <w:rPr>
                <w:sz w:val="18"/>
                <w:szCs w:val="18"/>
              </w:rPr>
              <w:t>4</w:t>
            </w:r>
          </w:p>
        </w:tc>
        <w:tc>
          <w:tcPr>
            <w:tcW w:w="3000" w:type="dxa"/>
            <w:tcBorders>
              <w:top w:val="single" w:sz="2" w:space="0" w:color="000000"/>
              <w:left w:val="single" w:sz="2" w:space="0" w:color="000000"/>
              <w:bottom w:val="single" w:sz="2" w:space="0" w:color="000000"/>
              <w:right w:val="single" w:sz="2" w:space="0" w:color="000000"/>
            </w:tcBorders>
            <w:hideMark/>
          </w:tcPr>
          <w:p w14:paraId="4C0C3E72" w14:textId="77777777" w:rsidR="006673E4" w:rsidRDefault="006673E4">
            <w:pPr>
              <w:pStyle w:val="TableParagraph"/>
              <w:kinsoku w:val="0"/>
              <w:overflowPunct w:val="0"/>
              <w:spacing w:before="49" w:line="256" w:lineRule="auto"/>
              <w:ind w:left="130"/>
              <w:rPr>
                <w:sz w:val="18"/>
                <w:szCs w:val="18"/>
              </w:rPr>
            </w:pPr>
            <w:r>
              <w:rPr>
                <w:sz w:val="18"/>
                <w:szCs w:val="18"/>
              </w:rPr>
              <w:t>UL</w:t>
            </w:r>
            <w:r>
              <w:rPr>
                <w:spacing w:val="-5"/>
                <w:sz w:val="18"/>
                <w:szCs w:val="18"/>
              </w:rPr>
              <w:t xml:space="preserve"> </w:t>
            </w:r>
            <w:r>
              <w:rPr>
                <w:sz w:val="18"/>
                <w:szCs w:val="18"/>
              </w:rPr>
              <w:t>power</w:t>
            </w:r>
            <w:r>
              <w:rPr>
                <w:spacing w:val="-5"/>
                <w:sz w:val="18"/>
                <w:szCs w:val="18"/>
              </w:rPr>
              <w:t xml:space="preserve"> </w:t>
            </w:r>
            <w:r>
              <w:rPr>
                <w:sz w:val="18"/>
                <w:szCs w:val="18"/>
              </w:rPr>
              <w:t>headroom</w:t>
            </w:r>
            <w:r>
              <w:rPr>
                <w:spacing w:val="-4"/>
                <w:sz w:val="18"/>
                <w:szCs w:val="18"/>
              </w:rPr>
              <w:t xml:space="preserve"> </w:t>
            </w:r>
            <w:r>
              <w:rPr>
                <w:sz w:val="18"/>
                <w:szCs w:val="18"/>
              </w:rPr>
              <w:t>(UPH)</w:t>
            </w:r>
          </w:p>
        </w:tc>
        <w:tc>
          <w:tcPr>
            <w:tcW w:w="1500" w:type="dxa"/>
            <w:tcBorders>
              <w:top w:val="single" w:sz="2" w:space="0" w:color="000000"/>
              <w:left w:val="single" w:sz="2" w:space="0" w:color="000000"/>
              <w:bottom w:val="single" w:sz="2" w:space="0" w:color="000000"/>
              <w:right w:val="single" w:sz="2" w:space="0" w:color="000000"/>
            </w:tcBorders>
            <w:hideMark/>
          </w:tcPr>
          <w:p w14:paraId="0CC4691E" w14:textId="77777777" w:rsidR="006673E4" w:rsidRDefault="006673E4">
            <w:pPr>
              <w:pStyle w:val="TableParagraph"/>
              <w:kinsoku w:val="0"/>
              <w:overflowPunct w:val="0"/>
              <w:spacing w:before="49" w:line="256" w:lineRule="auto"/>
              <w:ind w:left="24"/>
              <w:jc w:val="center"/>
              <w:rPr>
                <w:sz w:val="18"/>
                <w:szCs w:val="18"/>
              </w:rPr>
            </w:pPr>
            <w:r>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hideMark/>
          </w:tcPr>
          <w:p w14:paraId="6601653C" w14:textId="77777777" w:rsidR="006673E4" w:rsidRDefault="006673E4">
            <w:pPr>
              <w:pStyle w:val="TableParagraph"/>
              <w:kinsoku w:val="0"/>
              <w:overflowPunct w:val="0"/>
              <w:spacing w:before="49" w:line="256" w:lineRule="auto"/>
              <w:ind w:left="130"/>
              <w:rPr>
                <w:sz w:val="18"/>
                <w:szCs w:val="18"/>
              </w:rPr>
            </w:pPr>
            <w:r>
              <w:rPr>
                <w:sz w:val="18"/>
                <w:szCs w:val="18"/>
              </w:rPr>
              <w:t>See</w:t>
            </w:r>
            <w:r>
              <w:rPr>
                <w:spacing w:val="-7"/>
                <w:sz w:val="18"/>
                <w:szCs w:val="18"/>
              </w:rPr>
              <w:t xml:space="preserve"> </w:t>
            </w:r>
            <w:r>
              <w:rPr>
                <w:sz w:val="18"/>
                <w:szCs w:val="18"/>
              </w:rPr>
              <w:t>9.2.4.6a.5</w:t>
            </w:r>
            <w:r>
              <w:rPr>
                <w:spacing w:val="-5"/>
                <w:sz w:val="18"/>
                <w:szCs w:val="18"/>
              </w:rPr>
              <w:t xml:space="preserve"> </w:t>
            </w:r>
            <w:r>
              <w:rPr>
                <w:sz w:val="18"/>
                <w:szCs w:val="18"/>
              </w:rPr>
              <w:t>(UPH</w:t>
            </w:r>
            <w:r>
              <w:rPr>
                <w:spacing w:val="-5"/>
                <w:sz w:val="18"/>
                <w:szCs w:val="18"/>
              </w:rPr>
              <w:t xml:space="preserve"> </w:t>
            </w:r>
            <w:r>
              <w:rPr>
                <w:sz w:val="18"/>
                <w:szCs w:val="18"/>
              </w:rPr>
              <w:t>Control)</w:t>
            </w:r>
          </w:p>
        </w:tc>
      </w:tr>
      <w:tr w:rsidR="006673E4" w14:paraId="0FD16D33"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2BE68D06" w14:textId="77777777" w:rsidR="006673E4" w:rsidRDefault="006673E4">
            <w:pPr>
              <w:pStyle w:val="TableParagraph"/>
              <w:kinsoku w:val="0"/>
              <w:overflowPunct w:val="0"/>
              <w:spacing w:before="49" w:line="256" w:lineRule="auto"/>
              <w:ind w:right="438"/>
              <w:jc w:val="right"/>
              <w:rPr>
                <w:sz w:val="18"/>
                <w:szCs w:val="18"/>
              </w:rPr>
            </w:pPr>
            <w:r>
              <w:rPr>
                <w:sz w:val="18"/>
                <w:szCs w:val="18"/>
              </w:rPr>
              <w:t>5</w:t>
            </w:r>
          </w:p>
        </w:tc>
        <w:tc>
          <w:tcPr>
            <w:tcW w:w="3000" w:type="dxa"/>
            <w:tcBorders>
              <w:top w:val="single" w:sz="2" w:space="0" w:color="000000"/>
              <w:left w:val="single" w:sz="2" w:space="0" w:color="000000"/>
              <w:bottom w:val="single" w:sz="2" w:space="0" w:color="000000"/>
              <w:right w:val="single" w:sz="2" w:space="0" w:color="000000"/>
            </w:tcBorders>
            <w:hideMark/>
          </w:tcPr>
          <w:p w14:paraId="46BCE5FD" w14:textId="77777777" w:rsidR="006673E4" w:rsidRDefault="006673E4">
            <w:pPr>
              <w:pStyle w:val="TableParagraph"/>
              <w:kinsoku w:val="0"/>
              <w:overflowPunct w:val="0"/>
              <w:spacing w:before="49" w:line="256" w:lineRule="auto"/>
              <w:ind w:left="130"/>
              <w:rPr>
                <w:sz w:val="18"/>
                <w:szCs w:val="18"/>
              </w:rPr>
            </w:pPr>
            <w:r>
              <w:rPr>
                <w:sz w:val="18"/>
                <w:szCs w:val="18"/>
              </w:rPr>
              <w:t>Bandwidth</w:t>
            </w:r>
            <w:r>
              <w:rPr>
                <w:spacing w:val="-2"/>
                <w:sz w:val="18"/>
                <w:szCs w:val="18"/>
              </w:rPr>
              <w:t xml:space="preserve"> </w:t>
            </w:r>
            <w:r>
              <w:rPr>
                <w:sz w:val="18"/>
                <w:szCs w:val="18"/>
              </w:rPr>
              <w:t>query</w:t>
            </w:r>
            <w:r>
              <w:rPr>
                <w:spacing w:val="-2"/>
                <w:sz w:val="18"/>
                <w:szCs w:val="18"/>
              </w:rPr>
              <w:t xml:space="preserve"> </w:t>
            </w:r>
            <w:r>
              <w:rPr>
                <w:sz w:val="18"/>
                <w:szCs w:val="18"/>
              </w:rPr>
              <w:t>report</w:t>
            </w:r>
            <w:r>
              <w:rPr>
                <w:spacing w:val="-2"/>
                <w:sz w:val="18"/>
                <w:szCs w:val="18"/>
              </w:rPr>
              <w:t xml:space="preserve"> </w:t>
            </w:r>
            <w:r>
              <w:rPr>
                <w:sz w:val="18"/>
                <w:szCs w:val="18"/>
              </w:rPr>
              <w:t>(BQR)</w:t>
            </w:r>
          </w:p>
        </w:tc>
        <w:tc>
          <w:tcPr>
            <w:tcW w:w="1500" w:type="dxa"/>
            <w:tcBorders>
              <w:top w:val="single" w:sz="2" w:space="0" w:color="000000"/>
              <w:left w:val="single" w:sz="2" w:space="0" w:color="000000"/>
              <w:bottom w:val="single" w:sz="2" w:space="0" w:color="000000"/>
              <w:right w:val="single" w:sz="2" w:space="0" w:color="000000"/>
            </w:tcBorders>
            <w:hideMark/>
          </w:tcPr>
          <w:p w14:paraId="57CFE756" w14:textId="77777777" w:rsidR="006673E4" w:rsidRDefault="006673E4">
            <w:pPr>
              <w:pStyle w:val="TableParagraph"/>
              <w:kinsoku w:val="0"/>
              <w:overflowPunct w:val="0"/>
              <w:spacing w:before="49" w:line="256" w:lineRule="auto"/>
              <w:ind w:left="650" w:right="625"/>
              <w:jc w:val="center"/>
              <w:rPr>
                <w:sz w:val="18"/>
                <w:szCs w:val="18"/>
              </w:rPr>
            </w:pPr>
            <w:r>
              <w:rPr>
                <w:sz w:val="18"/>
                <w:szCs w:val="18"/>
              </w:rPr>
              <w:t>10</w:t>
            </w:r>
          </w:p>
        </w:tc>
        <w:tc>
          <w:tcPr>
            <w:tcW w:w="3001" w:type="dxa"/>
            <w:tcBorders>
              <w:top w:val="single" w:sz="2" w:space="0" w:color="000000"/>
              <w:left w:val="single" w:sz="2" w:space="0" w:color="000000"/>
              <w:bottom w:val="single" w:sz="2" w:space="0" w:color="000000"/>
              <w:right w:val="single" w:sz="12" w:space="0" w:color="000000"/>
            </w:tcBorders>
            <w:hideMark/>
          </w:tcPr>
          <w:p w14:paraId="5DEAB292" w14:textId="77777777" w:rsidR="006673E4" w:rsidRDefault="006673E4">
            <w:pPr>
              <w:pStyle w:val="TableParagraph"/>
              <w:kinsoku w:val="0"/>
              <w:overflowPunct w:val="0"/>
              <w:spacing w:before="49" w:line="256" w:lineRule="auto"/>
              <w:ind w:left="130"/>
              <w:rPr>
                <w:sz w:val="18"/>
                <w:szCs w:val="18"/>
              </w:rPr>
            </w:pPr>
            <w:r>
              <w:rPr>
                <w:sz w:val="18"/>
                <w:szCs w:val="18"/>
              </w:rPr>
              <w:t>See</w:t>
            </w:r>
            <w:r>
              <w:rPr>
                <w:spacing w:val="-3"/>
                <w:sz w:val="18"/>
                <w:szCs w:val="18"/>
              </w:rPr>
              <w:t xml:space="preserve"> </w:t>
            </w:r>
            <w:r>
              <w:rPr>
                <w:sz w:val="18"/>
                <w:szCs w:val="18"/>
              </w:rPr>
              <w:t>9.2.4.6a.6</w:t>
            </w:r>
            <w:r>
              <w:rPr>
                <w:spacing w:val="-1"/>
                <w:sz w:val="18"/>
                <w:szCs w:val="18"/>
              </w:rPr>
              <w:t xml:space="preserve"> </w:t>
            </w:r>
            <w:r>
              <w:rPr>
                <w:sz w:val="18"/>
                <w:szCs w:val="18"/>
              </w:rPr>
              <w:t>(BQR</w:t>
            </w:r>
            <w:r>
              <w:rPr>
                <w:spacing w:val="-2"/>
                <w:sz w:val="18"/>
                <w:szCs w:val="18"/>
              </w:rPr>
              <w:t xml:space="preserve"> </w:t>
            </w:r>
            <w:r>
              <w:rPr>
                <w:sz w:val="18"/>
                <w:szCs w:val="18"/>
              </w:rPr>
              <w:t>Control)</w:t>
            </w:r>
          </w:p>
        </w:tc>
      </w:tr>
      <w:tr w:rsidR="006673E4" w14:paraId="5E9097EB"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7056EF0D" w14:textId="77777777" w:rsidR="006673E4" w:rsidRDefault="006673E4">
            <w:pPr>
              <w:pStyle w:val="TableParagraph"/>
              <w:kinsoku w:val="0"/>
              <w:overflowPunct w:val="0"/>
              <w:spacing w:before="49" w:line="256" w:lineRule="auto"/>
              <w:ind w:right="438"/>
              <w:jc w:val="right"/>
              <w:rPr>
                <w:sz w:val="18"/>
                <w:szCs w:val="18"/>
              </w:rPr>
            </w:pPr>
            <w:r>
              <w:rPr>
                <w:sz w:val="18"/>
                <w:szCs w:val="18"/>
              </w:rPr>
              <w:t>6</w:t>
            </w:r>
          </w:p>
        </w:tc>
        <w:tc>
          <w:tcPr>
            <w:tcW w:w="3000" w:type="dxa"/>
            <w:tcBorders>
              <w:top w:val="single" w:sz="2" w:space="0" w:color="000000"/>
              <w:left w:val="single" w:sz="2" w:space="0" w:color="000000"/>
              <w:bottom w:val="single" w:sz="2" w:space="0" w:color="000000"/>
              <w:right w:val="single" w:sz="2" w:space="0" w:color="000000"/>
            </w:tcBorders>
            <w:hideMark/>
          </w:tcPr>
          <w:p w14:paraId="521DC866" w14:textId="77777777" w:rsidR="006673E4" w:rsidRDefault="006673E4">
            <w:pPr>
              <w:pStyle w:val="TableParagraph"/>
              <w:kinsoku w:val="0"/>
              <w:overflowPunct w:val="0"/>
              <w:spacing w:before="49" w:line="256" w:lineRule="auto"/>
              <w:ind w:left="130"/>
              <w:rPr>
                <w:sz w:val="18"/>
                <w:szCs w:val="18"/>
              </w:rPr>
            </w:pPr>
            <w:r>
              <w:rPr>
                <w:sz w:val="18"/>
                <w:szCs w:val="18"/>
              </w:rPr>
              <w:t>Command</w:t>
            </w:r>
            <w:r>
              <w:rPr>
                <w:spacing w:val="-4"/>
                <w:sz w:val="18"/>
                <w:szCs w:val="18"/>
              </w:rPr>
              <w:t xml:space="preserve"> </w:t>
            </w:r>
            <w:r>
              <w:rPr>
                <w:sz w:val="18"/>
                <w:szCs w:val="18"/>
              </w:rPr>
              <w:t>and</w:t>
            </w:r>
            <w:r>
              <w:rPr>
                <w:spacing w:val="-3"/>
                <w:sz w:val="18"/>
                <w:szCs w:val="18"/>
              </w:rPr>
              <w:t xml:space="preserve"> </w:t>
            </w:r>
            <w:r>
              <w:rPr>
                <w:sz w:val="18"/>
                <w:szCs w:val="18"/>
              </w:rPr>
              <w:t>status</w:t>
            </w:r>
            <w:r>
              <w:rPr>
                <w:spacing w:val="-2"/>
                <w:sz w:val="18"/>
                <w:szCs w:val="18"/>
              </w:rPr>
              <w:t xml:space="preserve"> </w:t>
            </w:r>
            <w:r>
              <w:rPr>
                <w:sz w:val="18"/>
                <w:szCs w:val="18"/>
              </w:rPr>
              <w:t>(CAS)</w:t>
            </w:r>
          </w:p>
        </w:tc>
        <w:tc>
          <w:tcPr>
            <w:tcW w:w="1500" w:type="dxa"/>
            <w:tcBorders>
              <w:top w:val="single" w:sz="2" w:space="0" w:color="000000"/>
              <w:left w:val="single" w:sz="2" w:space="0" w:color="000000"/>
              <w:bottom w:val="single" w:sz="2" w:space="0" w:color="000000"/>
              <w:right w:val="single" w:sz="2" w:space="0" w:color="000000"/>
            </w:tcBorders>
            <w:hideMark/>
          </w:tcPr>
          <w:p w14:paraId="5B9DC280" w14:textId="77777777" w:rsidR="006673E4" w:rsidRDefault="006673E4">
            <w:pPr>
              <w:pStyle w:val="TableParagraph"/>
              <w:kinsoku w:val="0"/>
              <w:overflowPunct w:val="0"/>
              <w:spacing w:before="49" w:line="256" w:lineRule="auto"/>
              <w:ind w:left="24"/>
              <w:jc w:val="center"/>
              <w:rPr>
                <w:sz w:val="18"/>
                <w:szCs w:val="18"/>
              </w:rPr>
            </w:pPr>
            <w:r>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hideMark/>
          </w:tcPr>
          <w:p w14:paraId="4E3B9359" w14:textId="77777777" w:rsidR="006673E4" w:rsidRDefault="006673E4">
            <w:pPr>
              <w:pStyle w:val="TableParagraph"/>
              <w:kinsoku w:val="0"/>
              <w:overflowPunct w:val="0"/>
              <w:spacing w:before="49" w:line="256" w:lineRule="auto"/>
              <w:ind w:left="130"/>
              <w:rPr>
                <w:sz w:val="18"/>
                <w:szCs w:val="18"/>
              </w:rPr>
            </w:pPr>
            <w:r>
              <w:rPr>
                <w:sz w:val="18"/>
                <w:szCs w:val="18"/>
              </w:rPr>
              <w:t>See</w:t>
            </w:r>
            <w:r>
              <w:rPr>
                <w:spacing w:val="-3"/>
                <w:sz w:val="18"/>
                <w:szCs w:val="18"/>
              </w:rPr>
              <w:t xml:space="preserve"> </w:t>
            </w:r>
            <w:r>
              <w:rPr>
                <w:sz w:val="18"/>
                <w:szCs w:val="18"/>
              </w:rPr>
              <w:t>9.2.4.6a.7</w:t>
            </w:r>
            <w:r>
              <w:rPr>
                <w:spacing w:val="-2"/>
                <w:sz w:val="18"/>
                <w:szCs w:val="18"/>
              </w:rPr>
              <w:t xml:space="preserve"> </w:t>
            </w:r>
            <w:r>
              <w:rPr>
                <w:sz w:val="18"/>
                <w:szCs w:val="18"/>
              </w:rPr>
              <w:t>(CAS</w:t>
            </w:r>
            <w:r>
              <w:rPr>
                <w:spacing w:val="-2"/>
                <w:sz w:val="18"/>
                <w:szCs w:val="18"/>
              </w:rPr>
              <w:t xml:space="preserve"> </w:t>
            </w:r>
            <w:r>
              <w:rPr>
                <w:sz w:val="18"/>
                <w:szCs w:val="18"/>
              </w:rPr>
              <w:t>Control)</w:t>
            </w:r>
          </w:p>
        </w:tc>
      </w:tr>
      <w:tr w:rsidR="006673E4" w14:paraId="46693FD8"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6C21035C" w14:textId="77777777" w:rsidR="006673E4" w:rsidRPr="00DA5CB9" w:rsidRDefault="006673E4">
            <w:pPr>
              <w:pStyle w:val="TableParagraph"/>
              <w:kinsoku w:val="0"/>
              <w:overflowPunct w:val="0"/>
              <w:spacing w:before="49" w:line="256" w:lineRule="auto"/>
              <w:ind w:right="438"/>
              <w:jc w:val="right"/>
              <w:rPr>
                <w:sz w:val="18"/>
                <w:szCs w:val="18"/>
              </w:rPr>
            </w:pPr>
            <w:r w:rsidRPr="00DA5CB9">
              <w:rPr>
                <w:sz w:val="18"/>
                <w:szCs w:val="18"/>
              </w:rPr>
              <w:t>7</w:t>
            </w:r>
          </w:p>
        </w:tc>
        <w:tc>
          <w:tcPr>
            <w:tcW w:w="3000" w:type="dxa"/>
            <w:tcBorders>
              <w:top w:val="single" w:sz="2" w:space="0" w:color="000000"/>
              <w:left w:val="single" w:sz="2" w:space="0" w:color="000000"/>
              <w:bottom w:val="single" w:sz="2" w:space="0" w:color="000000"/>
              <w:right w:val="single" w:sz="2" w:space="0" w:color="000000"/>
            </w:tcBorders>
            <w:hideMark/>
          </w:tcPr>
          <w:p w14:paraId="498ADD54" w14:textId="77777777" w:rsidR="006673E4" w:rsidRPr="00DA5CB9" w:rsidRDefault="006673E4">
            <w:pPr>
              <w:pStyle w:val="TableParagraph"/>
              <w:kinsoku w:val="0"/>
              <w:overflowPunct w:val="0"/>
              <w:spacing w:before="49" w:line="256" w:lineRule="auto"/>
              <w:ind w:left="130"/>
              <w:rPr>
                <w:sz w:val="18"/>
                <w:szCs w:val="18"/>
              </w:rPr>
            </w:pPr>
            <w:r w:rsidRPr="00DA5CB9">
              <w:rPr>
                <w:sz w:val="18"/>
                <w:szCs w:val="18"/>
              </w:rPr>
              <w:t>EHT</w:t>
            </w:r>
            <w:r w:rsidRPr="00DA5CB9">
              <w:rPr>
                <w:spacing w:val="-4"/>
                <w:sz w:val="18"/>
                <w:szCs w:val="18"/>
              </w:rPr>
              <w:t xml:space="preserve"> </w:t>
            </w:r>
            <w:r w:rsidRPr="00DA5CB9">
              <w:rPr>
                <w:sz w:val="18"/>
                <w:szCs w:val="18"/>
              </w:rPr>
              <w:t>operating</w:t>
            </w:r>
            <w:r w:rsidRPr="00DA5CB9">
              <w:rPr>
                <w:spacing w:val="-4"/>
                <w:sz w:val="18"/>
                <w:szCs w:val="18"/>
              </w:rPr>
              <w:t xml:space="preserve"> </w:t>
            </w:r>
            <w:r w:rsidRPr="00DA5CB9">
              <w:rPr>
                <w:sz w:val="18"/>
                <w:szCs w:val="18"/>
              </w:rPr>
              <w:t>mode</w:t>
            </w:r>
            <w:r w:rsidRPr="00DA5CB9">
              <w:rPr>
                <w:spacing w:val="-2"/>
                <w:sz w:val="18"/>
                <w:szCs w:val="18"/>
              </w:rPr>
              <w:t xml:space="preserve"> </w:t>
            </w:r>
            <w:r w:rsidRPr="00DA5CB9">
              <w:rPr>
                <w:sz w:val="18"/>
                <w:szCs w:val="18"/>
              </w:rPr>
              <w:t>(EHT</w:t>
            </w:r>
            <w:r w:rsidRPr="00DA5CB9">
              <w:rPr>
                <w:spacing w:val="-4"/>
                <w:sz w:val="18"/>
                <w:szCs w:val="18"/>
              </w:rPr>
              <w:t xml:space="preserve"> </w:t>
            </w:r>
            <w:r w:rsidRPr="00DA5CB9">
              <w:rPr>
                <w:sz w:val="18"/>
                <w:szCs w:val="18"/>
              </w:rPr>
              <w:t>OM)</w:t>
            </w:r>
          </w:p>
        </w:tc>
        <w:tc>
          <w:tcPr>
            <w:tcW w:w="1500" w:type="dxa"/>
            <w:tcBorders>
              <w:top w:val="single" w:sz="2" w:space="0" w:color="000000"/>
              <w:left w:val="single" w:sz="2" w:space="0" w:color="000000"/>
              <w:bottom w:val="single" w:sz="2" w:space="0" w:color="000000"/>
              <w:right w:val="single" w:sz="2" w:space="0" w:color="000000"/>
            </w:tcBorders>
            <w:hideMark/>
          </w:tcPr>
          <w:p w14:paraId="6F59B18F" w14:textId="77777777" w:rsidR="006673E4" w:rsidRPr="00DA5CB9" w:rsidRDefault="006673E4">
            <w:pPr>
              <w:pStyle w:val="TableParagraph"/>
              <w:kinsoku w:val="0"/>
              <w:overflowPunct w:val="0"/>
              <w:spacing w:before="49" w:line="256" w:lineRule="auto"/>
              <w:ind w:left="24"/>
              <w:jc w:val="center"/>
              <w:rPr>
                <w:sz w:val="18"/>
                <w:szCs w:val="18"/>
              </w:rPr>
            </w:pPr>
            <w:r w:rsidRPr="00DA5CB9">
              <w:rPr>
                <w:sz w:val="18"/>
                <w:szCs w:val="18"/>
              </w:rPr>
              <w:t>6</w:t>
            </w:r>
          </w:p>
        </w:tc>
        <w:tc>
          <w:tcPr>
            <w:tcW w:w="3001" w:type="dxa"/>
            <w:tcBorders>
              <w:top w:val="single" w:sz="2" w:space="0" w:color="000000"/>
              <w:left w:val="single" w:sz="2" w:space="0" w:color="000000"/>
              <w:bottom w:val="single" w:sz="2" w:space="0" w:color="000000"/>
              <w:right w:val="single" w:sz="12" w:space="0" w:color="000000"/>
            </w:tcBorders>
            <w:hideMark/>
          </w:tcPr>
          <w:p w14:paraId="5EFDB72E" w14:textId="77777777" w:rsidR="006673E4" w:rsidRPr="00DA5CB9" w:rsidRDefault="006673E4">
            <w:pPr>
              <w:pStyle w:val="TableParagraph"/>
              <w:kinsoku w:val="0"/>
              <w:overflowPunct w:val="0"/>
              <w:spacing w:before="49" w:line="256" w:lineRule="auto"/>
              <w:ind w:left="130"/>
              <w:rPr>
                <w:sz w:val="18"/>
                <w:szCs w:val="18"/>
              </w:rPr>
            </w:pPr>
            <w:r w:rsidRPr="00DA5CB9">
              <w:rPr>
                <w:sz w:val="18"/>
                <w:szCs w:val="18"/>
              </w:rPr>
              <w:t>See</w:t>
            </w:r>
            <w:r w:rsidRPr="00DA5CB9">
              <w:rPr>
                <w:spacing w:val="-4"/>
                <w:sz w:val="18"/>
                <w:szCs w:val="18"/>
              </w:rPr>
              <w:t xml:space="preserve"> </w:t>
            </w:r>
            <w:hyperlink r:id="rId12" w:anchor="bookmark1" w:history="1">
              <w:r w:rsidRPr="00DA5CB9">
                <w:rPr>
                  <w:rStyle w:val="Hyperlink"/>
                  <w:sz w:val="18"/>
                  <w:szCs w:val="18"/>
                  <w:u w:val="none"/>
                </w:rPr>
                <w:t>9.2.4.6a.8</w:t>
              </w:r>
              <w:r w:rsidRPr="00DA5CB9">
                <w:rPr>
                  <w:rStyle w:val="Hyperlink"/>
                  <w:spacing w:val="-2"/>
                  <w:sz w:val="18"/>
                  <w:szCs w:val="18"/>
                  <w:u w:val="none"/>
                </w:rPr>
                <w:t xml:space="preserve"> </w:t>
              </w:r>
              <w:r w:rsidRPr="00DA5CB9">
                <w:rPr>
                  <w:rStyle w:val="Hyperlink"/>
                  <w:sz w:val="18"/>
                  <w:szCs w:val="18"/>
                  <w:u w:val="none"/>
                </w:rPr>
                <w:t>(EHT</w:t>
              </w:r>
              <w:r w:rsidRPr="00DA5CB9">
                <w:rPr>
                  <w:rStyle w:val="Hyperlink"/>
                  <w:spacing w:val="-3"/>
                  <w:sz w:val="18"/>
                  <w:szCs w:val="18"/>
                  <w:u w:val="none"/>
                </w:rPr>
                <w:t xml:space="preserve"> </w:t>
              </w:r>
              <w:r w:rsidRPr="00DA5CB9">
                <w:rPr>
                  <w:rStyle w:val="Hyperlink"/>
                  <w:sz w:val="18"/>
                  <w:szCs w:val="18"/>
                  <w:u w:val="none"/>
                </w:rPr>
                <w:t>OM</w:t>
              </w:r>
              <w:r w:rsidRPr="00DA5CB9">
                <w:rPr>
                  <w:rStyle w:val="Hyperlink"/>
                  <w:spacing w:val="-3"/>
                  <w:sz w:val="18"/>
                  <w:szCs w:val="18"/>
                  <w:u w:val="none"/>
                </w:rPr>
                <w:t xml:space="preserve"> </w:t>
              </w:r>
              <w:r w:rsidRPr="00DA5CB9">
                <w:rPr>
                  <w:rStyle w:val="Hyperlink"/>
                  <w:sz w:val="18"/>
                  <w:szCs w:val="18"/>
                  <w:u w:val="none"/>
                </w:rPr>
                <w:t>Control)</w:t>
              </w:r>
            </w:hyperlink>
          </w:p>
        </w:tc>
      </w:tr>
      <w:tr w:rsidR="006673E4" w14:paraId="7F6DBCAD"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4EC31D08" w14:textId="77777777" w:rsidR="006673E4" w:rsidRPr="00DA5CB9" w:rsidRDefault="006673E4">
            <w:pPr>
              <w:pStyle w:val="TableParagraph"/>
              <w:kinsoku w:val="0"/>
              <w:overflowPunct w:val="0"/>
              <w:spacing w:before="49" w:line="256" w:lineRule="auto"/>
              <w:ind w:right="438"/>
              <w:jc w:val="right"/>
              <w:rPr>
                <w:sz w:val="18"/>
                <w:szCs w:val="18"/>
              </w:rPr>
            </w:pPr>
            <w:r w:rsidRPr="00DA5CB9">
              <w:rPr>
                <w:sz w:val="18"/>
                <w:szCs w:val="18"/>
              </w:rPr>
              <w:t>8</w:t>
            </w:r>
          </w:p>
        </w:tc>
        <w:tc>
          <w:tcPr>
            <w:tcW w:w="3000" w:type="dxa"/>
            <w:tcBorders>
              <w:top w:val="single" w:sz="2" w:space="0" w:color="000000"/>
              <w:left w:val="single" w:sz="2" w:space="0" w:color="000000"/>
              <w:bottom w:val="single" w:sz="2" w:space="0" w:color="000000"/>
              <w:right w:val="single" w:sz="2" w:space="0" w:color="000000"/>
            </w:tcBorders>
            <w:hideMark/>
          </w:tcPr>
          <w:p w14:paraId="2E3D9466" w14:textId="77777777" w:rsidR="006673E4" w:rsidRPr="00DA5CB9" w:rsidRDefault="006673E4">
            <w:pPr>
              <w:pStyle w:val="TableParagraph"/>
              <w:kinsoku w:val="0"/>
              <w:overflowPunct w:val="0"/>
              <w:spacing w:before="49" w:line="256" w:lineRule="auto"/>
              <w:ind w:left="130"/>
              <w:rPr>
                <w:sz w:val="18"/>
                <w:szCs w:val="18"/>
              </w:rPr>
            </w:pPr>
            <w:r w:rsidRPr="00DA5CB9">
              <w:rPr>
                <w:sz w:val="18"/>
                <w:szCs w:val="18"/>
              </w:rPr>
              <w:t>Single</w:t>
            </w:r>
            <w:r w:rsidRPr="00DA5CB9">
              <w:rPr>
                <w:spacing w:val="-6"/>
                <w:sz w:val="18"/>
                <w:szCs w:val="18"/>
              </w:rPr>
              <w:t xml:space="preserve"> </w:t>
            </w:r>
            <w:r w:rsidRPr="00DA5CB9">
              <w:rPr>
                <w:sz w:val="18"/>
                <w:szCs w:val="18"/>
              </w:rPr>
              <w:t>response</w:t>
            </w:r>
            <w:r w:rsidRPr="00DA5CB9">
              <w:rPr>
                <w:spacing w:val="-7"/>
                <w:sz w:val="18"/>
                <w:szCs w:val="18"/>
              </w:rPr>
              <w:t xml:space="preserve"> </w:t>
            </w:r>
            <w:r w:rsidRPr="00DA5CB9">
              <w:rPr>
                <w:sz w:val="18"/>
                <w:szCs w:val="18"/>
              </w:rPr>
              <w:t>scheduling</w:t>
            </w:r>
            <w:r w:rsidRPr="00DA5CB9">
              <w:rPr>
                <w:spacing w:val="-7"/>
                <w:sz w:val="18"/>
                <w:szCs w:val="18"/>
              </w:rPr>
              <w:t xml:space="preserve"> </w:t>
            </w:r>
            <w:r w:rsidRPr="00DA5CB9">
              <w:rPr>
                <w:sz w:val="18"/>
                <w:szCs w:val="18"/>
              </w:rPr>
              <w:t>(SRS)</w:t>
            </w:r>
          </w:p>
        </w:tc>
        <w:tc>
          <w:tcPr>
            <w:tcW w:w="1500" w:type="dxa"/>
            <w:tcBorders>
              <w:top w:val="single" w:sz="2" w:space="0" w:color="000000"/>
              <w:left w:val="single" w:sz="2" w:space="0" w:color="000000"/>
              <w:bottom w:val="single" w:sz="2" w:space="0" w:color="000000"/>
              <w:right w:val="single" w:sz="2" w:space="0" w:color="000000"/>
            </w:tcBorders>
            <w:hideMark/>
          </w:tcPr>
          <w:p w14:paraId="0B72D464" w14:textId="77777777" w:rsidR="006673E4" w:rsidRPr="00DA5CB9" w:rsidRDefault="006673E4">
            <w:pPr>
              <w:pStyle w:val="TableParagraph"/>
              <w:kinsoku w:val="0"/>
              <w:overflowPunct w:val="0"/>
              <w:spacing w:before="49" w:line="256" w:lineRule="auto"/>
              <w:ind w:left="650" w:right="625"/>
              <w:jc w:val="center"/>
              <w:rPr>
                <w:sz w:val="18"/>
                <w:szCs w:val="18"/>
              </w:rPr>
            </w:pPr>
            <w:r w:rsidRPr="00DA5CB9">
              <w:rPr>
                <w:sz w:val="18"/>
                <w:szCs w:val="18"/>
              </w:rPr>
              <w:t>10</w:t>
            </w:r>
          </w:p>
        </w:tc>
        <w:tc>
          <w:tcPr>
            <w:tcW w:w="3001" w:type="dxa"/>
            <w:tcBorders>
              <w:top w:val="single" w:sz="2" w:space="0" w:color="000000"/>
              <w:left w:val="single" w:sz="2" w:space="0" w:color="000000"/>
              <w:bottom w:val="single" w:sz="2" w:space="0" w:color="000000"/>
              <w:right w:val="single" w:sz="12" w:space="0" w:color="000000"/>
            </w:tcBorders>
            <w:hideMark/>
          </w:tcPr>
          <w:p w14:paraId="4F4AB0CE" w14:textId="77777777" w:rsidR="006673E4" w:rsidRPr="00DA5CB9" w:rsidRDefault="006673E4">
            <w:pPr>
              <w:pStyle w:val="TableParagraph"/>
              <w:kinsoku w:val="0"/>
              <w:overflowPunct w:val="0"/>
              <w:spacing w:before="49" w:line="256" w:lineRule="auto"/>
              <w:ind w:left="130"/>
              <w:rPr>
                <w:sz w:val="18"/>
                <w:szCs w:val="18"/>
              </w:rPr>
            </w:pPr>
            <w:r w:rsidRPr="00DA5CB9">
              <w:rPr>
                <w:sz w:val="18"/>
                <w:szCs w:val="18"/>
              </w:rPr>
              <w:t>See</w:t>
            </w:r>
            <w:r w:rsidRPr="00DA5CB9">
              <w:rPr>
                <w:spacing w:val="-4"/>
                <w:sz w:val="18"/>
                <w:szCs w:val="18"/>
              </w:rPr>
              <w:t xml:space="preserve"> </w:t>
            </w:r>
            <w:hyperlink r:id="rId13" w:anchor="bookmark4" w:history="1">
              <w:r w:rsidRPr="00DA5CB9">
                <w:rPr>
                  <w:rStyle w:val="Hyperlink"/>
                  <w:sz w:val="18"/>
                  <w:szCs w:val="18"/>
                  <w:u w:val="none"/>
                </w:rPr>
                <w:t>9.2.4.6a.9</w:t>
              </w:r>
              <w:r w:rsidRPr="00DA5CB9">
                <w:rPr>
                  <w:rStyle w:val="Hyperlink"/>
                  <w:spacing w:val="-3"/>
                  <w:sz w:val="18"/>
                  <w:szCs w:val="18"/>
                  <w:u w:val="none"/>
                </w:rPr>
                <w:t xml:space="preserve"> </w:t>
              </w:r>
              <w:r w:rsidRPr="00DA5CB9">
                <w:rPr>
                  <w:rStyle w:val="Hyperlink"/>
                  <w:sz w:val="18"/>
                  <w:szCs w:val="18"/>
                  <w:u w:val="none"/>
                </w:rPr>
                <w:t>(SRS</w:t>
              </w:r>
              <w:r w:rsidRPr="00DA5CB9">
                <w:rPr>
                  <w:rStyle w:val="Hyperlink"/>
                  <w:spacing w:val="-4"/>
                  <w:sz w:val="18"/>
                  <w:szCs w:val="18"/>
                  <w:u w:val="none"/>
                </w:rPr>
                <w:t xml:space="preserve"> </w:t>
              </w:r>
              <w:r w:rsidRPr="00DA5CB9">
                <w:rPr>
                  <w:rStyle w:val="Hyperlink"/>
                  <w:sz w:val="18"/>
                  <w:szCs w:val="18"/>
                  <w:u w:val="none"/>
                </w:rPr>
                <w:t>Control)</w:t>
              </w:r>
            </w:hyperlink>
          </w:p>
        </w:tc>
      </w:tr>
      <w:tr w:rsidR="006673E4" w14:paraId="764A4162" w14:textId="77777777" w:rsidTr="006673E4">
        <w:trPr>
          <w:trHeight w:val="325"/>
        </w:trPr>
        <w:tc>
          <w:tcPr>
            <w:tcW w:w="1000" w:type="dxa"/>
            <w:tcBorders>
              <w:top w:val="single" w:sz="2" w:space="0" w:color="000000"/>
              <w:left w:val="single" w:sz="12" w:space="0" w:color="000000"/>
              <w:bottom w:val="single" w:sz="2" w:space="0" w:color="000000"/>
              <w:right w:val="single" w:sz="2" w:space="0" w:color="000000"/>
            </w:tcBorders>
            <w:hideMark/>
          </w:tcPr>
          <w:p w14:paraId="2FEC43FE" w14:textId="77777777" w:rsidR="006673E4" w:rsidRPr="00DA5CB9" w:rsidRDefault="006673E4">
            <w:pPr>
              <w:pStyle w:val="TableParagraph"/>
              <w:kinsoku w:val="0"/>
              <w:overflowPunct w:val="0"/>
              <w:spacing w:before="49" w:line="256" w:lineRule="auto"/>
              <w:ind w:right="393"/>
              <w:jc w:val="right"/>
              <w:rPr>
                <w:sz w:val="18"/>
                <w:szCs w:val="18"/>
              </w:rPr>
            </w:pPr>
            <w:r w:rsidRPr="00DA5CB9">
              <w:rPr>
                <w:sz w:val="18"/>
                <w:szCs w:val="18"/>
              </w:rPr>
              <w:t>10</w:t>
            </w:r>
          </w:p>
        </w:tc>
        <w:tc>
          <w:tcPr>
            <w:tcW w:w="3000" w:type="dxa"/>
            <w:tcBorders>
              <w:top w:val="single" w:sz="2" w:space="0" w:color="000000"/>
              <w:left w:val="single" w:sz="2" w:space="0" w:color="000000"/>
              <w:bottom w:val="single" w:sz="2" w:space="0" w:color="000000"/>
              <w:right w:val="single" w:sz="2" w:space="0" w:color="000000"/>
            </w:tcBorders>
            <w:hideMark/>
          </w:tcPr>
          <w:p w14:paraId="15F92697" w14:textId="77777777" w:rsidR="006673E4" w:rsidRPr="00DA5CB9" w:rsidRDefault="006673E4">
            <w:pPr>
              <w:pStyle w:val="TableParagraph"/>
              <w:kinsoku w:val="0"/>
              <w:overflowPunct w:val="0"/>
              <w:spacing w:before="49" w:line="256" w:lineRule="auto"/>
              <w:ind w:left="130"/>
              <w:rPr>
                <w:sz w:val="18"/>
                <w:szCs w:val="18"/>
              </w:rPr>
            </w:pPr>
            <w:r w:rsidRPr="00DA5CB9">
              <w:rPr>
                <w:sz w:val="18"/>
                <w:szCs w:val="18"/>
              </w:rPr>
              <w:t>AP</w:t>
            </w:r>
            <w:r w:rsidRPr="00DA5CB9">
              <w:rPr>
                <w:spacing w:val="-6"/>
                <w:sz w:val="18"/>
                <w:szCs w:val="18"/>
              </w:rPr>
              <w:t xml:space="preserve"> </w:t>
            </w:r>
            <w:r w:rsidRPr="00DA5CB9">
              <w:rPr>
                <w:sz w:val="18"/>
                <w:szCs w:val="18"/>
              </w:rPr>
              <w:t>assistance</w:t>
            </w:r>
            <w:r w:rsidRPr="00DA5CB9">
              <w:rPr>
                <w:spacing w:val="-5"/>
                <w:sz w:val="18"/>
                <w:szCs w:val="18"/>
              </w:rPr>
              <w:t xml:space="preserve"> </w:t>
            </w:r>
            <w:r w:rsidRPr="00DA5CB9">
              <w:rPr>
                <w:sz w:val="18"/>
                <w:szCs w:val="18"/>
              </w:rPr>
              <w:t>request</w:t>
            </w:r>
            <w:r w:rsidRPr="00DA5CB9">
              <w:rPr>
                <w:spacing w:val="-5"/>
                <w:sz w:val="18"/>
                <w:szCs w:val="18"/>
              </w:rPr>
              <w:t xml:space="preserve"> </w:t>
            </w:r>
            <w:r w:rsidRPr="00DA5CB9">
              <w:rPr>
                <w:sz w:val="18"/>
                <w:szCs w:val="18"/>
              </w:rPr>
              <w:t>(AAR)</w:t>
            </w:r>
          </w:p>
        </w:tc>
        <w:tc>
          <w:tcPr>
            <w:tcW w:w="1500" w:type="dxa"/>
            <w:tcBorders>
              <w:top w:val="single" w:sz="2" w:space="0" w:color="000000"/>
              <w:left w:val="single" w:sz="2" w:space="0" w:color="000000"/>
              <w:bottom w:val="single" w:sz="2" w:space="0" w:color="000000"/>
              <w:right w:val="single" w:sz="2" w:space="0" w:color="000000"/>
            </w:tcBorders>
            <w:hideMark/>
          </w:tcPr>
          <w:p w14:paraId="124A34FE" w14:textId="77777777" w:rsidR="006673E4" w:rsidRPr="00DA5CB9" w:rsidRDefault="006673E4">
            <w:pPr>
              <w:pStyle w:val="TableParagraph"/>
              <w:kinsoku w:val="0"/>
              <w:overflowPunct w:val="0"/>
              <w:spacing w:before="49" w:line="256" w:lineRule="auto"/>
              <w:ind w:left="650" w:right="625"/>
              <w:jc w:val="center"/>
              <w:rPr>
                <w:sz w:val="18"/>
                <w:szCs w:val="18"/>
              </w:rPr>
            </w:pPr>
            <w:r w:rsidRPr="00DA5CB9">
              <w:rPr>
                <w:sz w:val="18"/>
                <w:szCs w:val="18"/>
              </w:rPr>
              <w:t>20</w:t>
            </w:r>
          </w:p>
        </w:tc>
        <w:tc>
          <w:tcPr>
            <w:tcW w:w="3001" w:type="dxa"/>
            <w:tcBorders>
              <w:top w:val="single" w:sz="2" w:space="0" w:color="000000"/>
              <w:left w:val="single" w:sz="2" w:space="0" w:color="000000"/>
              <w:bottom w:val="single" w:sz="2" w:space="0" w:color="000000"/>
              <w:right w:val="single" w:sz="12" w:space="0" w:color="000000"/>
            </w:tcBorders>
            <w:hideMark/>
          </w:tcPr>
          <w:p w14:paraId="43DFA859" w14:textId="77777777" w:rsidR="006673E4" w:rsidRPr="00DA5CB9" w:rsidRDefault="006673E4">
            <w:pPr>
              <w:pStyle w:val="TableParagraph"/>
              <w:kinsoku w:val="0"/>
              <w:overflowPunct w:val="0"/>
              <w:spacing w:before="49" w:line="256" w:lineRule="auto"/>
              <w:ind w:left="130"/>
              <w:rPr>
                <w:sz w:val="18"/>
                <w:szCs w:val="18"/>
              </w:rPr>
            </w:pPr>
            <w:r w:rsidRPr="00DA5CB9">
              <w:rPr>
                <w:sz w:val="18"/>
                <w:szCs w:val="18"/>
              </w:rPr>
              <w:t>See</w:t>
            </w:r>
            <w:r w:rsidRPr="00DA5CB9">
              <w:rPr>
                <w:spacing w:val="-7"/>
                <w:sz w:val="18"/>
                <w:szCs w:val="18"/>
              </w:rPr>
              <w:t xml:space="preserve"> </w:t>
            </w:r>
            <w:hyperlink r:id="rId14" w:anchor="bookmark6" w:history="1">
              <w:r w:rsidRPr="00DA5CB9">
                <w:rPr>
                  <w:rStyle w:val="Hyperlink"/>
                  <w:sz w:val="18"/>
                  <w:szCs w:val="18"/>
                  <w:u w:val="none"/>
                </w:rPr>
                <w:t>9.2.4.6a.10</w:t>
              </w:r>
              <w:r w:rsidRPr="00DA5CB9">
                <w:rPr>
                  <w:rStyle w:val="Hyperlink"/>
                  <w:spacing w:val="-5"/>
                  <w:sz w:val="18"/>
                  <w:szCs w:val="18"/>
                  <w:u w:val="none"/>
                </w:rPr>
                <w:t xml:space="preserve"> </w:t>
              </w:r>
              <w:r w:rsidRPr="00DA5CB9">
                <w:rPr>
                  <w:rStyle w:val="Hyperlink"/>
                  <w:sz w:val="18"/>
                  <w:szCs w:val="18"/>
                  <w:u w:val="none"/>
                </w:rPr>
                <w:t>(AAR</w:t>
              </w:r>
              <w:r w:rsidRPr="00DA5CB9">
                <w:rPr>
                  <w:rStyle w:val="Hyperlink"/>
                  <w:spacing w:val="-6"/>
                  <w:sz w:val="18"/>
                  <w:szCs w:val="18"/>
                  <w:u w:val="none"/>
                </w:rPr>
                <w:t xml:space="preserve"> </w:t>
              </w:r>
              <w:r w:rsidRPr="00DA5CB9">
                <w:rPr>
                  <w:rStyle w:val="Hyperlink"/>
                  <w:sz w:val="18"/>
                  <w:szCs w:val="18"/>
                  <w:u w:val="none"/>
                </w:rPr>
                <w:t>Control)</w:t>
              </w:r>
            </w:hyperlink>
          </w:p>
        </w:tc>
      </w:tr>
      <w:tr w:rsidR="006673E4" w14:paraId="1CDD0B61" w14:textId="77777777" w:rsidTr="006673E4">
        <w:trPr>
          <w:trHeight w:val="525"/>
          <w:ins w:id="6" w:author="Author"/>
        </w:trPr>
        <w:tc>
          <w:tcPr>
            <w:tcW w:w="1000" w:type="dxa"/>
            <w:tcBorders>
              <w:top w:val="single" w:sz="2" w:space="0" w:color="000000"/>
              <w:left w:val="single" w:sz="12" w:space="0" w:color="000000"/>
              <w:bottom w:val="single" w:sz="2" w:space="0" w:color="000000"/>
              <w:right w:val="single" w:sz="2" w:space="0" w:color="000000"/>
            </w:tcBorders>
          </w:tcPr>
          <w:p w14:paraId="5DFC46B5" w14:textId="0FE39EAC" w:rsidR="006673E4" w:rsidRDefault="006673E4">
            <w:pPr>
              <w:pStyle w:val="TableParagraph"/>
              <w:kinsoku w:val="0"/>
              <w:overflowPunct w:val="0"/>
              <w:spacing w:before="49" w:line="204" w:lineRule="exact"/>
              <w:ind w:left="164" w:right="153"/>
              <w:jc w:val="center"/>
              <w:rPr>
                <w:ins w:id="7" w:author="Author"/>
                <w:sz w:val="18"/>
                <w:szCs w:val="18"/>
                <w:u w:val="single"/>
              </w:rPr>
            </w:pPr>
            <w:ins w:id="8" w:author="Author">
              <w:r>
                <w:rPr>
                  <w:sz w:val="18"/>
                  <w:szCs w:val="18"/>
                  <w:u w:val="single"/>
                </w:rPr>
                <w:t>11</w:t>
              </w:r>
            </w:ins>
          </w:p>
        </w:tc>
        <w:tc>
          <w:tcPr>
            <w:tcW w:w="3000" w:type="dxa"/>
            <w:tcBorders>
              <w:top w:val="single" w:sz="2" w:space="0" w:color="000000"/>
              <w:left w:val="single" w:sz="2" w:space="0" w:color="000000"/>
              <w:bottom w:val="single" w:sz="2" w:space="0" w:color="000000"/>
              <w:right w:val="single" w:sz="2" w:space="0" w:color="000000"/>
            </w:tcBorders>
          </w:tcPr>
          <w:p w14:paraId="323182DE" w14:textId="2BA1AA99" w:rsidR="006673E4" w:rsidRDefault="006673E4">
            <w:pPr>
              <w:pStyle w:val="TableParagraph"/>
              <w:kinsoku w:val="0"/>
              <w:overflowPunct w:val="0"/>
              <w:spacing w:before="49" w:line="256" w:lineRule="auto"/>
              <w:ind w:left="130"/>
              <w:rPr>
                <w:ins w:id="9" w:author="Author"/>
                <w:sz w:val="18"/>
                <w:szCs w:val="18"/>
              </w:rPr>
            </w:pPr>
            <w:proofErr w:type="spellStart"/>
            <w:ins w:id="10" w:author="Author">
              <w:r>
                <w:rPr>
                  <w:sz w:val="18"/>
                  <w:szCs w:val="18"/>
                </w:rPr>
                <w:t>Goup</w:t>
              </w:r>
              <w:proofErr w:type="spellEnd"/>
              <w:r>
                <w:rPr>
                  <w:sz w:val="18"/>
                  <w:szCs w:val="18"/>
                </w:rPr>
                <w:t xml:space="preserve"> addressed data frame receiving link indication (GCI)</w:t>
              </w:r>
            </w:ins>
          </w:p>
        </w:tc>
        <w:tc>
          <w:tcPr>
            <w:tcW w:w="1500" w:type="dxa"/>
            <w:tcBorders>
              <w:top w:val="single" w:sz="2" w:space="0" w:color="000000"/>
              <w:left w:val="single" w:sz="2" w:space="0" w:color="000000"/>
              <w:bottom w:val="single" w:sz="2" w:space="0" w:color="000000"/>
              <w:right w:val="single" w:sz="2" w:space="0" w:color="000000"/>
            </w:tcBorders>
          </w:tcPr>
          <w:p w14:paraId="307654D1" w14:textId="040B8CF6" w:rsidR="006673E4" w:rsidRDefault="00DA5CB9">
            <w:pPr>
              <w:pStyle w:val="TableParagraph"/>
              <w:kinsoku w:val="0"/>
              <w:overflowPunct w:val="0"/>
              <w:spacing w:line="256" w:lineRule="auto"/>
              <w:rPr>
                <w:ins w:id="11" w:author="Author"/>
                <w:sz w:val="18"/>
                <w:szCs w:val="18"/>
              </w:rPr>
            </w:pPr>
            <w:ins w:id="12" w:author="Author">
              <w:r>
                <w:rPr>
                  <w:sz w:val="18"/>
                  <w:szCs w:val="18"/>
                </w:rPr>
                <w:t xml:space="preserve">               </w:t>
              </w:r>
              <w:r w:rsidR="006B7E33">
                <w:rPr>
                  <w:sz w:val="18"/>
                  <w:szCs w:val="18"/>
                </w:rPr>
                <w:t>20</w:t>
              </w:r>
            </w:ins>
          </w:p>
        </w:tc>
        <w:tc>
          <w:tcPr>
            <w:tcW w:w="3001" w:type="dxa"/>
            <w:tcBorders>
              <w:top w:val="single" w:sz="2" w:space="0" w:color="000000"/>
              <w:left w:val="single" w:sz="2" w:space="0" w:color="000000"/>
              <w:bottom w:val="single" w:sz="2" w:space="0" w:color="000000"/>
              <w:right w:val="single" w:sz="12" w:space="0" w:color="000000"/>
            </w:tcBorders>
          </w:tcPr>
          <w:p w14:paraId="46A0AB6B" w14:textId="6B6AA711" w:rsidR="006673E4" w:rsidRDefault="00DA5CB9">
            <w:pPr>
              <w:pStyle w:val="TableParagraph"/>
              <w:kinsoku w:val="0"/>
              <w:overflowPunct w:val="0"/>
              <w:spacing w:line="256" w:lineRule="auto"/>
              <w:rPr>
                <w:ins w:id="13" w:author="Author"/>
                <w:sz w:val="18"/>
                <w:szCs w:val="18"/>
              </w:rPr>
            </w:pPr>
            <w:ins w:id="14" w:author="Author">
              <w:r>
                <w:rPr>
                  <w:sz w:val="18"/>
                  <w:szCs w:val="18"/>
                </w:rPr>
                <w:t xml:space="preserve">   See 9.2.4.6a.x (GCI Control)</w:t>
              </w:r>
            </w:ins>
          </w:p>
        </w:tc>
      </w:tr>
      <w:tr w:rsidR="006673E4" w14:paraId="6F2B6EE8" w14:textId="77777777" w:rsidTr="006673E4">
        <w:trPr>
          <w:trHeight w:val="525"/>
        </w:trPr>
        <w:tc>
          <w:tcPr>
            <w:tcW w:w="1000" w:type="dxa"/>
            <w:tcBorders>
              <w:top w:val="single" w:sz="2" w:space="0" w:color="000000"/>
              <w:left w:val="single" w:sz="12" w:space="0" w:color="000000"/>
              <w:bottom w:val="single" w:sz="2" w:space="0" w:color="000000"/>
              <w:right w:val="single" w:sz="2" w:space="0" w:color="000000"/>
            </w:tcBorders>
            <w:hideMark/>
          </w:tcPr>
          <w:p w14:paraId="19BB51C0" w14:textId="77777777" w:rsidR="006673E4" w:rsidRDefault="006673E4">
            <w:pPr>
              <w:pStyle w:val="TableParagraph"/>
              <w:kinsoku w:val="0"/>
              <w:overflowPunct w:val="0"/>
              <w:spacing w:before="49" w:line="204" w:lineRule="exact"/>
              <w:ind w:left="164" w:right="153"/>
              <w:jc w:val="center"/>
              <w:rPr>
                <w:sz w:val="18"/>
                <w:szCs w:val="18"/>
              </w:rPr>
            </w:pPr>
            <w:r>
              <w:rPr>
                <w:sz w:val="18"/>
                <w:szCs w:val="18"/>
                <w:u w:val="single"/>
              </w:rPr>
              <w:t>9,</w:t>
            </w:r>
            <w:r>
              <w:rPr>
                <w:spacing w:val="-5"/>
                <w:sz w:val="18"/>
                <w:szCs w:val="18"/>
                <w:u w:val="single"/>
              </w:rPr>
              <w:t xml:space="preserve"> </w:t>
            </w:r>
            <w:r>
              <w:rPr>
                <w:sz w:val="18"/>
                <w:szCs w:val="18"/>
                <w:u w:val="single"/>
              </w:rPr>
              <w:t>11</w:t>
            </w:r>
            <w:r>
              <w:rPr>
                <w:sz w:val="18"/>
                <w:szCs w:val="18"/>
              </w:rPr>
              <w:t>–14</w:t>
            </w:r>
          </w:p>
          <w:p w14:paraId="423C040C" w14:textId="77777777" w:rsidR="006673E4" w:rsidRDefault="006673E4">
            <w:pPr>
              <w:pStyle w:val="TableParagraph"/>
              <w:kinsoku w:val="0"/>
              <w:overflowPunct w:val="0"/>
              <w:spacing w:line="204" w:lineRule="exact"/>
              <w:ind w:left="164" w:right="152"/>
              <w:jc w:val="center"/>
              <w:rPr>
                <w:sz w:val="18"/>
                <w:szCs w:val="18"/>
              </w:rPr>
            </w:pPr>
            <w:r>
              <w:rPr>
                <w:strike/>
                <w:sz w:val="18"/>
                <w:szCs w:val="18"/>
              </w:rPr>
              <w:t>7–14</w:t>
            </w:r>
          </w:p>
        </w:tc>
        <w:tc>
          <w:tcPr>
            <w:tcW w:w="3000" w:type="dxa"/>
            <w:tcBorders>
              <w:top w:val="single" w:sz="2" w:space="0" w:color="000000"/>
              <w:left w:val="single" w:sz="2" w:space="0" w:color="000000"/>
              <w:bottom w:val="single" w:sz="2" w:space="0" w:color="000000"/>
              <w:right w:val="single" w:sz="2" w:space="0" w:color="000000"/>
            </w:tcBorders>
            <w:hideMark/>
          </w:tcPr>
          <w:p w14:paraId="13741D46" w14:textId="77777777" w:rsidR="006673E4" w:rsidRDefault="006673E4">
            <w:pPr>
              <w:pStyle w:val="TableParagraph"/>
              <w:kinsoku w:val="0"/>
              <w:overflowPunct w:val="0"/>
              <w:spacing w:before="49" w:line="256" w:lineRule="auto"/>
              <w:ind w:left="130"/>
              <w:rPr>
                <w:sz w:val="18"/>
                <w:szCs w:val="18"/>
              </w:rPr>
            </w:pPr>
            <w:r>
              <w:rPr>
                <w:sz w:val="18"/>
                <w:szCs w:val="18"/>
              </w:rPr>
              <w:t>Reserved</w:t>
            </w:r>
          </w:p>
        </w:tc>
        <w:tc>
          <w:tcPr>
            <w:tcW w:w="1500" w:type="dxa"/>
            <w:tcBorders>
              <w:top w:val="single" w:sz="2" w:space="0" w:color="000000"/>
              <w:left w:val="single" w:sz="2" w:space="0" w:color="000000"/>
              <w:bottom w:val="single" w:sz="2" w:space="0" w:color="000000"/>
              <w:right w:val="single" w:sz="2" w:space="0" w:color="000000"/>
            </w:tcBorders>
          </w:tcPr>
          <w:p w14:paraId="6893C2E5" w14:textId="77777777" w:rsidR="006673E4" w:rsidRDefault="006673E4">
            <w:pPr>
              <w:pStyle w:val="TableParagraph"/>
              <w:kinsoku w:val="0"/>
              <w:overflowPunct w:val="0"/>
              <w:spacing w:line="256" w:lineRule="auto"/>
              <w:rPr>
                <w:sz w:val="18"/>
                <w:szCs w:val="18"/>
              </w:rPr>
            </w:pPr>
          </w:p>
        </w:tc>
        <w:tc>
          <w:tcPr>
            <w:tcW w:w="3001" w:type="dxa"/>
            <w:tcBorders>
              <w:top w:val="single" w:sz="2" w:space="0" w:color="000000"/>
              <w:left w:val="single" w:sz="2" w:space="0" w:color="000000"/>
              <w:bottom w:val="single" w:sz="2" w:space="0" w:color="000000"/>
              <w:right w:val="single" w:sz="12" w:space="0" w:color="000000"/>
            </w:tcBorders>
          </w:tcPr>
          <w:p w14:paraId="07A8BB70" w14:textId="77777777" w:rsidR="006673E4" w:rsidRDefault="006673E4">
            <w:pPr>
              <w:pStyle w:val="TableParagraph"/>
              <w:kinsoku w:val="0"/>
              <w:overflowPunct w:val="0"/>
              <w:spacing w:line="256" w:lineRule="auto"/>
              <w:rPr>
                <w:sz w:val="18"/>
                <w:szCs w:val="18"/>
              </w:rPr>
            </w:pPr>
          </w:p>
        </w:tc>
      </w:tr>
      <w:tr w:rsidR="006673E4" w14:paraId="3E0F5DF9" w14:textId="77777777" w:rsidTr="006673E4">
        <w:trPr>
          <w:trHeight w:val="313"/>
        </w:trPr>
        <w:tc>
          <w:tcPr>
            <w:tcW w:w="1000" w:type="dxa"/>
            <w:tcBorders>
              <w:top w:val="single" w:sz="2" w:space="0" w:color="000000"/>
              <w:left w:val="single" w:sz="12" w:space="0" w:color="000000"/>
              <w:bottom w:val="single" w:sz="12" w:space="0" w:color="000000"/>
              <w:right w:val="single" w:sz="2" w:space="0" w:color="000000"/>
            </w:tcBorders>
            <w:hideMark/>
          </w:tcPr>
          <w:p w14:paraId="704AB576" w14:textId="77777777" w:rsidR="006673E4" w:rsidRDefault="006673E4">
            <w:pPr>
              <w:pStyle w:val="TableParagraph"/>
              <w:kinsoku w:val="0"/>
              <w:overflowPunct w:val="0"/>
              <w:spacing w:before="49" w:line="256" w:lineRule="auto"/>
              <w:ind w:right="393"/>
              <w:jc w:val="right"/>
              <w:rPr>
                <w:sz w:val="18"/>
                <w:szCs w:val="18"/>
              </w:rPr>
            </w:pPr>
            <w:r>
              <w:rPr>
                <w:sz w:val="18"/>
                <w:szCs w:val="18"/>
              </w:rPr>
              <w:t>15</w:t>
            </w:r>
          </w:p>
        </w:tc>
        <w:tc>
          <w:tcPr>
            <w:tcW w:w="3000" w:type="dxa"/>
            <w:tcBorders>
              <w:top w:val="single" w:sz="2" w:space="0" w:color="000000"/>
              <w:left w:val="single" w:sz="2" w:space="0" w:color="000000"/>
              <w:bottom w:val="single" w:sz="12" w:space="0" w:color="000000"/>
              <w:right w:val="single" w:sz="2" w:space="0" w:color="000000"/>
            </w:tcBorders>
            <w:hideMark/>
          </w:tcPr>
          <w:p w14:paraId="7D206161" w14:textId="77777777" w:rsidR="006673E4" w:rsidRDefault="006673E4">
            <w:pPr>
              <w:pStyle w:val="TableParagraph"/>
              <w:kinsoku w:val="0"/>
              <w:overflowPunct w:val="0"/>
              <w:spacing w:before="49" w:line="256" w:lineRule="auto"/>
              <w:ind w:left="130"/>
              <w:rPr>
                <w:sz w:val="18"/>
                <w:szCs w:val="18"/>
              </w:rPr>
            </w:pPr>
            <w:r>
              <w:rPr>
                <w:sz w:val="18"/>
                <w:szCs w:val="18"/>
              </w:rPr>
              <w:t>Ones</w:t>
            </w:r>
            <w:r>
              <w:rPr>
                <w:spacing w:val="-5"/>
                <w:sz w:val="18"/>
                <w:szCs w:val="18"/>
              </w:rPr>
              <w:t xml:space="preserve"> </w:t>
            </w:r>
            <w:r>
              <w:rPr>
                <w:sz w:val="18"/>
                <w:szCs w:val="18"/>
              </w:rPr>
              <w:t>need</w:t>
            </w:r>
            <w:r>
              <w:rPr>
                <w:spacing w:val="-6"/>
                <w:sz w:val="18"/>
                <w:szCs w:val="18"/>
              </w:rPr>
              <w:t xml:space="preserve"> </w:t>
            </w:r>
            <w:r>
              <w:rPr>
                <w:sz w:val="18"/>
                <w:szCs w:val="18"/>
              </w:rPr>
              <w:t>expansion</w:t>
            </w:r>
            <w:r>
              <w:rPr>
                <w:spacing w:val="-6"/>
                <w:sz w:val="18"/>
                <w:szCs w:val="18"/>
              </w:rPr>
              <w:t xml:space="preserve"> </w:t>
            </w:r>
            <w:r>
              <w:rPr>
                <w:sz w:val="18"/>
                <w:szCs w:val="18"/>
              </w:rPr>
              <w:t>surely</w:t>
            </w:r>
            <w:r>
              <w:rPr>
                <w:spacing w:val="-6"/>
                <w:sz w:val="18"/>
                <w:szCs w:val="18"/>
              </w:rPr>
              <w:t xml:space="preserve"> </w:t>
            </w:r>
            <w:r>
              <w:rPr>
                <w:sz w:val="18"/>
                <w:szCs w:val="18"/>
              </w:rPr>
              <w:t>(ONES)</w:t>
            </w:r>
          </w:p>
        </w:tc>
        <w:tc>
          <w:tcPr>
            <w:tcW w:w="1500" w:type="dxa"/>
            <w:tcBorders>
              <w:top w:val="single" w:sz="2" w:space="0" w:color="000000"/>
              <w:left w:val="single" w:sz="2" w:space="0" w:color="000000"/>
              <w:bottom w:val="single" w:sz="12" w:space="0" w:color="000000"/>
              <w:right w:val="single" w:sz="2" w:space="0" w:color="000000"/>
            </w:tcBorders>
            <w:hideMark/>
          </w:tcPr>
          <w:p w14:paraId="5E44CDA2" w14:textId="77777777" w:rsidR="006673E4" w:rsidRDefault="006673E4">
            <w:pPr>
              <w:pStyle w:val="TableParagraph"/>
              <w:kinsoku w:val="0"/>
              <w:overflowPunct w:val="0"/>
              <w:spacing w:before="49" w:line="256" w:lineRule="auto"/>
              <w:ind w:left="650" w:right="625"/>
              <w:jc w:val="center"/>
              <w:rPr>
                <w:sz w:val="18"/>
                <w:szCs w:val="18"/>
              </w:rPr>
            </w:pPr>
            <w:r>
              <w:rPr>
                <w:sz w:val="18"/>
                <w:szCs w:val="18"/>
              </w:rPr>
              <w:t>26</w:t>
            </w:r>
          </w:p>
        </w:tc>
        <w:tc>
          <w:tcPr>
            <w:tcW w:w="3001" w:type="dxa"/>
            <w:tcBorders>
              <w:top w:val="single" w:sz="2" w:space="0" w:color="000000"/>
              <w:left w:val="single" w:sz="2" w:space="0" w:color="000000"/>
              <w:bottom w:val="single" w:sz="12" w:space="0" w:color="000000"/>
              <w:right w:val="single" w:sz="12" w:space="0" w:color="000000"/>
            </w:tcBorders>
            <w:hideMark/>
          </w:tcPr>
          <w:p w14:paraId="1091A263" w14:textId="77777777" w:rsidR="006673E4" w:rsidRDefault="006673E4">
            <w:pPr>
              <w:pStyle w:val="TableParagraph"/>
              <w:kinsoku w:val="0"/>
              <w:overflowPunct w:val="0"/>
              <w:spacing w:before="49" w:line="256" w:lineRule="auto"/>
              <w:ind w:left="130"/>
              <w:rPr>
                <w:sz w:val="18"/>
                <w:szCs w:val="18"/>
              </w:rPr>
            </w:pPr>
            <w:r>
              <w:rPr>
                <w:sz w:val="18"/>
                <w:szCs w:val="18"/>
              </w:rPr>
              <w:t>Set</w:t>
            </w:r>
            <w:r>
              <w:rPr>
                <w:spacing w:val="-2"/>
                <w:sz w:val="18"/>
                <w:szCs w:val="18"/>
              </w:rPr>
              <w:t xml:space="preserve"> </w:t>
            </w:r>
            <w:r>
              <w:rPr>
                <w:sz w:val="18"/>
                <w:szCs w:val="18"/>
              </w:rPr>
              <w:t>to</w:t>
            </w:r>
            <w:r>
              <w:rPr>
                <w:spacing w:val="-1"/>
                <w:sz w:val="18"/>
                <w:szCs w:val="18"/>
              </w:rPr>
              <w:t xml:space="preserve"> </w:t>
            </w:r>
            <w:r>
              <w:rPr>
                <w:sz w:val="18"/>
                <w:szCs w:val="18"/>
              </w:rPr>
              <w:t>all</w:t>
            </w:r>
            <w:r>
              <w:rPr>
                <w:spacing w:val="-2"/>
                <w:sz w:val="18"/>
                <w:szCs w:val="18"/>
              </w:rPr>
              <w:t xml:space="preserve"> </w:t>
            </w:r>
            <w:r>
              <w:rPr>
                <w:sz w:val="18"/>
                <w:szCs w:val="18"/>
              </w:rPr>
              <w:t>1s</w:t>
            </w:r>
          </w:p>
        </w:tc>
      </w:tr>
    </w:tbl>
    <w:p w14:paraId="51E2A190" w14:textId="77777777" w:rsidR="006673E4" w:rsidRDefault="006673E4" w:rsidP="005401B8">
      <w:pPr>
        <w:pStyle w:val="T"/>
        <w:spacing w:line="240" w:lineRule="auto"/>
        <w:rPr>
          <w:ins w:id="15" w:author="Author"/>
          <w:b/>
          <w:i/>
          <w:iCs/>
          <w:color w:val="000000" w:themeColor="text1"/>
          <w:highlight w:val="yellow"/>
        </w:rPr>
      </w:pPr>
    </w:p>
    <w:p w14:paraId="6057A569" w14:textId="3F5AE83E" w:rsidR="00A44735" w:rsidRDefault="00A44735" w:rsidP="005401B8">
      <w:pPr>
        <w:pStyle w:val="T"/>
        <w:spacing w:line="240" w:lineRule="auto"/>
        <w:rPr>
          <w:ins w:id="16" w:author="Author"/>
          <w:b/>
          <w:i/>
          <w:iCs/>
          <w:color w:val="000000" w:themeColor="text1"/>
          <w:highlight w:val="yellow"/>
        </w:rPr>
      </w:pPr>
      <w:ins w:id="17" w:author="Author">
        <w:r>
          <w:rPr>
            <w:b/>
            <w:i/>
            <w:iCs/>
            <w:color w:val="000000" w:themeColor="text1"/>
            <w:highlight w:val="yellow"/>
          </w:rPr>
          <w:t>TGbe editor: Please add a new subclause 9.2.4.6a.x  as follows:</w:t>
        </w:r>
      </w:ins>
    </w:p>
    <w:p w14:paraId="2B1FD782" w14:textId="4EEE8DF5" w:rsidR="00A44735" w:rsidRPr="004D58D6" w:rsidRDefault="00A44735" w:rsidP="005401B8">
      <w:pPr>
        <w:pStyle w:val="T"/>
        <w:spacing w:line="240" w:lineRule="auto"/>
        <w:rPr>
          <w:ins w:id="18" w:author="Author"/>
          <w:rStyle w:val="SC19323589"/>
          <w:rFonts w:ascii="Arial" w:eastAsia="Malgun Gothic" w:hAnsi="Arial" w:cs="Arial"/>
          <w:w w:val="100"/>
          <w:lang w:eastAsia="ko-KR"/>
        </w:rPr>
      </w:pPr>
      <w:ins w:id="19" w:author="Author">
        <w:r w:rsidRPr="004D58D6">
          <w:rPr>
            <w:rStyle w:val="SC19323589"/>
            <w:rFonts w:ascii="Arial" w:eastAsia="Malgun Gothic" w:hAnsi="Arial" w:cs="Arial"/>
            <w:w w:val="100"/>
            <w:lang w:eastAsia="ko-KR"/>
          </w:rPr>
          <w:t>9.2.4.6a.x   GCI Control</w:t>
        </w:r>
      </w:ins>
    </w:p>
    <w:p w14:paraId="09BEF2A5" w14:textId="394E5531" w:rsidR="00DA5CB9" w:rsidRDefault="00A44735" w:rsidP="005401B8">
      <w:pPr>
        <w:pStyle w:val="T"/>
        <w:spacing w:line="240" w:lineRule="auto"/>
        <w:rPr>
          <w:ins w:id="20" w:author="Author"/>
          <w:rStyle w:val="SC19323589"/>
          <w:rFonts w:eastAsia="Malgun Gothic"/>
          <w:w w:val="100"/>
          <w:lang w:eastAsia="ko-KR"/>
        </w:rPr>
      </w:pPr>
      <w:ins w:id="21" w:author="Author">
        <w:r w:rsidRPr="004D58D6">
          <w:rPr>
            <w:rStyle w:val="SC19323589"/>
            <w:rFonts w:eastAsia="Malgun Gothic"/>
            <w:w w:val="100"/>
            <w:lang w:eastAsia="ko-KR"/>
          </w:rPr>
          <w:t>The</w:t>
        </w:r>
        <w:r>
          <w:rPr>
            <w:rStyle w:val="SC19323589"/>
            <w:rFonts w:eastAsia="Malgun Gothic"/>
            <w:w w:val="100"/>
            <w:lang w:eastAsia="ko-KR"/>
          </w:rPr>
          <w:t xml:space="preserve"> Control Information subfield in a GCI Control subfield contains information</w:t>
        </w:r>
        <w:r w:rsidR="006673E4">
          <w:rPr>
            <w:rStyle w:val="SC19323589"/>
            <w:rFonts w:eastAsia="Malgun Gothic"/>
            <w:w w:val="100"/>
            <w:lang w:eastAsia="ko-KR"/>
          </w:rPr>
          <w:t xml:space="preserve"> of the link on which</w:t>
        </w:r>
        <w:r>
          <w:rPr>
            <w:rStyle w:val="SC19323589"/>
            <w:rFonts w:eastAsia="Malgun Gothic"/>
            <w:w w:val="100"/>
            <w:lang w:eastAsia="ko-KR"/>
          </w:rPr>
          <w:t xml:space="preserve"> </w:t>
        </w:r>
        <w:r w:rsidR="006673E4">
          <w:rPr>
            <w:rStyle w:val="SC19323589"/>
            <w:rFonts w:eastAsia="Malgun Gothic"/>
            <w:w w:val="100"/>
            <w:lang w:eastAsia="ko-KR"/>
          </w:rPr>
          <w:t>that the</w:t>
        </w:r>
        <w:r>
          <w:rPr>
            <w:rStyle w:val="SC19323589"/>
            <w:rFonts w:eastAsia="Malgun Gothic"/>
            <w:w w:val="100"/>
            <w:lang w:eastAsia="ko-KR"/>
          </w:rPr>
          <w:t xml:space="preserve"> non-AP MLD</w:t>
        </w:r>
        <w:r w:rsidR="006673E4">
          <w:rPr>
            <w:rStyle w:val="SC19323589"/>
            <w:rFonts w:eastAsia="Malgun Gothic"/>
            <w:w w:val="100"/>
            <w:lang w:eastAsia="ko-KR"/>
          </w:rPr>
          <w:t xml:space="preserve"> expects to receive the group addressed data frame</w:t>
        </w:r>
        <w:r w:rsidR="007F3D6B">
          <w:rPr>
            <w:rStyle w:val="SC19323589"/>
            <w:rFonts w:eastAsia="Malgun Gothic"/>
            <w:w w:val="100"/>
            <w:lang w:eastAsia="ko-KR"/>
          </w:rPr>
          <w:t>s</w:t>
        </w:r>
        <w:r w:rsidR="00DA5CB9">
          <w:rPr>
            <w:rStyle w:val="SC19323589"/>
            <w:rFonts w:eastAsia="Malgun Gothic"/>
            <w:w w:val="100"/>
            <w:lang w:eastAsia="ko-KR"/>
          </w:rPr>
          <w:t>.</w:t>
        </w:r>
      </w:ins>
    </w:p>
    <w:p w14:paraId="30C8DEE6" w14:textId="585B0DB5" w:rsidR="00A44735" w:rsidRPr="004D58D6" w:rsidRDefault="00DA5CB9" w:rsidP="005401B8">
      <w:pPr>
        <w:pStyle w:val="T"/>
        <w:spacing w:line="240" w:lineRule="auto"/>
        <w:rPr>
          <w:ins w:id="22" w:author="Author"/>
          <w:rStyle w:val="SC19323589"/>
          <w:rFonts w:eastAsia="Malgun Gothic"/>
          <w:w w:val="100"/>
          <w:lang w:eastAsia="ko-KR"/>
        </w:rPr>
      </w:pPr>
      <w:ins w:id="23" w:author="Author">
        <w:r>
          <w:rPr>
            <w:rStyle w:val="SC19323589"/>
            <w:rFonts w:eastAsia="Malgun Gothic"/>
            <w:w w:val="100"/>
            <w:lang w:eastAsia="ko-KR"/>
          </w:rPr>
          <w:t xml:space="preserve">The format of </w:t>
        </w:r>
        <w:r w:rsidR="00A44735">
          <w:rPr>
            <w:rStyle w:val="SC19323589"/>
            <w:rFonts w:eastAsia="Malgun Gothic"/>
            <w:w w:val="100"/>
            <w:lang w:eastAsia="ko-KR"/>
          </w:rPr>
          <w:t xml:space="preserve"> </w:t>
        </w:r>
        <w:r>
          <w:rPr>
            <w:rStyle w:val="SC19323589"/>
            <w:rFonts w:eastAsia="Malgun Gothic"/>
            <w:w w:val="100"/>
            <w:lang w:eastAsia="ko-KR"/>
          </w:rPr>
          <w:t xml:space="preserve">the subfield is shown in Figure </w:t>
        </w:r>
        <w:del w:id="24" w:author="Author">
          <w:r w:rsidR="00A44735" w:rsidDel="00DA5CB9">
            <w:rPr>
              <w:rStyle w:val="SC19323589"/>
              <w:rFonts w:eastAsia="Malgun Gothic"/>
              <w:w w:val="100"/>
              <w:lang w:eastAsia="ko-KR"/>
            </w:rPr>
            <w:delText xml:space="preserve"> </w:delText>
          </w:r>
        </w:del>
        <w:r>
          <w:rPr>
            <w:rStyle w:val="SC19323589"/>
            <w:rFonts w:eastAsia="Malgun Gothic"/>
            <w:w w:val="100"/>
            <w:lang w:eastAsia="ko-KR"/>
          </w:rPr>
          <w:t xml:space="preserve">9-22x (Control Information subfield format in a GCI Control subfield) </w:t>
        </w:r>
      </w:ins>
    </w:p>
    <w:p w14:paraId="3369D8DF" w14:textId="6648705D" w:rsidR="00825838" w:rsidRDefault="00825838" w:rsidP="00825838">
      <w:pPr>
        <w:pStyle w:val="BodyText"/>
        <w:tabs>
          <w:tab w:val="left" w:pos="4885"/>
          <w:tab w:val="left" w:pos="5326"/>
          <w:tab w:val="left" w:pos="6190"/>
        </w:tabs>
        <w:kinsoku w:val="0"/>
        <w:overflowPunct w:val="0"/>
        <w:spacing w:before="95"/>
        <w:ind w:left="3526"/>
        <w:rPr>
          <w:ins w:id="25" w:author="Author"/>
          <w:rFonts w:ascii="Arial" w:hAnsi="Arial" w:cs="Arial"/>
          <w:sz w:val="16"/>
          <w:szCs w:val="16"/>
        </w:rPr>
      </w:pPr>
      <w:ins w:id="26" w:author="Author">
        <w:r>
          <w:rPr>
            <w:rFonts w:ascii="Arial" w:hAnsi="Arial" w:cs="Arial"/>
            <w:sz w:val="16"/>
            <w:szCs w:val="16"/>
          </w:rPr>
          <w:t>B0</w:t>
        </w:r>
        <w:r>
          <w:rPr>
            <w:rFonts w:ascii="Arial" w:hAnsi="Arial" w:cs="Arial"/>
            <w:sz w:val="16"/>
            <w:szCs w:val="16"/>
          </w:rPr>
          <w:tab/>
          <w:t>B</w:t>
        </w:r>
        <w:r w:rsidR="006B7E33">
          <w:rPr>
            <w:rFonts w:ascii="Arial" w:hAnsi="Arial" w:cs="Arial"/>
            <w:sz w:val="16"/>
            <w:szCs w:val="16"/>
          </w:rPr>
          <w:t>15</w:t>
        </w:r>
        <w:r>
          <w:rPr>
            <w:rFonts w:ascii="Arial" w:hAnsi="Arial" w:cs="Arial"/>
            <w:sz w:val="16"/>
            <w:szCs w:val="16"/>
          </w:rPr>
          <w:tab/>
          <w:t>B</w:t>
        </w:r>
        <w:r w:rsidR="006B7E33">
          <w:rPr>
            <w:rFonts w:ascii="Arial" w:hAnsi="Arial" w:cs="Arial"/>
            <w:sz w:val="16"/>
            <w:szCs w:val="16"/>
          </w:rPr>
          <w:t>16</w:t>
        </w:r>
        <w:r>
          <w:rPr>
            <w:rFonts w:ascii="Arial" w:hAnsi="Arial" w:cs="Arial"/>
            <w:sz w:val="16"/>
            <w:szCs w:val="16"/>
          </w:rPr>
          <w:tab/>
          <w:t>B</w:t>
        </w:r>
        <w:r w:rsidR="006B7E33">
          <w:rPr>
            <w:rFonts w:ascii="Arial" w:hAnsi="Arial" w:cs="Arial"/>
            <w:sz w:val="16"/>
            <w:szCs w:val="16"/>
          </w:rPr>
          <w:t>19</w:t>
        </w:r>
      </w:ins>
    </w:p>
    <w:tbl>
      <w:tblPr>
        <w:tblStyle w:val="TableGrid"/>
        <w:tblW w:w="0" w:type="auto"/>
        <w:tblInd w:w="35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572"/>
        <w:gridCol w:w="1418"/>
      </w:tblGrid>
      <w:tr w:rsidR="00825838" w14:paraId="68EA4F5C" w14:textId="77777777" w:rsidTr="004D58D6">
        <w:trPr>
          <w:trHeight w:val="745"/>
          <w:ins w:id="27" w:author="Author"/>
        </w:trPr>
        <w:tc>
          <w:tcPr>
            <w:tcW w:w="1572" w:type="dxa"/>
            <w:shd w:val="clear" w:color="auto" w:fill="FFFFFF" w:themeFill="background1"/>
          </w:tcPr>
          <w:p w14:paraId="0B630246" w14:textId="76405C99" w:rsidR="00825838" w:rsidRDefault="006B7E33" w:rsidP="004D58D6">
            <w:pPr>
              <w:pStyle w:val="BodyText"/>
              <w:tabs>
                <w:tab w:val="left" w:pos="4885"/>
                <w:tab w:val="left" w:pos="5326"/>
                <w:tab w:val="left" w:pos="6190"/>
              </w:tabs>
              <w:kinsoku w:val="0"/>
              <w:overflowPunct w:val="0"/>
              <w:spacing w:before="95"/>
              <w:jc w:val="center"/>
              <w:rPr>
                <w:ins w:id="28" w:author="Author"/>
                <w:rFonts w:ascii="Arial" w:hAnsi="Arial" w:cs="Arial"/>
                <w:sz w:val="16"/>
                <w:szCs w:val="16"/>
                <w:lang w:val="en-US" w:eastAsia="zh-CN"/>
              </w:rPr>
            </w:pPr>
            <w:ins w:id="29" w:author="Author">
              <w:r>
                <w:rPr>
                  <w:rFonts w:ascii="Arial" w:hAnsi="Arial" w:cs="Arial"/>
                  <w:sz w:val="16"/>
                  <w:szCs w:val="16"/>
                  <w:lang w:val="en-US" w:eastAsia="zh-CN"/>
                </w:rPr>
                <w:t>G</w:t>
              </w:r>
              <w:r w:rsidR="00951E57">
                <w:rPr>
                  <w:rFonts w:ascii="Arial" w:hAnsi="Arial" w:cs="Arial"/>
                  <w:sz w:val="16"/>
                  <w:szCs w:val="16"/>
                  <w:lang w:val="en-US" w:eastAsia="zh-CN"/>
                </w:rPr>
                <w:t>roup addressed data frames indication</w:t>
              </w:r>
              <w:r>
                <w:rPr>
                  <w:rFonts w:ascii="Arial" w:hAnsi="Arial" w:cs="Arial"/>
                  <w:sz w:val="16"/>
                  <w:szCs w:val="16"/>
                  <w:lang w:val="en-US" w:eastAsia="zh-CN"/>
                </w:rPr>
                <w:t xml:space="preserve"> </w:t>
              </w:r>
              <w:r w:rsidR="00951E57">
                <w:rPr>
                  <w:rFonts w:ascii="Arial" w:hAnsi="Arial" w:cs="Arial"/>
                  <w:sz w:val="16"/>
                  <w:szCs w:val="16"/>
                  <w:lang w:val="en-US" w:eastAsia="zh-CN"/>
                </w:rPr>
                <w:t>Link Bitmap</w:t>
              </w:r>
            </w:ins>
          </w:p>
        </w:tc>
        <w:tc>
          <w:tcPr>
            <w:tcW w:w="1418" w:type="dxa"/>
            <w:shd w:val="clear" w:color="auto" w:fill="FFFFFF" w:themeFill="background1"/>
          </w:tcPr>
          <w:p w14:paraId="705ADD57" w14:textId="0A99ED75" w:rsidR="00825838" w:rsidRDefault="007F3D6B" w:rsidP="004D58D6">
            <w:pPr>
              <w:pStyle w:val="BodyText"/>
              <w:tabs>
                <w:tab w:val="left" w:pos="4885"/>
                <w:tab w:val="left" w:pos="5326"/>
                <w:tab w:val="left" w:pos="6190"/>
              </w:tabs>
              <w:kinsoku w:val="0"/>
              <w:overflowPunct w:val="0"/>
              <w:spacing w:before="95"/>
              <w:jc w:val="center"/>
              <w:rPr>
                <w:ins w:id="30" w:author="Author"/>
                <w:rFonts w:ascii="Arial" w:hAnsi="Arial" w:cs="Arial"/>
                <w:sz w:val="16"/>
                <w:szCs w:val="16"/>
                <w:lang w:val="en-US" w:eastAsia="zh-CN"/>
              </w:rPr>
            </w:pPr>
            <w:ins w:id="31" w:author="Author">
              <w:r>
                <w:rPr>
                  <w:rFonts w:ascii="Arial" w:hAnsi="Arial" w:cs="Arial"/>
                  <w:sz w:val="16"/>
                  <w:szCs w:val="16"/>
                  <w:lang w:val="en-US" w:eastAsia="zh-CN"/>
                </w:rPr>
                <w:t>Reserved</w:t>
              </w:r>
            </w:ins>
          </w:p>
        </w:tc>
      </w:tr>
    </w:tbl>
    <w:p w14:paraId="021FDA76" w14:textId="1AA0B5B4" w:rsidR="00825838" w:rsidRDefault="007F3D6B" w:rsidP="004D58D6">
      <w:pPr>
        <w:pStyle w:val="BodyText"/>
        <w:tabs>
          <w:tab w:val="left" w:pos="4262"/>
          <w:tab w:val="right" w:pos="5900"/>
        </w:tabs>
        <w:kinsoku w:val="0"/>
        <w:overflowPunct w:val="0"/>
        <w:spacing w:before="103"/>
        <w:rPr>
          <w:ins w:id="32" w:author="Author"/>
          <w:rFonts w:ascii="Arial" w:hAnsi="Arial" w:cs="Arial"/>
          <w:sz w:val="16"/>
          <w:szCs w:val="16"/>
        </w:rPr>
      </w:pPr>
      <w:ins w:id="33" w:author="Author">
        <w:r>
          <w:rPr>
            <w:rFonts w:ascii="Arial" w:hAnsi="Arial" w:cs="Arial"/>
            <w:sz w:val="16"/>
            <w:szCs w:val="16"/>
          </w:rPr>
          <w:t xml:space="preserve">                                                                     </w:t>
        </w:r>
        <w:r w:rsidR="00825838">
          <w:rPr>
            <w:rFonts w:ascii="Arial" w:hAnsi="Arial" w:cs="Arial"/>
            <w:sz w:val="16"/>
            <w:szCs w:val="16"/>
          </w:rPr>
          <w:t>Bits:</w:t>
        </w:r>
        <w:r w:rsidR="00825838">
          <w:rPr>
            <w:rFonts w:ascii="Arial" w:hAnsi="Arial" w:cs="Arial"/>
            <w:sz w:val="16"/>
            <w:szCs w:val="16"/>
          </w:rPr>
          <w:tab/>
        </w:r>
        <w:r w:rsidR="00286BF2">
          <w:rPr>
            <w:rFonts w:ascii="Arial" w:hAnsi="Arial" w:cs="Arial"/>
            <w:sz w:val="16"/>
            <w:szCs w:val="16"/>
          </w:rPr>
          <w:t>16</w:t>
        </w:r>
        <w:r w:rsidR="00825838">
          <w:rPr>
            <w:rFonts w:ascii="Arial" w:hAnsi="Arial" w:cs="Arial"/>
            <w:sz w:val="16"/>
            <w:szCs w:val="16"/>
          </w:rPr>
          <w:tab/>
          <w:t>4</w:t>
        </w:r>
      </w:ins>
    </w:p>
    <w:p w14:paraId="1B0C850F" w14:textId="77777777" w:rsidR="00825838" w:rsidRDefault="00825838" w:rsidP="00825838">
      <w:pPr>
        <w:pStyle w:val="BodyText"/>
        <w:kinsoku w:val="0"/>
        <w:overflowPunct w:val="0"/>
        <w:spacing w:before="1"/>
        <w:rPr>
          <w:ins w:id="34" w:author="Author"/>
          <w:rFonts w:ascii="Arial" w:hAnsi="Arial" w:cs="Arial"/>
          <w:sz w:val="16"/>
          <w:szCs w:val="16"/>
        </w:rPr>
      </w:pPr>
    </w:p>
    <w:p w14:paraId="4A596006" w14:textId="32BDEC89" w:rsidR="00825838" w:rsidRDefault="00825838" w:rsidP="00825838">
      <w:pPr>
        <w:pStyle w:val="BodyText"/>
        <w:kinsoku w:val="0"/>
        <w:overflowPunct w:val="0"/>
        <w:ind w:left="1007"/>
        <w:rPr>
          <w:ins w:id="35" w:author="Author"/>
          <w:rFonts w:ascii="Arial" w:hAnsi="Arial" w:cs="Arial"/>
          <w:b/>
          <w:bCs/>
          <w:sz w:val="20"/>
        </w:rPr>
      </w:pPr>
      <w:bookmarkStart w:id="36" w:name="_bookmark5"/>
      <w:bookmarkEnd w:id="36"/>
      <w:ins w:id="37" w:author="Author">
        <w:r>
          <w:rPr>
            <w:rFonts w:ascii="Arial" w:hAnsi="Arial" w:cs="Arial"/>
            <w:b/>
            <w:bCs/>
          </w:rPr>
          <w:t>Figure</w:t>
        </w:r>
        <w:r>
          <w:rPr>
            <w:rFonts w:ascii="Arial" w:hAnsi="Arial" w:cs="Arial"/>
            <w:b/>
            <w:bCs/>
            <w:spacing w:val="-5"/>
          </w:rPr>
          <w:t xml:space="preserve"> </w:t>
        </w:r>
        <w:r>
          <w:rPr>
            <w:rFonts w:ascii="Arial" w:hAnsi="Arial" w:cs="Arial"/>
            <w:b/>
            <w:bCs/>
          </w:rPr>
          <w:t>9-22</w:t>
        </w:r>
        <w:r w:rsidR="007F3D6B">
          <w:rPr>
            <w:rFonts w:ascii="Arial" w:hAnsi="Arial" w:cs="Arial"/>
            <w:b/>
            <w:bCs/>
          </w:rPr>
          <w:t>x</w:t>
        </w:r>
        <w:r>
          <w:rPr>
            <w:rFonts w:ascii="Arial" w:hAnsi="Arial" w:cs="Arial"/>
            <w:b/>
            <w:bCs/>
          </w:rPr>
          <w:t>—Control</w:t>
        </w:r>
        <w:r>
          <w:rPr>
            <w:rFonts w:ascii="Arial" w:hAnsi="Arial" w:cs="Arial"/>
            <w:b/>
            <w:bCs/>
            <w:spacing w:val="-4"/>
          </w:rPr>
          <w:t xml:space="preserve"> </w:t>
        </w:r>
        <w:r>
          <w:rPr>
            <w:rFonts w:ascii="Arial" w:hAnsi="Arial" w:cs="Arial"/>
            <w:b/>
            <w:bCs/>
          </w:rPr>
          <w:t>Information</w:t>
        </w:r>
        <w:r>
          <w:rPr>
            <w:rFonts w:ascii="Arial" w:hAnsi="Arial" w:cs="Arial"/>
            <w:b/>
            <w:bCs/>
            <w:spacing w:val="-4"/>
          </w:rPr>
          <w:t xml:space="preserve"> </w:t>
        </w:r>
        <w:r>
          <w:rPr>
            <w:rFonts w:ascii="Arial" w:hAnsi="Arial" w:cs="Arial"/>
            <w:b/>
            <w:bCs/>
          </w:rPr>
          <w:t>subfield</w:t>
        </w:r>
        <w:r>
          <w:rPr>
            <w:rFonts w:ascii="Arial" w:hAnsi="Arial" w:cs="Arial"/>
            <w:b/>
            <w:bCs/>
            <w:spacing w:val="-4"/>
          </w:rPr>
          <w:t xml:space="preserve"> </w:t>
        </w:r>
        <w:r>
          <w:rPr>
            <w:rFonts w:ascii="Arial" w:hAnsi="Arial" w:cs="Arial"/>
            <w:b/>
            <w:bCs/>
          </w:rPr>
          <w:t>format</w:t>
        </w:r>
        <w:r>
          <w:rPr>
            <w:rFonts w:ascii="Arial" w:hAnsi="Arial" w:cs="Arial"/>
            <w:b/>
            <w:bCs/>
            <w:spacing w:val="-6"/>
          </w:rPr>
          <w:t xml:space="preserve"> </w:t>
        </w:r>
        <w:r>
          <w:rPr>
            <w:rFonts w:ascii="Arial" w:hAnsi="Arial" w:cs="Arial"/>
            <w:b/>
            <w:bCs/>
          </w:rPr>
          <w:t>in</w:t>
        </w:r>
        <w:r>
          <w:rPr>
            <w:rFonts w:ascii="Arial" w:hAnsi="Arial" w:cs="Arial"/>
            <w:b/>
            <w:bCs/>
            <w:spacing w:val="-4"/>
          </w:rPr>
          <w:t xml:space="preserve"> </w:t>
        </w:r>
        <w:r>
          <w:rPr>
            <w:rFonts w:ascii="Arial" w:hAnsi="Arial" w:cs="Arial"/>
            <w:b/>
            <w:bCs/>
          </w:rPr>
          <w:t>a</w:t>
        </w:r>
        <w:r w:rsidR="007F3D6B">
          <w:rPr>
            <w:rFonts w:ascii="Arial" w:hAnsi="Arial" w:cs="Arial"/>
            <w:b/>
            <w:bCs/>
          </w:rPr>
          <w:t xml:space="preserve"> GCI</w:t>
        </w:r>
        <w:r>
          <w:rPr>
            <w:rFonts w:ascii="Arial" w:hAnsi="Arial" w:cs="Arial"/>
            <w:b/>
            <w:bCs/>
            <w:spacing w:val="-4"/>
          </w:rPr>
          <w:t xml:space="preserve"> </w:t>
        </w:r>
        <w:r>
          <w:rPr>
            <w:rFonts w:ascii="Arial" w:hAnsi="Arial" w:cs="Arial"/>
            <w:b/>
            <w:bCs/>
          </w:rPr>
          <w:t>Control</w:t>
        </w:r>
        <w:r>
          <w:rPr>
            <w:rFonts w:ascii="Arial" w:hAnsi="Arial" w:cs="Arial"/>
            <w:b/>
            <w:bCs/>
            <w:spacing w:val="-5"/>
          </w:rPr>
          <w:t xml:space="preserve"> </w:t>
        </w:r>
        <w:r>
          <w:rPr>
            <w:rFonts w:ascii="Arial" w:hAnsi="Arial" w:cs="Arial"/>
            <w:b/>
            <w:bCs/>
          </w:rPr>
          <w:t>subfield</w:t>
        </w:r>
      </w:ins>
    </w:p>
    <w:p w14:paraId="33DD5592" w14:textId="54EEE29A" w:rsidR="00DA5CB9" w:rsidRPr="004D58D6" w:rsidRDefault="00951E57" w:rsidP="005401B8">
      <w:pPr>
        <w:pStyle w:val="T"/>
        <w:spacing w:line="240" w:lineRule="auto"/>
        <w:rPr>
          <w:ins w:id="38" w:author="Author"/>
          <w:rStyle w:val="SC19323589"/>
          <w:rFonts w:eastAsia="Malgun Gothic"/>
          <w:w w:val="100"/>
          <w:lang w:eastAsia="ko-KR"/>
        </w:rPr>
      </w:pPr>
      <w:ins w:id="39" w:author="Author">
        <w:r>
          <w:rPr>
            <w:rStyle w:val="SC19323589"/>
            <w:rFonts w:eastAsia="Malgun Gothic"/>
            <w:w w:val="100"/>
            <w:lang w:eastAsia="ko-KR"/>
          </w:rPr>
          <w:lastRenderedPageBreak/>
          <w:t xml:space="preserve">If a frame carrying </w:t>
        </w:r>
        <w:r w:rsidR="003778C6">
          <w:rPr>
            <w:rStyle w:val="SC19323589"/>
            <w:rFonts w:eastAsia="Malgun Gothic"/>
            <w:w w:val="100"/>
            <w:lang w:eastAsia="ko-KR"/>
          </w:rPr>
          <w:t xml:space="preserve">the </w:t>
        </w:r>
        <w:r>
          <w:rPr>
            <w:rStyle w:val="SC19323589"/>
            <w:rFonts w:eastAsia="Malgun Gothic"/>
            <w:w w:val="100"/>
            <w:lang w:eastAsia="ko-KR"/>
          </w:rPr>
          <w:t xml:space="preserve">GCI Control subfield </w:t>
        </w:r>
        <w:r w:rsidR="003778C6">
          <w:rPr>
            <w:rStyle w:val="SC19323589"/>
            <w:rFonts w:eastAsia="Malgun Gothic"/>
            <w:w w:val="100"/>
            <w:lang w:eastAsia="ko-KR"/>
          </w:rPr>
          <w:t xml:space="preserve">is </w:t>
        </w:r>
        <w:r>
          <w:rPr>
            <w:rStyle w:val="SC19323589"/>
            <w:rFonts w:eastAsia="Malgun Gothic"/>
            <w:w w:val="100"/>
            <w:lang w:eastAsia="ko-KR"/>
          </w:rPr>
          <w:t>transmitted by a non-AP</w:t>
        </w:r>
        <w:r w:rsidR="007A3748">
          <w:rPr>
            <w:rStyle w:val="SC19323589"/>
            <w:rFonts w:eastAsia="Malgun Gothic"/>
            <w:w w:val="100"/>
            <w:lang w:eastAsia="ko-KR"/>
          </w:rPr>
          <w:t xml:space="preserve"> MLD </w:t>
        </w:r>
        <w:r>
          <w:rPr>
            <w:rStyle w:val="SC19323589"/>
            <w:rFonts w:eastAsia="Malgun Gothic"/>
            <w:w w:val="100"/>
            <w:lang w:eastAsia="ko-KR"/>
          </w:rPr>
          <w:t>to its associated</w:t>
        </w:r>
        <w:r w:rsidR="007A3748">
          <w:rPr>
            <w:rStyle w:val="SC19323589"/>
            <w:rFonts w:eastAsia="Malgun Gothic"/>
            <w:w w:val="100"/>
            <w:lang w:eastAsia="ko-KR"/>
          </w:rPr>
          <w:t xml:space="preserve"> </w:t>
        </w:r>
        <w:r>
          <w:rPr>
            <w:rStyle w:val="SC19323589"/>
            <w:rFonts w:eastAsia="Malgun Gothic"/>
            <w:w w:val="100"/>
            <w:lang w:eastAsia="ko-KR"/>
          </w:rPr>
          <w:t>AP MLD,</w:t>
        </w:r>
        <w:r w:rsidR="003778C6">
          <w:rPr>
            <w:rStyle w:val="SC19323589"/>
            <w:rFonts w:eastAsia="Malgun Gothic"/>
            <w:w w:val="100"/>
            <w:lang w:eastAsia="ko-KR"/>
          </w:rPr>
          <w:t xml:space="preserve"> </w:t>
        </w:r>
        <w:r>
          <w:rPr>
            <w:rStyle w:val="SC19323589"/>
            <w:rFonts w:eastAsia="Malgun Gothic"/>
            <w:w w:val="100"/>
            <w:lang w:eastAsia="ko-KR"/>
          </w:rPr>
          <w:t>t</w:t>
        </w:r>
        <w:r w:rsidR="007F3D6B" w:rsidRPr="004D58D6">
          <w:rPr>
            <w:rStyle w:val="SC19323589"/>
            <w:rFonts w:eastAsia="Malgun Gothic"/>
            <w:w w:val="100"/>
            <w:lang w:eastAsia="ko-KR"/>
          </w:rPr>
          <w:t xml:space="preserve">he </w:t>
        </w:r>
        <w:r w:rsidRPr="004D58D6">
          <w:rPr>
            <w:rStyle w:val="SC19323589"/>
            <w:rFonts w:eastAsia="Malgun Gothic"/>
            <w:w w:val="100"/>
            <w:lang w:eastAsia="ko-KR"/>
          </w:rPr>
          <w:t>Group addressed data frames indication Link Bitmap</w:t>
        </w:r>
        <w:r w:rsidRPr="00951E57" w:rsidDel="00951E57">
          <w:rPr>
            <w:rStyle w:val="SC19323589"/>
            <w:rFonts w:eastAsia="Malgun Gothic"/>
            <w:w w:val="100"/>
            <w:lang w:eastAsia="ko-KR"/>
          </w:rPr>
          <w:t xml:space="preserve"> </w:t>
        </w:r>
        <w:r w:rsidR="007F3D6B" w:rsidRPr="004D58D6">
          <w:rPr>
            <w:rStyle w:val="SC19323589"/>
            <w:rFonts w:eastAsia="Malgun Gothic"/>
            <w:w w:val="100"/>
            <w:lang w:eastAsia="ko-KR"/>
          </w:rPr>
          <w:t>subfield indicate</w:t>
        </w:r>
        <w:r w:rsidR="007F3D6B">
          <w:rPr>
            <w:rStyle w:val="SC19323589"/>
            <w:rFonts w:eastAsia="Malgun Gothic"/>
            <w:w w:val="100"/>
            <w:lang w:eastAsia="ko-KR"/>
          </w:rPr>
          <w:t xml:space="preserve">s the link identifiers of </w:t>
        </w:r>
        <w:r w:rsidR="00146FA7">
          <w:rPr>
            <w:rStyle w:val="SC19323589"/>
            <w:rFonts w:eastAsia="Malgun Gothic"/>
            <w:w w:val="100"/>
            <w:lang w:eastAsia="ko-KR"/>
          </w:rPr>
          <w:t>the</w:t>
        </w:r>
        <w:r w:rsidR="007A3748">
          <w:rPr>
            <w:rStyle w:val="SC19323589"/>
            <w:rFonts w:eastAsia="Malgun Gothic"/>
            <w:w w:val="100"/>
            <w:lang w:eastAsia="ko-KR"/>
          </w:rPr>
          <w:t xml:space="preserve"> </w:t>
        </w:r>
        <w:r w:rsidR="007F3D6B">
          <w:rPr>
            <w:rStyle w:val="SC19323589"/>
            <w:rFonts w:eastAsia="Malgun Gothic"/>
            <w:w w:val="100"/>
            <w:lang w:eastAsia="ko-KR"/>
          </w:rPr>
          <w:t>STA</w:t>
        </w:r>
        <w:r w:rsidR="00146FA7">
          <w:rPr>
            <w:rStyle w:val="SC19323589"/>
            <w:rFonts w:eastAsia="Malgun Gothic"/>
            <w:w w:val="100"/>
            <w:lang w:eastAsia="ko-KR"/>
          </w:rPr>
          <w:t>s</w:t>
        </w:r>
        <w:r w:rsidR="007F3D6B">
          <w:rPr>
            <w:rStyle w:val="SC19323589"/>
            <w:rFonts w:eastAsia="Malgun Gothic"/>
            <w:w w:val="100"/>
            <w:lang w:eastAsia="ko-KR"/>
          </w:rPr>
          <w:t xml:space="preserve"> </w:t>
        </w:r>
        <w:proofErr w:type="spellStart"/>
        <w:r w:rsidR="007F3D6B">
          <w:rPr>
            <w:rStyle w:val="SC19323589"/>
            <w:rFonts w:eastAsia="Malgun Gothic"/>
            <w:w w:val="100"/>
            <w:lang w:eastAsia="ko-KR"/>
          </w:rPr>
          <w:t>affililiated</w:t>
        </w:r>
        <w:proofErr w:type="spellEnd"/>
        <w:r w:rsidR="007F3D6B">
          <w:rPr>
            <w:rStyle w:val="SC19323589"/>
            <w:rFonts w:eastAsia="Malgun Gothic"/>
            <w:w w:val="100"/>
            <w:lang w:eastAsia="ko-KR"/>
          </w:rPr>
          <w:t xml:space="preserve"> with </w:t>
        </w:r>
        <w:r w:rsidR="00146FA7">
          <w:rPr>
            <w:rStyle w:val="SC19323589"/>
            <w:rFonts w:eastAsia="Malgun Gothic"/>
            <w:w w:val="100"/>
            <w:lang w:eastAsia="ko-KR"/>
          </w:rPr>
          <w:t>the</w:t>
        </w:r>
        <w:del w:id="40" w:author="Author">
          <w:r w:rsidR="007F3D6B" w:rsidDel="00146FA7">
            <w:rPr>
              <w:rStyle w:val="SC19323589"/>
              <w:rFonts w:eastAsia="Malgun Gothic"/>
              <w:w w:val="100"/>
              <w:lang w:eastAsia="ko-KR"/>
            </w:rPr>
            <w:delText>a</w:delText>
          </w:r>
        </w:del>
        <w:r w:rsidR="007F3D6B">
          <w:rPr>
            <w:rStyle w:val="SC19323589"/>
            <w:rFonts w:eastAsia="Malgun Gothic"/>
            <w:w w:val="100"/>
            <w:lang w:eastAsia="ko-KR"/>
          </w:rPr>
          <w:t xml:space="preserve"> non-AP MLD that </w:t>
        </w:r>
        <w:r w:rsidR="00146FA7">
          <w:rPr>
            <w:rStyle w:val="SC19323589"/>
            <w:rFonts w:eastAsia="Malgun Gothic"/>
            <w:w w:val="100"/>
            <w:lang w:eastAsia="ko-KR"/>
          </w:rPr>
          <w:t>the non-AP MLD uses</w:t>
        </w:r>
        <w:r w:rsidR="007F3D6B">
          <w:rPr>
            <w:rStyle w:val="SC19323589"/>
            <w:rFonts w:eastAsia="Malgun Gothic"/>
            <w:w w:val="100"/>
            <w:lang w:eastAsia="ko-KR"/>
          </w:rPr>
          <w:t xml:space="preserve"> to receive group addressed data frames.</w:t>
        </w:r>
        <w:r>
          <w:rPr>
            <w:rStyle w:val="SC19323589"/>
            <w:rFonts w:eastAsia="Malgun Gothic"/>
            <w:w w:val="100"/>
            <w:lang w:eastAsia="ko-KR"/>
          </w:rPr>
          <w:t xml:space="preserve"> If a frame carrying </w:t>
        </w:r>
        <w:r w:rsidR="00E5072E">
          <w:rPr>
            <w:rStyle w:val="SC19323589"/>
            <w:rFonts w:eastAsia="Malgun Gothic"/>
            <w:w w:val="100"/>
            <w:lang w:eastAsia="ko-KR"/>
          </w:rPr>
          <w:t>the</w:t>
        </w:r>
        <w:r w:rsidR="007A3748">
          <w:rPr>
            <w:rStyle w:val="SC19323589"/>
            <w:rFonts w:eastAsia="Malgun Gothic"/>
            <w:w w:val="100"/>
            <w:lang w:eastAsia="ko-KR"/>
          </w:rPr>
          <w:t xml:space="preserve"> </w:t>
        </w:r>
        <w:r>
          <w:rPr>
            <w:rStyle w:val="SC19323589"/>
            <w:rFonts w:eastAsia="Malgun Gothic"/>
            <w:w w:val="100"/>
            <w:lang w:eastAsia="ko-KR"/>
          </w:rPr>
          <w:t xml:space="preserve">GCI Control subfield </w:t>
        </w:r>
        <w:r w:rsidR="00E5072E">
          <w:rPr>
            <w:rStyle w:val="SC19323589"/>
            <w:rFonts w:eastAsia="Malgun Gothic"/>
            <w:w w:val="100"/>
            <w:lang w:eastAsia="ko-KR"/>
          </w:rPr>
          <w:t xml:space="preserve">is </w:t>
        </w:r>
        <w:r>
          <w:rPr>
            <w:rStyle w:val="SC19323589"/>
            <w:rFonts w:eastAsia="Malgun Gothic"/>
            <w:w w:val="100"/>
            <w:lang w:eastAsia="ko-KR"/>
          </w:rPr>
          <w:t xml:space="preserve">transmitted by an AP MLD to </w:t>
        </w:r>
        <w:r w:rsidR="00E5072E">
          <w:rPr>
            <w:rStyle w:val="SC19323589"/>
            <w:rFonts w:eastAsia="Malgun Gothic"/>
            <w:w w:val="100"/>
            <w:lang w:eastAsia="ko-KR"/>
          </w:rPr>
          <w:t>an</w:t>
        </w:r>
        <w:r>
          <w:rPr>
            <w:rStyle w:val="SC19323589"/>
            <w:rFonts w:eastAsia="Malgun Gothic"/>
            <w:w w:val="100"/>
            <w:lang w:eastAsia="ko-KR"/>
          </w:rPr>
          <w:t xml:space="preserve"> associated non-AP MLD,</w:t>
        </w:r>
        <w:r w:rsidR="00E5072E">
          <w:rPr>
            <w:rStyle w:val="SC19323589"/>
            <w:rFonts w:eastAsia="Malgun Gothic"/>
            <w:w w:val="100"/>
            <w:lang w:eastAsia="ko-KR"/>
          </w:rPr>
          <w:t xml:space="preserve"> </w:t>
        </w:r>
        <w:r>
          <w:rPr>
            <w:rStyle w:val="SC19323589"/>
            <w:rFonts w:eastAsia="Malgun Gothic"/>
            <w:w w:val="100"/>
            <w:lang w:eastAsia="ko-KR"/>
          </w:rPr>
          <w:t>t</w:t>
        </w:r>
        <w:r w:rsidRPr="004A7973">
          <w:rPr>
            <w:rStyle w:val="SC19323589"/>
            <w:rFonts w:eastAsia="Malgun Gothic"/>
            <w:w w:val="100"/>
            <w:lang w:eastAsia="ko-KR"/>
          </w:rPr>
          <w:t xml:space="preserve">he </w:t>
        </w:r>
        <w:r w:rsidR="007A3748">
          <w:rPr>
            <w:rStyle w:val="SC19323589"/>
            <w:rFonts w:eastAsia="Malgun Gothic"/>
            <w:w w:val="100"/>
            <w:lang w:eastAsia="ko-KR"/>
          </w:rPr>
          <w:t>g</w:t>
        </w:r>
        <w:r w:rsidRPr="004D58D6">
          <w:rPr>
            <w:rStyle w:val="SC19323589"/>
            <w:rFonts w:eastAsia="Malgun Gothic"/>
            <w:w w:val="100"/>
            <w:lang w:eastAsia="ko-KR"/>
          </w:rPr>
          <w:t>roup addressed data frames indication Link Bitmap</w:t>
        </w:r>
        <w:r w:rsidRPr="00951E57" w:rsidDel="00951E57">
          <w:rPr>
            <w:rStyle w:val="SC19323589"/>
            <w:rFonts w:eastAsia="Malgun Gothic"/>
            <w:w w:val="100"/>
            <w:lang w:eastAsia="ko-KR"/>
          </w:rPr>
          <w:t xml:space="preserve"> </w:t>
        </w:r>
        <w:r w:rsidRPr="004A7973">
          <w:rPr>
            <w:rStyle w:val="SC19323589"/>
            <w:rFonts w:eastAsia="Malgun Gothic"/>
            <w:w w:val="100"/>
            <w:lang w:eastAsia="ko-KR"/>
          </w:rPr>
          <w:t>subfield indicate</w:t>
        </w:r>
        <w:r>
          <w:rPr>
            <w:rStyle w:val="SC19323589"/>
            <w:rFonts w:eastAsia="Malgun Gothic"/>
            <w:w w:val="100"/>
            <w:lang w:eastAsia="ko-KR"/>
          </w:rPr>
          <w:t xml:space="preserve">s the link identifiers </w:t>
        </w:r>
        <w:r w:rsidR="00E5072E">
          <w:rPr>
            <w:rStyle w:val="SC19323589"/>
            <w:rFonts w:eastAsia="Malgun Gothic"/>
            <w:w w:val="100"/>
            <w:lang w:eastAsia="ko-KR"/>
          </w:rPr>
          <w:t>of the links</w:t>
        </w:r>
        <w:r>
          <w:rPr>
            <w:rStyle w:val="SC19323589"/>
            <w:rFonts w:eastAsia="Malgun Gothic"/>
            <w:w w:val="100"/>
            <w:lang w:eastAsia="ko-KR"/>
          </w:rPr>
          <w:t xml:space="preserve"> that</w:t>
        </w:r>
        <w:r w:rsidR="00E5072E">
          <w:rPr>
            <w:rStyle w:val="SC19323589"/>
            <w:rFonts w:eastAsia="Malgun Gothic"/>
            <w:w w:val="100"/>
            <w:lang w:eastAsia="ko-KR"/>
          </w:rPr>
          <w:t xml:space="preserve"> the AP MLD</w:t>
        </w:r>
        <w:r>
          <w:rPr>
            <w:rStyle w:val="SC19323589"/>
            <w:rFonts w:eastAsia="Malgun Gothic"/>
            <w:w w:val="100"/>
            <w:lang w:eastAsia="ko-KR"/>
          </w:rPr>
          <w:t xml:space="preserve"> </w:t>
        </w:r>
        <w:proofErr w:type="spellStart"/>
        <w:r w:rsidR="00812A6D">
          <w:rPr>
            <w:rStyle w:val="SC19323589"/>
            <w:rFonts w:eastAsia="Malgun Gothic"/>
            <w:w w:val="100"/>
            <w:lang w:eastAsia="ko-KR"/>
          </w:rPr>
          <w:t>recommands</w:t>
        </w:r>
        <w:proofErr w:type="spellEnd"/>
        <w:r>
          <w:rPr>
            <w:rStyle w:val="SC19323589"/>
            <w:rFonts w:eastAsia="Malgun Gothic"/>
            <w:w w:val="100"/>
            <w:lang w:eastAsia="ko-KR"/>
          </w:rPr>
          <w:t xml:space="preserve"> to</w:t>
        </w:r>
        <w:r w:rsidR="00812A6D">
          <w:rPr>
            <w:rStyle w:val="SC19323589"/>
            <w:rFonts w:eastAsia="Malgun Gothic"/>
            <w:w w:val="100"/>
            <w:lang w:eastAsia="ko-KR"/>
          </w:rPr>
          <w:t xml:space="preserve"> the non-AP MLD to</w:t>
        </w:r>
        <w:r>
          <w:rPr>
            <w:rStyle w:val="SC19323589"/>
            <w:rFonts w:eastAsia="Malgun Gothic"/>
            <w:w w:val="100"/>
            <w:lang w:eastAsia="ko-KR"/>
          </w:rPr>
          <w:t xml:space="preserve"> </w:t>
        </w:r>
        <w:r w:rsidR="00E5072E">
          <w:rPr>
            <w:rStyle w:val="SC19323589"/>
            <w:rFonts w:eastAsia="Malgun Gothic"/>
            <w:w w:val="100"/>
            <w:lang w:eastAsia="ko-KR"/>
          </w:rPr>
          <w:t xml:space="preserve">use to </w:t>
        </w:r>
        <w:r>
          <w:rPr>
            <w:rStyle w:val="SC19323589"/>
            <w:rFonts w:eastAsia="Malgun Gothic"/>
            <w:w w:val="100"/>
            <w:lang w:eastAsia="ko-KR"/>
          </w:rPr>
          <w:t xml:space="preserve">receive group addressed data frames.  </w:t>
        </w:r>
      </w:ins>
    </w:p>
    <w:p w14:paraId="2980BD75" w14:textId="77777777" w:rsidR="00DA5CB9" w:rsidRPr="005401B8" w:rsidRDefault="00DA5CB9" w:rsidP="005401B8">
      <w:pPr>
        <w:pStyle w:val="T"/>
        <w:spacing w:line="240" w:lineRule="auto"/>
        <w:rPr>
          <w:b/>
          <w:i/>
          <w:iCs/>
          <w:color w:val="000000" w:themeColor="text1"/>
          <w:highlight w:val="yellow"/>
          <w:lang w:eastAsia="en-US"/>
        </w:rPr>
      </w:pPr>
    </w:p>
    <w:p w14:paraId="042DFF7A" w14:textId="2435BAA3" w:rsidR="006E75EE" w:rsidRPr="006E75EE" w:rsidRDefault="006E75EE" w:rsidP="006E75EE">
      <w:pPr>
        <w:pStyle w:val="T"/>
        <w:spacing w:line="240" w:lineRule="auto"/>
        <w:rPr>
          <w:b/>
          <w:i/>
          <w:iCs/>
          <w:color w:val="000000" w:themeColor="text1"/>
          <w:highlight w:val="yellow"/>
          <w:lang w:eastAsia="en-US"/>
        </w:rPr>
      </w:pPr>
      <w:r>
        <w:rPr>
          <w:b/>
          <w:i/>
          <w:iCs/>
          <w:color w:val="000000" w:themeColor="text1"/>
          <w:highlight w:val="yellow"/>
        </w:rPr>
        <w:t>TGbe editor: Please revise subclause 35.3.14.1 as follows:</w:t>
      </w:r>
    </w:p>
    <w:p w14:paraId="73AEAC0E" w14:textId="77777777" w:rsidR="006E75EE" w:rsidRDefault="006E75EE" w:rsidP="006E75EE">
      <w:pPr>
        <w:pStyle w:val="SP19294928"/>
        <w:spacing w:before="240" w:after="240"/>
        <w:rPr>
          <w:color w:val="000000"/>
          <w:sz w:val="20"/>
          <w:szCs w:val="20"/>
        </w:rPr>
      </w:pPr>
      <w:bookmarkStart w:id="41" w:name="_Hlk80129191"/>
      <w:r>
        <w:rPr>
          <w:rStyle w:val="SC19323589"/>
          <w:b/>
          <w:bCs/>
        </w:rPr>
        <w:t>35.3.14.1 Group addressed frame delivery</w:t>
      </w:r>
    </w:p>
    <w:bookmarkEnd w:id="41"/>
    <w:p w14:paraId="0F0B92E5" w14:textId="3D23BDDA" w:rsidR="006E75EE" w:rsidRDefault="006E75EE" w:rsidP="006E75EE">
      <w:pPr>
        <w:pStyle w:val="SP19295273"/>
        <w:spacing w:before="240"/>
        <w:jc w:val="both"/>
        <w:rPr>
          <w:rStyle w:val="SC19323589"/>
          <w:rFonts w:ascii="Times New Roman" w:hAnsi="Times New Roman" w:cs="Times New Roman"/>
        </w:rPr>
      </w:pPr>
      <w:r>
        <w:rPr>
          <w:rStyle w:val="SC19323589"/>
          <w:rFonts w:ascii="Times New Roman" w:hAnsi="Times New Roman" w:cs="Times New Roman"/>
        </w:rPr>
        <w:t xml:space="preserve">Each AP affiliated with an AP MLD shall schedule for transmission buffered group addressed frames immediately after every DTIM beacon except that a TWT scheduling AP affiliated with that AP MLD shall schedule for transmission the buffered group addressed frames during the broadcast TWT SPs located within the beacon interval during which the DTIM Beacon frame is transmitted (see 26.8.3.2 (Rules for TWT scheduling AP)). </w:t>
      </w:r>
    </w:p>
    <w:p w14:paraId="1F3718AF" w14:textId="1FBAA5CD" w:rsidR="006E75EE" w:rsidRDefault="006E75EE" w:rsidP="006E75EE">
      <w:pPr>
        <w:pStyle w:val="Default"/>
        <w:rPr>
          <w:ins w:id="42" w:author="Author"/>
        </w:rPr>
      </w:pPr>
    </w:p>
    <w:p w14:paraId="5677741A" w14:textId="36047C44" w:rsidR="006E75EE" w:rsidRPr="004D58D6" w:rsidRDefault="006E75EE" w:rsidP="006E75EE">
      <w:pPr>
        <w:pStyle w:val="Default"/>
        <w:rPr>
          <w:rStyle w:val="SC19323589"/>
        </w:rPr>
      </w:pPr>
      <w:ins w:id="43" w:author="Author">
        <w:r>
          <w:rPr>
            <w:rStyle w:val="SC19323589"/>
          </w:rPr>
          <w:t>A</w:t>
        </w:r>
        <w:r w:rsidRPr="004D58D6">
          <w:rPr>
            <w:rStyle w:val="SC19323589"/>
          </w:rPr>
          <w:t>n AP MLD shall not buffer group addressed data frames</w:t>
        </w:r>
        <w:r>
          <w:rPr>
            <w:rStyle w:val="SC19323589"/>
          </w:rPr>
          <w:t xml:space="preserve"> on the link</w:t>
        </w:r>
        <w:r w:rsidR="00C33541">
          <w:rPr>
            <w:rStyle w:val="SC19323589"/>
          </w:rPr>
          <w:t>s</w:t>
        </w:r>
        <w:r>
          <w:rPr>
            <w:rStyle w:val="SC19323589"/>
          </w:rPr>
          <w:t xml:space="preserve"> where there is</w:t>
        </w:r>
        <w:r w:rsidR="009D589D">
          <w:rPr>
            <w:rStyle w:val="SC19323589"/>
          </w:rPr>
          <w:t xml:space="preserve"> no non-MLD non-AP STA associated or</w:t>
        </w:r>
        <w:r>
          <w:rPr>
            <w:rStyle w:val="SC19323589"/>
          </w:rPr>
          <w:t xml:space="preserve"> </w:t>
        </w:r>
        <w:bookmarkStart w:id="44" w:name="_Hlk80128585"/>
        <w:r>
          <w:rPr>
            <w:rStyle w:val="SC19323589"/>
          </w:rPr>
          <w:t>no non-MLD non-AP STA</w:t>
        </w:r>
        <w:r w:rsidR="006B7E33">
          <w:rPr>
            <w:rStyle w:val="SC19323589"/>
          </w:rPr>
          <w:t xml:space="preserve">s operating in </w:t>
        </w:r>
        <w:r w:rsidR="002A5AF2">
          <w:rPr>
            <w:rStyle w:val="SC19323589"/>
          </w:rPr>
          <w:t>the</w:t>
        </w:r>
        <w:r w:rsidR="006B7E33">
          <w:rPr>
            <w:rStyle w:val="SC19323589"/>
          </w:rPr>
          <w:t xml:space="preserve"> PS mode</w:t>
        </w:r>
        <w:r w:rsidR="002A5AF2">
          <w:rPr>
            <w:rStyle w:val="SC19323589"/>
          </w:rPr>
          <w:t xml:space="preserve">, </w:t>
        </w:r>
        <w:bookmarkEnd w:id="44"/>
        <w:r>
          <w:rPr>
            <w:rStyle w:val="SC19323589"/>
          </w:rPr>
          <w:t>and no assoc</w:t>
        </w:r>
        <w:r w:rsidR="002A5AF2">
          <w:rPr>
            <w:rStyle w:val="SC19323589"/>
          </w:rPr>
          <w:t>ia</w:t>
        </w:r>
        <w:r>
          <w:rPr>
            <w:rStyle w:val="SC19323589"/>
          </w:rPr>
          <w:t>ted non-AP MLDs expect to receive the group addressed data frames. Otherwise, the AP MLD shall buffer group</w:t>
        </w:r>
        <w:r w:rsidR="00C33541">
          <w:rPr>
            <w:rStyle w:val="SC19323589"/>
          </w:rPr>
          <w:t xml:space="preserve"> addressed data frames on the link where there is at least one non-MLD non-AP STA </w:t>
        </w:r>
        <w:r w:rsidR="006B7E33">
          <w:rPr>
            <w:rStyle w:val="SC19323589"/>
          </w:rPr>
          <w:t xml:space="preserve">operating in </w:t>
        </w:r>
        <w:r w:rsidR="002A5AF2">
          <w:rPr>
            <w:rStyle w:val="SC19323589"/>
          </w:rPr>
          <w:t>the</w:t>
        </w:r>
        <w:r w:rsidR="006B7E33">
          <w:rPr>
            <w:rStyle w:val="SC19323589"/>
          </w:rPr>
          <w:t xml:space="preserve"> PS mode </w:t>
        </w:r>
        <w:r w:rsidR="00C33541">
          <w:rPr>
            <w:rStyle w:val="SC19323589"/>
          </w:rPr>
          <w:t>or at least one non-AP MLD</w:t>
        </w:r>
        <w:r w:rsidR="00F51605">
          <w:rPr>
            <w:rStyle w:val="SC19323589"/>
          </w:rPr>
          <w:t xml:space="preserve"> that is in a PS mode </w:t>
        </w:r>
        <w:r w:rsidR="00C33541">
          <w:rPr>
            <w:rStyle w:val="SC19323589"/>
          </w:rPr>
          <w:t>expect</w:t>
        </w:r>
        <w:r w:rsidR="00F51605">
          <w:rPr>
            <w:rStyle w:val="SC19323589"/>
          </w:rPr>
          <w:t>s</w:t>
        </w:r>
        <w:r w:rsidR="00C33541">
          <w:rPr>
            <w:rStyle w:val="SC19323589"/>
          </w:rPr>
          <w:t xml:space="preserve"> to receive the group addressed data frames following the rule defined in (</w:t>
        </w:r>
        <w:r w:rsidR="00C33541" w:rsidRPr="004D58D6">
          <w:rPr>
            <w:rStyle w:val="SC19323589"/>
          </w:rPr>
          <w:t>11.2.3.6 AP operation</w:t>
        </w:r>
        <w:r w:rsidR="00C33541">
          <w:rPr>
            <w:rStyle w:val="SC19323589"/>
          </w:rPr>
          <w:t>) .</w:t>
        </w:r>
      </w:ins>
    </w:p>
    <w:p w14:paraId="4A0F0DC5" w14:textId="77777777" w:rsidR="006E75EE" w:rsidRDefault="006E75EE" w:rsidP="006E75EE">
      <w:pPr>
        <w:pStyle w:val="SP19295273"/>
        <w:spacing w:before="240"/>
        <w:jc w:val="both"/>
        <w:rPr>
          <w:rFonts w:ascii="Times New Roman" w:hAnsi="Times New Roman" w:cs="Times New Roman"/>
          <w:color w:val="000000"/>
          <w:sz w:val="20"/>
          <w:szCs w:val="20"/>
        </w:rPr>
      </w:pPr>
      <w:r>
        <w:rPr>
          <w:rStyle w:val="SC19323589"/>
          <w:rFonts w:ascii="Times New Roman" w:hAnsi="Times New Roman" w:cs="Times New Roman"/>
        </w:rPr>
        <w:t>Each AP affiliated with an AP MLD shall schedule:</w:t>
      </w:r>
    </w:p>
    <w:p w14:paraId="3E900958" w14:textId="77777777" w:rsidR="006E75EE" w:rsidRDefault="006E75EE" w:rsidP="006E75EE">
      <w:pPr>
        <w:pStyle w:val="SP19295284"/>
        <w:spacing w:before="60" w:after="60"/>
        <w:ind w:left="600" w:firstLine="200"/>
        <w:jc w:val="both"/>
        <w:rPr>
          <w:rFonts w:ascii="Times New Roman" w:hAnsi="Times New Roman" w:cs="Times New Roman"/>
          <w:color w:val="000000"/>
          <w:sz w:val="20"/>
          <w:szCs w:val="20"/>
        </w:rPr>
      </w:pPr>
      <w:r>
        <w:rPr>
          <w:rStyle w:val="SC19323589"/>
          <w:rFonts w:ascii="Times New Roman" w:hAnsi="Times New Roman" w:cs="Times New Roman"/>
        </w:rPr>
        <w:t>—the transmission of the buffered group addressed Management frames independently from the transmission of buffered group addressed Management frames of other AP(s) affiliated with the same AP MLD.</w:t>
      </w:r>
    </w:p>
    <w:p w14:paraId="67309AEB" w14:textId="42D6D9BB" w:rsidR="00C33541" w:rsidRDefault="006E75EE" w:rsidP="00C33541">
      <w:pPr>
        <w:pStyle w:val="T"/>
      </w:pPr>
      <w:r>
        <w:rPr>
          <w:rStyle w:val="SC19323589"/>
        </w:rPr>
        <w:tab/>
        <w:t>—the transmission of the buffered group addressed data frames that are expected to be received by a non-AP MLD in all the links setup with the non-AP MLD</w:t>
      </w:r>
    </w:p>
    <w:p w14:paraId="4EB42A79" w14:textId="4F9AE12C" w:rsidR="00C33541" w:rsidRPr="007C6F7A" w:rsidRDefault="007C6F7A" w:rsidP="007C6F7A">
      <w:pPr>
        <w:pStyle w:val="T"/>
        <w:spacing w:line="240" w:lineRule="auto"/>
        <w:rPr>
          <w:b/>
          <w:i/>
          <w:iCs/>
          <w:color w:val="000000" w:themeColor="text1"/>
          <w:highlight w:val="yellow"/>
          <w:lang w:eastAsia="en-US"/>
        </w:rPr>
      </w:pPr>
      <w:proofErr w:type="spellStart"/>
      <w:ins w:id="45" w:author="Author">
        <w:r>
          <w:rPr>
            <w:b/>
            <w:i/>
            <w:iCs/>
            <w:color w:val="000000" w:themeColor="text1"/>
            <w:highlight w:val="yellow"/>
          </w:rPr>
          <w:t>TGbe</w:t>
        </w:r>
        <w:proofErr w:type="spellEnd"/>
        <w:r>
          <w:rPr>
            <w:b/>
            <w:i/>
            <w:iCs/>
            <w:color w:val="000000" w:themeColor="text1"/>
            <w:highlight w:val="yellow"/>
          </w:rPr>
          <w:t xml:space="preserve"> editor: Please revise subclause 35.3.14.</w:t>
        </w:r>
        <w:r>
          <w:rPr>
            <w:b/>
            <w:i/>
            <w:iCs/>
            <w:color w:val="000000" w:themeColor="text1"/>
            <w:highlight w:val="yellow"/>
          </w:rPr>
          <w:t xml:space="preserve">2 </w:t>
        </w:r>
        <w:r>
          <w:rPr>
            <w:b/>
            <w:i/>
            <w:iCs/>
            <w:color w:val="000000" w:themeColor="text1"/>
            <w:highlight w:val="yellow"/>
          </w:rPr>
          <w:t>as follows:</w:t>
        </w:r>
      </w:ins>
      <w:bookmarkStart w:id="46" w:name="_GoBack"/>
      <w:bookmarkEnd w:id="46"/>
    </w:p>
    <w:p w14:paraId="70CE3C85" w14:textId="77777777" w:rsidR="00C33541" w:rsidRDefault="00C33541" w:rsidP="00C33541">
      <w:pPr>
        <w:pStyle w:val="SP19294928"/>
        <w:spacing w:before="240" w:after="240"/>
        <w:rPr>
          <w:color w:val="000000"/>
          <w:sz w:val="20"/>
          <w:szCs w:val="20"/>
        </w:rPr>
      </w:pPr>
      <w:r>
        <w:rPr>
          <w:rStyle w:val="SC19323589"/>
          <w:b/>
          <w:bCs/>
        </w:rPr>
        <w:t>35.3.14.2 Group addressed frame reception</w:t>
      </w:r>
    </w:p>
    <w:p w14:paraId="32F4AEFB" w14:textId="77777777" w:rsidR="00C33541" w:rsidRDefault="00C33541" w:rsidP="00C33541">
      <w:pPr>
        <w:pStyle w:val="SP19295273"/>
        <w:spacing w:before="240"/>
        <w:jc w:val="both"/>
        <w:rPr>
          <w:rFonts w:ascii="Times New Roman" w:hAnsi="Times New Roman" w:cs="Times New Roman"/>
          <w:color w:val="000000"/>
          <w:sz w:val="20"/>
          <w:szCs w:val="20"/>
        </w:rPr>
      </w:pPr>
      <w:r>
        <w:rPr>
          <w:rStyle w:val="SC19323589"/>
          <w:rFonts w:ascii="Times New Roman" w:hAnsi="Times New Roman" w:cs="Times New Roman"/>
        </w:rPr>
        <w:t>A non-AP STA affiliated with a non-AP MLD shall follow the item (e) defined in 11.2.3.7 (Receive operation for STAs in PS mode) to receive the group addressed BUs sent by the AP affiliated with the associated AP MLD on the corresponding link.</w:t>
      </w:r>
    </w:p>
    <w:p w14:paraId="5C48B70B" w14:textId="4233DA40" w:rsidR="00C33541" w:rsidRDefault="00C33541" w:rsidP="00C33541">
      <w:pPr>
        <w:pStyle w:val="T"/>
        <w:rPr>
          <w:rStyle w:val="SC19323589"/>
        </w:rPr>
      </w:pPr>
      <w:r>
        <w:rPr>
          <w:rStyle w:val="SC19323589"/>
        </w:rPr>
        <w:t>If an indication of buffered group addressed frames in the TIM element about an AP in an AP MLD is received by any STA affiliated with a non-AP MLD, the STA affiliated with the non-AP MLD that is associated with the AP and that stays awake to receive group addressed BUs shall elect to receive all group addressed frames that are scheduled for delivery in that link.</w:t>
      </w:r>
    </w:p>
    <w:p w14:paraId="24D6BF20" w14:textId="5FEAD5BD" w:rsidR="004D58D6" w:rsidRDefault="0000348C" w:rsidP="00C33541">
      <w:pPr>
        <w:pStyle w:val="T"/>
        <w:rPr>
          <w:ins w:id="47" w:author="Author"/>
          <w:color w:val="FF0000"/>
          <w:u w:val="single"/>
          <w:lang w:val="en-GB" w:eastAsia="en-US"/>
        </w:rPr>
      </w:pPr>
      <w:ins w:id="48" w:author="Author">
        <w:r>
          <w:rPr>
            <w:color w:val="FF0000"/>
            <w:u w:val="single"/>
            <w:lang w:val="en-GB" w:eastAsia="en-US"/>
          </w:rPr>
          <w:t xml:space="preserve">A non-AP MLD shall transmit a frame with the GCI Control subfield to the associated AP MLD to indicate the link that it uses to receive group addressed data frames both after the multi-link setup and after the non-AP MLD has changed the link that it uses to </w:t>
        </w:r>
        <w:proofErr w:type="spellStart"/>
        <w:r>
          <w:rPr>
            <w:color w:val="FF0000"/>
            <w:u w:val="single"/>
            <w:lang w:val="en-GB" w:eastAsia="en-US"/>
          </w:rPr>
          <w:t>receve</w:t>
        </w:r>
        <w:proofErr w:type="spellEnd"/>
        <w:r>
          <w:rPr>
            <w:color w:val="FF0000"/>
            <w:u w:val="single"/>
            <w:lang w:val="en-GB" w:eastAsia="en-US"/>
          </w:rPr>
          <w:t xml:space="preserve"> group addressed data frames.</w:t>
        </w:r>
      </w:ins>
    </w:p>
    <w:p w14:paraId="4F16997D" w14:textId="77777777" w:rsidR="004D58D6" w:rsidRDefault="004D58D6" w:rsidP="00C33541">
      <w:pPr>
        <w:pStyle w:val="T"/>
        <w:rPr>
          <w:ins w:id="49" w:author="Author"/>
          <w:color w:val="FF0000"/>
          <w:u w:val="single"/>
          <w:lang w:val="en-GB" w:eastAsia="en-US"/>
        </w:rPr>
      </w:pPr>
    </w:p>
    <w:p w14:paraId="03E7F1CF" w14:textId="77777777" w:rsidR="004D58D6" w:rsidRPr="00E230A0" w:rsidRDefault="004D58D6" w:rsidP="004D58D6">
      <w:pPr>
        <w:rPr>
          <w:ins w:id="50" w:author="Author"/>
          <w:rFonts w:eastAsia="MS Mincho"/>
          <w:color w:val="FF0000"/>
          <w:w w:val="0"/>
          <w:sz w:val="20"/>
          <w:u w:val="single"/>
        </w:rPr>
      </w:pPr>
      <w:ins w:id="51" w:author="Author">
        <w:r w:rsidRPr="00E230A0">
          <w:rPr>
            <w:rFonts w:eastAsia="MS Mincho"/>
            <w:color w:val="FF0000"/>
            <w:w w:val="0"/>
            <w:sz w:val="20"/>
            <w:u w:val="single"/>
          </w:rPr>
          <w:t xml:space="preserve">In order for an AP MLD to indicate one or more candidate links which an associated non-AP MLD is recommended to use to receive groupcast data frames transmitted by the AP MLD, the AP MLD shall transmit a frame with the GCI Control subfield to the non-AP MLD. </w:t>
        </w:r>
      </w:ins>
    </w:p>
    <w:p w14:paraId="1C10A1D4" w14:textId="77777777" w:rsidR="00250249" w:rsidRPr="00E230A0" w:rsidRDefault="00250249" w:rsidP="00C33541">
      <w:pPr>
        <w:pStyle w:val="T"/>
        <w:rPr>
          <w:color w:val="FF0000"/>
          <w:u w:val="single"/>
          <w:lang w:eastAsia="en-US"/>
        </w:rPr>
      </w:pPr>
    </w:p>
    <w:sectPr w:rsidR="00250249" w:rsidRPr="00E230A0" w:rsidSect="00104F24">
      <w:headerReference w:type="default" r:id="rId15"/>
      <w:footerReference w:type="defaul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93514" w14:textId="77777777" w:rsidR="00AC4E14" w:rsidRDefault="00AC4E14">
      <w:r>
        <w:separator/>
      </w:r>
    </w:p>
  </w:endnote>
  <w:endnote w:type="continuationSeparator" w:id="0">
    <w:p w14:paraId="3DC754B6" w14:textId="77777777" w:rsidR="00AC4E14" w:rsidRDefault="00AC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23568A6C" w:rsidR="00B65985" w:rsidRDefault="000815F5">
    <w:pPr>
      <w:pStyle w:val="Footer"/>
      <w:tabs>
        <w:tab w:val="clear" w:pos="6480"/>
        <w:tab w:val="center" w:pos="4680"/>
        <w:tab w:val="right" w:pos="9360"/>
      </w:tabs>
    </w:pPr>
    <w:fldSimple w:instr=" SUBJECT  \* MERGEFORMAT ">
      <w:r w:rsidR="00B65985">
        <w:t>Submission</w:t>
      </w:r>
    </w:fldSimple>
    <w:r w:rsidR="00B65985">
      <w:tab/>
      <w:t xml:space="preserve">page </w:t>
    </w:r>
    <w:r w:rsidR="00B65985">
      <w:fldChar w:fldCharType="begin"/>
    </w:r>
    <w:r w:rsidR="00B65985">
      <w:instrText xml:space="preserve">page </w:instrText>
    </w:r>
    <w:r w:rsidR="00B65985">
      <w:fldChar w:fldCharType="separate"/>
    </w:r>
    <w:r w:rsidR="00B65985">
      <w:rPr>
        <w:noProof/>
      </w:rPr>
      <w:t>10</w:t>
    </w:r>
    <w:r w:rsidR="00B65985">
      <w:rPr>
        <w:noProof/>
      </w:rPr>
      <w:fldChar w:fldCharType="end"/>
    </w:r>
    <w:r w:rsidR="00B65985">
      <w:tab/>
    </w:r>
    <w:r w:rsidR="00382833">
      <w:t>Jay Yang</w:t>
    </w:r>
    <w:r w:rsidR="00B65985">
      <w:t xml:space="preserve">, </w:t>
    </w:r>
    <w:r w:rsidR="00382833">
      <w:t>et al. (Nokia)</w:t>
    </w:r>
  </w:p>
  <w:p w14:paraId="78B10FFF" w14:textId="77777777" w:rsidR="00B65985" w:rsidRDefault="00B659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211F6" w14:textId="77777777" w:rsidR="00AC4E14" w:rsidRDefault="00AC4E14">
      <w:r>
        <w:separator/>
      </w:r>
    </w:p>
  </w:footnote>
  <w:footnote w:type="continuationSeparator" w:id="0">
    <w:p w14:paraId="6BBD97E7" w14:textId="77777777" w:rsidR="00AC4E14" w:rsidRDefault="00AC4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6DA15DAD" w:rsidR="00B65985" w:rsidRDefault="00B65985">
    <w:pPr>
      <w:pStyle w:val="Header"/>
      <w:tabs>
        <w:tab w:val="clear" w:pos="6480"/>
        <w:tab w:val="center" w:pos="4680"/>
        <w:tab w:val="right" w:pos="9360"/>
      </w:tabs>
    </w:pPr>
    <w:r>
      <w:rPr>
        <w:lang w:eastAsia="ko-KR"/>
      </w:rPr>
      <w:t>July 2021</w:t>
    </w:r>
    <w:r>
      <w:tab/>
    </w:r>
    <w:r>
      <w:tab/>
    </w:r>
    <w:r>
      <w:fldChar w:fldCharType="begin"/>
    </w:r>
    <w:r>
      <w:instrText xml:space="preserve"> TITLE  \* MERGEFORMAT </w:instrText>
    </w:r>
    <w:r>
      <w:fldChar w:fldCharType="end"/>
    </w:r>
    <w:fldSimple w:instr=" TITLE  \* MERGEFORMAT ">
      <w:r>
        <w:t>doc.: IEEE 802.11-21</w:t>
      </w:r>
      <w:r w:rsidR="00382833">
        <w:t>/1</w:t>
      </w:r>
      <w:r w:rsidR="00D43B08">
        <w:t>261</w:t>
      </w:r>
      <w:r>
        <w:rPr>
          <w:lang w:eastAsia="ko-KR"/>
        </w:rPr>
        <w:t>r</w:t>
      </w:r>
    </w:fldSimple>
    <w:r w:rsidR="00D43B08">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D9471C2"/>
    <w:multiLevelType w:val="hybridMultilevel"/>
    <w:tmpl w:val="C9E040A6"/>
    <w:lvl w:ilvl="0" w:tplc="0409000F">
      <w:start w:val="1"/>
      <w:numFmt w:val="decimal"/>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4A44C02"/>
    <w:multiLevelType w:val="hybridMultilevel"/>
    <w:tmpl w:val="701C75CE"/>
    <w:lvl w:ilvl="0" w:tplc="DA184AC0">
      <w:start w:val="1"/>
      <w:numFmt w:val="bullet"/>
      <w:lvlText w:val="•"/>
      <w:lvlJc w:val="left"/>
      <w:pPr>
        <w:tabs>
          <w:tab w:val="num" w:pos="720"/>
        </w:tabs>
        <w:ind w:left="720" w:hanging="360"/>
      </w:pPr>
      <w:rPr>
        <w:rFonts w:ascii="Arial" w:hAnsi="Arial" w:hint="default"/>
      </w:rPr>
    </w:lvl>
    <w:lvl w:ilvl="1" w:tplc="03902814" w:tentative="1">
      <w:start w:val="1"/>
      <w:numFmt w:val="bullet"/>
      <w:lvlText w:val="•"/>
      <w:lvlJc w:val="left"/>
      <w:pPr>
        <w:tabs>
          <w:tab w:val="num" w:pos="1440"/>
        </w:tabs>
        <w:ind w:left="1440" w:hanging="360"/>
      </w:pPr>
      <w:rPr>
        <w:rFonts w:ascii="Arial" w:hAnsi="Arial" w:hint="default"/>
      </w:rPr>
    </w:lvl>
    <w:lvl w:ilvl="2" w:tplc="DB922714" w:tentative="1">
      <w:start w:val="1"/>
      <w:numFmt w:val="bullet"/>
      <w:lvlText w:val="•"/>
      <w:lvlJc w:val="left"/>
      <w:pPr>
        <w:tabs>
          <w:tab w:val="num" w:pos="2160"/>
        </w:tabs>
        <w:ind w:left="2160" w:hanging="360"/>
      </w:pPr>
      <w:rPr>
        <w:rFonts w:ascii="Arial" w:hAnsi="Arial" w:hint="default"/>
      </w:rPr>
    </w:lvl>
    <w:lvl w:ilvl="3" w:tplc="8EB8D188" w:tentative="1">
      <w:start w:val="1"/>
      <w:numFmt w:val="bullet"/>
      <w:lvlText w:val="•"/>
      <w:lvlJc w:val="left"/>
      <w:pPr>
        <w:tabs>
          <w:tab w:val="num" w:pos="2880"/>
        </w:tabs>
        <w:ind w:left="2880" w:hanging="360"/>
      </w:pPr>
      <w:rPr>
        <w:rFonts w:ascii="Arial" w:hAnsi="Arial" w:hint="default"/>
      </w:rPr>
    </w:lvl>
    <w:lvl w:ilvl="4" w:tplc="CDC24170" w:tentative="1">
      <w:start w:val="1"/>
      <w:numFmt w:val="bullet"/>
      <w:lvlText w:val="•"/>
      <w:lvlJc w:val="left"/>
      <w:pPr>
        <w:tabs>
          <w:tab w:val="num" w:pos="3600"/>
        </w:tabs>
        <w:ind w:left="3600" w:hanging="360"/>
      </w:pPr>
      <w:rPr>
        <w:rFonts w:ascii="Arial" w:hAnsi="Arial" w:hint="default"/>
      </w:rPr>
    </w:lvl>
    <w:lvl w:ilvl="5" w:tplc="D9809672" w:tentative="1">
      <w:start w:val="1"/>
      <w:numFmt w:val="bullet"/>
      <w:lvlText w:val="•"/>
      <w:lvlJc w:val="left"/>
      <w:pPr>
        <w:tabs>
          <w:tab w:val="num" w:pos="4320"/>
        </w:tabs>
        <w:ind w:left="4320" w:hanging="360"/>
      </w:pPr>
      <w:rPr>
        <w:rFonts w:ascii="Arial" w:hAnsi="Arial" w:hint="default"/>
      </w:rPr>
    </w:lvl>
    <w:lvl w:ilvl="6" w:tplc="FA66AA20" w:tentative="1">
      <w:start w:val="1"/>
      <w:numFmt w:val="bullet"/>
      <w:lvlText w:val="•"/>
      <w:lvlJc w:val="left"/>
      <w:pPr>
        <w:tabs>
          <w:tab w:val="num" w:pos="5040"/>
        </w:tabs>
        <w:ind w:left="5040" w:hanging="360"/>
      </w:pPr>
      <w:rPr>
        <w:rFonts w:ascii="Arial" w:hAnsi="Arial" w:hint="default"/>
      </w:rPr>
    </w:lvl>
    <w:lvl w:ilvl="7" w:tplc="3B4E752E" w:tentative="1">
      <w:start w:val="1"/>
      <w:numFmt w:val="bullet"/>
      <w:lvlText w:val="•"/>
      <w:lvlJc w:val="left"/>
      <w:pPr>
        <w:tabs>
          <w:tab w:val="num" w:pos="5760"/>
        </w:tabs>
        <w:ind w:left="5760" w:hanging="360"/>
      </w:pPr>
      <w:rPr>
        <w:rFonts w:ascii="Arial" w:hAnsi="Arial" w:hint="default"/>
      </w:rPr>
    </w:lvl>
    <w:lvl w:ilvl="8" w:tplc="DA4AD46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4"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5"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4"/>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6"/>
  </w:num>
  <w:num w:numId="8">
    <w:abstractNumId w:val="4"/>
  </w:num>
  <w:num w:numId="9">
    <w:abstractNumId w:val="17"/>
  </w:num>
  <w:num w:numId="10">
    <w:abstractNumId w:val="9"/>
  </w:num>
  <w:num w:numId="11">
    <w:abstractNumId w:val="1"/>
  </w:num>
  <w:num w:numId="12">
    <w:abstractNumId w:val="12"/>
  </w:num>
  <w:num w:numId="13">
    <w:abstractNumId w:val="18"/>
  </w:num>
  <w:num w:numId="14">
    <w:abstractNumId w:val="10"/>
  </w:num>
  <w:num w:numId="15">
    <w:abstractNumId w:val="15"/>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3"/>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5"/>
  </w:num>
  <w:num w:numId="34">
    <w:abstractNumId w:val="16"/>
  </w:num>
  <w:num w:numId="35">
    <w:abstractNumId w:val="8"/>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rgUAUhQn/ywAAAA="/>
  </w:docVars>
  <w:rsids>
    <w:rsidRoot w:val="0062440B"/>
    <w:rsid w:val="0000030D"/>
    <w:rsid w:val="000013EC"/>
    <w:rsid w:val="00002348"/>
    <w:rsid w:val="000027A5"/>
    <w:rsid w:val="0000348C"/>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39B4"/>
    <w:rsid w:val="000642FC"/>
    <w:rsid w:val="0006469A"/>
    <w:rsid w:val="00066421"/>
    <w:rsid w:val="00067151"/>
    <w:rsid w:val="0006727C"/>
    <w:rsid w:val="0006732A"/>
    <w:rsid w:val="00067D82"/>
    <w:rsid w:val="00070B0E"/>
    <w:rsid w:val="00071971"/>
    <w:rsid w:val="00073BB4"/>
    <w:rsid w:val="0007585E"/>
    <w:rsid w:val="00075C3C"/>
    <w:rsid w:val="00075E1E"/>
    <w:rsid w:val="00076293"/>
    <w:rsid w:val="00076773"/>
    <w:rsid w:val="00076885"/>
    <w:rsid w:val="00077C25"/>
    <w:rsid w:val="00080ACC"/>
    <w:rsid w:val="00080E1A"/>
    <w:rsid w:val="00081436"/>
    <w:rsid w:val="000815C7"/>
    <w:rsid w:val="000815F5"/>
    <w:rsid w:val="00081E62"/>
    <w:rsid w:val="000823C8"/>
    <w:rsid w:val="00082472"/>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3F3"/>
    <w:rsid w:val="000E0494"/>
    <w:rsid w:val="000E1C37"/>
    <w:rsid w:val="000E1D7B"/>
    <w:rsid w:val="000E2462"/>
    <w:rsid w:val="000E29B1"/>
    <w:rsid w:val="000E2CB1"/>
    <w:rsid w:val="000E446C"/>
    <w:rsid w:val="000E45C3"/>
    <w:rsid w:val="000E4B82"/>
    <w:rsid w:val="000E6539"/>
    <w:rsid w:val="000E6F91"/>
    <w:rsid w:val="000E720C"/>
    <w:rsid w:val="000E752D"/>
    <w:rsid w:val="000E79A6"/>
    <w:rsid w:val="000F00EE"/>
    <w:rsid w:val="000F0DE2"/>
    <w:rsid w:val="000F0EFF"/>
    <w:rsid w:val="000F16B9"/>
    <w:rsid w:val="000F238C"/>
    <w:rsid w:val="000F2E64"/>
    <w:rsid w:val="000F4937"/>
    <w:rsid w:val="000F4B24"/>
    <w:rsid w:val="000F5088"/>
    <w:rsid w:val="000F602B"/>
    <w:rsid w:val="000F685B"/>
    <w:rsid w:val="000F6BB9"/>
    <w:rsid w:val="000F7932"/>
    <w:rsid w:val="00100E3B"/>
    <w:rsid w:val="001015F8"/>
    <w:rsid w:val="0010469F"/>
    <w:rsid w:val="00104F24"/>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4AAD"/>
    <w:rsid w:val="001450BB"/>
    <w:rsid w:val="00145366"/>
    <w:rsid w:val="001459E7"/>
    <w:rsid w:val="00145C98"/>
    <w:rsid w:val="001465EA"/>
    <w:rsid w:val="00146D19"/>
    <w:rsid w:val="00146FA7"/>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5F4"/>
    <w:rsid w:val="00171C02"/>
    <w:rsid w:val="00172489"/>
    <w:rsid w:val="001727EA"/>
    <w:rsid w:val="00172DD9"/>
    <w:rsid w:val="001738FD"/>
    <w:rsid w:val="0017505E"/>
    <w:rsid w:val="00175B3E"/>
    <w:rsid w:val="00175CDF"/>
    <w:rsid w:val="0017624D"/>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726"/>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6D0"/>
    <w:rsid w:val="001B7AC7"/>
    <w:rsid w:val="001C501D"/>
    <w:rsid w:val="001C52D0"/>
    <w:rsid w:val="001C7CCE"/>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532E"/>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F01"/>
    <w:rsid w:val="00222261"/>
    <w:rsid w:val="00222395"/>
    <w:rsid w:val="002239F2"/>
    <w:rsid w:val="00224059"/>
    <w:rsid w:val="00224133"/>
    <w:rsid w:val="00225508"/>
    <w:rsid w:val="00225570"/>
    <w:rsid w:val="002256B7"/>
    <w:rsid w:val="00225888"/>
    <w:rsid w:val="00227097"/>
    <w:rsid w:val="002271E5"/>
    <w:rsid w:val="00227A76"/>
    <w:rsid w:val="002302DB"/>
    <w:rsid w:val="00231DA0"/>
    <w:rsid w:val="00231F3B"/>
    <w:rsid w:val="002323FE"/>
    <w:rsid w:val="00234C13"/>
    <w:rsid w:val="002369FD"/>
    <w:rsid w:val="00236A7E"/>
    <w:rsid w:val="0023760F"/>
    <w:rsid w:val="00237985"/>
    <w:rsid w:val="00240885"/>
    <w:rsid w:val="00240895"/>
    <w:rsid w:val="00240B03"/>
    <w:rsid w:val="00241AD7"/>
    <w:rsid w:val="00243120"/>
    <w:rsid w:val="00243814"/>
    <w:rsid w:val="00244F8F"/>
    <w:rsid w:val="002470AC"/>
    <w:rsid w:val="0024720B"/>
    <w:rsid w:val="00247B04"/>
    <w:rsid w:val="00250249"/>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648"/>
    <w:rsid w:val="00281A5D"/>
    <w:rsid w:val="00281CFD"/>
    <w:rsid w:val="00282053"/>
    <w:rsid w:val="00282EFB"/>
    <w:rsid w:val="00284C5E"/>
    <w:rsid w:val="00286BF2"/>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5AF2"/>
    <w:rsid w:val="002A7011"/>
    <w:rsid w:val="002A71D0"/>
    <w:rsid w:val="002B013C"/>
    <w:rsid w:val="002B019A"/>
    <w:rsid w:val="002B0983"/>
    <w:rsid w:val="002B0A71"/>
    <w:rsid w:val="002B117B"/>
    <w:rsid w:val="002B12C6"/>
    <w:rsid w:val="002B17C1"/>
    <w:rsid w:val="002B31AE"/>
    <w:rsid w:val="002B468A"/>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4F9"/>
    <w:rsid w:val="00310EA5"/>
    <w:rsid w:val="00312D88"/>
    <w:rsid w:val="00313930"/>
    <w:rsid w:val="00313A31"/>
    <w:rsid w:val="003159F2"/>
    <w:rsid w:val="00315B52"/>
    <w:rsid w:val="00315D5C"/>
    <w:rsid w:val="00315DE7"/>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654"/>
    <w:rsid w:val="00361949"/>
    <w:rsid w:val="00361BEE"/>
    <w:rsid w:val="00361E35"/>
    <w:rsid w:val="00361F5C"/>
    <w:rsid w:val="003622ED"/>
    <w:rsid w:val="00362C5B"/>
    <w:rsid w:val="00362FDE"/>
    <w:rsid w:val="00364B41"/>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8C6"/>
    <w:rsid w:val="003800AD"/>
    <w:rsid w:val="0038161F"/>
    <w:rsid w:val="00381C86"/>
    <w:rsid w:val="00381F98"/>
    <w:rsid w:val="00382833"/>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845"/>
    <w:rsid w:val="003924F8"/>
    <w:rsid w:val="00394314"/>
    <w:rsid w:val="003945E3"/>
    <w:rsid w:val="00395A50"/>
    <w:rsid w:val="0039787F"/>
    <w:rsid w:val="003A0955"/>
    <w:rsid w:val="003A119B"/>
    <w:rsid w:val="003A161F"/>
    <w:rsid w:val="003A1693"/>
    <w:rsid w:val="003A1CC7"/>
    <w:rsid w:val="003A208E"/>
    <w:rsid w:val="003A20DE"/>
    <w:rsid w:val="003A22E2"/>
    <w:rsid w:val="003A29E6"/>
    <w:rsid w:val="003A3196"/>
    <w:rsid w:val="003A36DB"/>
    <w:rsid w:val="003A36E7"/>
    <w:rsid w:val="003A3BF3"/>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925"/>
    <w:rsid w:val="003C7B46"/>
    <w:rsid w:val="003D02B9"/>
    <w:rsid w:val="003D1D90"/>
    <w:rsid w:val="003D220E"/>
    <w:rsid w:val="003D26A5"/>
    <w:rsid w:val="003D2CC1"/>
    <w:rsid w:val="003D32CD"/>
    <w:rsid w:val="003D33C1"/>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701C"/>
    <w:rsid w:val="0043035E"/>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2A4D"/>
    <w:rsid w:val="00453A44"/>
    <w:rsid w:val="00453E8C"/>
    <w:rsid w:val="00453EC6"/>
    <w:rsid w:val="004551E7"/>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C69"/>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3C2A"/>
    <w:rsid w:val="004C695B"/>
    <w:rsid w:val="004C6C29"/>
    <w:rsid w:val="004C75A4"/>
    <w:rsid w:val="004C7CE0"/>
    <w:rsid w:val="004D03A1"/>
    <w:rsid w:val="004D071D"/>
    <w:rsid w:val="004D0F1C"/>
    <w:rsid w:val="004D2D75"/>
    <w:rsid w:val="004D4450"/>
    <w:rsid w:val="004D4D0B"/>
    <w:rsid w:val="004D5452"/>
    <w:rsid w:val="004D58D6"/>
    <w:rsid w:val="004D5F1F"/>
    <w:rsid w:val="004D6AB7"/>
    <w:rsid w:val="004D6BE8"/>
    <w:rsid w:val="004D6ED8"/>
    <w:rsid w:val="004D7159"/>
    <w:rsid w:val="004D7188"/>
    <w:rsid w:val="004E0097"/>
    <w:rsid w:val="004E0209"/>
    <w:rsid w:val="004E040B"/>
    <w:rsid w:val="004E19B8"/>
    <w:rsid w:val="004E25B2"/>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6992"/>
    <w:rsid w:val="005072B6"/>
    <w:rsid w:val="00507500"/>
    <w:rsid w:val="0050752C"/>
    <w:rsid w:val="00507B1D"/>
    <w:rsid w:val="0051035D"/>
    <w:rsid w:val="00510E4E"/>
    <w:rsid w:val="00511873"/>
    <w:rsid w:val="00513528"/>
    <w:rsid w:val="00514D2B"/>
    <w:rsid w:val="0051588E"/>
    <w:rsid w:val="0051673C"/>
    <w:rsid w:val="00516CAD"/>
    <w:rsid w:val="00517392"/>
    <w:rsid w:val="00517E80"/>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1B8"/>
    <w:rsid w:val="00540657"/>
    <w:rsid w:val="005406D1"/>
    <w:rsid w:val="00540A28"/>
    <w:rsid w:val="0054235E"/>
    <w:rsid w:val="00542737"/>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5687"/>
    <w:rsid w:val="00576BBC"/>
    <w:rsid w:val="00577B78"/>
    <w:rsid w:val="00580824"/>
    <w:rsid w:val="00580C7C"/>
    <w:rsid w:val="00583212"/>
    <w:rsid w:val="00584338"/>
    <w:rsid w:val="00585549"/>
    <w:rsid w:val="00585D8F"/>
    <w:rsid w:val="00586072"/>
    <w:rsid w:val="0058644C"/>
    <w:rsid w:val="005868C2"/>
    <w:rsid w:val="00587F10"/>
    <w:rsid w:val="00590A65"/>
    <w:rsid w:val="00591351"/>
    <w:rsid w:val="005914F8"/>
    <w:rsid w:val="005920E4"/>
    <w:rsid w:val="00595AFA"/>
    <w:rsid w:val="00596243"/>
    <w:rsid w:val="00596413"/>
    <w:rsid w:val="00596B6A"/>
    <w:rsid w:val="00597696"/>
    <w:rsid w:val="005A0854"/>
    <w:rsid w:val="005A09A7"/>
    <w:rsid w:val="005A16CF"/>
    <w:rsid w:val="005A1A3D"/>
    <w:rsid w:val="005A1D61"/>
    <w:rsid w:val="005A23DB"/>
    <w:rsid w:val="005A2BE2"/>
    <w:rsid w:val="005A2ECA"/>
    <w:rsid w:val="005A3ADC"/>
    <w:rsid w:val="005A4504"/>
    <w:rsid w:val="005A689C"/>
    <w:rsid w:val="005A69C4"/>
    <w:rsid w:val="005A6BC3"/>
    <w:rsid w:val="005B03DA"/>
    <w:rsid w:val="005B151D"/>
    <w:rsid w:val="005B1FF5"/>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C713E"/>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26"/>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AD6"/>
    <w:rsid w:val="00657DBD"/>
    <w:rsid w:val="006600CB"/>
    <w:rsid w:val="00660ACE"/>
    <w:rsid w:val="00660C9B"/>
    <w:rsid w:val="00660F53"/>
    <w:rsid w:val="00662343"/>
    <w:rsid w:val="0066275F"/>
    <w:rsid w:val="00662BE6"/>
    <w:rsid w:val="0066479C"/>
    <w:rsid w:val="0066483B"/>
    <w:rsid w:val="00664888"/>
    <w:rsid w:val="006648D5"/>
    <w:rsid w:val="00664CCC"/>
    <w:rsid w:val="006673E4"/>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B7E33"/>
    <w:rsid w:val="006B7F51"/>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E75EE"/>
    <w:rsid w:val="006F14CD"/>
    <w:rsid w:val="006F34B0"/>
    <w:rsid w:val="006F358B"/>
    <w:rsid w:val="006F36A8"/>
    <w:rsid w:val="006F3DD4"/>
    <w:rsid w:val="006F5371"/>
    <w:rsid w:val="006F6E4C"/>
    <w:rsid w:val="006F77A2"/>
    <w:rsid w:val="006F7984"/>
    <w:rsid w:val="00700354"/>
    <w:rsid w:val="00702081"/>
    <w:rsid w:val="007022AB"/>
    <w:rsid w:val="00702CA2"/>
    <w:rsid w:val="0070307E"/>
    <w:rsid w:val="007045BD"/>
    <w:rsid w:val="00711472"/>
    <w:rsid w:val="00711E05"/>
    <w:rsid w:val="007121E9"/>
    <w:rsid w:val="0071249E"/>
    <w:rsid w:val="00712830"/>
    <w:rsid w:val="00712E1C"/>
    <w:rsid w:val="00713639"/>
    <w:rsid w:val="00714DE0"/>
    <w:rsid w:val="00715091"/>
    <w:rsid w:val="007161E5"/>
    <w:rsid w:val="007164A7"/>
    <w:rsid w:val="00716DFF"/>
    <w:rsid w:val="00717211"/>
    <w:rsid w:val="00717549"/>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248C"/>
    <w:rsid w:val="00764388"/>
    <w:rsid w:val="007654A1"/>
    <w:rsid w:val="00766B1A"/>
    <w:rsid w:val="00766DFE"/>
    <w:rsid w:val="00770099"/>
    <w:rsid w:val="00770717"/>
    <w:rsid w:val="0077153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CF6"/>
    <w:rsid w:val="00794D0E"/>
    <w:rsid w:val="00794F1E"/>
    <w:rsid w:val="00795241"/>
    <w:rsid w:val="0079538C"/>
    <w:rsid w:val="007955EB"/>
    <w:rsid w:val="007957FB"/>
    <w:rsid w:val="00795C50"/>
    <w:rsid w:val="0079629C"/>
    <w:rsid w:val="007A098E"/>
    <w:rsid w:val="007A149D"/>
    <w:rsid w:val="007A3748"/>
    <w:rsid w:val="007A3E1D"/>
    <w:rsid w:val="007A5765"/>
    <w:rsid w:val="007A5B89"/>
    <w:rsid w:val="007A601C"/>
    <w:rsid w:val="007A6A21"/>
    <w:rsid w:val="007A6C23"/>
    <w:rsid w:val="007A77FC"/>
    <w:rsid w:val="007A7FC8"/>
    <w:rsid w:val="007B058E"/>
    <w:rsid w:val="007B0864"/>
    <w:rsid w:val="007B0E05"/>
    <w:rsid w:val="007B194A"/>
    <w:rsid w:val="007B202E"/>
    <w:rsid w:val="007B2BDF"/>
    <w:rsid w:val="007B498E"/>
    <w:rsid w:val="007B5965"/>
    <w:rsid w:val="007B5DB4"/>
    <w:rsid w:val="007B68BE"/>
    <w:rsid w:val="007B71BC"/>
    <w:rsid w:val="007B793D"/>
    <w:rsid w:val="007B7D1C"/>
    <w:rsid w:val="007C0795"/>
    <w:rsid w:val="007C08C4"/>
    <w:rsid w:val="007C13AC"/>
    <w:rsid w:val="007C1489"/>
    <w:rsid w:val="007C14AD"/>
    <w:rsid w:val="007C58A5"/>
    <w:rsid w:val="007C6C61"/>
    <w:rsid w:val="007C6D34"/>
    <w:rsid w:val="007C6F7A"/>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3D6B"/>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2A6D"/>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838"/>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625D"/>
    <w:rsid w:val="0085795D"/>
    <w:rsid w:val="008615A1"/>
    <w:rsid w:val="0086275A"/>
    <w:rsid w:val="00862925"/>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09E"/>
    <w:rsid w:val="008F5784"/>
    <w:rsid w:val="008F7F65"/>
    <w:rsid w:val="009008D2"/>
    <w:rsid w:val="00902C27"/>
    <w:rsid w:val="009041A6"/>
    <w:rsid w:val="00904ED4"/>
    <w:rsid w:val="009057D2"/>
    <w:rsid w:val="00905963"/>
    <w:rsid w:val="00905A7F"/>
    <w:rsid w:val="00905B52"/>
    <w:rsid w:val="00906247"/>
    <w:rsid w:val="009064A2"/>
    <w:rsid w:val="00906819"/>
    <w:rsid w:val="00906835"/>
    <w:rsid w:val="009075E5"/>
    <w:rsid w:val="009107F3"/>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1E57"/>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097"/>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589D"/>
    <w:rsid w:val="009D68D2"/>
    <w:rsid w:val="009D789D"/>
    <w:rsid w:val="009D7B9E"/>
    <w:rsid w:val="009E096B"/>
    <w:rsid w:val="009E10B3"/>
    <w:rsid w:val="009E1533"/>
    <w:rsid w:val="009E1B85"/>
    <w:rsid w:val="009E2715"/>
    <w:rsid w:val="009E2785"/>
    <w:rsid w:val="009E4C1F"/>
    <w:rsid w:val="009E5718"/>
    <w:rsid w:val="009E5870"/>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5DF0"/>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4D55"/>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735"/>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D3D"/>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D57"/>
    <w:rsid w:val="00AC4E14"/>
    <w:rsid w:val="00AC4E18"/>
    <w:rsid w:val="00AC60C2"/>
    <w:rsid w:val="00AC76C6"/>
    <w:rsid w:val="00AD268D"/>
    <w:rsid w:val="00AD3749"/>
    <w:rsid w:val="00AD3A3E"/>
    <w:rsid w:val="00AD3B12"/>
    <w:rsid w:val="00AD3F85"/>
    <w:rsid w:val="00AD6723"/>
    <w:rsid w:val="00AD6AE6"/>
    <w:rsid w:val="00AE0A93"/>
    <w:rsid w:val="00AE1BE6"/>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43F8"/>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51003"/>
    <w:rsid w:val="00B51194"/>
    <w:rsid w:val="00B52374"/>
    <w:rsid w:val="00B5292B"/>
    <w:rsid w:val="00B52A96"/>
    <w:rsid w:val="00B53311"/>
    <w:rsid w:val="00B545F4"/>
    <w:rsid w:val="00B5499F"/>
    <w:rsid w:val="00B54BCB"/>
    <w:rsid w:val="00B55E63"/>
    <w:rsid w:val="00B56B13"/>
    <w:rsid w:val="00B5776D"/>
    <w:rsid w:val="00B60DD2"/>
    <w:rsid w:val="00B614FE"/>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0767"/>
    <w:rsid w:val="00B91166"/>
    <w:rsid w:val="00B916DC"/>
    <w:rsid w:val="00B92315"/>
    <w:rsid w:val="00B9272C"/>
    <w:rsid w:val="00B929C7"/>
    <w:rsid w:val="00B93239"/>
    <w:rsid w:val="00B936F0"/>
    <w:rsid w:val="00B94B98"/>
    <w:rsid w:val="00B94CAC"/>
    <w:rsid w:val="00B9516D"/>
    <w:rsid w:val="00B96C04"/>
    <w:rsid w:val="00B97339"/>
    <w:rsid w:val="00BA05B3"/>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059C"/>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39A"/>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541"/>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21C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3CF"/>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97A92"/>
    <w:rsid w:val="00CA1130"/>
    <w:rsid w:val="00CA1F8F"/>
    <w:rsid w:val="00CA2591"/>
    <w:rsid w:val="00CA2C40"/>
    <w:rsid w:val="00CA46F8"/>
    <w:rsid w:val="00CA5C32"/>
    <w:rsid w:val="00CA6434"/>
    <w:rsid w:val="00CA6689"/>
    <w:rsid w:val="00CA7E6D"/>
    <w:rsid w:val="00CB0181"/>
    <w:rsid w:val="00CB04E9"/>
    <w:rsid w:val="00CB0507"/>
    <w:rsid w:val="00CB147A"/>
    <w:rsid w:val="00CB22A1"/>
    <w:rsid w:val="00CB285C"/>
    <w:rsid w:val="00CB43D1"/>
    <w:rsid w:val="00CB6234"/>
    <w:rsid w:val="00CB62CB"/>
    <w:rsid w:val="00CB7A46"/>
    <w:rsid w:val="00CC021A"/>
    <w:rsid w:val="00CC21A7"/>
    <w:rsid w:val="00CC3806"/>
    <w:rsid w:val="00CC4281"/>
    <w:rsid w:val="00CC6087"/>
    <w:rsid w:val="00CC648A"/>
    <w:rsid w:val="00CC6E2F"/>
    <w:rsid w:val="00CC76A3"/>
    <w:rsid w:val="00CC76CE"/>
    <w:rsid w:val="00CC7C82"/>
    <w:rsid w:val="00CC7DC1"/>
    <w:rsid w:val="00CD0ABD"/>
    <w:rsid w:val="00CD0F66"/>
    <w:rsid w:val="00CD259C"/>
    <w:rsid w:val="00CD6BAD"/>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B79"/>
    <w:rsid w:val="00CF7E12"/>
    <w:rsid w:val="00D01F1D"/>
    <w:rsid w:val="00D020F4"/>
    <w:rsid w:val="00D02264"/>
    <w:rsid w:val="00D04391"/>
    <w:rsid w:val="00D05F32"/>
    <w:rsid w:val="00D06B23"/>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3B08"/>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1933"/>
    <w:rsid w:val="00DA3576"/>
    <w:rsid w:val="00DA3D06"/>
    <w:rsid w:val="00DA3D0C"/>
    <w:rsid w:val="00DA3EDB"/>
    <w:rsid w:val="00DA5968"/>
    <w:rsid w:val="00DA5CB9"/>
    <w:rsid w:val="00DA63CC"/>
    <w:rsid w:val="00DA68FE"/>
    <w:rsid w:val="00DA7631"/>
    <w:rsid w:val="00DA7F0D"/>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4B5"/>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0A0"/>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072E"/>
    <w:rsid w:val="00E5165B"/>
    <w:rsid w:val="00E5241C"/>
    <w:rsid w:val="00E53C1B"/>
    <w:rsid w:val="00E544C1"/>
    <w:rsid w:val="00E547F7"/>
    <w:rsid w:val="00E54AB5"/>
    <w:rsid w:val="00E54D26"/>
    <w:rsid w:val="00E55DFC"/>
    <w:rsid w:val="00E55E68"/>
    <w:rsid w:val="00E56405"/>
    <w:rsid w:val="00E5708C"/>
    <w:rsid w:val="00E57F35"/>
    <w:rsid w:val="00E610D6"/>
    <w:rsid w:val="00E62A4F"/>
    <w:rsid w:val="00E65013"/>
    <w:rsid w:val="00E651DE"/>
    <w:rsid w:val="00E654B6"/>
    <w:rsid w:val="00E67720"/>
    <w:rsid w:val="00E7064A"/>
    <w:rsid w:val="00E71C91"/>
    <w:rsid w:val="00E72D22"/>
    <w:rsid w:val="00E7468D"/>
    <w:rsid w:val="00E74E87"/>
    <w:rsid w:val="00E76E94"/>
    <w:rsid w:val="00E77BE1"/>
    <w:rsid w:val="00E80182"/>
    <w:rsid w:val="00E8027B"/>
    <w:rsid w:val="00E806D2"/>
    <w:rsid w:val="00E80883"/>
    <w:rsid w:val="00E80ABB"/>
    <w:rsid w:val="00E80D29"/>
    <w:rsid w:val="00E8132C"/>
    <w:rsid w:val="00E81437"/>
    <w:rsid w:val="00E827FE"/>
    <w:rsid w:val="00E83067"/>
    <w:rsid w:val="00E83338"/>
    <w:rsid w:val="00E840E7"/>
    <w:rsid w:val="00E84FE6"/>
    <w:rsid w:val="00E86A5A"/>
    <w:rsid w:val="00E873C2"/>
    <w:rsid w:val="00E875FF"/>
    <w:rsid w:val="00E90484"/>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76E"/>
    <w:rsid w:val="00EA48D0"/>
    <w:rsid w:val="00EA6A6E"/>
    <w:rsid w:val="00EA6DCB"/>
    <w:rsid w:val="00EA723C"/>
    <w:rsid w:val="00EB0077"/>
    <w:rsid w:val="00EB0F6B"/>
    <w:rsid w:val="00EB5ADB"/>
    <w:rsid w:val="00EB5CA5"/>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4FD1"/>
    <w:rsid w:val="00EF6B9E"/>
    <w:rsid w:val="00EF6C91"/>
    <w:rsid w:val="00EF715C"/>
    <w:rsid w:val="00EF738C"/>
    <w:rsid w:val="00EF7BE1"/>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05"/>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568"/>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7FC"/>
    <w:rsid w:val="00FB29A4"/>
    <w:rsid w:val="00FB331F"/>
    <w:rsid w:val="00FB33E4"/>
    <w:rsid w:val="00FB385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4E4"/>
    <w:rsid w:val="00FC68C1"/>
    <w:rsid w:val="00FC7A07"/>
    <w:rsid w:val="00FC7D8B"/>
    <w:rsid w:val="00FD1508"/>
    <w:rsid w:val="00FD1937"/>
    <w:rsid w:val="00FD21ED"/>
    <w:rsid w:val="00FD3FA0"/>
    <w:rsid w:val="00FD4CB5"/>
    <w:rsid w:val="00FD522B"/>
    <w:rsid w:val="00FD554D"/>
    <w:rsid w:val="00FD5B24"/>
    <w:rsid w:val="00FD7A67"/>
    <w:rsid w:val="00FE02DE"/>
    <w:rsid w:val="00FE1231"/>
    <w:rsid w:val="00FE28CC"/>
    <w:rsid w:val="00FE29AA"/>
    <w:rsid w:val="00FE30C5"/>
    <w:rsid w:val="00FE31E9"/>
    <w:rsid w:val="00FE362B"/>
    <w:rsid w:val="00FE37EF"/>
    <w:rsid w:val="00FE3F51"/>
    <w:rsid w:val="00FE4800"/>
    <w:rsid w:val="00FE5C16"/>
    <w:rsid w:val="00FE7189"/>
    <w:rsid w:val="00FF0D93"/>
    <w:rsid w:val="00FF19E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F0839"/>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qFormat/>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paragraph" w:customStyle="1" w:styleId="SP10233602">
    <w:name w:val="SP.10.233602"/>
    <w:basedOn w:val="Default"/>
    <w:next w:val="Default"/>
    <w:uiPriority w:val="99"/>
    <w:rsid w:val="000E03F3"/>
    <w:rPr>
      <w:color w:val="auto"/>
    </w:rPr>
  </w:style>
  <w:style w:type="paragraph" w:customStyle="1" w:styleId="SP10233771">
    <w:name w:val="SP.10.233771"/>
    <w:basedOn w:val="Default"/>
    <w:next w:val="Default"/>
    <w:uiPriority w:val="99"/>
    <w:rsid w:val="000E03F3"/>
    <w:rPr>
      <w:color w:val="auto"/>
    </w:rPr>
  </w:style>
  <w:style w:type="paragraph" w:customStyle="1" w:styleId="SP10233749">
    <w:name w:val="SP.10.233749"/>
    <w:basedOn w:val="Default"/>
    <w:next w:val="Default"/>
    <w:uiPriority w:val="99"/>
    <w:rsid w:val="000E03F3"/>
    <w:rPr>
      <w:color w:val="auto"/>
    </w:rPr>
  </w:style>
  <w:style w:type="character" w:customStyle="1" w:styleId="SC10319715">
    <w:name w:val="SC.10.319715"/>
    <w:uiPriority w:val="99"/>
    <w:rsid w:val="000E03F3"/>
    <w:rPr>
      <w:color w:val="000000"/>
      <w:sz w:val="20"/>
      <w:szCs w:val="20"/>
      <w:u w:val="single"/>
    </w:rPr>
  </w:style>
  <w:style w:type="paragraph" w:customStyle="1" w:styleId="DocumentTitle">
    <w:name w:val="Document Title"/>
    <w:basedOn w:val="Normal"/>
    <w:qFormat/>
    <w:rsid w:val="00794CF6"/>
    <w:pPr>
      <w:spacing w:after="120" w:line="220" w:lineRule="atLeast"/>
      <w:jc w:val="center"/>
    </w:pPr>
    <w:rPr>
      <w:rFonts w:asciiTheme="minorHAnsi" w:eastAsiaTheme="minorHAnsi" w:hAnsiTheme="minorHAnsi" w:cstheme="minorBidi"/>
      <w:b/>
      <w:bCs/>
      <w:sz w:val="40"/>
      <w:szCs w:val="22"/>
      <w:lang w:val="en-US"/>
    </w:rPr>
  </w:style>
  <w:style w:type="character" w:customStyle="1" w:styleId="transsent">
    <w:name w:val="transsent"/>
    <w:basedOn w:val="DefaultParagraphFont"/>
    <w:rsid w:val="00B143F8"/>
  </w:style>
  <w:style w:type="paragraph" w:customStyle="1" w:styleId="SP19295306">
    <w:name w:val="SP.19.295306"/>
    <w:basedOn w:val="Default"/>
    <w:next w:val="Default"/>
    <w:uiPriority w:val="99"/>
    <w:rsid w:val="006E75EE"/>
    <w:rPr>
      <w:rFonts w:ascii="Arial" w:hAnsi="Arial" w:cs="Arial"/>
      <w:color w:val="auto"/>
    </w:rPr>
  </w:style>
  <w:style w:type="paragraph" w:customStyle="1" w:styleId="SP19295317">
    <w:name w:val="SP.19.295317"/>
    <w:basedOn w:val="Default"/>
    <w:next w:val="Default"/>
    <w:uiPriority w:val="99"/>
    <w:rsid w:val="006E75EE"/>
    <w:rPr>
      <w:rFonts w:ascii="Arial" w:hAnsi="Arial" w:cs="Arial"/>
      <w:color w:val="auto"/>
    </w:rPr>
  </w:style>
  <w:style w:type="paragraph" w:customStyle="1" w:styleId="SP19294928">
    <w:name w:val="SP.19.294928"/>
    <w:basedOn w:val="Default"/>
    <w:next w:val="Default"/>
    <w:uiPriority w:val="99"/>
    <w:rsid w:val="006E75EE"/>
    <w:rPr>
      <w:rFonts w:ascii="Arial" w:hAnsi="Arial" w:cs="Arial"/>
      <w:color w:val="auto"/>
    </w:rPr>
  </w:style>
  <w:style w:type="character" w:customStyle="1" w:styleId="SC19323589">
    <w:name w:val="SC.19.323589"/>
    <w:uiPriority w:val="99"/>
    <w:rsid w:val="006E75EE"/>
    <w:rPr>
      <w:color w:val="000000"/>
      <w:sz w:val="20"/>
      <w:szCs w:val="20"/>
    </w:rPr>
  </w:style>
  <w:style w:type="paragraph" w:customStyle="1" w:styleId="SP19295273">
    <w:name w:val="SP.19.295273"/>
    <w:basedOn w:val="Default"/>
    <w:next w:val="Default"/>
    <w:uiPriority w:val="99"/>
    <w:rsid w:val="006E75EE"/>
    <w:rPr>
      <w:rFonts w:ascii="Arial" w:hAnsi="Arial" w:cs="Arial"/>
      <w:color w:val="auto"/>
    </w:rPr>
  </w:style>
  <w:style w:type="paragraph" w:customStyle="1" w:styleId="SP19295284">
    <w:name w:val="SP.19.295284"/>
    <w:basedOn w:val="Default"/>
    <w:next w:val="Default"/>
    <w:uiPriority w:val="99"/>
    <w:rsid w:val="006E75EE"/>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153463">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77754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522014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236272">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5799130">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2721099">
      <w:bodyDiv w:val="1"/>
      <w:marLeft w:val="0"/>
      <w:marRight w:val="0"/>
      <w:marTop w:val="0"/>
      <w:marBottom w:val="0"/>
      <w:divBdr>
        <w:top w:val="none" w:sz="0" w:space="0" w:color="auto"/>
        <w:left w:val="none" w:sz="0" w:space="0" w:color="auto"/>
        <w:bottom w:val="none" w:sz="0" w:space="0" w:color="auto"/>
        <w:right w:val="none" w:sz="0" w:space="0" w:color="auto"/>
      </w:divBdr>
      <w:divsChild>
        <w:div w:id="1653951014">
          <w:marLeft w:val="360"/>
          <w:marRight w:val="0"/>
          <w:marTop w:val="320"/>
          <w:marBottom w:val="0"/>
          <w:divBdr>
            <w:top w:val="none" w:sz="0" w:space="0" w:color="auto"/>
            <w:left w:val="none" w:sz="0" w:space="0" w:color="auto"/>
            <w:bottom w:val="none" w:sz="0" w:space="0" w:color="auto"/>
            <w:right w:val="none" w:sz="0" w:space="0" w:color="auto"/>
          </w:divBdr>
        </w:div>
      </w:divsChild>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15432532">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466248">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931854">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3864803">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28959942">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zhijiey\AppData\Local\Temp\7zO433BEC8B\TGbe_Cl_09.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zhijiey\AppData\Local\Temp\7zO433BEC8B\TGbe_Cl_09.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78524.D5FFD8B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78524.D5FFD8B0" TargetMode="External"/><Relationship Id="rId14" Type="http://schemas.openxmlformats.org/officeDocument/2006/relationships/hyperlink" Target="file:///C:\Users\zhijiey\AppData\Local\Temp\7zO433BEC8B\TGbe_Cl_09.doc"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D7480527-656B-4C95-95FF-4221000E2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1958</Words>
  <Characters>11163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13095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2021-08-17T06:19:00Z</dcterms:created>
  <dcterms:modified xsi:type="dcterms:W3CDTF">2021-08-20T07:26:00Z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(3)h5rzv6gHYWL+rtVucsbCizByQfT4yfEtWrgc+wgNvgWSC8Wxfrwr0GjhAQdwvV3+s5YI+zR2
dim8MQl0c3fBV3+pvUlBMTz0VaylZP77qK4XA4frKEjrMTV/IiYeeREbea6Ef5kX+SCIB9Vk
/Bl3R+mc5fiEat/uCq4dK/exUuekjL9amHs85f0/+xCP23xw++2b9DSxH02a0iLiPhDFXI9s
0dUPRWQGZ0cjfJ8UZ4</vt:lpwstr>
  </property>
  <property fmtid="{D5CDD505-2E9C-101B-9397-08002B2CF9AE}" pid="9" name="_2015_ms_pID_7253431">
    <vt:lpwstr>tuEmN+1+pjTpsOA8GT6W1BlflhuAZHgHs4q2XHCEo7C/DVk0VnycP4
pjhSrD5boi7D082KbMveF0pnCCHIu6eaQ6jpOZY0WjvhJFzmpGJsKZbRHA5xLWJAfHkQxTjD
S3He4ZzjCs6IziBOjo9Uvecs8qzwg/5oGaomBoFxu7+kcamXkMfD4Mn06ADztufo5zLvgl8+
02hm9tPI9plXOygQdruqw9b+RUHr1fzPEZH6</vt:lpwstr>
  </property>
  <property fmtid="{D5CDD505-2E9C-101B-9397-08002B2CF9AE}" pid="10" name="_2015_ms_pID_7253432">
    <vt:lpwstr>fg==</vt:lpwstr>
  </property>
</Properties>
</file>