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C8E1E5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9350"/>
      </w:tblGrid>
      <w:tr w:rsidR="00BD6FB0" w:rsidRPr="00BD6FB0" w14:paraId="17628CD7" w14:textId="77777777" w:rsidTr="00BD6FB0">
        <w:trPr>
          <w:trHeight w:val="750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8EE7E2" w14:textId="617E442B" w:rsidR="00BD6FB0" w:rsidRPr="004B1506" w:rsidRDefault="00486768" w:rsidP="00E94018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ko-KR"/>
              </w:rPr>
            </w:pPr>
            <w:proofErr w:type="spellStart"/>
            <w:r>
              <w:rPr>
                <w:b/>
                <w:sz w:val="28"/>
                <w:szCs w:val="28"/>
                <w:lang w:val="en-US"/>
              </w:rPr>
              <w:t>TG</w:t>
            </w:r>
            <w:r w:rsidR="00C01846">
              <w:rPr>
                <w:b/>
                <w:sz w:val="28"/>
                <w:szCs w:val="28"/>
                <w:lang w:val="en-US"/>
              </w:rPr>
              <w:t>b</w:t>
            </w:r>
            <w:r w:rsidR="00700311">
              <w:rPr>
                <w:b/>
                <w:sz w:val="28"/>
                <w:szCs w:val="28"/>
                <w:lang w:val="en-US"/>
              </w:rPr>
              <w:t>e</w:t>
            </w:r>
            <w:proofErr w:type="spellEnd"/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r w:rsidR="005E0CA6">
              <w:rPr>
                <w:rFonts w:hint="eastAsia"/>
                <w:b/>
                <w:sz w:val="28"/>
                <w:szCs w:val="28"/>
                <w:lang w:val="en-US" w:eastAsia="ko-KR"/>
              </w:rPr>
              <w:t>CC36</w:t>
            </w:r>
            <w:r w:rsidR="008F5022">
              <w:rPr>
                <w:rFonts w:hint="eastAsia"/>
                <w:b/>
                <w:sz w:val="28"/>
                <w:szCs w:val="28"/>
                <w:lang w:val="en-US" w:eastAsia="ko-KR"/>
              </w:rPr>
              <w:t xml:space="preserve"> </w:t>
            </w:r>
            <w:r w:rsidR="004B1506" w:rsidRPr="004B1506">
              <w:rPr>
                <w:b/>
                <w:sz w:val="28"/>
                <w:szCs w:val="28"/>
                <w:lang w:val="en-US"/>
              </w:rPr>
              <w:t>Comment Resolutions</w:t>
            </w:r>
            <w:r w:rsidR="0010781F">
              <w:rPr>
                <w:rFonts w:hint="eastAsia"/>
                <w:b/>
                <w:sz w:val="28"/>
                <w:szCs w:val="28"/>
                <w:lang w:val="en-US" w:eastAsia="ko-KR"/>
              </w:rPr>
              <w:t xml:space="preserve"> </w:t>
            </w:r>
            <w:r w:rsidR="00AE3368">
              <w:rPr>
                <w:b/>
                <w:sz w:val="28"/>
                <w:szCs w:val="28"/>
                <w:lang w:val="en-US" w:eastAsia="ko-KR"/>
              </w:rPr>
              <w:t>for</w:t>
            </w:r>
            <w:r w:rsidR="00A412EA">
              <w:rPr>
                <w:b/>
                <w:sz w:val="28"/>
                <w:szCs w:val="28"/>
                <w:lang w:val="en-US" w:eastAsia="ko-KR"/>
              </w:rPr>
              <w:t xml:space="preserve"> </w:t>
            </w:r>
            <w:r w:rsidR="00E94018">
              <w:rPr>
                <w:b/>
                <w:sz w:val="28"/>
                <w:szCs w:val="28"/>
                <w:lang w:val="en-US" w:eastAsia="ko-KR"/>
              </w:rPr>
              <w:t xml:space="preserve">9.2.4 </w:t>
            </w:r>
            <w:r w:rsidR="00E94018">
              <w:rPr>
                <w:rFonts w:hint="eastAsia"/>
                <w:b/>
                <w:sz w:val="28"/>
                <w:szCs w:val="28"/>
                <w:lang w:val="en-US" w:eastAsia="ko-KR"/>
              </w:rPr>
              <w:t>Frame fields</w:t>
            </w:r>
          </w:p>
        </w:tc>
      </w:tr>
      <w:tr w:rsidR="00BD6FB0" w:rsidRPr="00BD6FB0" w14:paraId="383D635A" w14:textId="77777777" w:rsidTr="00BD6FB0">
        <w:trPr>
          <w:trHeight w:val="315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C1CF60" w14:textId="62A5F170" w:rsidR="00BD6FB0" w:rsidRPr="00BD6FB0" w:rsidRDefault="00BD6FB0" w:rsidP="00F47CBE">
            <w:pPr>
              <w:jc w:val="center"/>
              <w:rPr>
                <w:b/>
                <w:bCs/>
                <w:color w:val="000000"/>
                <w:sz w:val="20"/>
                <w:lang w:val="en-US" w:eastAsia="ko-KR"/>
              </w:rPr>
            </w:pPr>
            <w:r w:rsidRPr="00BD6FB0">
              <w:rPr>
                <w:b/>
                <w:bCs/>
                <w:color w:val="000000"/>
                <w:sz w:val="20"/>
                <w:lang w:val="en-US"/>
              </w:rPr>
              <w:t>Date:</w:t>
            </w:r>
            <w:r w:rsidRPr="002836D0">
              <w:t xml:space="preserve">  20</w:t>
            </w:r>
            <w:r w:rsidR="00700311">
              <w:t>21</w:t>
            </w:r>
            <w:r w:rsidR="00361A7D">
              <w:t>-</w:t>
            </w:r>
            <w:r w:rsidR="00546339">
              <w:t>0</w:t>
            </w:r>
            <w:r w:rsidR="00F47CBE">
              <w:t>9</w:t>
            </w:r>
            <w:r w:rsidR="00361A7D">
              <w:t>-</w:t>
            </w:r>
            <w:r w:rsidR="00F47CBE">
              <w:t>14</w:t>
            </w:r>
          </w:p>
        </w:tc>
      </w:tr>
      <w:tr w:rsidR="00BA63A2" w:rsidRPr="00BD6FB0" w14:paraId="10F5E16F" w14:textId="77777777" w:rsidTr="00BD6FB0">
        <w:trPr>
          <w:trHeight w:val="315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F4F517C" w14:textId="487D347A" w:rsidR="00BA63A2" w:rsidRPr="00BA63A2" w:rsidRDefault="00BA63A2" w:rsidP="00BA63A2">
            <w:pPr>
              <w:rPr>
                <w:b/>
                <w:bCs/>
                <w:color w:val="000000"/>
                <w:sz w:val="20"/>
                <w:lang w:val="en-US"/>
              </w:rPr>
            </w:pPr>
            <w:r w:rsidRPr="00BA63A2">
              <w:rPr>
                <w:b/>
                <w:sz w:val="20"/>
              </w:rPr>
              <w:t>Author(s):</w:t>
            </w:r>
          </w:p>
        </w:tc>
      </w:tr>
    </w:tbl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55"/>
        <w:gridCol w:w="1275"/>
        <w:gridCol w:w="3261"/>
        <w:gridCol w:w="992"/>
        <w:gridCol w:w="2267"/>
      </w:tblGrid>
      <w:tr w:rsidR="00BA63A2" w:rsidRPr="0019516D" w14:paraId="799029CC" w14:textId="77777777" w:rsidTr="00FB1C8F">
        <w:trPr>
          <w:trHeight w:val="14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A78B87D" w14:textId="58762EAE" w:rsidR="00BA63A2" w:rsidRPr="00BA63A2" w:rsidRDefault="00BA63A2" w:rsidP="003D66D1">
            <w:pPr>
              <w:rPr>
                <w:b/>
                <w:lang w:eastAsia="ko-KR"/>
              </w:rPr>
            </w:pPr>
            <w:r w:rsidRPr="00BA63A2">
              <w:rPr>
                <w:b/>
                <w:sz w:val="20"/>
              </w:rPr>
              <w:t>Name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44A79E1" w14:textId="48E99E67" w:rsidR="00BA63A2" w:rsidRPr="00BA63A2" w:rsidRDefault="00BA63A2" w:rsidP="003D66D1">
            <w:pPr>
              <w:jc w:val="center"/>
              <w:rPr>
                <w:b/>
                <w:lang w:eastAsia="ko-KR"/>
              </w:rPr>
            </w:pPr>
            <w:r w:rsidRPr="00BA63A2">
              <w:rPr>
                <w:b/>
                <w:sz w:val="20"/>
              </w:rPr>
              <w:t>Affiliation</w:t>
            </w:r>
          </w:p>
        </w:tc>
        <w:tc>
          <w:tcPr>
            <w:tcW w:w="3261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8325C2B" w14:textId="456EC36A" w:rsidR="00BA63A2" w:rsidRPr="00BA63A2" w:rsidRDefault="00BA63A2" w:rsidP="003D66D1">
            <w:pPr>
              <w:rPr>
                <w:b/>
              </w:rPr>
            </w:pPr>
            <w:r w:rsidRPr="00BA63A2">
              <w:rPr>
                <w:b/>
                <w:sz w:val="20"/>
              </w:rPr>
              <w:t>Address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F06B6A2" w14:textId="454B85DC" w:rsidR="00BA63A2" w:rsidRPr="00BA63A2" w:rsidRDefault="00BA63A2" w:rsidP="003D66D1">
            <w:pPr>
              <w:rPr>
                <w:b/>
                <w:sz w:val="16"/>
                <w:szCs w:val="16"/>
              </w:rPr>
            </w:pPr>
            <w:r w:rsidRPr="00BA63A2">
              <w:rPr>
                <w:b/>
                <w:sz w:val="20"/>
              </w:rPr>
              <w:t>Phone</w:t>
            </w: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F995CF6" w14:textId="7D5B2647" w:rsidR="00BA63A2" w:rsidRPr="00BA63A2" w:rsidRDefault="00BA63A2" w:rsidP="00E631FB">
            <w:pPr>
              <w:rPr>
                <w:b/>
                <w:sz w:val="18"/>
                <w:lang w:eastAsia="ko-KR"/>
              </w:rPr>
            </w:pPr>
            <w:r w:rsidRPr="00BA63A2">
              <w:rPr>
                <w:b/>
                <w:sz w:val="20"/>
              </w:rPr>
              <w:t>Email</w:t>
            </w:r>
          </w:p>
        </w:tc>
      </w:tr>
      <w:tr w:rsidR="00FB1C8F" w:rsidRPr="0019516D" w14:paraId="65D6378A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E16EBB" w14:textId="2F57D70B" w:rsidR="00FB1C8F" w:rsidRPr="0019516D" w:rsidRDefault="006C64A9" w:rsidP="006C64A9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Jinyoung Chun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  <w:hideMark/>
          </w:tcPr>
          <w:p w14:paraId="7261EF65" w14:textId="53061F54" w:rsidR="00FB1C8F" w:rsidRPr="0019516D" w:rsidRDefault="00FB1C8F" w:rsidP="003D66D1">
            <w:pPr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LG Electronics</w:t>
            </w:r>
          </w:p>
        </w:tc>
        <w:tc>
          <w:tcPr>
            <w:tcW w:w="3261" w:type="dxa"/>
            <w:vMerge w:val="restart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29F260" w14:textId="7B1E84A4" w:rsidR="00FB1C8F" w:rsidRPr="00CA3569" w:rsidRDefault="00FB1C8F" w:rsidP="00CA3569">
            <w:r w:rsidRPr="00CA3569">
              <w:t xml:space="preserve">19, </w:t>
            </w:r>
            <w:proofErr w:type="spellStart"/>
            <w:r w:rsidRPr="00CA3569">
              <w:t>Yangjae-daero</w:t>
            </w:r>
            <w:proofErr w:type="spellEnd"/>
            <w:r w:rsidRPr="00CA3569">
              <w:t xml:space="preserve"> 11gil, </w:t>
            </w:r>
            <w:proofErr w:type="spellStart"/>
            <w:r w:rsidRPr="00CA3569">
              <w:t>Seocho-gu</w:t>
            </w:r>
            <w:proofErr w:type="spellEnd"/>
            <w:r w:rsidRPr="00CA3569">
              <w:t xml:space="preserve">, Seoul 137-130, Korea 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4409F2" w14:textId="77777777" w:rsidR="00FB1C8F" w:rsidRPr="00855146" w:rsidRDefault="00FB1C8F" w:rsidP="003D66D1">
            <w:pPr>
              <w:rPr>
                <w:sz w:val="16"/>
                <w:szCs w:val="16"/>
              </w:rPr>
            </w:pPr>
            <w:r w:rsidRPr="00855146">
              <w:rPr>
                <w:sz w:val="16"/>
                <w:szCs w:val="16"/>
              </w:rPr>
              <w:t> </w:t>
            </w: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3E3DD0" w14:textId="008097DC" w:rsidR="00FB1C8F" w:rsidRPr="0019516D" w:rsidRDefault="006C64A9" w:rsidP="006C64A9">
            <w:pPr>
              <w:rPr>
                <w:sz w:val="18"/>
              </w:rPr>
            </w:pPr>
            <w:r>
              <w:rPr>
                <w:rFonts w:hint="eastAsia"/>
                <w:sz w:val="18"/>
                <w:lang w:eastAsia="ko-KR"/>
              </w:rPr>
              <w:t>jiny.</w:t>
            </w:r>
            <w:r>
              <w:rPr>
                <w:sz w:val="18"/>
                <w:lang w:eastAsia="ko-KR"/>
              </w:rPr>
              <w:t>chun@lge.com</w:t>
            </w:r>
            <w:r>
              <w:rPr>
                <w:rFonts w:hint="eastAsia"/>
                <w:sz w:val="18"/>
                <w:lang w:eastAsia="ko-KR"/>
              </w:rPr>
              <w:t xml:space="preserve"> </w:t>
            </w:r>
          </w:p>
        </w:tc>
      </w:tr>
      <w:tr w:rsidR="00700311" w:rsidRPr="0019516D" w14:paraId="1DCB8FF2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8919CA6" w14:textId="52ADAD19" w:rsidR="00700311" w:rsidRDefault="00700311" w:rsidP="003D66D1">
            <w:pPr>
              <w:rPr>
                <w:lang w:eastAsia="ko-KR"/>
              </w:rPr>
            </w:pPr>
            <w:proofErr w:type="spellStart"/>
            <w:r>
              <w:rPr>
                <w:rFonts w:hint="eastAsia"/>
                <w:lang w:eastAsia="ko-KR"/>
              </w:rPr>
              <w:t>Dongguk</w:t>
            </w:r>
            <w:proofErr w:type="spellEnd"/>
            <w:r>
              <w:rPr>
                <w:rFonts w:hint="eastAsia"/>
                <w:lang w:eastAsia="ko-KR"/>
              </w:rPr>
              <w:t xml:space="preserve"> Lim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553341CD" w14:textId="77777777" w:rsidR="00700311" w:rsidRDefault="00700311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A7049D7" w14:textId="77777777" w:rsidR="00700311" w:rsidRPr="00CA3569" w:rsidRDefault="00700311" w:rsidP="00CA3569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0CD73F4" w14:textId="77777777" w:rsidR="00700311" w:rsidRPr="00855146" w:rsidRDefault="00700311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4E62FFB" w14:textId="2604016F" w:rsidR="00700311" w:rsidRDefault="00700311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dongguk.</w:t>
            </w:r>
            <w:r>
              <w:rPr>
                <w:sz w:val="18"/>
                <w:lang w:eastAsia="ko-KR"/>
              </w:rPr>
              <w:t>lim@lge.com</w:t>
            </w:r>
          </w:p>
        </w:tc>
      </w:tr>
      <w:tr w:rsidR="00700311" w:rsidRPr="0019516D" w14:paraId="2E8580DF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D636EC6" w14:textId="57E1875A" w:rsidR="00700311" w:rsidRDefault="006C64A9" w:rsidP="003D66D1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Eunsung Park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1A9D8A9B" w14:textId="77777777" w:rsidR="00700311" w:rsidRDefault="00700311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8DB2CB5" w14:textId="77777777" w:rsidR="00700311" w:rsidRPr="00CA3569" w:rsidRDefault="00700311" w:rsidP="00CA3569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B4EF1C5" w14:textId="77777777" w:rsidR="00700311" w:rsidRPr="00855146" w:rsidRDefault="00700311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E9E007D" w14:textId="604E8FD6" w:rsidR="00700311" w:rsidRDefault="006C64A9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esung.park</w:t>
            </w:r>
            <w:r w:rsidRPr="0019516D">
              <w:rPr>
                <w:sz w:val="18"/>
              </w:rPr>
              <w:t>@</w:t>
            </w:r>
            <w:r>
              <w:rPr>
                <w:rFonts w:hint="eastAsia"/>
                <w:sz w:val="18"/>
                <w:lang w:eastAsia="ko-KR"/>
              </w:rPr>
              <w:t>lge.</w:t>
            </w:r>
            <w:r w:rsidRPr="0019516D">
              <w:rPr>
                <w:sz w:val="18"/>
              </w:rPr>
              <w:t>com</w:t>
            </w:r>
          </w:p>
        </w:tc>
      </w:tr>
      <w:tr w:rsidR="007A7A99" w:rsidRPr="0019516D" w14:paraId="7F6A23C1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B46AC1A" w14:textId="25EAA87D" w:rsidR="007A7A99" w:rsidRDefault="007A7A99" w:rsidP="003D66D1">
            <w:pPr>
              <w:rPr>
                <w:lang w:eastAsia="ko-KR"/>
              </w:rPr>
            </w:pPr>
            <w:proofErr w:type="spellStart"/>
            <w:r>
              <w:rPr>
                <w:rFonts w:hint="eastAsia"/>
                <w:lang w:eastAsia="ko-KR"/>
              </w:rPr>
              <w:t>Insun</w:t>
            </w:r>
            <w:proofErr w:type="spellEnd"/>
            <w:r>
              <w:rPr>
                <w:rFonts w:hint="eastAsia"/>
                <w:lang w:eastAsia="ko-KR"/>
              </w:rPr>
              <w:t xml:space="preserve"> Jang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51452C26" w14:textId="77777777" w:rsidR="007A7A99" w:rsidRDefault="007A7A99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5BB8B50" w14:textId="77777777" w:rsidR="007A7A99" w:rsidRPr="00CA3569" w:rsidRDefault="007A7A99" w:rsidP="00CA3569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6DC7046" w14:textId="77777777" w:rsidR="007A7A99" w:rsidRPr="00855146" w:rsidRDefault="007A7A99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1CC2311" w14:textId="5D258B68" w:rsidR="007A7A99" w:rsidRDefault="007A7A99" w:rsidP="00E631FB">
            <w:pPr>
              <w:rPr>
                <w:sz w:val="18"/>
                <w:lang w:eastAsia="ko-KR"/>
              </w:rPr>
            </w:pPr>
            <w:r w:rsidRPr="007A7A99">
              <w:rPr>
                <w:rFonts w:hint="eastAsia"/>
                <w:sz w:val="18"/>
                <w:lang w:eastAsia="ko-KR"/>
              </w:rPr>
              <w:t>insun.jang@lge.com</w:t>
            </w:r>
          </w:p>
        </w:tc>
      </w:tr>
      <w:tr w:rsidR="00A412EA" w:rsidRPr="0019516D" w14:paraId="479A8B3C" w14:textId="77777777" w:rsidTr="00FB1C8F">
        <w:trPr>
          <w:trHeight w:val="28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69E7B84" w14:textId="0E29E184" w:rsidR="00A412EA" w:rsidRDefault="00C01846" w:rsidP="003D66D1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Jinsoo Choi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28F5452E" w14:textId="77777777" w:rsidR="00A412EA" w:rsidRDefault="00A412EA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46BC176" w14:textId="77777777" w:rsidR="00A412EA" w:rsidRPr="0019516D" w:rsidRDefault="00A412EA" w:rsidP="003D66D1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4E9BE36" w14:textId="77777777" w:rsidR="00A412EA" w:rsidRPr="00855146" w:rsidRDefault="00A412EA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632D822" w14:textId="64847874" w:rsidR="00A412EA" w:rsidRDefault="00C01846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js.choi@lge.com</w:t>
            </w:r>
          </w:p>
        </w:tc>
      </w:tr>
      <w:tr w:rsidR="00C510DD" w:rsidRPr="0019516D" w14:paraId="0D79E53A" w14:textId="77777777" w:rsidTr="00FB1C8F">
        <w:trPr>
          <w:trHeight w:val="28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CA498BC" w14:textId="714DE699" w:rsidR="00C510DD" w:rsidRDefault="00C510DD" w:rsidP="00C510DD">
            <w:pPr>
              <w:rPr>
                <w:lang w:eastAsia="ko-KR"/>
              </w:rPr>
            </w:pPr>
            <w:r>
              <w:rPr>
                <w:lang w:eastAsia="ko-KR"/>
              </w:rPr>
              <w:t>Junghoon Suh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718433CB" w14:textId="54947617" w:rsidR="00C510DD" w:rsidRDefault="00C510DD" w:rsidP="003D66D1">
            <w:pPr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Huawei</w:t>
            </w:r>
          </w:p>
        </w:tc>
        <w:tc>
          <w:tcPr>
            <w:tcW w:w="3261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7C3E83B" w14:textId="77777777" w:rsidR="00C510DD" w:rsidRPr="0019516D" w:rsidRDefault="00C510DD" w:rsidP="003D66D1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1B11872" w14:textId="77777777" w:rsidR="00C510DD" w:rsidRPr="00855146" w:rsidRDefault="00C510DD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2038E60" w14:textId="33D2C36D" w:rsidR="00C510DD" w:rsidRDefault="00C510DD" w:rsidP="00E631FB">
            <w:pPr>
              <w:rPr>
                <w:sz w:val="18"/>
                <w:lang w:eastAsia="ko-KR"/>
              </w:rPr>
            </w:pPr>
            <w:r w:rsidRPr="00C510DD">
              <w:rPr>
                <w:sz w:val="18"/>
                <w:lang w:eastAsia="ko-KR"/>
              </w:rPr>
              <w:t>Junghoon.Suh@huawei.com</w:t>
            </w:r>
          </w:p>
        </w:tc>
      </w:tr>
      <w:tr w:rsidR="003C162A" w:rsidRPr="0019516D" w14:paraId="4115A3CC" w14:textId="77777777" w:rsidTr="00FB1C8F">
        <w:trPr>
          <w:trHeight w:val="28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3E342F2" w14:textId="02EC6049" w:rsidR="003C162A" w:rsidRDefault="003C162A" w:rsidP="00C510DD">
            <w:pPr>
              <w:rPr>
                <w:lang w:eastAsia="ko-KR"/>
              </w:rPr>
            </w:pPr>
            <w:r>
              <w:rPr>
                <w:lang w:eastAsia="ko-KR"/>
              </w:rPr>
              <w:t>Alfred Asterjadhi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</w:tcPr>
          <w:p w14:paraId="508C1F2C" w14:textId="4EACD7AD" w:rsidR="003C162A" w:rsidRDefault="003C162A" w:rsidP="003D66D1">
            <w:pPr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Qualcomm</w:t>
            </w:r>
          </w:p>
        </w:tc>
        <w:tc>
          <w:tcPr>
            <w:tcW w:w="3261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A94ABFC" w14:textId="77777777" w:rsidR="003C162A" w:rsidRPr="0019516D" w:rsidRDefault="003C162A" w:rsidP="003D66D1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496A396" w14:textId="77777777" w:rsidR="003C162A" w:rsidRPr="00855146" w:rsidRDefault="003C162A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20E7E72" w14:textId="07940A87" w:rsidR="003C162A" w:rsidRDefault="003C162A" w:rsidP="00E631FB">
            <w:pPr>
              <w:rPr>
                <w:sz w:val="18"/>
                <w:lang w:eastAsia="ko-KR"/>
              </w:rPr>
            </w:pPr>
            <w:r w:rsidRPr="00C510DD">
              <w:rPr>
                <w:sz w:val="18"/>
                <w:lang w:eastAsia="ko-KR"/>
              </w:rPr>
              <w:t>asterjadhi@gmail.com</w:t>
            </w:r>
          </w:p>
        </w:tc>
      </w:tr>
      <w:tr w:rsidR="003C162A" w:rsidRPr="0019516D" w14:paraId="08494552" w14:textId="77777777" w:rsidTr="00FB1C8F">
        <w:trPr>
          <w:trHeight w:val="28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110C2D5" w14:textId="61A438CF" w:rsidR="003C162A" w:rsidRDefault="003C162A" w:rsidP="00C510DD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Y</w:t>
            </w:r>
            <w:r>
              <w:rPr>
                <w:lang w:eastAsia="ko-KR"/>
              </w:rPr>
              <w:t>anjun Sun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4B0F2465" w14:textId="77777777" w:rsidR="003C162A" w:rsidRDefault="003C162A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EF40751" w14:textId="77777777" w:rsidR="003C162A" w:rsidRPr="0019516D" w:rsidRDefault="003C162A" w:rsidP="003D66D1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2C972FD" w14:textId="77777777" w:rsidR="003C162A" w:rsidRPr="00855146" w:rsidRDefault="003C162A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54D0F1A" w14:textId="1B0BF8C4" w:rsidR="003C162A" w:rsidRPr="00C510DD" w:rsidRDefault="003C162A" w:rsidP="00E631FB">
            <w:pPr>
              <w:rPr>
                <w:sz w:val="18"/>
                <w:lang w:eastAsia="ko-KR"/>
              </w:rPr>
            </w:pPr>
            <w:r w:rsidRPr="003C162A">
              <w:rPr>
                <w:sz w:val="18"/>
                <w:lang w:eastAsia="ko-KR"/>
              </w:rPr>
              <w:t>yanjuns@qti.qualcomm.com</w:t>
            </w:r>
          </w:p>
        </w:tc>
      </w:tr>
    </w:tbl>
    <w:p w14:paraId="44F59F48" w14:textId="77777777" w:rsidR="007C67E6" w:rsidRDefault="007C67E6" w:rsidP="00DF3C0B">
      <w:pPr>
        <w:pStyle w:val="T1"/>
        <w:spacing w:after="120"/>
        <w:jc w:val="both"/>
        <w:rPr>
          <w:sz w:val="22"/>
        </w:rPr>
      </w:pPr>
    </w:p>
    <w:p w14:paraId="1DEC5B02" w14:textId="77777777" w:rsidR="00F44D0F" w:rsidRDefault="00F44D0F" w:rsidP="00DF3C0B">
      <w:pPr>
        <w:pStyle w:val="T1"/>
        <w:spacing w:after="120"/>
        <w:jc w:val="both"/>
        <w:rPr>
          <w:sz w:val="22"/>
        </w:rPr>
      </w:pPr>
    </w:p>
    <w:p w14:paraId="18C06E9E" w14:textId="77777777" w:rsidR="00DF3C0B" w:rsidRDefault="00DF3C0B" w:rsidP="00DF3C0B">
      <w:pPr>
        <w:pStyle w:val="T1"/>
        <w:spacing w:after="120"/>
        <w:jc w:val="both"/>
      </w:pPr>
      <w:r>
        <w:t>Abstract</w:t>
      </w:r>
    </w:p>
    <w:p w14:paraId="09E2D099" w14:textId="66A0816F" w:rsidR="00DF3C0B" w:rsidRDefault="00DF3C0B" w:rsidP="00DF3C0B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137885">
        <w:rPr>
          <w:lang w:eastAsia="ko-KR"/>
        </w:rPr>
        <w:t xml:space="preserve">a </w:t>
      </w:r>
      <w:r>
        <w:rPr>
          <w:lang w:eastAsia="ko-KR"/>
        </w:rPr>
        <w:t xml:space="preserve">resolution for </w:t>
      </w:r>
      <w:r w:rsidR="00E94018">
        <w:rPr>
          <w:lang w:eastAsia="ko-KR"/>
        </w:rPr>
        <w:t>4</w:t>
      </w:r>
      <w:r w:rsidR="007A0461">
        <w:rPr>
          <w:lang w:eastAsia="ko-KR"/>
        </w:rPr>
        <w:t xml:space="preserve"> </w:t>
      </w:r>
      <w:r w:rsidR="00137885">
        <w:rPr>
          <w:lang w:eastAsia="ko-KR"/>
        </w:rPr>
        <w:t>CID</w:t>
      </w:r>
      <w:r w:rsidR="007A0461">
        <w:rPr>
          <w:lang w:eastAsia="ko-KR"/>
        </w:rPr>
        <w:t>s: CID</w:t>
      </w:r>
      <w:r w:rsidR="007B0B7F">
        <w:rPr>
          <w:lang w:eastAsia="ko-KR"/>
        </w:rPr>
        <w:t xml:space="preserve"> </w:t>
      </w:r>
      <w:r w:rsidR="00E94018">
        <w:rPr>
          <w:lang w:eastAsia="ko-KR"/>
        </w:rPr>
        <w:t>4292, 5534, 7553 and 7828</w:t>
      </w:r>
    </w:p>
    <w:p w14:paraId="4F6922A3" w14:textId="77777777" w:rsidR="00DF3C0B" w:rsidRPr="00EA2C04" w:rsidRDefault="00DF3C0B" w:rsidP="00DF3C0B">
      <w:pPr>
        <w:jc w:val="both"/>
      </w:pPr>
    </w:p>
    <w:p w14:paraId="2E0EC7AD" w14:textId="77777777" w:rsidR="00DF3C0B" w:rsidRDefault="00DF3C0B" w:rsidP="00DF3C0B">
      <w:pPr>
        <w:jc w:val="both"/>
      </w:pPr>
      <w:r>
        <w:t>Revisions:</w:t>
      </w:r>
    </w:p>
    <w:p w14:paraId="080EF704" w14:textId="31C7B2D6" w:rsidR="00DF3C0B" w:rsidRDefault="00DF3C0B" w:rsidP="005177E2">
      <w:pPr>
        <w:pStyle w:val="ae"/>
        <w:numPr>
          <w:ilvl w:val="0"/>
          <w:numId w:val="3"/>
        </w:numPr>
        <w:contextualSpacing w:val="0"/>
        <w:jc w:val="both"/>
      </w:pPr>
      <w:r>
        <w:t xml:space="preserve">Rev 0: Initial version of the document. </w:t>
      </w:r>
      <w:r w:rsidR="003C162A">
        <w:t>CID 5534 and 7553 are resolved.</w:t>
      </w:r>
    </w:p>
    <w:p w14:paraId="0D298CD5" w14:textId="31E2B7E3" w:rsidR="006904BD" w:rsidRDefault="006904BD" w:rsidP="005177E2">
      <w:pPr>
        <w:pStyle w:val="ae"/>
        <w:numPr>
          <w:ilvl w:val="0"/>
          <w:numId w:val="3"/>
        </w:numPr>
        <w:contextualSpacing w:val="0"/>
        <w:jc w:val="both"/>
      </w:pPr>
      <w:r>
        <w:rPr>
          <w:rFonts w:hint="eastAsia"/>
          <w:lang w:eastAsia="ko-KR"/>
        </w:rPr>
        <w:t xml:space="preserve">Rev 1: </w:t>
      </w:r>
      <w:r w:rsidR="003C162A">
        <w:rPr>
          <w:lang w:eastAsia="ko-KR"/>
        </w:rPr>
        <w:t xml:space="preserve">Related to CID 4292 and </w:t>
      </w:r>
      <w:r w:rsidR="003C162A" w:rsidRPr="003C162A">
        <w:rPr>
          <w:lang w:eastAsia="ko-KR"/>
        </w:rPr>
        <w:t>7828</w:t>
      </w:r>
      <w:r w:rsidR="00B47B4C">
        <w:rPr>
          <w:lang w:eastAsia="ko-KR"/>
        </w:rPr>
        <w:t xml:space="preserve">, </w:t>
      </w:r>
      <w:r w:rsidR="003C162A">
        <w:rPr>
          <w:lang w:eastAsia="ko-KR"/>
        </w:rPr>
        <w:t>new text</w:t>
      </w:r>
      <w:r w:rsidR="00B47B4C">
        <w:rPr>
          <w:lang w:eastAsia="ko-KR"/>
        </w:rPr>
        <w:t>s</w:t>
      </w:r>
      <w:r w:rsidR="003C162A">
        <w:rPr>
          <w:lang w:eastAsia="ko-KR"/>
        </w:rPr>
        <w:t xml:space="preserve"> </w:t>
      </w:r>
      <w:r w:rsidR="00B47B4C">
        <w:rPr>
          <w:lang w:eastAsia="ko-KR"/>
        </w:rPr>
        <w:t>are added</w:t>
      </w:r>
      <w:r w:rsidR="00184A8E">
        <w:rPr>
          <w:lang w:eastAsia="ko-KR"/>
        </w:rPr>
        <w:t xml:space="preserve"> in</w:t>
      </w:r>
      <w:r w:rsidR="00184A8E">
        <w:rPr>
          <w:rFonts w:hint="eastAsia"/>
          <w:lang w:eastAsia="ko-KR"/>
        </w:rPr>
        <w:t xml:space="preserve"> the section 35.4.2 EHT UL MU operation</w:t>
      </w:r>
      <w:r w:rsidR="00466FCA">
        <w:rPr>
          <w:lang w:eastAsia="ko-KR"/>
        </w:rPr>
        <w:t xml:space="preserve"> </w:t>
      </w:r>
      <w:r w:rsidR="00466FCA">
        <w:t>by email discussion</w:t>
      </w:r>
      <w:r w:rsidR="00B47B4C">
        <w:rPr>
          <w:lang w:eastAsia="ko-KR"/>
        </w:rPr>
        <w:t>.</w:t>
      </w:r>
      <w:bookmarkStart w:id="0" w:name="_GoBack"/>
      <w:bookmarkEnd w:id="0"/>
    </w:p>
    <w:p w14:paraId="744C2CF6" w14:textId="77777777" w:rsidR="00A64D7D" w:rsidRPr="00DF3C0B" w:rsidRDefault="00A64D7D" w:rsidP="00DF3C0B">
      <w:pPr>
        <w:pStyle w:val="T1"/>
        <w:spacing w:after="120"/>
        <w:jc w:val="both"/>
        <w:rPr>
          <w:sz w:val="22"/>
        </w:rPr>
      </w:pPr>
    </w:p>
    <w:p w14:paraId="693B1D81" w14:textId="77777777" w:rsidR="00A64D7D" w:rsidRDefault="00A64D7D" w:rsidP="00DF3C0B">
      <w:pPr>
        <w:pStyle w:val="T1"/>
        <w:spacing w:after="120"/>
        <w:jc w:val="both"/>
        <w:rPr>
          <w:sz w:val="22"/>
        </w:rPr>
      </w:pPr>
    </w:p>
    <w:p w14:paraId="31FF625F" w14:textId="6E2C0FA0" w:rsidR="00DF3C0B" w:rsidRDefault="00DF3C0B">
      <w:pPr>
        <w:rPr>
          <w:b/>
          <w:sz w:val="28"/>
        </w:rPr>
      </w:pPr>
    </w:p>
    <w:p w14:paraId="5DDFCF99" w14:textId="77777777" w:rsidR="001D4CD9" w:rsidRDefault="001D4CD9" w:rsidP="00DF3C0B">
      <w:pPr>
        <w:pStyle w:val="T1"/>
        <w:spacing w:after="120"/>
        <w:jc w:val="left"/>
      </w:pPr>
    </w:p>
    <w:p w14:paraId="28A8F6CE" w14:textId="77777777" w:rsidR="00DF3C0B" w:rsidRDefault="00DF3C0B">
      <w:r>
        <w:br w:type="page"/>
      </w:r>
    </w:p>
    <w:p w14:paraId="53977753" w14:textId="77777777" w:rsidR="00C771FE" w:rsidRPr="00C771FE" w:rsidRDefault="00C771FE">
      <w:pPr>
        <w:rPr>
          <w:rFonts w:asciiTheme="majorHAnsi" w:eastAsiaTheme="majorEastAsia" w:hAnsiTheme="majorHAnsi" w:cstheme="majorBidi"/>
          <w:iCs/>
          <w:szCs w:val="22"/>
          <w:lang w:eastAsia="ko-KR"/>
        </w:rPr>
      </w:pPr>
    </w:p>
    <w:p w14:paraId="36825506" w14:textId="2F38F6F9" w:rsidR="00485746" w:rsidRPr="003D56D5" w:rsidRDefault="0071050A" w:rsidP="00485746">
      <w:pPr>
        <w:pStyle w:val="4"/>
        <w:numPr>
          <w:ilvl w:val="0"/>
          <w:numId w:val="0"/>
        </w:numPr>
        <w:ind w:left="360" w:hanging="360"/>
        <w:rPr>
          <w:i/>
          <w:sz w:val="22"/>
          <w:szCs w:val="22"/>
        </w:rPr>
      </w:pPr>
      <w:r>
        <w:rPr>
          <w:lang w:eastAsia="ko-KR"/>
        </w:rPr>
        <w:t>CID 4292</w:t>
      </w:r>
      <w:r w:rsidR="00741A01">
        <w:rPr>
          <w:lang w:eastAsia="ko-KR"/>
        </w:rPr>
        <w:t>, 5534, 7828</w:t>
      </w:r>
      <w:r w:rsidR="00BF0D4F">
        <w:rPr>
          <w:lang w:eastAsia="ko-KR"/>
        </w:rPr>
        <w:t xml:space="preserve"> and </w:t>
      </w:r>
      <w:r w:rsidR="00741A01">
        <w:rPr>
          <w:lang w:eastAsia="ko-KR"/>
        </w:rPr>
        <w:t>7553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276"/>
        <w:gridCol w:w="850"/>
        <w:gridCol w:w="2410"/>
        <w:gridCol w:w="2098"/>
        <w:gridCol w:w="2693"/>
      </w:tblGrid>
      <w:tr w:rsidR="00CE64CC" w14:paraId="4452D94E" w14:textId="77777777" w:rsidTr="005C218F">
        <w:trPr>
          <w:trHeight w:val="386"/>
        </w:trPr>
        <w:tc>
          <w:tcPr>
            <w:tcW w:w="709" w:type="dxa"/>
            <w:shd w:val="clear" w:color="auto" w:fill="auto"/>
            <w:hideMark/>
          </w:tcPr>
          <w:p w14:paraId="4104A734" w14:textId="77777777" w:rsidR="00485746" w:rsidRPr="009B76E1" w:rsidRDefault="00485746" w:rsidP="00D45587">
            <w:pPr>
              <w:rPr>
                <w:rFonts w:asciiTheme="majorHAnsi" w:hAnsiTheme="majorHAnsi" w:cstheme="majorHAnsi"/>
                <w:b/>
                <w:bCs/>
                <w:sz w:val="20"/>
                <w:lang w:val="en-US"/>
              </w:rPr>
            </w:pPr>
            <w:r w:rsidRPr="009B76E1">
              <w:rPr>
                <w:rFonts w:asciiTheme="majorHAnsi" w:hAnsiTheme="majorHAnsi" w:cstheme="majorHAnsi"/>
                <w:b/>
                <w:bCs/>
                <w:sz w:val="20"/>
              </w:rPr>
              <w:t>CID</w:t>
            </w:r>
          </w:p>
        </w:tc>
        <w:tc>
          <w:tcPr>
            <w:tcW w:w="1276" w:type="dxa"/>
            <w:shd w:val="clear" w:color="auto" w:fill="auto"/>
            <w:hideMark/>
          </w:tcPr>
          <w:p w14:paraId="6A8F4AC8" w14:textId="77777777" w:rsidR="00485746" w:rsidRPr="009B76E1" w:rsidRDefault="00485746" w:rsidP="00D45587">
            <w:pPr>
              <w:rPr>
                <w:rFonts w:asciiTheme="majorHAnsi" w:hAnsiTheme="majorHAnsi" w:cstheme="majorHAnsi"/>
                <w:b/>
                <w:bCs/>
                <w:sz w:val="20"/>
              </w:rPr>
            </w:pPr>
            <w:r w:rsidRPr="009B76E1">
              <w:rPr>
                <w:rFonts w:asciiTheme="majorHAnsi" w:hAnsiTheme="majorHAnsi" w:cstheme="majorHAnsi"/>
                <w:b/>
                <w:bCs/>
                <w:sz w:val="20"/>
              </w:rPr>
              <w:t>Clause</w:t>
            </w:r>
          </w:p>
        </w:tc>
        <w:tc>
          <w:tcPr>
            <w:tcW w:w="850" w:type="dxa"/>
            <w:shd w:val="clear" w:color="auto" w:fill="auto"/>
            <w:hideMark/>
          </w:tcPr>
          <w:p w14:paraId="1634D325" w14:textId="77777777" w:rsidR="00485746" w:rsidRPr="009B76E1" w:rsidRDefault="00485746" w:rsidP="00D45587">
            <w:pPr>
              <w:rPr>
                <w:rFonts w:asciiTheme="majorHAnsi" w:hAnsiTheme="majorHAnsi" w:cstheme="majorHAnsi"/>
                <w:b/>
                <w:bCs/>
                <w:sz w:val="20"/>
              </w:rPr>
            </w:pPr>
            <w:r w:rsidRPr="009B76E1">
              <w:rPr>
                <w:rFonts w:asciiTheme="majorHAnsi" w:hAnsiTheme="majorHAnsi" w:cstheme="majorHAnsi"/>
                <w:b/>
                <w:bCs/>
                <w:sz w:val="20"/>
              </w:rPr>
              <w:t>PP.LL</w:t>
            </w:r>
          </w:p>
        </w:tc>
        <w:tc>
          <w:tcPr>
            <w:tcW w:w="2410" w:type="dxa"/>
            <w:shd w:val="clear" w:color="auto" w:fill="auto"/>
            <w:hideMark/>
          </w:tcPr>
          <w:p w14:paraId="0394E8EB" w14:textId="77777777" w:rsidR="00485746" w:rsidRPr="009B76E1" w:rsidRDefault="00485746" w:rsidP="00D45587">
            <w:pPr>
              <w:rPr>
                <w:rFonts w:asciiTheme="majorHAnsi" w:hAnsiTheme="majorHAnsi" w:cstheme="majorHAnsi"/>
                <w:b/>
                <w:bCs/>
                <w:sz w:val="20"/>
              </w:rPr>
            </w:pPr>
            <w:r w:rsidRPr="009B76E1">
              <w:rPr>
                <w:rFonts w:asciiTheme="majorHAnsi" w:hAnsiTheme="majorHAnsi" w:cstheme="majorHAnsi"/>
                <w:b/>
                <w:bCs/>
                <w:sz w:val="20"/>
              </w:rPr>
              <w:t>Comment</w:t>
            </w:r>
          </w:p>
        </w:tc>
        <w:tc>
          <w:tcPr>
            <w:tcW w:w="2098" w:type="dxa"/>
            <w:shd w:val="clear" w:color="auto" w:fill="auto"/>
            <w:hideMark/>
          </w:tcPr>
          <w:p w14:paraId="02B834E0" w14:textId="77777777" w:rsidR="00485746" w:rsidRPr="009B76E1" w:rsidRDefault="00485746" w:rsidP="00D45587">
            <w:pPr>
              <w:rPr>
                <w:rFonts w:asciiTheme="majorHAnsi" w:hAnsiTheme="majorHAnsi" w:cstheme="majorHAnsi"/>
                <w:b/>
                <w:bCs/>
                <w:sz w:val="20"/>
              </w:rPr>
            </w:pPr>
            <w:r w:rsidRPr="009B76E1">
              <w:rPr>
                <w:rFonts w:asciiTheme="majorHAnsi" w:hAnsiTheme="majorHAnsi" w:cstheme="majorHAnsi"/>
                <w:b/>
                <w:bCs/>
                <w:sz w:val="20"/>
              </w:rPr>
              <w:t>Proposed Change</w:t>
            </w:r>
          </w:p>
        </w:tc>
        <w:tc>
          <w:tcPr>
            <w:tcW w:w="2693" w:type="dxa"/>
            <w:shd w:val="clear" w:color="auto" w:fill="auto"/>
            <w:hideMark/>
          </w:tcPr>
          <w:p w14:paraId="6FD11D02" w14:textId="77777777" w:rsidR="00485746" w:rsidRPr="009B76E1" w:rsidRDefault="00485746" w:rsidP="00D45587">
            <w:pPr>
              <w:rPr>
                <w:rFonts w:asciiTheme="majorHAnsi" w:hAnsiTheme="majorHAnsi" w:cstheme="majorHAnsi"/>
                <w:b/>
                <w:bCs/>
                <w:sz w:val="20"/>
              </w:rPr>
            </w:pPr>
            <w:r w:rsidRPr="009B76E1">
              <w:rPr>
                <w:rFonts w:asciiTheme="majorHAnsi" w:hAnsiTheme="majorHAnsi" w:cstheme="majorHAnsi"/>
                <w:b/>
                <w:bCs/>
                <w:sz w:val="20"/>
              </w:rPr>
              <w:t>Resolution</w:t>
            </w:r>
          </w:p>
        </w:tc>
      </w:tr>
      <w:tr w:rsidR="00CA4918" w:rsidRPr="00821890" w14:paraId="7278F19B" w14:textId="77777777" w:rsidTr="00FB607D">
        <w:trPr>
          <w:trHeight w:val="3073"/>
        </w:trPr>
        <w:tc>
          <w:tcPr>
            <w:tcW w:w="709" w:type="dxa"/>
            <w:shd w:val="clear" w:color="auto" w:fill="auto"/>
          </w:tcPr>
          <w:p w14:paraId="6BC07A99" w14:textId="49B64C7D" w:rsidR="00CA4918" w:rsidRPr="009B76E1" w:rsidRDefault="00CA4918" w:rsidP="00CA4918">
            <w:pPr>
              <w:jc w:val="right"/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</w:pPr>
            <w:r w:rsidRPr="009B76E1">
              <w:rPr>
                <w:rFonts w:asciiTheme="majorHAnsi" w:hAnsiTheme="majorHAnsi" w:cstheme="majorHAnsi"/>
                <w:sz w:val="20"/>
              </w:rPr>
              <w:t>4292</w:t>
            </w:r>
          </w:p>
        </w:tc>
        <w:tc>
          <w:tcPr>
            <w:tcW w:w="1276" w:type="dxa"/>
            <w:shd w:val="clear" w:color="auto" w:fill="auto"/>
          </w:tcPr>
          <w:p w14:paraId="522C2A34" w14:textId="128C635E" w:rsidR="00CA4918" w:rsidRPr="009B76E1" w:rsidRDefault="00CA4918" w:rsidP="00CA4918">
            <w:pPr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</w:pPr>
            <w:r w:rsidRPr="009B76E1">
              <w:rPr>
                <w:rFonts w:asciiTheme="majorHAnsi" w:eastAsia="맑은 고딕" w:hAnsiTheme="majorHAnsi" w:cstheme="majorHAnsi"/>
                <w:sz w:val="20"/>
              </w:rPr>
              <w:t>9.2.4</w:t>
            </w:r>
          </w:p>
        </w:tc>
        <w:tc>
          <w:tcPr>
            <w:tcW w:w="850" w:type="dxa"/>
            <w:shd w:val="clear" w:color="auto" w:fill="auto"/>
          </w:tcPr>
          <w:p w14:paraId="035BF904" w14:textId="006B2746" w:rsidR="00CA4918" w:rsidRPr="009B76E1" w:rsidRDefault="00CA4918" w:rsidP="00CA4918">
            <w:pPr>
              <w:jc w:val="right"/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</w:pPr>
            <w:r w:rsidRPr="009B76E1">
              <w:rPr>
                <w:rFonts w:asciiTheme="majorHAnsi" w:eastAsia="맑은 고딕" w:hAnsiTheme="majorHAnsi" w:cstheme="majorHAnsi"/>
                <w:sz w:val="20"/>
              </w:rPr>
              <w:t>0.00</w:t>
            </w:r>
          </w:p>
        </w:tc>
        <w:tc>
          <w:tcPr>
            <w:tcW w:w="2410" w:type="dxa"/>
            <w:shd w:val="clear" w:color="auto" w:fill="auto"/>
          </w:tcPr>
          <w:p w14:paraId="7A6CC60C" w14:textId="6DF8F5D2" w:rsidR="00CA4918" w:rsidRPr="009B76E1" w:rsidRDefault="00CA4918" w:rsidP="00CA4918">
            <w:pPr>
              <w:rPr>
                <w:rFonts w:asciiTheme="majorHAnsi" w:hAnsiTheme="majorHAnsi" w:cstheme="majorHAnsi"/>
                <w:color w:val="000000" w:themeColor="text1"/>
                <w:sz w:val="20"/>
              </w:rPr>
            </w:pPr>
            <w:r w:rsidRPr="009B76E1">
              <w:rPr>
                <w:rFonts w:asciiTheme="majorHAnsi" w:eastAsia="맑은 고딕" w:hAnsiTheme="majorHAnsi" w:cstheme="majorHAnsi"/>
                <w:sz w:val="20"/>
              </w:rPr>
              <w:t xml:space="preserve">Several instances need to be updated within this </w:t>
            </w:r>
            <w:proofErr w:type="spellStart"/>
            <w:r w:rsidRPr="009B76E1">
              <w:rPr>
                <w:rFonts w:asciiTheme="majorHAnsi" w:eastAsia="맑은 고딕" w:hAnsiTheme="majorHAnsi" w:cstheme="majorHAnsi"/>
                <w:sz w:val="20"/>
              </w:rPr>
              <w:t>subclause</w:t>
            </w:r>
            <w:proofErr w:type="spellEnd"/>
            <w:r w:rsidRPr="009B76E1">
              <w:rPr>
                <w:rFonts w:asciiTheme="majorHAnsi" w:eastAsia="맑은 고딕" w:hAnsiTheme="majorHAnsi" w:cstheme="majorHAnsi"/>
                <w:sz w:val="20"/>
              </w:rPr>
              <w:t xml:space="preserve"> (add appropriate EHT terms wherever necessary) (references relative to </w:t>
            </w:r>
            <w:proofErr w:type="spellStart"/>
            <w:r w:rsidRPr="009B76E1">
              <w:rPr>
                <w:rFonts w:asciiTheme="majorHAnsi" w:eastAsia="맑은 고딕" w:hAnsiTheme="majorHAnsi" w:cstheme="majorHAnsi"/>
                <w:sz w:val="20"/>
              </w:rPr>
              <w:t>TGax</w:t>
            </w:r>
            <w:proofErr w:type="spellEnd"/>
            <w:r w:rsidRPr="009B76E1">
              <w:rPr>
                <w:rFonts w:asciiTheme="majorHAnsi" w:eastAsia="맑은 고딕" w:hAnsiTheme="majorHAnsi" w:cstheme="majorHAnsi"/>
                <w:sz w:val="20"/>
              </w:rPr>
              <w:t xml:space="preserve"> 8.0). Also please ensure that amendments are done to keep this </w:t>
            </w:r>
            <w:proofErr w:type="spellStart"/>
            <w:r w:rsidRPr="009B76E1">
              <w:rPr>
                <w:rFonts w:asciiTheme="majorHAnsi" w:eastAsia="맑은 고딕" w:hAnsiTheme="majorHAnsi" w:cstheme="majorHAnsi"/>
                <w:sz w:val="20"/>
              </w:rPr>
              <w:t>subclause</w:t>
            </w:r>
            <w:proofErr w:type="spellEnd"/>
            <w:r w:rsidRPr="009B76E1">
              <w:rPr>
                <w:rFonts w:asciiTheme="majorHAnsi" w:eastAsia="맑은 고딕" w:hAnsiTheme="majorHAnsi" w:cstheme="majorHAnsi"/>
                <w:sz w:val="20"/>
              </w:rPr>
              <w:t xml:space="preserve"> consistent with the features defined in clause 35.</w:t>
            </w:r>
          </w:p>
        </w:tc>
        <w:tc>
          <w:tcPr>
            <w:tcW w:w="2098" w:type="dxa"/>
            <w:shd w:val="clear" w:color="auto" w:fill="auto"/>
          </w:tcPr>
          <w:p w14:paraId="39F6B205" w14:textId="02D42B0C" w:rsidR="00CA4918" w:rsidRPr="009B76E1" w:rsidRDefault="00CA4918" w:rsidP="00CA4918">
            <w:pPr>
              <w:rPr>
                <w:rFonts w:asciiTheme="majorHAnsi" w:hAnsiTheme="majorHAnsi" w:cstheme="majorHAnsi"/>
                <w:color w:val="000000" w:themeColor="text1"/>
                <w:sz w:val="20"/>
                <w:lang w:val="en-US"/>
              </w:rPr>
            </w:pPr>
            <w:r w:rsidRPr="009B76E1">
              <w:rPr>
                <w:rFonts w:asciiTheme="majorHAnsi" w:eastAsia="맑은 고딕" w:hAnsiTheme="majorHAnsi" w:cstheme="majorHAnsi"/>
                <w:sz w:val="20"/>
              </w:rPr>
              <w:t>As in comment.</w:t>
            </w:r>
          </w:p>
        </w:tc>
        <w:tc>
          <w:tcPr>
            <w:tcW w:w="2693" w:type="dxa"/>
            <w:shd w:val="clear" w:color="auto" w:fill="auto"/>
          </w:tcPr>
          <w:p w14:paraId="17129780" w14:textId="77777777" w:rsidR="00751E19" w:rsidRPr="009B76E1" w:rsidRDefault="00751E19" w:rsidP="00CA4918">
            <w:pPr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</w:pPr>
            <w:r w:rsidRPr="009B76E1"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  <w:t>Revised</w:t>
            </w:r>
          </w:p>
          <w:p w14:paraId="33CFF702" w14:textId="77777777" w:rsidR="00751E19" w:rsidRPr="009B76E1" w:rsidRDefault="00751E19" w:rsidP="00CA4918">
            <w:pPr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</w:pPr>
          </w:p>
          <w:p w14:paraId="3F54171E" w14:textId="2A563E54" w:rsidR="00751E19" w:rsidRPr="009B76E1" w:rsidRDefault="00751E19" w:rsidP="00751E19">
            <w:pPr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</w:pPr>
            <w:r w:rsidRPr="009B76E1"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  <w:t xml:space="preserve">Agree </w:t>
            </w:r>
            <w:r w:rsidR="00C95C64"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  <w:t xml:space="preserve">with the </w:t>
            </w:r>
            <w:proofErr w:type="spellStart"/>
            <w:r w:rsidR="00C95C64"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  <w:t>commentor</w:t>
            </w:r>
            <w:proofErr w:type="spellEnd"/>
            <w:r w:rsidR="00C95C64"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  <w:t xml:space="preserve"> </w:t>
            </w:r>
            <w:r w:rsidRPr="009B76E1"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  <w:t xml:space="preserve">and add </w:t>
            </w:r>
            <w:r w:rsidR="00C95C64"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  <w:t xml:space="preserve">appropriate EHT terms in </w:t>
            </w:r>
            <w:r w:rsidRPr="009B76E1"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  <w:t xml:space="preserve">the </w:t>
            </w:r>
            <w:r w:rsidR="00E05158" w:rsidRPr="009B76E1"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  <w:t xml:space="preserve">related </w:t>
            </w:r>
            <w:r w:rsidR="00C95C64"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  <w:t>section</w:t>
            </w:r>
            <w:r w:rsidR="00FB607D"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  <w:t>s</w:t>
            </w:r>
            <w:r w:rsidR="00C95C64"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  <w:t xml:space="preserve"> as </w:t>
            </w:r>
            <w:r w:rsidR="00FB607D"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  <w:t>follows</w:t>
            </w:r>
            <w:r w:rsidRPr="009B76E1"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  <w:t>.</w:t>
            </w:r>
          </w:p>
          <w:p w14:paraId="4C43CE3C" w14:textId="77777777" w:rsidR="00751E19" w:rsidRPr="009B76E1" w:rsidRDefault="00751E19" w:rsidP="00CA4918">
            <w:pPr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</w:pPr>
          </w:p>
          <w:p w14:paraId="534CC84D" w14:textId="77777777" w:rsidR="009B76E1" w:rsidRPr="009B76E1" w:rsidRDefault="009B76E1" w:rsidP="009B76E1">
            <w:pPr>
              <w:rPr>
                <w:rFonts w:asciiTheme="majorHAnsi" w:hAnsiTheme="majorHAnsi" w:cstheme="majorHAnsi"/>
                <w:b/>
                <w:i/>
                <w:sz w:val="20"/>
                <w:lang w:eastAsia="zh-CN"/>
              </w:rPr>
            </w:pPr>
            <w:r w:rsidRPr="009B76E1">
              <w:rPr>
                <w:rFonts w:asciiTheme="majorHAnsi" w:hAnsiTheme="majorHAnsi" w:cstheme="majorHAnsi"/>
                <w:b/>
                <w:i/>
                <w:sz w:val="20"/>
                <w:highlight w:val="yellow"/>
                <w:lang w:eastAsia="zh-CN"/>
              </w:rPr>
              <w:t>Instructions to the editor:</w:t>
            </w:r>
          </w:p>
          <w:p w14:paraId="5EBF785A" w14:textId="7AF828D6" w:rsidR="00CA4918" w:rsidRPr="009B76E1" w:rsidRDefault="009B76E1" w:rsidP="006904BD">
            <w:pPr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</w:pPr>
            <w:r w:rsidRPr="009B76E1">
              <w:rPr>
                <w:rFonts w:asciiTheme="majorHAnsi" w:hAnsiTheme="majorHAnsi" w:cstheme="majorHAnsi"/>
                <w:sz w:val="20"/>
                <w:lang w:eastAsia="zh-CN"/>
              </w:rPr>
              <w:t xml:space="preserve">Please </w:t>
            </w:r>
            <w:r w:rsidR="00751E19" w:rsidRPr="009B76E1"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  <w:t>make the changes shown in 11-21/</w:t>
            </w:r>
            <w:r w:rsidR="0032722E" w:rsidRPr="009B76E1"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  <w:t>1251</w:t>
            </w:r>
            <w:r w:rsidR="00751E19" w:rsidRPr="009B76E1"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  <w:t>r</w:t>
            </w:r>
            <w:r w:rsidR="006904BD"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  <w:t>1</w:t>
            </w:r>
            <w:r w:rsidR="001D26AE">
              <w:rPr>
                <w:rFonts w:asciiTheme="majorHAnsi" w:hAnsiTheme="majorHAnsi" w:cstheme="majorHAnsi"/>
                <w:sz w:val="20"/>
                <w:lang w:eastAsia="zh-CN"/>
              </w:rPr>
              <w:t>.</w:t>
            </w:r>
          </w:p>
        </w:tc>
      </w:tr>
      <w:tr w:rsidR="00BF0D4F" w:rsidRPr="00821890" w14:paraId="07BB8D7F" w14:textId="77777777" w:rsidTr="00FB607D">
        <w:trPr>
          <w:trHeight w:val="3186"/>
        </w:trPr>
        <w:tc>
          <w:tcPr>
            <w:tcW w:w="709" w:type="dxa"/>
            <w:shd w:val="clear" w:color="auto" w:fill="auto"/>
          </w:tcPr>
          <w:p w14:paraId="2393B9AB" w14:textId="155F8B02" w:rsidR="00BF0D4F" w:rsidRPr="009B76E1" w:rsidRDefault="00BF0D4F" w:rsidP="00BF0D4F">
            <w:pPr>
              <w:jc w:val="right"/>
              <w:rPr>
                <w:rFonts w:asciiTheme="majorHAnsi" w:hAnsiTheme="majorHAnsi" w:cstheme="majorHAnsi"/>
                <w:sz w:val="20"/>
              </w:rPr>
            </w:pPr>
            <w:r>
              <w:rPr>
                <w:rFonts w:ascii="Arial" w:hAnsi="Arial" w:cs="Arial"/>
                <w:sz w:val="20"/>
              </w:rPr>
              <w:t>5534</w:t>
            </w:r>
          </w:p>
        </w:tc>
        <w:tc>
          <w:tcPr>
            <w:tcW w:w="1276" w:type="dxa"/>
            <w:shd w:val="clear" w:color="auto" w:fill="auto"/>
          </w:tcPr>
          <w:p w14:paraId="75469A80" w14:textId="0D649396" w:rsidR="00BF0D4F" w:rsidRPr="009B76E1" w:rsidRDefault="00BF0D4F" w:rsidP="00BF0D4F">
            <w:pPr>
              <w:rPr>
                <w:rFonts w:asciiTheme="majorHAnsi" w:eastAsia="맑은 고딕" w:hAnsiTheme="majorHAnsi" w:cstheme="majorHAnsi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9.2.4.1.10</w:t>
            </w:r>
          </w:p>
        </w:tc>
        <w:tc>
          <w:tcPr>
            <w:tcW w:w="850" w:type="dxa"/>
            <w:shd w:val="clear" w:color="auto" w:fill="auto"/>
          </w:tcPr>
          <w:p w14:paraId="30A22859" w14:textId="667E9C62" w:rsidR="00BF0D4F" w:rsidRPr="009B76E1" w:rsidRDefault="00BF0D4F" w:rsidP="00BF0D4F">
            <w:pPr>
              <w:jc w:val="right"/>
              <w:rPr>
                <w:rFonts w:asciiTheme="majorHAnsi" w:eastAsia="맑은 고딕" w:hAnsiTheme="majorHAnsi" w:cstheme="majorHAnsi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71.08</w:t>
            </w:r>
          </w:p>
        </w:tc>
        <w:tc>
          <w:tcPr>
            <w:tcW w:w="2410" w:type="dxa"/>
            <w:shd w:val="clear" w:color="auto" w:fill="auto"/>
          </w:tcPr>
          <w:p w14:paraId="57F29DF2" w14:textId="224252F7" w:rsidR="00BF0D4F" w:rsidRPr="009B76E1" w:rsidRDefault="00BF0D4F" w:rsidP="00BF0D4F">
            <w:pPr>
              <w:rPr>
                <w:rFonts w:asciiTheme="majorHAnsi" w:eastAsia="맑은 고딕" w:hAnsiTheme="majorHAnsi" w:cstheme="majorHAnsi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Modify the text to apply to EHT STA, too</w:t>
            </w:r>
          </w:p>
        </w:tc>
        <w:tc>
          <w:tcPr>
            <w:tcW w:w="2098" w:type="dxa"/>
            <w:shd w:val="clear" w:color="auto" w:fill="auto"/>
          </w:tcPr>
          <w:p w14:paraId="11A22EEC" w14:textId="65758EC4" w:rsidR="00BF0D4F" w:rsidRPr="009B76E1" w:rsidRDefault="00BF0D4F" w:rsidP="00BF0D4F">
            <w:pPr>
              <w:rPr>
                <w:rFonts w:asciiTheme="majorHAnsi" w:eastAsia="맑은 고딕" w:hAnsiTheme="majorHAnsi" w:cstheme="majorHAnsi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9.2.4.1.10 +HTC subfield</w:t>
            </w:r>
            <w:r>
              <w:rPr>
                <w:rFonts w:ascii="Arial" w:eastAsia="맑은 고딕" w:hAnsi="Arial" w:cs="Arial"/>
                <w:sz w:val="20"/>
              </w:rPr>
              <w:br/>
              <w:t>Change as follows:</w:t>
            </w:r>
            <w:r>
              <w:rPr>
                <w:rFonts w:ascii="Arial" w:eastAsia="맑은 고딕" w:hAnsi="Arial" w:cs="Arial"/>
                <w:sz w:val="20"/>
              </w:rPr>
              <w:br/>
            </w:r>
            <w:r>
              <w:rPr>
                <w:rFonts w:ascii="Arial" w:eastAsia="맑은 고딕" w:hAnsi="Arial" w:cs="Arial"/>
                <w:sz w:val="20"/>
              </w:rPr>
              <w:br/>
              <w:t xml:space="preserve">It is set to 1 in a </w:t>
            </w:r>
            <w:proofErr w:type="spellStart"/>
            <w:r>
              <w:rPr>
                <w:rFonts w:ascii="Arial" w:eastAsia="맑은 고딕" w:hAnsi="Arial" w:cs="Arial"/>
                <w:sz w:val="20"/>
              </w:rPr>
              <w:t>QoS</w:t>
            </w:r>
            <w:proofErr w:type="spellEnd"/>
            <w:r>
              <w:rPr>
                <w:rFonts w:ascii="Arial" w:eastAsia="맑은 고딕" w:hAnsi="Arial" w:cs="Arial"/>
                <w:sz w:val="20"/>
              </w:rPr>
              <w:t xml:space="preserve"> Data, </w:t>
            </w:r>
            <w:proofErr w:type="spellStart"/>
            <w:r>
              <w:rPr>
                <w:rFonts w:ascii="Arial" w:eastAsia="맑은 고딕" w:hAnsi="Arial" w:cs="Arial"/>
                <w:sz w:val="20"/>
              </w:rPr>
              <w:t>QoS</w:t>
            </w:r>
            <w:proofErr w:type="spellEnd"/>
            <w:r>
              <w:rPr>
                <w:rFonts w:ascii="Arial" w:eastAsia="맑은 고딕" w:hAnsi="Arial" w:cs="Arial"/>
                <w:sz w:val="20"/>
              </w:rPr>
              <w:t xml:space="preserve"> Null, or Management frame transmitted by an HE/EHT STA to another HE/EHT STA to indicate that the frame contains an HT Control field</w:t>
            </w:r>
          </w:p>
        </w:tc>
        <w:tc>
          <w:tcPr>
            <w:tcW w:w="2693" w:type="dxa"/>
            <w:shd w:val="clear" w:color="auto" w:fill="auto"/>
          </w:tcPr>
          <w:p w14:paraId="69F2E884" w14:textId="4B0F8623" w:rsidR="00BF0D4F" w:rsidRDefault="00BF0D4F" w:rsidP="00BF0D4F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Re</w:t>
            </w:r>
            <w:r w:rsidR="008640A4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jected</w:t>
            </w:r>
          </w:p>
          <w:p w14:paraId="26CEFEB3" w14:textId="77777777" w:rsidR="00BF0D4F" w:rsidRDefault="00BF0D4F" w:rsidP="00BF0D4F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1821653C" w14:textId="7572AACE" w:rsidR="008640A4" w:rsidRDefault="008640A4" w:rsidP="001D26AE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15EEDDB1" w14:textId="3EBCE338" w:rsidR="008640A4" w:rsidRPr="009B76E1" w:rsidRDefault="008640A4" w:rsidP="008640A4">
            <w:pPr>
              <w:rPr>
                <w:rFonts w:asciiTheme="majorHAnsi" w:hAnsiTheme="majorHAnsi" w:cstheme="majorHAnsi"/>
                <w:color w:val="000000" w:themeColor="text1"/>
                <w:sz w:val="20"/>
                <w:lang w:eastAsia="ko-KR"/>
              </w:rPr>
            </w:pPr>
            <w:r>
              <w:t>EHT STA is an HE STA, so that is already covered</w:t>
            </w:r>
          </w:p>
        </w:tc>
      </w:tr>
      <w:tr w:rsidR="004850A3" w:rsidRPr="00821890" w14:paraId="5409CBE7" w14:textId="77777777" w:rsidTr="00FB607D">
        <w:trPr>
          <w:trHeight w:val="1755"/>
        </w:trPr>
        <w:tc>
          <w:tcPr>
            <w:tcW w:w="709" w:type="dxa"/>
            <w:shd w:val="clear" w:color="auto" w:fill="auto"/>
          </w:tcPr>
          <w:p w14:paraId="6748A5ED" w14:textId="26409F6A" w:rsidR="004850A3" w:rsidRDefault="004850A3" w:rsidP="004850A3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eastAsia="ko-KR"/>
              </w:rPr>
              <w:t>7828</w:t>
            </w:r>
          </w:p>
        </w:tc>
        <w:tc>
          <w:tcPr>
            <w:tcW w:w="1276" w:type="dxa"/>
            <w:shd w:val="clear" w:color="auto" w:fill="auto"/>
          </w:tcPr>
          <w:p w14:paraId="69125D8C" w14:textId="18306FFD" w:rsidR="004850A3" w:rsidRDefault="004850A3" w:rsidP="004850A3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9.2.4</w:t>
            </w:r>
          </w:p>
        </w:tc>
        <w:tc>
          <w:tcPr>
            <w:tcW w:w="850" w:type="dxa"/>
            <w:shd w:val="clear" w:color="auto" w:fill="auto"/>
          </w:tcPr>
          <w:p w14:paraId="009BA5A5" w14:textId="15450585" w:rsidR="004850A3" w:rsidRDefault="004850A3" w:rsidP="004850A3">
            <w:pPr>
              <w:jc w:val="right"/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71.07</w:t>
            </w:r>
          </w:p>
        </w:tc>
        <w:tc>
          <w:tcPr>
            <w:tcW w:w="2410" w:type="dxa"/>
            <w:shd w:val="clear" w:color="auto" w:fill="auto"/>
          </w:tcPr>
          <w:p w14:paraId="6E2E5FFD" w14:textId="13F1732B" w:rsidR="004850A3" w:rsidRDefault="004850A3" w:rsidP="004850A3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 xml:space="preserve">Expand the </w:t>
            </w:r>
            <w:proofErr w:type="spellStart"/>
            <w:r>
              <w:rPr>
                <w:rFonts w:ascii="Arial" w:eastAsia="맑은 고딕" w:hAnsi="Arial" w:cs="Arial"/>
                <w:sz w:val="20"/>
              </w:rPr>
              <w:t>Ack</w:t>
            </w:r>
            <w:proofErr w:type="spellEnd"/>
            <w:r>
              <w:rPr>
                <w:rFonts w:ascii="Arial" w:eastAsia="맑은 고딕" w:hAnsi="Arial" w:cs="Arial"/>
                <w:sz w:val="20"/>
              </w:rPr>
              <w:t xml:space="preserve"> policy clarification from </w:t>
            </w:r>
            <w:proofErr w:type="gramStart"/>
            <w:r>
              <w:rPr>
                <w:rFonts w:ascii="Arial" w:eastAsia="맑은 고딕" w:hAnsi="Arial" w:cs="Arial"/>
                <w:sz w:val="20"/>
              </w:rPr>
              <w:t>HE</w:t>
            </w:r>
            <w:proofErr w:type="gramEnd"/>
            <w:r>
              <w:rPr>
                <w:rFonts w:ascii="Arial" w:eastAsia="맑은 고딕" w:hAnsi="Arial" w:cs="Arial"/>
                <w:sz w:val="20"/>
              </w:rPr>
              <w:t xml:space="preserve"> to EHT operation.</w:t>
            </w:r>
          </w:p>
        </w:tc>
        <w:tc>
          <w:tcPr>
            <w:tcW w:w="2098" w:type="dxa"/>
            <w:shd w:val="clear" w:color="auto" w:fill="auto"/>
          </w:tcPr>
          <w:p w14:paraId="04255DD5" w14:textId="30DC06C6" w:rsidR="004850A3" w:rsidRDefault="004850A3" w:rsidP="004850A3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As commented.</w:t>
            </w:r>
          </w:p>
        </w:tc>
        <w:tc>
          <w:tcPr>
            <w:tcW w:w="2693" w:type="dxa"/>
            <w:shd w:val="clear" w:color="auto" w:fill="auto"/>
          </w:tcPr>
          <w:p w14:paraId="03FC9EB8" w14:textId="77777777" w:rsidR="004850A3" w:rsidRDefault="004850A3" w:rsidP="004850A3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Revised</w:t>
            </w:r>
          </w:p>
          <w:p w14:paraId="0D61A295" w14:textId="77777777" w:rsidR="004850A3" w:rsidRDefault="004850A3" w:rsidP="004850A3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75A6E845" w14:textId="77777777" w:rsidR="004850A3" w:rsidRDefault="004850A3" w:rsidP="004850A3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Agree and modify the text.</w:t>
            </w:r>
          </w:p>
          <w:p w14:paraId="1F299D79" w14:textId="77777777" w:rsidR="004850A3" w:rsidRPr="00E80401" w:rsidRDefault="004850A3" w:rsidP="004850A3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1A8AEEEB" w14:textId="77777777" w:rsidR="004850A3" w:rsidRPr="009B76E1" w:rsidRDefault="004850A3" w:rsidP="004850A3">
            <w:pPr>
              <w:rPr>
                <w:rFonts w:asciiTheme="majorHAnsi" w:hAnsiTheme="majorHAnsi" w:cstheme="majorHAnsi"/>
                <w:b/>
                <w:i/>
                <w:sz w:val="20"/>
                <w:lang w:eastAsia="zh-CN"/>
              </w:rPr>
            </w:pPr>
            <w:r w:rsidRPr="009B76E1">
              <w:rPr>
                <w:rFonts w:asciiTheme="majorHAnsi" w:hAnsiTheme="majorHAnsi" w:cstheme="majorHAnsi"/>
                <w:b/>
                <w:i/>
                <w:sz w:val="20"/>
                <w:highlight w:val="yellow"/>
                <w:lang w:eastAsia="zh-CN"/>
              </w:rPr>
              <w:t>Instructions to the editor:</w:t>
            </w:r>
          </w:p>
          <w:p w14:paraId="288D6935" w14:textId="458CA9A0" w:rsidR="004850A3" w:rsidRPr="00FB607D" w:rsidRDefault="004850A3" w:rsidP="004850A3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 w:rsidRPr="009B76E1">
              <w:rPr>
                <w:rFonts w:asciiTheme="majorHAnsi" w:hAnsiTheme="majorHAnsi" w:cstheme="majorHAnsi"/>
                <w:sz w:val="20"/>
                <w:lang w:eastAsia="zh-CN"/>
              </w:rPr>
              <w:t xml:space="preserve">Please 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make the changes shown in 11-21/1251</w:t>
            </w:r>
            <w:r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>r</w:t>
            </w:r>
            <w:r w:rsidR="006904BD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1</w:t>
            </w:r>
            <w:r w:rsidR="001D26AE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.</w:t>
            </w:r>
          </w:p>
        </w:tc>
      </w:tr>
      <w:tr w:rsidR="009C75C0" w:rsidRPr="00821890" w14:paraId="62499987" w14:textId="77777777" w:rsidTr="005C218F">
        <w:trPr>
          <w:trHeight w:val="734"/>
        </w:trPr>
        <w:tc>
          <w:tcPr>
            <w:tcW w:w="709" w:type="dxa"/>
            <w:shd w:val="clear" w:color="auto" w:fill="auto"/>
          </w:tcPr>
          <w:p w14:paraId="7C28CC3C" w14:textId="29FB8E78" w:rsidR="009C75C0" w:rsidRDefault="009C75C0" w:rsidP="009C75C0">
            <w:pPr>
              <w:jc w:val="right"/>
              <w:rPr>
                <w:rFonts w:ascii="Arial" w:hAnsi="Arial" w:cs="Arial"/>
                <w:sz w:val="20"/>
                <w:lang w:eastAsia="ko-KR"/>
              </w:rPr>
            </w:pPr>
            <w:r>
              <w:rPr>
                <w:rFonts w:ascii="Arial" w:hAnsi="Arial" w:cs="Arial"/>
                <w:sz w:val="20"/>
                <w:lang w:eastAsia="ko-KR"/>
              </w:rPr>
              <w:t>7553</w:t>
            </w:r>
          </w:p>
        </w:tc>
        <w:tc>
          <w:tcPr>
            <w:tcW w:w="1276" w:type="dxa"/>
            <w:shd w:val="clear" w:color="auto" w:fill="auto"/>
          </w:tcPr>
          <w:p w14:paraId="4430076B" w14:textId="32956C09" w:rsidR="009C75C0" w:rsidRDefault="009C75C0" w:rsidP="009C75C0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9.2.4.6.3a</w:t>
            </w:r>
          </w:p>
        </w:tc>
        <w:tc>
          <w:tcPr>
            <w:tcW w:w="850" w:type="dxa"/>
            <w:shd w:val="clear" w:color="auto" w:fill="auto"/>
          </w:tcPr>
          <w:p w14:paraId="019963D3" w14:textId="295E51F7" w:rsidR="009C75C0" w:rsidRDefault="009C75C0" w:rsidP="009C75C0">
            <w:pPr>
              <w:jc w:val="right"/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71.12</w:t>
            </w:r>
          </w:p>
        </w:tc>
        <w:tc>
          <w:tcPr>
            <w:tcW w:w="2410" w:type="dxa"/>
            <w:shd w:val="clear" w:color="auto" w:fill="auto"/>
          </w:tcPr>
          <w:p w14:paraId="749741DB" w14:textId="227B2927" w:rsidR="009C75C0" w:rsidRDefault="009C75C0" w:rsidP="009C75C0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Now this variant also covers the EHT features.</w:t>
            </w:r>
          </w:p>
        </w:tc>
        <w:tc>
          <w:tcPr>
            <w:tcW w:w="2098" w:type="dxa"/>
            <w:shd w:val="clear" w:color="auto" w:fill="auto"/>
          </w:tcPr>
          <w:p w14:paraId="69C67534" w14:textId="69E68E63" w:rsidR="009C75C0" w:rsidRDefault="009C75C0" w:rsidP="009C75C0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 xml:space="preserve">Change </w:t>
            </w:r>
            <w:proofErr w:type="gramStart"/>
            <w:r>
              <w:rPr>
                <w:rFonts w:ascii="Arial" w:eastAsia="맑은 고딕" w:hAnsi="Arial" w:cs="Arial"/>
                <w:sz w:val="20"/>
              </w:rPr>
              <w:t>HE</w:t>
            </w:r>
            <w:proofErr w:type="gramEnd"/>
            <w:r>
              <w:rPr>
                <w:rFonts w:ascii="Arial" w:eastAsia="맑은 고딕" w:hAnsi="Arial" w:cs="Arial"/>
                <w:sz w:val="20"/>
              </w:rPr>
              <w:t xml:space="preserve"> variant to HE/EHT variant or HE and beyond variant throughout the draft.</w:t>
            </w:r>
          </w:p>
        </w:tc>
        <w:tc>
          <w:tcPr>
            <w:tcW w:w="2693" w:type="dxa"/>
            <w:shd w:val="clear" w:color="auto" w:fill="auto"/>
          </w:tcPr>
          <w:p w14:paraId="4CF16845" w14:textId="77777777" w:rsidR="009C75C0" w:rsidRDefault="009C75C0" w:rsidP="009C75C0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 w:rsidRPr="00FB607D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Rejected</w:t>
            </w:r>
          </w:p>
          <w:p w14:paraId="643A0604" w14:textId="77777777" w:rsidR="009C75C0" w:rsidRDefault="009C75C0" w:rsidP="009C75C0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49A1D5E9" w14:textId="77777777" w:rsidR="00FB607D" w:rsidRDefault="009C75C0" w:rsidP="009C75C0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 xml:space="preserve">As commenter said, this variant also covers the EHT features. </w:t>
            </w:r>
          </w:p>
          <w:p w14:paraId="2A3BFC2B" w14:textId="77777777" w:rsidR="00FB607D" w:rsidRDefault="009C75C0" w:rsidP="00FB607D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But although we don’t change the name, </w:t>
            </w:r>
            <w:r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>HE STA support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s</w:t>
            </w:r>
            <w:r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 xml:space="preserve"> HE variant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s</w:t>
            </w:r>
            <w:r w:rsidR="00FB607D"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 xml:space="preserve"> of</w:t>
            </w:r>
            <w:r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 xml:space="preserve"> 11ax draft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and EHT STA supports HE variants </w:t>
            </w:r>
            <w:r w:rsidR="00FB607D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of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11be draft as well as 11ax draft. </w:t>
            </w:r>
          </w:p>
          <w:p w14:paraId="42DDCD42" w14:textId="77777777" w:rsidR="00FB607D" w:rsidRDefault="009C75C0" w:rsidP="00FB607D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Also it causes lots of changes of the related sections without any technical issues. (For example, </w:t>
            </w:r>
            <w:r w:rsidRPr="009D37B7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9.2.4.6 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(</w:t>
            </w:r>
            <w:r w:rsidRPr="009D37B7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HT Control field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), </w:t>
            </w:r>
            <w:r w:rsidRPr="009D37B7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9.4.2.199 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(</w:t>
            </w:r>
            <w:r w:rsidRPr="009D37B7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TWT element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), </w:t>
            </w:r>
            <w:r w:rsidRPr="009D37B7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9.4.2.248.2 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lastRenderedPageBreak/>
              <w:t>(</w:t>
            </w:r>
            <w:r w:rsidRPr="009D37B7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HE MAC Capabilities Information field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), 10.8 (</w:t>
            </w:r>
            <w:r w:rsidRPr="009D37B7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HT Control field operation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), </w:t>
            </w:r>
            <w:r w:rsidRPr="009D37B7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26.13 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(</w:t>
            </w:r>
            <w:r w:rsidRPr="009D37B7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Link adaptation using the HLA Control subfield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)). </w:t>
            </w:r>
          </w:p>
          <w:p w14:paraId="7D8B4100" w14:textId="52182B80" w:rsidR="009C75C0" w:rsidRDefault="009C75C0" w:rsidP="00FB607D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So it’s better to keep the name.</w:t>
            </w:r>
          </w:p>
        </w:tc>
      </w:tr>
    </w:tbl>
    <w:p w14:paraId="6FBB4CF0" w14:textId="1E82F743" w:rsidR="009223CF" w:rsidRDefault="009223CF" w:rsidP="00BD5D63">
      <w:pPr>
        <w:autoSpaceDE w:val="0"/>
        <w:autoSpaceDN w:val="0"/>
        <w:adjustRightInd w:val="0"/>
        <w:jc w:val="both"/>
        <w:rPr>
          <w:rStyle w:val="SC13204878"/>
        </w:rPr>
      </w:pPr>
    </w:p>
    <w:p w14:paraId="0E633C66" w14:textId="7A3C72D5" w:rsidR="00C8455A" w:rsidRPr="00C8455A" w:rsidRDefault="00C8455A" w:rsidP="00C8455A">
      <w:pPr>
        <w:jc w:val="both"/>
        <w:rPr>
          <w:b/>
          <w:sz w:val="28"/>
          <w:szCs w:val="22"/>
          <w:u w:val="single"/>
        </w:rPr>
      </w:pPr>
      <w:r>
        <w:rPr>
          <w:b/>
          <w:sz w:val="28"/>
          <w:szCs w:val="22"/>
          <w:u w:val="single"/>
        </w:rPr>
        <w:t xml:space="preserve">Background </w:t>
      </w:r>
      <w:r w:rsidR="00932D6C">
        <w:rPr>
          <w:b/>
          <w:sz w:val="28"/>
          <w:szCs w:val="22"/>
          <w:u w:val="single"/>
        </w:rPr>
        <w:t xml:space="preserve">for </w:t>
      </w:r>
      <w:r w:rsidR="00932D6C" w:rsidRPr="00932D6C">
        <w:rPr>
          <w:b/>
          <w:sz w:val="28"/>
          <w:szCs w:val="22"/>
          <w:u w:val="single"/>
        </w:rPr>
        <w:t xml:space="preserve">7553 </w:t>
      </w:r>
      <w:r>
        <w:rPr>
          <w:b/>
          <w:sz w:val="28"/>
          <w:szCs w:val="22"/>
          <w:u w:val="single"/>
        </w:rPr>
        <w:t>(</w:t>
      </w:r>
      <w:r w:rsidRPr="00C8455A">
        <w:rPr>
          <w:b/>
          <w:sz w:val="28"/>
          <w:szCs w:val="22"/>
          <w:u w:val="single"/>
        </w:rPr>
        <w:t xml:space="preserve">P82L3 in </w:t>
      </w:r>
      <w:r w:rsidRPr="00C8455A">
        <w:rPr>
          <w:rFonts w:hint="eastAsia"/>
          <w:b/>
          <w:sz w:val="28"/>
          <w:szCs w:val="22"/>
          <w:u w:val="single"/>
        </w:rPr>
        <w:t>11be D1.1</w:t>
      </w:r>
      <w:r>
        <w:rPr>
          <w:b/>
          <w:sz w:val="28"/>
          <w:szCs w:val="22"/>
          <w:u w:val="single"/>
        </w:rPr>
        <w:t>)</w:t>
      </w:r>
    </w:p>
    <w:p w14:paraId="67938E0C" w14:textId="2C2A3AA2" w:rsidR="00BF0D4F" w:rsidRDefault="00C8455A" w:rsidP="00BF0D4F">
      <w:pPr>
        <w:autoSpaceDE w:val="0"/>
        <w:autoSpaceDN w:val="0"/>
        <w:adjustRightInd w:val="0"/>
        <w:jc w:val="both"/>
        <w:rPr>
          <w:rStyle w:val="SC13204878"/>
        </w:rPr>
      </w:pPr>
      <w:r>
        <w:rPr>
          <w:noProof/>
          <w:lang w:val="en-US" w:eastAsia="ko-KR"/>
        </w:rPr>
        <w:drawing>
          <wp:inline distT="0" distB="0" distL="0" distR="0" wp14:anchorId="6B182B58" wp14:editId="43F4244E">
            <wp:extent cx="5534891" cy="4368188"/>
            <wp:effectExtent l="19050" t="19050" r="27940" b="13335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37829" cy="437050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821AD77" w14:textId="77777777" w:rsidR="00C8455A" w:rsidRDefault="00C8455A" w:rsidP="00BF0D4F">
      <w:pPr>
        <w:autoSpaceDE w:val="0"/>
        <w:autoSpaceDN w:val="0"/>
        <w:adjustRightInd w:val="0"/>
        <w:jc w:val="both"/>
        <w:rPr>
          <w:rStyle w:val="SC13204878"/>
        </w:rPr>
      </w:pPr>
    </w:p>
    <w:p w14:paraId="230A47FA" w14:textId="77777777" w:rsidR="003637B3" w:rsidRDefault="003637B3" w:rsidP="00BF0D4F">
      <w:pPr>
        <w:autoSpaceDE w:val="0"/>
        <w:autoSpaceDN w:val="0"/>
        <w:adjustRightInd w:val="0"/>
        <w:jc w:val="both"/>
        <w:rPr>
          <w:rStyle w:val="SC13204878"/>
        </w:rPr>
      </w:pPr>
    </w:p>
    <w:p w14:paraId="06F53E7E" w14:textId="407D53F2" w:rsidR="00FF5B75" w:rsidRPr="00C8455A" w:rsidRDefault="00FF5B75" w:rsidP="00FF5B75">
      <w:pPr>
        <w:jc w:val="both"/>
        <w:rPr>
          <w:b/>
          <w:sz w:val="28"/>
          <w:szCs w:val="22"/>
          <w:u w:val="single"/>
        </w:rPr>
      </w:pPr>
      <w:r>
        <w:rPr>
          <w:b/>
          <w:sz w:val="28"/>
          <w:szCs w:val="22"/>
          <w:u w:val="single"/>
        </w:rPr>
        <w:t>Discussion:</w:t>
      </w:r>
    </w:p>
    <w:p w14:paraId="76254209" w14:textId="77777777" w:rsidR="00C8455A" w:rsidRDefault="00C8455A" w:rsidP="00BF0D4F">
      <w:pPr>
        <w:autoSpaceDE w:val="0"/>
        <w:autoSpaceDN w:val="0"/>
        <w:adjustRightInd w:val="0"/>
        <w:jc w:val="both"/>
        <w:rPr>
          <w:rStyle w:val="SC13204878"/>
        </w:rPr>
      </w:pPr>
    </w:p>
    <w:p w14:paraId="5FECDC4C" w14:textId="6DB12050" w:rsidR="00FF5B75" w:rsidRDefault="00FF5B75" w:rsidP="00FF5B75">
      <w:r>
        <w:t>During IEEE call, there were multiple comments to simplify the combinations on the PPDU types that carry a Trigger and the responding TB PPDU types.</w:t>
      </w:r>
    </w:p>
    <w:p w14:paraId="3F319C5E" w14:textId="77777777" w:rsidR="00FF5B75" w:rsidRDefault="00FF5B75" w:rsidP="00FF5B75"/>
    <w:p w14:paraId="6D488D00" w14:textId="18416C45" w:rsidR="00FF5B75" w:rsidRDefault="00FF5B75" w:rsidP="00FF5B75">
      <w:r>
        <w:t>The</w:t>
      </w:r>
      <w:r w:rsidR="003637B3">
        <w:t xml:space="preserve"> below table shows the member’s opinion about the</w:t>
      </w:r>
      <w:r>
        <w:t xml:space="preserve"> possible combinations of PPDU type th</w:t>
      </w:r>
      <w:r w:rsidR="003637B3">
        <w:t xml:space="preserve">at carries a Trigger frame and the responding </w:t>
      </w:r>
      <w:r>
        <w:t xml:space="preserve">TB PPDU type. </w:t>
      </w:r>
      <w:r w:rsidR="003637B3">
        <w:t>So</w:t>
      </w:r>
      <w:r>
        <w:t xml:space="preserve"> it’s better not to allow that HE PPDU triggers EHT TB PPDU and EHT PPDU triggers HE TB PPDU in r1.</w:t>
      </w:r>
    </w:p>
    <w:p w14:paraId="1CCC3643" w14:textId="59DA8BAB" w:rsidR="00FF5B75" w:rsidRDefault="00FF5B75" w:rsidP="00FF5B75"/>
    <w:tbl>
      <w:tblPr>
        <w:tblW w:w="9347" w:type="dxa"/>
        <w:tblInd w:w="-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0"/>
        <w:gridCol w:w="2823"/>
        <w:gridCol w:w="3544"/>
      </w:tblGrid>
      <w:tr w:rsidR="00FF5B75" w14:paraId="284E7585" w14:textId="77777777" w:rsidTr="003637B3">
        <w:trPr>
          <w:trHeight w:val="312"/>
        </w:trPr>
        <w:tc>
          <w:tcPr>
            <w:tcW w:w="2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4A7C55" w14:textId="77777777" w:rsidR="00FF5B75" w:rsidRPr="003637B3" w:rsidRDefault="00FF5B75">
            <w:pPr>
              <w:rPr>
                <w:b/>
                <w:bCs/>
                <w:color w:val="000000"/>
                <w:szCs w:val="22"/>
              </w:rPr>
            </w:pPr>
            <w:r w:rsidRPr="003637B3">
              <w:rPr>
                <w:b/>
                <w:bCs/>
                <w:color w:val="000000"/>
                <w:szCs w:val="22"/>
              </w:rPr>
              <w:t>PPDU type that carries a Trigger frame</w:t>
            </w:r>
          </w:p>
        </w:tc>
        <w:tc>
          <w:tcPr>
            <w:tcW w:w="63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90BA79" w14:textId="77777777" w:rsidR="00FF5B75" w:rsidRPr="003637B3" w:rsidRDefault="00FF5B75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637B3">
              <w:rPr>
                <w:b/>
                <w:bCs/>
                <w:color w:val="000000"/>
                <w:szCs w:val="22"/>
              </w:rPr>
              <w:t>Solicited TB PPDU type</w:t>
            </w:r>
          </w:p>
        </w:tc>
      </w:tr>
      <w:tr w:rsidR="00FF5B75" w14:paraId="1EAC80D8" w14:textId="77777777" w:rsidTr="003637B3">
        <w:trPr>
          <w:trHeight w:val="34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FF46AF" w14:textId="77777777" w:rsidR="00FF5B75" w:rsidRPr="003637B3" w:rsidRDefault="00FF5B75">
            <w:pPr>
              <w:rPr>
                <w:rFonts w:ascii="Calibri" w:eastAsia="굴림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4784F9" w14:textId="77777777" w:rsidR="00FF5B75" w:rsidRPr="003637B3" w:rsidRDefault="00FF5B75">
            <w:pPr>
              <w:rPr>
                <w:b/>
                <w:bCs/>
                <w:color w:val="000000"/>
                <w:szCs w:val="22"/>
              </w:rPr>
            </w:pPr>
            <w:r w:rsidRPr="003637B3">
              <w:rPr>
                <w:b/>
                <w:bCs/>
                <w:color w:val="000000"/>
                <w:szCs w:val="22"/>
              </w:rPr>
              <w:t>HE TB PPDU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C51B13" w14:textId="77777777" w:rsidR="00FF5B75" w:rsidRPr="003637B3" w:rsidRDefault="00FF5B75">
            <w:pPr>
              <w:rPr>
                <w:b/>
                <w:bCs/>
                <w:color w:val="000000"/>
                <w:szCs w:val="22"/>
              </w:rPr>
            </w:pPr>
            <w:r w:rsidRPr="003637B3">
              <w:rPr>
                <w:b/>
                <w:bCs/>
                <w:color w:val="000000"/>
                <w:szCs w:val="22"/>
              </w:rPr>
              <w:t>EHT TB PPDU</w:t>
            </w:r>
          </w:p>
        </w:tc>
      </w:tr>
      <w:tr w:rsidR="00FF5B75" w14:paraId="2A939464" w14:textId="77777777" w:rsidTr="003637B3">
        <w:trPr>
          <w:trHeight w:val="1236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D7A93F" w14:textId="77777777" w:rsidR="00FF5B75" w:rsidRPr="003637B3" w:rsidRDefault="00FF5B75">
            <w:pPr>
              <w:rPr>
                <w:b/>
                <w:bCs/>
                <w:color w:val="000000"/>
                <w:szCs w:val="22"/>
              </w:rPr>
            </w:pPr>
            <w:r w:rsidRPr="003637B3">
              <w:rPr>
                <w:b/>
                <w:bCs/>
                <w:color w:val="000000"/>
                <w:szCs w:val="22"/>
              </w:rPr>
              <w:lastRenderedPageBreak/>
              <w:t>HE SU PPDU ER SU PPDU or MU PPDU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84BA5E" w14:textId="77777777" w:rsidR="00FF5B75" w:rsidRPr="003637B3" w:rsidRDefault="00FF5B75">
            <w:pPr>
              <w:rPr>
                <w:szCs w:val="22"/>
              </w:rPr>
            </w:pPr>
            <w:r w:rsidRPr="003637B3">
              <w:rPr>
                <w:szCs w:val="22"/>
              </w:rPr>
              <w:t>Yes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F42805" w14:textId="77777777" w:rsidR="003637B3" w:rsidRDefault="003637B3" w:rsidP="003637B3">
            <w:pPr>
              <w:rPr>
                <w:szCs w:val="22"/>
              </w:rPr>
            </w:pPr>
            <w:r w:rsidRPr="003637B3">
              <w:rPr>
                <w:szCs w:val="22"/>
              </w:rPr>
              <w:t>No</w:t>
            </w:r>
          </w:p>
          <w:p w14:paraId="2EDBF029" w14:textId="61B038BB" w:rsidR="003637B3" w:rsidRPr="003637B3" w:rsidRDefault="003637B3" w:rsidP="003637B3">
            <w:pPr>
              <w:rPr>
                <w:szCs w:val="22"/>
              </w:rPr>
            </w:pPr>
            <w:r w:rsidRPr="003637B3">
              <w:rPr>
                <w:szCs w:val="22"/>
              </w:rPr>
              <w:t>- Simplicity</w:t>
            </w:r>
          </w:p>
          <w:p w14:paraId="64EE71E0" w14:textId="6CFFDD5B" w:rsidR="00FF5B75" w:rsidRPr="003637B3" w:rsidRDefault="00FF5B75" w:rsidP="003637B3">
            <w:pPr>
              <w:rPr>
                <w:szCs w:val="22"/>
              </w:rPr>
            </w:pPr>
            <w:r w:rsidRPr="003637B3">
              <w:rPr>
                <w:szCs w:val="22"/>
              </w:rPr>
              <w:t>- HE PPDU cannot utilized the new puncturing and 320 MHz features</w:t>
            </w:r>
          </w:p>
        </w:tc>
      </w:tr>
      <w:tr w:rsidR="00FF5B75" w14:paraId="3EB6C737" w14:textId="77777777" w:rsidTr="003637B3">
        <w:trPr>
          <w:trHeight w:val="1152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B07706" w14:textId="4699115D" w:rsidR="00FF5B75" w:rsidRPr="003637B3" w:rsidRDefault="00FF5B75">
            <w:pPr>
              <w:rPr>
                <w:b/>
                <w:bCs/>
                <w:color w:val="000000"/>
                <w:szCs w:val="22"/>
              </w:rPr>
            </w:pPr>
            <w:r w:rsidRPr="003637B3">
              <w:rPr>
                <w:b/>
                <w:bCs/>
                <w:color w:val="000000"/>
                <w:szCs w:val="22"/>
              </w:rPr>
              <w:t>EHT MU PPDU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D7F456" w14:textId="77777777" w:rsidR="003637B3" w:rsidRDefault="00FF5B75" w:rsidP="003637B3">
            <w:pPr>
              <w:rPr>
                <w:szCs w:val="22"/>
              </w:rPr>
            </w:pPr>
            <w:r w:rsidRPr="003637B3">
              <w:rPr>
                <w:szCs w:val="22"/>
              </w:rPr>
              <w:t>No</w:t>
            </w:r>
          </w:p>
          <w:p w14:paraId="6404E499" w14:textId="15C54955" w:rsidR="003637B3" w:rsidRPr="003637B3" w:rsidRDefault="00FF5B75" w:rsidP="003637B3">
            <w:pPr>
              <w:rPr>
                <w:szCs w:val="22"/>
              </w:rPr>
            </w:pPr>
            <w:r w:rsidRPr="003637B3">
              <w:rPr>
                <w:szCs w:val="22"/>
              </w:rPr>
              <w:t>- Simplicity</w:t>
            </w:r>
          </w:p>
          <w:p w14:paraId="5ED311F2" w14:textId="2AC2BD37" w:rsidR="00FF5B75" w:rsidRPr="003637B3" w:rsidRDefault="00FF5B75" w:rsidP="003637B3">
            <w:pPr>
              <w:rPr>
                <w:szCs w:val="22"/>
              </w:rPr>
            </w:pPr>
            <w:r w:rsidRPr="003637B3">
              <w:rPr>
                <w:szCs w:val="22"/>
              </w:rPr>
              <w:t>- HE TB PPDU doesn't have significant advantage over EHT TB PPDU here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6458FD" w14:textId="77777777" w:rsidR="00FF5B75" w:rsidRPr="003637B3" w:rsidRDefault="00FF5B75">
            <w:pPr>
              <w:rPr>
                <w:szCs w:val="22"/>
              </w:rPr>
            </w:pPr>
            <w:r w:rsidRPr="003637B3">
              <w:rPr>
                <w:szCs w:val="22"/>
              </w:rPr>
              <w:t>Yes</w:t>
            </w:r>
          </w:p>
        </w:tc>
      </w:tr>
    </w:tbl>
    <w:p w14:paraId="096B090C" w14:textId="77777777" w:rsidR="00FF5B75" w:rsidRPr="00FF5B75" w:rsidRDefault="00FF5B75" w:rsidP="00BF0D4F">
      <w:pPr>
        <w:autoSpaceDE w:val="0"/>
        <w:autoSpaceDN w:val="0"/>
        <w:adjustRightInd w:val="0"/>
        <w:jc w:val="both"/>
        <w:rPr>
          <w:rStyle w:val="SC13204878"/>
        </w:rPr>
      </w:pPr>
    </w:p>
    <w:p w14:paraId="6A46B759" w14:textId="77777777" w:rsidR="00FF5B75" w:rsidRPr="00FF5B75" w:rsidRDefault="00FF5B75" w:rsidP="00BF0D4F">
      <w:pPr>
        <w:autoSpaceDE w:val="0"/>
        <w:autoSpaceDN w:val="0"/>
        <w:adjustRightInd w:val="0"/>
        <w:jc w:val="both"/>
        <w:rPr>
          <w:rStyle w:val="SC13204878"/>
        </w:rPr>
      </w:pPr>
    </w:p>
    <w:p w14:paraId="0F085BA4" w14:textId="007FD66A" w:rsidR="00C8455A" w:rsidRDefault="00C8455A" w:rsidP="00BF0D4F">
      <w:pPr>
        <w:autoSpaceDE w:val="0"/>
        <w:autoSpaceDN w:val="0"/>
        <w:adjustRightInd w:val="0"/>
        <w:jc w:val="both"/>
        <w:rPr>
          <w:b/>
          <w:sz w:val="28"/>
          <w:szCs w:val="22"/>
          <w:u w:val="single"/>
        </w:rPr>
      </w:pPr>
      <w:r>
        <w:rPr>
          <w:b/>
          <w:sz w:val="28"/>
          <w:szCs w:val="22"/>
          <w:u w:val="single"/>
        </w:rPr>
        <w:t>Proposed Resolution:</w:t>
      </w:r>
    </w:p>
    <w:p w14:paraId="4351557B" w14:textId="77777777" w:rsidR="00C8455A" w:rsidRDefault="00C8455A" w:rsidP="00BF0D4F">
      <w:pPr>
        <w:autoSpaceDE w:val="0"/>
        <w:autoSpaceDN w:val="0"/>
        <w:adjustRightInd w:val="0"/>
        <w:jc w:val="both"/>
        <w:rPr>
          <w:rStyle w:val="SC13204878"/>
        </w:rPr>
      </w:pPr>
    </w:p>
    <w:p w14:paraId="0712F053" w14:textId="1D7E931B" w:rsidR="00BF0D4F" w:rsidRPr="00C47533" w:rsidRDefault="00BF0D4F" w:rsidP="00BF0D4F">
      <w:pPr>
        <w:autoSpaceDE w:val="0"/>
        <w:autoSpaceDN w:val="0"/>
        <w:adjustRightInd w:val="0"/>
        <w:jc w:val="both"/>
        <w:rPr>
          <w:rStyle w:val="SC13204878"/>
          <w:i/>
          <w:color w:val="auto"/>
          <w:sz w:val="22"/>
          <w:szCs w:val="22"/>
        </w:rPr>
      </w:pPr>
      <w:r w:rsidRPr="007E2DB8">
        <w:rPr>
          <w:b/>
          <w:i/>
          <w:sz w:val="20"/>
          <w:highlight w:val="yellow"/>
          <w:lang w:eastAsia="zh-CN"/>
        </w:rPr>
        <w:t xml:space="preserve">Instructions to the editor, please </w:t>
      </w:r>
      <w:r w:rsidR="007C1C6F">
        <w:rPr>
          <w:b/>
          <w:i/>
          <w:sz w:val="20"/>
          <w:highlight w:val="yellow"/>
          <w:lang w:eastAsia="zh-CN"/>
        </w:rPr>
        <w:t xml:space="preserve">newly add the section 9.2.4.1.3 (Type and Subtype subfields) in </w:t>
      </w:r>
      <w:r w:rsidR="007C1C6F" w:rsidRPr="002E4B4D">
        <w:rPr>
          <w:b/>
          <w:i/>
          <w:sz w:val="20"/>
          <w:highlight w:val="yellow"/>
          <w:lang w:eastAsia="zh-CN"/>
        </w:rPr>
        <w:t xml:space="preserve">P81L12 of </w:t>
      </w:r>
      <w:r w:rsidR="007C1C6F">
        <w:rPr>
          <w:b/>
          <w:i/>
          <w:sz w:val="20"/>
          <w:highlight w:val="yellow"/>
          <w:lang w:eastAsia="zh-CN"/>
        </w:rPr>
        <w:t xml:space="preserve">P802.11be </w:t>
      </w:r>
      <w:r w:rsidR="007C1C6F" w:rsidRPr="002E4B4D">
        <w:rPr>
          <w:b/>
          <w:i/>
          <w:sz w:val="20"/>
          <w:highlight w:val="yellow"/>
          <w:lang w:eastAsia="zh-CN"/>
        </w:rPr>
        <w:t>D1.1</w:t>
      </w:r>
      <w:r w:rsidR="007C1C6F">
        <w:rPr>
          <w:b/>
          <w:i/>
          <w:sz w:val="20"/>
          <w:highlight w:val="yellow"/>
          <w:lang w:eastAsia="zh-CN"/>
        </w:rPr>
        <w:t xml:space="preserve"> by changing the section in P85L12 of P802.11ax</w:t>
      </w:r>
      <w:r w:rsidR="00A26904">
        <w:rPr>
          <w:b/>
          <w:i/>
          <w:sz w:val="20"/>
          <w:highlight w:val="yellow"/>
          <w:lang w:eastAsia="zh-CN"/>
        </w:rPr>
        <w:t xml:space="preserve"> D8.0</w:t>
      </w:r>
      <w:r w:rsidR="007C1C6F" w:rsidRPr="007C1C6F">
        <w:rPr>
          <w:b/>
          <w:i/>
          <w:sz w:val="20"/>
          <w:highlight w:val="yellow"/>
          <w:lang w:eastAsia="zh-CN"/>
        </w:rPr>
        <w:t xml:space="preserve"> </w:t>
      </w:r>
      <w:r w:rsidR="007C1C6F">
        <w:rPr>
          <w:b/>
          <w:i/>
          <w:sz w:val="20"/>
          <w:highlight w:val="yellow"/>
          <w:lang w:eastAsia="zh-CN"/>
        </w:rPr>
        <w:t xml:space="preserve">as </w:t>
      </w:r>
      <w:r w:rsidR="00A26904">
        <w:rPr>
          <w:b/>
          <w:i/>
          <w:sz w:val="20"/>
          <w:highlight w:val="yellow"/>
          <w:lang w:eastAsia="zh-CN"/>
        </w:rPr>
        <w:t>follow</w:t>
      </w:r>
      <w:r w:rsidR="007C1C6F">
        <w:rPr>
          <w:b/>
          <w:i/>
          <w:sz w:val="20"/>
          <w:highlight w:val="yellow"/>
          <w:lang w:eastAsia="zh-CN"/>
        </w:rPr>
        <w:t>s</w:t>
      </w:r>
      <w:r w:rsidRPr="002E4B4D">
        <w:rPr>
          <w:b/>
          <w:i/>
          <w:sz w:val="20"/>
          <w:highlight w:val="yellow"/>
          <w:lang w:eastAsia="zh-CN"/>
        </w:rPr>
        <w:t>:</w:t>
      </w:r>
    </w:p>
    <w:p w14:paraId="7C9A52F4" w14:textId="77777777" w:rsidR="00BF0D4F" w:rsidRDefault="00BF0D4F" w:rsidP="00BF0D4F">
      <w:pPr>
        <w:autoSpaceDE w:val="0"/>
        <w:autoSpaceDN w:val="0"/>
        <w:adjustRightInd w:val="0"/>
        <w:jc w:val="both"/>
        <w:rPr>
          <w:rStyle w:val="SC13204878"/>
        </w:rPr>
      </w:pPr>
    </w:p>
    <w:p w14:paraId="476D5151" w14:textId="77777777" w:rsidR="00BF0D4F" w:rsidRDefault="00BF0D4F" w:rsidP="00BF0D4F">
      <w:pPr>
        <w:autoSpaceDE w:val="0"/>
        <w:autoSpaceDN w:val="0"/>
        <w:adjustRightInd w:val="0"/>
        <w:jc w:val="both"/>
        <w:rPr>
          <w:rFonts w:ascii="Arial" w:eastAsia="맑은 고딕" w:hAnsi="Arial" w:cs="Arial"/>
          <w:b/>
          <w:bCs/>
          <w:spacing w:val="-5"/>
          <w:sz w:val="20"/>
          <w:lang w:val="en-US" w:eastAsia="ko-KR"/>
        </w:rPr>
      </w:pPr>
      <w:r>
        <w:rPr>
          <w:rFonts w:ascii="Arial" w:eastAsia="맑은 고딕" w:hAnsi="Arial" w:cs="Arial" w:hint="eastAsia"/>
          <w:b/>
          <w:bCs/>
          <w:spacing w:val="-5"/>
          <w:sz w:val="20"/>
          <w:lang w:val="en-US" w:eastAsia="ko-KR"/>
        </w:rPr>
        <w:t>9.2.4.</w:t>
      </w:r>
      <w:r>
        <w:rPr>
          <w:rFonts w:ascii="Arial" w:eastAsia="맑은 고딕" w:hAnsi="Arial" w:cs="Arial"/>
          <w:b/>
          <w:bCs/>
          <w:spacing w:val="-5"/>
          <w:sz w:val="20"/>
          <w:lang w:val="en-US" w:eastAsia="ko-KR"/>
        </w:rPr>
        <w:t>1.3 Type and Subtype subfields</w:t>
      </w:r>
    </w:p>
    <w:p w14:paraId="47D576B4" w14:textId="77777777" w:rsidR="00BF0D4F" w:rsidRDefault="00BF0D4F" w:rsidP="00BF0D4F">
      <w:pPr>
        <w:autoSpaceDE w:val="0"/>
        <w:autoSpaceDN w:val="0"/>
        <w:adjustRightInd w:val="0"/>
        <w:jc w:val="both"/>
        <w:rPr>
          <w:rStyle w:val="SC13204878"/>
        </w:rPr>
      </w:pPr>
    </w:p>
    <w:p w14:paraId="6337AEE8" w14:textId="1F2B118C" w:rsidR="00BF0D4F" w:rsidRPr="00B52EEA" w:rsidRDefault="00BF0D4F" w:rsidP="00BF0D4F">
      <w:pPr>
        <w:autoSpaceDE w:val="0"/>
        <w:autoSpaceDN w:val="0"/>
        <w:adjustRightInd w:val="0"/>
        <w:jc w:val="both"/>
        <w:rPr>
          <w:rStyle w:val="SC13204878"/>
          <w:b/>
          <w:i/>
        </w:rPr>
      </w:pPr>
      <w:r>
        <w:rPr>
          <w:rStyle w:val="SC13204878"/>
          <w:b/>
          <w:i/>
        </w:rPr>
        <w:t>Change T</w:t>
      </w:r>
      <w:r w:rsidRPr="00C47533">
        <w:rPr>
          <w:rStyle w:val="SC13204878"/>
          <w:b/>
          <w:i/>
        </w:rPr>
        <w:t>able 9-1 (Valid type and subtype combinations)</w:t>
      </w:r>
      <w:r w:rsidR="00CC21EB">
        <w:rPr>
          <w:rStyle w:val="SC13204878"/>
          <w:b/>
          <w:i/>
        </w:rPr>
        <w:t xml:space="preserve"> as follows</w:t>
      </w:r>
      <w:r w:rsidRPr="00CC21EB">
        <w:rPr>
          <w:rStyle w:val="SC13204878"/>
          <w:b/>
        </w:rPr>
        <w:t>:</w:t>
      </w:r>
    </w:p>
    <w:p w14:paraId="6A3DDA1D" w14:textId="524CFD0D" w:rsidR="00BF0D4F" w:rsidRPr="00EF4BAE" w:rsidRDefault="00BF0D4F" w:rsidP="00BF0D4F">
      <w:pPr>
        <w:autoSpaceDE w:val="0"/>
        <w:autoSpaceDN w:val="0"/>
        <w:adjustRightInd w:val="0"/>
        <w:spacing w:before="240" w:after="240"/>
        <w:jc w:val="center"/>
        <w:rPr>
          <w:rStyle w:val="SC13204878"/>
          <w:rFonts w:asciiTheme="majorHAnsi" w:hAnsiTheme="majorHAnsi" w:cstheme="majorHAnsi"/>
          <w:b/>
          <w:lang w:eastAsia="ko-KR"/>
        </w:rPr>
      </w:pPr>
      <w:r w:rsidRPr="00EF4BAE">
        <w:rPr>
          <w:rStyle w:val="SC13204878"/>
          <w:rFonts w:asciiTheme="majorHAnsi" w:hAnsiTheme="majorHAnsi" w:cstheme="majorHAnsi"/>
          <w:b/>
          <w:lang w:eastAsia="ko-KR"/>
        </w:rPr>
        <w:t>Table 9-1 – Valid type and subtype combination</w:t>
      </w:r>
      <w:r w:rsidR="00CC21EB" w:rsidRPr="00EF4BAE">
        <w:rPr>
          <w:rStyle w:val="SC13204878"/>
          <w:rFonts w:asciiTheme="majorHAnsi" w:hAnsiTheme="majorHAnsi" w:cstheme="majorHAnsi"/>
          <w:b/>
          <w:lang w:eastAsia="ko-KR"/>
        </w:rPr>
        <w:t>s</w:t>
      </w:r>
    </w:p>
    <w:tbl>
      <w:tblPr>
        <w:tblStyle w:val="ac"/>
        <w:tblW w:w="8778" w:type="dxa"/>
        <w:tblInd w:w="279" w:type="dxa"/>
        <w:tblLook w:val="04A0" w:firstRow="1" w:lastRow="0" w:firstColumn="1" w:lastColumn="0" w:noHBand="0" w:noVBand="1"/>
      </w:tblPr>
      <w:tblGrid>
        <w:gridCol w:w="1266"/>
        <w:gridCol w:w="1172"/>
        <w:gridCol w:w="1804"/>
        <w:gridCol w:w="4536"/>
      </w:tblGrid>
      <w:tr w:rsidR="00CC21EB" w14:paraId="0B90CEE1" w14:textId="77777777" w:rsidTr="00CC21EB">
        <w:trPr>
          <w:trHeight w:val="603"/>
        </w:trPr>
        <w:tc>
          <w:tcPr>
            <w:tcW w:w="126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D5D45C9" w14:textId="0E4B04C4" w:rsidR="00CC21EB" w:rsidRPr="00CC21EB" w:rsidRDefault="00CC21EB" w:rsidP="00CC21EB">
            <w:pPr>
              <w:autoSpaceDE w:val="0"/>
              <w:autoSpaceDN w:val="0"/>
              <w:adjustRightInd w:val="0"/>
              <w:jc w:val="center"/>
              <w:rPr>
                <w:rStyle w:val="SC13204878"/>
                <w:b/>
                <w:lang w:eastAsia="ko-KR"/>
              </w:rPr>
            </w:pPr>
            <w:r w:rsidRPr="00CC21EB">
              <w:rPr>
                <w:rStyle w:val="SC13204878"/>
                <w:rFonts w:hint="eastAsia"/>
                <w:b/>
                <w:lang w:eastAsia="ko-KR"/>
              </w:rPr>
              <w:t>Type value</w:t>
            </w:r>
          </w:p>
          <w:p w14:paraId="78FC6CB0" w14:textId="6F029763" w:rsidR="00CC21EB" w:rsidRPr="00CC21EB" w:rsidRDefault="00CC21EB" w:rsidP="00CC21EB">
            <w:pPr>
              <w:autoSpaceDE w:val="0"/>
              <w:autoSpaceDN w:val="0"/>
              <w:adjustRightInd w:val="0"/>
              <w:jc w:val="center"/>
              <w:rPr>
                <w:rStyle w:val="SC13204878"/>
                <w:b/>
                <w:lang w:eastAsia="ko-KR"/>
              </w:rPr>
            </w:pPr>
            <w:r w:rsidRPr="00CC21EB">
              <w:rPr>
                <w:rStyle w:val="SC13204878"/>
                <w:b/>
                <w:lang w:eastAsia="ko-KR"/>
              </w:rPr>
              <w:t>B3 B2</w:t>
            </w:r>
          </w:p>
        </w:tc>
        <w:tc>
          <w:tcPr>
            <w:tcW w:w="1172" w:type="dxa"/>
            <w:tcBorders>
              <w:top w:val="single" w:sz="12" w:space="0" w:color="auto"/>
            </w:tcBorders>
            <w:vAlign w:val="center"/>
          </w:tcPr>
          <w:p w14:paraId="06E28344" w14:textId="5176960B" w:rsidR="00CC21EB" w:rsidRPr="00CC21EB" w:rsidRDefault="00CC21EB" w:rsidP="00CC21EB">
            <w:pPr>
              <w:autoSpaceDE w:val="0"/>
              <w:autoSpaceDN w:val="0"/>
              <w:adjustRightInd w:val="0"/>
              <w:jc w:val="center"/>
              <w:rPr>
                <w:rStyle w:val="SC13204878"/>
                <w:b/>
                <w:lang w:eastAsia="ko-KR"/>
              </w:rPr>
            </w:pPr>
            <w:r w:rsidRPr="00CC21EB">
              <w:rPr>
                <w:rStyle w:val="SC13204878"/>
                <w:rFonts w:hint="eastAsia"/>
                <w:b/>
                <w:lang w:eastAsia="ko-KR"/>
              </w:rPr>
              <w:t>Type description</w:t>
            </w:r>
          </w:p>
        </w:tc>
        <w:tc>
          <w:tcPr>
            <w:tcW w:w="1804" w:type="dxa"/>
            <w:tcBorders>
              <w:top w:val="single" w:sz="12" w:space="0" w:color="auto"/>
            </w:tcBorders>
            <w:vAlign w:val="center"/>
          </w:tcPr>
          <w:p w14:paraId="4D66FF2F" w14:textId="77777777" w:rsidR="00CC21EB" w:rsidRPr="00CC21EB" w:rsidRDefault="00CC21EB" w:rsidP="00CC21EB">
            <w:pPr>
              <w:autoSpaceDE w:val="0"/>
              <w:autoSpaceDN w:val="0"/>
              <w:adjustRightInd w:val="0"/>
              <w:jc w:val="center"/>
              <w:rPr>
                <w:rStyle w:val="SC13204878"/>
                <w:b/>
                <w:lang w:eastAsia="ko-KR"/>
              </w:rPr>
            </w:pPr>
            <w:r w:rsidRPr="00CC21EB">
              <w:rPr>
                <w:rStyle w:val="SC13204878"/>
                <w:rFonts w:hint="eastAsia"/>
                <w:b/>
                <w:lang w:eastAsia="ko-KR"/>
              </w:rPr>
              <w:t>Subtype value</w:t>
            </w:r>
          </w:p>
          <w:p w14:paraId="3AD28DC3" w14:textId="76B649ED" w:rsidR="00CC21EB" w:rsidRPr="00CC21EB" w:rsidRDefault="00CC21EB" w:rsidP="00CC21EB">
            <w:pPr>
              <w:autoSpaceDE w:val="0"/>
              <w:autoSpaceDN w:val="0"/>
              <w:adjustRightInd w:val="0"/>
              <w:jc w:val="center"/>
              <w:rPr>
                <w:rStyle w:val="SC13204878"/>
                <w:b/>
                <w:lang w:eastAsia="ko-KR"/>
              </w:rPr>
            </w:pPr>
            <w:r w:rsidRPr="00CC21EB">
              <w:rPr>
                <w:rStyle w:val="SC13204878"/>
                <w:b/>
                <w:lang w:eastAsia="ko-KR"/>
              </w:rPr>
              <w:t>B7 B6 B5 B4</w:t>
            </w:r>
          </w:p>
        </w:tc>
        <w:tc>
          <w:tcPr>
            <w:tcW w:w="453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A954550" w14:textId="4A3F046E" w:rsidR="00CC21EB" w:rsidRPr="00CC21EB" w:rsidRDefault="00CC21EB" w:rsidP="00CC21EB">
            <w:pPr>
              <w:autoSpaceDE w:val="0"/>
              <w:autoSpaceDN w:val="0"/>
              <w:adjustRightInd w:val="0"/>
              <w:jc w:val="center"/>
              <w:rPr>
                <w:rStyle w:val="SC13204878"/>
                <w:b/>
                <w:lang w:eastAsia="ko-KR"/>
              </w:rPr>
            </w:pPr>
            <w:r w:rsidRPr="00CC21EB">
              <w:rPr>
                <w:rStyle w:val="SC13204878"/>
                <w:b/>
                <w:lang w:eastAsia="ko-KR"/>
              </w:rPr>
              <w:t>Subtype description</w:t>
            </w:r>
          </w:p>
        </w:tc>
      </w:tr>
      <w:tr w:rsidR="00CC21EB" w14:paraId="5E1056B1" w14:textId="77777777" w:rsidTr="00CC21EB">
        <w:trPr>
          <w:trHeight w:val="399"/>
        </w:trPr>
        <w:tc>
          <w:tcPr>
            <w:tcW w:w="126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B1DEE68" w14:textId="6E99C933" w:rsidR="00CC21EB" w:rsidRPr="0088760B" w:rsidRDefault="00CC21EB" w:rsidP="00CC21EB">
            <w:pPr>
              <w:autoSpaceDE w:val="0"/>
              <w:autoSpaceDN w:val="0"/>
              <w:adjustRightInd w:val="0"/>
              <w:jc w:val="center"/>
              <w:rPr>
                <w:rStyle w:val="SC13204878"/>
                <w:lang w:eastAsia="ko-KR"/>
              </w:rPr>
            </w:pPr>
            <w:r>
              <w:rPr>
                <w:rStyle w:val="SC13204878"/>
                <w:rFonts w:hint="eastAsia"/>
                <w:lang w:eastAsia="ko-KR"/>
              </w:rPr>
              <w:t>01</w:t>
            </w:r>
          </w:p>
        </w:tc>
        <w:tc>
          <w:tcPr>
            <w:tcW w:w="1172" w:type="dxa"/>
            <w:tcBorders>
              <w:top w:val="single" w:sz="12" w:space="0" w:color="auto"/>
            </w:tcBorders>
            <w:vAlign w:val="center"/>
          </w:tcPr>
          <w:p w14:paraId="465005C4" w14:textId="1CC8902E" w:rsidR="00CC21EB" w:rsidRPr="0088760B" w:rsidRDefault="00CC21EB" w:rsidP="00CC21EB">
            <w:pPr>
              <w:autoSpaceDE w:val="0"/>
              <w:autoSpaceDN w:val="0"/>
              <w:adjustRightInd w:val="0"/>
              <w:jc w:val="center"/>
              <w:rPr>
                <w:rStyle w:val="SC13204878"/>
                <w:lang w:eastAsia="ko-KR"/>
              </w:rPr>
            </w:pPr>
            <w:r>
              <w:rPr>
                <w:rStyle w:val="SC13204878"/>
                <w:rFonts w:hint="eastAsia"/>
                <w:lang w:eastAsia="ko-KR"/>
              </w:rPr>
              <w:t>Control</w:t>
            </w:r>
          </w:p>
        </w:tc>
        <w:tc>
          <w:tcPr>
            <w:tcW w:w="1804" w:type="dxa"/>
            <w:tcBorders>
              <w:top w:val="single" w:sz="12" w:space="0" w:color="auto"/>
            </w:tcBorders>
            <w:vAlign w:val="center"/>
          </w:tcPr>
          <w:p w14:paraId="06F9FEF5" w14:textId="555008DB" w:rsidR="00CC21EB" w:rsidRPr="0088760B" w:rsidRDefault="00CC21EB" w:rsidP="00CC21EB">
            <w:pPr>
              <w:autoSpaceDE w:val="0"/>
              <w:autoSpaceDN w:val="0"/>
              <w:adjustRightInd w:val="0"/>
              <w:jc w:val="center"/>
              <w:rPr>
                <w:rStyle w:val="SC13204878"/>
                <w:lang w:eastAsia="ko-KR"/>
              </w:rPr>
            </w:pPr>
            <w:r>
              <w:rPr>
                <w:rStyle w:val="SC13204878"/>
                <w:rFonts w:hint="eastAsia"/>
                <w:lang w:eastAsia="ko-KR"/>
              </w:rPr>
              <w:t>0000-0001</w:t>
            </w:r>
          </w:p>
        </w:tc>
        <w:tc>
          <w:tcPr>
            <w:tcW w:w="453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FB6ACCF" w14:textId="7A7092B8" w:rsidR="00CC21EB" w:rsidRPr="0088760B" w:rsidRDefault="00CC21EB" w:rsidP="001036C1">
            <w:pPr>
              <w:autoSpaceDE w:val="0"/>
              <w:autoSpaceDN w:val="0"/>
              <w:adjustRightInd w:val="0"/>
              <w:jc w:val="both"/>
              <w:rPr>
                <w:rStyle w:val="SC13204878"/>
                <w:lang w:eastAsia="ko-KR"/>
              </w:rPr>
            </w:pPr>
            <w:r>
              <w:rPr>
                <w:rStyle w:val="SC13204878"/>
                <w:rFonts w:hint="eastAsia"/>
                <w:lang w:eastAsia="ko-KR"/>
              </w:rPr>
              <w:t>Reserved</w:t>
            </w:r>
          </w:p>
        </w:tc>
      </w:tr>
      <w:tr w:rsidR="00CC21EB" w14:paraId="1684B739" w14:textId="77777777" w:rsidTr="00CC21EB">
        <w:trPr>
          <w:trHeight w:val="414"/>
        </w:trPr>
        <w:tc>
          <w:tcPr>
            <w:tcW w:w="1266" w:type="dxa"/>
            <w:tcBorders>
              <w:left w:val="single" w:sz="12" w:space="0" w:color="auto"/>
            </w:tcBorders>
            <w:vAlign w:val="center"/>
          </w:tcPr>
          <w:p w14:paraId="1C12316A" w14:textId="4BB9A2E4" w:rsidR="00CC21EB" w:rsidRPr="0088760B" w:rsidRDefault="00CC21EB" w:rsidP="00CC21EB">
            <w:pPr>
              <w:autoSpaceDE w:val="0"/>
              <w:autoSpaceDN w:val="0"/>
              <w:adjustRightInd w:val="0"/>
              <w:jc w:val="center"/>
              <w:rPr>
                <w:rStyle w:val="SC13204878"/>
                <w:lang w:eastAsia="ko-KR"/>
              </w:rPr>
            </w:pPr>
            <w:r>
              <w:rPr>
                <w:rStyle w:val="SC13204878"/>
                <w:rFonts w:hint="eastAsia"/>
                <w:lang w:eastAsia="ko-KR"/>
              </w:rPr>
              <w:t>01</w:t>
            </w:r>
          </w:p>
        </w:tc>
        <w:tc>
          <w:tcPr>
            <w:tcW w:w="1172" w:type="dxa"/>
            <w:vAlign w:val="center"/>
          </w:tcPr>
          <w:p w14:paraId="00FE695B" w14:textId="2BAADD05" w:rsidR="00CC21EB" w:rsidRPr="0088760B" w:rsidRDefault="00CC21EB" w:rsidP="00CC21EB">
            <w:pPr>
              <w:autoSpaceDE w:val="0"/>
              <w:autoSpaceDN w:val="0"/>
              <w:adjustRightInd w:val="0"/>
              <w:jc w:val="center"/>
              <w:rPr>
                <w:rStyle w:val="SC13204878"/>
                <w:lang w:eastAsia="ko-KR"/>
              </w:rPr>
            </w:pPr>
            <w:r>
              <w:rPr>
                <w:rStyle w:val="SC13204878"/>
                <w:rFonts w:hint="eastAsia"/>
                <w:lang w:eastAsia="ko-KR"/>
              </w:rPr>
              <w:t>Control</w:t>
            </w:r>
          </w:p>
        </w:tc>
        <w:tc>
          <w:tcPr>
            <w:tcW w:w="1804" w:type="dxa"/>
            <w:vAlign w:val="center"/>
          </w:tcPr>
          <w:p w14:paraId="3B1C843A" w14:textId="54EDDAA3" w:rsidR="00CC21EB" w:rsidRPr="0088760B" w:rsidRDefault="00CC21EB" w:rsidP="00CC21EB">
            <w:pPr>
              <w:autoSpaceDE w:val="0"/>
              <w:autoSpaceDN w:val="0"/>
              <w:adjustRightInd w:val="0"/>
              <w:jc w:val="center"/>
              <w:rPr>
                <w:rStyle w:val="SC13204878"/>
                <w:lang w:eastAsia="ko-KR"/>
              </w:rPr>
            </w:pPr>
            <w:r>
              <w:rPr>
                <w:rStyle w:val="SC13204878"/>
                <w:rFonts w:hint="eastAsia"/>
                <w:lang w:eastAsia="ko-KR"/>
              </w:rPr>
              <w:t>0010</w:t>
            </w:r>
          </w:p>
        </w:tc>
        <w:tc>
          <w:tcPr>
            <w:tcW w:w="4536" w:type="dxa"/>
            <w:tcBorders>
              <w:right w:val="single" w:sz="12" w:space="0" w:color="auto"/>
            </w:tcBorders>
            <w:vAlign w:val="center"/>
          </w:tcPr>
          <w:p w14:paraId="50097971" w14:textId="43E9868B" w:rsidR="00CC21EB" w:rsidRPr="0088760B" w:rsidRDefault="00CC21EB" w:rsidP="001036C1">
            <w:pPr>
              <w:autoSpaceDE w:val="0"/>
              <w:autoSpaceDN w:val="0"/>
              <w:adjustRightInd w:val="0"/>
              <w:jc w:val="both"/>
              <w:rPr>
                <w:rStyle w:val="SC13204878"/>
                <w:lang w:eastAsia="ko-KR"/>
              </w:rPr>
            </w:pPr>
            <w:r>
              <w:rPr>
                <w:rStyle w:val="SC13204878"/>
                <w:rFonts w:hint="eastAsia"/>
                <w:lang w:eastAsia="ko-KR"/>
              </w:rPr>
              <w:t>Trigger</w:t>
            </w:r>
          </w:p>
        </w:tc>
      </w:tr>
      <w:tr w:rsidR="00BF0D4F" w14:paraId="4C670238" w14:textId="77777777" w:rsidTr="00CC21EB">
        <w:trPr>
          <w:trHeight w:val="420"/>
        </w:trPr>
        <w:tc>
          <w:tcPr>
            <w:tcW w:w="126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1E57096" w14:textId="77777777" w:rsidR="00BF0D4F" w:rsidRPr="0088760B" w:rsidRDefault="00BF0D4F" w:rsidP="00CC21EB">
            <w:pPr>
              <w:autoSpaceDE w:val="0"/>
              <w:autoSpaceDN w:val="0"/>
              <w:adjustRightInd w:val="0"/>
              <w:jc w:val="center"/>
              <w:rPr>
                <w:rStyle w:val="SC13204878"/>
                <w:lang w:eastAsia="ko-KR"/>
              </w:rPr>
            </w:pPr>
            <w:r w:rsidRPr="0088760B">
              <w:rPr>
                <w:rStyle w:val="SC13204878"/>
                <w:lang w:eastAsia="ko-KR"/>
              </w:rPr>
              <w:t>01</w:t>
            </w:r>
          </w:p>
        </w:tc>
        <w:tc>
          <w:tcPr>
            <w:tcW w:w="1172" w:type="dxa"/>
            <w:tcBorders>
              <w:bottom w:val="single" w:sz="12" w:space="0" w:color="auto"/>
            </w:tcBorders>
            <w:vAlign w:val="center"/>
          </w:tcPr>
          <w:p w14:paraId="3A1D1378" w14:textId="77777777" w:rsidR="00BF0D4F" w:rsidRPr="0088760B" w:rsidRDefault="00BF0D4F" w:rsidP="00CC21EB">
            <w:pPr>
              <w:autoSpaceDE w:val="0"/>
              <w:autoSpaceDN w:val="0"/>
              <w:adjustRightInd w:val="0"/>
              <w:jc w:val="center"/>
              <w:rPr>
                <w:rStyle w:val="SC13204878"/>
                <w:lang w:eastAsia="ko-KR"/>
              </w:rPr>
            </w:pPr>
            <w:r w:rsidRPr="0088760B">
              <w:rPr>
                <w:rStyle w:val="SC13204878"/>
                <w:lang w:eastAsia="ko-KR"/>
              </w:rPr>
              <w:t>Control</w:t>
            </w:r>
          </w:p>
        </w:tc>
        <w:tc>
          <w:tcPr>
            <w:tcW w:w="1804" w:type="dxa"/>
            <w:tcBorders>
              <w:bottom w:val="single" w:sz="12" w:space="0" w:color="auto"/>
            </w:tcBorders>
            <w:vAlign w:val="center"/>
          </w:tcPr>
          <w:p w14:paraId="0880A86E" w14:textId="77777777" w:rsidR="00BF0D4F" w:rsidRPr="0088760B" w:rsidRDefault="00BF0D4F" w:rsidP="00CC21EB">
            <w:pPr>
              <w:autoSpaceDE w:val="0"/>
              <w:autoSpaceDN w:val="0"/>
              <w:adjustRightInd w:val="0"/>
              <w:jc w:val="center"/>
              <w:rPr>
                <w:rStyle w:val="SC13204878"/>
                <w:lang w:eastAsia="ko-KR"/>
              </w:rPr>
            </w:pPr>
            <w:r w:rsidRPr="0088760B">
              <w:rPr>
                <w:rStyle w:val="SC13204878"/>
                <w:lang w:eastAsia="ko-KR"/>
              </w:rPr>
              <w:t>0101</w:t>
            </w:r>
          </w:p>
        </w:tc>
        <w:tc>
          <w:tcPr>
            <w:tcW w:w="453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ACA4287" w14:textId="7F19A8EB" w:rsidR="00BF0D4F" w:rsidRPr="0088760B" w:rsidRDefault="00BF0D4F" w:rsidP="001036C1">
            <w:pPr>
              <w:autoSpaceDE w:val="0"/>
              <w:autoSpaceDN w:val="0"/>
              <w:adjustRightInd w:val="0"/>
              <w:jc w:val="both"/>
              <w:rPr>
                <w:rStyle w:val="SC13204878"/>
                <w:lang w:eastAsia="ko-KR"/>
              </w:rPr>
            </w:pPr>
            <w:del w:id="1" w:author="Jinyoung Chun" w:date="2021-08-25T10:50:00Z">
              <w:r w:rsidRPr="0088760B" w:rsidDel="00FB27D9">
                <w:rPr>
                  <w:rStyle w:val="SC13204878"/>
                  <w:lang w:eastAsia="ko-KR"/>
                </w:rPr>
                <w:delText>VHT/HE</w:delText>
              </w:r>
            </w:del>
            <w:ins w:id="2" w:author="Jinyoung Chun" w:date="2021-07-23T13:24:00Z">
              <w:r w:rsidRPr="0071085C">
                <w:rPr>
                  <w:rStyle w:val="SC13204878"/>
                  <w:color w:val="00B050"/>
                  <w:u w:val="single"/>
                  <w:lang w:eastAsia="ko-KR"/>
                </w:rPr>
                <w:t>(#4292)</w:t>
              </w:r>
            </w:ins>
            <w:r w:rsidRPr="0088760B">
              <w:rPr>
                <w:rStyle w:val="SC13204878"/>
                <w:lang w:eastAsia="ko-KR"/>
              </w:rPr>
              <w:t xml:space="preserve"> NDP Announcement</w:t>
            </w:r>
          </w:p>
        </w:tc>
      </w:tr>
    </w:tbl>
    <w:p w14:paraId="26CCFBA2" w14:textId="77777777" w:rsidR="00BF0D4F" w:rsidRDefault="00BF0D4F" w:rsidP="00BF0D4F">
      <w:pPr>
        <w:autoSpaceDE w:val="0"/>
        <w:autoSpaceDN w:val="0"/>
        <w:adjustRightInd w:val="0"/>
        <w:jc w:val="both"/>
        <w:rPr>
          <w:rStyle w:val="SC13204878"/>
        </w:rPr>
      </w:pPr>
    </w:p>
    <w:p w14:paraId="3875A63A" w14:textId="77777777" w:rsidR="00FC6415" w:rsidRPr="005E471F" w:rsidRDefault="00FC6415" w:rsidP="001A55E7">
      <w:pPr>
        <w:autoSpaceDE w:val="0"/>
        <w:autoSpaceDN w:val="0"/>
        <w:adjustRightInd w:val="0"/>
        <w:jc w:val="both"/>
        <w:rPr>
          <w:rStyle w:val="SC13204878"/>
          <w:lang w:eastAsia="ko-KR"/>
        </w:rPr>
      </w:pPr>
    </w:p>
    <w:p w14:paraId="301799C5" w14:textId="194108B7" w:rsidR="001B4703" w:rsidRPr="00C47533" w:rsidRDefault="00DC5A40" w:rsidP="001B4703">
      <w:pPr>
        <w:autoSpaceDE w:val="0"/>
        <w:autoSpaceDN w:val="0"/>
        <w:adjustRightInd w:val="0"/>
        <w:jc w:val="both"/>
        <w:rPr>
          <w:rStyle w:val="SC13204878"/>
          <w:i/>
          <w:color w:val="auto"/>
          <w:sz w:val="22"/>
          <w:szCs w:val="22"/>
        </w:rPr>
      </w:pPr>
      <w:r w:rsidRPr="007E2DB8">
        <w:rPr>
          <w:b/>
          <w:i/>
          <w:sz w:val="20"/>
          <w:highlight w:val="yellow"/>
          <w:lang w:eastAsia="zh-CN"/>
        </w:rPr>
        <w:t xml:space="preserve">Instructions to the editor, </w:t>
      </w:r>
      <w:r w:rsidR="004850A3" w:rsidRPr="007E2DB8">
        <w:rPr>
          <w:b/>
          <w:i/>
          <w:sz w:val="20"/>
          <w:highlight w:val="yellow"/>
          <w:lang w:eastAsia="zh-CN"/>
        </w:rPr>
        <w:t>please</w:t>
      </w:r>
      <w:r w:rsidR="004850A3">
        <w:rPr>
          <w:b/>
          <w:i/>
          <w:sz w:val="20"/>
          <w:highlight w:val="yellow"/>
          <w:lang w:eastAsia="zh-CN"/>
        </w:rPr>
        <w:t xml:space="preserve"> newly add the section 9.2.4.5</w:t>
      </w:r>
      <w:r w:rsidR="005E471F">
        <w:rPr>
          <w:b/>
          <w:i/>
          <w:sz w:val="20"/>
          <w:highlight w:val="yellow"/>
          <w:lang w:eastAsia="zh-CN"/>
        </w:rPr>
        <w:t>.4</w:t>
      </w:r>
      <w:r w:rsidR="004850A3">
        <w:rPr>
          <w:b/>
          <w:i/>
          <w:sz w:val="20"/>
          <w:highlight w:val="yellow"/>
          <w:lang w:eastAsia="zh-CN"/>
        </w:rPr>
        <w:t>(</w:t>
      </w:r>
      <w:proofErr w:type="spellStart"/>
      <w:r w:rsidR="005E471F">
        <w:rPr>
          <w:b/>
          <w:i/>
          <w:sz w:val="20"/>
          <w:highlight w:val="yellow"/>
          <w:lang w:eastAsia="zh-CN"/>
        </w:rPr>
        <w:t>Ack</w:t>
      </w:r>
      <w:proofErr w:type="spellEnd"/>
      <w:r w:rsidR="005E471F">
        <w:rPr>
          <w:b/>
          <w:i/>
          <w:sz w:val="20"/>
          <w:highlight w:val="yellow"/>
          <w:lang w:eastAsia="zh-CN"/>
        </w:rPr>
        <w:t xml:space="preserve"> Policy Indicator subfield</w:t>
      </w:r>
      <w:r w:rsidR="004850A3">
        <w:rPr>
          <w:b/>
          <w:i/>
          <w:sz w:val="20"/>
          <w:highlight w:val="yellow"/>
          <w:lang w:eastAsia="zh-CN"/>
        </w:rPr>
        <w:t xml:space="preserve">) </w:t>
      </w:r>
      <w:r w:rsidR="009C439B">
        <w:rPr>
          <w:b/>
          <w:i/>
          <w:sz w:val="20"/>
          <w:highlight w:val="yellow"/>
          <w:lang w:eastAsia="zh-CN"/>
        </w:rPr>
        <w:t xml:space="preserve">and 9.2.4.5.6 (Queue Size subfield) </w:t>
      </w:r>
      <w:r w:rsidR="007C1C6F">
        <w:rPr>
          <w:b/>
          <w:i/>
          <w:sz w:val="20"/>
          <w:highlight w:val="yellow"/>
          <w:lang w:eastAsia="zh-CN"/>
        </w:rPr>
        <w:t>in</w:t>
      </w:r>
      <w:r w:rsidRPr="007E2DB8">
        <w:rPr>
          <w:b/>
          <w:i/>
          <w:sz w:val="20"/>
          <w:highlight w:val="yellow"/>
          <w:lang w:eastAsia="zh-CN"/>
        </w:rPr>
        <w:t xml:space="preserve"> </w:t>
      </w:r>
      <w:r w:rsidR="005B4E04" w:rsidRPr="00DC5A40">
        <w:rPr>
          <w:b/>
          <w:i/>
          <w:sz w:val="20"/>
          <w:highlight w:val="yellow"/>
          <w:lang w:eastAsia="zh-CN"/>
        </w:rPr>
        <w:t>P81L58</w:t>
      </w:r>
      <w:r w:rsidR="001B4703" w:rsidRPr="00DC5A40">
        <w:rPr>
          <w:b/>
          <w:i/>
          <w:sz w:val="20"/>
          <w:highlight w:val="yellow"/>
          <w:lang w:eastAsia="zh-CN"/>
        </w:rPr>
        <w:t xml:space="preserve"> </w:t>
      </w:r>
      <w:r w:rsidR="005B4E04" w:rsidRPr="00DC5A40">
        <w:rPr>
          <w:b/>
          <w:i/>
          <w:sz w:val="20"/>
          <w:highlight w:val="yellow"/>
          <w:lang w:eastAsia="zh-CN"/>
        </w:rPr>
        <w:t xml:space="preserve">of </w:t>
      </w:r>
      <w:r>
        <w:rPr>
          <w:b/>
          <w:i/>
          <w:sz w:val="20"/>
          <w:highlight w:val="yellow"/>
          <w:lang w:eastAsia="zh-CN"/>
        </w:rPr>
        <w:t xml:space="preserve">P802.11be </w:t>
      </w:r>
      <w:r w:rsidR="005B4E04" w:rsidRPr="00DC5A40">
        <w:rPr>
          <w:b/>
          <w:i/>
          <w:sz w:val="20"/>
          <w:highlight w:val="yellow"/>
          <w:lang w:eastAsia="zh-CN"/>
        </w:rPr>
        <w:t>D1.</w:t>
      </w:r>
      <w:r w:rsidR="001B4703" w:rsidRPr="00DC5A40">
        <w:rPr>
          <w:b/>
          <w:i/>
          <w:sz w:val="20"/>
          <w:highlight w:val="yellow"/>
          <w:lang w:eastAsia="zh-CN"/>
        </w:rPr>
        <w:t>1</w:t>
      </w:r>
      <w:r w:rsidR="005E471F">
        <w:rPr>
          <w:b/>
          <w:i/>
          <w:sz w:val="20"/>
          <w:highlight w:val="yellow"/>
          <w:lang w:eastAsia="zh-CN"/>
        </w:rPr>
        <w:t xml:space="preserve"> by changing the section</w:t>
      </w:r>
      <w:r w:rsidR="009C439B">
        <w:rPr>
          <w:b/>
          <w:i/>
          <w:sz w:val="20"/>
          <w:highlight w:val="yellow"/>
          <w:lang w:eastAsia="zh-CN"/>
        </w:rPr>
        <w:t>s</w:t>
      </w:r>
      <w:r w:rsidR="005E471F">
        <w:rPr>
          <w:b/>
          <w:i/>
          <w:sz w:val="20"/>
          <w:highlight w:val="yellow"/>
          <w:lang w:eastAsia="zh-CN"/>
        </w:rPr>
        <w:t xml:space="preserve"> in P87L7 of P802.11ax D8.0 as follows</w:t>
      </w:r>
      <w:r w:rsidR="001B4703">
        <w:rPr>
          <w:i/>
          <w:szCs w:val="22"/>
          <w:highlight w:val="yellow"/>
        </w:rPr>
        <w:t>:</w:t>
      </w:r>
    </w:p>
    <w:p w14:paraId="0342ADF1" w14:textId="77777777" w:rsidR="001B4703" w:rsidRPr="001B4703" w:rsidRDefault="001B4703" w:rsidP="001A55E7">
      <w:pPr>
        <w:autoSpaceDE w:val="0"/>
        <w:autoSpaceDN w:val="0"/>
        <w:adjustRightInd w:val="0"/>
        <w:jc w:val="both"/>
        <w:rPr>
          <w:rStyle w:val="SC13204878"/>
          <w:lang w:eastAsia="ko-KR"/>
        </w:rPr>
      </w:pPr>
    </w:p>
    <w:p w14:paraId="3CFF9C0C" w14:textId="1BD6D578" w:rsidR="005B4E04" w:rsidRDefault="005B4E04" w:rsidP="005A1F94">
      <w:pPr>
        <w:autoSpaceDE w:val="0"/>
        <w:autoSpaceDN w:val="0"/>
        <w:adjustRightInd w:val="0"/>
        <w:jc w:val="both"/>
        <w:rPr>
          <w:rFonts w:ascii="Arial" w:eastAsia="맑은 고딕" w:hAnsi="Arial" w:cs="Arial"/>
          <w:b/>
          <w:bCs/>
          <w:spacing w:val="-5"/>
          <w:sz w:val="20"/>
          <w:lang w:val="en-US" w:eastAsia="ko-KR"/>
        </w:rPr>
      </w:pPr>
      <w:r>
        <w:rPr>
          <w:rFonts w:ascii="Arial" w:eastAsia="맑은 고딕" w:hAnsi="Arial" w:cs="Arial" w:hint="eastAsia"/>
          <w:b/>
          <w:bCs/>
          <w:spacing w:val="-5"/>
          <w:sz w:val="20"/>
          <w:lang w:val="en-US" w:eastAsia="ko-KR"/>
        </w:rPr>
        <w:t xml:space="preserve">9.2.4.5 </w:t>
      </w:r>
      <w:proofErr w:type="spellStart"/>
      <w:r>
        <w:rPr>
          <w:rFonts w:ascii="Arial" w:eastAsia="맑은 고딕" w:hAnsi="Arial" w:cs="Arial" w:hint="eastAsia"/>
          <w:b/>
          <w:bCs/>
          <w:spacing w:val="-5"/>
          <w:sz w:val="20"/>
          <w:lang w:val="en-US" w:eastAsia="ko-KR"/>
        </w:rPr>
        <w:t>QoS</w:t>
      </w:r>
      <w:proofErr w:type="spellEnd"/>
      <w:r>
        <w:rPr>
          <w:rFonts w:ascii="Arial" w:eastAsia="맑은 고딕" w:hAnsi="Arial" w:cs="Arial" w:hint="eastAsia"/>
          <w:b/>
          <w:bCs/>
          <w:spacing w:val="-5"/>
          <w:sz w:val="20"/>
          <w:lang w:val="en-US" w:eastAsia="ko-KR"/>
        </w:rPr>
        <w:t xml:space="preserve"> Control field</w:t>
      </w:r>
    </w:p>
    <w:p w14:paraId="3512586B" w14:textId="77777777" w:rsidR="005B4E04" w:rsidRDefault="005B4E04" w:rsidP="005A1F94">
      <w:pPr>
        <w:autoSpaceDE w:val="0"/>
        <w:autoSpaceDN w:val="0"/>
        <w:adjustRightInd w:val="0"/>
        <w:jc w:val="both"/>
        <w:rPr>
          <w:rFonts w:ascii="Arial" w:eastAsia="맑은 고딕" w:hAnsi="Arial" w:cs="Arial"/>
          <w:b/>
          <w:bCs/>
          <w:spacing w:val="-5"/>
          <w:sz w:val="20"/>
          <w:lang w:val="en-US" w:eastAsia="ko-KR"/>
        </w:rPr>
      </w:pPr>
    </w:p>
    <w:p w14:paraId="6323178D" w14:textId="52124A0B" w:rsidR="00707395" w:rsidRDefault="00707395" w:rsidP="005A1F94">
      <w:pPr>
        <w:autoSpaceDE w:val="0"/>
        <w:autoSpaceDN w:val="0"/>
        <w:adjustRightInd w:val="0"/>
        <w:jc w:val="both"/>
        <w:rPr>
          <w:rFonts w:ascii="Arial" w:eastAsia="맑은 고딕" w:hAnsi="Arial" w:cs="Arial"/>
          <w:b/>
          <w:bCs/>
          <w:spacing w:val="-5"/>
          <w:sz w:val="20"/>
          <w:lang w:val="en-US" w:eastAsia="ko-KR"/>
        </w:rPr>
      </w:pPr>
      <w:r>
        <w:rPr>
          <w:rFonts w:ascii="Arial" w:eastAsia="맑은 고딕" w:hAnsi="Arial" w:cs="Arial"/>
          <w:b/>
          <w:bCs/>
          <w:spacing w:val="-5"/>
          <w:sz w:val="20"/>
          <w:lang w:val="en-US" w:eastAsia="ko-KR"/>
        </w:rPr>
        <w:t xml:space="preserve">9.2.4.5.4 </w:t>
      </w:r>
      <w:proofErr w:type="spellStart"/>
      <w:r>
        <w:rPr>
          <w:rFonts w:ascii="Arial" w:eastAsia="맑은 고딕" w:hAnsi="Arial" w:cs="Arial"/>
          <w:b/>
          <w:bCs/>
          <w:spacing w:val="-5"/>
          <w:sz w:val="20"/>
          <w:lang w:val="en-US" w:eastAsia="ko-KR"/>
        </w:rPr>
        <w:t>Ack</w:t>
      </w:r>
      <w:proofErr w:type="spellEnd"/>
      <w:r>
        <w:rPr>
          <w:rFonts w:ascii="Arial" w:eastAsia="맑은 고딕" w:hAnsi="Arial" w:cs="Arial"/>
          <w:b/>
          <w:bCs/>
          <w:spacing w:val="-5"/>
          <w:sz w:val="20"/>
          <w:lang w:val="en-US" w:eastAsia="ko-KR"/>
        </w:rPr>
        <w:t xml:space="preserve"> Policy Indicator subfield</w:t>
      </w:r>
    </w:p>
    <w:p w14:paraId="22AF7265" w14:textId="77777777" w:rsidR="00707395" w:rsidRDefault="00707395" w:rsidP="005A1F94">
      <w:pPr>
        <w:autoSpaceDE w:val="0"/>
        <w:autoSpaceDN w:val="0"/>
        <w:adjustRightInd w:val="0"/>
        <w:jc w:val="both"/>
        <w:rPr>
          <w:rStyle w:val="SC13204878"/>
          <w:b/>
          <w:i/>
        </w:rPr>
      </w:pPr>
    </w:p>
    <w:p w14:paraId="62E84E4D" w14:textId="71D142E6" w:rsidR="005A1F94" w:rsidRPr="00B52EEA" w:rsidRDefault="00B52EEA" w:rsidP="005A1F94">
      <w:pPr>
        <w:autoSpaceDE w:val="0"/>
        <w:autoSpaceDN w:val="0"/>
        <w:adjustRightInd w:val="0"/>
        <w:jc w:val="both"/>
        <w:rPr>
          <w:rStyle w:val="SC13204878"/>
          <w:b/>
          <w:i/>
        </w:rPr>
      </w:pPr>
      <w:r>
        <w:rPr>
          <w:rStyle w:val="SC13204878"/>
          <w:b/>
          <w:i/>
        </w:rPr>
        <w:t>Change Ta</w:t>
      </w:r>
      <w:r w:rsidR="00526E6C" w:rsidRPr="00C47533">
        <w:rPr>
          <w:rStyle w:val="SC13204878"/>
          <w:b/>
          <w:i/>
        </w:rPr>
        <w:t>ble 9-1</w:t>
      </w:r>
      <w:r w:rsidR="00526E6C">
        <w:rPr>
          <w:rStyle w:val="SC13204878"/>
          <w:b/>
          <w:i/>
        </w:rPr>
        <w:t>3</w:t>
      </w:r>
      <w:r w:rsidR="00526E6C" w:rsidRPr="00C47533">
        <w:rPr>
          <w:rStyle w:val="SC13204878"/>
          <w:b/>
          <w:i/>
        </w:rPr>
        <w:t xml:space="preserve"> (</w:t>
      </w:r>
      <w:proofErr w:type="spellStart"/>
      <w:r w:rsidR="00526E6C">
        <w:rPr>
          <w:rStyle w:val="SC13204878"/>
          <w:b/>
          <w:i/>
        </w:rPr>
        <w:t>Ack</w:t>
      </w:r>
      <w:proofErr w:type="spellEnd"/>
      <w:r w:rsidR="00526E6C">
        <w:rPr>
          <w:rStyle w:val="SC13204878"/>
          <w:b/>
          <w:i/>
        </w:rPr>
        <w:t xml:space="preserve"> policy</w:t>
      </w:r>
      <w:r w:rsidR="00526E6C" w:rsidRPr="00C47533">
        <w:rPr>
          <w:rStyle w:val="SC13204878"/>
          <w:b/>
          <w:i/>
        </w:rPr>
        <w:t>)</w:t>
      </w:r>
      <w:r w:rsidR="00526E6C">
        <w:rPr>
          <w:rStyle w:val="SC13204878"/>
          <w:b/>
          <w:i/>
        </w:rPr>
        <w:t xml:space="preserve"> as follows</w:t>
      </w:r>
      <w:r>
        <w:rPr>
          <w:rStyle w:val="SC13204878"/>
          <w:b/>
          <w:i/>
        </w:rPr>
        <w:t xml:space="preserve"> (only relevant rows shown)</w:t>
      </w:r>
      <w:r w:rsidR="00526E6C" w:rsidRPr="00C47533">
        <w:rPr>
          <w:rStyle w:val="SC13204878"/>
          <w:b/>
          <w:i/>
        </w:rPr>
        <w:t>:</w:t>
      </w:r>
    </w:p>
    <w:p w14:paraId="0510D53D" w14:textId="632CB1EA" w:rsidR="005A1F94" w:rsidRPr="00B46344" w:rsidRDefault="005A1F94" w:rsidP="005A1F94">
      <w:pPr>
        <w:autoSpaceDE w:val="0"/>
        <w:autoSpaceDN w:val="0"/>
        <w:adjustRightInd w:val="0"/>
        <w:spacing w:before="240" w:after="240"/>
        <w:jc w:val="center"/>
        <w:rPr>
          <w:rStyle w:val="SC13204878"/>
          <w:b/>
          <w:lang w:eastAsia="ko-KR"/>
        </w:rPr>
      </w:pPr>
      <w:r w:rsidRPr="00B46344">
        <w:rPr>
          <w:rStyle w:val="SC13204878"/>
          <w:rFonts w:hint="eastAsia"/>
          <w:b/>
          <w:lang w:eastAsia="ko-KR"/>
        </w:rPr>
        <w:t>Table 9-1</w:t>
      </w:r>
      <w:r>
        <w:rPr>
          <w:rStyle w:val="SC13204878"/>
          <w:b/>
          <w:lang w:eastAsia="ko-KR"/>
        </w:rPr>
        <w:t xml:space="preserve">3 – </w:t>
      </w:r>
      <w:proofErr w:type="spellStart"/>
      <w:r>
        <w:rPr>
          <w:rStyle w:val="SC13204878"/>
          <w:b/>
          <w:lang w:eastAsia="ko-KR"/>
        </w:rPr>
        <w:t>Ack</w:t>
      </w:r>
      <w:proofErr w:type="spellEnd"/>
      <w:r>
        <w:rPr>
          <w:rStyle w:val="SC13204878"/>
          <w:b/>
          <w:lang w:eastAsia="ko-KR"/>
        </w:rPr>
        <w:t xml:space="preserve"> policy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813"/>
        <w:gridCol w:w="747"/>
        <w:gridCol w:w="2472"/>
        <w:gridCol w:w="4189"/>
      </w:tblGrid>
      <w:tr w:rsidR="00E9440A" w14:paraId="1EBD970E" w14:textId="77777777" w:rsidTr="00C42C0E">
        <w:trPr>
          <w:trHeight w:val="631"/>
        </w:trPr>
        <w:tc>
          <w:tcPr>
            <w:tcW w:w="1129" w:type="dxa"/>
            <w:vMerge w:val="restart"/>
            <w:vAlign w:val="center"/>
          </w:tcPr>
          <w:p w14:paraId="1C65BC08" w14:textId="6879B3A6" w:rsidR="00526E6C" w:rsidRPr="00526E6C" w:rsidRDefault="00526E6C" w:rsidP="00526E6C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rStyle w:val="SC13204878"/>
                <w:b/>
                <w:lang w:eastAsia="ko-KR"/>
              </w:rPr>
            </w:pPr>
            <w:proofErr w:type="spellStart"/>
            <w:r w:rsidRPr="00526E6C">
              <w:rPr>
                <w:rStyle w:val="SC13204878"/>
                <w:rFonts w:hint="eastAsia"/>
                <w:b/>
                <w:lang w:eastAsia="ko-KR"/>
              </w:rPr>
              <w:t>Ack</w:t>
            </w:r>
            <w:proofErr w:type="spellEnd"/>
            <w:r w:rsidRPr="00526E6C">
              <w:rPr>
                <w:rStyle w:val="SC13204878"/>
                <w:rFonts w:hint="eastAsia"/>
                <w:b/>
                <w:lang w:eastAsia="ko-KR"/>
              </w:rPr>
              <w:t xml:space="preserve"> policy</w:t>
            </w:r>
          </w:p>
        </w:tc>
        <w:tc>
          <w:tcPr>
            <w:tcW w:w="1560" w:type="dxa"/>
            <w:gridSpan w:val="2"/>
            <w:vAlign w:val="center"/>
          </w:tcPr>
          <w:p w14:paraId="2ECFBF0C" w14:textId="58960829" w:rsidR="00526E6C" w:rsidRPr="00526E6C" w:rsidRDefault="00C42C0E" w:rsidP="00C42C0E">
            <w:pPr>
              <w:jc w:val="center"/>
              <w:rPr>
                <w:rStyle w:val="SC13204878"/>
                <w:b/>
                <w:color w:val="auto"/>
                <w:sz w:val="24"/>
                <w:lang w:val="en-US"/>
              </w:rPr>
            </w:pPr>
            <w:r>
              <w:rPr>
                <w:rStyle w:val="fontstyle01"/>
                <w:b/>
              </w:rPr>
              <w:t xml:space="preserve">Bits in </w:t>
            </w:r>
            <w:proofErr w:type="spellStart"/>
            <w:r>
              <w:rPr>
                <w:rStyle w:val="fontstyle01"/>
                <w:b/>
              </w:rPr>
              <w:t>QoS</w:t>
            </w:r>
            <w:proofErr w:type="spellEnd"/>
            <w:r>
              <w:rPr>
                <w:rStyle w:val="fontstyle01"/>
                <w:b/>
              </w:rPr>
              <w:t xml:space="preserve"> Control field</w:t>
            </w:r>
          </w:p>
        </w:tc>
        <w:tc>
          <w:tcPr>
            <w:tcW w:w="2472" w:type="dxa"/>
            <w:vMerge w:val="restart"/>
            <w:vAlign w:val="center"/>
          </w:tcPr>
          <w:p w14:paraId="72E0EC6C" w14:textId="2EFAC9D0" w:rsidR="00526E6C" w:rsidRPr="00526E6C" w:rsidRDefault="00526E6C" w:rsidP="00526E6C">
            <w:pPr>
              <w:jc w:val="center"/>
              <w:rPr>
                <w:rStyle w:val="SC13204878"/>
                <w:b/>
                <w:color w:val="auto"/>
                <w:sz w:val="24"/>
                <w:lang w:val="en-US"/>
              </w:rPr>
            </w:pPr>
            <w:r w:rsidRPr="00526E6C">
              <w:rPr>
                <w:rStyle w:val="fontstyle01"/>
                <w:b/>
              </w:rPr>
              <w:t>Other conditions</w:t>
            </w:r>
          </w:p>
        </w:tc>
        <w:tc>
          <w:tcPr>
            <w:tcW w:w="4189" w:type="dxa"/>
            <w:vMerge w:val="restart"/>
            <w:vAlign w:val="center"/>
          </w:tcPr>
          <w:p w14:paraId="39DAECDC" w14:textId="7F8A7928" w:rsidR="00526E6C" w:rsidRPr="00526E6C" w:rsidRDefault="00526E6C" w:rsidP="00526E6C">
            <w:pPr>
              <w:jc w:val="center"/>
              <w:rPr>
                <w:rStyle w:val="SC13204878"/>
                <w:b/>
                <w:lang w:eastAsia="ko-KR"/>
              </w:rPr>
            </w:pPr>
            <w:r w:rsidRPr="00526E6C">
              <w:rPr>
                <w:rStyle w:val="fontstyle01"/>
                <w:b/>
              </w:rPr>
              <w:t>Meaning</w:t>
            </w:r>
          </w:p>
        </w:tc>
      </w:tr>
      <w:tr w:rsidR="00E9440A" w14:paraId="75247C76" w14:textId="77777777" w:rsidTr="00C42C0E">
        <w:trPr>
          <w:trHeight w:val="485"/>
        </w:trPr>
        <w:tc>
          <w:tcPr>
            <w:tcW w:w="1129" w:type="dxa"/>
            <w:vMerge/>
          </w:tcPr>
          <w:p w14:paraId="59BA04D6" w14:textId="77777777" w:rsidR="00526E6C" w:rsidRDefault="00526E6C" w:rsidP="00526E6C">
            <w:pPr>
              <w:autoSpaceDE w:val="0"/>
              <w:autoSpaceDN w:val="0"/>
              <w:adjustRightInd w:val="0"/>
              <w:jc w:val="both"/>
              <w:rPr>
                <w:rStyle w:val="SC13204878"/>
                <w:lang w:eastAsia="ko-KR"/>
              </w:rPr>
            </w:pPr>
          </w:p>
        </w:tc>
        <w:tc>
          <w:tcPr>
            <w:tcW w:w="813" w:type="dxa"/>
            <w:vAlign w:val="center"/>
          </w:tcPr>
          <w:p w14:paraId="50587250" w14:textId="3AA13130" w:rsidR="00526E6C" w:rsidRPr="00526E6C" w:rsidRDefault="00526E6C" w:rsidP="00526E6C">
            <w:pPr>
              <w:jc w:val="center"/>
              <w:rPr>
                <w:rStyle w:val="fontstyle01"/>
                <w:b/>
                <w:lang w:eastAsia="ko-KR"/>
              </w:rPr>
            </w:pPr>
            <w:r w:rsidRPr="00526E6C">
              <w:rPr>
                <w:rStyle w:val="fontstyle01"/>
                <w:rFonts w:hint="eastAsia"/>
                <w:b/>
                <w:lang w:eastAsia="ko-KR"/>
              </w:rPr>
              <w:t>Bit 0</w:t>
            </w:r>
          </w:p>
        </w:tc>
        <w:tc>
          <w:tcPr>
            <w:tcW w:w="747" w:type="dxa"/>
            <w:vAlign w:val="center"/>
          </w:tcPr>
          <w:p w14:paraId="6C264878" w14:textId="40D39C53" w:rsidR="00526E6C" w:rsidRPr="00526E6C" w:rsidRDefault="00526E6C" w:rsidP="00526E6C">
            <w:pPr>
              <w:autoSpaceDE w:val="0"/>
              <w:autoSpaceDN w:val="0"/>
              <w:adjustRightInd w:val="0"/>
              <w:jc w:val="center"/>
              <w:rPr>
                <w:rStyle w:val="SC13204878"/>
                <w:b/>
                <w:lang w:eastAsia="ko-KR"/>
              </w:rPr>
            </w:pPr>
            <w:r>
              <w:rPr>
                <w:rStyle w:val="SC13204878"/>
                <w:rFonts w:hint="eastAsia"/>
                <w:b/>
                <w:lang w:eastAsia="ko-KR"/>
              </w:rPr>
              <w:t>Bit 1</w:t>
            </w:r>
          </w:p>
        </w:tc>
        <w:tc>
          <w:tcPr>
            <w:tcW w:w="2472" w:type="dxa"/>
            <w:vMerge/>
          </w:tcPr>
          <w:p w14:paraId="13B70288" w14:textId="77777777" w:rsidR="00526E6C" w:rsidRDefault="00526E6C" w:rsidP="00526E6C">
            <w:pPr>
              <w:autoSpaceDE w:val="0"/>
              <w:autoSpaceDN w:val="0"/>
              <w:adjustRightInd w:val="0"/>
              <w:jc w:val="both"/>
              <w:rPr>
                <w:rStyle w:val="SC13204878"/>
                <w:lang w:eastAsia="ko-KR"/>
              </w:rPr>
            </w:pPr>
          </w:p>
        </w:tc>
        <w:tc>
          <w:tcPr>
            <w:tcW w:w="4189" w:type="dxa"/>
            <w:vMerge/>
          </w:tcPr>
          <w:p w14:paraId="6EE8D446" w14:textId="77777777" w:rsidR="00526E6C" w:rsidRDefault="00526E6C" w:rsidP="00526E6C">
            <w:pPr>
              <w:autoSpaceDE w:val="0"/>
              <w:autoSpaceDN w:val="0"/>
              <w:adjustRightInd w:val="0"/>
              <w:jc w:val="both"/>
              <w:rPr>
                <w:rStyle w:val="SC13204878"/>
                <w:lang w:eastAsia="ko-KR"/>
              </w:rPr>
            </w:pPr>
          </w:p>
        </w:tc>
      </w:tr>
      <w:tr w:rsidR="00E9440A" w:rsidRPr="00BB56FE" w14:paraId="0489FC19" w14:textId="77777777" w:rsidTr="00C42C0E">
        <w:trPr>
          <w:trHeight w:val="2974"/>
        </w:trPr>
        <w:tc>
          <w:tcPr>
            <w:tcW w:w="1129" w:type="dxa"/>
          </w:tcPr>
          <w:p w14:paraId="4D41565A" w14:textId="61D2D03A" w:rsidR="00526E6C" w:rsidRPr="00BB56FE" w:rsidRDefault="00526E6C" w:rsidP="00BB56FE">
            <w:pPr>
              <w:spacing w:before="120"/>
              <w:jc w:val="both"/>
              <w:rPr>
                <w:rStyle w:val="SC13204878"/>
                <w:lang w:eastAsia="ko-KR"/>
              </w:rPr>
            </w:pPr>
            <w:r w:rsidRPr="00BB56FE">
              <w:rPr>
                <w:rStyle w:val="fontstyle01"/>
                <w:rFonts w:ascii="Times New Roman" w:hAnsi="Times New Roman"/>
              </w:rPr>
              <w:lastRenderedPageBreak/>
              <w:t xml:space="preserve">No Explicit </w:t>
            </w:r>
            <w:proofErr w:type="spellStart"/>
            <w:r w:rsidRPr="00BB56FE">
              <w:rPr>
                <w:rStyle w:val="fontstyle01"/>
                <w:rFonts w:ascii="Times New Roman" w:hAnsi="Times New Roman"/>
              </w:rPr>
              <w:t>Acknowledg</w:t>
            </w:r>
            <w:proofErr w:type="spellEnd"/>
            <w:r w:rsidRPr="00BB56FE">
              <w:rPr>
                <w:rStyle w:val="fontstyle01"/>
                <w:rFonts w:ascii="Times New Roman" w:hAnsi="Times New Roman"/>
              </w:rPr>
              <w:t xml:space="preserve"> </w:t>
            </w:r>
            <w:proofErr w:type="spellStart"/>
            <w:r w:rsidRPr="00BB56FE">
              <w:rPr>
                <w:rStyle w:val="fontstyle01"/>
                <w:rFonts w:ascii="Times New Roman" w:hAnsi="Times New Roman"/>
              </w:rPr>
              <w:t>ment</w:t>
            </w:r>
            <w:proofErr w:type="spellEnd"/>
          </w:p>
        </w:tc>
        <w:tc>
          <w:tcPr>
            <w:tcW w:w="813" w:type="dxa"/>
          </w:tcPr>
          <w:p w14:paraId="5E9AA82A" w14:textId="58EB6473" w:rsidR="00526E6C" w:rsidRPr="00BB56FE" w:rsidRDefault="00B52EEA" w:rsidP="00BB56FE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Style w:val="SC13204878"/>
                <w:lang w:eastAsia="ko-KR"/>
              </w:rPr>
            </w:pPr>
            <w:r>
              <w:rPr>
                <w:rStyle w:val="SC13204878"/>
                <w:rFonts w:hint="eastAsia"/>
                <w:lang w:eastAsia="ko-KR"/>
              </w:rPr>
              <w:t>0</w:t>
            </w:r>
          </w:p>
        </w:tc>
        <w:tc>
          <w:tcPr>
            <w:tcW w:w="747" w:type="dxa"/>
          </w:tcPr>
          <w:p w14:paraId="6E323B8E" w14:textId="59797D06" w:rsidR="00526E6C" w:rsidRPr="00BB56FE" w:rsidRDefault="00B52EEA" w:rsidP="00BB56FE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Style w:val="SC13204878"/>
                <w:lang w:eastAsia="ko-KR"/>
              </w:rPr>
            </w:pPr>
            <w:r>
              <w:rPr>
                <w:rStyle w:val="SC13204878"/>
                <w:rFonts w:hint="eastAsia"/>
                <w:lang w:eastAsia="ko-KR"/>
              </w:rPr>
              <w:t>1</w:t>
            </w:r>
          </w:p>
        </w:tc>
        <w:tc>
          <w:tcPr>
            <w:tcW w:w="2472" w:type="dxa"/>
          </w:tcPr>
          <w:p w14:paraId="1823B0CC" w14:textId="21CB6C6A" w:rsidR="00526E6C" w:rsidRPr="00BB56FE" w:rsidRDefault="00526E6C" w:rsidP="00BB56FE">
            <w:pPr>
              <w:spacing w:before="120"/>
              <w:jc w:val="both"/>
              <w:rPr>
                <w:rStyle w:val="SC13204878"/>
                <w:lang w:val="en-US" w:eastAsia="ko-KR"/>
              </w:rPr>
            </w:pPr>
            <w:proofErr w:type="spellStart"/>
            <w:r w:rsidRPr="00BB56FE">
              <w:rPr>
                <w:rStyle w:val="fontstyle01"/>
                <w:rFonts w:ascii="Times New Roman" w:hAnsi="Times New Roman"/>
              </w:rPr>
              <w:t>Bit</w:t>
            </w:r>
            <w:proofErr w:type="spellEnd"/>
            <w:r w:rsidRPr="00BB56FE">
              <w:rPr>
                <w:rStyle w:val="fontstyle01"/>
                <w:rFonts w:ascii="Times New Roman" w:hAnsi="Times New Roman"/>
              </w:rPr>
              <w:t xml:space="preserve"> 6 of the Frame Control field (see 9.2.4.1.3 (Type and Subtype subfields)) is equal to 1</w:t>
            </w:r>
            <w:r w:rsidR="00C42C0E">
              <w:rPr>
                <w:rStyle w:val="fontstyle01"/>
                <w:rFonts w:ascii="Times New Roman" w:hAnsi="Times New Roman"/>
              </w:rPr>
              <w:t xml:space="preserve"> </w:t>
            </w:r>
            <w:r w:rsidRPr="00151149">
              <w:rPr>
                <w:rStyle w:val="fontstyle01"/>
                <w:rFonts w:ascii="Times New Roman" w:hAnsi="Times New Roman"/>
              </w:rPr>
              <w:t>and the frame is not carried in an HE MU PPDU, HE SU PPDU, or HE ER SU PPDU that contains a frame that solicits a response in an  HE TB PPDU</w:t>
            </w:r>
            <w:ins w:id="3" w:author="Jinyoung Chun" w:date="2021-07-23T14:55:00Z">
              <w:r w:rsidR="00AC06EF" w:rsidRPr="00151149">
                <w:rPr>
                  <w:rStyle w:val="fontstyle01"/>
                  <w:rFonts w:ascii="Times New Roman" w:hAnsi="Times New Roman"/>
                </w:rPr>
                <w:t xml:space="preserve"> </w:t>
              </w:r>
              <w:r w:rsidR="00AC06EF" w:rsidRPr="00AC06EF">
                <w:rPr>
                  <w:rStyle w:val="fontstyle01"/>
                  <w:rFonts w:ascii="Times New Roman" w:hAnsi="Times New Roman"/>
                  <w:u w:val="single"/>
                </w:rPr>
                <w:t>and the frame is not carrie</w:t>
              </w:r>
              <w:r w:rsidR="00151149">
                <w:rPr>
                  <w:rStyle w:val="fontstyle01"/>
                  <w:rFonts w:ascii="Times New Roman" w:hAnsi="Times New Roman"/>
                  <w:u w:val="single"/>
                </w:rPr>
                <w:t>d</w:t>
              </w:r>
              <w:r w:rsidR="00AC06EF" w:rsidRPr="00AC06EF">
                <w:rPr>
                  <w:rStyle w:val="fontstyle01"/>
                  <w:rFonts w:ascii="Times New Roman" w:hAnsi="Times New Roman"/>
                  <w:u w:val="single"/>
                </w:rPr>
                <w:t xml:space="preserve"> in an EHT MU PPDU that </w:t>
              </w:r>
            </w:ins>
            <w:ins w:id="4" w:author="Jinyoung Chun" w:date="2021-07-28T09:20:00Z">
              <w:r w:rsidR="00151149">
                <w:rPr>
                  <w:rStyle w:val="fontstyle01"/>
                  <w:rFonts w:ascii="Times New Roman" w:hAnsi="Times New Roman"/>
                  <w:u w:val="single"/>
                </w:rPr>
                <w:t xml:space="preserve">contains </w:t>
              </w:r>
            </w:ins>
            <w:ins w:id="5" w:author="Jinyoung Chun" w:date="2021-07-23T14:55:00Z">
              <w:r w:rsidR="00AC06EF" w:rsidRPr="00AC06EF">
                <w:rPr>
                  <w:rStyle w:val="fontstyle01"/>
                  <w:rFonts w:ascii="Times New Roman" w:hAnsi="Times New Roman"/>
                  <w:u w:val="single"/>
                </w:rPr>
                <w:t>a frame that solicits a response in an EHT TB PPDU</w:t>
              </w:r>
            </w:ins>
            <w:ins w:id="6" w:author="Jinyoung Chun" w:date="2021-07-23T15:26:00Z">
              <w:r w:rsidR="00B44B0D" w:rsidRPr="0071085C">
                <w:rPr>
                  <w:rStyle w:val="fontstyle01"/>
                  <w:rFonts w:ascii="Times New Roman" w:hAnsi="Times New Roman"/>
                  <w:color w:val="00B050"/>
                  <w:u w:val="single"/>
                </w:rPr>
                <w:t>(#7828)</w:t>
              </w:r>
            </w:ins>
          </w:p>
        </w:tc>
        <w:tc>
          <w:tcPr>
            <w:tcW w:w="4189" w:type="dxa"/>
          </w:tcPr>
          <w:p w14:paraId="650EF9ED" w14:textId="77777777" w:rsidR="00C42C0E" w:rsidRDefault="00526E6C" w:rsidP="00BB56FE">
            <w:pPr>
              <w:spacing w:before="120"/>
              <w:jc w:val="both"/>
              <w:rPr>
                <w:rStyle w:val="fontstyle01"/>
                <w:rFonts w:ascii="Times New Roman" w:hAnsi="Times New Roman"/>
              </w:rPr>
            </w:pPr>
            <w:r w:rsidRPr="00BB56FE">
              <w:rPr>
                <w:rStyle w:val="fontstyle01"/>
                <w:rFonts w:ascii="Times New Roman" w:hAnsi="Times New Roman"/>
              </w:rPr>
              <w:t xml:space="preserve">There might be a response frame to the frame that is received, but it is neither the </w:t>
            </w:r>
            <w:proofErr w:type="spellStart"/>
            <w:r w:rsidRPr="00BB56FE">
              <w:rPr>
                <w:rStyle w:val="fontstyle01"/>
                <w:rFonts w:ascii="Times New Roman" w:hAnsi="Times New Roman"/>
              </w:rPr>
              <w:t>Ack</w:t>
            </w:r>
            <w:proofErr w:type="spellEnd"/>
            <w:r w:rsidRPr="00BB56FE">
              <w:rPr>
                <w:rStyle w:val="fontstyle01"/>
                <w:rFonts w:ascii="Times New Roman" w:hAnsi="Times New Roman"/>
              </w:rPr>
              <w:t xml:space="preserve"> frame nor any Data frame of subtype +CF-Ack. </w:t>
            </w:r>
          </w:p>
          <w:p w14:paraId="5BC75D93" w14:textId="77777777" w:rsidR="00C42C0E" w:rsidRDefault="00526E6C" w:rsidP="00BB56FE">
            <w:pPr>
              <w:spacing w:before="120"/>
              <w:jc w:val="both"/>
              <w:rPr>
                <w:rStyle w:val="fontstyle01"/>
                <w:rFonts w:ascii="Times New Roman" w:hAnsi="Times New Roman"/>
              </w:rPr>
            </w:pPr>
            <w:r w:rsidRPr="00BB56FE">
              <w:rPr>
                <w:rStyle w:val="fontstyle01"/>
                <w:rFonts w:ascii="Times New Roman" w:hAnsi="Times New Roman"/>
              </w:rPr>
              <w:t xml:space="preserve">This </w:t>
            </w:r>
            <w:proofErr w:type="spellStart"/>
            <w:r w:rsidRPr="00BB56FE">
              <w:rPr>
                <w:rStyle w:val="fontstyle01"/>
                <w:rFonts w:ascii="Times New Roman" w:hAnsi="Times New Roman"/>
              </w:rPr>
              <w:t>ack</w:t>
            </w:r>
            <w:proofErr w:type="spellEnd"/>
            <w:r w:rsidRPr="00BB56FE">
              <w:rPr>
                <w:rStyle w:val="fontstyle01"/>
                <w:rFonts w:ascii="Times New Roman" w:hAnsi="Times New Roman"/>
              </w:rPr>
              <w:t xml:space="preserve"> policy is used for </w:t>
            </w:r>
            <w:proofErr w:type="spellStart"/>
            <w:r w:rsidRPr="00BB56FE">
              <w:rPr>
                <w:rStyle w:val="fontstyle01"/>
                <w:rFonts w:ascii="Times New Roman" w:hAnsi="Times New Roman"/>
              </w:rPr>
              <w:t>QoS</w:t>
            </w:r>
            <w:proofErr w:type="spellEnd"/>
            <w:r w:rsidRPr="00BB56FE">
              <w:rPr>
                <w:rStyle w:val="fontstyle01"/>
                <w:rFonts w:ascii="Times New Roman" w:hAnsi="Times New Roman"/>
              </w:rPr>
              <w:t xml:space="preserve"> CF-Poll and </w:t>
            </w:r>
            <w:proofErr w:type="spellStart"/>
            <w:r w:rsidRPr="00BB56FE">
              <w:rPr>
                <w:rStyle w:val="fontstyle01"/>
                <w:rFonts w:ascii="Times New Roman" w:hAnsi="Times New Roman"/>
              </w:rPr>
              <w:t>QoS</w:t>
            </w:r>
            <w:proofErr w:type="spellEnd"/>
            <w:r w:rsidRPr="00BB56FE">
              <w:rPr>
                <w:rStyle w:val="fontstyle01"/>
                <w:rFonts w:ascii="Times New Roman" w:hAnsi="Times New Roman"/>
              </w:rPr>
              <w:t xml:space="preserve"> CF </w:t>
            </w:r>
            <w:proofErr w:type="spellStart"/>
            <w:r w:rsidRPr="00BB56FE">
              <w:rPr>
                <w:rStyle w:val="fontstyle01"/>
                <w:rFonts w:ascii="Times New Roman" w:hAnsi="Times New Roman"/>
              </w:rPr>
              <w:t>Ack</w:t>
            </w:r>
            <w:proofErr w:type="spellEnd"/>
            <w:r w:rsidRPr="00BB56FE">
              <w:rPr>
                <w:rStyle w:val="fontstyle01"/>
                <w:rFonts w:ascii="Times New Roman" w:hAnsi="Times New Roman"/>
              </w:rPr>
              <w:t xml:space="preserve"> +CF-Poll Data frames. </w:t>
            </w:r>
          </w:p>
          <w:p w14:paraId="2C423F7A" w14:textId="0A5DC645" w:rsidR="00526E6C" w:rsidRPr="00BB56FE" w:rsidRDefault="00526E6C" w:rsidP="0092358E">
            <w:pPr>
              <w:spacing w:before="120" w:after="240"/>
              <w:jc w:val="both"/>
              <w:rPr>
                <w:rStyle w:val="SC13204878"/>
                <w:lang w:val="en-US" w:eastAsia="ko-KR"/>
              </w:rPr>
            </w:pPr>
            <w:r w:rsidRPr="00BB56FE">
              <w:rPr>
                <w:rStyle w:val="fontstyle01"/>
                <w:rFonts w:ascii="Times New Roman" w:hAnsi="Times New Roman"/>
              </w:rPr>
              <w:t xml:space="preserve">NOTE—Bit 6 of the Frame Control field (see 9.2.4.1.3 (Type and Subtype subfields)) indicates the absence of a Frame Body field in a </w:t>
            </w:r>
            <w:proofErr w:type="spellStart"/>
            <w:r w:rsidRPr="00BB56FE">
              <w:rPr>
                <w:rStyle w:val="fontstyle01"/>
                <w:rFonts w:ascii="Times New Roman" w:hAnsi="Times New Roman"/>
              </w:rPr>
              <w:t>QoS</w:t>
            </w:r>
            <w:proofErr w:type="spellEnd"/>
            <w:r w:rsidRPr="00BB56FE">
              <w:rPr>
                <w:rStyle w:val="fontstyle01"/>
                <w:rFonts w:ascii="Times New Roman" w:hAnsi="Times New Roman"/>
              </w:rPr>
              <w:t xml:space="preserve"> Data frame. When equal to 1, the </w:t>
            </w:r>
            <w:proofErr w:type="spellStart"/>
            <w:r w:rsidRPr="00BB56FE">
              <w:rPr>
                <w:rStyle w:val="fontstyle01"/>
                <w:rFonts w:ascii="Times New Roman" w:hAnsi="Times New Roman"/>
              </w:rPr>
              <w:t>QoS</w:t>
            </w:r>
            <w:proofErr w:type="spellEnd"/>
            <w:r w:rsidRPr="00BB56FE">
              <w:rPr>
                <w:rStyle w:val="fontstyle01"/>
                <w:rFonts w:ascii="Times New Roman" w:hAnsi="Times New Roman"/>
              </w:rPr>
              <w:t xml:space="preserve"> Data frame contains no Frame Body field, and any response is generated in response to a </w:t>
            </w:r>
            <w:proofErr w:type="spellStart"/>
            <w:r w:rsidRPr="00BB56FE">
              <w:rPr>
                <w:rStyle w:val="fontstyle01"/>
                <w:rFonts w:ascii="Times New Roman" w:hAnsi="Times New Roman"/>
              </w:rPr>
              <w:t>QoS</w:t>
            </w:r>
            <w:proofErr w:type="spellEnd"/>
            <w:r w:rsidRPr="00BB56FE">
              <w:rPr>
                <w:rStyle w:val="fontstyle01"/>
                <w:rFonts w:ascii="Times New Roman" w:hAnsi="Times New Roman"/>
              </w:rPr>
              <w:t xml:space="preserve"> CF-Poll or </w:t>
            </w:r>
            <w:proofErr w:type="spellStart"/>
            <w:r w:rsidRPr="00BB56FE">
              <w:rPr>
                <w:rStyle w:val="fontstyle01"/>
                <w:rFonts w:ascii="Times New Roman" w:hAnsi="Times New Roman"/>
              </w:rPr>
              <w:t>QoS</w:t>
            </w:r>
            <w:proofErr w:type="spellEnd"/>
            <w:r w:rsidRPr="00BB56FE">
              <w:rPr>
                <w:rStyle w:val="fontstyle01"/>
                <w:rFonts w:ascii="Times New Roman" w:hAnsi="Times New Roman"/>
              </w:rPr>
              <w:t xml:space="preserve"> CF-</w:t>
            </w:r>
            <w:proofErr w:type="spellStart"/>
            <w:r w:rsidRPr="00BB56FE">
              <w:rPr>
                <w:rStyle w:val="fontstyle01"/>
                <w:rFonts w:ascii="Times New Roman" w:hAnsi="Times New Roman"/>
              </w:rPr>
              <w:t>Ack</w:t>
            </w:r>
            <w:proofErr w:type="spellEnd"/>
            <w:r w:rsidRPr="00BB56FE">
              <w:rPr>
                <w:rStyle w:val="fontstyle01"/>
                <w:rFonts w:ascii="Times New Roman" w:hAnsi="Times New Roman"/>
              </w:rPr>
              <w:t xml:space="preserve"> +CF-Poll frame, but does not signify an acknowledgment of data.</w:t>
            </w:r>
          </w:p>
        </w:tc>
      </w:tr>
      <w:tr w:rsidR="00E9440A" w:rsidRPr="00BB56FE" w14:paraId="6EFD068F" w14:textId="77777777" w:rsidTr="00AC06EF">
        <w:trPr>
          <w:trHeight w:val="3540"/>
        </w:trPr>
        <w:tc>
          <w:tcPr>
            <w:tcW w:w="1129" w:type="dxa"/>
          </w:tcPr>
          <w:p w14:paraId="3C98F737" w14:textId="6CFB8ECF" w:rsidR="00526E6C" w:rsidRPr="00BB56FE" w:rsidRDefault="00526E6C" w:rsidP="00BB56FE">
            <w:pPr>
              <w:spacing w:before="120"/>
              <w:jc w:val="both"/>
              <w:rPr>
                <w:rStyle w:val="SC13204878"/>
                <w:lang w:eastAsia="ko-KR"/>
              </w:rPr>
            </w:pPr>
            <w:r w:rsidRPr="00BB56FE">
              <w:rPr>
                <w:rStyle w:val="fontstyle01"/>
                <w:rFonts w:ascii="Times New Roman" w:hAnsi="Times New Roman"/>
              </w:rPr>
              <w:t xml:space="preserve">PSMP </w:t>
            </w:r>
            <w:proofErr w:type="spellStart"/>
            <w:r w:rsidRPr="00BB56FE">
              <w:rPr>
                <w:rStyle w:val="fontstyle01"/>
                <w:rFonts w:ascii="Times New Roman" w:hAnsi="Times New Roman"/>
              </w:rPr>
              <w:t>Ack</w:t>
            </w:r>
            <w:proofErr w:type="spellEnd"/>
          </w:p>
        </w:tc>
        <w:tc>
          <w:tcPr>
            <w:tcW w:w="813" w:type="dxa"/>
          </w:tcPr>
          <w:p w14:paraId="5350D24B" w14:textId="24BE2294" w:rsidR="00526E6C" w:rsidRPr="00BB56FE" w:rsidRDefault="00B52EEA" w:rsidP="00BB56FE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Style w:val="SC13204878"/>
                <w:lang w:eastAsia="ko-KR"/>
              </w:rPr>
            </w:pPr>
            <w:r>
              <w:rPr>
                <w:rStyle w:val="SC13204878"/>
                <w:rFonts w:hint="eastAsia"/>
                <w:lang w:eastAsia="ko-KR"/>
              </w:rPr>
              <w:t>0</w:t>
            </w:r>
          </w:p>
        </w:tc>
        <w:tc>
          <w:tcPr>
            <w:tcW w:w="747" w:type="dxa"/>
          </w:tcPr>
          <w:p w14:paraId="5EA074DD" w14:textId="2D41419D" w:rsidR="00526E6C" w:rsidRPr="00BB56FE" w:rsidRDefault="00B52EEA" w:rsidP="00BB56FE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Style w:val="SC13204878"/>
                <w:lang w:eastAsia="ko-KR"/>
              </w:rPr>
            </w:pPr>
            <w:r>
              <w:rPr>
                <w:rStyle w:val="SC13204878"/>
                <w:rFonts w:hint="eastAsia"/>
                <w:lang w:eastAsia="ko-KR"/>
              </w:rPr>
              <w:t>1</w:t>
            </w:r>
          </w:p>
        </w:tc>
        <w:tc>
          <w:tcPr>
            <w:tcW w:w="2472" w:type="dxa"/>
          </w:tcPr>
          <w:p w14:paraId="4CB03886" w14:textId="4F609C9A" w:rsidR="00526E6C" w:rsidRPr="00BB56FE" w:rsidRDefault="00526E6C" w:rsidP="009F42F1">
            <w:pPr>
              <w:spacing w:before="120"/>
              <w:jc w:val="both"/>
              <w:rPr>
                <w:rStyle w:val="SC13204878"/>
                <w:lang w:val="en-US" w:eastAsia="ko-KR"/>
              </w:rPr>
            </w:pPr>
            <w:proofErr w:type="spellStart"/>
            <w:r w:rsidRPr="00BB56FE">
              <w:rPr>
                <w:rStyle w:val="fontstyle01"/>
                <w:rFonts w:ascii="Times New Roman" w:hAnsi="Times New Roman"/>
              </w:rPr>
              <w:t>Bit</w:t>
            </w:r>
            <w:proofErr w:type="spellEnd"/>
            <w:r w:rsidRPr="00BB56FE">
              <w:rPr>
                <w:rStyle w:val="fontstyle01"/>
                <w:rFonts w:ascii="Times New Roman" w:hAnsi="Times New Roman"/>
              </w:rPr>
              <w:t xml:space="preserve"> 6 of the Frame Control field</w:t>
            </w:r>
            <w:r w:rsidR="00E9440A" w:rsidRPr="00BB56FE">
              <w:rPr>
                <w:rStyle w:val="fontstyle01"/>
                <w:rFonts w:ascii="Times New Roman" w:hAnsi="Times New Roman"/>
              </w:rPr>
              <w:t xml:space="preserve"> </w:t>
            </w:r>
            <w:r w:rsidRPr="00BB56FE">
              <w:rPr>
                <w:rStyle w:val="fontstyle01"/>
                <w:rFonts w:ascii="Times New Roman" w:hAnsi="Times New Roman"/>
              </w:rPr>
              <w:t>(see 9.2.4.1.3</w:t>
            </w:r>
            <w:r w:rsidR="00E9440A" w:rsidRPr="00BB56FE">
              <w:rPr>
                <w:rStyle w:val="fontstyle01"/>
                <w:rFonts w:ascii="Times New Roman" w:hAnsi="Times New Roman"/>
              </w:rPr>
              <w:t xml:space="preserve"> </w:t>
            </w:r>
            <w:r w:rsidRPr="00BB56FE">
              <w:rPr>
                <w:rStyle w:val="fontstyle01"/>
                <w:rFonts w:ascii="Times New Roman" w:hAnsi="Times New Roman"/>
              </w:rPr>
              <w:t>(Type and Subtype</w:t>
            </w:r>
            <w:r w:rsidR="00E9440A" w:rsidRPr="00BB56FE">
              <w:rPr>
                <w:rStyle w:val="fontstyle01"/>
                <w:rFonts w:ascii="Times New Roman" w:hAnsi="Times New Roman"/>
              </w:rPr>
              <w:t xml:space="preserve"> </w:t>
            </w:r>
            <w:r w:rsidRPr="00BB56FE">
              <w:rPr>
                <w:rStyle w:val="fontstyle01"/>
                <w:rFonts w:ascii="Times New Roman" w:hAnsi="Times New Roman"/>
              </w:rPr>
              <w:t>subfields))</w:t>
            </w:r>
            <w:r w:rsidR="00E9440A" w:rsidRPr="00BB56FE">
              <w:rPr>
                <w:rStyle w:val="fontstyle01"/>
                <w:rFonts w:ascii="Times New Roman" w:hAnsi="Times New Roman"/>
              </w:rPr>
              <w:t xml:space="preserve"> </w:t>
            </w:r>
            <w:r w:rsidRPr="00BB56FE">
              <w:rPr>
                <w:rStyle w:val="fontstyle01"/>
                <w:rFonts w:ascii="Times New Roman" w:hAnsi="Times New Roman"/>
              </w:rPr>
              <w:t>is equal to 0</w:t>
            </w:r>
            <w:r w:rsidR="00E9440A" w:rsidRPr="00BB56FE">
              <w:rPr>
                <w:rStyle w:val="fontstyle01"/>
                <w:rFonts w:ascii="Times New Roman" w:hAnsi="Times New Roman"/>
              </w:rPr>
              <w:t xml:space="preserve"> </w:t>
            </w:r>
            <w:r w:rsidRPr="009F42F1">
              <w:rPr>
                <w:rStyle w:val="fontstyle01"/>
                <w:rFonts w:ascii="Times New Roman" w:hAnsi="Times New Roman"/>
              </w:rPr>
              <w:t>and the</w:t>
            </w:r>
            <w:r w:rsidR="00E9440A" w:rsidRPr="009F42F1">
              <w:rPr>
                <w:rStyle w:val="fontstyle01"/>
                <w:rFonts w:ascii="Times New Roman" w:hAnsi="Times New Roman"/>
              </w:rPr>
              <w:t xml:space="preserve"> </w:t>
            </w:r>
            <w:r w:rsidRPr="009F42F1">
              <w:rPr>
                <w:rStyle w:val="fontstyle01"/>
                <w:rFonts w:ascii="Times New Roman" w:hAnsi="Times New Roman"/>
              </w:rPr>
              <w:t>frame is not</w:t>
            </w:r>
            <w:r w:rsidR="00E9440A" w:rsidRPr="009F42F1">
              <w:rPr>
                <w:rStyle w:val="fontstyle01"/>
                <w:rFonts w:ascii="Times New Roman" w:hAnsi="Times New Roman"/>
              </w:rPr>
              <w:t xml:space="preserve"> </w:t>
            </w:r>
            <w:r w:rsidRPr="009F42F1">
              <w:rPr>
                <w:rStyle w:val="fontstyle01"/>
                <w:rFonts w:ascii="Times New Roman" w:hAnsi="Times New Roman"/>
              </w:rPr>
              <w:t>carried in an HE</w:t>
            </w:r>
            <w:r w:rsidR="00E9440A" w:rsidRPr="009F42F1">
              <w:rPr>
                <w:rStyle w:val="fontstyle01"/>
                <w:rFonts w:ascii="Times New Roman" w:hAnsi="Times New Roman"/>
              </w:rPr>
              <w:t xml:space="preserve"> </w:t>
            </w:r>
            <w:r w:rsidRPr="009F42F1">
              <w:rPr>
                <w:rStyle w:val="fontstyle01"/>
                <w:rFonts w:ascii="Times New Roman" w:hAnsi="Times New Roman"/>
              </w:rPr>
              <w:t>MU PPDU, HE</w:t>
            </w:r>
            <w:r w:rsidR="00E9440A" w:rsidRPr="009F42F1">
              <w:rPr>
                <w:rStyle w:val="fontstyle01"/>
                <w:rFonts w:ascii="Times New Roman" w:hAnsi="Times New Roman"/>
              </w:rPr>
              <w:t xml:space="preserve"> </w:t>
            </w:r>
            <w:r w:rsidRPr="009F42F1">
              <w:rPr>
                <w:rStyle w:val="fontstyle01"/>
                <w:rFonts w:ascii="Times New Roman" w:hAnsi="Times New Roman"/>
              </w:rPr>
              <w:t>SU PPDU, or HE</w:t>
            </w:r>
            <w:r w:rsidR="00E9440A" w:rsidRPr="009F42F1">
              <w:rPr>
                <w:rStyle w:val="fontstyle01"/>
                <w:rFonts w:ascii="Times New Roman" w:hAnsi="Times New Roman"/>
              </w:rPr>
              <w:t xml:space="preserve"> </w:t>
            </w:r>
            <w:r w:rsidRPr="009F42F1">
              <w:rPr>
                <w:rStyle w:val="fontstyle01"/>
                <w:rFonts w:ascii="Times New Roman" w:hAnsi="Times New Roman"/>
              </w:rPr>
              <w:t>ER SU PPDU that</w:t>
            </w:r>
            <w:r w:rsidR="00E9440A" w:rsidRPr="009F42F1">
              <w:rPr>
                <w:rStyle w:val="fontstyle01"/>
                <w:rFonts w:ascii="Times New Roman" w:hAnsi="Times New Roman"/>
              </w:rPr>
              <w:t xml:space="preserve"> </w:t>
            </w:r>
            <w:r w:rsidRPr="009F42F1">
              <w:rPr>
                <w:rStyle w:val="fontstyle01"/>
                <w:rFonts w:ascii="Times New Roman" w:hAnsi="Times New Roman"/>
              </w:rPr>
              <w:t>contains a frame</w:t>
            </w:r>
            <w:r w:rsidR="00E9440A" w:rsidRPr="009F42F1">
              <w:rPr>
                <w:rStyle w:val="fontstyle01"/>
                <w:rFonts w:ascii="Times New Roman" w:hAnsi="Times New Roman"/>
              </w:rPr>
              <w:t xml:space="preserve"> </w:t>
            </w:r>
            <w:r w:rsidRPr="009F42F1">
              <w:rPr>
                <w:rStyle w:val="fontstyle01"/>
                <w:rFonts w:ascii="Times New Roman" w:hAnsi="Times New Roman"/>
              </w:rPr>
              <w:t>that solicits a</w:t>
            </w:r>
            <w:r w:rsidR="00E9440A" w:rsidRPr="009F42F1">
              <w:rPr>
                <w:rStyle w:val="fontstyle01"/>
                <w:rFonts w:ascii="Times New Roman" w:hAnsi="Times New Roman"/>
              </w:rPr>
              <w:t xml:space="preserve"> </w:t>
            </w:r>
            <w:r w:rsidRPr="009F42F1">
              <w:rPr>
                <w:rStyle w:val="fontstyle01"/>
                <w:rFonts w:ascii="Times New Roman" w:hAnsi="Times New Roman"/>
              </w:rPr>
              <w:t>response in an HE</w:t>
            </w:r>
            <w:r w:rsidR="00E9440A" w:rsidRPr="009F42F1">
              <w:rPr>
                <w:rStyle w:val="fontstyle01"/>
                <w:rFonts w:ascii="Times New Roman" w:hAnsi="Times New Roman"/>
              </w:rPr>
              <w:t xml:space="preserve"> </w:t>
            </w:r>
            <w:r w:rsidRPr="009F42F1">
              <w:rPr>
                <w:rStyle w:val="fontstyle01"/>
                <w:rFonts w:ascii="Times New Roman" w:hAnsi="Times New Roman"/>
              </w:rPr>
              <w:t>TB PPDU</w:t>
            </w:r>
            <w:ins w:id="7" w:author="Jinyoung Chun" w:date="2021-07-23T14:55:00Z">
              <w:r w:rsidR="00AC06EF" w:rsidRPr="009F42F1">
                <w:rPr>
                  <w:rStyle w:val="fontstyle01"/>
                  <w:rFonts w:ascii="Times New Roman" w:hAnsi="Times New Roman"/>
                </w:rPr>
                <w:t xml:space="preserve"> </w:t>
              </w:r>
            </w:ins>
            <w:ins w:id="8" w:author="Jinyoung Chun" w:date="2021-07-23T14:54:00Z">
              <w:r w:rsidR="00AC06EF" w:rsidRPr="00AC06EF">
                <w:rPr>
                  <w:rStyle w:val="fontstyle01"/>
                  <w:rFonts w:ascii="Times New Roman" w:hAnsi="Times New Roman"/>
                  <w:u w:val="single"/>
                </w:rPr>
                <w:t>and the frame is not carrie</w:t>
              </w:r>
            </w:ins>
            <w:ins w:id="9" w:author="Jinyoung Chun" w:date="2021-07-28T09:22:00Z">
              <w:r w:rsidR="009F42F1">
                <w:rPr>
                  <w:rStyle w:val="fontstyle01"/>
                  <w:rFonts w:ascii="Times New Roman" w:hAnsi="Times New Roman"/>
                  <w:u w:val="single"/>
                </w:rPr>
                <w:t>d</w:t>
              </w:r>
            </w:ins>
            <w:ins w:id="10" w:author="Jinyoung Chun" w:date="2021-07-23T14:54:00Z">
              <w:r w:rsidR="00AC06EF" w:rsidRPr="00AC06EF">
                <w:rPr>
                  <w:rStyle w:val="fontstyle01"/>
                  <w:rFonts w:ascii="Times New Roman" w:hAnsi="Times New Roman"/>
                  <w:u w:val="single"/>
                </w:rPr>
                <w:t xml:space="preserve"> in an EHT MU PPDU that </w:t>
              </w:r>
            </w:ins>
            <w:ins w:id="11" w:author="Jinyoung Chun" w:date="2021-07-28T09:22:00Z">
              <w:r w:rsidR="009F42F1">
                <w:rPr>
                  <w:rStyle w:val="fontstyle01"/>
                  <w:rFonts w:ascii="Times New Roman" w:hAnsi="Times New Roman"/>
                  <w:u w:val="single"/>
                </w:rPr>
                <w:t xml:space="preserve">contains </w:t>
              </w:r>
            </w:ins>
            <w:ins w:id="12" w:author="Jinyoung Chun" w:date="2021-07-23T14:54:00Z">
              <w:r w:rsidR="00AC06EF" w:rsidRPr="00AC06EF">
                <w:rPr>
                  <w:rStyle w:val="fontstyle01"/>
                  <w:rFonts w:ascii="Times New Roman" w:hAnsi="Times New Roman"/>
                  <w:u w:val="single"/>
                </w:rPr>
                <w:t>a frame that solicits a response in an EHT TB PPDU</w:t>
              </w:r>
            </w:ins>
            <w:ins w:id="13" w:author="Jinyoung Chun" w:date="2021-07-23T15:26:00Z">
              <w:r w:rsidR="00B44B0D" w:rsidRPr="0071085C">
                <w:rPr>
                  <w:rStyle w:val="fontstyle01"/>
                  <w:rFonts w:ascii="Times New Roman" w:hAnsi="Times New Roman"/>
                  <w:color w:val="00B050"/>
                  <w:u w:val="single"/>
                </w:rPr>
                <w:t>(#7828)</w:t>
              </w:r>
            </w:ins>
          </w:p>
        </w:tc>
        <w:tc>
          <w:tcPr>
            <w:tcW w:w="4189" w:type="dxa"/>
          </w:tcPr>
          <w:p w14:paraId="51216C6A" w14:textId="77777777" w:rsidR="00C42C0E" w:rsidRDefault="00526E6C" w:rsidP="00BB56FE">
            <w:pPr>
              <w:spacing w:before="120"/>
              <w:jc w:val="both"/>
              <w:rPr>
                <w:rStyle w:val="fontstyle01"/>
                <w:rFonts w:ascii="Times New Roman" w:hAnsi="Times New Roman"/>
              </w:rPr>
            </w:pPr>
            <w:r w:rsidRPr="00BB56FE">
              <w:rPr>
                <w:rStyle w:val="fontstyle01"/>
                <w:rFonts w:ascii="Times New Roman" w:hAnsi="Times New Roman"/>
              </w:rPr>
              <w:t>The acknowledgment for a frame indicating PSMP</w:t>
            </w:r>
            <w:r w:rsidR="00E9440A" w:rsidRPr="00BB56FE">
              <w:rPr>
                <w:rStyle w:val="fontstyle01"/>
                <w:rFonts w:ascii="Times New Roman" w:hAnsi="Times New Roman"/>
              </w:rPr>
              <w:t xml:space="preserve"> </w:t>
            </w:r>
            <w:proofErr w:type="spellStart"/>
            <w:r w:rsidRPr="00BB56FE">
              <w:rPr>
                <w:rStyle w:val="fontstyle01"/>
                <w:rFonts w:ascii="Times New Roman" w:hAnsi="Times New Roman"/>
              </w:rPr>
              <w:t>Ack</w:t>
            </w:r>
            <w:proofErr w:type="spellEnd"/>
            <w:r w:rsidRPr="00BB56FE">
              <w:rPr>
                <w:rStyle w:val="fontstyle01"/>
                <w:rFonts w:ascii="Times New Roman" w:hAnsi="Times New Roman"/>
              </w:rPr>
              <w:t xml:space="preserve"> when it appears in a PSMP downlink</w:t>
            </w:r>
            <w:r w:rsidR="00E9440A" w:rsidRPr="00BB56FE">
              <w:rPr>
                <w:rStyle w:val="fontstyle01"/>
                <w:rFonts w:ascii="Times New Roman" w:hAnsi="Times New Roman"/>
              </w:rPr>
              <w:t xml:space="preserve"> </w:t>
            </w:r>
            <w:r w:rsidRPr="00BB56FE">
              <w:rPr>
                <w:rStyle w:val="fontstyle01"/>
                <w:rFonts w:ascii="Times New Roman" w:hAnsi="Times New Roman"/>
              </w:rPr>
              <w:t>transmission time (PSMP-DTT) is to be received in a</w:t>
            </w:r>
            <w:r w:rsidR="00E9440A" w:rsidRPr="00BB56FE">
              <w:rPr>
                <w:rStyle w:val="fontstyle01"/>
                <w:rFonts w:ascii="Times New Roman" w:hAnsi="Times New Roman"/>
              </w:rPr>
              <w:t xml:space="preserve"> </w:t>
            </w:r>
            <w:r w:rsidRPr="00BB56FE">
              <w:rPr>
                <w:rStyle w:val="fontstyle01"/>
                <w:rFonts w:ascii="Times New Roman" w:hAnsi="Times New Roman"/>
              </w:rPr>
              <w:t>later PSMP uplink transmission time (PSMP-UTT).</w:t>
            </w:r>
          </w:p>
          <w:p w14:paraId="2AF0D114" w14:textId="77777777" w:rsidR="00C42C0E" w:rsidRDefault="00526E6C" w:rsidP="00BB56FE">
            <w:pPr>
              <w:spacing w:before="120"/>
              <w:jc w:val="both"/>
              <w:rPr>
                <w:rStyle w:val="fontstyle01"/>
                <w:rFonts w:ascii="Times New Roman" w:hAnsi="Times New Roman"/>
              </w:rPr>
            </w:pPr>
            <w:r w:rsidRPr="00BB56FE">
              <w:rPr>
                <w:rStyle w:val="fontstyle01"/>
                <w:rFonts w:ascii="Times New Roman" w:hAnsi="Times New Roman"/>
              </w:rPr>
              <w:t>The acknowledgment for a frame indicating PSMP</w:t>
            </w:r>
            <w:r w:rsidR="00E9440A" w:rsidRPr="00BB56FE">
              <w:rPr>
                <w:rStyle w:val="fontstyle01"/>
                <w:rFonts w:ascii="Times New Roman" w:hAnsi="Times New Roman"/>
              </w:rPr>
              <w:t xml:space="preserve"> </w:t>
            </w:r>
            <w:proofErr w:type="spellStart"/>
            <w:r w:rsidRPr="00BB56FE">
              <w:rPr>
                <w:rStyle w:val="fontstyle01"/>
                <w:rFonts w:ascii="Times New Roman" w:hAnsi="Times New Roman"/>
              </w:rPr>
              <w:t>Ack</w:t>
            </w:r>
            <w:proofErr w:type="spellEnd"/>
            <w:r w:rsidRPr="00BB56FE">
              <w:rPr>
                <w:rStyle w:val="fontstyle01"/>
                <w:rFonts w:ascii="Times New Roman" w:hAnsi="Times New Roman"/>
              </w:rPr>
              <w:t xml:space="preserve"> when it appears in a PSMP-UTT is to be received</w:t>
            </w:r>
            <w:r w:rsidR="00E9440A" w:rsidRPr="00BB56FE">
              <w:rPr>
                <w:rStyle w:val="fontstyle01"/>
                <w:rFonts w:ascii="Times New Roman" w:hAnsi="Times New Roman"/>
              </w:rPr>
              <w:t xml:space="preserve"> </w:t>
            </w:r>
            <w:r w:rsidRPr="00BB56FE">
              <w:rPr>
                <w:rStyle w:val="fontstyle01"/>
                <w:rFonts w:ascii="Times New Roman" w:hAnsi="Times New Roman"/>
              </w:rPr>
              <w:t>in a later PSMP-DTT.</w:t>
            </w:r>
            <w:r w:rsidR="00E9440A" w:rsidRPr="00BB56FE">
              <w:rPr>
                <w:rStyle w:val="fontstyle01"/>
                <w:rFonts w:ascii="Times New Roman" w:hAnsi="Times New Roman"/>
              </w:rPr>
              <w:t xml:space="preserve"> </w:t>
            </w:r>
          </w:p>
          <w:p w14:paraId="1F753849" w14:textId="7391A62F" w:rsidR="00526E6C" w:rsidRPr="00BB56FE" w:rsidRDefault="00526E6C" w:rsidP="00BB56FE">
            <w:pPr>
              <w:spacing w:before="120"/>
              <w:jc w:val="both"/>
              <w:rPr>
                <w:rStyle w:val="SC13204878"/>
                <w:lang w:eastAsia="ko-KR"/>
              </w:rPr>
            </w:pPr>
            <w:r w:rsidRPr="00BB56FE">
              <w:rPr>
                <w:rStyle w:val="fontstyle01"/>
                <w:rFonts w:ascii="Times New Roman" w:hAnsi="Times New Roman"/>
              </w:rPr>
              <w:t>See 10.30.2.7 (PSMP acknowledgment rules).</w:t>
            </w:r>
          </w:p>
        </w:tc>
      </w:tr>
      <w:tr w:rsidR="00E9440A" w:rsidRPr="00BB56FE" w14:paraId="71633B63" w14:textId="77777777" w:rsidTr="00C42C0E">
        <w:trPr>
          <w:trHeight w:val="2110"/>
        </w:trPr>
        <w:tc>
          <w:tcPr>
            <w:tcW w:w="1129" w:type="dxa"/>
          </w:tcPr>
          <w:p w14:paraId="7BF18512" w14:textId="413E38A1" w:rsidR="00526E6C" w:rsidRPr="009F42F1" w:rsidRDefault="00526E6C" w:rsidP="00BB56FE">
            <w:pPr>
              <w:spacing w:before="120"/>
              <w:jc w:val="both"/>
              <w:rPr>
                <w:rStyle w:val="SC13204878"/>
                <w:color w:val="auto"/>
                <w:sz w:val="24"/>
                <w:lang w:val="en-US"/>
              </w:rPr>
            </w:pPr>
            <w:r w:rsidRPr="009F42F1">
              <w:rPr>
                <w:rStyle w:val="fontstyle01"/>
                <w:rFonts w:ascii="Times New Roman" w:hAnsi="Times New Roman"/>
              </w:rPr>
              <w:t>HETP</w:t>
            </w:r>
            <w:r w:rsidR="00E9440A" w:rsidRPr="009F42F1">
              <w:rPr>
                <w:rStyle w:val="fontstyle01"/>
                <w:rFonts w:ascii="Times New Roman" w:hAnsi="Times New Roman"/>
              </w:rPr>
              <w:t xml:space="preserve"> </w:t>
            </w:r>
            <w:proofErr w:type="spellStart"/>
            <w:r w:rsidRPr="009F42F1">
              <w:rPr>
                <w:rStyle w:val="fontstyle01"/>
                <w:rFonts w:ascii="Times New Roman" w:hAnsi="Times New Roman"/>
              </w:rPr>
              <w:t>Ack</w:t>
            </w:r>
            <w:proofErr w:type="spellEnd"/>
          </w:p>
        </w:tc>
        <w:tc>
          <w:tcPr>
            <w:tcW w:w="813" w:type="dxa"/>
          </w:tcPr>
          <w:p w14:paraId="7B8AFDBE" w14:textId="032C750D" w:rsidR="00526E6C" w:rsidRPr="009F42F1" w:rsidRDefault="00B52EEA" w:rsidP="00BB56FE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Style w:val="SC13204878"/>
                <w:lang w:eastAsia="ko-KR"/>
              </w:rPr>
            </w:pPr>
            <w:r w:rsidRPr="009F42F1">
              <w:rPr>
                <w:rStyle w:val="SC13204878"/>
                <w:rFonts w:hint="eastAsia"/>
                <w:lang w:eastAsia="ko-KR"/>
              </w:rPr>
              <w:t>0</w:t>
            </w:r>
          </w:p>
        </w:tc>
        <w:tc>
          <w:tcPr>
            <w:tcW w:w="747" w:type="dxa"/>
          </w:tcPr>
          <w:p w14:paraId="1E356C1E" w14:textId="0D6BFF43" w:rsidR="00526E6C" w:rsidRPr="009F42F1" w:rsidRDefault="00B52EEA" w:rsidP="00BB56FE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Style w:val="SC13204878"/>
                <w:lang w:eastAsia="ko-KR"/>
              </w:rPr>
            </w:pPr>
            <w:r w:rsidRPr="009F42F1">
              <w:rPr>
                <w:rStyle w:val="SC13204878"/>
                <w:rFonts w:hint="eastAsia"/>
                <w:lang w:eastAsia="ko-KR"/>
              </w:rPr>
              <w:t>1</w:t>
            </w:r>
          </w:p>
        </w:tc>
        <w:tc>
          <w:tcPr>
            <w:tcW w:w="2472" w:type="dxa"/>
          </w:tcPr>
          <w:p w14:paraId="10EBBB5F" w14:textId="77777777" w:rsidR="00526E6C" w:rsidRPr="009F42F1" w:rsidRDefault="00526E6C" w:rsidP="00BB56FE">
            <w:pPr>
              <w:spacing w:before="120"/>
              <w:jc w:val="both"/>
              <w:rPr>
                <w:ins w:id="14" w:author="Jinyoung Chun" w:date="2021-07-23T14:46:00Z"/>
                <w:rStyle w:val="fontstyle01"/>
                <w:rFonts w:ascii="Times New Roman" w:hAnsi="Times New Roman"/>
              </w:rPr>
            </w:pPr>
            <w:r w:rsidRPr="009F42F1">
              <w:rPr>
                <w:rStyle w:val="fontstyle01"/>
                <w:rFonts w:ascii="Times New Roman" w:hAnsi="Times New Roman"/>
              </w:rPr>
              <w:t>The frame is</w:t>
            </w:r>
            <w:r w:rsidR="00E9440A" w:rsidRPr="009F42F1">
              <w:rPr>
                <w:rStyle w:val="fontstyle01"/>
                <w:rFonts w:ascii="Times New Roman" w:hAnsi="Times New Roman"/>
              </w:rPr>
              <w:t xml:space="preserve"> </w:t>
            </w:r>
            <w:r w:rsidRPr="009F42F1">
              <w:rPr>
                <w:rStyle w:val="fontstyle01"/>
                <w:rFonts w:ascii="Times New Roman" w:hAnsi="Times New Roman"/>
              </w:rPr>
              <w:t>carried in an HE</w:t>
            </w:r>
            <w:r w:rsidR="00E9440A" w:rsidRPr="009F42F1">
              <w:rPr>
                <w:rStyle w:val="fontstyle01"/>
                <w:rFonts w:ascii="Times New Roman" w:hAnsi="Times New Roman"/>
              </w:rPr>
              <w:t xml:space="preserve"> </w:t>
            </w:r>
            <w:r w:rsidRPr="009F42F1">
              <w:rPr>
                <w:rStyle w:val="fontstyle01"/>
                <w:rFonts w:ascii="Times New Roman" w:hAnsi="Times New Roman"/>
              </w:rPr>
              <w:t>MU PPDU, HE</w:t>
            </w:r>
            <w:r w:rsidR="00E9440A" w:rsidRPr="009F42F1">
              <w:rPr>
                <w:rStyle w:val="fontstyle01"/>
                <w:rFonts w:ascii="Times New Roman" w:hAnsi="Times New Roman"/>
              </w:rPr>
              <w:t xml:space="preserve"> </w:t>
            </w:r>
            <w:r w:rsidRPr="009F42F1">
              <w:rPr>
                <w:rStyle w:val="fontstyle01"/>
                <w:rFonts w:ascii="Times New Roman" w:hAnsi="Times New Roman"/>
              </w:rPr>
              <w:t>SU PPDU, or HE</w:t>
            </w:r>
            <w:r w:rsidR="00E9440A" w:rsidRPr="009F42F1">
              <w:rPr>
                <w:rStyle w:val="fontstyle01"/>
                <w:rFonts w:ascii="Times New Roman" w:hAnsi="Times New Roman"/>
              </w:rPr>
              <w:t xml:space="preserve"> </w:t>
            </w:r>
            <w:r w:rsidRPr="009F42F1">
              <w:rPr>
                <w:rStyle w:val="fontstyle01"/>
                <w:rFonts w:ascii="Times New Roman" w:hAnsi="Times New Roman"/>
              </w:rPr>
              <w:t>ER SU PPDU that</w:t>
            </w:r>
            <w:r w:rsidR="00E9440A" w:rsidRPr="009F42F1">
              <w:rPr>
                <w:rStyle w:val="fontstyle01"/>
                <w:rFonts w:ascii="Times New Roman" w:hAnsi="Times New Roman"/>
              </w:rPr>
              <w:t xml:space="preserve"> </w:t>
            </w:r>
            <w:r w:rsidRPr="009F42F1">
              <w:rPr>
                <w:rStyle w:val="fontstyle01"/>
                <w:rFonts w:ascii="Times New Roman" w:hAnsi="Times New Roman"/>
              </w:rPr>
              <w:t>contains a frame</w:t>
            </w:r>
            <w:r w:rsidR="00E9440A" w:rsidRPr="009F42F1">
              <w:rPr>
                <w:rStyle w:val="fontstyle01"/>
                <w:rFonts w:ascii="Times New Roman" w:hAnsi="Times New Roman"/>
              </w:rPr>
              <w:t xml:space="preserve"> </w:t>
            </w:r>
            <w:r w:rsidRPr="009F42F1">
              <w:rPr>
                <w:rStyle w:val="fontstyle01"/>
                <w:rFonts w:ascii="Times New Roman" w:hAnsi="Times New Roman"/>
              </w:rPr>
              <w:t>that solicits a</w:t>
            </w:r>
            <w:r w:rsidR="00E9440A" w:rsidRPr="009F42F1">
              <w:rPr>
                <w:rStyle w:val="fontstyle01"/>
                <w:rFonts w:ascii="Times New Roman" w:hAnsi="Times New Roman"/>
              </w:rPr>
              <w:t xml:space="preserve"> </w:t>
            </w:r>
            <w:r w:rsidRPr="009F42F1">
              <w:rPr>
                <w:rStyle w:val="fontstyle01"/>
                <w:rFonts w:ascii="Times New Roman" w:hAnsi="Times New Roman"/>
              </w:rPr>
              <w:t>response in an HE</w:t>
            </w:r>
            <w:r w:rsidR="00E9440A" w:rsidRPr="009F42F1">
              <w:rPr>
                <w:rStyle w:val="fontstyle01"/>
                <w:rFonts w:ascii="Times New Roman" w:hAnsi="Times New Roman"/>
              </w:rPr>
              <w:t xml:space="preserve"> </w:t>
            </w:r>
            <w:r w:rsidRPr="009F42F1">
              <w:rPr>
                <w:rStyle w:val="fontstyle01"/>
                <w:rFonts w:ascii="Times New Roman" w:hAnsi="Times New Roman"/>
              </w:rPr>
              <w:t>TB PPDU</w:t>
            </w:r>
          </w:p>
          <w:p w14:paraId="02818BC0" w14:textId="3D5A95FF" w:rsidR="00705D7F" w:rsidRPr="00C42C0E" w:rsidRDefault="00705D7F" w:rsidP="0092358E">
            <w:pPr>
              <w:spacing w:before="120" w:after="240"/>
              <w:jc w:val="both"/>
              <w:rPr>
                <w:rStyle w:val="SC13204878"/>
                <w:u w:val="single"/>
                <w:lang w:val="en-US" w:eastAsia="ko-KR"/>
              </w:rPr>
            </w:pPr>
            <w:ins w:id="15" w:author="Jinyoung Chun" w:date="2021-07-23T14:46:00Z">
              <w:r>
                <w:rPr>
                  <w:rStyle w:val="fontstyle01"/>
                  <w:rFonts w:ascii="Times New Roman" w:hAnsi="Times New Roman"/>
                  <w:u w:val="single"/>
                </w:rPr>
                <w:t xml:space="preserve">Or the frame </w:t>
              </w:r>
              <w:r w:rsidRPr="00C42C0E">
                <w:rPr>
                  <w:rStyle w:val="fontstyle01"/>
                  <w:rFonts w:ascii="Times New Roman" w:hAnsi="Times New Roman"/>
                  <w:u w:val="single"/>
                </w:rPr>
                <w:t xml:space="preserve">is carried in an </w:t>
              </w:r>
              <w:r>
                <w:rPr>
                  <w:rStyle w:val="fontstyle01"/>
                  <w:rFonts w:ascii="Times New Roman" w:hAnsi="Times New Roman"/>
                  <w:u w:val="single"/>
                </w:rPr>
                <w:t>EHT</w:t>
              </w:r>
              <w:r w:rsidRPr="00C42C0E">
                <w:rPr>
                  <w:rStyle w:val="fontstyle01"/>
                  <w:rFonts w:ascii="Times New Roman" w:hAnsi="Times New Roman"/>
                  <w:u w:val="single"/>
                </w:rPr>
                <w:t xml:space="preserve"> </w:t>
              </w:r>
              <w:r>
                <w:rPr>
                  <w:rStyle w:val="fontstyle01"/>
                  <w:rFonts w:ascii="Times New Roman" w:hAnsi="Times New Roman"/>
                  <w:u w:val="single"/>
                </w:rPr>
                <w:t>MU PPDU</w:t>
              </w:r>
              <w:r w:rsidRPr="00C42C0E">
                <w:rPr>
                  <w:rStyle w:val="fontstyle01"/>
                  <w:rFonts w:ascii="Times New Roman" w:hAnsi="Times New Roman"/>
                  <w:u w:val="single"/>
                </w:rPr>
                <w:t xml:space="preserve"> that contains a frame that solicits a </w:t>
              </w:r>
              <w:r>
                <w:rPr>
                  <w:rStyle w:val="fontstyle01"/>
                  <w:rFonts w:ascii="Times New Roman" w:hAnsi="Times New Roman"/>
                  <w:u w:val="single"/>
                </w:rPr>
                <w:t>response in an EHT</w:t>
              </w:r>
              <w:r w:rsidRPr="00C42C0E">
                <w:rPr>
                  <w:rStyle w:val="fontstyle01"/>
                  <w:rFonts w:ascii="Times New Roman" w:hAnsi="Times New Roman"/>
                  <w:u w:val="single"/>
                </w:rPr>
                <w:t xml:space="preserve"> TB PPDU</w:t>
              </w:r>
            </w:ins>
            <w:ins w:id="16" w:author="Jinyoung Chun" w:date="2021-07-23T15:26:00Z">
              <w:r w:rsidR="00B44B0D" w:rsidRPr="0071085C">
                <w:rPr>
                  <w:rStyle w:val="fontstyle01"/>
                  <w:rFonts w:ascii="Times New Roman" w:hAnsi="Times New Roman"/>
                  <w:color w:val="00B050"/>
                  <w:u w:val="single"/>
                </w:rPr>
                <w:t>(#7828)</w:t>
              </w:r>
            </w:ins>
          </w:p>
        </w:tc>
        <w:tc>
          <w:tcPr>
            <w:tcW w:w="4189" w:type="dxa"/>
          </w:tcPr>
          <w:p w14:paraId="3EDAF7DA" w14:textId="4864AE8A" w:rsidR="00526E6C" w:rsidRPr="00C42C0E" w:rsidRDefault="00526E6C" w:rsidP="00AC06EF">
            <w:pPr>
              <w:spacing w:before="120"/>
              <w:jc w:val="both"/>
              <w:rPr>
                <w:rStyle w:val="SC13204878"/>
                <w:u w:val="single"/>
                <w:lang w:val="en-US" w:eastAsia="ko-KR"/>
              </w:rPr>
            </w:pPr>
            <w:r w:rsidRPr="009F42F1">
              <w:rPr>
                <w:rStyle w:val="fontstyle01"/>
                <w:rFonts w:ascii="Times New Roman" w:hAnsi="Times New Roman"/>
              </w:rPr>
              <w:t xml:space="preserve">The addressed recipient returns an </w:t>
            </w:r>
            <w:proofErr w:type="spellStart"/>
            <w:r w:rsidRPr="009F42F1">
              <w:rPr>
                <w:rStyle w:val="fontstyle01"/>
                <w:rFonts w:ascii="Times New Roman" w:hAnsi="Times New Roman"/>
              </w:rPr>
              <w:t>Ack</w:t>
            </w:r>
            <w:proofErr w:type="spellEnd"/>
            <w:r w:rsidRPr="009F42F1">
              <w:rPr>
                <w:rStyle w:val="fontstyle01"/>
                <w:rFonts w:ascii="Times New Roman" w:hAnsi="Times New Roman"/>
              </w:rPr>
              <w:t>, Compressed</w:t>
            </w:r>
            <w:r w:rsidR="00E9440A" w:rsidRPr="009F42F1">
              <w:rPr>
                <w:rStyle w:val="fontstyle01"/>
                <w:rFonts w:ascii="Times New Roman" w:hAnsi="Times New Roman"/>
              </w:rPr>
              <w:t xml:space="preserve"> </w:t>
            </w:r>
            <w:proofErr w:type="spellStart"/>
            <w:r w:rsidRPr="009F42F1">
              <w:rPr>
                <w:rStyle w:val="fontstyle01"/>
                <w:rFonts w:ascii="Times New Roman" w:hAnsi="Times New Roman"/>
              </w:rPr>
              <w:t>BlockAck</w:t>
            </w:r>
            <w:proofErr w:type="spellEnd"/>
            <w:r w:rsidRPr="009F42F1">
              <w:rPr>
                <w:rStyle w:val="fontstyle01"/>
                <w:rFonts w:ascii="Times New Roman" w:hAnsi="Times New Roman"/>
              </w:rPr>
              <w:t xml:space="preserve">, or Multi-STA </w:t>
            </w:r>
            <w:proofErr w:type="spellStart"/>
            <w:r w:rsidRPr="009F42F1">
              <w:rPr>
                <w:rStyle w:val="fontstyle01"/>
                <w:rFonts w:ascii="Times New Roman" w:hAnsi="Times New Roman"/>
              </w:rPr>
              <w:t>BlockAck</w:t>
            </w:r>
            <w:proofErr w:type="spellEnd"/>
            <w:r w:rsidRPr="009F42F1">
              <w:rPr>
                <w:rStyle w:val="fontstyle01"/>
                <w:rFonts w:ascii="Times New Roman" w:hAnsi="Times New Roman"/>
              </w:rPr>
              <w:t xml:space="preserve"> frame carried in</w:t>
            </w:r>
            <w:r w:rsidR="00E9440A" w:rsidRPr="009F42F1">
              <w:rPr>
                <w:rStyle w:val="fontstyle01"/>
                <w:rFonts w:ascii="Times New Roman" w:hAnsi="Times New Roman"/>
              </w:rPr>
              <w:t xml:space="preserve"> </w:t>
            </w:r>
            <w:r w:rsidRPr="009F42F1">
              <w:rPr>
                <w:rStyle w:val="fontstyle01"/>
                <w:rFonts w:ascii="Times New Roman" w:hAnsi="Times New Roman"/>
              </w:rPr>
              <w:t>an HE</w:t>
            </w:r>
            <w:ins w:id="17" w:author="Jinyoung Chun" w:date="2021-07-23T14:47:00Z">
              <w:r w:rsidR="00705D7F">
                <w:rPr>
                  <w:rStyle w:val="fontstyle01"/>
                  <w:rFonts w:ascii="Times New Roman" w:hAnsi="Times New Roman"/>
                  <w:u w:val="single"/>
                </w:rPr>
                <w:t>/</w:t>
              </w:r>
              <w:r w:rsidR="00705D7F" w:rsidRPr="009F42F1">
                <w:rPr>
                  <w:rStyle w:val="fontstyle01"/>
                  <w:rFonts w:ascii="Times New Roman" w:hAnsi="Times New Roman"/>
                </w:rPr>
                <w:t>EHT</w:t>
              </w:r>
            </w:ins>
            <w:r w:rsidRPr="009F42F1">
              <w:rPr>
                <w:rStyle w:val="fontstyle01"/>
                <w:rFonts w:ascii="Times New Roman" w:hAnsi="Times New Roman"/>
              </w:rPr>
              <w:t xml:space="preserve"> TB PPDU a SIFS after the PPDU, subject to</w:t>
            </w:r>
            <w:r w:rsidR="00E9440A" w:rsidRPr="009F42F1">
              <w:rPr>
                <w:rStyle w:val="fontstyle01"/>
                <w:rFonts w:ascii="Times New Roman" w:hAnsi="Times New Roman"/>
              </w:rPr>
              <w:t xml:space="preserve"> </w:t>
            </w:r>
            <w:r w:rsidRPr="009F42F1">
              <w:rPr>
                <w:rStyle w:val="fontstyle01"/>
                <w:rFonts w:ascii="Times New Roman" w:hAnsi="Times New Roman"/>
              </w:rPr>
              <w:t>reception of a triggering frame in the PPDU, as</w:t>
            </w:r>
            <w:r w:rsidR="00E9440A" w:rsidRPr="009F42F1">
              <w:rPr>
                <w:rStyle w:val="fontstyle01"/>
                <w:rFonts w:ascii="Times New Roman" w:hAnsi="Times New Roman"/>
              </w:rPr>
              <w:t xml:space="preserve"> </w:t>
            </w:r>
            <w:r w:rsidRPr="009F42F1">
              <w:rPr>
                <w:rStyle w:val="fontstyle01"/>
                <w:rFonts w:ascii="Times New Roman" w:hAnsi="Times New Roman"/>
              </w:rPr>
              <w:t>defined in 10.3.2.13.2 (Acknowledgment procedure</w:t>
            </w:r>
            <w:r w:rsidR="00E9440A" w:rsidRPr="009F42F1">
              <w:rPr>
                <w:rStyle w:val="fontstyle01"/>
                <w:rFonts w:ascii="Times New Roman" w:hAnsi="Times New Roman"/>
              </w:rPr>
              <w:t xml:space="preserve"> </w:t>
            </w:r>
            <w:r w:rsidRPr="009F42F1">
              <w:rPr>
                <w:rStyle w:val="fontstyle01"/>
                <w:rFonts w:ascii="Times New Roman" w:hAnsi="Times New Roman"/>
              </w:rPr>
              <w:t>for DL MU PPDU in MU format)</w:t>
            </w:r>
            <w:ins w:id="18" w:author="Jinyoung Chun" w:date="2021-07-23T14:53:00Z">
              <w:r w:rsidR="00AC06EF">
                <w:rPr>
                  <w:rStyle w:val="fontstyle01"/>
                  <w:rFonts w:ascii="Times New Roman" w:hAnsi="Times New Roman"/>
                  <w:u w:val="single"/>
                </w:rPr>
                <w:t>,</w:t>
              </w:r>
            </w:ins>
            <w:del w:id="19" w:author="Jinyoung Chun" w:date="2021-07-23T14:53:00Z">
              <w:r w:rsidR="00A1734D" w:rsidDel="00AC06EF">
                <w:rPr>
                  <w:rStyle w:val="fontstyle01"/>
                  <w:rFonts w:ascii="Times New Roman" w:hAnsi="Times New Roman"/>
                  <w:u w:val="single"/>
                </w:rPr>
                <w:delText xml:space="preserve"> </w:delText>
              </w:r>
              <w:r w:rsidRPr="009F42F1" w:rsidDel="00AC06EF">
                <w:rPr>
                  <w:rStyle w:val="fontstyle01"/>
                  <w:rFonts w:ascii="Times New Roman" w:hAnsi="Times New Roman"/>
                </w:rPr>
                <w:delText>and</w:delText>
              </w:r>
            </w:del>
            <w:r w:rsidRPr="009F42F1">
              <w:rPr>
                <w:rStyle w:val="fontstyle01"/>
                <w:rFonts w:ascii="Times New Roman" w:hAnsi="Times New Roman"/>
              </w:rPr>
              <w:t xml:space="preserve"> 26.5.2</w:t>
            </w:r>
            <w:r w:rsidR="00E9440A" w:rsidRPr="009F42F1">
              <w:rPr>
                <w:rStyle w:val="fontstyle01"/>
                <w:rFonts w:ascii="Times New Roman" w:hAnsi="Times New Roman"/>
              </w:rPr>
              <w:t xml:space="preserve"> </w:t>
            </w:r>
            <w:r w:rsidRPr="009F42F1">
              <w:rPr>
                <w:rStyle w:val="fontstyle01"/>
                <w:rFonts w:ascii="Times New Roman" w:hAnsi="Times New Roman"/>
              </w:rPr>
              <w:t>(UL MU operation)</w:t>
            </w:r>
            <w:ins w:id="20" w:author="Jinyoung Chun" w:date="2021-07-23T14:49:00Z">
              <w:r w:rsidR="00A1734D">
                <w:rPr>
                  <w:rStyle w:val="fontstyle01"/>
                  <w:rFonts w:ascii="Times New Roman" w:hAnsi="Times New Roman"/>
                  <w:u w:val="single"/>
                </w:rPr>
                <w:t xml:space="preserve"> and 35.4.2 (</w:t>
              </w:r>
            </w:ins>
            <w:ins w:id="21" w:author="Jinyoung Chun" w:date="2021-07-28T09:23:00Z">
              <w:r w:rsidR="009F42F1">
                <w:rPr>
                  <w:rStyle w:val="fontstyle01"/>
                  <w:rFonts w:ascii="Times New Roman" w:hAnsi="Times New Roman"/>
                  <w:u w:val="single"/>
                </w:rPr>
                <w:t xml:space="preserve">EHT </w:t>
              </w:r>
            </w:ins>
            <w:ins w:id="22" w:author="Jinyoung Chun" w:date="2021-07-23T14:49:00Z">
              <w:r w:rsidR="00A1734D">
                <w:rPr>
                  <w:rStyle w:val="fontstyle01"/>
                  <w:rFonts w:ascii="Times New Roman" w:hAnsi="Times New Roman"/>
                  <w:u w:val="single"/>
                </w:rPr>
                <w:t>UL MU operation)</w:t>
              </w:r>
            </w:ins>
            <w:r w:rsidRPr="00C42C0E">
              <w:rPr>
                <w:rStyle w:val="fontstyle01"/>
                <w:rFonts w:ascii="Times New Roman" w:hAnsi="Times New Roman"/>
                <w:u w:val="single"/>
              </w:rPr>
              <w:t>.</w:t>
            </w:r>
          </w:p>
        </w:tc>
      </w:tr>
    </w:tbl>
    <w:p w14:paraId="1EA3A86C" w14:textId="77777777" w:rsidR="00CE60D1" w:rsidRDefault="00CE60D1" w:rsidP="001A55E7">
      <w:pPr>
        <w:autoSpaceDE w:val="0"/>
        <w:autoSpaceDN w:val="0"/>
        <w:adjustRightInd w:val="0"/>
        <w:jc w:val="both"/>
        <w:rPr>
          <w:rStyle w:val="SC13204878"/>
          <w:lang w:eastAsia="ko-KR"/>
        </w:rPr>
      </w:pPr>
    </w:p>
    <w:p w14:paraId="60880B9B" w14:textId="77777777" w:rsidR="004850A3" w:rsidRDefault="004850A3" w:rsidP="004850A3">
      <w:pPr>
        <w:autoSpaceDE w:val="0"/>
        <w:autoSpaceDN w:val="0"/>
        <w:adjustRightInd w:val="0"/>
        <w:jc w:val="both"/>
        <w:rPr>
          <w:rStyle w:val="SC13204878"/>
        </w:rPr>
      </w:pPr>
    </w:p>
    <w:p w14:paraId="5E322F8B" w14:textId="77777777" w:rsidR="004850A3" w:rsidRDefault="004850A3" w:rsidP="004850A3">
      <w:pPr>
        <w:autoSpaceDE w:val="0"/>
        <w:autoSpaceDN w:val="0"/>
        <w:adjustRightInd w:val="0"/>
        <w:spacing w:after="240"/>
        <w:jc w:val="both"/>
        <w:rPr>
          <w:rFonts w:ascii="Arial" w:eastAsia="맑은 고딕" w:hAnsi="Arial" w:cs="Arial"/>
          <w:b/>
          <w:bCs/>
          <w:spacing w:val="-5"/>
          <w:sz w:val="20"/>
          <w:lang w:val="en-US" w:eastAsia="ko-KR"/>
        </w:rPr>
      </w:pPr>
      <w:r w:rsidRPr="00DE47B5">
        <w:rPr>
          <w:rFonts w:ascii="Arial" w:eastAsia="맑은 고딕" w:hAnsi="Arial" w:cs="Arial"/>
          <w:b/>
          <w:bCs/>
          <w:spacing w:val="-5"/>
          <w:sz w:val="20"/>
          <w:lang w:val="en-US" w:eastAsia="ko-KR"/>
        </w:rPr>
        <w:t>9.2.4.5.6 Queue Size subfield</w:t>
      </w:r>
    </w:p>
    <w:p w14:paraId="4656D976" w14:textId="4F501893" w:rsidR="004850A3" w:rsidRPr="003D5B92" w:rsidRDefault="00132700" w:rsidP="004850A3">
      <w:pPr>
        <w:autoSpaceDE w:val="0"/>
        <w:autoSpaceDN w:val="0"/>
        <w:adjustRightInd w:val="0"/>
        <w:spacing w:after="240"/>
        <w:jc w:val="both"/>
        <w:rPr>
          <w:rFonts w:eastAsia="맑은 고딕"/>
          <w:b/>
          <w:bCs/>
          <w:i/>
          <w:spacing w:val="-5"/>
          <w:sz w:val="20"/>
          <w:lang w:val="en-US" w:eastAsia="ko-KR"/>
        </w:rPr>
      </w:pPr>
      <w:r>
        <w:rPr>
          <w:rFonts w:eastAsia="맑은 고딕"/>
          <w:b/>
          <w:bCs/>
          <w:i/>
          <w:spacing w:val="-5"/>
          <w:sz w:val="20"/>
          <w:lang w:val="en-US" w:eastAsia="ko-KR"/>
        </w:rPr>
        <w:t>Replace 9.2.4.5.6 with the following</w:t>
      </w:r>
      <w:r w:rsidR="004850A3" w:rsidRPr="003D5B92">
        <w:rPr>
          <w:rFonts w:eastAsia="맑은 고딕"/>
          <w:b/>
          <w:bCs/>
          <w:i/>
          <w:spacing w:val="-5"/>
          <w:sz w:val="20"/>
          <w:lang w:val="en-US" w:eastAsia="ko-KR"/>
        </w:rPr>
        <w:t>:</w:t>
      </w:r>
    </w:p>
    <w:p w14:paraId="0CE16846" w14:textId="74F9A798" w:rsidR="004850A3" w:rsidRDefault="004850A3" w:rsidP="004850A3">
      <w:pPr>
        <w:autoSpaceDE w:val="0"/>
        <w:autoSpaceDN w:val="0"/>
        <w:adjustRightInd w:val="0"/>
        <w:spacing w:after="240"/>
        <w:jc w:val="both"/>
        <w:rPr>
          <w:rStyle w:val="SC13204878"/>
        </w:rPr>
      </w:pPr>
      <w:r w:rsidRPr="000D01CC">
        <w:rPr>
          <w:rStyle w:val="SC13204878"/>
        </w:rPr>
        <w:t>The Queue Size subfield is an 8-bit field that indicates the amount of buffered traffic for a given TC or</w:t>
      </w:r>
      <w:r>
        <w:rPr>
          <w:rStyle w:val="SC13204878"/>
        </w:rPr>
        <w:t xml:space="preserve"> </w:t>
      </w:r>
      <w:r w:rsidRPr="000D01CC">
        <w:rPr>
          <w:rStyle w:val="SC13204878"/>
        </w:rPr>
        <w:t>TS at the non-AP non-HE STA sending the frame that contains this subfield and the amount of buffered</w:t>
      </w:r>
      <w:r>
        <w:rPr>
          <w:rStyle w:val="SC13204878"/>
        </w:rPr>
        <w:t xml:space="preserve"> </w:t>
      </w:r>
      <w:r w:rsidRPr="000D01CC">
        <w:rPr>
          <w:rStyle w:val="SC13204878"/>
        </w:rPr>
        <w:t xml:space="preserve">traffic for a </w:t>
      </w:r>
      <w:r>
        <w:rPr>
          <w:rStyle w:val="SC13204878"/>
        </w:rPr>
        <w:t>given TC or TS at the non-AP HE</w:t>
      </w:r>
      <w:r w:rsidRPr="0018027D">
        <w:rPr>
          <w:rStyle w:val="SC13204878"/>
        </w:rPr>
        <w:t xml:space="preserve"> </w:t>
      </w:r>
      <w:r>
        <w:rPr>
          <w:rStyle w:val="SC13204878"/>
        </w:rPr>
        <w:t>STA for transmission to the HE</w:t>
      </w:r>
      <w:r w:rsidRPr="0018027D">
        <w:rPr>
          <w:rStyle w:val="SC13204878"/>
        </w:rPr>
        <w:t xml:space="preserve"> </w:t>
      </w:r>
      <w:r w:rsidRPr="000D01CC">
        <w:rPr>
          <w:rStyle w:val="SC13204878"/>
        </w:rPr>
        <w:t>STA identified by the</w:t>
      </w:r>
      <w:r>
        <w:rPr>
          <w:rStyle w:val="SC13204878"/>
        </w:rPr>
        <w:t xml:space="preserve"> </w:t>
      </w:r>
      <w:r w:rsidRPr="000D01CC">
        <w:rPr>
          <w:rStyle w:val="SC13204878"/>
        </w:rPr>
        <w:t xml:space="preserve">receiver address of the frame that contains this subfield. The Queue Size subfield is present in </w:t>
      </w:r>
      <w:proofErr w:type="spellStart"/>
      <w:r w:rsidRPr="000D01CC">
        <w:rPr>
          <w:rStyle w:val="SC13204878"/>
        </w:rPr>
        <w:t>QoS</w:t>
      </w:r>
      <w:proofErr w:type="spellEnd"/>
      <w:r w:rsidRPr="000D01CC">
        <w:rPr>
          <w:rStyle w:val="SC13204878"/>
        </w:rPr>
        <w:t xml:space="preserve"> Data</w:t>
      </w:r>
      <w:r>
        <w:rPr>
          <w:rStyle w:val="SC13204878"/>
        </w:rPr>
        <w:t xml:space="preserve"> </w:t>
      </w:r>
      <w:r w:rsidRPr="000D01CC">
        <w:rPr>
          <w:rStyle w:val="SC13204878"/>
        </w:rPr>
        <w:t xml:space="preserve">frames with bit 4 of the </w:t>
      </w:r>
      <w:proofErr w:type="spellStart"/>
      <w:r w:rsidRPr="000D01CC">
        <w:rPr>
          <w:rStyle w:val="SC13204878"/>
        </w:rPr>
        <w:t>QoS</w:t>
      </w:r>
      <w:proofErr w:type="spellEnd"/>
      <w:r w:rsidRPr="000D01CC">
        <w:rPr>
          <w:rStyle w:val="SC13204878"/>
        </w:rPr>
        <w:t xml:space="preserve"> Control field set to 1 sent by a non-AP STAs and in </w:t>
      </w:r>
      <w:proofErr w:type="spellStart"/>
      <w:r w:rsidRPr="000D01CC">
        <w:rPr>
          <w:rStyle w:val="SC13204878"/>
        </w:rPr>
        <w:t>QoS</w:t>
      </w:r>
      <w:proofErr w:type="spellEnd"/>
      <w:r w:rsidRPr="000D01CC">
        <w:rPr>
          <w:rStyle w:val="SC13204878"/>
        </w:rPr>
        <w:t xml:space="preserve"> Null frames with bit 4</w:t>
      </w:r>
      <w:r>
        <w:rPr>
          <w:rStyle w:val="SC13204878"/>
        </w:rPr>
        <w:t xml:space="preserve"> </w:t>
      </w:r>
      <w:r w:rsidRPr="000D01CC">
        <w:rPr>
          <w:rStyle w:val="SC13204878"/>
        </w:rPr>
        <w:t xml:space="preserve">of the </w:t>
      </w:r>
      <w:proofErr w:type="spellStart"/>
      <w:r w:rsidRPr="000D01CC">
        <w:rPr>
          <w:rStyle w:val="SC13204878"/>
        </w:rPr>
        <w:t>QoS</w:t>
      </w:r>
      <w:proofErr w:type="spellEnd"/>
      <w:r w:rsidRPr="000D01CC">
        <w:rPr>
          <w:rStyle w:val="SC13204878"/>
        </w:rPr>
        <w:t xml:space="preserve"> Control field set to 1 sent by a non-AP HE STA. The AP might use information contained in the</w:t>
      </w:r>
      <w:r>
        <w:rPr>
          <w:rStyle w:val="SC13204878"/>
        </w:rPr>
        <w:t xml:space="preserve"> </w:t>
      </w:r>
      <w:r w:rsidRPr="000D01CC">
        <w:rPr>
          <w:rStyle w:val="SC13204878"/>
        </w:rPr>
        <w:t>Queue Size subfield to determine the TXOP duration assigned to the STA or to determine the UL resources</w:t>
      </w:r>
      <w:r>
        <w:rPr>
          <w:rStyle w:val="SC13204878"/>
        </w:rPr>
        <w:t xml:space="preserve"> </w:t>
      </w:r>
      <w:r w:rsidRPr="000D01CC">
        <w:rPr>
          <w:rStyle w:val="SC13204878"/>
        </w:rPr>
        <w:t>assigned to the non-AP HE STA (see 26.5.2 (UL MU operation)</w:t>
      </w:r>
      <w:ins w:id="23" w:author="Jinyoung Chun" w:date="2021-08-13T11:32:00Z">
        <w:r w:rsidRPr="009721E8">
          <w:rPr>
            <w:rStyle w:val="SC13204878"/>
            <w:u w:val="single"/>
          </w:rPr>
          <w:t xml:space="preserve"> and 35.4.2 (EHT UL MU operation)</w:t>
        </w:r>
      </w:ins>
      <w:r w:rsidRPr="000D01CC">
        <w:rPr>
          <w:rStyle w:val="SC13204878"/>
        </w:rPr>
        <w:t>).</w:t>
      </w:r>
    </w:p>
    <w:p w14:paraId="27439BA0" w14:textId="77777777" w:rsidR="006904BD" w:rsidRPr="000D01CC" w:rsidRDefault="006904BD" w:rsidP="004850A3">
      <w:pPr>
        <w:autoSpaceDE w:val="0"/>
        <w:autoSpaceDN w:val="0"/>
        <w:adjustRightInd w:val="0"/>
        <w:spacing w:after="240"/>
        <w:jc w:val="both"/>
        <w:rPr>
          <w:rStyle w:val="SC13204878"/>
        </w:rPr>
      </w:pPr>
    </w:p>
    <w:p w14:paraId="71D6B5CD" w14:textId="644BA915" w:rsidR="006904BD" w:rsidRPr="00C47533" w:rsidRDefault="006904BD" w:rsidP="006904BD">
      <w:pPr>
        <w:autoSpaceDE w:val="0"/>
        <w:autoSpaceDN w:val="0"/>
        <w:adjustRightInd w:val="0"/>
        <w:jc w:val="both"/>
        <w:rPr>
          <w:rStyle w:val="SC13204878"/>
          <w:i/>
          <w:color w:val="auto"/>
          <w:sz w:val="22"/>
          <w:szCs w:val="22"/>
        </w:rPr>
      </w:pPr>
      <w:r w:rsidRPr="007E2DB8">
        <w:rPr>
          <w:b/>
          <w:i/>
          <w:sz w:val="20"/>
          <w:highlight w:val="yellow"/>
          <w:lang w:eastAsia="zh-CN"/>
        </w:rPr>
        <w:t>Instructions to the editor, please</w:t>
      </w:r>
      <w:r>
        <w:rPr>
          <w:b/>
          <w:i/>
          <w:sz w:val="20"/>
          <w:highlight w:val="yellow"/>
          <w:lang w:eastAsia="zh-CN"/>
        </w:rPr>
        <w:t xml:space="preserve"> </w:t>
      </w:r>
      <w:r w:rsidR="00E11551">
        <w:rPr>
          <w:b/>
          <w:i/>
          <w:sz w:val="20"/>
          <w:highlight w:val="yellow"/>
          <w:lang w:eastAsia="zh-CN"/>
        </w:rPr>
        <w:t>add some text in Page376 Line 40,</w:t>
      </w:r>
      <w:r>
        <w:rPr>
          <w:b/>
          <w:i/>
          <w:sz w:val="20"/>
          <w:highlight w:val="yellow"/>
          <w:lang w:eastAsia="zh-CN"/>
        </w:rPr>
        <w:t xml:space="preserve"> section 35.4.2.2 Rules for soliciting UL MU frames</w:t>
      </w:r>
      <w:r w:rsidR="00E11551">
        <w:rPr>
          <w:b/>
          <w:i/>
          <w:sz w:val="20"/>
          <w:highlight w:val="yellow"/>
          <w:lang w:eastAsia="zh-CN"/>
        </w:rPr>
        <w:t xml:space="preserve"> of </w:t>
      </w:r>
      <w:r>
        <w:rPr>
          <w:b/>
          <w:i/>
          <w:sz w:val="20"/>
          <w:highlight w:val="yellow"/>
          <w:lang w:eastAsia="zh-CN"/>
        </w:rPr>
        <w:t>Draft P802.11be D1.2 as follows</w:t>
      </w:r>
      <w:r>
        <w:rPr>
          <w:i/>
          <w:szCs w:val="22"/>
          <w:highlight w:val="yellow"/>
        </w:rPr>
        <w:t>:</w:t>
      </w:r>
    </w:p>
    <w:p w14:paraId="550977BA" w14:textId="77777777" w:rsidR="006904BD" w:rsidRPr="001B4703" w:rsidRDefault="006904BD" w:rsidP="006904BD">
      <w:pPr>
        <w:autoSpaceDE w:val="0"/>
        <w:autoSpaceDN w:val="0"/>
        <w:adjustRightInd w:val="0"/>
        <w:jc w:val="both"/>
        <w:rPr>
          <w:rStyle w:val="SC13204878"/>
          <w:lang w:eastAsia="ko-KR"/>
        </w:rPr>
      </w:pPr>
    </w:p>
    <w:p w14:paraId="6742F6F4" w14:textId="21388CD9" w:rsidR="006904BD" w:rsidRDefault="006904BD" w:rsidP="006904BD">
      <w:pPr>
        <w:autoSpaceDE w:val="0"/>
        <w:autoSpaceDN w:val="0"/>
        <w:adjustRightInd w:val="0"/>
        <w:jc w:val="both"/>
        <w:rPr>
          <w:rFonts w:ascii="Arial" w:eastAsia="맑은 고딕" w:hAnsi="Arial" w:cs="Arial"/>
          <w:b/>
          <w:bCs/>
          <w:spacing w:val="-5"/>
          <w:sz w:val="20"/>
          <w:lang w:val="en-US" w:eastAsia="ko-KR"/>
        </w:rPr>
      </w:pPr>
      <w:r>
        <w:rPr>
          <w:rFonts w:ascii="Arial" w:eastAsia="맑은 고딕" w:hAnsi="Arial" w:cs="Arial"/>
          <w:b/>
          <w:bCs/>
          <w:spacing w:val="-5"/>
          <w:sz w:val="20"/>
          <w:lang w:val="en-US" w:eastAsia="ko-KR"/>
        </w:rPr>
        <w:t>35.4.2.2 Rules for soliciting UL MU frames</w:t>
      </w:r>
    </w:p>
    <w:p w14:paraId="0F08ED6C" w14:textId="77777777" w:rsidR="006904BD" w:rsidRDefault="006904BD" w:rsidP="006904BD">
      <w:pPr>
        <w:autoSpaceDE w:val="0"/>
        <w:autoSpaceDN w:val="0"/>
        <w:adjustRightInd w:val="0"/>
        <w:jc w:val="both"/>
        <w:rPr>
          <w:rFonts w:ascii="Arial" w:eastAsia="맑은 고딕" w:hAnsi="Arial" w:cs="Arial"/>
          <w:b/>
          <w:bCs/>
          <w:spacing w:val="-5"/>
          <w:sz w:val="20"/>
          <w:lang w:val="en-US" w:eastAsia="ko-KR"/>
        </w:rPr>
      </w:pPr>
    </w:p>
    <w:p w14:paraId="64890899" w14:textId="4AB39CF8" w:rsidR="006904BD" w:rsidRDefault="006904BD" w:rsidP="006904BD">
      <w:pPr>
        <w:autoSpaceDE w:val="0"/>
        <w:autoSpaceDN w:val="0"/>
        <w:adjustRightInd w:val="0"/>
        <w:jc w:val="both"/>
        <w:rPr>
          <w:rFonts w:ascii="Arial" w:eastAsia="맑은 고딕" w:hAnsi="Arial" w:cs="Arial"/>
          <w:b/>
          <w:bCs/>
          <w:spacing w:val="-5"/>
          <w:sz w:val="20"/>
          <w:lang w:val="en-US" w:eastAsia="ko-KR"/>
        </w:rPr>
      </w:pPr>
      <w:r>
        <w:rPr>
          <w:rFonts w:ascii="Arial" w:eastAsia="맑은 고딕" w:hAnsi="Arial" w:cs="Arial"/>
          <w:b/>
          <w:bCs/>
          <w:spacing w:val="-5"/>
          <w:sz w:val="20"/>
          <w:lang w:val="en-US" w:eastAsia="ko-KR"/>
        </w:rPr>
        <w:t>35.4.2.2.1 General</w:t>
      </w:r>
    </w:p>
    <w:p w14:paraId="781BB08B" w14:textId="77777777" w:rsidR="006904BD" w:rsidRDefault="006904BD" w:rsidP="006904BD">
      <w:pPr>
        <w:autoSpaceDE w:val="0"/>
        <w:autoSpaceDN w:val="0"/>
        <w:adjustRightInd w:val="0"/>
        <w:jc w:val="both"/>
        <w:rPr>
          <w:rStyle w:val="SC13204878"/>
          <w:b/>
          <w:i/>
        </w:rPr>
      </w:pPr>
    </w:p>
    <w:p w14:paraId="54F501E7" w14:textId="77777777" w:rsidR="006904BD" w:rsidRPr="006904BD" w:rsidRDefault="006904BD" w:rsidP="006904BD">
      <w:pPr>
        <w:autoSpaceDE w:val="0"/>
        <w:autoSpaceDN w:val="0"/>
        <w:adjustRightInd w:val="0"/>
        <w:spacing w:after="240"/>
        <w:jc w:val="both"/>
        <w:rPr>
          <w:rStyle w:val="SC13204878"/>
        </w:rPr>
      </w:pPr>
      <w:r w:rsidRPr="006904BD">
        <w:rPr>
          <w:rStyle w:val="SC13204878"/>
        </w:rPr>
        <w:t>An EHT STA shall follow the rules defined in 26.5.2.2.1 (General), where</w:t>
      </w:r>
    </w:p>
    <w:p w14:paraId="5656EE15" w14:textId="77777777" w:rsidR="006904BD" w:rsidRPr="006904BD" w:rsidRDefault="006904BD" w:rsidP="006904BD">
      <w:pPr>
        <w:autoSpaceDE w:val="0"/>
        <w:autoSpaceDN w:val="0"/>
        <w:adjustRightInd w:val="0"/>
        <w:spacing w:after="240"/>
        <w:ind w:leftChars="129" w:left="284"/>
        <w:jc w:val="both"/>
        <w:rPr>
          <w:rStyle w:val="SC13204878"/>
        </w:rPr>
      </w:pPr>
      <w:r w:rsidRPr="006904BD">
        <w:rPr>
          <w:rStyle w:val="SC13204878"/>
          <w:rFonts w:hint="eastAsia"/>
        </w:rPr>
        <w:t>—</w:t>
      </w:r>
      <w:r w:rsidRPr="006904BD">
        <w:rPr>
          <w:rStyle w:val="SC13204878"/>
        </w:rPr>
        <w:t xml:space="preserve"> Rules related to HE STAs also apply to EHT STAs.</w:t>
      </w:r>
    </w:p>
    <w:p w14:paraId="5FF87C6F" w14:textId="77777777" w:rsidR="006904BD" w:rsidRPr="006904BD" w:rsidRDefault="006904BD" w:rsidP="006904BD">
      <w:pPr>
        <w:autoSpaceDE w:val="0"/>
        <w:autoSpaceDN w:val="0"/>
        <w:adjustRightInd w:val="0"/>
        <w:spacing w:after="240"/>
        <w:ind w:leftChars="129" w:left="284"/>
        <w:jc w:val="both"/>
        <w:rPr>
          <w:rStyle w:val="SC13204878"/>
        </w:rPr>
      </w:pPr>
      <w:r w:rsidRPr="006904BD">
        <w:rPr>
          <w:rStyle w:val="SC13204878"/>
          <w:rFonts w:hint="eastAsia"/>
        </w:rPr>
        <w:t>—</w:t>
      </w:r>
      <w:r w:rsidRPr="006904BD">
        <w:rPr>
          <w:rStyle w:val="SC13204878"/>
        </w:rPr>
        <w:t xml:space="preserve"> Rules related to triggering frames also apply to triggering frames soliciting EHT TB PPDUs.</w:t>
      </w:r>
    </w:p>
    <w:p w14:paraId="60AA5BB0" w14:textId="09913D2F" w:rsidR="004850A3" w:rsidRDefault="006904BD" w:rsidP="006904BD">
      <w:pPr>
        <w:autoSpaceDE w:val="0"/>
        <w:autoSpaceDN w:val="0"/>
        <w:adjustRightInd w:val="0"/>
        <w:spacing w:after="240"/>
        <w:ind w:leftChars="129" w:left="284"/>
        <w:jc w:val="both"/>
        <w:rPr>
          <w:ins w:id="24" w:author="Jinyoung Chun" w:date="2021-10-19T11:50:00Z"/>
          <w:rStyle w:val="SC13204878"/>
        </w:rPr>
      </w:pPr>
      <w:r w:rsidRPr="006904BD">
        <w:rPr>
          <w:rStyle w:val="SC13204878"/>
          <w:rFonts w:hint="eastAsia"/>
        </w:rPr>
        <w:t>—</w:t>
      </w:r>
      <w:r w:rsidRPr="006904BD">
        <w:rPr>
          <w:rStyle w:val="SC13204878"/>
        </w:rPr>
        <w:t xml:space="preserve"> Rules related to HE MU and HE TB PPDUs also apply to EHT MU and EHT TB PPDUs,</w:t>
      </w:r>
      <w:r>
        <w:rPr>
          <w:rStyle w:val="SC13204878"/>
        </w:rPr>
        <w:t xml:space="preserve"> </w:t>
      </w:r>
      <w:r w:rsidRPr="006904BD">
        <w:rPr>
          <w:rStyle w:val="SC13204878"/>
        </w:rPr>
        <w:t>respectively.</w:t>
      </w:r>
    </w:p>
    <w:p w14:paraId="2F39CA50" w14:textId="3AA113D5" w:rsidR="006904BD" w:rsidRPr="004B1713" w:rsidRDefault="006904BD" w:rsidP="006904BD">
      <w:pPr>
        <w:autoSpaceDE w:val="0"/>
        <w:autoSpaceDN w:val="0"/>
        <w:adjustRightInd w:val="0"/>
        <w:spacing w:after="240"/>
        <w:rPr>
          <w:ins w:id="25" w:author="Jinyoung Chun" w:date="2021-10-19T11:50:00Z"/>
          <w:rStyle w:val="SC13204878"/>
          <w:u w:val="single"/>
        </w:rPr>
      </w:pPr>
      <w:ins w:id="26" w:author="Jinyoung Chun" w:date="2021-10-19T11:50:00Z">
        <w:r w:rsidRPr="004B1713">
          <w:rPr>
            <w:rStyle w:val="SC13204878"/>
            <w:u w:val="single"/>
          </w:rPr>
          <w:t xml:space="preserve">An EHT AP with dot11EHTBaseLineFeaturesImplementedOnly equal to true shall not transmit </w:t>
        </w:r>
        <w:proofErr w:type="spellStart"/>
        <w:r w:rsidRPr="004B1713">
          <w:rPr>
            <w:rStyle w:val="SC13204878"/>
            <w:u w:val="single"/>
          </w:rPr>
          <w:t>an</w:t>
        </w:r>
        <w:proofErr w:type="spellEnd"/>
        <w:r w:rsidRPr="004B1713">
          <w:rPr>
            <w:rStyle w:val="SC13204878"/>
            <w:u w:val="single"/>
          </w:rPr>
          <w:t xml:space="preserve"> HE PPDU that carries a Trigger frame soliciting an EHT TB PPDU.</w:t>
        </w:r>
      </w:ins>
      <w:ins w:id="27" w:author="Jinyoung Chun" w:date="2021-10-19T11:51:00Z">
        <w:r w:rsidR="004B1713" w:rsidRPr="004B1713">
          <w:rPr>
            <w:rStyle w:val="fontstyle01"/>
            <w:rFonts w:ascii="Times New Roman" w:hAnsi="Times New Roman"/>
            <w:color w:val="00B050"/>
            <w:u w:val="single"/>
          </w:rPr>
          <w:t xml:space="preserve"> </w:t>
        </w:r>
        <w:r w:rsidR="004B1713" w:rsidRPr="0071085C">
          <w:rPr>
            <w:rStyle w:val="fontstyle01"/>
            <w:rFonts w:ascii="Times New Roman" w:hAnsi="Times New Roman"/>
            <w:color w:val="00B050"/>
            <w:u w:val="single"/>
          </w:rPr>
          <w:t>(#7828)</w:t>
        </w:r>
      </w:ins>
    </w:p>
    <w:p w14:paraId="57132006" w14:textId="3CA8F976" w:rsidR="006904BD" w:rsidRPr="004B1713" w:rsidRDefault="006904BD" w:rsidP="006904BD">
      <w:pPr>
        <w:autoSpaceDE w:val="0"/>
        <w:autoSpaceDN w:val="0"/>
        <w:adjustRightInd w:val="0"/>
        <w:spacing w:after="240"/>
        <w:rPr>
          <w:ins w:id="28" w:author="Jinyoung Chun" w:date="2021-10-19T11:50:00Z"/>
          <w:rStyle w:val="SC13204878"/>
          <w:u w:val="single"/>
        </w:rPr>
      </w:pPr>
      <w:ins w:id="29" w:author="Jinyoung Chun" w:date="2021-10-19T11:50:00Z">
        <w:r w:rsidRPr="004B1713">
          <w:rPr>
            <w:rStyle w:val="SC13204878"/>
            <w:u w:val="single"/>
          </w:rPr>
          <w:t xml:space="preserve">An EHT AP with dot11EHTBaseLineFeaturesImplementedOnly equal to true shall not transmit an EHT PPDU that carries a Trigger frame soliciting </w:t>
        </w:r>
        <w:proofErr w:type="spellStart"/>
        <w:r w:rsidRPr="004B1713">
          <w:rPr>
            <w:rStyle w:val="SC13204878"/>
            <w:u w:val="single"/>
          </w:rPr>
          <w:t>an</w:t>
        </w:r>
        <w:proofErr w:type="spellEnd"/>
        <w:r w:rsidRPr="004B1713">
          <w:rPr>
            <w:rStyle w:val="SC13204878"/>
            <w:u w:val="single"/>
          </w:rPr>
          <w:t xml:space="preserve"> HE TB PPDU.</w:t>
        </w:r>
      </w:ins>
      <w:ins w:id="30" w:author="Jinyoung Chun" w:date="2021-10-19T11:51:00Z">
        <w:r w:rsidR="004B1713" w:rsidRPr="004B1713">
          <w:rPr>
            <w:rStyle w:val="fontstyle01"/>
            <w:rFonts w:ascii="Times New Roman" w:hAnsi="Times New Roman"/>
            <w:color w:val="00B050"/>
            <w:u w:val="single"/>
          </w:rPr>
          <w:t xml:space="preserve"> </w:t>
        </w:r>
        <w:r w:rsidR="004B1713" w:rsidRPr="0071085C">
          <w:rPr>
            <w:rStyle w:val="fontstyle01"/>
            <w:rFonts w:ascii="Times New Roman" w:hAnsi="Times New Roman"/>
            <w:color w:val="00B050"/>
            <w:u w:val="single"/>
          </w:rPr>
          <w:t>(#7828)</w:t>
        </w:r>
      </w:ins>
    </w:p>
    <w:p w14:paraId="6B40C7B1" w14:textId="46200DB0" w:rsidR="006904BD" w:rsidRPr="006904BD" w:rsidRDefault="00E522F7" w:rsidP="00E522F7">
      <w:pPr>
        <w:autoSpaceDE w:val="0"/>
        <w:autoSpaceDN w:val="0"/>
        <w:adjustRightInd w:val="0"/>
        <w:spacing w:after="240"/>
        <w:jc w:val="both"/>
        <w:rPr>
          <w:rStyle w:val="SC13204878"/>
        </w:rPr>
      </w:pPr>
      <w:r w:rsidRPr="00E522F7">
        <w:rPr>
          <w:rFonts w:ascii="TimesNewRomanPSMT" w:hAnsi="TimesNewRomanPSMT"/>
          <w:color w:val="000000"/>
          <w:sz w:val="20"/>
        </w:rPr>
        <w:t>An EHT AP shall not transmit a Trigger frame soliciting an OFDMA EHT TB PPDU that uses UL MUMIMO within an RU/MRU to a non-AP EHT STA from which the AP has not received an EHT Capabilities</w:t>
      </w:r>
      <w:r w:rsidRPr="00E522F7">
        <w:rPr>
          <w:rFonts w:ascii="TimesNewRomanPSMT" w:hAnsi="TimesNewRomanPSMT"/>
          <w:color w:val="000000"/>
          <w:sz w:val="20"/>
        </w:rPr>
        <w:br/>
        <w:t>element with the Partial Bandwidth UL MU-MIMO subfield of the EHT PHY Capabilities Information field</w:t>
      </w:r>
      <w:r w:rsidRPr="00E522F7">
        <w:rPr>
          <w:rFonts w:ascii="TimesNewRomanPSMT" w:hAnsi="TimesNewRomanPSMT"/>
          <w:color w:val="000000"/>
          <w:sz w:val="20"/>
        </w:rPr>
        <w:br/>
        <w:t>equal to 1.</w:t>
      </w:r>
    </w:p>
    <w:sectPr w:rsidR="006904BD" w:rsidRPr="006904BD" w:rsidSect="00FE05FB">
      <w:headerReference w:type="default" r:id="rId12"/>
      <w:footerReference w:type="default" r:id="rId13"/>
      <w:pgSz w:w="12240" w:h="15840"/>
      <w:pgMar w:top="1280" w:right="1440" w:bottom="960" w:left="1440" w:header="720" w:footer="720" w:gutter="0"/>
      <w:cols w:space="720" w:equalWidth="0">
        <w:col w:w="9360"/>
      </w:cols>
      <w:noEndnote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B2FCA0F" w16cid:durableId="24D3A03E"/>
  <w16cid:commentId w16cid:paraId="1817775A" w16cid:durableId="24D3A0B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245B1C" w14:textId="77777777" w:rsidR="00EF400C" w:rsidRDefault="00EF400C">
      <w:r>
        <w:separator/>
      </w:r>
    </w:p>
  </w:endnote>
  <w:endnote w:type="continuationSeparator" w:id="0">
    <w:p w14:paraId="49343A19" w14:textId="77777777" w:rsidR="00EF400C" w:rsidRDefault="00EF4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277A0A" w14:textId="1D67C93E" w:rsidR="000E0D7A" w:rsidRDefault="000E0D7A">
    <w:pPr>
      <w:pStyle w:val="a3"/>
      <w:tabs>
        <w:tab w:val="clear" w:pos="6480"/>
        <w:tab w:val="center" w:pos="4680"/>
        <w:tab w:val="right" w:pos="9360"/>
      </w:tabs>
    </w:pPr>
    <w:r>
      <w:t>Submission</w:t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466FCA">
      <w:rPr>
        <w:noProof/>
      </w:rPr>
      <w:t>6</w:t>
    </w:r>
    <w:r>
      <w:fldChar w:fldCharType="end"/>
    </w:r>
    <w:r>
      <w:tab/>
      <w:t xml:space="preserve">Jinyoung Chun, </w:t>
    </w:r>
    <w:r>
      <w:rPr>
        <w:rFonts w:hint="eastAsia"/>
        <w:lang w:eastAsia="ko-KR"/>
      </w:rPr>
      <w:t>LG</w:t>
    </w:r>
    <w:r w:rsidR="005E0CA6">
      <w:rPr>
        <w:lang w:eastAsia="ko-KR"/>
      </w:rPr>
      <w:t xml:space="preserve"> Electronics</w: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3F7AAA" w14:textId="77777777" w:rsidR="00EF400C" w:rsidRDefault="00EF400C">
      <w:r>
        <w:separator/>
      </w:r>
    </w:p>
  </w:footnote>
  <w:footnote w:type="continuationSeparator" w:id="0">
    <w:p w14:paraId="6A285D50" w14:textId="77777777" w:rsidR="00EF400C" w:rsidRDefault="00EF40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824CC" w14:textId="2D3CFF1E" w:rsidR="000E0D7A" w:rsidRDefault="003C162A" w:rsidP="00732A32">
    <w:pPr>
      <w:pStyle w:val="a4"/>
      <w:tabs>
        <w:tab w:val="clear" w:pos="6480"/>
        <w:tab w:val="center" w:pos="4680"/>
        <w:tab w:val="right" w:pos="9360"/>
      </w:tabs>
    </w:pPr>
    <w:r>
      <w:rPr>
        <w:lang w:eastAsia="ko-KR"/>
      </w:rPr>
      <w:t>Oct</w:t>
    </w:r>
    <w:r w:rsidR="000E0D7A">
      <w:rPr>
        <w:lang w:eastAsia="ko-KR"/>
      </w:rPr>
      <w:t xml:space="preserve"> 20</w:t>
    </w:r>
    <w:r w:rsidR="000E0D7A">
      <w:t>21</w:t>
    </w:r>
    <w:r w:rsidR="000E0D7A">
      <w:tab/>
    </w:r>
    <w:r w:rsidR="000E0D7A">
      <w:tab/>
    </w:r>
    <w:r w:rsidR="00EF400C">
      <w:fldChar w:fldCharType="begin"/>
    </w:r>
    <w:r w:rsidR="00EF400C">
      <w:instrText xml:space="preserve"> TITLE  \* MERGEFORMAT </w:instrText>
    </w:r>
    <w:r w:rsidR="00EF400C">
      <w:fldChar w:fldCharType="separate"/>
    </w:r>
    <w:r w:rsidR="000E0D7A">
      <w:t>doc.: IEEE 802.11-21/</w:t>
    </w:r>
    <w:r w:rsidR="00EF400C">
      <w:fldChar w:fldCharType="end"/>
    </w:r>
    <w:r w:rsidR="0032722E">
      <w:t>1251</w:t>
    </w:r>
    <w:r w:rsidR="000E0D7A">
      <w:t>r</w:t>
    </w:r>
    <w: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B1D54"/>
    <w:multiLevelType w:val="multilevel"/>
    <w:tmpl w:val="9210DB02"/>
    <w:lvl w:ilvl="0">
      <w:start w:val="9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7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80"/>
      </w:pPr>
      <w:rPr>
        <w:rFonts w:hint="default"/>
      </w:rPr>
    </w:lvl>
    <w:lvl w:ilvl="4">
      <w:start w:val="3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D854D8C"/>
    <w:multiLevelType w:val="multilevel"/>
    <w:tmpl w:val="7C74125C"/>
    <w:lvl w:ilvl="0">
      <w:start w:val="36"/>
      <w:numFmt w:val="decimal"/>
      <w:lvlText w:val="%1"/>
      <w:lvlJc w:val="left"/>
      <w:pPr>
        <w:ind w:left="936" w:hanging="936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936"/>
      </w:pPr>
      <w:rPr>
        <w:rFonts w:hint="default"/>
      </w:rPr>
    </w:lvl>
    <w:lvl w:ilvl="2">
      <w:start w:val="13"/>
      <w:numFmt w:val="decimal"/>
      <w:lvlText w:val="%1.%2.%3"/>
      <w:lvlJc w:val="left"/>
      <w:pPr>
        <w:ind w:left="1202" w:hanging="936"/>
      </w:pPr>
      <w:rPr>
        <w:rFonts w:hint="default"/>
      </w:rPr>
    </w:lvl>
    <w:lvl w:ilvl="3">
      <w:start w:val="11"/>
      <w:numFmt w:val="decimal"/>
      <w:lvlText w:val="%1.%2.%3.%4"/>
      <w:lvlJc w:val="left"/>
      <w:pPr>
        <w:ind w:left="1335" w:hanging="936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64" w:hanging="1800"/>
      </w:pPr>
      <w:rPr>
        <w:rFonts w:hint="default"/>
      </w:rPr>
    </w:lvl>
  </w:abstractNum>
  <w:abstractNum w:abstractNumId="2">
    <w:nsid w:val="121E4233"/>
    <w:multiLevelType w:val="hybridMultilevel"/>
    <w:tmpl w:val="AF60A40A"/>
    <w:lvl w:ilvl="0" w:tplc="A10CF264">
      <w:numFmt w:val="bullet"/>
      <w:lvlText w:val="—"/>
      <w:lvlJc w:val="left"/>
      <w:pPr>
        <w:ind w:left="503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4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3" w:hanging="400"/>
      </w:pPr>
      <w:rPr>
        <w:rFonts w:ascii="Wingdings" w:hAnsi="Wingdings" w:hint="default"/>
      </w:rPr>
    </w:lvl>
  </w:abstractNum>
  <w:abstractNum w:abstractNumId="3">
    <w:nsid w:val="20E64008"/>
    <w:multiLevelType w:val="multilevel"/>
    <w:tmpl w:val="45BA7752"/>
    <w:lvl w:ilvl="0">
      <w:start w:val="9"/>
      <w:numFmt w:val="decimal"/>
      <w:lvlText w:val="%1"/>
      <w:lvlJc w:val="left"/>
      <w:pPr>
        <w:ind w:left="768" w:hanging="768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8" w:hanging="768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68" w:hanging="768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768" w:hanging="768"/>
      </w:pPr>
      <w:rPr>
        <w:rFonts w:hint="default"/>
      </w:rPr>
    </w:lvl>
    <w:lvl w:ilvl="4">
      <w:start w:val="6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33FB6BFD"/>
    <w:multiLevelType w:val="multilevel"/>
    <w:tmpl w:val="4D6EDC5E"/>
    <w:styleLink w:val="Headings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" w:hanging="3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" w:hanging="360"/>
      </w:pPr>
      <w:rPr>
        <w:rFonts w:hint="default"/>
      </w:rPr>
    </w:lvl>
  </w:abstractNum>
  <w:abstractNum w:abstractNumId="5">
    <w:nsid w:val="37A90191"/>
    <w:multiLevelType w:val="multilevel"/>
    <w:tmpl w:val="902C5810"/>
    <w:lvl w:ilvl="0">
      <w:start w:val="9"/>
      <w:numFmt w:val="decimal"/>
      <w:lvlText w:val="%1"/>
      <w:lvlJc w:val="left"/>
      <w:pPr>
        <w:ind w:left="768" w:hanging="768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8" w:hanging="768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68" w:hanging="768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768" w:hanging="768"/>
      </w:pPr>
      <w:rPr>
        <w:rFonts w:hint="default"/>
      </w:rPr>
    </w:lvl>
    <w:lvl w:ilvl="4">
      <w:start w:val="3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44C748DC"/>
    <w:multiLevelType w:val="hybridMultilevel"/>
    <w:tmpl w:val="DA7C7E38"/>
    <w:lvl w:ilvl="0" w:tplc="ACC222E0">
      <w:start w:val="1"/>
      <w:numFmt w:val="bullet"/>
      <w:lvlText w:val=""/>
      <w:lvlJc w:val="left"/>
      <w:pPr>
        <w:ind w:left="943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34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4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3" w:hanging="400"/>
      </w:pPr>
      <w:rPr>
        <w:rFonts w:ascii="Wingdings" w:hAnsi="Wingdings" w:hint="default"/>
      </w:rPr>
    </w:lvl>
  </w:abstractNum>
  <w:abstractNum w:abstractNumId="7">
    <w:nsid w:val="49672D59"/>
    <w:multiLevelType w:val="multilevel"/>
    <w:tmpl w:val="D67CFED0"/>
    <w:lvl w:ilvl="0">
      <w:start w:val="1"/>
      <w:numFmt w:val="decimal"/>
      <w:pStyle w:val="1"/>
      <w:isLgl/>
      <w:lvlText w:val="%1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360" w:hanging="360"/>
      </w:pPr>
      <w:rPr>
        <w:rFonts w:asciiTheme="majorHAnsi" w:hAnsiTheme="majorHAnsi" w:hint="default"/>
      </w:rPr>
    </w:lvl>
    <w:lvl w:ilvl="4">
      <w:start w:val="1"/>
      <w:numFmt w:val="decimal"/>
      <w:pStyle w:val="5"/>
      <w:lvlText w:val="%1.%2.%3.%4.%5"/>
      <w:lvlJc w:val="left"/>
      <w:pPr>
        <w:ind w:left="360" w:hanging="360"/>
      </w:pPr>
      <w:rPr>
        <w:rFonts w:asciiTheme="majorHAnsi" w:hAnsiTheme="majorHAnsi" w:hint="default"/>
      </w:rPr>
    </w:lvl>
    <w:lvl w:ilvl="5">
      <w:start w:val="1"/>
      <w:numFmt w:val="decimal"/>
      <w:pStyle w:val="6"/>
      <w:lvlText w:val="%1.%2.%3.%4.%5.%6"/>
      <w:lvlJc w:val="left"/>
      <w:pPr>
        <w:ind w:left="360" w:hanging="360"/>
      </w:pPr>
      <w:rPr>
        <w:rFonts w:asciiTheme="majorHAnsi" w:hAnsiTheme="majorHAnsi" w:hint="default"/>
      </w:rPr>
    </w:lvl>
    <w:lvl w:ilvl="6">
      <w:start w:val="1"/>
      <w:numFmt w:val="none"/>
      <w:pStyle w:val="7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pStyle w:val="8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pStyle w:val="9"/>
      <w:lvlText w:val=""/>
      <w:lvlJc w:val="left"/>
      <w:pPr>
        <w:ind w:left="360" w:hanging="360"/>
      </w:pPr>
      <w:rPr>
        <w:rFonts w:hint="default"/>
      </w:rPr>
    </w:lvl>
  </w:abstractNum>
  <w:abstractNum w:abstractNumId="8">
    <w:nsid w:val="5240321D"/>
    <w:multiLevelType w:val="hybridMultilevel"/>
    <w:tmpl w:val="06F6788C"/>
    <w:lvl w:ilvl="0" w:tplc="E3385C9A">
      <w:start w:val="9"/>
      <w:numFmt w:val="bullet"/>
      <w:lvlText w:val="-"/>
      <w:lvlJc w:val="left"/>
      <w:pPr>
        <w:ind w:left="760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854835"/>
    <w:multiLevelType w:val="multilevel"/>
    <w:tmpl w:val="DF705E12"/>
    <w:lvl w:ilvl="0">
      <w:start w:val="9"/>
      <w:numFmt w:val="decimal"/>
      <w:lvlText w:val="%1"/>
      <w:lvlJc w:val="left"/>
      <w:pPr>
        <w:ind w:left="876" w:hanging="87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6" w:hanging="876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876" w:hanging="876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6" w:hanging="876"/>
      </w:pPr>
      <w:rPr>
        <w:rFonts w:hint="default"/>
      </w:rPr>
    </w:lvl>
    <w:lvl w:ilvl="4">
      <w:start w:val="10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6F317CF2"/>
    <w:multiLevelType w:val="multilevel"/>
    <w:tmpl w:val="42FC216C"/>
    <w:lvl w:ilvl="0">
      <w:start w:val="9"/>
      <w:numFmt w:val="decimal"/>
      <w:lvlText w:val="%1"/>
      <w:lvlJc w:val="left"/>
      <w:pPr>
        <w:ind w:left="768" w:hanging="768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8" w:hanging="768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68" w:hanging="768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768" w:hanging="76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1"/>
  </w:num>
  <w:num w:numId="5">
    <w:abstractNumId w:val="0"/>
  </w:num>
  <w:num w:numId="6">
    <w:abstractNumId w:val="10"/>
  </w:num>
  <w:num w:numId="7">
    <w:abstractNumId w:val="8"/>
  </w:num>
  <w:num w:numId="8">
    <w:abstractNumId w:val="3"/>
  </w:num>
  <w:num w:numId="9">
    <w:abstractNumId w:val="11"/>
  </w:num>
  <w:num w:numId="10">
    <w:abstractNumId w:val="5"/>
  </w:num>
  <w:num w:numId="11">
    <w:abstractNumId w:val="6"/>
  </w:num>
  <w:num w:numId="12">
    <w:abstractNumId w:val="2"/>
  </w:num>
  <w:numIdMacAtCleanup w:val="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inyoung Chun">
    <w15:presenceInfo w15:providerId="None" w15:userId="Jinyoung Chu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B00"/>
    <w:rsid w:val="00001D07"/>
    <w:rsid w:val="0000331A"/>
    <w:rsid w:val="00003ACB"/>
    <w:rsid w:val="00010FDC"/>
    <w:rsid w:val="00011009"/>
    <w:rsid w:val="00012150"/>
    <w:rsid w:val="00013ABD"/>
    <w:rsid w:val="00013C43"/>
    <w:rsid w:val="00015F03"/>
    <w:rsid w:val="000165AA"/>
    <w:rsid w:val="00017517"/>
    <w:rsid w:val="00017B78"/>
    <w:rsid w:val="00021FBC"/>
    <w:rsid w:val="00025002"/>
    <w:rsid w:val="000261AA"/>
    <w:rsid w:val="0002639C"/>
    <w:rsid w:val="00031645"/>
    <w:rsid w:val="0003211C"/>
    <w:rsid w:val="000327DA"/>
    <w:rsid w:val="00032E02"/>
    <w:rsid w:val="000359C1"/>
    <w:rsid w:val="00035A6A"/>
    <w:rsid w:val="0003628E"/>
    <w:rsid w:val="000363FA"/>
    <w:rsid w:val="0003647B"/>
    <w:rsid w:val="00041CE2"/>
    <w:rsid w:val="00042283"/>
    <w:rsid w:val="00043A2B"/>
    <w:rsid w:val="00044F0F"/>
    <w:rsid w:val="00045159"/>
    <w:rsid w:val="00047DDD"/>
    <w:rsid w:val="00047FB7"/>
    <w:rsid w:val="00047FBA"/>
    <w:rsid w:val="00050BE8"/>
    <w:rsid w:val="00050DF7"/>
    <w:rsid w:val="000513BD"/>
    <w:rsid w:val="00051571"/>
    <w:rsid w:val="00053715"/>
    <w:rsid w:val="00054259"/>
    <w:rsid w:val="00054F7C"/>
    <w:rsid w:val="00055361"/>
    <w:rsid w:val="00055783"/>
    <w:rsid w:val="00057544"/>
    <w:rsid w:val="00057981"/>
    <w:rsid w:val="00063B89"/>
    <w:rsid w:val="000647E7"/>
    <w:rsid w:val="00065916"/>
    <w:rsid w:val="00071736"/>
    <w:rsid w:val="00074099"/>
    <w:rsid w:val="00075B15"/>
    <w:rsid w:val="000810C8"/>
    <w:rsid w:val="000811E5"/>
    <w:rsid w:val="00081DB2"/>
    <w:rsid w:val="000822CA"/>
    <w:rsid w:val="00082AE9"/>
    <w:rsid w:val="000840D0"/>
    <w:rsid w:val="00084AD1"/>
    <w:rsid w:val="00085C91"/>
    <w:rsid w:val="00086275"/>
    <w:rsid w:val="000863DA"/>
    <w:rsid w:val="00086463"/>
    <w:rsid w:val="00092C59"/>
    <w:rsid w:val="00093E53"/>
    <w:rsid w:val="000958CD"/>
    <w:rsid w:val="000971EA"/>
    <w:rsid w:val="000977BD"/>
    <w:rsid w:val="000A04E6"/>
    <w:rsid w:val="000A2FF1"/>
    <w:rsid w:val="000A3355"/>
    <w:rsid w:val="000A365F"/>
    <w:rsid w:val="000A6729"/>
    <w:rsid w:val="000A764C"/>
    <w:rsid w:val="000A76D8"/>
    <w:rsid w:val="000B0761"/>
    <w:rsid w:val="000B088E"/>
    <w:rsid w:val="000B0B24"/>
    <w:rsid w:val="000B4A3A"/>
    <w:rsid w:val="000B7892"/>
    <w:rsid w:val="000B7F08"/>
    <w:rsid w:val="000C1200"/>
    <w:rsid w:val="000C285F"/>
    <w:rsid w:val="000C5A1D"/>
    <w:rsid w:val="000D01CC"/>
    <w:rsid w:val="000D11B6"/>
    <w:rsid w:val="000D180D"/>
    <w:rsid w:val="000D3B65"/>
    <w:rsid w:val="000D43F8"/>
    <w:rsid w:val="000D4C9E"/>
    <w:rsid w:val="000D511B"/>
    <w:rsid w:val="000D7A4C"/>
    <w:rsid w:val="000E0D7A"/>
    <w:rsid w:val="000E151D"/>
    <w:rsid w:val="000E1F2A"/>
    <w:rsid w:val="000E32B6"/>
    <w:rsid w:val="000E4548"/>
    <w:rsid w:val="000F1E06"/>
    <w:rsid w:val="000F1F93"/>
    <w:rsid w:val="000F2E8C"/>
    <w:rsid w:val="000F4D14"/>
    <w:rsid w:val="000F5794"/>
    <w:rsid w:val="000F5A3C"/>
    <w:rsid w:val="000F61F4"/>
    <w:rsid w:val="000F61FE"/>
    <w:rsid w:val="000F6C9B"/>
    <w:rsid w:val="000F7452"/>
    <w:rsid w:val="001004D3"/>
    <w:rsid w:val="001036B0"/>
    <w:rsid w:val="00104337"/>
    <w:rsid w:val="001046F3"/>
    <w:rsid w:val="0010605F"/>
    <w:rsid w:val="0010781F"/>
    <w:rsid w:val="00107B4D"/>
    <w:rsid w:val="00107B60"/>
    <w:rsid w:val="001101CE"/>
    <w:rsid w:val="00111D2A"/>
    <w:rsid w:val="00112E2A"/>
    <w:rsid w:val="00113B7E"/>
    <w:rsid w:val="00120580"/>
    <w:rsid w:val="00121364"/>
    <w:rsid w:val="00122B5B"/>
    <w:rsid w:val="00123361"/>
    <w:rsid w:val="001243C2"/>
    <w:rsid w:val="00124BA4"/>
    <w:rsid w:val="0012600D"/>
    <w:rsid w:val="00126F7A"/>
    <w:rsid w:val="00127344"/>
    <w:rsid w:val="0013004F"/>
    <w:rsid w:val="00130286"/>
    <w:rsid w:val="001324C2"/>
    <w:rsid w:val="00132700"/>
    <w:rsid w:val="00133C09"/>
    <w:rsid w:val="00135192"/>
    <w:rsid w:val="00135B34"/>
    <w:rsid w:val="00137885"/>
    <w:rsid w:val="00144BD2"/>
    <w:rsid w:val="001469FB"/>
    <w:rsid w:val="001472D4"/>
    <w:rsid w:val="001502CE"/>
    <w:rsid w:val="001503CF"/>
    <w:rsid w:val="00151149"/>
    <w:rsid w:val="00151388"/>
    <w:rsid w:val="00152467"/>
    <w:rsid w:val="001547A8"/>
    <w:rsid w:val="001549A3"/>
    <w:rsid w:val="001556E8"/>
    <w:rsid w:val="00156787"/>
    <w:rsid w:val="00160192"/>
    <w:rsid w:val="00160619"/>
    <w:rsid w:val="00163F16"/>
    <w:rsid w:val="001705DD"/>
    <w:rsid w:val="00172460"/>
    <w:rsid w:val="001727B9"/>
    <w:rsid w:val="001738A3"/>
    <w:rsid w:val="0017449E"/>
    <w:rsid w:val="00174970"/>
    <w:rsid w:val="00175B26"/>
    <w:rsid w:val="0018027D"/>
    <w:rsid w:val="00181978"/>
    <w:rsid w:val="0018245B"/>
    <w:rsid w:val="00183394"/>
    <w:rsid w:val="00184047"/>
    <w:rsid w:val="00184A8E"/>
    <w:rsid w:val="001850ED"/>
    <w:rsid w:val="00186A90"/>
    <w:rsid w:val="00191504"/>
    <w:rsid w:val="00193996"/>
    <w:rsid w:val="00196F5E"/>
    <w:rsid w:val="0019712F"/>
    <w:rsid w:val="00197C99"/>
    <w:rsid w:val="00197E4A"/>
    <w:rsid w:val="001A0132"/>
    <w:rsid w:val="001A2B00"/>
    <w:rsid w:val="001A5226"/>
    <w:rsid w:val="001A55E7"/>
    <w:rsid w:val="001A5C01"/>
    <w:rsid w:val="001A5C04"/>
    <w:rsid w:val="001B02FA"/>
    <w:rsid w:val="001B217E"/>
    <w:rsid w:val="001B2BCE"/>
    <w:rsid w:val="001B4703"/>
    <w:rsid w:val="001C3C14"/>
    <w:rsid w:val="001C6FA2"/>
    <w:rsid w:val="001D0171"/>
    <w:rsid w:val="001D25A0"/>
    <w:rsid w:val="001D26AE"/>
    <w:rsid w:val="001D3204"/>
    <w:rsid w:val="001D4CD9"/>
    <w:rsid w:val="001D4E5F"/>
    <w:rsid w:val="001D6175"/>
    <w:rsid w:val="001D683C"/>
    <w:rsid w:val="001D723B"/>
    <w:rsid w:val="001D794E"/>
    <w:rsid w:val="001D7955"/>
    <w:rsid w:val="001E1A74"/>
    <w:rsid w:val="001E1D03"/>
    <w:rsid w:val="001E1F1F"/>
    <w:rsid w:val="001E3BE4"/>
    <w:rsid w:val="001E4698"/>
    <w:rsid w:val="001E47B8"/>
    <w:rsid w:val="001E5538"/>
    <w:rsid w:val="001F01C9"/>
    <w:rsid w:val="001F0E2F"/>
    <w:rsid w:val="001F376F"/>
    <w:rsid w:val="001F4241"/>
    <w:rsid w:val="001F43DF"/>
    <w:rsid w:val="001F4B16"/>
    <w:rsid w:val="001F58CB"/>
    <w:rsid w:val="001F5A28"/>
    <w:rsid w:val="00202BE3"/>
    <w:rsid w:val="0020389D"/>
    <w:rsid w:val="00205EDC"/>
    <w:rsid w:val="00206565"/>
    <w:rsid w:val="00207791"/>
    <w:rsid w:val="002126A1"/>
    <w:rsid w:val="00212EC4"/>
    <w:rsid w:val="00214C65"/>
    <w:rsid w:val="00215487"/>
    <w:rsid w:val="00217967"/>
    <w:rsid w:val="00217CA7"/>
    <w:rsid w:val="00217D32"/>
    <w:rsid w:val="00221DF8"/>
    <w:rsid w:val="002248B1"/>
    <w:rsid w:val="00224FAA"/>
    <w:rsid w:val="0022565E"/>
    <w:rsid w:val="00225B08"/>
    <w:rsid w:val="00226EBD"/>
    <w:rsid w:val="00227DFB"/>
    <w:rsid w:val="00230E7B"/>
    <w:rsid w:val="00233F21"/>
    <w:rsid w:val="0023433E"/>
    <w:rsid w:val="00234A43"/>
    <w:rsid w:val="00234E34"/>
    <w:rsid w:val="0023550A"/>
    <w:rsid w:val="002360E0"/>
    <w:rsid w:val="002404FA"/>
    <w:rsid w:val="00244FE5"/>
    <w:rsid w:val="00246C60"/>
    <w:rsid w:val="00250C8A"/>
    <w:rsid w:val="00251C55"/>
    <w:rsid w:val="00252ADC"/>
    <w:rsid w:val="0025369B"/>
    <w:rsid w:val="002536A6"/>
    <w:rsid w:val="002545C3"/>
    <w:rsid w:val="00254F26"/>
    <w:rsid w:val="00256394"/>
    <w:rsid w:val="0025765D"/>
    <w:rsid w:val="00257737"/>
    <w:rsid w:val="00257F10"/>
    <w:rsid w:val="002600EB"/>
    <w:rsid w:val="00260F6A"/>
    <w:rsid w:val="0026301F"/>
    <w:rsid w:val="00264D47"/>
    <w:rsid w:val="00264DCB"/>
    <w:rsid w:val="00267489"/>
    <w:rsid w:val="00271631"/>
    <w:rsid w:val="00272ECE"/>
    <w:rsid w:val="00275C7B"/>
    <w:rsid w:val="0027674F"/>
    <w:rsid w:val="00276874"/>
    <w:rsid w:val="00276D4E"/>
    <w:rsid w:val="00277873"/>
    <w:rsid w:val="00277A9A"/>
    <w:rsid w:val="00277E85"/>
    <w:rsid w:val="00281421"/>
    <w:rsid w:val="002818AC"/>
    <w:rsid w:val="00282573"/>
    <w:rsid w:val="002836D0"/>
    <w:rsid w:val="00284633"/>
    <w:rsid w:val="0028670D"/>
    <w:rsid w:val="00286C8A"/>
    <w:rsid w:val="0029020B"/>
    <w:rsid w:val="002902BF"/>
    <w:rsid w:val="002907EE"/>
    <w:rsid w:val="002917A7"/>
    <w:rsid w:val="00293F86"/>
    <w:rsid w:val="002953AF"/>
    <w:rsid w:val="002974BC"/>
    <w:rsid w:val="002A6FE1"/>
    <w:rsid w:val="002A78CC"/>
    <w:rsid w:val="002B1ACA"/>
    <w:rsid w:val="002B3A59"/>
    <w:rsid w:val="002B58CB"/>
    <w:rsid w:val="002C1AFC"/>
    <w:rsid w:val="002C446A"/>
    <w:rsid w:val="002C5B3E"/>
    <w:rsid w:val="002C6EFE"/>
    <w:rsid w:val="002C75EE"/>
    <w:rsid w:val="002D2D96"/>
    <w:rsid w:val="002D441A"/>
    <w:rsid w:val="002D44BE"/>
    <w:rsid w:val="002D4CBF"/>
    <w:rsid w:val="002D6C09"/>
    <w:rsid w:val="002E27A4"/>
    <w:rsid w:val="002E2DC2"/>
    <w:rsid w:val="002E4B4D"/>
    <w:rsid w:val="002E4FA9"/>
    <w:rsid w:val="002E5228"/>
    <w:rsid w:val="002E5287"/>
    <w:rsid w:val="002E58AC"/>
    <w:rsid w:val="002E71FC"/>
    <w:rsid w:val="002E7A28"/>
    <w:rsid w:val="002F272A"/>
    <w:rsid w:val="002F2D4F"/>
    <w:rsid w:val="002F5C7B"/>
    <w:rsid w:val="00300768"/>
    <w:rsid w:val="00300F9E"/>
    <w:rsid w:val="003018F7"/>
    <w:rsid w:val="003034BF"/>
    <w:rsid w:val="003044AC"/>
    <w:rsid w:val="00305B68"/>
    <w:rsid w:val="00307F85"/>
    <w:rsid w:val="00312897"/>
    <w:rsid w:val="0031615A"/>
    <w:rsid w:val="00316D95"/>
    <w:rsid w:val="00317E81"/>
    <w:rsid w:val="0032121D"/>
    <w:rsid w:val="00323D64"/>
    <w:rsid w:val="00326D9A"/>
    <w:rsid w:val="0032722E"/>
    <w:rsid w:val="00327E24"/>
    <w:rsid w:val="0033024A"/>
    <w:rsid w:val="003346B8"/>
    <w:rsid w:val="003361D2"/>
    <w:rsid w:val="00336E8C"/>
    <w:rsid w:val="003411FC"/>
    <w:rsid w:val="00341C2E"/>
    <w:rsid w:val="00345E07"/>
    <w:rsid w:val="0034620C"/>
    <w:rsid w:val="003467AC"/>
    <w:rsid w:val="003471C4"/>
    <w:rsid w:val="003478AD"/>
    <w:rsid w:val="00353C0B"/>
    <w:rsid w:val="00354C0C"/>
    <w:rsid w:val="00360C64"/>
    <w:rsid w:val="00361221"/>
    <w:rsid w:val="0036165C"/>
    <w:rsid w:val="00361A7D"/>
    <w:rsid w:val="003624FC"/>
    <w:rsid w:val="003636A5"/>
    <w:rsid w:val="003637B3"/>
    <w:rsid w:val="00363B8D"/>
    <w:rsid w:val="00363D2B"/>
    <w:rsid w:val="003674FB"/>
    <w:rsid w:val="00367830"/>
    <w:rsid w:val="00370D13"/>
    <w:rsid w:val="00371265"/>
    <w:rsid w:val="00373CC1"/>
    <w:rsid w:val="00375604"/>
    <w:rsid w:val="00375F40"/>
    <w:rsid w:val="0037683B"/>
    <w:rsid w:val="00376F6A"/>
    <w:rsid w:val="00377BA5"/>
    <w:rsid w:val="003817BE"/>
    <w:rsid w:val="003839B8"/>
    <w:rsid w:val="00383B86"/>
    <w:rsid w:val="00383D31"/>
    <w:rsid w:val="0038640A"/>
    <w:rsid w:val="0039133D"/>
    <w:rsid w:val="00392A99"/>
    <w:rsid w:val="0039564A"/>
    <w:rsid w:val="00395FFC"/>
    <w:rsid w:val="003A2858"/>
    <w:rsid w:val="003A42E0"/>
    <w:rsid w:val="003A5741"/>
    <w:rsid w:val="003A72AB"/>
    <w:rsid w:val="003A74B1"/>
    <w:rsid w:val="003B1ED7"/>
    <w:rsid w:val="003B340F"/>
    <w:rsid w:val="003B4D44"/>
    <w:rsid w:val="003B4F7E"/>
    <w:rsid w:val="003B7B81"/>
    <w:rsid w:val="003B7FE9"/>
    <w:rsid w:val="003C03C2"/>
    <w:rsid w:val="003C160F"/>
    <w:rsid w:val="003C162A"/>
    <w:rsid w:val="003C1BDC"/>
    <w:rsid w:val="003C292F"/>
    <w:rsid w:val="003C60A0"/>
    <w:rsid w:val="003D2021"/>
    <w:rsid w:val="003D56D5"/>
    <w:rsid w:val="003D5B92"/>
    <w:rsid w:val="003D66D1"/>
    <w:rsid w:val="003D6E7F"/>
    <w:rsid w:val="003E10A1"/>
    <w:rsid w:val="003E4185"/>
    <w:rsid w:val="003E49B0"/>
    <w:rsid w:val="003E612A"/>
    <w:rsid w:val="003F0C4E"/>
    <w:rsid w:val="003F2386"/>
    <w:rsid w:val="003F3E21"/>
    <w:rsid w:val="003F4523"/>
    <w:rsid w:val="003F5749"/>
    <w:rsid w:val="003F5E46"/>
    <w:rsid w:val="00400E09"/>
    <w:rsid w:val="00402260"/>
    <w:rsid w:val="00403B31"/>
    <w:rsid w:val="00403C45"/>
    <w:rsid w:val="00403E81"/>
    <w:rsid w:val="004061C7"/>
    <w:rsid w:val="004066FA"/>
    <w:rsid w:val="00414539"/>
    <w:rsid w:val="00415209"/>
    <w:rsid w:val="00415514"/>
    <w:rsid w:val="004162C5"/>
    <w:rsid w:val="00417271"/>
    <w:rsid w:val="00417E29"/>
    <w:rsid w:val="0042009A"/>
    <w:rsid w:val="004215F4"/>
    <w:rsid w:val="004222E0"/>
    <w:rsid w:val="00423877"/>
    <w:rsid w:val="00424110"/>
    <w:rsid w:val="00424566"/>
    <w:rsid w:val="00424588"/>
    <w:rsid w:val="00426089"/>
    <w:rsid w:val="00431DA6"/>
    <w:rsid w:val="0043535E"/>
    <w:rsid w:val="00436FED"/>
    <w:rsid w:val="004402D2"/>
    <w:rsid w:val="00441C1C"/>
    <w:rsid w:val="00441E7C"/>
    <w:rsid w:val="00441EEC"/>
    <w:rsid w:val="00442037"/>
    <w:rsid w:val="004427B8"/>
    <w:rsid w:val="00442866"/>
    <w:rsid w:val="00442A1F"/>
    <w:rsid w:val="00442AB9"/>
    <w:rsid w:val="00445B02"/>
    <w:rsid w:val="00445DC8"/>
    <w:rsid w:val="00446222"/>
    <w:rsid w:val="004465F3"/>
    <w:rsid w:val="00446628"/>
    <w:rsid w:val="00451767"/>
    <w:rsid w:val="00455675"/>
    <w:rsid w:val="00456C11"/>
    <w:rsid w:val="00457F13"/>
    <w:rsid w:val="00464187"/>
    <w:rsid w:val="004668A4"/>
    <w:rsid w:val="00466FCA"/>
    <w:rsid w:val="004675B6"/>
    <w:rsid w:val="0047110F"/>
    <w:rsid w:val="0047111F"/>
    <w:rsid w:val="0047140F"/>
    <w:rsid w:val="00472CF7"/>
    <w:rsid w:val="00472D54"/>
    <w:rsid w:val="00475257"/>
    <w:rsid w:val="00477B34"/>
    <w:rsid w:val="00477E13"/>
    <w:rsid w:val="0048075E"/>
    <w:rsid w:val="00481E33"/>
    <w:rsid w:val="00482864"/>
    <w:rsid w:val="00482DC2"/>
    <w:rsid w:val="00484614"/>
    <w:rsid w:val="004846AE"/>
    <w:rsid w:val="004850A3"/>
    <w:rsid w:val="00485746"/>
    <w:rsid w:val="0048630F"/>
    <w:rsid w:val="00486718"/>
    <w:rsid w:val="00486768"/>
    <w:rsid w:val="00490F85"/>
    <w:rsid w:val="004932C5"/>
    <w:rsid w:val="00496EA5"/>
    <w:rsid w:val="00497FA4"/>
    <w:rsid w:val="004A23F2"/>
    <w:rsid w:val="004A35AB"/>
    <w:rsid w:val="004A40B7"/>
    <w:rsid w:val="004A4D2C"/>
    <w:rsid w:val="004A4FAA"/>
    <w:rsid w:val="004A66D0"/>
    <w:rsid w:val="004A6910"/>
    <w:rsid w:val="004B08C7"/>
    <w:rsid w:val="004B0AB8"/>
    <w:rsid w:val="004B1506"/>
    <w:rsid w:val="004B1713"/>
    <w:rsid w:val="004B21DF"/>
    <w:rsid w:val="004B2B82"/>
    <w:rsid w:val="004B46B6"/>
    <w:rsid w:val="004B6AB1"/>
    <w:rsid w:val="004C0C4E"/>
    <w:rsid w:val="004C133A"/>
    <w:rsid w:val="004C3D5C"/>
    <w:rsid w:val="004C4208"/>
    <w:rsid w:val="004C69B5"/>
    <w:rsid w:val="004C7392"/>
    <w:rsid w:val="004D079E"/>
    <w:rsid w:val="004D1A26"/>
    <w:rsid w:val="004D1A49"/>
    <w:rsid w:val="004D26B9"/>
    <w:rsid w:val="004D2893"/>
    <w:rsid w:val="004D31C9"/>
    <w:rsid w:val="004D5005"/>
    <w:rsid w:val="004D536D"/>
    <w:rsid w:val="004D578D"/>
    <w:rsid w:val="004D63A0"/>
    <w:rsid w:val="004E06FB"/>
    <w:rsid w:val="004E1A38"/>
    <w:rsid w:val="004E1A97"/>
    <w:rsid w:val="004E36CA"/>
    <w:rsid w:val="004E3BAC"/>
    <w:rsid w:val="004E5DB4"/>
    <w:rsid w:val="004F0D8B"/>
    <w:rsid w:val="004F14D1"/>
    <w:rsid w:val="004F23DC"/>
    <w:rsid w:val="004F42A4"/>
    <w:rsid w:val="004F6AFF"/>
    <w:rsid w:val="004F7463"/>
    <w:rsid w:val="004F7ACE"/>
    <w:rsid w:val="00506864"/>
    <w:rsid w:val="005108BF"/>
    <w:rsid w:val="00510FF3"/>
    <w:rsid w:val="00511421"/>
    <w:rsid w:val="0051256D"/>
    <w:rsid w:val="00512635"/>
    <w:rsid w:val="0051324F"/>
    <w:rsid w:val="0051368F"/>
    <w:rsid w:val="005164D7"/>
    <w:rsid w:val="00516A55"/>
    <w:rsid w:val="005177E2"/>
    <w:rsid w:val="005234B0"/>
    <w:rsid w:val="005236DF"/>
    <w:rsid w:val="00525767"/>
    <w:rsid w:val="005267E4"/>
    <w:rsid w:val="00526D33"/>
    <w:rsid w:val="00526E6C"/>
    <w:rsid w:val="00527100"/>
    <w:rsid w:val="005313BD"/>
    <w:rsid w:val="00531BCF"/>
    <w:rsid w:val="0053271D"/>
    <w:rsid w:val="0053288C"/>
    <w:rsid w:val="00533027"/>
    <w:rsid w:val="00533FF6"/>
    <w:rsid w:val="00537BD7"/>
    <w:rsid w:val="00541F1E"/>
    <w:rsid w:val="005423A3"/>
    <w:rsid w:val="00542A71"/>
    <w:rsid w:val="00542EB6"/>
    <w:rsid w:val="00546339"/>
    <w:rsid w:val="0054743D"/>
    <w:rsid w:val="00547756"/>
    <w:rsid w:val="00547AEE"/>
    <w:rsid w:val="005500DD"/>
    <w:rsid w:val="00552778"/>
    <w:rsid w:val="00552A69"/>
    <w:rsid w:val="00554683"/>
    <w:rsid w:val="005546A8"/>
    <w:rsid w:val="005555E4"/>
    <w:rsid w:val="00555978"/>
    <w:rsid w:val="00560867"/>
    <w:rsid w:val="00563F25"/>
    <w:rsid w:val="005656ED"/>
    <w:rsid w:val="005666D9"/>
    <w:rsid w:val="00566705"/>
    <w:rsid w:val="00566D11"/>
    <w:rsid w:val="005670F0"/>
    <w:rsid w:val="0056750B"/>
    <w:rsid w:val="0057085D"/>
    <w:rsid w:val="00571356"/>
    <w:rsid w:val="00571BB7"/>
    <w:rsid w:val="00571D2F"/>
    <w:rsid w:val="005737AE"/>
    <w:rsid w:val="00574030"/>
    <w:rsid w:val="0057495D"/>
    <w:rsid w:val="00577B51"/>
    <w:rsid w:val="00577F01"/>
    <w:rsid w:val="00581B8B"/>
    <w:rsid w:val="00582F2D"/>
    <w:rsid w:val="005832F3"/>
    <w:rsid w:val="00585E89"/>
    <w:rsid w:val="00590896"/>
    <w:rsid w:val="005908C0"/>
    <w:rsid w:val="005915A7"/>
    <w:rsid w:val="00591927"/>
    <w:rsid w:val="0059268A"/>
    <w:rsid w:val="0059278D"/>
    <w:rsid w:val="0059503B"/>
    <w:rsid w:val="00596F7C"/>
    <w:rsid w:val="005A0115"/>
    <w:rsid w:val="005A0ED7"/>
    <w:rsid w:val="005A0FA8"/>
    <w:rsid w:val="005A1F94"/>
    <w:rsid w:val="005A232A"/>
    <w:rsid w:val="005A25F3"/>
    <w:rsid w:val="005A3964"/>
    <w:rsid w:val="005A7DC3"/>
    <w:rsid w:val="005B0264"/>
    <w:rsid w:val="005B392B"/>
    <w:rsid w:val="005B3B31"/>
    <w:rsid w:val="005B4205"/>
    <w:rsid w:val="005B4E04"/>
    <w:rsid w:val="005B607D"/>
    <w:rsid w:val="005C004F"/>
    <w:rsid w:val="005C0130"/>
    <w:rsid w:val="005C03FC"/>
    <w:rsid w:val="005C1214"/>
    <w:rsid w:val="005C218F"/>
    <w:rsid w:val="005C3CEC"/>
    <w:rsid w:val="005D16E9"/>
    <w:rsid w:val="005D2A85"/>
    <w:rsid w:val="005D3BF3"/>
    <w:rsid w:val="005D3FAF"/>
    <w:rsid w:val="005D7724"/>
    <w:rsid w:val="005D7E4F"/>
    <w:rsid w:val="005E07EB"/>
    <w:rsid w:val="005E0CA6"/>
    <w:rsid w:val="005E0FD0"/>
    <w:rsid w:val="005E1461"/>
    <w:rsid w:val="005E3477"/>
    <w:rsid w:val="005E38B5"/>
    <w:rsid w:val="005E3A8F"/>
    <w:rsid w:val="005E4676"/>
    <w:rsid w:val="005E471F"/>
    <w:rsid w:val="005E4924"/>
    <w:rsid w:val="005E6059"/>
    <w:rsid w:val="005E7FCE"/>
    <w:rsid w:val="005F04B7"/>
    <w:rsid w:val="005F2ADC"/>
    <w:rsid w:val="005F3277"/>
    <w:rsid w:val="005F3CE5"/>
    <w:rsid w:val="005F4E9B"/>
    <w:rsid w:val="005F6434"/>
    <w:rsid w:val="005F71F9"/>
    <w:rsid w:val="00601139"/>
    <w:rsid w:val="0060160F"/>
    <w:rsid w:val="00601B3E"/>
    <w:rsid w:val="0060347D"/>
    <w:rsid w:val="00603E59"/>
    <w:rsid w:val="00605E42"/>
    <w:rsid w:val="00610F5D"/>
    <w:rsid w:val="00612ACC"/>
    <w:rsid w:val="00613398"/>
    <w:rsid w:val="006171D0"/>
    <w:rsid w:val="00617554"/>
    <w:rsid w:val="006176F4"/>
    <w:rsid w:val="006179ED"/>
    <w:rsid w:val="00617A92"/>
    <w:rsid w:val="0062440B"/>
    <w:rsid w:val="0062640B"/>
    <w:rsid w:val="00627EF9"/>
    <w:rsid w:val="006308E5"/>
    <w:rsid w:val="00631502"/>
    <w:rsid w:val="00631F2D"/>
    <w:rsid w:val="00632143"/>
    <w:rsid w:val="00634189"/>
    <w:rsid w:val="006342C8"/>
    <w:rsid w:val="00634FA1"/>
    <w:rsid w:val="00636A54"/>
    <w:rsid w:val="00640159"/>
    <w:rsid w:val="00640C96"/>
    <w:rsid w:val="00640FBB"/>
    <w:rsid w:val="00642608"/>
    <w:rsid w:val="00642FFA"/>
    <w:rsid w:val="006433EE"/>
    <w:rsid w:val="00645578"/>
    <w:rsid w:val="0064706A"/>
    <w:rsid w:val="0065185D"/>
    <w:rsid w:val="00651A32"/>
    <w:rsid w:val="00652F7B"/>
    <w:rsid w:val="006539BB"/>
    <w:rsid w:val="00656E90"/>
    <w:rsid w:val="006579F9"/>
    <w:rsid w:val="00663373"/>
    <w:rsid w:val="006644A7"/>
    <w:rsid w:val="00664B2C"/>
    <w:rsid w:val="006657F9"/>
    <w:rsid w:val="006670DF"/>
    <w:rsid w:val="00673B47"/>
    <w:rsid w:val="00677059"/>
    <w:rsid w:val="00677588"/>
    <w:rsid w:val="00680C4F"/>
    <w:rsid w:val="00681FAF"/>
    <w:rsid w:val="0068272D"/>
    <w:rsid w:val="006827A4"/>
    <w:rsid w:val="00682C6D"/>
    <w:rsid w:val="00683CF9"/>
    <w:rsid w:val="00684440"/>
    <w:rsid w:val="0068679F"/>
    <w:rsid w:val="006867D6"/>
    <w:rsid w:val="006904BD"/>
    <w:rsid w:val="0069276C"/>
    <w:rsid w:val="00692FCD"/>
    <w:rsid w:val="00694CC1"/>
    <w:rsid w:val="00694F80"/>
    <w:rsid w:val="006960A7"/>
    <w:rsid w:val="0069791F"/>
    <w:rsid w:val="006A1568"/>
    <w:rsid w:val="006A1600"/>
    <w:rsid w:val="006A23E8"/>
    <w:rsid w:val="006A583F"/>
    <w:rsid w:val="006A5B10"/>
    <w:rsid w:val="006A6ECC"/>
    <w:rsid w:val="006B1595"/>
    <w:rsid w:val="006B16CD"/>
    <w:rsid w:val="006B1B2A"/>
    <w:rsid w:val="006B204F"/>
    <w:rsid w:val="006B366B"/>
    <w:rsid w:val="006B6584"/>
    <w:rsid w:val="006B6F80"/>
    <w:rsid w:val="006C0727"/>
    <w:rsid w:val="006C1DEE"/>
    <w:rsid w:val="006C2BA6"/>
    <w:rsid w:val="006C402F"/>
    <w:rsid w:val="006C4203"/>
    <w:rsid w:val="006C59D4"/>
    <w:rsid w:val="006C64A9"/>
    <w:rsid w:val="006D25FA"/>
    <w:rsid w:val="006D43A9"/>
    <w:rsid w:val="006D61F5"/>
    <w:rsid w:val="006D650F"/>
    <w:rsid w:val="006D667B"/>
    <w:rsid w:val="006D6F09"/>
    <w:rsid w:val="006E145F"/>
    <w:rsid w:val="006E2B23"/>
    <w:rsid w:val="006E6717"/>
    <w:rsid w:val="006F2890"/>
    <w:rsid w:val="006F295B"/>
    <w:rsid w:val="006F3DCF"/>
    <w:rsid w:val="006F40AC"/>
    <w:rsid w:val="006F4200"/>
    <w:rsid w:val="006F479F"/>
    <w:rsid w:val="006F4F82"/>
    <w:rsid w:val="006F7D0B"/>
    <w:rsid w:val="00700311"/>
    <w:rsid w:val="00700B6A"/>
    <w:rsid w:val="0070244D"/>
    <w:rsid w:val="007036B3"/>
    <w:rsid w:val="00704203"/>
    <w:rsid w:val="00704746"/>
    <w:rsid w:val="00705D7F"/>
    <w:rsid w:val="00707395"/>
    <w:rsid w:val="00710500"/>
    <w:rsid w:val="0071050A"/>
    <w:rsid w:val="0071085C"/>
    <w:rsid w:val="00717FF4"/>
    <w:rsid w:val="007207AE"/>
    <w:rsid w:val="0072189A"/>
    <w:rsid w:val="007219BB"/>
    <w:rsid w:val="00721E00"/>
    <w:rsid w:val="007229D3"/>
    <w:rsid w:val="00723EDD"/>
    <w:rsid w:val="00730060"/>
    <w:rsid w:val="007305B7"/>
    <w:rsid w:val="0073146A"/>
    <w:rsid w:val="00732874"/>
    <w:rsid w:val="00732A32"/>
    <w:rsid w:val="00734CE5"/>
    <w:rsid w:val="0073583F"/>
    <w:rsid w:val="00737331"/>
    <w:rsid w:val="00737EDB"/>
    <w:rsid w:val="0074082A"/>
    <w:rsid w:val="007411C6"/>
    <w:rsid w:val="00741A01"/>
    <w:rsid w:val="00743D14"/>
    <w:rsid w:val="007443E1"/>
    <w:rsid w:val="00744729"/>
    <w:rsid w:val="00745712"/>
    <w:rsid w:val="00745AAE"/>
    <w:rsid w:val="0074616A"/>
    <w:rsid w:val="007476DB"/>
    <w:rsid w:val="0075000A"/>
    <w:rsid w:val="0075074A"/>
    <w:rsid w:val="00750BD5"/>
    <w:rsid w:val="00751017"/>
    <w:rsid w:val="00751E19"/>
    <w:rsid w:val="00754210"/>
    <w:rsid w:val="00754B4D"/>
    <w:rsid w:val="0075579D"/>
    <w:rsid w:val="007563A4"/>
    <w:rsid w:val="00757566"/>
    <w:rsid w:val="00760889"/>
    <w:rsid w:val="007614B6"/>
    <w:rsid w:val="00762A7D"/>
    <w:rsid w:val="0076498C"/>
    <w:rsid w:val="00765649"/>
    <w:rsid w:val="00766153"/>
    <w:rsid w:val="00770572"/>
    <w:rsid w:val="00777608"/>
    <w:rsid w:val="00780CFD"/>
    <w:rsid w:val="00781A65"/>
    <w:rsid w:val="00781A78"/>
    <w:rsid w:val="00784E9D"/>
    <w:rsid w:val="007858FB"/>
    <w:rsid w:val="00785E93"/>
    <w:rsid w:val="0078744E"/>
    <w:rsid w:val="007908AA"/>
    <w:rsid w:val="007925C0"/>
    <w:rsid w:val="00792AA8"/>
    <w:rsid w:val="0079367F"/>
    <w:rsid w:val="00793A45"/>
    <w:rsid w:val="00793A62"/>
    <w:rsid w:val="00795AE4"/>
    <w:rsid w:val="007A0461"/>
    <w:rsid w:val="007A0CF0"/>
    <w:rsid w:val="007A3451"/>
    <w:rsid w:val="007A49CE"/>
    <w:rsid w:val="007A5910"/>
    <w:rsid w:val="007A5D55"/>
    <w:rsid w:val="007A6041"/>
    <w:rsid w:val="007A636F"/>
    <w:rsid w:val="007A6414"/>
    <w:rsid w:val="007A64F1"/>
    <w:rsid w:val="007A7186"/>
    <w:rsid w:val="007A7A91"/>
    <w:rsid w:val="007A7A99"/>
    <w:rsid w:val="007B0B7F"/>
    <w:rsid w:val="007B409C"/>
    <w:rsid w:val="007C0448"/>
    <w:rsid w:val="007C1C6F"/>
    <w:rsid w:val="007C30A6"/>
    <w:rsid w:val="007C67E6"/>
    <w:rsid w:val="007C6A31"/>
    <w:rsid w:val="007D0535"/>
    <w:rsid w:val="007D0B9C"/>
    <w:rsid w:val="007D1702"/>
    <w:rsid w:val="007D1EA9"/>
    <w:rsid w:val="007D3F71"/>
    <w:rsid w:val="007D49FE"/>
    <w:rsid w:val="007E0451"/>
    <w:rsid w:val="007E5C15"/>
    <w:rsid w:val="007E65AA"/>
    <w:rsid w:val="007E7EE1"/>
    <w:rsid w:val="007F0D6A"/>
    <w:rsid w:val="00800788"/>
    <w:rsid w:val="008023E1"/>
    <w:rsid w:val="008026FC"/>
    <w:rsid w:val="008050EC"/>
    <w:rsid w:val="00806BC6"/>
    <w:rsid w:val="00807234"/>
    <w:rsid w:val="00813BE0"/>
    <w:rsid w:val="00814C34"/>
    <w:rsid w:val="00814D7A"/>
    <w:rsid w:val="008151DF"/>
    <w:rsid w:val="008160FD"/>
    <w:rsid w:val="008168DF"/>
    <w:rsid w:val="0081727B"/>
    <w:rsid w:val="00817438"/>
    <w:rsid w:val="00821890"/>
    <w:rsid w:val="008243BD"/>
    <w:rsid w:val="00825FC2"/>
    <w:rsid w:val="00827530"/>
    <w:rsid w:val="00827A6D"/>
    <w:rsid w:val="00830256"/>
    <w:rsid w:val="0083499A"/>
    <w:rsid w:val="00840049"/>
    <w:rsid w:val="008400CF"/>
    <w:rsid w:val="00842FAD"/>
    <w:rsid w:val="00843139"/>
    <w:rsid w:val="00844279"/>
    <w:rsid w:val="0084679F"/>
    <w:rsid w:val="0084798C"/>
    <w:rsid w:val="00850C82"/>
    <w:rsid w:val="008510CD"/>
    <w:rsid w:val="00851A9D"/>
    <w:rsid w:val="008541E7"/>
    <w:rsid w:val="0085439B"/>
    <w:rsid w:val="00854D93"/>
    <w:rsid w:val="00855146"/>
    <w:rsid w:val="00855A4E"/>
    <w:rsid w:val="00855F56"/>
    <w:rsid w:val="00856280"/>
    <w:rsid w:val="00856807"/>
    <w:rsid w:val="00856898"/>
    <w:rsid w:val="0085778D"/>
    <w:rsid w:val="00860A52"/>
    <w:rsid w:val="008616FB"/>
    <w:rsid w:val="008634DC"/>
    <w:rsid w:val="008640A4"/>
    <w:rsid w:val="00865316"/>
    <w:rsid w:val="00867F0A"/>
    <w:rsid w:val="008738DD"/>
    <w:rsid w:val="008755DD"/>
    <w:rsid w:val="00875D0D"/>
    <w:rsid w:val="00876AFB"/>
    <w:rsid w:val="00877031"/>
    <w:rsid w:val="00880691"/>
    <w:rsid w:val="00881ED1"/>
    <w:rsid w:val="00885AE0"/>
    <w:rsid w:val="0088742C"/>
    <w:rsid w:val="0088760B"/>
    <w:rsid w:val="0089013B"/>
    <w:rsid w:val="0089152E"/>
    <w:rsid w:val="0089289E"/>
    <w:rsid w:val="008929B2"/>
    <w:rsid w:val="00893069"/>
    <w:rsid w:val="00894C60"/>
    <w:rsid w:val="008978F5"/>
    <w:rsid w:val="00897B5D"/>
    <w:rsid w:val="00897BD0"/>
    <w:rsid w:val="008A35CA"/>
    <w:rsid w:val="008A4777"/>
    <w:rsid w:val="008A4A5E"/>
    <w:rsid w:val="008A4A8C"/>
    <w:rsid w:val="008A4DEB"/>
    <w:rsid w:val="008A5FF8"/>
    <w:rsid w:val="008A7425"/>
    <w:rsid w:val="008A7651"/>
    <w:rsid w:val="008A7D82"/>
    <w:rsid w:val="008B08A8"/>
    <w:rsid w:val="008B1844"/>
    <w:rsid w:val="008B19CC"/>
    <w:rsid w:val="008B1DA0"/>
    <w:rsid w:val="008B22D7"/>
    <w:rsid w:val="008B4D61"/>
    <w:rsid w:val="008B64AA"/>
    <w:rsid w:val="008B67FE"/>
    <w:rsid w:val="008C00F1"/>
    <w:rsid w:val="008C042B"/>
    <w:rsid w:val="008C145B"/>
    <w:rsid w:val="008C15B5"/>
    <w:rsid w:val="008C3766"/>
    <w:rsid w:val="008C3EBD"/>
    <w:rsid w:val="008C422F"/>
    <w:rsid w:val="008C47C1"/>
    <w:rsid w:val="008C4E14"/>
    <w:rsid w:val="008C557D"/>
    <w:rsid w:val="008C6206"/>
    <w:rsid w:val="008C63DE"/>
    <w:rsid w:val="008C6B1F"/>
    <w:rsid w:val="008E0D6B"/>
    <w:rsid w:val="008E4F09"/>
    <w:rsid w:val="008E682B"/>
    <w:rsid w:val="008F1369"/>
    <w:rsid w:val="008F417C"/>
    <w:rsid w:val="008F5022"/>
    <w:rsid w:val="008F52D4"/>
    <w:rsid w:val="008F7B72"/>
    <w:rsid w:val="00900B66"/>
    <w:rsid w:val="00901620"/>
    <w:rsid w:val="00901DF7"/>
    <w:rsid w:val="009026B5"/>
    <w:rsid w:val="00902837"/>
    <w:rsid w:val="00903150"/>
    <w:rsid w:val="00904CC0"/>
    <w:rsid w:val="00905415"/>
    <w:rsid w:val="0090638E"/>
    <w:rsid w:val="00906EB4"/>
    <w:rsid w:val="00907325"/>
    <w:rsid w:val="0091402C"/>
    <w:rsid w:val="009145B5"/>
    <w:rsid w:val="009151FF"/>
    <w:rsid w:val="00916F70"/>
    <w:rsid w:val="00917F0D"/>
    <w:rsid w:val="00917F26"/>
    <w:rsid w:val="009217A9"/>
    <w:rsid w:val="009223CF"/>
    <w:rsid w:val="009226DA"/>
    <w:rsid w:val="009233EE"/>
    <w:rsid w:val="00923439"/>
    <w:rsid w:val="0092358E"/>
    <w:rsid w:val="009236FF"/>
    <w:rsid w:val="0092372B"/>
    <w:rsid w:val="009239B8"/>
    <w:rsid w:val="0092467A"/>
    <w:rsid w:val="009247B1"/>
    <w:rsid w:val="00924879"/>
    <w:rsid w:val="00925BC7"/>
    <w:rsid w:val="009277B0"/>
    <w:rsid w:val="009315C2"/>
    <w:rsid w:val="00932D6C"/>
    <w:rsid w:val="00933314"/>
    <w:rsid w:val="00935DBA"/>
    <w:rsid w:val="00935F56"/>
    <w:rsid w:val="009368D9"/>
    <w:rsid w:val="009378B9"/>
    <w:rsid w:val="009418D1"/>
    <w:rsid w:val="00943214"/>
    <w:rsid w:val="0094395A"/>
    <w:rsid w:val="00943B9A"/>
    <w:rsid w:val="00944135"/>
    <w:rsid w:val="00944811"/>
    <w:rsid w:val="00945919"/>
    <w:rsid w:val="00945E34"/>
    <w:rsid w:val="00946D0A"/>
    <w:rsid w:val="00947217"/>
    <w:rsid w:val="009473AA"/>
    <w:rsid w:val="00950698"/>
    <w:rsid w:val="00950F83"/>
    <w:rsid w:val="00953BBF"/>
    <w:rsid w:val="00954111"/>
    <w:rsid w:val="009544A9"/>
    <w:rsid w:val="00954676"/>
    <w:rsid w:val="009563B4"/>
    <w:rsid w:val="00957265"/>
    <w:rsid w:val="009574D4"/>
    <w:rsid w:val="00957E76"/>
    <w:rsid w:val="0096053C"/>
    <w:rsid w:val="00961EF9"/>
    <w:rsid w:val="00964FE7"/>
    <w:rsid w:val="00965C6C"/>
    <w:rsid w:val="00966F0E"/>
    <w:rsid w:val="00966F8B"/>
    <w:rsid w:val="00970EA6"/>
    <w:rsid w:val="009721E8"/>
    <w:rsid w:val="00972267"/>
    <w:rsid w:val="0097304E"/>
    <w:rsid w:val="00973DA3"/>
    <w:rsid w:val="00973F5C"/>
    <w:rsid w:val="00976795"/>
    <w:rsid w:val="00981329"/>
    <w:rsid w:val="009813F0"/>
    <w:rsid w:val="009818F5"/>
    <w:rsid w:val="00981B9D"/>
    <w:rsid w:val="00981CBC"/>
    <w:rsid w:val="00983114"/>
    <w:rsid w:val="00986216"/>
    <w:rsid w:val="00987BED"/>
    <w:rsid w:val="00987C7E"/>
    <w:rsid w:val="009900AE"/>
    <w:rsid w:val="00991DBD"/>
    <w:rsid w:val="0099506E"/>
    <w:rsid w:val="00995250"/>
    <w:rsid w:val="00997259"/>
    <w:rsid w:val="009A1CAE"/>
    <w:rsid w:val="009A20D7"/>
    <w:rsid w:val="009A235C"/>
    <w:rsid w:val="009A624D"/>
    <w:rsid w:val="009A7F20"/>
    <w:rsid w:val="009B0CBB"/>
    <w:rsid w:val="009B344F"/>
    <w:rsid w:val="009B5811"/>
    <w:rsid w:val="009B76E1"/>
    <w:rsid w:val="009B7B8C"/>
    <w:rsid w:val="009C20E2"/>
    <w:rsid w:val="009C404A"/>
    <w:rsid w:val="009C42B5"/>
    <w:rsid w:val="009C439B"/>
    <w:rsid w:val="009C4C90"/>
    <w:rsid w:val="009C75C0"/>
    <w:rsid w:val="009C77EB"/>
    <w:rsid w:val="009C7A5B"/>
    <w:rsid w:val="009D280D"/>
    <w:rsid w:val="009D30AC"/>
    <w:rsid w:val="009D30B7"/>
    <w:rsid w:val="009D37B7"/>
    <w:rsid w:val="009D3A61"/>
    <w:rsid w:val="009D5A16"/>
    <w:rsid w:val="009D75C1"/>
    <w:rsid w:val="009E3337"/>
    <w:rsid w:val="009E3CA3"/>
    <w:rsid w:val="009E4398"/>
    <w:rsid w:val="009E4B28"/>
    <w:rsid w:val="009E4C05"/>
    <w:rsid w:val="009E5127"/>
    <w:rsid w:val="009F025F"/>
    <w:rsid w:val="009F37A9"/>
    <w:rsid w:val="009F3FA1"/>
    <w:rsid w:val="009F42F1"/>
    <w:rsid w:val="009F470D"/>
    <w:rsid w:val="009F6E7A"/>
    <w:rsid w:val="009F73E5"/>
    <w:rsid w:val="009F77D8"/>
    <w:rsid w:val="00A00F1D"/>
    <w:rsid w:val="00A01A96"/>
    <w:rsid w:val="00A01B3C"/>
    <w:rsid w:val="00A01CB9"/>
    <w:rsid w:val="00A02092"/>
    <w:rsid w:val="00A03A1C"/>
    <w:rsid w:val="00A07707"/>
    <w:rsid w:val="00A07911"/>
    <w:rsid w:val="00A07C53"/>
    <w:rsid w:val="00A10AB7"/>
    <w:rsid w:val="00A142D9"/>
    <w:rsid w:val="00A148DF"/>
    <w:rsid w:val="00A14FA0"/>
    <w:rsid w:val="00A16FA1"/>
    <w:rsid w:val="00A1734D"/>
    <w:rsid w:val="00A17721"/>
    <w:rsid w:val="00A20A75"/>
    <w:rsid w:val="00A20B6C"/>
    <w:rsid w:val="00A21718"/>
    <w:rsid w:val="00A21CCE"/>
    <w:rsid w:val="00A25929"/>
    <w:rsid w:val="00A26718"/>
    <w:rsid w:val="00A26904"/>
    <w:rsid w:val="00A303C6"/>
    <w:rsid w:val="00A32ED6"/>
    <w:rsid w:val="00A33D6A"/>
    <w:rsid w:val="00A33F7B"/>
    <w:rsid w:val="00A34823"/>
    <w:rsid w:val="00A40509"/>
    <w:rsid w:val="00A40733"/>
    <w:rsid w:val="00A40F72"/>
    <w:rsid w:val="00A412EA"/>
    <w:rsid w:val="00A41F70"/>
    <w:rsid w:val="00A422E3"/>
    <w:rsid w:val="00A45F0D"/>
    <w:rsid w:val="00A47DE6"/>
    <w:rsid w:val="00A540C0"/>
    <w:rsid w:val="00A5556F"/>
    <w:rsid w:val="00A57A64"/>
    <w:rsid w:val="00A62BC2"/>
    <w:rsid w:val="00A63F43"/>
    <w:rsid w:val="00A640BF"/>
    <w:rsid w:val="00A64D7D"/>
    <w:rsid w:val="00A6582C"/>
    <w:rsid w:val="00A65B24"/>
    <w:rsid w:val="00A71E9E"/>
    <w:rsid w:val="00A74585"/>
    <w:rsid w:val="00A74E29"/>
    <w:rsid w:val="00A753BF"/>
    <w:rsid w:val="00A761F0"/>
    <w:rsid w:val="00A7666B"/>
    <w:rsid w:val="00A8065B"/>
    <w:rsid w:val="00A83036"/>
    <w:rsid w:val="00A8394A"/>
    <w:rsid w:val="00A83AA0"/>
    <w:rsid w:val="00A859BF"/>
    <w:rsid w:val="00A85DEC"/>
    <w:rsid w:val="00A862D5"/>
    <w:rsid w:val="00A87470"/>
    <w:rsid w:val="00A87A04"/>
    <w:rsid w:val="00A91C7D"/>
    <w:rsid w:val="00A920A9"/>
    <w:rsid w:val="00A94B4E"/>
    <w:rsid w:val="00A95EC6"/>
    <w:rsid w:val="00A96574"/>
    <w:rsid w:val="00A96F80"/>
    <w:rsid w:val="00A974F3"/>
    <w:rsid w:val="00AA0F42"/>
    <w:rsid w:val="00AA1354"/>
    <w:rsid w:val="00AA17F0"/>
    <w:rsid w:val="00AA1C47"/>
    <w:rsid w:val="00AA3A13"/>
    <w:rsid w:val="00AA427C"/>
    <w:rsid w:val="00AA4B18"/>
    <w:rsid w:val="00AA7593"/>
    <w:rsid w:val="00AA75F4"/>
    <w:rsid w:val="00AB0D8B"/>
    <w:rsid w:val="00AB15FE"/>
    <w:rsid w:val="00AB4A62"/>
    <w:rsid w:val="00AB4A75"/>
    <w:rsid w:val="00AB5B46"/>
    <w:rsid w:val="00AB7D1B"/>
    <w:rsid w:val="00AC06EF"/>
    <w:rsid w:val="00AC0BF3"/>
    <w:rsid w:val="00AC32D5"/>
    <w:rsid w:val="00AC3EDC"/>
    <w:rsid w:val="00AC4556"/>
    <w:rsid w:val="00AC5BA0"/>
    <w:rsid w:val="00AC6387"/>
    <w:rsid w:val="00AD38C4"/>
    <w:rsid w:val="00AE1479"/>
    <w:rsid w:val="00AE3368"/>
    <w:rsid w:val="00AE3516"/>
    <w:rsid w:val="00AE56C0"/>
    <w:rsid w:val="00AF04F7"/>
    <w:rsid w:val="00AF2C8F"/>
    <w:rsid w:val="00AF5C62"/>
    <w:rsid w:val="00AF62F8"/>
    <w:rsid w:val="00B01C33"/>
    <w:rsid w:val="00B03E1F"/>
    <w:rsid w:val="00B0449C"/>
    <w:rsid w:val="00B04997"/>
    <w:rsid w:val="00B05022"/>
    <w:rsid w:val="00B110E4"/>
    <w:rsid w:val="00B12457"/>
    <w:rsid w:val="00B126D5"/>
    <w:rsid w:val="00B13640"/>
    <w:rsid w:val="00B13760"/>
    <w:rsid w:val="00B14065"/>
    <w:rsid w:val="00B14F5F"/>
    <w:rsid w:val="00B1532F"/>
    <w:rsid w:val="00B15F9D"/>
    <w:rsid w:val="00B20202"/>
    <w:rsid w:val="00B206AF"/>
    <w:rsid w:val="00B208F8"/>
    <w:rsid w:val="00B2161F"/>
    <w:rsid w:val="00B233B7"/>
    <w:rsid w:val="00B24394"/>
    <w:rsid w:val="00B243AC"/>
    <w:rsid w:val="00B2558E"/>
    <w:rsid w:val="00B25A23"/>
    <w:rsid w:val="00B25B88"/>
    <w:rsid w:val="00B27774"/>
    <w:rsid w:val="00B27989"/>
    <w:rsid w:val="00B27DA8"/>
    <w:rsid w:val="00B3220F"/>
    <w:rsid w:val="00B32653"/>
    <w:rsid w:val="00B332CF"/>
    <w:rsid w:val="00B34500"/>
    <w:rsid w:val="00B347EF"/>
    <w:rsid w:val="00B34F50"/>
    <w:rsid w:val="00B35A23"/>
    <w:rsid w:val="00B375CB"/>
    <w:rsid w:val="00B40412"/>
    <w:rsid w:val="00B40773"/>
    <w:rsid w:val="00B4224D"/>
    <w:rsid w:val="00B44120"/>
    <w:rsid w:val="00B44B0D"/>
    <w:rsid w:val="00B459BC"/>
    <w:rsid w:val="00B45FCA"/>
    <w:rsid w:val="00B46344"/>
    <w:rsid w:val="00B47B4C"/>
    <w:rsid w:val="00B51BA4"/>
    <w:rsid w:val="00B52590"/>
    <w:rsid w:val="00B52EEA"/>
    <w:rsid w:val="00B544FD"/>
    <w:rsid w:val="00B554B1"/>
    <w:rsid w:val="00B5650E"/>
    <w:rsid w:val="00B57E3A"/>
    <w:rsid w:val="00B607AC"/>
    <w:rsid w:val="00B62071"/>
    <w:rsid w:val="00B620D6"/>
    <w:rsid w:val="00B627E9"/>
    <w:rsid w:val="00B63C2F"/>
    <w:rsid w:val="00B65C57"/>
    <w:rsid w:val="00B7030D"/>
    <w:rsid w:val="00B70EC8"/>
    <w:rsid w:val="00B726FD"/>
    <w:rsid w:val="00B72ABF"/>
    <w:rsid w:val="00B76BFB"/>
    <w:rsid w:val="00B7781F"/>
    <w:rsid w:val="00B80455"/>
    <w:rsid w:val="00B82C30"/>
    <w:rsid w:val="00B835E9"/>
    <w:rsid w:val="00B84EF2"/>
    <w:rsid w:val="00B850CE"/>
    <w:rsid w:val="00B900B9"/>
    <w:rsid w:val="00B947B7"/>
    <w:rsid w:val="00B948BC"/>
    <w:rsid w:val="00B949F0"/>
    <w:rsid w:val="00B95E90"/>
    <w:rsid w:val="00B960E8"/>
    <w:rsid w:val="00B96246"/>
    <w:rsid w:val="00BA02D9"/>
    <w:rsid w:val="00BA2E27"/>
    <w:rsid w:val="00BA4274"/>
    <w:rsid w:val="00BA4F8A"/>
    <w:rsid w:val="00BA5962"/>
    <w:rsid w:val="00BA63A2"/>
    <w:rsid w:val="00BA676B"/>
    <w:rsid w:val="00BA7B9E"/>
    <w:rsid w:val="00BA7C36"/>
    <w:rsid w:val="00BB0B9B"/>
    <w:rsid w:val="00BB3B4E"/>
    <w:rsid w:val="00BB3DDD"/>
    <w:rsid w:val="00BB3E7B"/>
    <w:rsid w:val="00BB56FE"/>
    <w:rsid w:val="00BB633A"/>
    <w:rsid w:val="00BB6AA8"/>
    <w:rsid w:val="00BC0B6C"/>
    <w:rsid w:val="00BC1EEE"/>
    <w:rsid w:val="00BC4499"/>
    <w:rsid w:val="00BC6567"/>
    <w:rsid w:val="00BC747E"/>
    <w:rsid w:val="00BD197C"/>
    <w:rsid w:val="00BD42B2"/>
    <w:rsid w:val="00BD56E1"/>
    <w:rsid w:val="00BD5D63"/>
    <w:rsid w:val="00BD65E1"/>
    <w:rsid w:val="00BD6FB0"/>
    <w:rsid w:val="00BE000A"/>
    <w:rsid w:val="00BE5147"/>
    <w:rsid w:val="00BE68C2"/>
    <w:rsid w:val="00BE6AA9"/>
    <w:rsid w:val="00BE7627"/>
    <w:rsid w:val="00BF0D4F"/>
    <w:rsid w:val="00BF140C"/>
    <w:rsid w:val="00BF1950"/>
    <w:rsid w:val="00BF36F9"/>
    <w:rsid w:val="00BF3731"/>
    <w:rsid w:val="00BF6447"/>
    <w:rsid w:val="00BF6992"/>
    <w:rsid w:val="00BF72C4"/>
    <w:rsid w:val="00C016AC"/>
    <w:rsid w:val="00C01846"/>
    <w:rsid w:val="00C01899"/>
    <w:rsid w:val="00C02AEE"/>
    <w:rsid w:val="00C03AA0"/>
    <w:rsid w:val="00C04D06"/>
    <w:rsid w:val="00C0540A"/>
    <w:rsid w:val="00C06F9E"/>
    <w:rsid w:val="00C07427"/>
    <w:rsid w:val="00C140D0"/>
    <w:rsid w:val="00C154C3"/>
    <w:rsid w:val="00C155F1"/>
    <w:rsid w:val="00C168BC"/>
    <w:rsid w:val="00C17431"/>
    <w:rsid w:val="00C17DCE"/>
    <w:rsid w:val="00C25127"/>
    <w:rsid w:val="00C25750"/>
    <w:rsid w:val="00C27076"/>
    <w:rsid w:val="00C27917"/>
    <w:rsid w:val="00C27962"/>
    <w:rsid w:val="00C27B1D"/>
    <w:rsid w:val="00C328F2"/>
    <w:rsid w:val="00C35E9D"/>
    <w:rsid w:val="00C37615"/>
    <w:rsid w:val="00C42C0E"/>
    <w:rsid w:val="00C45246"/>
    <w:rsid w:val="00C47533"/>
    <w:rsid w:val="00C5104B"/>
    <w:rsid w:val="00C510DD"/>
    <w:rsid w:val="00C523B4"/>
    <w:rsid w:val="00C5343A"/>
    <w:rsid w:val="00C541EC"/>
    <w:rsid w:val="00C6158E"/>
    <w:rsid w:val="00C61EF5"/>
    <w:rsid w:val="00C62682"/>
    <w:rsid w:val="00C63513"/>
    <w:rsid w:val="00C67371"/>
    <w:rsid w:val="00C72A8B"/>
    <w:rsid w:val="00C74A90"/>
    <w:rsid w:val="00C771FE"/>
    <w:rsid w:val="00C808DA"/>
    <w:rsid w:val="00C818D7"/>
    <w:rsid w:val="00C81AF2"/>
    <w:rsid w:val="00C822FB"/>
    <w:rsid w:val="00C823FA"/>
    <w:rsid w:val="00C82D24"/>
    <w:rsid w:val="00C8455A"/>
    <w:rsid w:val="00C84F35"/>
    <w:rsid w:val="00C864BA"/>
    <w:rsid w:val="00C879D2"/>
    <w:rsid w:val="00C90165"/>
    <w:rsid w:val="00C937A2"/>
    <w:rsid w:val="00C94E3E"/>
    <w:rsid w:val="00C95C64"/>
    <w:rsid w:val="00C9648A"/>
    <w:rsid w:val="00C97A98"/>
    <w:rsid w:val="00CA09B2"/>
    <w:rsid w:val="00CA1819"/>
    <w:rsid w:val="00CA294D"/>
    <w:rsid w:val="00CA319C"/>
    <w:rsid w:val="00CA3569"/>
    <w:rsid w:val="00CA4918"/>
    <w:rsid w:val="00CA6829"/>
    <w:rsid w:val="00CB0D21"/>
    <w:rsid w:val="00CB0EC2"/>
    <w:rsid w:val="00CB218B"/>
    <w:rsid w:val="00CB2E9D"/>
    <w:rsid w:val="00CB37F7"/>
    <w:rsid w:val="00CB47C7"/>
    <w:rsid w:val="00CB623E"/>
    <w:rsid w:val="00CB6723"/>
    <w:rsid w:val="00CB7DA8"/>
    <w:rsid w:val="00CC0677"/>
    <w:rsid w:val="00CC07A7"/>
    <w:rsid w:val="00CC21EB"/>
    <w:rsid w:val="00CC3486"/>
    <w:rsid w:val="00CC34F5"/>
    <w:rsid w:val="00CC4AA1"/>
    <w:rsid w:val="00CC5CB8"/>
    <w:rsid w:val="00CD4C13"/>
    <w:rsid w:val="00CD55AA"/>
    <w:rsid w:val="00CD7F3F"/>
    <w:rsid w:val="00CE046E"/>
    <w:rsid w:val="00CE29CD"/>
    <w:rsid w:val="00CE3CA9"/>
    <w:rsid w:val="00CE3D20"/>
    <w:rsid w:val="00CE557B"/>
    <w:rsid w:val="00CE5F8F"/>
    <w:rsid w:val="00CE60D1"/>
    <w:rsid w:val="00CE64CC"/>
    <w:rsid w:val="00CE713E"/>
    <w:rsid w:val="00CF08B1"/>
    <w:rsid w:val="00CF52EB"/>
    <w:rsid w:val="00CF5327"/>
    <w:rsid w:val="00CF7646"/>
    <w:rsid w:val="00D010CD"/>
    <w:rsid w:val="00D02143"/>
    <w:rsid w:val="00D029E5"/>
    <w:rsid w:val="00D05211"/>
    <w:rsid w:val="00D07186"/>
    <w:rsid w:val="00D103DF"/>
    <w:rsid w:val="00D13E54"/>
    <w:rsid w:val="00D14B33"/>
    <w:rsid w:val="00D15873"/>
    <w:rsid w:val="00D16A8A"/>
    <w:rsid w:val="00D16B09"/>
    <w:rsid w:val="00D2089E"/>
    <w:rsid w:val="00D20FC5"/>
    <w:rsid w:val="00D23045"/>
    <w:rsid w:val="00D234F5"/>
    <w:rsid w:val="00D2372C"/>
    <w:rsid w:val="00D25190"/>
    <w:rsid w:val="00D2780C"/>
    <w:rsid w:val="00D30EFC"/>
    <w:rsid w:val="00D310C7"/>
    <w:rsid w:val="00D32C70"/>
    <w:rsid w:val="00D378D7"/>
    <w:rsid w:val="00D40C83"/>
    <w:rsid w:val="00D45587"/>
    <w:rsid w:val="00D45AD9"/>
    <w:rsid w:val="00D4664F"/>
    <w:rsid w:val="00D476A3"/>
    <w:rsid w:val="00D47DBB"/>
    <w:rsid w:val="00D50EE6"/>
    <w:rsid w:val="00D517E1"/>
    <w:rsid w:val="00D51FF8"/>
    <w:rsid w:val="00D53A54"/>
    <w:rsid w:val="00D53C8A"/>
    <w:rsid w:val="00D53E89"/>
    <w:rsid w:val="00D55B04"/>
    <w:rsid w:val="00D56ED1"/>
    <w:rsid w:val="00D571BE"/>
    <w:rsid w:val="00D60664"/>
    <w:rsid w:val="00D62906"/>
    <w:rsid w:val="00D629B9"/>
    <w:rsid w:val="00D631DB"/>
    <w:rsid w:val="00D632C2"/>
    <w:rsid w:val="00D63A25"/>
    <w:rsid w:val="00D67AA1"/>
    <w:rsid w:val="00D708EF"/>
    <w:rsid w:val="00D71969"/>
    <w:rsid w:val="00D73056"/>
    <w:rsid w:val="00D73ADA"/>
    <w:rsid w:val="00D73E3A"/>
    <w:rsid w:val="00D748F9"/>
    <w:rsid w:val="00D74F15"/>
    <w:rsid w:val="00D83D46"/>
    <w:rsid w:val="00D847BA"/>
    <w:rsid w:val="00D91C05"/>
    <w:rsid w:val="00D91FE3"/>
    <w:rsid w:val="00D920DF"/>
    <w:rsid w:val="00D9244C"/>
    <w:rsid w:val="00D92989"/>
    <w:rsid w:val="00D92B01"/>
    <w:rsid w:val="00D9374D"/>
    <w:rsid w:val="00D93F28"/>
    <w:rsid w:val="00D95B83"/>
    <w:rsid w:val="00D971DE"/>
    <w:rsid w:val="00DA1B53"/>
    <w:rsid w:val="00DA1D1B"/>
    <w:rsid w:val="00DA2C24"/>
    <w:rsid w:val="00DA34CF"/>
    <w:rsid w:val="00DA3B95"/>
    <w:rsid w:val="00DA7075"/>
    <w:rsid w:val="00DB1512"/>
    <w:rsid w:val="00DB1E0B"/>
    <w:rsid w:val="00DB1EDE"/>
    <w:rsid w:val="00DB40C7"/>
    <w:rsid w:val="00DB53E0"/>
    <w:rsid w:val="00DB6057"/>
    <w:rsid w:val="00DB797E"/>
    <w:rsid w:val="00DC0EDC"/>
    <w:rsid w:val="00DC1A78"/>
    <w:rsid w:val="00DC2149"/>
    <w:rsid w:val="00DC4C88"/>
    <w:rsid w:val="00DC5A40"/>
    <w:rsid w:val="00DC5A7B"/>
    <w:rsid w:val="00DC5FD4"/>
    <w:rsid w:val="00DC76CA"/>
    <w:rsid w:val="00DD0727"/>
    <w:rsid w:val="00DD1008"/>
    <w:rsid w:val="00DD321A"/>
    <w:rsid w:val="00DD6F04"/>
    <w:rsid w:val="00DD7017"/>
    <w:rsid w:val="00DE10FA"/>
    <w:rsid w:val="00DE1B5F"/>
    <w:rsid w:val="00DE3071"/>
    <w:rsid w:val="00DE47B5"/>
    <w:rsid w:val="00DE5A0B"/>
    <w:rsid w:val="00DE6303"/>
    <w:rsid w:val="00DE70A5"/>
    <w:rsid w:val="00DF0AD4"/>
    <w:rsid w:val="00DF2A52"/>
    <w:rsid w:val="00DF3C0B"/>
    <w:rsid w:val="00E01B84"/>
    <w:rsid w:val="00E01E2C"/>
    <w:rsid w:val="00E05158"/>
    <w:rsid w:val="00E0564D"/>
    <w:rsid w:val="00E05C55"/>
    <w:rsid w:val="00E068FD"/>
    <w:rsid w:val="00E11551"/>
    <w:rsid w:val="00E1229B"/>
    <w:rsid w:val="00E156F1"/>
    <w:rsid w:val="00E15D63"/>
    <w:rsid w:val="00E160D0"/>
    <w:rsid w:val="00E16BE5"/>
    <w:rsid w:val="00E16CB6"/>
    <w:rsid w:val="00E173BB"/>
    <w:rsid w:val="00E17E18"/>
    <w:rsid w:val="00E20B6A"/>
    <w:rsid w:val="00E21EB4"/>
    <w:rsid w:val="00E21EDD"/>
    <w:rsid w:val="00E23853"/>
    <w:rsid w:val="00E24EC6"/>
    <w:rsid w:val="00E258A8"/>
    <w:rsid w:val="00E30CF5"/>
    <w:rsid w:val="00E31639"/>
    <w:rsid w:val="00E3225D"/>
    <w:rsid w:val="00E32BB8"/>
    <w:rsid w:val="00E34670"/>
    <w:rsid w:val="00E34AA6"/>
    <w:rsid w:val="00E3727D"/>
    <w:rsid w:val="00E3729F"/>
    <w:rsid w:val="00E40B07"/>
    <w:rsid w:val="00E456ED"/>
    <w:rsid w:val="00E5206F"/>
    <w:rsid w:val="00E522F7"/>
    <w:rsid w:val="00E534DE"/>
    <w:rsid w:val="00E54234"/>
    <w:rsid w:val="00E5465F"/>
    <w:rsid w:val="00E556EB"/>
    <w:rsid w:val="00E55C95"/>
    <w:rsid w:val="00E5726C"/>
    <w:rsid w:val="00E60532"/>
    <w:rsid w:val="00E613DC"/>
    <w:rsid w:val="00E62A41"/>
    <w:rsid w:val="00E631FB"/>
    <w:rsid w:val="00E651AA"/>
    <w:rsid w:val="00E667DA"/>
    <w:rsid w:val="00E66E68"/>
    <w:rsid w:val="00E66FB6"/>
    <w:rsid w:val="00E67274"/>
    <w:rsid w:val="00E67B24"/>
    <w:rsid w:val="00E702A7"/>
    <w:rsid w:val="00E71165"/>
    <w:rsid w:val="00E736FD"/>
    <w:rsid w:val="00E73FA8"/>
    <w:rsid w:val="00E7565D"/>
    <w:rsid w:val="00E80401"/>
    <w:rsid w:val="00E80AE0"/>
    <w:rsid w:val="00E817DF"/>
    <w:rsid w:val="00E845EF"/>
    <w:rsid w:val="00E85024"/>
    <w:rsid w:val="00E9057B"/>
    <w:rsid w:val="00E92CE6"/>
    <w:rsid w:val="00E931C3"/>
    <w:rsid w:val="00E93AB2"/>
    <w:rsid w:val="00E94018"/>
    <w:rsid w:val="00E9440A"/>
    <w:rsid w:val="00E95158"/>
    <w:rsid w:val="00EA1146"/>
    <w:rsid w:val="00EA1B76"/>
    <w:rsid w:val="00EA23D6"/>
    <w:rsid w:val="00EA2C04"/>
    <w:rsid w:val="00EA6B47"/>
    <w:rsid w:val="00EA79FF"/>
    <w:rsid w:val="00EB1861"/>
    <w:rsid w:val="00EB2CD0"/>
    <w:rsid w:val="00EB30F6"/>
    <w:rsid w:val="00EB6EFD"/>
    <w:rsid w:val="00EB7D49"/>
    <w:rsid w:val="00EC1DCD"/>
    <w:rsid w:val="00EC1E9D"/>
    <w:rsid w:val="00EC2941"/>
    <w:rsid w:val="00EC625F"/>
    <w:rsid w:val="00EC6845"/>
    <w:rsid w:val="00EC77D7"/>
    <w:rsid w:val="00ED100E"/>
    <w:rsid w:val="00ED116D"/>
    <w:rsid w:val="00ED1FC2"/>
    <w:rsid w:val="00ED3CF3"/>
    <w:rsid w:val="00ED74B6"/>
    <w:rsid w:val="00EE5892"/>
    <w:rsid w:val="00EE5BFA"/>
    <w:rsid w:val="00EE61AD"/>
    <w:rsid w:val="00EF0657"/>
    <w:rsid w:val="00EF13FE"/>
    <w:rsid w:val="00EF14F1"/>
    <w:rsid w:val="00EF17D0"/>
    <w:rsid w:val="00EF1E58"/>
    <w:rsid w:val="00EF236E"/>
    <w:rsid w:val="00EF3412"/>
    <w:rsid w:val="00EF400C"/>
    <w:rsid w:val="00EF4AB4"/>
    <w:rsid w:val="00EF4BAE"/>
    <w:rsid w:val="00EF4E78"/>
    <w:rsid w:val="00EF5467"/>
    <w:rsid w:val="00EF741A"/>
    <w:rsid w:val="00F013B2"/>
    <w:rsid w:val="00F04210"/>
    <w:rsid w:val="00F05298"/>
    <w:rsid w:val="00F05A57"/>
    <w:rsid w:val="00F06A05"/>
    <w:rsid w:val="00F079D4"/>
    <w:rsid w:val="00F106FA"/>
    <w:rsid w:val="00F1357E"/>
    <w:rsid w:val="00F155EB"/>
    <w:rsid w:val="00F21040"/>
    <w:rsid w:val="00F2343F"/>
    <w:rsid w:val="00F237F2"/>
    <w:rsid w:val="00F24613"/>
    <w:rsid w:val="00F248D7"/>
    <w:rsid w:val="00F275D9"/>
    <w:rsid w:val="00F27ADA"/>
    <w:rsid w:val="00F30F0A"/>
    <w:rsid w:val="00F311F5"/>
    <w:rsid w:val="00F323D0"/>
    <w:rsid w:val="00F331B7"/>
    <w:rsid w:val="00F3404B"/>
    <w:rsid w:val="00F35DD9"/>
    <w:rsid w:val="00F365E4"/>
    <w:rsid w:val="00F3683D"/>
    <w:rsid w:val="00F40D1C"/>
    <w:rsid w:val="00F42C78"/>
    <w:rsid w:val="00F43D0F"/>
    <w:rsid w:val="00F44D0F"/>
    <w:rsid w:val="00F45429"/>
    <w:rsid w:val="00F4546B"/>
    <w:rsid w:val="00F4668D"/>
    <w:rsid w:val="00F46F7F"/>
    <w:rsid w:val="00F47391"/>
    <w:rsid w:val="00F47CBE"/>
    <w:rsid w:val="00F50D50"/>
    <w:rsid w:val="00F5236A"/>
    <w:rsid w:val="00F52FD5"/>
    <w:rsid w:val="00F54DA7"/>
    <w:rsid w:val="00F55F4A"/>
    <w:rsid w:val="00F55FC4"/>
    <w:rsid w:val="00F57301"/>
    <w:rsid w:val="00F61EB1"/>
    <w:rsid w:val="00F62BE9"/>
    <w:rsid w:val="00F639BA"/>
    <w:rsid w:val="00F669BC"/>
    <w:rsid w:val="00F67D85"/>
    <w:rsid w:val="00F70066"/>
    <w:rsid w:val="00F704CC"/>
    <w:rsid w:val="00F70910"/>
    <w:rsid w:val="00F7439A"/>
    <w:rsid w:val="00F745D5"/>
    <w:rsid w:val="00F75356"/>
    <w:rsid w:val="00F775C9"/>
    <w:rsid w:val="00F815CA"/>
    <w:rsid w:val="00F82A01"/>
    <w:rsid w:val="00F919AA"/>
    <w:rsid w:val="00F93322"/>
    <w:rsid w:val="00F93D29"/>
    <w:rsid w:val="00F9626C"/>
    <w:rsid w:val="00FA0DC9"/>
    <w:rsid w:val="00FA1DA8"/>
    <w:rsid w:val="00FA68E3"/>
    <w:rsid w:val="00FA7959"/>
    <w:rsid w:val="00FB087A"/>
    <w:rsid w:val="00FB1C8F"/>
    <w:rsid w:val="00FB1D8C"/>
    <w:rsid w:val="00FB27D9"/>
    <w:rsid w:val="00FB3910"/>
    <w:rsid w:val="00FB4319"/>
    <w:rsid w:val="00FB607D"/>
    <w:rsid w:val="00FB68CA"/>
    <w:rsid w:val="00FB7E34"/>
    <w:rsid w:val="00FC2464"/>
    <w:rsid w:val="00FC6415"/>
    <w:rsid w:val="00FC65B0"/>
    <w:rsid w:val="00FD0CBB"/>
    <w:rsid w:val="00FD2CE9"/>
    <w:rsid w:val="00FD3834"/>
    <w:rsid w:val="00FE0085"/>
    <w:rsid w:val="00FE05FB"/>
    <w:rsid w:val="00FE08ED"/>
    <w:rsid w:val="00FE0F3F"/>
    <w:rsid w:val="00FE101F"/>
    <w:rsid w:val="00FE2E6D"/>
    <w:rsid w:val="00FE404F"/>
    <w:rsid w:val="00FE58B8"/>
    <w:rsid w:val="00FE64FD"/>
    <w:rsid w:val="00FF2516"/>
    <w:rsid w:val="00FF41E1"/>
    <w:rsid w:val="00FF50C8"/>
    <w:rsid w:val="00FF5B75"/>
    <w:rsid w:val="00FF72CA"/>
  </w:rsids>
  <m:mathPr>
    <m:mathFont m:val="Cambria Math"/>
    <m:brkBin m:val="before"/>
    <m:brkBinSub m:val="--"/>
    <m:smallFrac m:val="0"/>
    <m:dispDef/>
    <m:lMargin m:val="0"/>
    <m:rMargin m:val="0"/>
    <m:defJc m:val="left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FCA656"/>
  <w15:docId w15:val="{BA3B4AC5-7371-4427-AAA4-70814ACF7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바탕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8EF"/>
    <w:rPr>
      <w:sz w:val="22"/>
      <w:lang w:val="en-GB"/>
    </w:rPr>
  </w:style>
  <w:style w:type="paragraph" w:styleId="1">
    <w:name w:val="heading 1"/>
    <w:basedOn w:val="a"/>
    <w:next w:val="BodyText"/>
    <w:link w:val="1Char"/>
    <w:uiPriority w:val="1"/>
    <w:qFormat/>
    <w:rsid w:val="00B900B9"/>
    <w:pPr>
      <w:keepNext/>
      <w:keepLines/>
      <w:numPr>
        <w:numId w:val="2"/>
      </w:numPr>
      <w:spacing w:before="320"/>
      <w:outlineLvl w:val="0"/>
    </w:pPr>
    <w:rPr>
      <w:rFonts w:asciiTheme="majorHAnsi" w:hAnsiTheme="majorHAnsi"/>
      <w:b/>
      <w:sz w:val="32"/>
    </w:rPr>
  </w:style>
  <w:style w:type="paragraph" w:styleId="2">
    <w:name w:val="heading 2"/>
    <w:basedOn w:val="1"/>
    <w:next w:val="BodyText"/>
    <w:link w:val="2Char"/>
    <w:uiPriority w:val="1"/>
    <w:qFormat/>
    <w:rsid w:val="007D3F71"/>
    <w:pPr>
      <w:numPr>
        <w:ilvl w:val="1"/>
      </w:numPr>
      <w:spacing w:before="280"/>
      <w:outlineLvl w:val="1"/>
    </w:pPr>
    <w:rPr>
      <w:sz w:val="28"/>
    </w:rPr>
  </w:style>
  <w:style w:type="paragraph" w:styleId="3">
    <w:name w:val="heading 3"/>
    <w:basedOn w:val="2"/>
    <w:next w:val="BodyText"/>
    <w:link w:val="3Char"/>
    <w:uiPriority w:val="1"/>
    <w:qFormat/>
    <w:rsid w:val="00610F5D"/>
    <w:pPr>
      <w:numPr>
        <w:ilvl w:val="2"/>
      </w:numPr>
      <w:spacing w:before="240" w:after="60"/>
      <w:outlineLvl w:val="2"/>
    </w:pPr>
    <w:rPr>
      <w:sz w:val="24"/>
    </w:rPr>
  </w:style>
  <w:style w:type="paragraph" w:styleId="4">
    <w:name w:val="heading 4"/>
    <w:basedOn w:val="3"/>
    <w:next w:val="BodyText"/>
    <w:link w:val="4Char"/>
    <w:unhideWhenUsed/>
    <w:qFormat/>
    <w:rsid w:val="00610F5D"/>
    <w:pPr>
      <w:numPr>
        <w:ilvl w:val="3"/>
      </w:numPr>
      <w:spacing w:before="40"/>
      <w:outlineLvl w:val="3"/>
    </w:pPr>
    <w:rPr>
      <w:rFonts w:eastAsiaTheme="majorEastAsia" w:cstheme="majorBidi"/>
      <w:iCs/>
    </w:rPr>
  </w:style>
  <w:style w:type="paragraph" w:styleId="5">
    <w:name w:val="heading 5"/>
    <w:basedOn w:val="4"/>
    <w:next w:val="BodyText"/>
    <w:link w:val="5Char"/>
    <w:unhideWhenUsed/>
    <w:qFormat/>
    <w:rsid w:val="00610F5D"/>
    <w:pPr>
      <w:numPr>
        <w:ilvl w:val="4"/>
      </w:numPr>
      <w:outlineLvl w:val="4"/>
    </w:pPr>
  </w:style>
  <w:style w:type="paragraph" w:styleId="6">
    <w:name w:val="heading 6"/>
    <w:basedOn w:val="5"/>
    <w:next w:val="BodyText"/>
    <w:link w:val="6Char"/>
    <w:unhideWhenUsed/>
    <w:qFormat/>
    <w:rsid w:val="00610F5D"/>
    <w:pPr>
      <w:numPr>
        <w:ilvl w:val="5"/>
      </w:numPr>
      <w:outlineLvl w:val="5"/>
    </w:pPr>
  </w:style>
  <w:style w:type="paragraph" w:styleId="7">
    <w:name w:val="heading 7"/>
    <w:basedOn w:val="a"/>
    <w:next w:val="a"/>
    <w:link w:val="7Char"/>
    <w:semiHidden/>
    <w:unhideWhenUsed/>
    <w:qFormat/>
    <w:rsid w:val="00610F5D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Char"/>
    <w:semiHidden/>
    <w:unhideWhenUsed/>
    <w:qFormat/>
    <w:rsid w:val="00610F5D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Char"/>
    <w:semiHidden/>
    <w:unhideWhenUsed/>
    <w:qFormat/>
    <w:rsid w:val="00610F5D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basedOn w:val="a0"/>
    <w:uiPriority w:val="99"/>
    <w:rPr>
      <w:color w:val="0000FF"/>
      <w:u w:val="single"/>
    </w:rPr>
  </w:style>
  <w:style w:type="paragraph" w:styleId="a7">
    <w:name w:val="Date"/>
    <w:basedOn w:val="a"/>
    <w:next w:val="a"/>
    <w:rsid w:val="001E3BE4"/>
  </w:style>
  <w:style w:type="paragraph" w:styleId="a8">
    <w:name w:val="Balloon Text"/>
    <w:basedOn w:val="a"/>
    <w:semiHidden/>
    <w:rsid w:val="00044F0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rsid w:val="000840D0"/>
    <w:rPr>
      <w:sz w:val="16"/>
      <w:szCs w:val="16"/>
    </w:rPr>
  </w:style>
  <w:style w:type="paragraph" w:styleId="aa">
    <w:name w:val="annotation text"/>
    <w:basedOn w:val="a"/>
    <w:link w:val="Char"/>
    <w:uiPriority w:val="99"/>
    <w:rsid w:val="000840D0"/>
    <w:rPr>
      <w:sz w:val="20"/>
    </w:rPr>
  </w:style>
  <w:style w:type="paragraph" w:styleId="ab">
    <w:name w:val="annotation subject"/>
    <w:basedOn w:val="aa"/>
    <w:next w:val="aa"/>
    <w:semiHidden/>
    <w:rsid w:val="000840D0"/>
    <w:rPr>
      <w:b/>
      <w:bCs/>
    </w:rPr>
  </w:style>
  <w:style w:type="table" w:styleId="ac">
    <w:name w:val="Table Grid"/>
    <w:basedOn w:val="a1"/>
    <w:uiPriority w:val="59"/>
    <w:rsid w:val="00F639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line number"/>
    <w:basedOn w:val="a0"/>
    <w:rsid w:val="00FE0085"/>
  </w:style>
  <w:style w:type="paragraph" w:styleId="ae">
    <w:name w:val="List Paragraph"/>
    <w:basedOn w:val="a"/>
    <w:uiPriority w:val="1"/>
    <w:qFormat/>
    <w:rsid w:val="00CB6723"/>
    <w:pPr>
      <w:ind w:left="720"/>
      <w:contextualSpacing/>
    </w:pPr>
  </w:style>
  <w:style w:type="paragraph" w:styleId="af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Char0"/>
    <w:unhideWhenUsed/>
    <w:qFormat/>
    <w:rsid w:val="00E54234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character" w:customStyle="1" w:styleId="1Char">
    <w:name w:val="제목 1 Char"/>
    <w:basedOn w:val="a0"/>
    <w:link w:val="1"/>
    <w:uiPriority w:val="1"/>
    <w:rsid w:val="00B900B9"/>
    <w:rPr>
      <w:rFonts w:asciiTheme="majorHAnsi" w:hAnsiTheme="majorHAnsi"/>
      <w:b/>
      <w:sz w:val="32"/>
      <w:lang w:val="en-GB"/>
    </w:rPr>
  </w:style>
  <w:style w:type="paragraph" w:styleId="af0">
    <w:name w:val="Bibliography"/>
    <w:basedOn w:val="a"/>
    <w:next w:val="a"/>
    <w:uiPriority w:val="37"/>
    <w:unhideWhenUsed/>
    <w:rsid w:val="00526D33"/>
  </w:style>
  <w:style w:type="character" w:styleId="af1">
    <w:name w:val="Placeholder Text"/>
    <w:basedOn w:val="a0"/>
    <w:uiPriority w:val="99"/>
    <w:semiHidden/>
    <w:rsid w:val="00327E24"/>
    <w:rPr>
      <w:color w:val="808080"/>
    </w:rPr>
  </w:style>
  <w:style w:type="paragraph" w:customStyle="1" w:styleId="TableTitle">
    <w:name w:val="TableTitle"/>
    <w:next w:val="a"/>
    <w:uiPriority w:val="99"/>
    <w:rsid w:val="00C27076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a0"/>
    <w:rsid w:val="00B835E9"/>
    <w:rPr>
      <w:b/>
      <w:bCs/>
      <w:lang w:val="en-GB"/>
    </w:rPr>
  </w:style>
  <w:style w:type="numbering" w:customStyle="1" w:styleId="Headings">
    <w:name w:val="Headings"/>
    <w:uiPriority w:val="99"/>
    <w:rsid w:val="00610F5D"/>
    <w:pPr>
      <w:numPr>
        <w:numId w:val="1"/>
      </w:numPr>
    </w:pPr>
  </w:style>
  <w:style w:type="character" w:customStyle="1" w:styleId="4Char">
    <w:name w:val="제목 4 Char"/>
    <w:basedOn w:val="a0"/>
    <w:link w:val="4"/>
    <w:rsid w:val="00D708EF"/>
    <w:rPr>
      <w:rFonts w:asciiTheme="majorHAnsi" w:eastAsiaTheme="majorEastAsia" w:hAnsiTheme="majorHAnsi" w:cstheme="majorBidi"/>
      <w:b/>
      <w:iCs/>
      <w:sz w:val="24"/>
      <w:lang w:val="en-GB"/>
    </w:rPr>
  </w:style>
  <w:style w:type="character" w:customStyle="1" w:styleId="5Char">
    <w:name w:val="제목 5 Char"/>
    <w:basedOn w:val="a0"/>
    <w:link w:val="5"/>
    <w:rsid w:val="008151DF"/>
    <w:rPr>
      <w:rFonts w:asciiTheme="majorHAnsi" w:eastAsiaTheme="majorEastAsia" w:hAnsiTheme="majorHAnsi" w:cstheme="majorBidi"/>
      <w:b/>
      <w:iCs/>
      <w:sz w:val="24"/>
      <w:lang w:val="en-GB"/>
    </w:rPr>
  </w:style>
  <w:style w:type="paragraph" w:customStyle="1" w:styleId="CellBody">
    <w:name w:val="CellBody"/>
    <w:uiPriority w:val="99"/>
    <w:rsid w:val="0090732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90732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90732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Body">
    <w:name w:val="Body"/>
    <w:uiPriority w:val="99"/>
    <w:rsid w:val="003B4F7E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Equation">
    <w:name w:val="Equation"/>
    <w:uiPriority w:val="99"/>
    <w:rsid w:val="003B4F7E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color w:val="000000"/>
      <w:w w:val="0"/>
      <w:lang w:eastAsia="ko-KR"/>
    </w:rPr>
  </w:style>
  <w:style w:type="paragraph" w:customStyle="1" w:styleId="Equationvariable">
    <w:name w:val="Equation variable"/>
    <w:basedOn w:val="a"/>
    <w:uiPriority w:val="99"/>
    <w:rsid w:val="00BD42B2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paragraph" w:customStyle="1" w:styleId="Editorsnote">
    <w:name w:val="Editor's note"/>
    <w:basedOn w:val="a"/>
    <w:next w:val="a"/>
    <w:qFormat/>
    <w:rsid w:val="00AE56C0"/>
    <w:pPr>
      <w:autoSpaceDE w:val="0"/>
      <w:autoSpaceDN w:val="0"/>
      <w:adjustRightInd w:val="0"/>
      <w:spacing w:before="120" w:after="120"/>
      <w:jc w:val="both"/>
    </w:pPr>
    <w:rPr>
      <w:rFonts w:cs="TimesNewRomanPSMT"/>
      <w:b/>
      <w:i/>
      <w:color w:val="FF0000"/>
      <w:sz w:val="20"/>
      <w:lang w:val="en-US"/>
    </w:rPr>
  </w:style>
  <w:style w:type="paragraph" w:customStyle="1" w:styleId="T">
    <w:name w:val="T"/>
    <w:aliases w:val="Text"/>
    <w:link w:val="TChar"/>
    <w:uiPriority w:val="99"/>
    <w:rsid w:val="0060113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B-Body">
    <w:name w:val="B-Body"/>
    <w:link w:val="B-BodyChar"/>
    <w:qFormat/>
    <w:rsid w:val="00B34500"/>
    <w:pPr>
      <w:tabs>
        <w:tab w:val="left" w:pos="2160"/>
      </w:tabs>
      <w:spacing w:before="120" w:after="40"/>
      <w:ind w:left="720"/>
    </w:pPr>
    <w:rPr>
      <w:sz w:val="22"/>
    </w:rPr>
  </w:style>
  <w:style w:type="character" w:customStyle="1" w:styleId="B-BodyChar">
    <w:name w:val="B-Body Char"/>
    <w:basedOn w:val="a0"/>
    <w:link w:val="B-Body"/>
    <w:rsid w:val="00B34500"/>
    <w:rPr>
      <w:sz w:val="22"/>
    </w:rPr>
  </w:style>
  <w:style w:type="paragraph" w:customStyle="1" w:styleId="Note">
    <w:name w:val="Note"/>
    <w:uiPriority w:val="99"/>
    <w:rsid w:val="00275C7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character" w:customStyle="1" w:styleId="Subscript">
    <w:name w:val="Subscript"/>
    <w:uiPriority w:val="99"/>
    <w:rsid w:val="00275C7B"/>
    <w:rPr>
      <w:vertAlign w:val="subscript"/>
    </w:rPr>
  </w:style>
  <w:style w:type="character" w:customStyle="1" w:styleId="TChar">
    <w:name w:val="T Char"/>
    <w:aliases w:val="Text Char"/>
    <w:basedOn w:val="a0"/>
    <w:link w:val="T"/>
    <w:uiPriority w:val="99"/>
    <w:rsid w:val="000F7452"/>
    <w:rPr>
      <w:rFonts w:eastAsiaTheme="minorEastAsia"/>
      <w:color w:val="000000"/>
      <w:w w:val="0"/>
    </w:rPr>
  </w:style>
  <w:style w:type="paragraph" w:customStyle="1" w:styleId="MTDisplayEquation">
    <w:name w:val="MTDisplayEquation"/>
    <w:basedOn w:val="T"/>
    <w:next w:val="a"/>
    <w:link w:val="MTDisplayEquationChar"/>
    <w:rsid w:val="0083499A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enter" w:pos="5400"/>
        <w:tab w:val="right" w:pos="10800"/>
      </w:tabs>
      <w:suppressAutoHyphens w:val="0"/>
    </w:pPr>
    <w:rPr>
      <w:rFonts w:eastAsia="MS Mincho"/>
      <w:sz w:val="22"/>
      <w:szCs w:val="22"/>
      <w:lang w:eastAsia="ja-JP"/>
    </w:rPr>
  </w:style>
  <w:style w:type="character" w:customStyle="1" w:styleId="MTDisplayEquationChar">
    <w:name w:val="MTDisplayEquation Char"/>
    <w:basedOn w:val="TChar"/>
    <w:link w:val="MTDisplayEquation"/>
    <w:rsid w:val="0083499A"/>
    <w:rPr>
      <w:rFonts w:eastAsia="MS Mincho"/>
      <w:color w:val="000000"/>
      <w:w w:val="0"/>
      <w:sz w:val="22"/>
      <w:szCs w:val="22"/>
      <w:lang w:eastAsia="ja-JP"/>
    </w:rPr>
  </w:style>
  <w:style w:type="character" w:customStyle="1" w:styleId="Char0">
    <w:name w:val="캡션 Char"/>
    <w:aliases w:val="Caption Char1 Char2,Caption Char Char Char2,Caption Char1 Char Char1,Caption Char2 Char1,Caption Char Char Char Char1,Caption Char Char1 Char1,fig and tbl Char1,fighead2 Char1,Table Caption Char1,fighead21 Char1,fighead22 Char1,fighead23 Char"/>
    <w:basedOn w:val="a0"/>
    <w:link w:val="af"/>
    <w:rsid w:val="00E54234"/>
    <w:rPr>
      <w:rFonts w:ascii="Arial" w:hAnsi="Arial"/>
      <w:b/>
      <w:iCs/>
      <w:sz w:val="18"/>
      <w:szCs w:val="18"/>
      <w:lang w:val="en-GB"/>
    </w:rPr>
  </w:style>
  <w:style w:type="character" w:customStyle="1" w:styleId="Char">
    <w:name w:val="메모 텍스트 Char"/>
    <w:link w:val="aa"/>
    <w:uiPriority w:val="99"/>
    <w:rsid w:val="007411C6"/>
    <w:rPr>
      <w:lang w:val="en-GB"/>
    </w:rPr>
  </w:style>
  <w:style w:type="character" w:customStyle="1" w:styleId="Bold">
    <w:name w:val="Bold"/>
    <w:aliases w:val="Italic"/>
    <w:basedOn w:val="a0"/>
    <w:rsid w:val="0018245B"/>
    <w:rPr>
      <w:b/>
      <w:bCs/>
      <w:i/>
      <w:iCs/>
    </w:rPr>
  </w:style>
  <w:style w:type="paragraph" w:customStyle="1" w:styleId="EditingInstruction">
    <w:name w:val="Editing Instruction"/>
    <w:basedOn w:val="a"/>
    <w:next w:val="a"/>
    <w:qFormat/>
    <w:rsid w:val="00424110"/>
    <w:pPr>
      <w:spacing w:before="120" w:after="120"/>
    </w:pPr>
    <w:rPr>
      <w:b/>
      <w:i/>
    </w:rPr>
  </w:style>
  <w:style w:type="paragraph" w:customStyle="1" w:styleId="FigTitle">
    <w:name w:val="FigTitle"/>
    <w:uiPriority w:val="99"/>
    <w:rsid w:val="004F7AC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="맑은 고딕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4F7ACE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character" w:customStyle="1" w:styleId="6Char">
    <w:name w:val="제목 6 Char"/>
    <w:basedOn w:val="a0"/>
    <w:link w:val="6"/>
    <w:rsid w:val="00B3220F"/>
    <w:rPr>
      <w:rFonts w:asciiTheme="majorHAnsi" w:eastAsiaTheme="majorEastAsia" w:hAnsiTheme="majorHAnsi" w:cstheme="majorBidi"/>
      <w:b/>
      <w:iCs/>
      <w:sz w:val="24"/>
      <w:lang w:val="en-GB"/>
    </w:rPr>
  </w:style>
  <w:style w:type="paragraph" w:customStyle="1" w:styleId="Ll1">
    <w:name w:val="Ll1"/>
    <w:aliases w:val="NumberedList21"/>
    <w:uiPriority w:val="99"/>
    <w:rsid w:val="00925BC7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925BC7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VariableList">
    <w:name w:val="VariableList"/>
    <w:uiPriority w:val="99"/>
    <w:rsid w:val="00925BC7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character" w:customStyle="1" w:styleId="Underline">
    <w:name w:val="Underline"/>
    <w:uiPriority w:val="99"/>
    <w:rsid w:val="00925BC7"/>
  </w:style>
  <w:style w:type="paragraph" w:customStyle="1" w:styleId="BodyText">
    <w:name w:val="BodyText"/>
    <w:basedOn w:val="a"/>
    <w:qFormat/>
    <w:rsid w:val="00017B78"/>
    <w:pPr>
      <w:spacing w:before="120" w:after="120"/>
      <w:jc w:val="both"/>
    </w:pPr>
  </w:style>
  <w:style w:type="paragraph" w:customStyle="1" w:styleId="CellText">
    <w:name w:val="CellText"/>
    <w:basedOn w:val="a"/>
    <w:qFormat/>
    <w:rsid w:val="005C03FC"/>
    <w:rPr>
      <w:sz w:val="18"/>
      <w:lang w:val="en-US" w:eastAsia="ko-KR"/>
    </w:rPr>
  </w:style>
  <w:style w:type="paragraph" w:customStyle="1" w:styleId="TGaxandDensiFi">
    <w:name w:val="TGax_and_DensiFi"/>
    <w:basedOn w:val="a"/>
    <w:next w:val="a"/>
    <w:qFormat/>
    <w:rsid w:val="00D53C8A"/>
    <w:pPr>
      <w:shd w:val="clear" w:color="auto" w:fill="E7E6E6" w:themeFill="background2"/>
    </w:pPr>
    <w:rPr>
      <w:rFonts w:eastAsiaTheme="minorEastAsia"/>
    </w:rPr>
  </w:style>
  <w:style w:type="character" w:customStyle="1" w:styleId="7Char">
    <w:name w:val="제목 7 Char"/>
    <w:basedOn w:val="a0"/>
    <w:link w:val="7"/>
    <w:semiHidden/>
    <w:rsid w:val="00610F5D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en-GB"/>
    </w:rPr>
  </w:style>
  <w:style w:type="character" w:customStyle="1" w:styleId="8Char">
    <w:name w:val="제목 8 Char"/>
    <w:basedOn w:val="a0"/>
    <w:link w:val="8"/>
    <w:semiHidden/>
    <w:rsid w:val="00610F5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9Char">
    <w:name w:val="제목 9 Char"/>
    <w:basedOn w:val="a0"/>
    <w:link w:val="9"/>
    <w:semiHidden/>
    <w:rsid w:val="00610F5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customStyle="1" w:styleId="SP3278539">
    <w:name w:val="SP.3.278539"/>
    <w:basedOn w:val="a"/>
    <w:next w:val="a"/>
    <w:uiPriority w:val="99"/>
    <w:rsid w:val="00973F5C"/>
    <w:pPr>
      <w:widowControl w:val="0"/>
      <w:autoSpaceDE w:val="0"/>
      <w:autoSpaceDN w:val="0"/>
      <w:adjustRightInd w:val="0"/>
    </w:pPr>
    <w:rPr>
      <w:rFonts w:eastAsia="맑은 고딕"/>
      <w:sz w:val="24"/>
      <w:szCs w:val="24"/>
      <w:lang w:val="en-US" w:eastAsia="ko-KR"/>
    </w:rPr>
  </w:style>
  <w:style w:type="paragraph" w:styleId="af2">
    <w:name w:val="Revision"/>
    <w:hidden/>
    <w:uiPriority w:val="99"/>
    <w:semiHidden/>
    <w:rsid w:val="00233F21"/>
    <w:rPr>
      <w:sz w:val="22"/>
      <w:lang w:val="en-GB"/>
    </w:rPr>
  </w:style>
  <w:style w:type="paragraph" w:customStyle="1" w:styleId="SP11131117">
    <w:name w:val="SP.11.131117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59">
    <w:name w:val="SP.11.131159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37">
    <w:name w:val="SP.11.131137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19">
    <w:name w:val="SP.11.131119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1323600">
    <w:name w:val="SC.11.323600"/>
    <w:uiPriority w:val="99"/>
    <w:rsid w:val="00457F13"/>
    <w:rPr>
      <w:color w:val="000000"/>
      <w:sz w:val="20"/>
      <w:szCs w:val="20"/>
    </w:rPr>
  </w:style>
  <w:style w:type="paragraph" w:customStyle="1" w:styleId="SP11131146">
    <w:name w:val="SP.11.131146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styleId="af3">
    <w:name w:val="endnote text"/>
    <w:basedOn w:val="a"/>
    <w:link w:val="Char1"/>
    <w:semiHidden/>
    <w:unhideWhenUsed/>
    <w:rsid w:val="00354C0C"/>
    <w:pPr>
      <w:snapToGrid w:val="0"/>
    </w:pPr>
  </w:style>
  <w:style w:type="character" w:customStyle="1" w:styleId="Char1">
    <w:name w:val="미주 텍스트 Char"/>
    <w:basedOn w:val="a0"/>
    <w:link w:val="af3"/>
    <w:semiHidden/>
    <w:rsid w:val="00354C0C"/>
    <w:rPr>
      <w:sz w:val="22"/>
      <w:lang w:val="en-GB"/>
    </w:rPr>
  </w:style>
  <w:style w:type="character" w:styleId="af4">
    <w:name w:val="endnote reference"/>
    <w:basedOn w:val="a0"/>
    <w:semiHidden/>
    <w:unhideWhenUsed/>
    <w:rsid w:val="00354C0C"/>
    <w:rPr>
      <w:vertAlign w:val="superscript"/>
    </w:rPr>
  </w:style>
  <w:style w:type="paragraph" w:customStyle="1" w:styleId="SP1386063">
    <w:name w:val="SP.13.86063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86064">
    <w:name w:val="SP.13.86064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86038">
    <w:name w:val="SP.13.86038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3303120">
    <w:name w:val="SC.13.303120"/>
    <w:uiPriority w:val="99"/>
    <w:rsid w:val="00CF52EB"/>
    <w:rPr>
      <w:color w:val="000000"/>
      <w:sz w:val="20"/>
      <w:szCs w:val="20"/>
    </w:rPr>
  </w:style>
  <w:style w:type="paragraph" w:customStyle="1" w:styleId="SP1265723">
    <w:name w:val="SP.12.6572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753">
    <w:name w:val="SP.12.6575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743">
    <w:name w:val="SP.12.6574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2204806">
    <w:name w:val="SC.12.204806"/>
    <w:uiPriority w:val="99"/>
    <w:rsid w:val="001101CE"/>
    <w:rPr>
      <w:color w:val="000000"/>
      <w:sz w:val="20"/>
      <w:szCs w:val="20"/>
    </w:rPr>
  </w:style>
  <w:style w:type="character" w:customStyle="1" w:styleId="SC12204878">
    <w:name w:val="SC.12.204878"/>
    <w:uiPriority w:val="99"/>
    <w:rsid w:val="001101CE"/>
    <w:rPr>
      <w:color w:val="000000"/>
      <w:sz w:val="20"/>
      <w:szCs w:val="20"/>
    </w:rPr>
  </w:style>
  <w:style w:type="paragraph" w:customStyle="1" w:styleId="SP1265676">
    <w:name w:val="SP.12.65676"/>
    <w:basedOn w:val="a"/>
    <w:next w:val="a"/>
    <w:uiPriority w:val="99"/>
    <w:rsid w:val="002536A6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801">
    <w:name w:val="SP.12.65801"/>
    <w:basedOn w:val="a"/>
    <w:next w:val="a"/>
    <w:uiPriority w:val="99"/>
    <w:rsid w:val="00FF2516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3204878">
    <w:name w:val="SC.13.204878"/>
    <w:uiPriority w:val="99"/>
    <w:rsid w:val="00F05A57"/>
    <w:rPr>
      <w:color w:val="000000"/>
      <w:sz w:val="20"/>
      <w:szCs w:val="20"/>
    </w:rPr>
  </w:style>
  <w:style w:type="paragraph" w:customStyle="1" w:styleId="SP13307387">
    <w:name w:val="SP.13.307387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307417">
    <w:name w:val="SP.13.307417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307465">
    <w:name w:val="SP.13.307465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683">
    <w:name w:val="SP.13.10668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713">
    <w:name w:val="SP.13.10671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703">
    <w:name w:val="SP.13.10670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3957">
    <w:name w:val="SP.16.253957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4010">
    <w:name w:val="SP.16.254010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3983">
    <w:name w:val="SP.16.253983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192610">
    <w:name w:val="SC.16.192610"/>
    <w:uiPriority w:val="99"/>
    <w:rsid w:val="00961EF9"/>
    <w:rPr>
      <w:color w:val="000000"/>
      <w:sz w:val="20"/>
      <w:szCs w:val="20"/>
    </w:rPr>
  </w:style>
  <w:style w:type="paragraph" w:customStyle="1" w:styleId="SP1690506">
    <w:name w:val="SP.16.90506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90128">
    <w:name w:val="SP.16.90128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323600">
    <w:name w:val="SC.16.323600"/>
    <w:uiPriority w:val="99"/>
    <w:rsid w:val="00DF3C0B"/>
    <w:rPr>
      <w:color w:val="000000"/>
      <w:sz w:val="20"/>
      <w:szCs w:val="20"/>
    </w:rPr>
  </w:style>
  <w:style w:type="paragraph" w:customStyle="1" w:styleId="SP1690550">
    <w:name w:val="SP.16.90550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7139658">
    <w:name w:val="SP.17.139658"/>
    <w:basedOn w:val="a"/>
    <w:next w:val="a"/>
    <w:uiPriority w:val="99"/>
    <w:rsid w:val="009D30A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character" w:customStyle="1" w:styleId="SC17323600">
    <w:name w:val="SC.17.323600"/>
    <w:uiPriority w:val="99"/>
    <w:rsid w:val="009D30AC"/>
    <w:rPr>
      <w:color w:val="000000"/>
      <w:sz w:val="20"/>
      <w:szCs w:val="20"/>
    </w:rPr>
  </w:style>
  <w:style w:type="paragraph" w:styleId="af5">
    <w:name w:val="Body Text"/>
    <w:basedOn w:val="a"/>
    <w:link w:val="Char2"/>
    <w:uiPriority w:val="1"/>
    <w:unhideWhenUsed/>
    <w:qFormat/>
    <w:rsid w:val="009D30AC"/>
    <w:pPr>
      <w:spacing w:after="180"/>
    </w:pPr>
  </w:style>
  <w:style w:type="character" w:customStyle="1" w:styleId="Char2">
    <w:name w:val="본문 Char"/>
    <w:basedOn w:val="a0"/>
    <w:link w:val="af5"/>
    <w:uiPriority w:val="99"/>
    <w:semiHidden/>
    <w:rsid w:val="009D30AC"/>
    <w:rPr>
      <w:sz w:val="22"/>
      <w:lang w:val="en-GB"/>
    </w:rPr>
  </w:style>
  <w:style w:type="numbering" w:customStyle="1" w:styleId="10">
    <w:name w:val="목록 없음1"/>
    <w:next w:val="a2"/>
    <w:uiPriority w:val="99"/>
    <w:semiHidden/>
    <w:unhideWhenUsed/>
    <w:rsid w:val="009D30AC"/>
  </w:style>
  <w:style w:type="character" w:customStyle="1" w:styleId="2Char">
    <w:name w:val="제목 2 Char"/>
    <w:basedOn w:val="a0"/>
    <w:link w:val="2"/>
    <w:uiPriority w:val="1"/>
    <w:rsid w:val="009D30AC"/>
    <w:rPr>
      <w:rFonts w:asciiTheme="majorHAnsi" w:hAnsiTheme="majorHAnsi"/>
      <w:b/>
      <w:sz w:val="28"/>
      <w:lang w:val="en-GB"/>
    </w:rPr>
  </w:style>
  <w:style w:type="character" w:customStyle="1" w:styleId="3Char">
    <w:name w:val="제목 3 Char"/>
    <w:basedOn w:val="a0"/>
    <w:link w:val="3"/>
    <w:uiPriority w:val="1"/>
    <w:rsid w:val="009D30AC"/>
    <w:rPr>
      <w:rFonts w:asciiTheme="majorHAnsi" w:hAnsiTheme="majorHAnsi"/>
      <w:b/>
      <w:sz w:val="24"/>
      <w:lang w:val="en-GB"/>
    </w:rPr>
  </w:style>
  <w:style w:type="paragraph" w:customStyle="1" w:styleId="11">
    <w:name w:val="제목1"/>
    <w:basedOn w:val="a"/>
    <w:next w:val="a"/>
    <w:uiPriority w:val="1"/>
    <w:qFormat/>
    <w:rsid w:val="009D30AC"/>
    <w:pPr>
      <w:widowControl w:val="0"/>
      <w:autoSpaceDE w:val="0"/>
      <w:autoSpaceDN w:val="0"/>
      <w:adjustRightInd w:val="0"/>
      <w:spacing w:before="91"/>
      <w:ind w:left="759" w:hanging="400"/>
    </w:pPr>
    <w:rPr>
      <w:rFonts w:ascii="Arial" w:eastAsia="맑은 고딕" w:hAnsi="Arial" w:cs="Arial"/>
      <w:b/>
      <w:bCs/>
      <w:sz w:val="24"/>
      <w:szCs w:val="24"/>
      <w:lang w:val="en-US" w:eastAsia="ko-KR"/>
    </w:rPr>
  </w:style>
  <w:style w:type="character" w:customStyle="1" w:styleId="Char3">
    <w:name w:val="제목 Char"/>
    <w:basedOn w:val="a0"/>
    <w:link w:val="af6"/>
    <w:uiPriority w:val="10"/>
    <w:rsid w:val="009D30AC"/>
    <w:rPr>
      <w:rFonts w:ascii="맑은 고딕" w:eastAsia="돋움" w:hAnsi="맑은 고딕" w:cs="Times New Roman"/>
      <w:b/>
      <w:bCs/>
      <w:kern w:val="0"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9D30AC"/>
    <w:pPr>
      <w:widowControl w:val="0"/>
      <w:autoSpaceDE w:val="0"/>
      <w:autoSpaceDN w:val="0"/>
      <w:adjustRightInd w:val="0"/>
    </w:pPr>
    <w:rPr>
      <w:rFonts w:eastAsia="맑은 고딕"/>
      <w:sz w:val="24"/>
      <w:szCs w:val="24"/>
      <w:lang w:val="en-US" w:eastAsia="ko-KR"/>
    </w:rPr>
  </w:style>
  <w:style w:type="paragraph" w:styleId="af6">
    <w:name w:val="Title"/>
    <w:basedOn w:val="a"/>
    <w:next w:val="a"/>
    <w:link w:val="Char3"/>
    <w:uiPriority w:val="10"/>
    <w:qFormat/>
    <w:rsid w:val="009D30AC"/>
    <w:pPr>
      <w:spacing w:before="240" w:after="120"/>
      <w:jc w:val="center"/>
      <w:outlineLvl w:val="0"/>
    </w:pPr>
    <w:rPr>
      <w:rFonts w:ascii="맑은 고딕" w:eastAsia="돋움" w:hAnsi="맑은 고딕"/>
      <w:b/>
      <w:bCs/>
      <w:sz w:val="32"/>
      <w:szCs w:val="32"/>
      <w:lang w:val="en-US"/>
    </w:rPr>
  </w:style>
  <w:style w:type="character" w:customStyle="1" w:styleId="Char10">
    <w:name w:val="제목 Char1"/>
    <w:basedOn w:val="a0"/>
    <w:rsid w:val="009D30AC"/>
    <w:rPr>
      <w:rFonts w:asciiTheme="majorHAnsi" w:eastAsiaTheme="majorEastAsia" w:hAnsiTheme="majorHAnsi" w:cstheme="majorBidi"/>
      <w:b/>
      <w:bCs/>
      <w:sz w:val="32"/>
      <w:szCs w:val="32"/>
      <w:lang w:val="en-GB"/>
    </w:rPr>
  </w:style>
  <w:style w:type="character" w:customStyle="1" w:styleId="fontstyle01">
    <w:name w:val="fontstyle01"/>
    <w:basedOn w:val="a0"/>
    <w:rsid w:val="00316D95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316D95"/>
    <w:rPr>
      <w:rFonts w:ascii="TimesNewRomanPS-ItalicMT" w:hAnsi="TimesNewRomanPS-ItalicMT" w:hint="default"/>
      <w:b w:val="0"/>
      <w:bCs w:val="0"/>
      <w:i/>
      <w:i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0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0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2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jstacey\Application%20Data\Microsoft\Template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802.1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57954231A76C44B0D04C9AEE4292A8" ma:contentTypeVersion="13" ma:contentTypeDescription="Create a new document." ma:contentTypeScope="" ma:versionID="093dfeb4b7275a80a9fe047c3b242d2f">
  <xsd:schema xmlns:xsd="http://www.w3.org/2001/XMLSchema" xmlns:xs="http://www.w3.org/2001/XMLSchema" xmlns:p="http://schemas.microsoft.com/office/2006/metadata/properties" xmlns:ns3="bcc01d59-85de-4ef9-881e-76d8b6a6f841" xmlns:ns4="4b1de6fe-44aa-4e13-b7e7-ab260d1ea5f8" targetNamespace="http://schemas.microsoft.com/office/2006/metadata/properties" ma:root="true" ma:fieldsID="40549632846988b90e0925927188a51f" ns3:_="" ns4:_="">
    <xsd:import namespace="bcc01d59-85de-4ef9-881e-76d8b6a6f841"/>
    <xsd:import namespace="4b1de6fe-44aa-4e13-b7e7-ab260d1ea5f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c01d59-85de-4ef9-881e-76d8b6a6f8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1de6fe-44aa-4e13-b7e7-ab260d1ea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15_0867r1</b:Tag>
    <b:SourceType>ConferenceProceedings</b:SourceType>
    <b:Guid>{F99AED5F-0A47-4386-A932-6CA1A4CCEBE1}</b:Guid>
    <b:Author>
      <b:Author>
        <b:Corporate>Po-Kai Huang (Intel)</b:Corporate>
      </b:Author>
    </b:Author>
    <b:Title>15/0867r1 MU-RTS/CTS for DL MU</b:Title>
    <b:RefOrder>74</b:RefOrder>
  </b:Source>
  <b:Source>
    <b:Tag>Chi</b:Tag>
    <b:SourceType>ConferenceProceedings</b:SourceType>
    <b:Guid>{D1320672-4F7C-4908-AFBA-D9695A334290}</b:Guid>
    <b:Author>
      <b:Author>
        <b:Corporate>Chittabrata Ghosh (Intel)</b:Corporate>
      </b:Author>
    </b:Author>
    <b:Title>15/0875r1 Random Access with Trigger Frames using OFDMA</b:Title>
    <b:RefOrder>76</b:RefOrder>
  </b:Source>
  <b:Source>
    <b:Tag>15_0818r</b:Tag>
    <b:SourceType>ConferenceProceedings</b:SourceType>
    <b:Guid>{FF4DA058-1348-4FAD-BAB2-827DE4C73351}</b:Guid>
    <b:Author>
      <b:Author>
        <b:Corporate>Kome Oteri (InterDigital)</b:Corporate>
      </b:Author>
    </b:Author>
    <b:Title>15/0818r1 Further Analysis of Feedback and Frequency Selective Scheduling (FSS) for TGax OFDMA</b:Title>
    <b:RefOrder>82</b:RefOrder>
  </b:Source>
  <b:Source>
    <b:Tag>15_0829r3</b:Tag>
    <b:SourceType>ConferenceProceedings</b:SourceType>
    <b:Guid>{DCEE951D-1833-4C43-AE7B-EBC62C901D18}</b:Guid>
    <b:Author>
      <b:Author>
        <b:Corporate>Reza Hedayat (Newracom)</b:Corporate>
      </b:Author>
    </b:Author>
    <b:Title>15/0829r3 Uplink ACK and BA Multiplexing</b:Title>
    <b:RefOrder>54</b:RefOrder>
  </b:Source>
  <b:Source>
    <b:Tag>Liw</b:Tag>
    <b:SourceType>ConferenceProceedings</b:SourceType>
    <b:Guid>{769FBB33-C8C0-4104-AFFD-2DF9729E2997}</b:Guid>
    <b:Author>
      <b:Author>
        <b:Corporate>Liwen Chu (Marvell)</b:Corporate>
      </b:Author>
    </b:Author>
    <b:Title>15/0615r3 UL OFDMA Bandwidth</b:Title>
    <b:RefOrder>65</b:RefOrder>
  </b:Source>
  <b:Source>
    <b:Tag>15_0841r0</b:Tag>
    <b:SourceType>ConferenceProceedings</b:SourceType>
    <b:Guid>{01D3AC1A-1F69-4090-B0FD-4E6457435A38}</b:Guid>
    <b:Author>
      <b:Author>
        <b:Corporate>David Xun Yang (Huawei)</b:Corporate>
      </b:Author>
    </b:Author>
    <b:Title>15/0841r0 Cascading Structure</b:Title>
    <b:RefOrder>47</b:RefOrder>
  </b:Source>
  <b:Source>
    <b:Tag>Sim</b:Tag>
    <b:SourceType>ConferenceProceedings</b:SourceType>
    <b:Guid>{0CD7ADB7-4D19-4D21-8BE9-0051C5DB00D0}</b:Guid>
    <b:Author>
      <b:Author>
        <b:Corporate>Simone Merlin (Qualcomm)</b:Corporate>
      </b:Author>
    </b:Author>
    <b:Title>15/0877r0 Trigger Frame Format</b:Title>
    <b:RefOrder>104</b:RefOrder>
  </b:Source>
  <b:Source>
    <b:Tag>15_0831r2</b:Tag>
    <b:SourceType>ConferenceProceedings</b:SourceType>
    <b:Guid>{75FB6EF0-36AA-48DD-9C75-416BDA546087}</b:Guid>
    <b:Author>
      <b:Author>
        <b:Corporate>Liwen Chu (Marvell)</b:Corporate>
      </b:Author>
    </b:Author>
    <b:Title>15/0831r2 Broadcast and Unicast in DL MU</b:Title>
    <b:RefOrder>55</b:RefOrder>
  </b:Source>
  <b:Source>
    <b:Tag>Gui</b:Tag>
    <b:SourceType>ConferenceProceedings</b:SourceType>
    <b:Guid>{794C1E3B-D4EC-4105-B4EC-A20B5C6190CF}</b:Guid>
    <b:Author>
      <b:Author>
        <b:Corporate>Guido R. Hiertz (Ericsson)</b:Corporate>
      </b:Author>
    </b:Author>
    <b:Title>15/0874r0 Minimal data rates management frame transmissions in 2.4 GHz</b:Title>
    <b:RefOrder>94</b:RefOrder>
  </b:Source>
  <b:Source>
    <b:Tag>15_0876r1</b:Tag>
    <b:SourceType>ConferenceProceedings</b:SourceType>
    <b:Guid>{E81C58C2-A871-4245-A85D-92CA79F702BC}</b:Guid>
    <b:Author>
      <b:Author>
        <b:Corporate>Simone Merlin (Qualcomm)</b:Corporate>
      </b:Author>
    </b:Author>
    <b:Title>15/0876r1 Duration and MAC Padding for MU PPDUs</b:Title>
    <b:RefOrder>48</b:RefOrder>
  </b:Source>
  <b:Source>
    <b:Tag>15_0880r2</b:Tag>
    <b:SourceType>ConferenceProceedings</b:SourceType>
    <b:Guid>{65320606-7FB0-4627-9E2B-83BC90D164A5}</b:Guid>
    <b:Author>
      <b:Author>
        <b:Corporate>Alfred Asterjadhi (Qualcomm Inc.)</b:Corporate>
      </b:Author>
    </b:Author>
    <b:Title>15/0880r2 Scheduled Trigger frames</b:Title>
    <b:RefOrder>98</b:RefOrder>
  </b:Source>
  <b:Source>
    <b:Tag>14_1453r2</b:Tag>
    <b:SourceType>ConferenceProceedings</b:SourceType>
    <b:Guid>{6E51624D-C3EE-44CD-B543-2DCB5D466CDB}</b:Guid>
    <b:Title>14/1453r2 Spec Framework Proposal</b:Title>
    <b:Author>
      <b:Author>
        <b:Corporate>Robert Stacey (Intel)</b:Corporate>
      </b:Author>
    </b:Author>
    <b:RefOrder>1</b:RefOrder>
  </b:Source>
  <b:Source>
    <b:Tag>15_0059r1</b:Tag>
    <b:SourceType>ConferenceProceedings</b:SourceType>
    <b:Guid>{35EBCCA5-4FB4-449F-AF9E-2E568A068B1F}</b:Guid>
    <b:Title>15/0059r1 Uplink RTS/CTS Control</b:Title>
    <b:Author>
      <b:Author>
        <b:Corporate>Sigurd Schelstraete (Quantenna)</b:Corporate>
      </b:Author>
    </b:Author>
    <b:RefOrder>93</b:RefOrder>
  </b:Source>
  <b:Source>
    <b:Tag>15_0064r1</b:Tag>
    <b:SourceType>ConferenceProceedings</b:SourceType>
    <b:Guid>{1DCAFFB9-EE29-4571-A7A7-54E3153CCCDB}</b:Guid>
    <b:Title>15/0064r1 Consideration on UL-MU overheads</b:Title>
    <b:Author>
      <b:Author>
        <b:Corporate>Tomoko Adachi (Toshiba)</b:Corporate>
      </b:Author>
    </b:Author>
    <b:RefOrder>66</b:RefOrder>
  </b:Source>
  <b:Source>
    <b:Tag>15_0099r4</b:Tag>
    <b:SourceType>ConferenceProceedings</b:SourceType>
    <b:Guid>{FDE6EF87-1D78-454F-A2CB-BD4B2D42A8B8}</b:Guid>
    <b:Title>15/0099r4 Payload Symbol Size for 11ax</b:Title>
    <b:Author>
      <b:Author>
        <b:Corporate>Sriram Venkateswaran (Broadcom)</b:Corporate>
      </b:Author>
    </b:Author>
    <b:RefOrder>38</b:RefOrder>
  </b:Source>
  <b:Source>
    <b:Tag>15_0101r1</b:Tag>
    <b:SourceType>ConferenceProceedings</b:SourceType>
    <b:Guid>{D8F2EF9C-25CF-4BF6-867A-814B1E070E13}</b:Guid>
    <b:Title>15/0101r1 Preamble structure for 11ax system</b:Title>
    <b:Author>
      <b:Author>
        <b:Corporate>Jiayin Zhang (Huawei)</b:Corporate>
      </b:Author>
    </b:Author>
    <b:RefOrder>2</b:RefOrder>
  </b:Source>
  <b:Source>
    <b:Tag>15_0330r5</b:Tag>
    <b:SourceType>ConferenceProceedings</b:SourceType>
    <b:Guid>{BF99C0D3-79E3-4F60-9403-E4505ED8E2AC}</b:Guid>
    <b:Title>15/0330r5 OFDMA Numerology and Structure</b:Title>
    <b:Author>
      <b:Author>
        <b:Corporate>Shahrnaz Azizi (Intel)</b:Corporate>
      </b:Author>
    </b:Author>
    <b:RefOrder>40</b:RefOrder>
  </b:Source>
  <b:Source>
    <b:Tag>15_0366r2</b:Tag>
    <b:SourceType>ConferenceProceedings</b:SourceType>
    <b:Guid>{1047A485-2B40-4D67-B5EB-ACDDCA0EE8FF}</b:Guid>
    <b:Title>15/0366r2 Multi-STA BA</b:Title>
    <b:Author>
      <b:Author>
        <b:Corporate>Simone Merlin (Qualcomm)</b:Corporate>
      </b:Author>
    </b:Author>
    <b:RefOrder>108</b:RefOrder>
  </b:Source>
  <b:Source>
    <b:Tag>15_0344r2</b:Tag>
    <b:SourceType>ConferenceProceedings</b:SourceType>
    <b:Guid>{515F7AFC-D269-44DE-BE42-EA99E80F18A9}</b:Guid>
    <b:Title>15/0344r2 SIG Field Design Principle for 11ax</b:Title>
    <b:Author>
      <b:Author>
        <b:Corporate>Young Hoon Kwon (Newracom)</b:Corporate>
      </b:Author>
    </b:Author>
    <b:RefOrder>22</b:RefOrder>
  </b:Source>
  <b:Source>
    <b:Tag>15_0349r2</b:Tag>
    <b:SourceType>ConferenceProceedings</b:SourceType>
    <b:Guid>{3F336F28-38A1-4D42-BC8A-0D03A6389B7F}</b:Guid>
    <b:Title>15/0349r2 HE-LTF Proposal</b:Title>
    <b:Author>
      <b:Author>
        <b:Corporate>Hongyuan Zhang (Marvell)</b:Corporate>
      </b:Author>
    </b:Author>
    <b:RefOrder>34</b:RefOrder>
  </b:Source>
  <b:Source>
    <b:Tag>15_0379r1</b:Tag>
    <b:SourceType>ConferenceProceedings</b:SourceType>
    <b:Guid>{4E2F305C-DB82-4CE1-A66B-AA8DDC2A7CC4}</b:Guid>
    <b:Title>15/0379r1 DL OFDMA Performance and ACK Multiplexing</b:Title>
    <b:Author>
      <b:Author>
        <b:Corporate>Reza Hedayat (Newracom)</b:Corporate>
      </b:Author>
    </b:Author>
    <b:RefOrder>53</b:RefOrder>
  </b:Source>
  <b:Source>
    <b:Tag>15_0381r1</b:Tag>
    <b:SourceType>ConferenceProceedings</b:SourceType>
    <b:Guid>{BC506AF0-11A2-42B3-9C77-15FC5590CBDE}</b:Guid>
    <b:Title>15/0381r1 HE-STF Proposal</b:Title>
    <b:Author>
      <b:Author>
        <b:Corporate>Yakun Sun (Marvell)</b:Corporate>
      </b:Author>
    </b:Author>
    <b:RefOrder>32</b:RefOrder>
  </b:Source>
  <b:Source>
    <b:Tag>15021</b:Tag>
    <b:SourceType>ConferenceProceedings</b:SourceType>
    <b:Guid>{D6AB01D9-E2DB-473D-8A99-EF3C33417224}</b:Guid>
    <b:Title>15/0580r1 11ax coding discussion</b:Title>
    <b:Author>
      <b:Author>
        <b:Corporate>Hongyuan Zhang (Marvell)</b:Corporate>
      </b:Author>
    </b:Author>
    <b:RefOrder>42</b:RefOrder>
  </b:Source>
  <b:Source>
    <b:Tag>15011</b:Tag>
    <b:SourceType>ConferenceProceedings</b:SourceType>
    <b:Guid>{FC1D793B-D645-4F2F-8AE9-44C6DB50CA18}</b:Guid>
    <b:Title>15/0615r2 UL OFDMA Bandwidth</b:Title>
    <b:Author>
      <b:Author>
        <b:Corporate>Liwen Chu (Marvell)</b:Corporate>
      </b:Author>
    </b:Author>
    <b:RefOrder>67</b:RefOrder>
  </b:Source>
  <b:Source>
    <b:Tag>15_0626r1</b:Tag>
    <b:SourceType>ConferenceProceedings</b:SourceType>
    <b:Guid>{9641CD19-A435-4693-B710-229A5D2E3081}</b:Guid>
    <b:Title>15/0626r1 Further consideration on Multi-STA Block ACK</b:Title>
    <b:Author>
      <b:Author>
        <b:Corporate>Jeongki Kim (LG Electronics)</b:Corporate>
      </b:Author>
    </b:Author>
    <b:RefOrder>109</b:RefOrder>
  </b:Source>
  <b:Source>
    <b:Tag>15_0812r1</b:Tag>
    <b:SourceType>ConferenceProceedings</b:SourceType>
    <b:Guid>{6218F639-0120-49E5-B2A4-7DEA39998BB3}</b:Guid>
    <b:Title>15/0812r1 Pilot Design for Data Section</b:Title>
    <b:Author>
      <b:Author>
        <b:Corporate>Sameer Vermani (Qualcomm)</b:Corporate>
      </b:Author>
    </b:Author>
    <b:RefOrder>39</b:RefOrder>
  </b:Source>
  <b:Source>
    <b:Tag>15_0817r0</b:Tag>
    <b:SourceType>ConferenceProceedings</b:SourceType>
    <b:Guid>{82E5E8A8-7669-4013-83ED-54B1B5801F4C}</b:Guid>
    <b:Title>15/0817r0 P Matrix for HE-LTF</b:Title>
    <b:Author>
      <b:Author>
        <b:Corporate>Yakun Sun (Marvell)</b:Corporate>
      </b:Author>
    </b:Author>
    <b:RefOrder>35</b:RefOrder>
  </b:Source>
  <b:Source>
    <b:Tag>15_0821r2</b:Tag>
    <b:SourceType>ConferenceProceedings</b:SourceType>
    <b:Guid>{B07DED17-5D03-4B33-969B-12F7FEA4A958}</b:Guid>
    <b:Title>15/0821r2 HE SIG-B Structure</b:Title>
    <b:Author>
      <b:Author>
        <b:Corporate>Joonsuk Kim (Apple)</b:Corporate>
      </b:Author>
    </b:Author>
    <b:RefOrder>24</b:RefOrder>
  </b:Source>
  <b:Source>
    <b:Tag>15_0819r1</b:Tag>
    <b:SourceType>ConferenceProceedings</b:SourceType>
    <b:Guid>{F1ABD5EA-4118-4017-962D-C4F93E1F558E}</b:Guid>
    <b:Title>15/0819r1 11ax OFDMA Tone Plan Leftover Tones and Pilot Structure</b:Title>
    <b:Author>
      <b:Author>
        <b:Corporate>Bin Tian (Qualcomm)</b:Corporate>
      </b:Author>
    </b:Author>
    <b:RefOrder>36</b:RefOrder>
  </b:Source>
  <b:Source>
    <b:Tag>15_0822r2</b:Tag>
    <b:SourceType>ConferenceProceedings</b:SourceType>
    <b:Guid>{08630542-E5BA-41A3-8797-E732A88F9967}</b:Guid>
    <b:Title>15/0822r2 SIG-A Structure in 11ax Preamble</b:Title>
    <b:Author>
      <b:Author>
        <b:Corporate>Jianhan Liu (Mediatek Inc.)</b:Corporate>
      </b:Author>
    </b:Author>
    <b:RefOrder>13</b:RefOrder>
  </b:Source>
  <b:Source>
    <b:Tag>15_0827r2</b:Tag>
    <b:SourceType>ConferenceProceedings</b:SourceType>
    <b:Guid>{A67E964F-2732-4478-AB8D-3420C125A961}</b:Guid>
    <b:Title>15/0827r2 Considerations on HE-SIG-A and B</b:Title>
    <b:Author>
      <b:Author>
        <b:Corporate>Katsuo Yunoki (KDDI R&amp;D Laboratories)</b:Corporate>
      </b:Author>
    </b:Author>
    <b:RefOrder>25</b:RefOrder>
  </b:Source>
  <b:Source>
    <b:Tag>15_0832r1</b:Tag>
    <b:SourceType>ConferenceProceedings</b:SourceType>
    <b:Guid>{0E8396EC-A4A0-483A-9D60-B3F3259FC0B0}</b:Guid>
    <b:Title>15/0832r1 Performance evaluation of SU/MU MIMO in OFDMA</b:Title>
    <b:Author>
      <b:Author>
        <b:Corporate>Jiayin Zhang (Huawei)</b:Corporate>
      </b:Author>
    </b:Author>
    <b:RefOrder>4</b:RefOrder>
  </b:Source>
  <b:Source>
    <b:Tag>15_0873r0</b:Tag>
    <b:SourceType>ConferenceProceedings</b:SourceType>
    <b:Guid>{6435A5F8-1116-458B-B193-E7B67A9C3F5A}</b:Guid>
    <b:Title>15/0873r0 SIG-B Encoding Structure</b:Title>
    <b:Author>
      <b:Author>
        <b:Corporate>Ron Porat</b:Corporate>
      </b:Author>
    </b:Author>
    <b:RefOrder>23</b:RefOrder>
  </b:Source>
  <b:Source>
    <b:Tag>15_0813r0</b:Tag>
    <b:SourceType>ConferenceProceedings</b:SourceType>
    <b:Guid>{489553CD-5731-4568-9312-CD3662EA6730}</b:Guid>
    <b:Title>15/0813r0 CP Indication for UL MU Transmission</b:Title>
    <b:Author>
      <b:Author>
        <b:Corporate>Zhigang Rong (Huawei)</b:Corporate>
      </b:Author>
    </b:Author>
    <b:RefOrder>63</b:RefOrder>
  </b:Source>
  <b:Source>
    <b:Tag>Eun</b:Tag>
    <b:SourceType>ConferenceProceedings</b:SourceType>
    <b:Guid>{0B752D18-64D9-443C-9214-A59FE3A01F05}</b:Guid>
    <b:Author>
      <b:Author>
        <b:Corporate>Eunsung Park (LG Electronics)</b:Corporate>
      </b:Author>
    </b:Author>
    <b:Title>15/1070r3 1024 QAM Proposal</b:Title>
    <b:RefOrder>44</b:RefOrder>
  </b:Source>
  <b:Source>
    <b:Tag>Kau</b:Tag>
    <b:SourceType>ConferenceProceedings</b:SourceType>
    <b:Guid>{EED45D52-7AD3-428E-B26D-92B2409D41B1}</b:Guid>
    <b:Author>
      <b:Author>
        <b:Corporate>Kaushik Josiam (Samsung)</b:Corporate>
      </b:Author>
    </b:Author>
    <b:Title>15/1066r0 HE-SIG-B Contents</b:Title>
    <b:RefOrder>28</b:RefOrder>
  </b:Source>
  <b:Source>
    <b:Tag>You</b:Tag>
    <b:SourceType>ConferenceProceedings</b:SourceType>
    <b:Guid>{8B4335AF-567A-4E8D-8E1D-65B78917A272}</b:Guid>
    <b:Author>
      <b:Author>
        <b:Corporate>Young Hoon Kwon (Newracom)</b:Corporate>
      </b:Author>
    </b:Author>
    <b:Title>15/1051r1 HE NDP frame for sounding</b:Title>
    <b:RefOrder>7</b:RefOrder>
  </b:Source>
  <b:Source>
    <b:Tag>Hon</b:Tag>
    <b:SourceType>ConferenceProceedings</b:SourceType>
    <b:Guid>{44CB79AE-5B10-4B44-B95C-E7F6B71F5711}</b:Guid>
    <b:Author>
      <b:Author>
        <b:Corporate>Hongyuan Zhang (Marvell)</b:Corporate>
      </b:Author>
    </b:Author>
    <b:Title>15/0580r2 11ax coding discussion</b:Title>
    <b:RefOrder>43</b:RefOrder>
  </b:Source>
  <b:Source>
    <b:Tag>Ron</b:Tag>
    <b:SourceType>ConferenceProceedings</b:SourceType>
    <b:Guid>{7D1F9A1A-AE0A-4490-9283-7A90B7FF5F2D}</b:Guid>
    <b:Author>
      <b:Author>
        <b:Corporate>Ron Porat (Broadcom)</b:Corporate>
      </b:Author>
    </b:Author>
    <b:Title>15/1059r1 SIG-B Encoding Structure Part II</b:Title>
    <b:RefOrder>26</b:RefOrder>
  </b:Source>
  <b:Source>
    <b:Tag>Sam</b:Tag>
    <b:SourceType>ConferenceProceedings</b:SourceType>
    <b:Guid>{B85B41BF-0421-463D-9C18-49A2D844FC79}</b:Guid>
    <b:Author>
      <b:Author>
        <b:Corporate>Sameer Vermani (Qualcomm)</b:Corporate>
      </b:Author>
    </b:Author>
    <b:Title>15/1071r2 Tone Grouping Factors and NDP format for 802.11ax</b:Title>
    <b:RefOrder>111</b:RefOrder>
  </b:Source>
  <b:Source>
    <b:Tag>Jia</b:Tag>
    <b:SourceType>ConferenceProceedings</b:SourceType>
    <b:Guid>{9F28695B-5E41-431A-A215-285EF02E165F}</b:Guid>
    <b:Author>
      <b:Author>
        <b:Corporate>Jiayin Zhang (Huawei)</b:Corporate>
      </b:Author>
    </b:Author>
    <b:Title>15/1077r0 HE-SIG-A Content</b:Title>
    <b:RefOrder>14</b:RefOrder>
  </b:Source>
  <b:Source>
    <b:Tag>Alf</b:Tag>
    <b:SourceType>ConferenceProceedings</b:SourceType>
    <b:Guid>{43D60353-68E0-4D1C-AC1A-1D1B4DDA0004}</b:Guid>
    <b:Author>
      <b:Author>
        <b:Corporate>Alfred Asterjadhi (Qualcomm Inc.)</b:Corporate>
      </b:Author>
    </b:Author>
    <b:Title>15/1122r0 Identifiers in HE PPDUs for power saving</b:Title>
    <b:RefOrder>16</b:RefOrder>
  </b:Source>
  <b:Source>
    <b:Tag>15_0579r3</b:Tag>
    <b:SourceType>ConferenceProceedings</b:SourceType>
    <b:Guid>{02676D8C-3434-423D-95BE-7E88E42759EE}</b:Guid>
    <b:Title>15/0579r3 Preamble Design and Autodetection</b:Title>
    <b:Author>
      <b:Author>
        <b:Corporate>Hongyuan Zhang (Marvell)</b:Corporate>
      </b:Author>
    </b:Author>
    <b:RefOrder>3</b:RefOrder>
  </b:Source>
  <b:Source>
    <b:Tag>Hon1</b:Tag>
    <b:SourceType>ConferenceProceedings</b:SourceType>
    <b:Guid>{DEB56535-0C1F-4E4B-9A73-AF5847628AD0}</b:Guid>
    <b:Author>
      <b:Author>
        <b:Corporate>Hongyuan Zhang (Marvell)</b:Corporate>
      </b:Author>
    </b:Author>
    <b:Title>15/0579r4 Preamble Design and Autodetection</b:Title>
    <b:RefOrder>12</b:RefOrder>
  </b:Source>
  <b:Source>
    <b:Tag>Jia1</b:Tag>
    <b:SourceType>ConferenceProceedings</b:SourceType>
    <b:Guid>{B910EC17-3892-4BAB-8D37-95414CCF0490}</b:Guid>
    <b:Author>
      <b:Author>
        <b:Corporate>Jianhan Liu (Mediatek)</b:Corporate>
      </b:Author>
    </b:Author>
    <b:Title>15/1068r1 Reliable Transmission Schemes for HE-SIG-B and Data</b:Title>
    <b:RefOrder>17</b:RefOrder>
  </b:Source>
  <b:Source>
    <b:Tag>Jia2</b:Tag>
    <b:SourceType>ConferenceProceedings</b:SourceType>
    <b:Guid>{8CBA838F-FF0A-45B0-8C45-BEB9C3264F20}</b:Guid>
    <b:Author>
      <b:Author>
        <b:Corporate>Jiayin Zhang (Huawei)</b:Corporate>
      </b:Author>
    </b:Author>
    <b:Title>15/0826r3 HE-SIG-A transmission for range extension</b:Title>
    <b:RefOrder>21</b:RefOrder>
  </b:Source>
  <b:Source>
    <b:Tag>Xia</b:Tag>
    <b:SourceType>ConferenceProceedings</b:SourceType>
    <b:Guid>{784FF5CB-EBC4-4F11-9C28-F9A003847C4D}</b:Guid>
    <b:Author>
      <b:Author>
        <b:Corporate>Xiaogang Chen (Intel)</b:Corporate>
      </b:Author>
    </b:Author>
    <b:Title>15/0602r6 HE-LTF squence for UL MU-MIMO</b:Title>
    <b:RefOrder>37</b:RefOrder>
  </b:Source>
  <b:Source>
    <b:Tag>Hon2</b:Tag>
    <b:SourceType>ConferenceProceedings</b:SourceType>
    <b:Guid>{B71CB828-0379-4287-948F-EB046EEFCED9}</b:Guid>
    <b:Author>
      <b:Author>
        <b:Corporate>Hongyuan Zhang (Marvell)</b:Corporate>
      </b:Author>
    </b:Author>
    <b:Title>15/0810r1 HE PHY Padding and Packet Extension</b:Title>
    <b:RefOrder>45</b:RefOrder>
  </b:Source>
  <b:Source>
    <b:Tag>Gui1</b:Tag>
    <b:SourceType>ConferenceProceedings</b:SourceType>
    <b:Guid>{C8BB61F3-9F80-429D-9FF0-EB90B809EC4C}</b:Guid>
    <b:Author>
      <b:Author>
        <b:Corporate>Guido R. Hiertz (Ericsson)</b:Corporate>
      </b:Author>
    </b:Author>
    <b:Title>15/1014r0 Multiple BSSID element</b:Title>
    <b:RefOrder>95</b:RefOrder>
  </b:Source>
  <b:Source>
    <b:Tag>Yon</b:Tag>
    <b:SourceType>ConferenceProceedings</b:SourceType>
    <b:Guid>{41E10658-DC09-425A-B7CD-C3FA6CEA25F0}</b:Guid>
    <b:Author>
      <b:Author>
        <b:Corporate>Yongho Seok (NEWRACOM)</b:Corporate>
      </b:Author>
    </b:Author>
    <b:Title>15/1034r0 Notification of Operating Mode Changes</b:Title>
    <b:RefOrder>99</b:RefOrder>
  </b:Source>
  <b:Source>
    <b:Tag>Eri</b:Tag>
    <b:SourceType>ConferenceProceedings</b:SourceType>
    <b:Guid>{F16D1620-6863-4829-8BFC-CBD93EC4A358}</b:Guid>
    <b:Author>
      <b:Author>
        <b:Corporate>Eric Wong (Apple)</b:Corporate>
      </b:Author>
    </b:Author>
    <b:Title>15/1060r0 Receive Operating Mode Indication for Power Save</b:Title>
    <b:RefOrder>100</b:RefOrder>
  </b:Source>
  <b:Source>
    <b:Tag>Jeo</b:Tag>
    <b:SourceType>ConferenceProceedings</b:SourceType>
    <b:Guid>{28546987-984F-4190-AE0A-209EB4B9CA9C}</b:Guid>
    <b:Author>
      <b:Author>
        <b:Corporate>Jeongki Kim (LG Electronics)</b:Corporate>
      </b:Author>
    </b:Author>
    <b:Title>15/1067r0 MU TXOP truncation</b:Title>
    <b:RefOrder>96</b:RefOrder>
  </b:Source>
  <b:Source>
    <b:Tag>Cha</b:Tag>
    <b:SourceType>ConferenceProceedings</b:SourceType>
    <b:Guid>{26375FF8-E903-4C95-A21D-13458663ECAF}</b:Guid>
    <b:Author>
      <b:Author>
        <b:Corporate>Chao-Chun Wang (MediaTek)</b:Corporate>
      </b:Author>
    </b:Author>
    <b:Title>15/1063r1 11ax Channel access procedure</b:Title>
    <b:RefOrder>87</b:RefOrder>
  </b:Source>
  <b:Source>
    <b:Tag>Jin</b:Tag>
    <b:SourceType>ConferenceProceedings</b:SourceType>
    <b:Guid>{12F152DA-C531-49CD-B029-28200AFE7328}</b:Guid>
    <b:Author>
      <b:Author>
        <b:Corporate>Jinsoo Ahn (Yonsei Univ.)</b:Corporate>
      </b:Author>
    </b:Author>
    <b:Title>15/1116r1 Trigger Frame Channel Access</b:Title>
    <b:RefOrder>49</b:RefOrder>
  </b:Source>
  <b:Source>
    <b:Tag>Alf1</b:Tag>
    <b:SourceType>ConferenceProceedings</b:SourceType>
    <b:Guid>{08818763-EA0D-47F5-AE89-A65DE06FCA4E}</b:Guid>
    <b:Author>
      <b:Author>
        <b:Corporate>Alfred Asterjadhi (Qualcomm Inc.)</b:Corporate>
      </b:Author>
    </b:Author>
    <b:Title>15/1120r0 Buffer Status Report</b:Title>
    <b:RefOrder>69</b:RefOrder>
  </b:Source>
  <b:Source>
    <b:Tag>Alf2</b:Tag>
    <b:SourceType>ConferenceProceedings</b:SourceType>
    <b:Guid>{BB68EC4A-94EB-468B-9829-6EDABC750D0F}</b:Guid>
    <b:Author>
      <b:Author>
        <b:Corporate>Alfred Asterjadhi (Qualcomm Inc.)</b:Corporate>
      </b:Author>
    </b:Author>
    <b:Title>15/1121r0 HE A-Control field</b:Title>
    <b:RefOrder>102</b:RefOrder>
  </b:Source>
  <b:Source>
    <b:Tag>You1</b:Tag>
    <b:SourceType>ConferenceProceedings</b:SourceType>
    <b:Guid>{34C5F6E5-53FD-41FC-BF07-E8C6BC9D2359}</b:Guid>
    <b:Author>
      <b:Author>
        <b:Corporate>Young Hoon Kwon (Newracom)</b:Corporate>
      </b:Author>
    </b:Author>
    <b:Title>15/1052r0 Bandwidth for UL MU transmission</b:Title>
    <b:RefOrder>68</b:RefOrder>
  </b:Source>
  <b:Source>
    <b:Tag>Rus</b:Tag>
    <b:SourceType>ConferenceProceedings</b:SourceType>
    <b:Guid>{DCC1C9C9-4C32-49E8-9B02-C7AC99610490}</b:Guid>
    <b:Author>
      <b:Author>
        <b:Corporate>Russell Huang (MediaTek)</b:Corporate>
      </b:Author>
    </b:Author>
    <b:Title>15/1137r1 Triggered OFDMA Random Access Observations</b:Title>
    <b:RefOrder>77</b:RefOrder>
  </b:Source>
  <b:Source>
    <b:Tag>Kaz</b:Tag>
    <b:SourceType>ConferenceProceedings</b:SourceType>
    <b:Guid>{4BF507CB-42FC-45BB-8392-34B2DDBD6AAE}</b:Guid>
    <b:Author>
      <b:Author>
        <b:Corporate>Kazuyuki Sakoda (Sony Electronics)</b:Corporate>
      </b:Author>
    </b:Author>
    <b:Title>15/1043r1 Overall Protocol of UL MU BA for Multicast Transmission</b:Title>
    <b:RefOrder>86</b:RefOrder>
  </b:Source>
  <b:Source>
    <b:Tag>Guo</b:Tag>
    <b:SourceType>ConferenceProceedings</b:SourceType>
    <b:Guid>{2C8FF7EC-76F4-47BC-B012-B5F61702E5C0}</b:Guid>
    <b:Author>
      <b:Author>
        <b:Corporate>Guoqing Li (Apple)</b:Corporate>
      </b:Author>
    </b:Author>
    <b:Title>15/1053r1 Multiuser Block ACK Request (MU-BAR)</b:Title>
    <b:RefOrder>110</b:RefOrder>
  </b:Source>
  <b:Source>
    <b:Tag>Kis</b:Tag>
    <b:SourceType>ConferenceProceedings</b:SourceType>
    <b:Guid>{EA637F7A-FF6E-42D6-BE16-2CB325E073AD}</b:Guid>
    <b:Author>
      <b:Author>
        <b:Corporate>Kiseon Ryu (LG Electronics)</b:Corporate>
      </b:Author>
    </b:Author>
    <b:Title>15/1058r0 CCA consideration for UL MU transmission</b:Title>
    <b:RefOrder>50</b:RefOrder>
  </b:Source>
  <b:Source>
    <b:Tag>PoK</b:Tag>
    <b:SourceType>ConferenceProceedings</b:SourceType>
    <b:Guid>{9A8D0E31-B2A3-4934-AAA0-40C0975E2F7C}</b:Guid>
    <b:Author>
      <b:Author>
        <b:Corporate>Po-Kai Huang (Intel)</b:Corporate>
      </b:Author>
    </b:Author>
    <b:Title>15/1062r1 NAV Consideration for UL MU Response to Trigger frame</b:Title>
    <b:RefOrder>70</b:RefOrder>
  </b:Source>
  <b:Source>
    <b:Tag>Cha1</b:Tag>
    <b:SourceType>ConferenceProceedings</b:SourceType>
    <b:Guid>{64CDAF8F-7AD3-49E8-9E83-44894D7FB9B3}</b:Guid>
    <b:Author>
      <b:Author>
        <b:Corporate>Chao-Chun Wang (Mediatek)</b:Corporate>
      </b:Author>
    </b:Author>
    <b:Title>15/1065r1 11ax uplink Multi-TID aggregation</b:Title>
    <b:RefOrder>51</b:RefOrder>
  </b:Source>
  <b:Source>
    <b:Tag>Nar</b:Tag>
    <b:SourceType>ConferenceProceedings</b:SourceType>
    <b:Guid>{104D8C2D-7141-4418-A477-5947BED308A5}</b:Guid>
    <b:Author>
      <b:Author>
        <b:Corporate>Narendar Madhavan (Toshiba)</b:Corporate>
      </b:Author>
    </b:Author>
    <b:Title>15/1097r1 Reducing Channel Sounding Protocol Overhead for 11ax</b:Title>
    <b:RefOrder>83</b:RefOrder>
  </b:Source>
  <b:Source>
    <b:Tag>Chi1</b:Tag>
    <b:SourceType>ConferenceProceedings</b:SourceType>
    <b:Guid>{30E5E441-586F-41CF-95D9-D8FE7EF0215D}</b:Guid>
    <b:Author>
      <b:Author>
        <b:Corporate>Chittabrata Ghosh (Intel)</b:Corporate>
      </b:Author>
    </b:Author>
    <b:Title>15/1102r0 Fragmentation with MU Operation</b:Title>
    <b:RefOrder>52</b:RefOrder>
  </b:Source>
  <b:Source>
    <b:Tag>Chi2</b:Tag>
    <b:SourceType>ConferenceProceedings</b:SourceType>
    <b:Guid>{05E2F97F-A6C0-45AC-9393-C40BE4944AFB}</b:Guid>
    <b:Author>
      <b:Author>
        <b:Corporate>Chittabrata Ghosh (Intel)</b:Corporate>
      </b:Author>
    </b:Author>
    <b:Title>15/1103r0 DL Sounding Sequence with UL MU Feedback</b:Title>
    <b:RefOrder>84</b:RefOrder>
  </b:Source>
  <b:Source>
    <b:Tag>Chi3</b:Tag>
    <b:SourceType>ConferenceProceedings</b:SourceType>
    <b:Guid>{E181C73C-2E88-4536-BBD2-72B18D41ADE7}</b:Guid>
    <b:Author>
      <b:Author>
        <b:Corporate>Chittabrata Ghosh (Intel)</b:Corporate>
      </b:Author>
    </b:Author>
    <b:Title>15/1105r0 UL OFDMA-based Random Access Procedure</b:Title>
    <b:RefOrder>78</b:RefOrder>
  </b:Source>
  <b:Source>
    <b:Tag>Chi4</b:Tag>
    <b:SourceType>ConferenceProceedings</b:SourceType>
    <b:Guid>{35D7F1FE-90A0-44D8-B1C3-479C493B901F}</b:Guid>
    <b:Author>
      <b:Author>
        <b:Corporate>Chittabrata Ghosh (Intel)</b:Corporate>
      </b:Author>
    </b:Author>
    <b:Title>15/1107r0 Power Save with Random Access</b:Title>
    <b:RefOrder>79</b:RefOrder>
  </b:Source>
  <b:Source>
    <b:Tag>Liw1</b:Tag>
    <b:SourceType>ConferenceProceedings</b:SourceType>
    <b:Guid>{10214746-7D00-4050-8756-AF659C66888C}</b:Guid>
    <b:Author>
      <b:Author>
        <b:Corporate>Liwen Chu (Marvell)</b:Corporate>
      </b:Author>
    </b:Author>
    <b:Title>15/1123r1 acknowledgement to DL MU</b:Title>
    <b:RefOrder>56</b:RefOrder>
  </b:Source>
  <b:Source>
    <b:Tag>Fil</b:Tag>
    <b:SourceType>ConferenceProceedings</b:SourceType>
    <b:Guid>{047FA866-EA5A-4903-82F3-0BCAFB62F229}</b:Guid>
    <b:Author>
      <b:Author>
        <b:Corporate>Filippo Tosato (Toshiba)</b:Corporate>
      </b:Author>
    </b:Author>
    <b:Title>15/1129r1 Feedback overhead in DL-MU-MIMO</b:Title>
    <b:RefOrder>85</b:RefOrder>
  </b:Source>
  <b:Source>
    <b:Tag>Ros</b:Tag>
    <b:SourceType>ConferenceProceedings</b:SourceType>
    <b:Guid>{46D9C60D-B01C-468F-A649-1B608B60CF14}</b:Guid>
    <b:Author>
      <b:Author>
        <b:Corporate>Rossi Jun Luo(Huawei)</b:Corporate>
      </b:Author>
    </b:Author>
    <b:Title>15/1109r1 OBSS NAV and PD Threshold Rule for Spatial Reuse</b:Title>
    <b:RefOrder>88</b:RefOrder>
  </b:Source>
  <b:Source>
    <b:Tag>Fil1</b:Tag>
    <b:SourceType>ConferenceProceedings</b:SourceType>
    <b:Guid>{8AEF65F2-F07B-4DC6-A968-3D735646A54D}</b:Guid>
    <b:Author>
      <b:Author>
        <b:Corporate>Filip Mestanov (Ericsson)</b:Corporate>
      </b:Author>
    </b:Author>
    <b:Title>15/1138r1 To DSC or not to DSC</b:Title>
    <b:RefOrder>89</b:RefOrder>
  </b:Source>
  <b:Source>
    <b:Tag>Rez</b:Tag>
    <b:SourceType>ConferenceProceedings</b:SourceType>
    <b:Guid>{E1C26CF5-B84F-49B9-97FE-5702D7E47B45}</b:Guid>
    <b:Author>
      <b:Author>
        <b:Corporate>Reza Hedayat (Newracom)</b:Corporate>
      </b:Author>
    </b:Author>
    <b:Title>15/1104r3 TXOP Considerations for Spatial Reuse</b:Title>
    <b:RefOrder>90</b:RefOrder>
  </b:Source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91</b:RefOrder>
  </b:Source>
  <b:Source>
    <b:Tag>Sam1</b:Tag>
    <b:SourceType>ConferenceProceedings</b:SourceType>
    <b:Guid>{7191642B-F091-4449-A051-C04A1DCDEA3D}</b:Guid>
    <b:Author>
      <b:Author>
        <b:Corporate>Sameer Vermani (Qualcomm)</b:Corporate>
      </b:Author>
    </b:Author>
    <b:Title>15/1309r1 Extended Range Support for 11ax</b:Title>
    <b:RefOrder>11</b:RefOrder>
  </b:Source>
  <b:Source>
    <b:Tag>Ron1</b:Tag>
    <b:SourceType>ConferenceProceedings</b:SourceType>
    <b:Guid>{7FC2A86D-121B-485D-871E-641A9ACA7D87}</b:Guid>
    <b:Author>
      <b:Author>
        <b:Corporate>Ron Porat (Broadcom)</b:Corporate>
      </b:Author>
    </b:Author>
    <b:Title>15/1353r1 Preamble Formats</b:Title>
    <b:RefOrder>6</b:RefOrder>
  </b:Source>
  <b:Source>
    <b:Tag>Xia1</b:Tag>
    <b:SourceType>ConferenceProceedings</b:SourceType>
    <b:Guid>{BFC59E4C-9E66-4F57-B3F8-D61B65C0797F}</b:Guid>
    <b:Author>
      <b:Author>
        <b:Corporate>Xiaogang Chen (Intel)</b:Corporate>
      </b:Author>
    </b:Author>
    <b:Title>15/1357r1 Extra tones in the preamble</b:Title>
    <b:RefOrder>9</b:RefOrder>
  </b:Source>
  <b:Source>
    <b:Tag>Bin</b:Tag>
    <b:SourceType>ConferenceProceedings</b:SourceType>
    <b:Guid>{F53EABE8-BF6F-49E6-9756-60D2AF5E7D8F}</b:Guid>
    <b:Author>
      <b:Author>
        <b:Corporate>Bin Tian (Qualcomm)</b:Corporate>
      </b:Author>
    </b:Author>
    <b:Title>15/1310r0 11ax LDPC Tone Mapper for 160MHz</b:Title>
    <b:RefOrder>41</b:RefOrder>
  </b:Source>
  <b:Source>
    <b:Tag>Hon3</b:Tag>
    <b:SourceType>ConferenceProceedings</b:SourceType>
    <b:Guid>{E7E0DF50-4B14-4E15-8917-7314B17922DC}</b:Guid>
    <b:Author>
      <b:Author>
        <b:Corporate>Hongyuan Zhang (Marvell)</b:Corporate>
      </b:Author>
    </b:Author>
    <b:Title>15/1305 STBC and Padding Discussions</b:Title>
    <b:RefOrder>10</b:RefOrder>
  </b:Source>
  <b:Source>
    <b:Tag>Bin1</b:Tag>
    <b:SourceType>ConferenceProceedings</b:SourceType>
    <b:Guid>{291C09A4-1F07-4B5F-9735-554C3738AB0C}</b:Guid>
    <b:Author>
      <b:Author>
        <b:Corporate>Bin Tian (Qualcomm)</b:Corporate>
      </b:Author>
    </b:Author>
    <b:Title>15/1311r0 11ax Sppectral Masks</b:Title>
    <b:RefOrder>46</b:RefOrder>
  </b:Source>
  <b:Source>
    <b:Tag>Yuj</b:Tag>
    <b:SourceType>ConferenceProceedings</b:SourceType>
    <b:Guid>{0C6BF56A-C30F-4824-A7B9-A20E03EDBC9F}</b:Guid>
    <b:Author>
      <b:Author>
        <b:Corporate>Yujin Noh (Newracom)</b:Corporate>
      </b:Author>
    </b:Author>
    <b:Title>15/1329r1 Link Adaptation for HE WLAN</b:Title>
    <b:RefOrder>103</b:RefOrder>
  </b:Source>
  <b:Source>
    <b:Tag>Eun1</b:Tag>
    <b:SourceType>ConferenceProceedings</b:SourceType>
    <b:Guid>{34C08293-9253-438A-92DC-8C2437A20FA7}</b:Guid>
    <b:Author>
      <b:Author>
        <b:Corporate>Eunsung Park (LG Electronics)</b:Corporate>
      </b:Author>
    </b:Author>
    <b:Title>15/1323r1 HE-STF Sequences</b:Title>
    <b:RefOrder>33</b:RefOrder>
  </b:Source>
  <b:Source>
    <b:Tag>LeL</b:Tag>
    <b:SourceType>ConferenceProceedings</b:SourceType>
    <b:Guid>{390B80B1-A326-4C18-A58F-69C8F00F58E6}</b:Guid>
    <b:Author>
      <b:Author>
        <b:Corporate>Le Liu (Huawei)</b:Corporate>
      </b:Author>
    </b:Author>
    <b:Title>15/1334r1 HE-LTF Sequence Design</b:Title>
    <b:RefOrder>31</b:RefOrder>
  </b:Source>
  <b:Source>
    <b:Tag>Jia3</b:Tag>
    <b:SourceType>ConferenceProceedings</b:SourceType>
    <b:Guid>{C0730491-A1B7-48BF-958D-8BC7450EA2F0}</b:Guid>
    <b:Author>
      <b:Author>
        <b:Corporate>Jianhan Liu (Mediatek Inc.), Yakun Sun (Marvell)</b:Corporate>
      </b:Author>
    </b:Author>
    <b:Title>15/1322r0 Channel Estimation Enhancement and Transmission Efficiency Improvement Using Beam-Change Indication and 1x HE-LTF</b:Title>
    <b:RefOrder>8</b:RefOrder>
  </b:Source>
  <b:Source>
    <b:Tag>Kau1</b:Tag>
    <b:SourceType>ConferenceProceedings</b:SourceType>
    <b:Guid>{921CB9BD-099A-42B7-95CB-DCAE03046DF8}</b:Guid>
    <b:Author>
      <b:Author>
        <b:Corporate>Kaushik Josiam (Samsung)</b:Corporate>
      </b:Author>
    </b:Author>
    <b:Title>15/1315r1 HE-SIG-B Mapping and Compression</b:Title>
    <b:RefOrder>20</b:RefOrder>
  </b:Source>
  <b:Source>
    <b:Tag>Don</b:Tag>
    <b:SourceType>ConferenceProceedings</b:SourceType>
    <b:Guid>{017C6655-A0F9-455B-A823-9F2C660BF9A8}</b:Guid>
    <b:Author>
      <b:Author>
        <b:Corporate>Dongguk Lim (LG)</b:Corporate>
      </b:Author>
    </b:Author>
    <b:Title>15/1324r0 MCS for HE-SIG-B</b:Title>
    <b:RefOrder>15</b:RefOrder>
  </b:Source>
  <b:Source>
    <b:Tag>LeL1</b:Tag>
    <b:SourceType>ConferenceProceedings</b:SourceType>
    <b:Guid>{FA969233-4276-43CC-A3BE-18FF8F0E8908}</b:Guid>
    <b:Author>
      <b:Author>
        <b:Corporate>Le Liu (Huawei)</b:Corporate>
      </b:Author>
    </b:Author>
    <b:Title>15/1335r2 HE-SIG-B Contents</b:Title>
    <b:RefOrder>29</b:RefOrder>
  </b:Source>
  <b:Source>
    <b:Tag>Yak</b:Tag>
    <b:SourceType>ConferenceProceedings</b:SourceType>
    <b:Guid>{FF1EAAC5-737A-4C63-9264-D36BCC0AB491}</b:Guid>
    <b:Author>
      <b:Author>
        <b:Corporate>Yakun Sun (Marvell)</b:Corporate>
      </b:Author>
    </b:Author>
    <b:Title>15/1350r1 Spatial Configuration And Signaling </b:Title>
    <b:RefOrder>5</b:RefOrder>
  </b:Source>
  <b:Source>
    <b:Tag>Ron2</b:Tag>
    <b:SourceType>ConferenceProceedings</b:SourceType>
    <b:Guid>{A6EE59D4-24C4-4990-8BA8-058CB573C5FC}</b:Guid>
    <b:Author>
      <b:Author>
        <b:Corporate>Ron Porat (Broadcom)</b:Corporate>
      </b:Author>
    </b:Author>
    <b:Title>15/1059r2 SIG-B Encoding Structure Part II</b:Title>
    <b:RefOrder>27</b:RefOrder>
  </b:Source>
  <b:Source>
    <b:Tag>Ron3</b:Tag>
    <b:SourceType>ConferenceProceedings</b:SourceType>
    <b:Guid>{87FEB1A5-BA0A-4778-85DC-030D7EEA76FB}</b:Guid>
    <b:Author>
      <b:Author>
        <b:Corporate>Ron Porat (Broadcom)</b:Corporate>
      </b:Author>
    </b:Author>
    <b:Title>15/1354r1 SIGA fields and Bitwidths</b:Title>
    <b:RefOrder>19</b:RefOrder>
  </b:Source>
  <b:Source>
    <b:Tag>Yon1</b:Tag>
    <b:SourceType>ConferenceProceedings</b:SourceType>
    <b:Guid>{E27BA0E9-B81B-4C4C-B918-C23A07757395}</b:Guid>
    <b:Author>
      <b:Author>
        <b:Corporate>Yongho Seok (NEWRACOM)</b:Corporate>
      </b:Author>
    </b:Author>
    <b:Title>15/1278r1 HE MU Acknowledgment Procedure</b:Title>
    <b:RefOrder>60</b:RefOrder>
  </b:Source>
  <b:Source>
    <b:Tag>Kis2</b:Tag>
    <b:SourceType>ConferenceProceedings</b:SourceType>
    <b:Guid>{FADA770B-97D3-4685-92C9-0606A1A38E80}</b:Guid>
    <b:Author>
      <b:Author>
        <b:Corporate>Kiseon Ryu (LG Electronics)</b:Corporate>
      </b:Author>
    </b:Author>
    <b:Title>15/1346r2 Ack Policy for UL MU Ack transmission</b:Title>
    <b:RefOrder>61</b:RefOrder>
  </b:Source>
  <b:Source>
    <b:Tag>Jeo1</b:Tag>
    <b:SourceType>ConferenceProceedings</b:SourceType>
    <b:Guid>{871743BD-EDE3-4AD6-A073-D6C6D0E8868F}</b:Guid>
    <b:Author>
      <b:Author>
        <b:Corporate>Jeongki Kim (LG Electronics)</b:Corporate>
      </b:Author>
    </b:Author>
    <b:Title>15/1330r0 A method of transmitting Multi-STA Block frame</b:Title>
    <b:RefOrder>72</b:RefOrder>
  </b:Source>
  <b:Source>
    <b:Tag>Liw2</b:Tag>
    <b:SourceType>ConferenceProceedings</b:SourceType>
    <b:Guid>{EF2F8C20-FB0F-44BA-BB75-B9F2D8C8E93C}</b:Guid>
    <b:Author>
      <b:Author>
        <b:Corporate>Liwen Chu (Marvell)</b:Corporate>
      </b:Author>
    </b:Author>
    <b:Title>15/1351r0 Rate MCS Selection Rules for M-BA and DL OFDMA BA</b:Title>
    <b:RefOrder>73</b:RefOrder>
  </b:Source>
  <b:Source>
    <b:Tag>You2</b:Tag>
    <b:SourceType>ConferenceProceedings</b:SourceType>
    <b:Guid>{B4641F14-CECA-4774-A90A-13030C98248E}</b:Guid>
    <b:Author>
      <b:Author>
        <b:Corporate>Young Hoon Kwon (Newracom)</b:Corporate>
      </b:Author>
    </b:Author>
    <b:Title>15/1300r0 DL MU transmission sequence</b:Title>
    <b:RefOrder>62</b:RefOrder>
  </b:Source>
  <b:Source>
    <b:Tag>Alf3</b:Tag>
    <b:SourceType>ConferenceProceedings</b:SourceType>
    <b:Guid>{BB0DD14E-A539-469E-85FF-7F4FA0771989}</b:Guid>
    <b:Author>
      <b:Author>
        <b:Corporate>Alfred Asterjadhi (Qualcomm Inc.)</b:Corporate>
      </b:Author>
    </b:Author>
    <b:Title>15/1318r0 Fragmentation for MU frames-Follow up</b:Title>
    <b:RefOrder>101</b:RefOrder>
  </b:Source>
  <b:Source>
    <b:Tag>Alf4</b:Tag>
    <b:SourceType>ConferenceProceedings</b:SourceType>
    <b:Guid>{E980182F-A894-460B-ACFC-CDDD57EA5174}</b:Guid>
    <b:Author>
      <b:Author>
        <b:Corporate>Alfred Asterjadhi (Qualcomm Inc.)</b:Corporate>
      </b:Author>
    </b:Author>
    <b:Title>15/1319r0 Scheduled Trigger frames-Follow up</b:Title>
    <b:RefOrder>80</b:RefOrder>
  </b:Source>
  <b:Source>
    <b:Tag>Sim1</b:Tag>
    <b:SourceType>ConferenceProceedings</b:SourceType>
    <b:Guid>{41AD53B0-05AC-406F-9319-4BFD854943ED}</b:Guid>
    <b:Author>
      <b:Author>
        <b:Corporate>Simone Merlin (Qualcomm)</b:Corporate>
      </b:Author>
    </b:Author>
    <b:Title>15/1344r1 Trigger Frame Content</b:Title>
    <b:RefOrder>105</b:RefOrder>
  </b:Source>
  <b:Source>
    <b:Tag>Kis3</b:Tag>
    <b:SourceType>ConferenceProceedings</b:SourceType>
    <b:Guid>{CA1267F6-1AE1-49F2-80D6-5059E54C2061}</b:Guid>
    <b:Author>
      <b:Author>
        <b:Corporate>Kiseon Ryu (LG Electronics)</b:Corporate>
      </b:Author>
    </b:Author>
    <b:Title>15/1345r1 Trigger type specific information</b:Title>
    <b:RefOrder>106</b:RefOrder>
  </b:Source>
  <b:Source>
    <b:Tag>Kai</b:Tag>
    <b:SourceType>ConferenceProceedings</b:SourceType>
    <b:Guid>{230AD2D7-6472-4325-8367-DBD0EC6750E8}</b:Guid>
    <b:Author>
      <b:Author>
        <b:Corporate>Kaiying Lv (ZTE Corp.)</b:Corporate>
      </b:Author>
    </b:Author>
    <b:Title>15/1389r0 TA Address Field in Trigger Frame</b:Title>
    <b:RefOrder>64</b:RefOrder>
  </b:Source>
  <b:Source>
    <b:Tag>Liw3</b:Tag>
    <b:SourceType>ConferenceProceedings</b:SourceType>
    <b:Guid>{59CEED6B-49D4-4280-9259-441D7E283308}</b:Guid>
    <b:Author>
      <b:Author>
        <b:Corporate>Liwen Chu (Marvell)</b:Corporate>
      </b:Author>
    </b:Author>
    <b:Title>15/1352r0 broadcast STAID in HE SIG B</b:Title>
    <b:RefOrder>30</b:RefOrder>
  </b:Source>
  <b:Source>
    <b:Tag>Yin</b:Tag>
    <b:SourceType>ConferenceProceedings</b:SourceType>
    <b:Guid>{F80B9756-DB02-4EF8-AF0D-5060393F23E9}</b:Guid>
    <b:Author>
      <b:Author>
        <b:Corporate>Yingpei Lin (Huawei)</b:Corporate>
      </b:Author>
    </b:Author>
    <b:Title>15/1355r0 Considerations for TDLS transmission in 11ax</b:Title>
    <b:RefOrder>18</b:RefOrder>
  </b:Source>
  <b:Source>
    <b:Tag>Yin1</b:Tag>
    <b:SourceType>ConferenceProceedings</b:SourceType>
    <b:Guid>{91C0B695-87C2-4482-9879-6EEFFC42D9E4}</b:Guid>
    <b:Author>
      <b:Author>
        <b:Corporate>Yingpei Lin (Huawei)</b:Corporate>
      </b:Author>
    </b:Author>
    <b:Title>15/1301r1 NAV Rule for UL MU Response</b:Title>
    <b:RefOrder>71</b:RefOrder>
  </b:Source>
  <b:Source>
    <b:Tag>Yuj1</b:Tag>
    <b:SourceType>ConferenceProceedings</b:SourceType>
    <b:Guid>{964D60B9-E8E7-4BFB-B76A-EAD361475CCD}</b:Guid>
    <b:Author>
      <b:Author>
        <b:Corporate>Yujin Noh (Newracom)</b:Corporate>
      </b:Author>
    </b:Author>
    <b:Title>15/1328r1 Scheduling information for UL OFDMA Acknowledgement</b:Title>
    <b:RefOrder>58</b:RefOrder>
  </b:Source>
  <b:Source>
    <b:Tag>Rez1</b:Tag>
    <b:SourceType>ConferenceProceedings</b:SourceType>
    <b:Guid>{166AE7B1-FE29-4858-A0E7-F2FC4FDC49EF}</b:Guid>
    <b:Author>
      <b:Author>
        <b:Corporate>Reza Hedayat (Newracom)</b:Corporate>
      </b:Author>
    </b:Author>
    <b:Title>15/1312r2 MU BAR Frame Format</b:Title>
    <b:RefOrder>107</b:RefOrder>
  </b:Source>
  <b:Source>
    <b:Tag>PoK1</b:Tag>
    <b:SourceType>ConferenceProceedings</b:SourceType>
    <b:Guid>{22D8AC18-75F2-4D47-800F-49E9F9488BD7}</b:Guid>
    <b:Author>
      <b:Author>
        <b:Corporate>Po-Kai Huang (Intel)</b:Corporate>
      </b:Author>
    </b:Author>
    <b:Title>15/1325r0 MU-RTS/CTS Follow Up</b:Title>
    <b:RefOrder>75</b:RefOrder>
  </b:Source>
  <b:Source>
    <b:Tag>PoK2</b:Tag>
    <b:SourceType>ConferenceProceedings</b:SourceType>
    <b:Guid>{14D4D37F-2102-4A48-9FA0-2A64E84B6163}</b:Guid>
    <b:Author>
      <b:Author>
        <b:Corporate>Po-Kai Huang (Intel)</b:Corporate>
      </b:Author>
    </b:Author>
    <b:Title>15/1326r2 NAV Consideration for UL MU Response Follow Up</b:Title>
    <b:RefOrder>97</b:RefOrder>
  </b:Source>
  <b:Source>
    <b:Tag>Nar1</b:Tag>
    <b:SourceType>ConferenceProceedings</b:SourceType>
    <b:Guid>{93512A3A-7F28-4F1E-AB3F-AAF01A6D91E5}</b:Guid>
    <b:Author>
      <b:Author>
        <b:Corporate>Narendar Madhavan (Toshiba)</b:Corporate>
      </b:Author>
    </b:Author>
    <b:Title>15/1340r2 NDP Announcement for HE Sequence</b:Title>
    <b:RefOrder>112</b:RefOrder>
  </b:Source>
  <b:Source>
    <b:Tag>Chi5</b:Tag>
    <b:SourceType>ConferenceProceedings</b:SourceType>
    <b:Guid>{FCAE062C-A21B-4B58-84C7-91D13EDA908A}</b:Guid>
    <b:Author>
      <b:Author>
        <b:Corporate>Chittabrata Ghosh (Intel)</b:Corporate>
      </b:Author>
    </b:Author>
    <b:Title>15/1364r0 Signaling Trigger Information for STAs in 11ax</b:Title>
    <b:RefOrder>59</b:RefOrder>
  </b:Source>
  <b:Source>
    <b:Tag>Woo</b:Tag>
    <b:SourceType>ConferenceProceedings</b:SourceType>
    <b:Guid>{695CADAA-C70C-496D-97CE-DA30AE017120}</b:Guid>
    <b:Author>
      <b:Author>
        <b:Corporate>Woojin Ahn (Yonsei Univ.)</b:Corporate>
      </b:Author>
    </b:Author>
    <b:Title>15/1369r1 Random access based buffer status report</b:Title>
    <b:RefOrder>81</b:RefOrder>
  </b:Source>
  <b:Source>
    <b:Tag>Sig</b:Tag>
    <b:SourceType>ConferenceProceedings</b:SourceType>
    <b:Guid>{933896EA-9CA0-45B2-A87C-68DE850AC16F}</b:Guid>
    <b:Author>
      <b:Author>
        <b:Corporate>Sigurd Schelstraete (Quantenna)</b:Corporate>
      </b:Author>
    </b:Author>
    <b:Title>15/1348r0 Multiple NAVs for Spatial Reuse</b:Title>
    <b:RefOrder>92</b:RefOrder>
  </b:Source>
  <b:Source>
    <b:Tag>Yon2</b:Tag>
    <b:SourceType>ConferenceProceedings</b:SourceType>
    <b:Guid>{EDCE92EB-6C04-4E7F-B89A-7A0EF9773504}</b:Guid>
    <b:Author>
      <b:Author>
        <b:Corporate>Yongho Seok (NEWRACOM)</b:Corporate>
      </b:Author>
    </b:Author>
    <b:Title>15/1033r0 Data field in HE PPDU</b:Title>
    <b:RefOrder>57</b:RefOrder>
  </b:Source>
</b:Sources>
</file>

<file path=customXml/itemProps1.xml><?xml version="1.0" encoding="utf-8"?>
<ds:datastoreItem xmlns:ds="http://schemas.openxmlformats.org/officeDocument/2006/customXml" ds:itemID="{D62AEB24-31C0-4F7C-A784-DF3CCB8F45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F353E7-6DE7-4EC1-97E2-79548E50B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c01d59-85de-4ef9-881e-76d8b6a6f841"/>
    <ds:schemaRef ds:uri="4b1de6fe-44aa-4e13-b7e7-ab260d1ea5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A6856C-CC15-4ADF-A3E8-B8B95E15B6B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960AEB-BBF7-475E-BC35-DA03158E6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63</TotalTime>
  <Pages>6</Pages>
  <Words>1306</Words>
  <Characters>7448</Characters>
  <Application>Microsoft Office Word</Application>
  <DocSecurity>0</DocSecurity>
  <Lines>62</Lines>
  <Paragraphs>17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802.11-16/0024r1</vt:lpstr>
      <vt:lpstr>doc.: IEEE 802.11-16/0024r1</vt:lpstr>
    </vt:vector>
  </TitlesOfParts>
  <Company>Intel</Company>
  <LinksUpToDate>false</LinksUpToDate>
  <CharactersWithSpaces>8737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802.11-16/0024r1</dc:title>
  <dc:subject>TGac Spec Framework</dc:subject>
  <dc:creator>Robert Stacey</dc:creator>
  <cp:keywords>CTPClassification=CTP_PUBLIC:VisualMarkings=</cp:keywords>
  <cp:lastModifiedBy>Jinyoung Chun</cp:lastModifiedBy>
  <cp:revision>11</cp:revision>
  <cp:lastPrinted>2016-01-08T21:12:00Z</cp:lastPrinted>
  <dcterms:created xsi:type="dcterms:W3CDTF">2021-10-19T02:41:00Z</dcterms:created>
  <dcterms:modified xsi:type="dcterms:W3CDTF">2021-10-26T02:54:00Z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d09abd69-5dfd-416c-abad-df9fda8b61e5</vt:lpwstr>
  </property>
  <property fmtid="{D5CDD505-2E9C-101B-9397-08002B2CF9AE}" pid="3" name="CTP_TimeStamp">
    <vt:lpwstr>2016-03-03 04:53:43Z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MTWinEqns">
    <vt:bool>true</vt:bool>
  </property>
  <property fmtid="{D5CDD505-2E9C-101B-9397-08002B2CF9AE}" pid="8" name="CTPClassification">
    <vt:lpwstr>CTP_PUBLIC</vt:lpwstr>
  </property>
  <property fmtid="{D5CDD505-2E9C-101B-9397-08002B2CF9AE}" pid="9" name="_NewReviewCycle">
    <vt:lpwstr/>
  </property>
  <property fmtid="{D5CDD505-2E9C-101B-9397-08002B2CF9AE}" pid="10" name="ContentTypeId">
    <vt:lpwstr>0x0101004257954231A76C44B0D04C9AEE4292A8</vt:lpwstr>
  </property>
</Properties>
</file>