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1BA49" w14:textId="77777777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r w:rsidRPr="00414100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272"/>
        <w:gridCol w:w="3089"/>
      </w:tblGrid>
      <w:tr w:rsidR="00B6527E" w14:paraId="730C8BEF" w14:textId="77777777" w:rsidTr="007E52C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D47EAE" w14:textId="226CAF60" w:rsidR="00B6527E" w:rsidRDefault="00350B72" w:rsidP="00A2662F">
            <w:pPr>
              <w:pStyle w:val="T2"/>
              <w:rPr>
                <w:lang w:eastAsia="zh-CN"/>
              </w:rPr>
            </w:pPr>
            <w:r>
              <w:t>CC36 C</w:t>
            </w:r>
            <w:r w:rsidR="00434A69">
              <w:t xml:space="preserve">R for </w:t>
            </w:r>
            <w:r>
              <w:t>CID 6940</w:t>
            </w:r>
          </w:p>
        </w:tc>
      </w:tr>
      <w:tr w:rsidR="00B6527E" w14:paraId="071CDBB3" w14:textId="77777777" w:rsidTr="007E52C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614EE7" w14:textId="0A42FA5B" w:rsidR="00B6527E" w:rsidRDefault="00B6527E" w:rsidP="003226A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</w:t>
            </w:r>
            <w:r w:rsidR="00776049">
              <w:rPr>
                <w:b w:val="0"/>
                <w:sz w:val="20"/>
              </w:rPr>
              <w:t>21</w:t>
            </w:r>
            <w:r>
              <w:rPr>
                <w:b w:val="0"/>
                <w:sz w:val="20"/>
              </w:rPr>
              <w:t>-</w:t>
            </w:r>
            <w:r w:rsidR="00776049">
              <w:rPr>
                <w:b w:val="0"/>
                <w:sz w:val="20"/>
              </w:rPr>
              <w:t>0</w:t>
            </w:r>
            <w:r w:rsidR="00350B72">
              <w:rPr>
                <w:b w:val="0"/>
                <w:sz w:val="20"/>
              </w:rPr>
              <w:t>7</w:t>
            </w:r>
            <w:r>
              <w:rPr>
                <w:b w:val="0"/>
                <w:sz w:val="20"/>
              </w:rPr>
              <w:t>-</w:t>
            </w:r>
            <w:r w:rsidR="00434A69">
              <w:rPr>
                <w:b w:val="0"/>
                <w:sz w:val="20"/>
              </w:rPr>
              <w:t>23</w:t>
            </w:r>
          </w:p>
        </w:tc>
      </w:tr>
      <w:tr w:rsidR="00B6527E" w14:paraId="1C4143DC" w14:textId="77777777" w:rsidTr="007E52C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9250517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71B14BC" w14:textId="77777777" w:rsidTr="00243052">
        <w:trPr>
          <w:jc w:val="center"/>
        </w:trPr>
        <w:tc>
          <w:tcPr>
            <w:tcW w:w="1615" w:type="dxa"/>
            <w:vAlign w:val="center"/>
          </w:tcPr>
          <w:p w14:paraId="0ED5162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1FC0B29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3E8FF018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72" w:type="dxa"/>
            <w:vAlign w:val="center"/>
          </w:tcPr>
          <w:p w14:paraId="32FAAD2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089" w:type="dxa"/>
            <w:vAlign w:val="center"/>
          </w:tcPr>
          <w:p w14:paraId="55D06763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EF719E" w14:paraId="36B539ED" w14:textId="77777777" w:rsidTr="00243052">
        <w:trPr>
          <w:jc w:val="center"/>
        </w:trPr>
        <w:tc>
          <w:tcPr>
            <w:tcW w:w="1615" w:type="dxa"/>
            <w:vAlign w:val="center"/>
          </w:tcPr>
          <w:p w14:paraId="24F74CFC" w14:textId="18872DF4" w:rsidR="00EF719E" w:rsidRPr="00B77FE4" w:rsidRDefault="00EF719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Yanyi Ding</w:t>
            </w:r>
          </w:p>
        </w:tc>
        <w:tc>
          <w:tcPr>
            <w:tcW w:w="1530" w:type="dxa"/>
            <w:vMerge w:val="restart"/>
            <w:vAlign w:val="center"/>
          </w:tcPr>
          <w:p w14:paraId="3E512D79" w14:textId="77777777" w:rsidR="00EF719E" w:rsidRPr="00B77FE4" w:rsidRDefault="00EF719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2070" w:type="dxa"/>
            <w:vAlign w:val="center"/>
          </w:tcPr>
          <w:p w14:paraId="4B4A5133" w14:textId="77777777" w:rsidR="00EF719E" w:rsidRPr="00B77FE4" w:rsidRDefault="00EF719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D19EDFC" w14:textId="77777777" w:rsidR="00EF719E" w:rsidRPr="00B77FE4" w:rsidRDefault="00EF719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6CBE24B" w14:textId="30231C79" w:rsidR="00EF719E" w:rsidRPr="00B77FE4" w:rsidRDefault="00EF719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Yanyi.ding@sg.panasonic.com</w:t>
            </w:r>
          </w:p>
        </w:tc>
      </w:tr>
      <w:tr w:rsidR="00EF719E" w14:paraId="5BF4F958" w14:textId="77777777" w:rsidTr="00243052">
        <w:trPr>
          <w:jc w:val="center"/>
        </w:trPr>
        <w:tc>
          <w:tcPr>
            <w:tcW w:w="1615" w:type="dxa"/>
            <w:vAlign w:val="center"/>
          </w:tcPr>
          <w:p w14:paraId="617C1B67" w14:textId="0A07D552" w:rsidR="00EF719E" w:rsidRPr="00B6527E" w:rsidRDefault="00EF719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 Chitrakar</w:t>
            </w:r>
          </w:p>
        </w:tc>
        <w:tc>
          <w:tcPr>
            <w:tcW w:w="1530" w:type="dxa"/>
            <w:vMerge/>
            <w:vAlign w:val="center"/>
          </w:tcPr>
          <w:p w14:paraId="7134243E" w14:textId="77777777" w:rsidR="00EF719E" w:rsidRPr="00B6527E" w:rsidRDefault="00EF719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785F58F4" w14:textId="77777777" w:rsidR="00EF719E" w:rsidRPr="00B6527E" w:rsidRDefault="00EF719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CE48159" w14:textId="77777777" w:rsidR="00EF719E" w:rsidRPr="00B6527E" w:rsidRDefault="00EF719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5432525" w14:textId="77777777" w:rsidR="00EF719E" w:rsidRPr="00B6527E" w:rsidRDefault="00EF719E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76049" w14:paraId="4BFB1577" w14:textId="77777777" w:rsidTr="00243052">
        <w:trPr>
          <w:jc w:val="center"/>
        </w:trPr>
        <w:tc>
          <w:tcPr>
            <w:tcW w:w="1615" w:type="dxa"/>
            <w:vAlign w:val="center"/>
          </w:tcPr>
          <w:p w14:paraId="3E62A14A" w14:textId="7EAE1253" w:rsidR="00776049" w:rsidRPr="00964E0D" w:rsidRDefault="00EF719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 xml:space="preserve">Bo Sun </w:t>
            </w:r>
          </w:p>
        </w:tc>
        <w:tc>
          <w:tcPr>
            <w:tcW w:w="1530" w:type="dxa"/>
            <w:vAlign w:val="center"/>
          </w:tcPr>
          <w:p w14:paraId="68D26C4C" w14:textId="4A18EB30" w:rsidR="00776049" w:rsidRPr="00B6527E" w:rsidRDefault="00EF719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ZTE</w:t>
            </w:r>
          </w:p>
        </w:tc>
        <w:tc>
          <w:tcPr>
            <w:tcW w:w="2070" w:type="dxa"/>
            <w:vAlign w:val="center"/>
          </w:tcPr>
          <w:p w14:paraId="6B918655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48DB6C34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24D2F483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4A309D6F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0E9D4D" w14:textId="1DBC1698" w:rsidR="007277F8" w:rsidRPr="00B6527E" w:rsidRDefault="00EF719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Ruchen Duan</w:t>
            </w:r>
          </w:p>
        </w:tc>
        <w:tc>
          <w:tcPr>
            <w:tcW w:w="1530" w:type="dxa"/>
            <w:vAlign w:val="center"/>
          </w:tcPr>
          <w:p w14:paraId="2BB5883D" w14:textId="4B90790B" w:rsidR="007277F8" w:rsidRPr="00B6527E" w:rsidRDefault="00EF719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Samsung</w:t>
            </w:r>
          </w:p>
        </w:tc>
        <w:tc>
          <w:tcPr>
            <w:tcW w:w="2070" w:type="dxa"/>
            <w:vAlign w:val="center"/>
          </w:tcPr>
          <w:p w14:paraId="6E3849E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0077F02C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144585F4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0EF0D325" w14:textId="77777777" w:rsidTr="00243052">
        <w:trPr>
          <w:jc w:val="center"/>
        </w:trPr>
        <w:tc>
          <w:tcPr>
            <w:tcW w:w="1615" w:type="dxa"/>
            <w:vAlign w:val="center"/>
          </w:tcPr>
          <w:p w14:paraId="46148EB7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1DB3ED7B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1AAA49D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11DFCC3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1AA57A2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277F8" w14:paraId="45291CE0" w14:textId="77777777" w:rsidTr="00243052">
        <w:trPr>
          <w:jc w:val="center"/>
        </w:trPr>
        <w:tc>
          <w:tcPr>
            <w:tcW w:w="1615" w:type="dxa"/>
            <w:vAlign w:val="center"/>
          </w:tcPr>
          <w:p w14:paraId="47E0FE7E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D900FA0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3AB43D8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2FA913B3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465819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6F3F4923" w14:textId="77777777" w:rsidTr="00243052">
        <w:trPr>
          <w:jc w:val="center"/>
        </w:trPr>
        <w:tc>
          <w:tcPr>
            <w:tcW w:w="1615" w:type="dxa"/>
            <w:vAlign w:val="center"/>
          </w:tcPr>
          <w:p w14:paraId="55459ED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AEC1D75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F3312E7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5691C6E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C749330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1BE2A3C1" w14:textId="77777777" w:rsidTr="00243052">
        <w:trPr>
          <w:jc w:val="center"/>
        </w:trPr>
        <w:tc>
          <w:tcPr>
            <w:tcW w:w="1615" w:type="dxa"/>
            <w:vAlign w:val="center"/>
          </w:tcPr>
          <w:p w14:paraId="69E5C676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2EFB9BB9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0591CF8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45D3B7FA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6645B94D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33923EC3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B0E25A" w14:textId="77777777" w:rsidR="004409CE" w:rsidRDefault="004409CE" w:rsidP="004409C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7CE87C3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DF27543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59899488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E1415BA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487D9D65" w14:textId="77777777" w:rsidTr="00243052">
        <w:trPr>
          <w:jc w:val="center"/>
        </w:trPr>
        <w:tc>
          <w:tcPr>
            <w:tcW w:w="1615" w:type="dxa"/>
            <w:vAlign w:val="center"/>
          </w:tcPr>
          <w:p w14:paraId="0C7E8F8B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E556CA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5E366CD4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8F9EE55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739339B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</w:tbl>
    <w:p w14:paraId="160C0E9A" w14:textId="77777777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33BCEB" wp14:editId="7AE33AE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DF3AE4" w14:textId="77777777" w:rsidR="005B7ADB" w:rsidRDefault="005B7AD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DE334F0" w14:textId="399C43D4" w:rsidR="005B7ADB" w:rsidRDefault="005B7ADB" w:rsidP="00C92D8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 of comments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 xml:space="preserve">comment collection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Draft </w:t>
                            </w:r>
                            <w:r w:rsidR="00511628">
                              <w:rPr>
                                <w:lang w:eastAsia="ko-KR"/>
                              </w:rPr>
                              <w:t>1.01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).</w:t>
                            </w:r>
                          </w:p>
                          <w:p w14:paraId="5C9493D5" w14:textId="1551D592" w:rsidR="005B7ADB" w:rsidRDefault="005B7ADB" w:rsidP="00AA31D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contextualSpacing w:val="0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CIDs: </w:t>
                            </w:r>
                            <w:r w:rsidR="00511628">
                              <w:rPr>
                                <w:lang w:eastAsia="ko-KR"/>
                              </w:rPr>
                              <w:t>6940</w:t>
                            </w:r>
                          </w:p>
                          <w:p w14:paraId="7F7AEFAB" w14:textId="77777777" w:rsidR="00511628" w:rsidRDefault="00511628" w:rsidP="00511628">
                            <w:pPr>
                              <w:pStyle w:val="ListParagraph"/>
                              <w:ind w:left="760"/>
                              <w:contextualSpacing w:val="0"/>
                            </w:pPr>
                          </w:p>
                          <w:p w14:paraId="4AF840BF" w14:textId="77777777" w:rsidR="005B7ADB" w:rsidRDefault="005B7ADB" w:rsidP="00CA7A4F">
                            <w:r>
                              <w:t>Revisions:</w:t>
                            </w:r>
                          </w:p>
                          <w:p w14:paraId="30D8CE95" w14:textId="77777777" w:rsidR="005B7ADB" w:rsidRDefault="005B7ADB" w:rsidP="00CA7A4F"/>
                          <w:p w14:paraId="0879F2E3" w14:textId="77777777" w:rsidR="005B7ADB" w:rsidRDefault="005B7ADB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</w:pPr>
                            <w:r>
                              <w:t>Rev 0: Initial version of the document.</w:t>
                            </w:r>
                          </w:p>
                          <w:p w14:paraId="4967B040" w14:textId="77777777" w:rsidR="005B7ADB" w:rsidRDefault="005B7ADB" w:rsidP="000619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3BC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7BDF3AE4" w14:textId="77777777" w:rsidR="005B7ADB" w:rsidRDefault="005B7AD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DE334F0" w14:textId="399C43D4" w:rsidR="005B7ADB" w:rsidRDefault="005B7ADB" w:rsidP="00C92D8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 xml:space="preserve">comment collection </w:t>
                      </w:r>
                      <w:r>
                        <w:rPr>
                          <w:rFonts w:hint="eastAsia"/>
                          <w:lang w:eastAsia="ko-KR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Draft </w:t>
                      </w:r>
                      <w:r w:rsidR="00511628">
                        <w:rPr>
                          <w:lang w:eastAsia="ko-KR"/>
                        </w:rPr>
                        <w:t>1.01</w:t>
                      </w:r>
                      <w:r>
                        <w:rPr>
                          <w:rFonts w:hint="eastAsia"/>
                          <w:lang w:eastAsia="ko-KR"/>
                        </w:rPr>
                        <w:t>).</w:t>
                      </w:r>
                    </w:p>
                    <w:p w14:paraId="5C9493D5" w14:textId="1551D592" w:rsidR="005B7ADB" w:rsidRDefault="005B7ADB" w:rsidP="00AA31D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contextualSpacing w:val="0"/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CIDs: </w:t>
                      </w:r>
                      <w:r w:rsidR="00511628">
                        <w:rPr>
                          <w:lang w:eastAsia="ko-KR"/>
                        </w:rPr>
                        <w:t>6940</w:t>
                      </w:r>
                    </w:p>
                    <w:p w14:paraId="7F7AEFAB" w14:textId="77777777" w:rsidR="00511628" w:rsidRDefault="00511628" w:rsidP="00511628">
                      <w:pPr>
                        <w:pStyle w:val="ListParagraph"/>
                        <w:ind w:left="760"/>
                        <w:contextualSpacing w:val="0"/>
                      </w:pPr>
                    </w:p>
                    <w:p w14:paraId="4AF840BF" w14:textId="77777777" w:rsidR="005B7ADB" w:rsidRDefault="005B7ADB" w:rsidP="00CA7A4F">
                      <w:r>
                        <w:t>Revisions:</w:t>
                      </w:r>
                    </w:p>
                    <w:p w14:paraId="30D8CE95" w14:textId="77777777" w:rsidR="005B7ADB" w:rsidRDefault="005B7ADB" w:rsidP="00CA7A4F"/>
                    <w:p w14:paraId="0879F2E3" w14:textId="77777777" w:rsidR="005B7ADB" w:rsidRDefault="005B7ADB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</w:pPr>
                      <w:r>
                        <w:t>Rev 0: Initial version of the document.</w:t>
                      </w:r>
                    </w:p>
                    <w:p w14:paraId="4967B040" w14:textId="77777777" w:rsidR="005B7ADB" w:rsidRDefault="005B7ADB" w:rsidP="000619B9"/>
                  </w:txbxContent>
                </v:textbox>
              </v:shape>
            </w:pict>
          </mc:Fallback>
        </mc:AlternateContent>
      </w:r>
    </w:p>
    <w:p w14:paraId="6798D46D" w14:textId="77777777" w:rsidR="00CA09B2" w:rsidRPr="00414100" w:rsidRDefault="00CA09B2" w:rsidP="00F44F02">
      <w:r w:rsidRPr="00414100">
        <w:br w:type="page"/>
      </w:r>
    </w:p>
    <w:p w14:paraId="6D1A596C" w14:textId="77777777" w:rsidR="006C720C" w:rsidRDefault="006C720C">
      <w:pPr>
        <w:rPr>
          <w:rStyle w:val="Strong"/>
        </w:rPr>
      </w:pPr>
    </w:p>
    <w:p w14:paraId="26E57FCB" w14:textId="77777777" w:rsidR="00AA56F8" w:rsidRDefault="00AA56F8" w:rsidP="00A02EBF">
      <w:pPr>
        <w:pStyle w:val="ListParagraph"/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Introduction</w:t>
      </w:r>
    </w:p>
    <w:p w14:paraId="4D645674" w14:textId="77777777" w:rsidR="00AA56F8" w:rsidRDefault="00AA56F8" w:rsidP="0093524C">
      <w:pPr>
        <w:pStyle w:val="ListParagraph"/>
        <w:rPr>
          <w:b/>
          <w:sz w:val="28"/>
        </w:rPr>
      </w:pPr>
    </w:p>
    <w:p w14:paraId="1D557377" w14:textId="77777777" w:rsidR="00AA56F8" w:rsidRPr="004F3AF6" w:rsidRDefault="00AA56F8" w:rsidP="00AA56F8">
      <w:r w:rsidRPr="004F3AF6">
        <w:t>Interpretation of a Motion to Adopt</w:t>
      </w:r>
    </w:p>
    <w:p w14:paraId="723B4F1B" w14:textId="77777777" w:rsidR="00AA56F8" w:rsidRPr="004C0F0A" w:rsidRDefault="00AA56F8" w:rsidP="00AA56F8">
      <w:pPr>
        <w:rPr>
          <w:lang w:eastAsia="ko-KR"/>
        </w:rPr>
      </w:pPr>
    </w:p>
    <w:p w14:paraId="6856A575" w14:textId="42BC88A8" w:rsidR="00AA56F8" w:rsidRPr="004F3AF6" w:rsidRDefault="00AA56F8" w:rsidP="00AA56F8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374F67">
        <w:rPr>
          <w:lang w:eastAsia="ko-KR"/>
        </w:rPr>
        <w:t>b</w:t>
      </w:r>
      <w:r w:rsidR="001B32B9">
        <w:rPr>
          <w:lang w:eastAsia="ko-KR"/>
        </w:rPr>
        <w:t>e</w:t>
      </w:r>
      <w:proofErr w:type="spellEnd"/>
      <w:r w:rsidRPr="004F3AF6">
        <w:rPr>
          <w:lang w:eastAsia="ko-KR"/>
        </w:rPr>
        <w:t xml:space="preserve"> Draft. Th</w:t>
      </w:r>
      <w:r>
        <w:rPr>
          <w:lang w:eastAsia="ko-KR"/>
        </w:rPr>
        <w:t>e</w:t>
      </w:r>
      <w:r w:rsidRPr="004F3AF6">
        <w:rPr>
          <w:lang w:eastAsia="ko-KR"/>
        </w:rPr>
        <w:t xml:space="preserve"> introduction </w:t>
      </w:r>
      <w:r w:rsidR="00143077">
        <w:rPr>
          <w:lang w:eastAsia="ko-KR"/>
        </w:rPr>
        <w:t>and the explanation of the proposed changes are</w:t>
      </w:r>
      <w:r w:rsidRPr="004F3AF6">
        <w:rPr>
          <w:lang w:eastAsia="ko-KR"/>
        </w:rPr>
        <w:t xml:space="preserve"> not part of the adopted material.</w:t>
      </w:r>
    </w:p>
    <w:p w14:paraId="5F167403" w14:textId="77777777" w:rsidR="00AA56F8" w:rsidRPr="004F3AF6" w:rsidRDefault="00AA56F8" w:rsidP="00AA56F8">
      <w:pPr>
        <w:rPr>
          <w:lang w:eastAsia="ko-KR"/>
        </w:rPr>
      </w:pPr>
    </w:p>
    <w:p w14:paraId="7B6D7040" w14:textId="7FE08DBB" w:rsidR="00AA56F8" w:rsidRPr="004F3AF6" w:rsidRDefault="00AA56F8" w:rsidP="00AA56F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</w:t>
      </w:r>
      <w:r w:rsidR="001B32B9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on how to merge the text with the baseline documents).</w:t>
      </w:r>
    </w:p>
    <w:p w14:paraId="30784D4C" w14:textId="77777777" w:rsidR="00AA56F8" w:rsidRPr="004F3AF6" w:rsidRDefault="00AA56F8" w:rsidP="00AA56F8">
      <w:pPr>
        <w:rPr>
          <w:lang w:eastAsia="ko-KR"/>
        </w:rPr>
      </w:pPr>
    </w:p>
    <w:p w14:paraId="123A34CE" w14:textId="60B3B134" w:rsidR="00AA56F8" w:rsidRDefault="00AA56F8" w:rsidP="00AA56F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8F1B29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E086E4B" w14:textId="77777777" w:rsidR="0068013A" w:rsidRDefault="0068013A" w:rsidP="00AA56F8">
      <w:pPr>
        <w:rPr>
          <w:b/>
          <w:bCs/>
          <w:i/>
          <w:iCs/>
          <w:lang w:eastAsia="ko-KR"/>
        </w:rPr>
      </w:pPr>
    </w:p>
    <w:tbl>
      <w:tblPr>
        <w:tblStyle w:val="TableGrid"/>
        <w:tblW w:w="9132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689"/>
        <w:gridCol w:w="896"/>
        <w:gridCol w:w="685"/>
        <w:gridCol w:w="2160"/>
        <w:gridCol w:w="2160"/>
        <w:gridCol w:w="2542"/>
      </w:tblGrid>
      <w:tr w:rsidR="00DE7713" w:rsidRPr="00966382" w14:paraId="465D7E89" w14:textId="77777777" w:rsidTr="00EE57CC">
        <w:trPr>
          <w:trHeight w:val="699"/>
        </w:trPr>
        <w:tc>
          <w:tcPr>
            <w:tcW w:w="689" w:type="dxa"/>
          </w:tcPr>
          <w:p w14:paraId="047C1A93" w14:textId="77777777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RTF35383035323a2048342c312e"/>
            <w:r w:rsidRPr="00966382">
              <w:rPr>
                <w:rFonts w:ascii="Arial" w:hAnsi="Arial" w:cs="Arial"/>
                <w:sz w:val="20"/>
                <w:szCs w:val="20"/>
              </w:rPr>
              <w:t>CID</w:t>
            </w:r>
          </w:p>
        </w:tc>
        <w:tc>
          <w:tcPr>
            <w:tcW w:w="896" w:type="dxa"/>
          </w:tcPr>
          <w:p w14:paraId="2BD08578" w14:textId="77777777" w:rsidR="00DE7713" w:rsidRPr="00966382" w:rsidRDefault="00DE7713" w:rsidP="00322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 xml:space="preserve">Clause </w:t>
            </w:r>
          </w:p>
        </w:tc>
        <w:tc>
          <w:tcPr>
            <w:tcW w:w="685" w:type="dxa"/>
          </w:tcPr>
          <w:p w14:paraId="3030B619" w14:textId="52E1C456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Page.line</w:t>
            </w:r>
            <w:proofErr w:type="spellEnd"/>
          </w:p>
        </w:tc>
        <w:tc>
          <w:tcPr>
            <w:tcW w:w="2160" w:type="dxa"/>
          </w:tcPr>
          <w:p w14:paraId="00AB459C" w14:textId="6D7803A5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Comment</w:t>
            </w:r>
          </w:p>
        </w:tc>
        <w:tc>
          <w:tcPr>
            <w:tcW w:w="2160" w:type="dxa"/>
          </w:tcPr>
          <w:p w14:paraId="459A2B11" w14:textId="77777777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Proposed Change</w:t>
            </w:r>
          </w:p>
        </w:tc>
        <w:tc>
          <w:tcPr>
            <w:tcW w:w="2542" w:type="dxa"/>
          </w:tcPr>
          <w:p w14:paraId="46730A43" w14:textId="77777777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Resolution</w:t>
            </w:r>
          </w:p>
        </w:tc>
      </w:tr>
      <w:tr w:rsidR="00DE7713" w:rsidRPr="00966382" w14:paraId="59762130" w14:textId="77777777" w:rsidTr="00EE57CC">
        <w:trPr>
          <w:trHeight w:val="358"/>
        </w:trPr>
        <w:tc>
          <w:tcPr>
            <w:tcW w:w="689" w:type="dxa"/>
          </w:tcPr>
          <w:p w14:paraId="0BCC3194" w14:textId="26B0AB36" w:rsidR="00DE7713" w:rsidRDefault="00DE7713" w:rsidP="006B6F56">
            <w:pPr>
              <w:jc w:val="right"/>
              <w:rPr>
                <w:rFonts w:ascii="Arial" w:hAnsi="Arial" w:cs="Arial"/>
                <w:sz w:val="20"/>
                <w:szCs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6940</w:t>
            </w:r>
          </w:p>
        </w:tc>
        <w:tc>
          <w:tcPr>
            <w:tcW w:w="896" w:type="dxa"/>
          </w:tcPr>
          <w:p w14:paraId="4E351512" w14:textId="77777777" w:rsidR="00DE7713" w:rsidRDefault="00DE7713" w:rsidP="006B6F56">
            <w:pPr>
              <w:rPr>
                <w:rFonts w:ascii="Arial" w:hAnsi="Arial" w:cs="Arial"/>
                <w:sz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8.3.5.12</w:t>
            </w:r>
          </w:p>
          <w:p w14:paraId="3656D5D1" w14:textId="343940E0" w:rsidR="00DE7713" w:rsidRDefault="00DE7713" w:rsidP="006B6F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</w:tcPr>
          <w:p w14:paraId="78E68122" w14:textId="77777777" w:rsidR="00DE7713" w:rsidRDefault="00DE7713" w:rsidP="006B6F56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5BADD29" w14:textId="57C698F3" w:rsidR="00DE7713" w:rsidRDefault="00DE7713" w:rsidP="006B6F56">
            <w:pPr>
              <w:jc w:val="left"/>
              <w:rPr>
                <w:rFonts w:ascii="Arial" w:hAnsi="Arial" w:cs="Arial"/>
                <w:sz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 8-5 in section 8.3.5.12 PHY-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CCA.indication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should be updated with 16bits CCA indication of each channel in 320MHz</w:t>
            </w:r>
          </w:p>
          <w:p w14:paraId="5B9BF2FB" w14:textId="125BEE4C" w:rsidR="00DE7713" w:rsidRPr="006B6F56" w:rsidRDefault="00DE7713" w:rsidP="006B6F56">
            <w:pPr>
              <w:jc w:val="left"/>
              <w:rPr>
                <w:rFonts w:ascii="Arial" w:hAnsi="Arial" w:cs="Arial"/>
                <w:sz w:val="20"/>
                <w:szCs w:val="20"/>
                <w:lang w:val="en-SG"/>
              </w:rPr>
            </w:pPr>
          </w:p>
        </w:tc>
        <w:tc>
          <w:tcPr>
            <w:tcW w:w="2160" w:type="dxa"/>
          </w:tcPr>
          <w:p w14:paraId="4A24AD4F" w14:textId="2CB237CD" w:rsidR="00DE7713" w:rsidRDefault="00DE7713" w:rsidP="006B6F56">
            <w:pPr>
              <w:jc w:val="left"/>
              <w:rPr>
                <w:rFonts w:ascii="Arial" w:hAnsi="Arial" w:cs="Arial"/>
                <w:sz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Add normative that describes the procedure to check CCA on punctured patterns (probably not via S40, S80, S160)</w:t>
            </w:r>
          </w:p>
          <w:p w14:paraId="08C57B07" w14:textId="1CA21DBF" w:rsidR="00DE7713" w:rsidRPr="006B6F56" w:rsidRDefault="00DE7713" w:rsidP="006B6F56">
            <w:pPr>
              <w:jc w:val="left"/>
              <w:rPr>
                <w:rFonts w:ascii="Arial" w:hAnsi="Arial" w:cs="Arial"/>
                <w:sz w:val="20"/>
                <w:szCs w:val="20"/>
                <w:lang w:val="en-SG"/>
              </w:rPr>
            </w:pPr>
          </w:p>
        </w:tc>
        <w:tc>
          <w:tcPr>
            <w:tcW w:w="2542" w:type="dxa"/>
          </w:tcPr>
          <w:p w14:paraId="1B0D67FA" w14:textId="603B6C04" w:rsidR="00DE7713" w:rsidRDefault="00DE7713" w:rsidP="00D564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6382">
              <w:rPr>
                <w:rFonts w:ascii="Arial" w:hAnsi="Arial" w:cs="Arial"/>
                <w:b/>
                <w:sz w:val="20"/>
                <w:szCs w:val="20"/>
              </w:rPr>
              <w:t>Revised.</w:t>
            </w:r>
          </w:p>
          <w:p w14:paraId="62ABCA1D" w14:textId="77777777" w:rsidR="00DE7713" w:rsidRPr="00966382" w:rsidRDefault="00DE7713" w:rsidP="00D564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5D2DE7" w14:textId="4477043C" w:rsidR="00D564EF" w:rsidRDefault="00275CFD" w:rsidP="00D564EF">
            <w:pPr>
              <w:pStyle w:val="SP17986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Agree</w:t>
            </w:r>
            <w:r w:rsidR="003A7E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that Table 8-5 needs to be updated.</w:t>
            </w:r>
          </w:p>
          <w:p w14:paraId="07FD3FD9" w14:textId="79A62EC5" w:rsidR="00D564EF" w:rsidRDefault="0076297B" w:rsidP="00D564EF">
            <w:pPr>
              <w:pStyle w:val="SP17986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0FC258C" w14:textId="22698CA4" w:rsidR="00AD1496" w:rsidRDefault="00AD1496" w:rsidP="00D564EF">
            <w:pPr>
              <w:pStyle w:val="SP17986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According to </w:t>
            </w:r>
            <w:r w:rsidRPr="00AD1496">
              <w:rPr>
                <w:b/>
                <w:bCs/>
                <w:sz w:val="20"/>
                <w:szCs w:val="20"/>
              </w:rPr>
              <w:t>8.3.5.12</w:t>
            </w:r>
            <w:r>
              <w:rPr>
                <w:sz w:val="20"/>
                <w:szCs w:val="20"/>
              </w:rPr>
              <w:t xml:space="preserve">, the number of bits </w:t>
            </w:r>
            <w:r w:rsidR="00013538">
              <w:rPr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CCA indication of each channel (per20bitmap) is not specified. </w:t>
            </w:r>
            <w:r w:rsidR="00013538">
              <w:rPr>
                <w:sz w:val="20"/>
                <w:szCs w:val="20"/>
              </w:rPr>
              <w:t xml:space="preserve">So it is unnecessary to highlight 16bits here. </w:t>
            </w:r>
          </w:p>
          <w:p w14:paraId="1968FE47" w14:textId="77777777" w:rsidR="00AD1496" w:rsidRPr="00AD1496" w:rsidRDefault="00AD1496" w:rsidP="00AD1496">
            <w:pPr>
              <w:pStyle w:val="Default"/>
              <w:rPr>
                <w:lang w:val="en-SG"/>
              </w:rPr>
            </w:pPr>
          </w:p>
          <w:p w14:paraId="6C5AB0A4" w14:textId="4CA06980" w:rsidR="00DE7713" w:rsidRPr="00EE57CC" w:rsidRDefault="00EE57CC" w:rsidP="00D564EF">
            <w:pPr>
              <w:pStyle w:val="SP1798698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According to </w:t>
            </w:r>
            <w:r w:rsidR="00D564EF">
              <w:rPr>
                <w:rStyle w:val="SC17323600"/>
              </w:rPr>
              <w:t xml:space="preserve">motion 137 </w:t>
            </w:r>
            <w:r w:rsidR="00D564EF">
              <w:rPr>
                <w:rStyle w:val="SC17323600"/>
                <w:b w:val="0"/>
                <w:bCs w:val="0"/>
              </w:rPr>
              <w:t>and</w:t>
            </w:r>
            <w:r w:rsidR="00D564EF">
              <w:rPr>
                <w:rStyle w:val="SC17323600"/>
              </w:rPr>
              <w:t xml:space="preserve"> </w:t>
            </w:r>
            <w:r>
              <w:rPr>
                <w:rStyle w:val="SC17323600"/>
              </w:rPr>
              <w:t>36.3.20.6</w:t>
            </w:r>
            <w:r>
              <w:rPr>
                <w:sz w:val="20"/>
                <w:szCs w:val="20"/>
              </w:rPr>
              <w:t xml:space="preserve">, </w:t>
            </w:r>
            <w:r w:rsidR="00D564EF">
              <w:rPr>
                <w:sz w:val="20"/>
                <w:szCs w:val="20"/>
              </w:rPr>
              <w:t>802</w:t>
            </w:r>
            <w:r w:rsidR="00D564EF" w:rsidRPr="00D564EF">
              <w:rPr>
                <w:sz w:val="20"/>
                <w:szCs w:val="20"/>
              </w:rPr>
              <w:t>.11be does not define CCA on secondary channels</w:t>
            </w:r>
            <w:r w:rsidR="00D564EF">
              <w:rPr>
                <w:sz w:val="20"/>
                <w:szCs w:val="20"/>
              </w:rPr>
              <w:t xml:space="preserve">, and </w:t>
            </w:r>
            <w:r w:rsidR="00AD4566" w:rsidRPr="00AD4566">
              <w:rPr>
                <w:sz w:val="20"/>
                <w:szCs w:val="20"/>
              </w:rPr>
              <w:t xml:space="preserve">busy/idle status </w:t>
            </w:r>
            <w:r w:rsidR="00AD4566">
              <w:rPr>
                <w:sz w:val="20"/>
                <w:szCs w:val="20"/>
              </w:rPr>
              <w:t>is indicated</w:t>
            </w:r>
            <w:r w:rsidR="00AD4566" w:rsidRPr="00AD4566">
              <w:rPr>
                <w:sz w:val="20"/>
                <w:szCs w:val="20"/>
              </w:rPr>
              <w:t xml:space="preserve"> </w:t>
            </w:r>
            <w:r w:rsidR="00AD4566">
              <w:rPr>
                <w:sz w:val="20"/>
                <w:szCs w:val="20"/>
              </w:rPr>
              <w:t>per</w:t>
            </w:r>
            <w:r w:rsidR="00AD4566" w:rsidRPr="00AD4566">
              <w:rPr>
                <w:sz w:val="20"/>
                <w:szCs w:val="20"/>
              </w:rPr>
              <w:t xml:space="preserve"> 20 MHz subchannel</w:t>
            </w:r>
            <w:r w:rsidR="00AD4566">
              <w:rPr>
                <w:sz w:val="20"/>
                <w:szCs w:val="20"/>
              </w:rPr>
              <w:t>.</w:t>
            </w:r>
            <w:r w:rsidR="00AD4566" w:rsidRPr="00AD4566">
              <w:rPr>
                <w:sz w:val="20"/>
                <w:szCs w:val="20"/>
              </w:rPr>
              <w:t xml:space="preserve"> </w:t>
            </w:r>
            <w:r w:rsidR="00AD4566">
              <w:rPr>
                <w:sz w:val="20"/>
                <w:szCs w:val="20"/>
              </w:rPr>
              <w:t>Thus, adding</w:t>
            </w:r>
            <w:r w:rsidR="0076297B">
              <w:rPr>
                <w:sz w:val="20"/>
                <w:szCs w:val="20"/>
              </w:rPr>
              <w:t xml:space="preserve"> normative that describes the procedure to check CCA on punctured patterns is unnecessary.</w:t>
            </w:r>
            <w:r w:rsidR="00D564EF">
              <w:rPr>
                <w:sz w:val="20"/>
                <w:szCs w:val="20"/>
              </w:rPr>
              <w:t xml:space="preserve"> </w:t>
            </w:r>
          </w:p>
          <w:p w14:paraId="445CEE0F" w14:textId="77777777" w:rsidR="00DE7713" w:rsidRDefault="00DE7713" w:rsidP="00D564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D3973E" w14:textId="77777777" w:rsidR="00DE7713" w:rsidRDefault="00DE7713" w:rsidP="00D564EF">
            <w:pPr>
              <w:rPr>
                <w:rFonts w:ascii="Arial" w:hAnsi="Arial" w:cs="Arial"/>
                <w:b/>
                <w:i/>
                <w:sz w:val="20"/>
                <w:lang w:eastAsia="zh-CN"/>
              </w:rPr>
            </w:pPr>
            <w:r>
              <w:rPr>
                <w:rFonts w:ascii="Arial" w:hAnsi="Arial" w:cs="Arial"/>
                <w:b/>
                <w:i/>
                <w:sz w:val="20"/>
                <w:highlight w:val="yellow"/>
                <w:lang w:eastAsia="zh-CN"/>
              </w:rPr>
              <w:t>Instructions to the editor:</w:t>
            </w:r>
          </w:p>
          <w:p w14:paraId="0A0AC00B" w14:textId="78735DEF" w:rsidR="00DE7713" w:rsidRPr="00966382" w:rsidRDefault="00DE7713" w:rsidP="00D564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Please make the changes to the spec as shown in 11/21-</w:t>
            </w:r>
            <w:r w:rsidR="00434A69">
              <w:t xml:space="preserve"> </w:t>
            </w:r>
            <w:r w:rsidR="00434A69" w:rsidRPr="00434A69">
              <w:rPr>
                <w:rFonts w:ascii="Arial" w:hAnsi="Arial" w:cs="Arial"/>
                <w:sz w:val="20"/>
                <w:lang w:eastAsia="zh-CN"/>
              </w:rPr>
              <w:t>1232</w:t>
            </w:r>
            <w:r>
              <w:rPr>
                <w:rFonts w:ascii="Arial" w:hAnsi="Arial" w:cs="Arial"/>
                <w:sz w:val="20"/>
                <w:lang w:eastAsia="zh-CN"/>
              </w:rPr>
              <w:t>r</w:t>
            </w:r>
            <w:r w:rsidR="00434A69">
              <w:rPr>
                <w:rFonts w:ascii="Arial" w:hAnsi="Arial" w:cs="Arial"/>
                <w:sz w:val="20"/>
                <w:lang w:eastAsia="zh-CN"/>
              </w:rPr>
              <w:t>0</w:t>
            </w:r>
            <w:r w:rsidR="00332F29">
              <w:rPr>
                <w:rFonts w:ascii="Arial" w:hAnsi="Arial" w:cs="Arial"/>
                <w:sz w:val="20"/>
                <w:lang w:eastAsia="zh-CN"/>
              </w:rPr>
              <w:t>, under CID 6940</w:t>
            </w:r>
          </w:p>
        </w:tc>
      </w:tr>
    </w:tbl>
    <w:p w14:paraId="1EB7BEAF" w14:textId="464540BA" w:rsidR="00C97A5F" w:rsidRDefault="00C97A5F" w:rsidP="00EE5D9B">
      <w:pPr>
        <w:pStyle w:val="T"/>
        <w:rPr>
          <w:b/>
          <w:sz w:val="24"/>
          <w:u w:val="single"/>
          <w:lang w:val="en-GB"/>
        </w:rPr>
      </w:pPr>
    </w:p>
    <w:p w14:paraId="69D0EE8B" w14:textId="0F5C3592" w:rsidR="00013538" w:rsidRDefault="00013538" w:rsidP="00EE5D9B">
      <w:pPr>
        <w:pStyle w:val="T"/>
        <w:rPr>
          <w:b/>
          <w:sz w:val="24"/>
          <w:u w:val="single"/>
          <w:lang w:val="en-GB"/>
        </w:rPr>
      </w:pPr>
    </w:p>
    <w:p w14:paraId="5F7FEB2B" w14:textId="496DB540" w:rsidR="00013538" w:rsidRDefault="00013538" w:rsidP="00EE5D9B">
      <w:pPr>
        <w:pStyle w:val="T"/>
        <w:rPr>
          <w:b/>
          <w:sz w:val="24"/>
          <w:u w:val="single"/>
          <w:lang w:val="en-GB"/>
        </w:rPr>
      </w:pPr>
    </w:p>
    <w:p w14:paraId="10CF2FEB" w14:textId="77777777" w:rsidR="00013538" w:rsidRDefault="00013538" w:rsidP="00EE5D9B">
      <w:pPr>
        <w:pStyle w:val="T"/>
        <w:rPr>
          <w:b/>
          <w:sz w:val="24"/>
          <w:u w:val="single"/>
          <w:lang w:val="en-GB"/>
        </w:rPr>
      </w:pPr>
    </w:p>
    <w:p w14:paraId="4783648A" w14:textId="118B9981" w:rsidR="00EE5D9B" w:rsidRPr="006B6F56" w:rsidRDefault="00EE5D9B" w:rsidP="006B6F56">
      <w:pPr>
        <w:jc w:val="left"/>
        <w:rPr>
          <w:b/>
          <w:color w:val="000000"/>
          <w:w w:val="0"/>
          <w:sz w:val="24"/>
          <w:u w:val="single"/>
        </w:rPr>
      </w:pPr>
      <w:r w:rsidRPr="00E3607E">
        <w:rPr>
          <w:b/>
          <w:sz w:val="24"/>
          <w:u w:val="single"/>
        </w:rPr>
        <w:t>Discussion:</w:t>
      </w:r>
      <w:r w:rsidRPr="00E3607E">
        <w:rPr>
          <w:sz w:val="24"/>
        </w:rPr>
        <w:t xml:space="preserve"> </w:t>
      </w:r>
      <w:r w:rsidR="00656607">
        <w:rPr>
          <w:sz w:val="24"/>
        </w:rPr>
        <w:t>None.</w:t>
      </w:r>
    </w:p>
    <w:p w14:paraId="16B4E74A" w14:textId="77777777" w:rsidR="00EE5D9B" w:rsidRPr="00E3607E" w:rsidRDefault="00EE5D9B" w:rsidP="00EE5D9B">
      <w:pPr>
        <w:pStyle w:val="T"/>
        <w:rPr>
          <w:b/>
          <w:sz w:val="24"/>
          <w:u w:val="single"/>
          <w:lang w:val="en-GB"/>
        </w:rPr>
      </w:pPr>
      <w:r w:rsidRPr="00E3607E">
        <w:rPr>
          <w:b/>
          <w:sz w:val="24"/>
          <w:u w:val="single"/>
          <w:lang w:val="en-GB"/>
        </w:rPr>
        <w:t>Propose:</w:t>
      </w:r>
    </w:p>
    <w:p w14:paraId="62530292" w14:textId="01D21D0A" w:rsidR="009A0BB5" w:rsidRDefault="00EE5D9B" w:rsidP="006B7120">
      <w:pPr>
        <w:pStyle w:val="T"/>
        <w:rPr>
          <w:sz w:val="24"/>
        </w:rPr>
      </w:pPr>
      <w:r w:rsidRPr="00E3607E">
        <w:rPr>
          <w:sz w:val="24"/>
          <w:lang w:val="en-GB"/>
        </w:rPr>
        <w:t xml:space="preserve">Revise for CID </w:t>
      </w:r>
      <w:r w:rsidR="006B6F56">
        <w:rPr>
          <w:sz w:val="24"/>
          <w:lang w:val="en-GB"/>
        </w:rPr>
        <w:t xml:space="preserve">6940 </w:t>
      </w:r>
      <w:r w:rsidR="00C629E0">
        <w:rPr>
          <w:sz w:val="24"/>
          <w:lang w:val="en-GB"/>
        </w:rPr>
        <w:t>at</w:t>
      </w:r>
      <w:r w:rsidR="00C629E0" w:rsidRPr="00C629E0">
        <w:rPr>
          <w:b/>
          <w:bCs/>
          <w:sz w:val="24"/>
          <w:lang w:val="en-GB"/>
        </w:rPr>
        <w:t xml:space="preserve"> 8.3.5.12.2 Semantics of the service primitive </w:t>
      </w:r>
      <w:r w:rsidR="00856E37">
        <w:rPr>
          <w:sz w:val="24"/>
          <w:lang w:val="en-GB"/>
        </w:rPr>
        <w:t xml:space="preserve">and </w:t>
      </w:r>
      <w:r w:rsidR="00856E37" w:rsidRPr="00856E37">
        <w:rPr>
          <w:b/>
          <w:bCs/>
          <w:sz w:val="24"/>
          <w:lang w:val="en-GB"/>
        </w:rPr>
        <w:t>8.3.5.12.3 When generated</w:t>
      </w:r>
      <w:r w:rsidR="00856E37">
        <w:rPr>
          <w:sz w:val="24"/>
          <w:lang w:val="en-GB"/>
        </w:rPr>
        <w:t xml:space="preserve"> </w:t>
      </w:r>
      <w:r w:rsidR="00301F71" w:rsidRPr="00E3607E">
        <w:rPr>
          <w:sz w:val="24"/>
          <w:lang w:val="en-GB"/>
        </w:rPr>
        <w:t xml:space="preserve">as </w:t>
      </w:r>
      <w:r w:rsidRPr="00E3607E">
        <w:rPr>
          <w:sz w:val="24"/>
          <w:lang w:val="en-GB"/>
        </w:rPr>
        <w:t>per editing instructions in 11-</w:t>
      </w:r>
      <w:r w:rsidR="000574F4">
        <w:rPr>
          <w:sz w:val="24"/>
          <w:lang w:val="en-GB"/>
        </w:rPr>
        <w:t>2</w:t>
      </w:r>
      <w:r w:rsidR="005E5272" w:rsidRPr="00E3607E">
        <w:rPr>
          <w:sz w:val="24"/>
        </w:rPr>
        <w:t>1/</w:t>
      </w:r>
      <w:r w:rsidR="00434A69" w:rsidRPr="00434A69">
        <w:rPr>
          <w:sz w:val="24"/>
        </w:rPr>
        <w:t>1232</w:t>
      </w:r>
      <w:r w:rsidR="00434A69">
        <w:rPr>
          <w:sz w:val="24"/>
        </w:rPr>
        <w:t>r0</w:t>
      </w:r>
      <w:r w:rsidR="00E26544">
        <w:rPr>
          <w:sz w:val="24"/>
        </w:rPr>
        <w:t xml:space="preserve"> </w:t>
      </w:r>
    </w:p>
    <w:p w14:paraId="291B49B8" w14:textId="77777777" w:rsidR="009A0BB5" w:rsidRDefault="009A0BB5" w:rsidP="006B7120">
      <w:pPr>
        <w:pStyle w:val="T"/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</w:pPr>
    </w:p>
    <w:p w14:paraId="46C30D55" w14:textId="691D6E3F" w:rsidR="006B7120" w:rsidRDefault="006B7120" w:rsidP="006B7120">
      <w:pPr>
        <w:pStyle w:val="T"/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Change Table 8-5 (The channel-list parameter entries) as follows (only modified rows shown):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5"/>
        <w:gridCol w:w="6915"/>
      </w:tblGrid>
      <w:tr w:rsidR="006B7120" w14:paraId="2EDCD54B" w14:textId="77777777" w:rsidTr="001E26AB">
        <w:tc>
          <w:tcPr>
            <w:tcW w:w="2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6E1312" w14:textId="4F449EA8" w:rsidR="006B7120" w:rsidRPr="006B7120" w:rsidRDefault="006B7120" w:rsidP="000076C8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en-S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en-SG"/>
              </w:rPr>
              <w:t>Channel-list parameter</w:t>
            </w:r>
            <w:r w:rsidR="000076C8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en-SG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en-SG"/>
              </w:rPr>
              <w:t>entry</w:t>
            </w:r>
          </w:p>
        </w:tc>
        <w:tc>
          <w:tcPr>
            <w:tcW w:w="69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DE8D3B" w14:textId="6E66508C" w:rsidR="006B7120" w:rsidRDefault="006B7120" w:rsidP="006B7120">
            <w:pPr>
              <w:pStyle w:val="T"/>
              <w:jc w:val="center"/>
              <w:rPr>
                <w:sz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en-SG"/>
              </w:rPr>
              <w:t>Meaning</w:t>
            </w:r>
          </w:p>
        </w:tc>
      </w:tr>
      <w:tr w:rsidR="006B7120" w:rsidRPr="00434A69" w14:paraId="1F313E7E" w14:textId="77777777" w:rsidTr="001E26AB">
        <w:tc>
          <w:tcPr>
            <w:tcW w:w="24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8EF7550" w14:textId="0A7F828D" w:rsidR="006B7120" w:rsidRPr="009A0BB5" w:rsidRDefault="00B32F4D" w:rsidP="001E26AB">
            <w:pPr>
              <w:pStyle w:val="T"/>
              <w:spacing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sz w:val="18"/>
                <w:szCs w:val="16"/>
              </w:rPr>
              <w:t>P</w:t>
            </w:r>
            <w:r w:rsidR="009A0BB5" w:rsidRPr="009A0BB5">
              <w:rPr>
                <w:sz w:val="18"/>
                <w:szCs w:val="16"/>
              </w:rPr>
              <w:t>rimary</w:t>
            </w:r>
          </w:p>
        </w:tc>
        <w:tc>
          <w:tcPr>
            <w:tcW w:w="691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3EF46E" w14:textId="3742C42C" w:rsidR="001E26AB" w:rsidRDefault="001E26AB" w:rsidP="001E26AB">
            <w:pPr>
              <w:pStyle w:val="T"/>
              <w:spacing w:before="0" w:after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 xml:space="preserve">In an HT STA that is </w:t>
            </w:r>
            <w:ins w:id="1" w:author="Yanyi Ding" w:date="2021-07-23T13:29:00Z">
              <w:r w:rsidR="00C629E0">
                <w:rPr>
                  <w:rFonts w:ascii="Times New Roman" w:hAnsi="Times New Roman" w:cs="Times New Roman"/>
                  <w:sz w:val="18"/>
                  <w:szCs w:val="16"/>
                </w:rPr>
                <w:t>not</w:t>
              </w:r>
            </w:ins>
            <w:del w:id="2" w:author="Yanyi Ding" w:date="2021-07-23T13:29:00Z">
              <w:r w:rsidRPr="001E26AB" w:rsidDel="00C629E0">
                <w:rPr>
                  <w:rFonts w:ascii="Times New Roman" w:hAnsi="Times New Roman" w:cs="Times New Roman"/>
                  <w:sz w:val="18"/>
                  <w:szCs w:val="16"/>
                </w:rPr>
                <w:delText>neither</w:delText>
              </w:r>
            </w:del>
            <w:r w:rsidRPr="001E26AB">
              <w:rPr>
                <w:rFonts w:ascii="Times New Roman" w:hAnsi="Times New Roman" w:cs="Times New Roman"/>
                <w:sz w:val="18"/>
                <w:szCs w:val="16"/>
              </w:rPr>
              <w:t xml:space="preserve"> a VHT STA</w:t>
            </w:r>
            <w:r w:rsidR="00EF719E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ins w:id="3" w:author="Yanyi Ding" w:date="2021-08-03T09:52:00Z">
              <w:r w:rsidR="00EF719E">
                <w:rPr>
                  <w:rFonts w:ascii="Times New Roman" w:hAnsi="Times New Roman" w:cs="Times New Roman"/>
                  <w:sz w:val="18"/>
                  <w:szCs w:val="16"/>
                </w:rPr>
                <w:t>or</w:t>
              </w:r>
            </w:ins>
            <w:del w:id="4" w:author="Yanyi Ding" w:date="2021-07-23T13:34:00Z">
              <w:r w:rsidRPr="001E26AB" w:rsidDel="003C1158">
                <w:rPr>
                  <w:rFonts w:ascii="Times New Roman" w:hAnsi="Times New Roman" w:cs="Times New Roman"/>
                  <w:sz w:val="18"/>
                  <w:szCs w:val="16"/>
                </w:rPr>
                <w:delText xml:space="preserve"> </w:delText>
              </w:r>
            </w:del>
            <w:del w:id="5" w:author="Yanyi Ding" w:date="2021-07-23T13:29:00Z">
              <w:r w:rsidRPr="001E26AB" w:rsidDel="00C629E0">
                <w:rPr>
                  <w:rFonts w:ascii="Times New Roman" w:hAnsi="Times New Roman" w:cs="Times New Roman"/>
                  <w:sz w:val="18"/>
                  <w:szCs w:val="16"/>
                </w:rPr>
                <w:delText>nor</w:delText>
              </w:r>
            </w:del>
            <w:r w:rsidRPr="001E26AB">
              <w:rPr>
                <w:rFonts w:ascii="Times New Roman" w:hAnsi="Times New Roman" w:cs="Times New Roman"/>
                <w:sz w:val="18"/>
                <w:szCs w:val="16"/>
              </w:rPr>
              <w:t xml:space="preserve"> an HE STA</w:t>
            </w:r>
            <w:ins w:id="6" w:author="Yanyi Ding" w:date="2021-07-23T13:29:00Z">
              <w:r w:rsidR="00C629E0">
                <w:rPr>
                  <w:rFonts w:ascii="Times New Roman" w:hAnsi="Times New Roman" w:cs="Times New Roman"/>
                  <w:sz w:val="18"/>
                  <w:szCs w:val="16"/>
                </w:rPr>
                <w:t xml:space="preserve"> or an EHT STA</w:t>
              </w:r>
            </w:ins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, indicates that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the primary 20 MHz channel is busy according to the rules specified in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commentRangeStart w:id="7"/>
            <w:ins w:id="8" w:author="Yanyi Ding" w:date="2021-08-03T16:11:00Z">
              <w:r w:rsidR="009079DB" w:rsidRPr="009079DB">
                <w:rPr>
                  <w:rFonts w:ascii="Times New Roman" w:hAnsi="Times New Roman" w:cs="Times New Roman"/>
                  <w:sz w:val="18"/>
                  <w:szCs w:val="16"/>
                </w:rPr>
                <w:t xml:space="preserve">19.3.19.5.4 </w:t>
              </w:r>
              <w:r w:rsidR="009079DB">
                <w:rPr>
                  <w:rFonts w:ascii="Times New Roman" w:hAnsi="Times New Roman" w:cs="Times New Roman"/>
                  <w:sz w:val="18"/>
                  <w:szCs w:val="16"/>
                </w:rPr>
                <w:t>(</w:t>
              </w:r>
              <w:r w:rsidR="009079DB" w:rsidRPr="009079DB">
                <w:rPr>
                  <w:rFonts w:ascii="Times New Roman" w:hAnsi="Times New Roman" w:cs="Times New Roman"/>
                  <w:sz w:val="18"/>
                  <w:szCs w:val="16"/>
                </w:rPr>
                <w:t>CCA sensitivity in 20 MHz</w:t>
              </w:r>
              <w:r w:rsidR="009079DB">
                <w:rPr>
                  <w:rFonts w:ascii="Times New Roman" w:hAnsi="Times New Roman" w:cs="Times New Roman"/>
                  <w:sz w:val="18"/>
                  <w:szCs w:val="16"/>
                </w:rPr>
                <w:t xml:space="preserve">)  and </w:t>
              </w:r>
              <w:r w:rsidR="009079DB" w:rsidRPr="009079DB">
                <w:rPr>
                  <w:rFonts w:ascii="Times New Roman" w:hAnsi="Times New Roman" w:cs="Times New Roman"/>
                  <w:sz w:val="18"/>
                  <w:szCs w:val="16"/>
                </w:rPr>
                <w:t xml:space="preserve">19.3.19.5.5 </w:t>
              </w:r>
            </w:ins>
            <w:ins w:id="9" w:author="Yanyi Ding" w:date="2021-08-03T16:12:00Z">
              <w:r w:rsidR="009079DB">
                <w:rPr>
                  <w:rFonts w:ascii="Times New Roman" w:hAnsi="Times New Roman" w:cs="Times New Roman"/>
                  <w:sz w:val="18"/>
                  <w:szCs w:val="16"/>
                </w:rPr>
                <w:t>(</w:t>
              </w:r>
            </w:ins>
            <w:ins w:id="10" w:author="Yanyi Ding" w:date="2021-08-03T16:11:00Z">
              <w:r w:rsidR="009079DB" w:rsidRPr="009079DB">
                <w:rPr>
                  <w:rFonts w:ascii="Times New Roman" w:hAnsi="Times New Roman" w:cs="Times New Roman"/>
                  <w:sz w:val="18"/>
                  <w:szCs w:val="16"/>
                </w:rPr>
                <w:t>CCA sensitivity in 40 MHz</w:t>
              </w:r>
            </w:ins>
            <w:ins w:id="11" w:author="Yanyi Ding" w:date="2021-08-03T16:12:00Z">
              <w:r w:rsidR="009079DB">
                <w:rPr>
                  <w:rFonts w:ascii="Times New Roman" w:hAnsi="Times New Roman" w:cs="Times New Roman"/>
                  <w:sz w:val="18"/>
                  <w:szCs w:val="16"/>
                </w:rPr>
                <w:t>).</w:t>
              </w:r>
              <w:commentRangeEnd w:id="7"/>
              <w:r w:rsidR="009079DB">
                <w:rPr>
                  <w:rStyle w:val="CommentReference"/>
                  <w:rFonts w:ascii="Times New Roman" w:eastAsiaTheme="minorEastAsia" w:hAnsi="Times New Roman"/>
                  <w:lang w:val="en-GB"/>
                </w:rPr>
                <w:commentReference w:id="7"/>
              </w:r>
              <w:r w:rsidR="009079DB">
                <w:rPr>
                  <w:rFonts w:ascii="Times New Roman" w:hAnsi="Times New Roman" w:cs="Times New Roman"/>
                  <w:sz w:val="18"/>
                  <w:szCs w:val="16"/>
                </w:rPr>
                <w:t xml:space="preserve"> </w:t>
              </w:r>
            </w:ins>
            <w:del w:id="12" w:author="Yanyi Ding" w:date="2021-08-03T16:09:00Z">
              <w:r w:rsidRPr="001E26AB" w:rsidDel="009079DB">
                <w:rPr>
                  <w:rFonts w:ascii="Times New Roman" w:hAnsi="Times New Roman" w:cs="Times New Roman"/>
                  <w:sz w:val="18"/>
                  <w:szCs w:val="16"/>
                </w:rPr>
                <w:delText>19.3.19.5.2 (CCA-Energy Detect (CCA-ED))</w:delText>
              </w:r>
            </w:del>
            <w:del w:id="13" w:author="Yanyi Ding" w:date="2021-08-03T16:12:00Z">
              <w:r w:rsidRPr="001E26AB" w:rsidDel="009079DB">
                <w:rPr>
                  <w:rFonts w:ascii="Times New Roman" w:hAnsi="Times New Roman" w:cs="Times New Roman"/>
                  <w:sz w:val="18"/>
                  <w:szCs w:val="16"/>
                </w:rPr>
                <w:delText>.</w:delText>
              </w:r>
            </w:del>
          </w:p>
          <w:p w14:paraId="061413AA" w14:textId="7D41AB76" w:rsidR="001E26AB" w:rsidRPr="001E26AB" w:rsidRDefault="001E26AB" w:rsidP="001E26AB">
            <w:pPr>
              <w:pStyle w:val="T"/>
              <w:spacing w:before="0" w:after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 xml:space="preserve">In a VHT STA that is </w:t>
            </w:r>
            <w:ins w:id="14" w:author="Yanyi Ding" w:date="2021-07-23T13:29:00Z">
              <w:r w:rsidR="00C629E0">
                <w:rPr>
                  <w:rFonts w:ascii="Times New Roman" w:hAnsi="Times New Roman" w:cs="Times New Roman"/>
                  <w:sz w:val="18"/>
                  <w:szCs w:val="16"/>
                </w:rPr>
                <w:t>neither</w:t>
              </w:r>
            </w:ins>
            <w:del w:id="15" w:author="Yanyi Ding" w:date="2021-07-23T13:29:00Z">
              <w:r w:rsidRPr="001E26AB" w:rsidDel="00C629E0">
                <w:rPr>
                  <w:rFonts w:ascii="Times New Roman" w:hAnsi="Times New Roman" w:cs="Times New Roman"/>
                  <w:sz w:val="18"/>
                  <w:szCs w:val="16"/>
                </w:rPr>
                <w:delText>not</w:delText>
              </w:r>
            </w:del>
            <w:r w:rsidRPr="001E26AB">
              <w:rPr>
                <w:rFonts w:ascii="Times New Roman" w:hAnsi="Times New Roman" w:cs="Times New Roman"/>
                <w:sz w:val="18"/>
                <w:szCs w:val="16"/>
              </w:rPr>
              <w:t xml:space="preserve"> an HE STA</w:t>
            </w:r>
            <w:ins w:id="16" w:author="Yanyi Ding" w:date="2021-07-23T13:30:00Z">
              <w:r w:rsidR="00C629E0">
                <w:rPr>
                  <w:rFonts w:ascii="Times New Roman" w:hAnsi="Times New Roman" w:cs="Times New Roman"/>
                  <w:sz w:val="18"/>
                  <w:szCs w:val="16"/>
                </w:rPr>
                <w:t xml:space="preserve"> nor an EHT STA</w:t>
              </w:r>
            </w:ins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, indicates that the primary 20 MHz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channel is busy according to the rules specified in 21.3.18.5.3 (CCA sensitivity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for signals occupying the primary 20 MHz channel).</w:t>
            </w:r>
          </w:p>
          <w:p w14:paraId="503D8FD1" w14:textId="6E793C3F" w:rsidR="001E26AB" w:rsidRPr="001E26AB" w:rsidRDefault="001E26AB" w:rsidP="001E26AB">
            <w:pPr>
              <w:pStyle w:val="T"/>
              <w:spacing w:before="0" w:after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In a TVHT STA, indicates that the primary channel is busy according to the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rules specified in 22.3.18.6.3 (CCA sensitivity for signals occupying the primary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channel).</w:t>
            </w:r>
          </w:p>
          <w:p w14:paraId="345F7A2D" w14:textId="77777777" w:rsidR="006B7120" w:rsidRDefault="001E26AB" w:rsidP="001E26AB">
            <w:pPr>
              <w:pStyle w:val="T"/>
              <w:spacing w:before="0" w:after="0"/>
              <w:jc w:val="left"/>
              <w:rPr>
                <w:ins w:id="17" w:author="Yanyi Ding" w:date="2021-07-23T13:30:00Z"/>
                <w:rFonts w:ascii="Times New Roman" w:hAnsi="Times New Roman" w:cs="Times New Roman"/>
                <w:sz w:val="18"/>
                <w:szCs w:val="16"/>
              </w:rPr>
            </w:pP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In an HE STA</w:t>
            </w:r>
            <w:ins w:id="18" w:author="Yanyi Ding" w:date="2021-07-23T13:30:00Z">
              <w:r w:rsidR="00C629E0">
                <w:rPr>
                  <w:rFonts w:ascii="Times New Roman" w:hAnsi="Times New Roman" w:cs="Times New Roman"/>
                  <w:sz w:val="18"/>
                  <w:szCs w:val="16"/>
                </w:rPr>
                <w:t xml:space="preserve"> that is not an EHT STA</w:t>
              </w:r>
            </w:ins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, indicates that the primary 20 MHz channel is busy according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to the rules specified in 27.3.20.6.3 (CCA sensitivity for the primary 20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1E26AB">
              <w:rPr>
                <w:rFonts w:ascii="Times New Roman" w:hAnsi="Times New Roman" w:cs="Times New Roman"/>
                <w:sz w:val="18"/>
                <w:szCs w:val="16"/>
              </w:rPr>
              <w:t>MHz channel).</w:t>
            </w:r>
          </w:p>
          <w:p w14:paraId="45747174" w14:textId="3958C687" w:rsidR="00C629E0" w:rsidRPr="009A0BB5" w:rsidRDefault="00C629E0" w:rsidP="001E26AB">
            <w:pPr>
              <w:pStyle w:val="T"/>
              <w:spacing w:before="0" w:after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  <w:ins w:id="19" w:author="Yanyi Ding" w:date="2021-07-23T13:30:00Z">
              <w:r>
                <w:rPr>
                  <w:rFonts w:ascii="Times New Roman" w:hAnsi="Times New Roman" w:cs="Times New Roman"/>
                  <w:sz w:val="18"/>
                  <w:szCs w:val="16"/>
                </w:rPr>
                <w:t>In an EHT STA, indicates that</w:t>
              </w:r>
            </w:ins>
            <w:ins w:id="20" w:author="Yanyi Ding" w:date="2021-07-23T14:33:00Z">
              <w:r w:rsidR="00434A69">
                <w:rPr>
                  <w:rFonts w:ascii="Times New Roman" w:hAnsi="Times New Roman" w:cs="Times New Roman"/>
                  <w:sz w:val="18"/>
                  <w:szCs w:val="16"/>
                </w:rPr>
                <w:t xml:space="preserve"> the primary 20 MHz channel</w:t>
              </w:r>
            </w:ins>
            <w:ins w:id="21" w:author="Yanyi Ding" w:date="2021-07-23T13:32:00Z">
              <w:r w:rsidR="003C1158">
                <w:rPr>
                  <w:rFonts w:ascii="Times New Roman" w:hAnsi="Times New Roman" w:cs="Times New Roman"/>
                  <w:sz w:val="18"/>
                  <w:szCs w:val="16"/>
                </w:rPr>
                <w:t xml:space="preserve"> is busy according to the rules specified in </w:t>
              </w:r>
              <w:r w:rsidR="003C1158" w:rsidRPr="003C1158">
                <w:rPr>
                  <w:rFonts w:ascii="Times New Roman" w:hAnsi="Times New Roman" w:cs="Times New Roman"/>
                  <w:sz w:val="18"/>
                  <w:szCs w:val="16"/>
                </w:rPr>
                <w:t>36.3.20.6.3</w:t>
              </w:r>
            </w:ins>
            <w:ins w:id="22" w:author="Yanyi Ding" w:date="2021-07-23T13:33:00Z">
              <w:r w:rsidR="003C1158">
                <w:rPr>
                  <w:rFonts w:ascii="Times New Roman" w:hAnsi="Times New Roman" w:cs="Times New Roman"/>
                  <w:sz w:val="18"/>
                  <w:szCs w:val="16"/>
                </w:rPr>
                <w:t xml:space="preserve"> </w:t>
              </w:r>
            </w:ins>
            <w:ins w:id="23" w:author="Yanyi Ding" w:date="2021-07-23T13:32:00Z">
              <w:r w:rsidR="003C1158">
                <w:rPr>
                  <w:rFonts w:ascii="Times New Roman" w:hAnsi="Times New Roman" w:cs="Times New Roman"/>
                  <w:sz w:val="18"/>
                  <w:szCs w:val="16"/>
                </w:rPr>
                <w:t>(</w:t>
              </w:r>
              <w:r w:rsidR="003C1158" w:rsidRPr="003C1158">
                <w:rPr>
                  <w:rFonts w:ascii="Times New Roman" w:hAnsi="Times New Roman" w:cs="Times New Roman"/>
                  <w:sz w:val="18"/>
                  <w:szCs w:val="16"/>
                </w:rPr>
                <w:t>CCA sensitivity for occupying the primary 20 MHz channel</w:t>
              </w:r>
            </w:ins>
            <w:ins w:id="24" w:author="Yanyi Ding" w:date="2021-07-23T13:33:00Z">
              <w:r w:rsidR="003C1158">
                <w:rPr>
                  <w:rFonts w:ascii="Times New Roman" w:hAnsi="Times New Roman" w:cs="Times New Roman"/>
                  <w:sz w:val="18"/>
                  <w:szCs w:val="16"/>
                </w:rPr>
                <w:t>).</w:t>
              </w:r>
            </w:ins>
            <w:ins w:id="25" w:author="Yanyi Ding" w:date="2021-07-23T13:32:00Z">
              <w:r w:rsidR="003C1158">
                <w:rPr>
                  <w:rFonts w:ascii="Times New Roman" w:hAnsi="Times New Roman" w:cs="Times New Roman"/>
                  <w:sz w:val="18"/>
                  <w:szCs w:val="16"/>
                </w:rPr>
                <w:t xml:space="preserve"> </w:t>
              </w:r>
            </w:ins>
          </w:p>
        </w:tc>
      </w:tr>
    </w:tbl>
    <w:p w14:paraId="648A9953" w14:textId="77777777" w:rsidR="00A726F5" w:rsidRDefault="00A726F5" w:rsidP="00C629E0">
      <w:pPr>
        <w:pStyle w:val="T"/>
        <w:rPr>
          <w:rFonts w:ascii="TimesNewRomanPS-BoldItalicMT" w:hAnsi="TimesNewRomanPS-BoldItalicMT" w:cs="TimesNewRomanPS-BoldItalicMT"/>
          <w:b/>
          <w:bCs/>
          <w:i/>
          <w:iCs/>
          <w:lang w:val="en-GB"/>
        </w:rPr>
      </w:pPr>
    </w:p>
    <w:p w14:paraId="21F4B07C" w14:textId="19215079" w:rsidR="00C629E0" w:rsidRDefault="00C629E0" w:rsidP="00C629E0">
      <w:pPr>
        <w:pStyle w:val="T"/>
        <w:rPr>
          <w:sz w:val="2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 xml:space="preserve">Change the last paragraph </w:t>
      </w:r>
      <w:r w:rsid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 xml:space="preserve">of </w:t>
      </w:r>
      <w:r w:rsidR="00856E37" w:rsidRP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 xml:space="preserve">8.3.5.12.2 </w:t>
      </w:r>
      <w:r w:rsid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(</w:t>
      </w:r>
      <w:r w:rsidR="00856E37" w:rsidRP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Semantics of the service primitive</w:t>
      </w:r>
      <w:r w:rsid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)</w:t>
      </w:r>
      <w:r w:rsidR="00856E37" w:rsidRP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 xml:space="preserve"> </w:t>
      </w:r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as follows:</w:t>
      </w:r>
    </w:p>
    <w:p w14:paraId="24B8C163" w14:textId="48FAA0F1" w:rsidR="00856E37" w:rsidRDefault="003C1158" w:rsidP="00856E37">
      <w:pPr>
        <w:pStyle w:val="T"/>
        <w:rPr>
          <w:sz w:val="22"/>
          <w:szCs w:val="18"/>
        </w:rPr>
      </w:pPr>
      <w:r w:rsidRPr="00C16E5C">
        <w:rPr>
          <w:sz w:val="22"/>
          <w:szCs w:val="18"/>
        </w:rPr>
        <w:t xml:space="preserve">If the STA is an HE STA </w:t>
      </w:r>
      <w:ins w:id="26" w:author="Yanyi Ding" w:date="2021-08-03T12:05:00Z">
        <w:r w:rsidR="008D0086">
          <w:rPr>
            <w:sz w:val="22"/>
            <w:szCs w:val="18"/>
          </w:rPr>
          <w:t xml:space="preserve">or an EHT STA </w:t>
        </w:r>
      </w:ins>
      <w:r w:rsidRPr="00C16E5C">
        <w:rPr>
          <w:sz w:val="22"/>
          <w:szCs w:val="18"/>
        </w:rPr>
        <w:t xml:space="preserve">with an operating channel width greater than 20 MHz, then the per20bitmap parameter is present; otherwise it is absent. If present, the per20bitmap parameter </w:t>
      </w:r>
      <w:ins w:id="27" w:author="Yanyi Ding" w:date="2021-07-23T14:36:00Z">
        <w:r w:rsidR="00434A69">
          <w:rPr>
            <w:sz w:val="22"/>
            <w:szCs w:val="18"/>
          </w:rPr>
          <w:t xml:space="preserve">in an HE STA </w:t>
        </w:r>
      </w:ins>
      <w:ins w:id="28" w:author="Yanyi Ding" w:date="2021-07-29T13:39:00Z">
        <w:r w:rsidR="00A362B6">
          <w:rPr>
            <w:sz w:val="22"/>
            <w:szCs w:val="18"/>
          </w:rPr>
          <w:t xml:space="preserve">that is </w:t>
        </w:r>
      </w:ins>
      <w:ins w:id="29" w:author="Yanyi Ding" w:date="2021-07-29T13:40:00Z">
        <w:r w:rsidR="00A362B6">
          <w:rPr>
            <w:sz w:val="22"/>
            <w:szCs w:val="18"/>
          </w:rPr>
          <w:t xml:space="preserve">not an EHT STA </w:t>
        </w:r>
      </w:ins>
      <w:r w:rsidRPr="00C16E5C">
        <w:rPr>
          <w:sz w:val="22"/>
          <w:szCs w:val="18"/>
        </w:rPr>
        <w:t>is a bitmap where each bit represents the busy/idle status of a 20 MHz subchannel in the operating channel width as defined in 27.3.20.6.5 (Per 20 MHz CCA sensitivity)</w:t>
      </w:r>
      <w:ins w:id="30" w:author="Yanyi Ding" w:date="2021-07-29T13:40:00Z">
        <w:r w:rsidR="00A362B6">
          <w:rPr>
            <w:sz w:val="22"/>
            <w:szCs w:val="18"/>
          </w:rPr>
          <w:t xml:space="preserve">; </w:t>
        </w:r>
      </w:ins>
      <w:ins w:id="31" w:author="Yanyi Ding" w:date="2021-07-29T13:42:00Z">
        <w:r w:rsidR="00A362B6">
          <w:rPr>
            <w:sz w:val="22"/>
            <w:szCs w:val="18"/>
          </w:rPr>
          <w:t xml:space="preserve">the per20bitmap parameter in an EHT STA is </w:t>
        </w:r>
        <w:r w:rsidR="00A362B6" w:rsidRPr="00C16E5C">
          <w:rPr>
            <w:sz w:val="22"/>
            <w:szCs w:val="18"/>
          </w:rPr>
          <w:t>a bitmap where each bit represents the busy/idle status of a 20 MHz subchannel in the operating channel width</w:t>
        </w:r>
      </w:ins>
      <w:ins w:id="32" w:author="Yanyi Ding" w:date="2021-07-23T14:37:00Z">
        <w:r w:rsidR="00434A69">
          <w:rPr>
            <w:sz w:val="22"/>
            <w:szCs w:val="18"/>
          </w:rPr>
          <w:t xml:space="preserve"> as defined in </w:t>
        </w:r>
        <w:r w:rsidR="00434A69" w:rsidRPr="00C16E5C">
          <w:rPr>
            <w:sz w:val="22"/>
            <w:szCs w:val="18"/>
          </w:rPr>
          <w:t>36.3.20.6.4 (Per 20 MHz CCA sensitivity)</w:t>
        </w:r>
      </w:ins>
      <w:ins w:id="33" w:author="Yanyi Ding" w:date="2021-07-29T13:42:00Z">
        <w:r w:rsidR="00A362B6">
          <w:rPr>
            <w:sz w:val="22"/>
            <w:szCs w:val="18"/>
          </w:rPr>
          <w:t>.</w:t>
        </w:r>
      </w:ins>
      <w:bookmarkEnd w:id="0"/>
    </w:p>
    <w:p w14:paraId="2F78363F" w14:textId="1049E0D4" w:rsidR="007801CA" w:rsidRDefault="007801CA" w:rsidP="007801CA">
      <w:pPr>
        <w:pStyle w:val="T"/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</w:pPr>
      <w:commentRangeStart w:id="34"/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 xml:space="preserve">Insert the following at the end of </w:t>
      </w:r>
      <w:r w:rsidRP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 xml:space="preserve">8.3.5.12.2 </w:t>
      </w:r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(</w:t>
      </w:r>
      <w:r w:rsidRP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Semantics of the service primitive</w:t>
      </w:r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) as follows:</w:t>
      </w:r>
      <w:commentRangeEnd w:id="34"/>
      <w:r w:rsidR="00CC3EA6">
        <w:rPr>
          <w:rStyle w:val="CommentReference"/>
          <w:lang w:val="en-GB"/>
        </w:rPr>
        <w:commentReference w:id="34"/>
      </w:r>
    </w:p>
    <w:p w14:paraId="67C41DC4" w14:textId="252A9BD7" w:rsidR="007801CA" w:rsidRPr="007801CA" w:rsidRDefault="007801CA" w:rsidP="007801CA">
      <w:pPr>
        <w:rPr>
          <w:ins w:id="35" w:author="Yanyi Ding" w:date="2021-08-03T16:22:00Z"/>
          <w:lang w:eastAsia="zh-CN"/>
        </w:rPr>
      </w:pPr>
      <w:ins w:id="36" w:author="Yanyi Ding" w:date="2021-08-03T16:22:00Z">
        <w:r w:rsidRPr="007801CA">
          <w:rPr>
            <w:lang w:val="en-SG" w:eastAsia="zh-CN"/>
          </w:rPr>
          <w:t>NOTE</w:t>
        </w:r>
        <w:r w:rsidRPr="007801CA">
          <w:rPr>
            <w:lang w:eastAsia="zh-CN"/>
          </w:rPr>
          <w:t xml:space="preserve"> - When CCA-Energy Detect is required, </w:t>
        </w:r>
      </w:ins>
      <w:ins w:id="37" w:author="Yanyi Ding" w:date="2021-08-03T16:25:00Z">
        <w:r>
          <w:rPr>
            <w:lang w:eastAsia="zh-CN"/>
          </w:rPr>
          <w:t xml:space="preserve">the primitive in </w:t>
        </w:r>
      </w:ins>
      <w:ins w:id="38" w:author="Yanyi Ding" w:date="2021-08-03T16:22:00Z">
        <w:r w:rsidRPr="007801CA">
          <w:rPr>
            <w:lang w:eastAsia="zh-CN"/>
          </w:rPr>
          <w:t xml:space="preserve">an HT STA that is not a VHT STA or an HE STA or an EHT STA indicates a medium busy condition as defined in 19.3.19.5.2 (CCA-Energy Detect (CCA-ED)); </w:t>
        </w:r>
      </w:ins>
      <w:ins w:id="39" w:author="Yanyi Ding" w:date="2021-08-03T16:25:00Z">
        <w:r>
          <w:rPr>
            <w:lang w:eastAsia="zh-CN"/>
          </w:rPr>
          <w:t xml:space="preserve">the primitive in </w:t>
        </w:r>
      </w:ins>
      <w:ins w:id="40" w:author="Yanyi Ding" w:date="2021-08-03T16:22:00Z">
        <w:r w:rsidRPr="007801CA">
          <w:rPr>
            <w:lang w:eastAsia="zh-CN"/>
          </w:rPr>
          <w:t xml:space="preserve">a VHT STA that is neither an HE STA nor an EHT STA indicates a medium busy as defined in 21.3.18.5.2 (CCA sensitivity for operating classes requiring CCA-ED); </w:t>
        </w:r>
      </w:ins>
      <w:ins w:id="41" w:author="Yanyi Ding" w:date="2021-08-03T16:25:00Z">
        <w:r>
          <w:rPr>
            <w:lang w:eastAsia="zh-CN"/>
          </w:rPr>
          <w:t xml:space="preserve">the primitive in </w:t>
        </w:r>
      </w:ins>
      <w:ins w:id="42" w:author="Yanyi Ding" w:date="2021-08-03T16:22:00Z">
        <w:r w:rsidRPr="007801CA">
          <w:rPr>
            <w:lang w:eastAsia="zh-CN"/>
          </w:rPr>
          <w:t xml:space="preserve">an HE STA that is not an EHT STA indicates a medium busy as defined in 27.3.20.6.2 (CCA sensitivity for operating classes requiring CCA-ED); </w:t>
        </w:r>
      </w:ins>
      <w:ins w:id="43" w:author="Yanyi Ding" w:date="2021-08-03T16:25:00Z">
        <w:r>
          <w:rPr>
            <w:lang w:eastAsia="zh-CN"/>
          </w:rPr>
          <w:t xml:space="preserve">the primitive in </w:t>
        </w:r>
      </w:ins>
      <w:ins w:id="44" w:author="Yanyi Ding" w:date="2021-08-03T16:22:00Z">
        <w:r w:rsidRPr="007801CA">
          <w:rPr>
            <w:lang w:eastAsia="zh-CN"/>
          </w:rPr>
          <w:t xml:space="preserve">an EHT STA indicates a medium busy as defined in 36.3.20.6.2 (CCA sensitivity for operating classes requiring CCA-ED). </w:t>
        </w:r>
      </w:ins>
    </w:p>
    <w:p w14:paraId="7D42ED2B" w14:textId="0B9187C1" w:rsidR="007801CA" w:rsidRPr="007801CA" w:rsidRDefault="007801CA" w:rsidP="007801CA">
      <w:pPr>
        <w:pStyle w:val="T"/>
        <w:rPr>
          <w:rFonts w:ascii="TimesNewRomanPS-BoldItalicMT" w:hAnsi="TimesNewRomanPS-BoldItalicMT" w:cs="TimesNewRomanPS-BoldItalicMT"/>
          <w:b/>
          <w:bCs/>
          <w:lang w:val="en-SG"/>
        </w:rPr>
      </w:pPr>
    </w:p>
    <w:p w14:paraId="6911B7C6" w14:textId="77777777" w:rsidR="007801CA" w:rsidRPr="007801CA" w:rsidRDefault="007801CA" w:rsidP="007801CA">
      <w:pPr>
        <w:pStyle w:val="T"/>
        <w:rPr>
          <w:rFonts w:ascii="TimesNewRomanPS-BoldItalicMT" w:hAnsi="TimesNewRomanPS-BoldItalicMT" w:cs="TimesNewRomanPS-BoldItalicMT"/>
          <w:b/>
          <w:bCs/>
          <w:lang w:val="en-SG"/>
        </w:rPr>
      </w:pPr>
    </w:p>
    <w:p w14:paraId="23B7AC3D" w14:textId="77777777" w:rsidR="007801CA" w:rsidRDefault="007801CA" w:rsidP="00856E37">
      <w:pPr>
        <w:pStyle w:val="T"/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</w:pPr>
    </w:p>
    <w:p w14:paraId="551287A7" w14:textId="69B6C530" w:rsidR="00856E37" w:rsidRDefault="00856E37" w:rsidP="00856E37">
      <w:pPr>
        <w:pStyle w:val="T"/>
        <w:rPr>
          <w:sz w:val="24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 xml:space="preserve">Change the first paragraph of </w:t>
      </w:r>
      <w:r w:rsidRP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8.3.5.12.</w:t>
      </w:r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3</w:t>
      </w:r>
      <w:r w:rsidRP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 xml:space="preserve"> </w:t>
      </w:r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(When generated)</w:t>
      </w:r>
      <w:r w:rsidRPr="00856E37"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 xml:space="preserve"> </w:t>
      </w:r>
      <w:r>
        <w:rPr>
          <w:rFonts w:ascii="TimesNewRomanPS-BoldItalicMT" w:hAnsi="TimesNewRomanPS-BoldItalicMT" w:cs="TimesNewRomanPS-BoldItalicMT"/>
          <w:b/>
          <w:bCs/>
          <w:i/>
          <w:iCs/>
          <w:lang w:val="en-SG"/>
        </w:rPr>
        <w:t>as follows:</w:t>
      </w:r>
    </w:p>
    <w:p w14:paraId="0D524985" w14:textId="2698840F" w:rsidR="00856E37" w:rsidRPr="00856E37" w:rsidRDefault="00856E37" w:rsidP="00856E37">
      <w:pPr>
        <w:pStyle w:val="T"/>
        <w:rPr>
          <w:bCs/>
          <w:iCs/>
          <w:sz w:val="22"/>
          <w:szCs w:val="18"/>
        </w:rPr>
      </w:pPr>
      <w:r w:rsidRPr="00856E37">
        <w:rPr>
          <w:bCs/>
          <w:iCs/>
          <w:sz w:val="22"/>
          <w:szCs w:val="18"/>
        </w:rPr>
        <w:t>For Clause 15 (DSSS PHY specification for the 2.4 GHz band designated for ISM applications) to Clause 20</w:t>
      </w:r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 xml:space="preserve">(Directional multi-gigabit (DMG) PHY specification) PHYs, this primitive is generated within </w:t>
      </w:r>
      <w:proofErr w:type="spellStart"/>
      <w:r w:rsidRPr="00856E37">
        <w:rPr>
          <w:bCs/>
          <w:iCs/>
          <w:sz w:val="22"/>
          <w:szCs w:val="18"/>
        </w:rPr>
        <w:t>aCCATime</w:t>
      </w:r>
      <w:proofErr w:type="spellEnd"/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>of the occurrence of a change in the status of the primary channel from channel idle to channel busy or from</w:t>
      </w:r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>channel busy to channel idle or when the entries of the channel-list parameter change. For Clause 21 and</w:t>
      </w:r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>Clause 22 PHYs, this primitive is generated when the status of the channel(s) changes from channel idle to</w:t>
      </w:r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>channel busy or from channel busy to channel idle or when the entries of the channel-list parameter change.</w:t>
      </w:r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 xml:space="preserve">This includes the period of time when the PHY is receiving data. For Clause 27 </w:t>
      </w:r>
      <w:ins w:id="45" w:author="Yanyi Ding" w:date="2021-08-03T15:07:00Z">
        <w:r>
          <w:rPr>
            <w:bCs/>
            <w:iCs/>
            <w:sz w:val="22"/>
            <w:szCs w:val="18"/>
          </w:rPr>
          <w:t xml:space="preserve">and Clause 36 </w:t>
        </w:r>
      </w:ins>
      <w:r w:rsidRPr="00856E37">
        <w:rPr>
          <w:bCs/>
          <w:iCs/>
          <w:sz w:val="22"/>
          <w:szCs w:val="18"/>
        </w:rPr>
        <w:t>PHYs, this primitive is generated</w:t>
      </w:r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>when the status of the channel(s) changes from channel idle to channel busy or from channel busy to</w:t>
      </w:r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>channel idle, when the entries of the channel-list parameter change, or when the per20bitmap parameter</w:t>
      </w:r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>changes. The timing of PHY-</w:t>
      </w:r>
      <w:proofErr w:type="spellStart"/>
      <w:r w:rsidRPr="00856E37">
        <w:rPr>
          <w:bCs/>
          <w:iCs/>
          <w:sz w:val="22"/>
          <w:szCs w:val="18"/>
        </w:rPr>
        <w:t>CCA.indication</w:t>
      </w:r>
      <w:proofErr w:type="spellEnd"/>
      <w:r w:rsidRPr="00856E37">
        <w:rPr>
          <w:bCs/>
          <w:iCs/>
          <w:sz w:val="22"/>
          <w:szCs w:val="18"/>
        </w:rPr>
        <w:t xml:space="preserve"> primitives related to transitions on secondary channel(s) is</w:t>
      </w:r>
      <w:r>
        <w:rPr>
          <w:bCs/>
          <w:iCs/>
          <w:sz w:val="22"/>
          <w:szCs w:val="18"/>
        </w:rPr>
        <w:t xml:space="preserve"> </w:t>
      </w:r>
      <w:r w:rsidRPr="00856E37">
        <w:rPr>
          <w:bCs/>
          <w:iCs/>
          <w:sz w:val="22"/>
          <w:szCs w:val="18"/>
        </w:rPr>
        <w:t>PHY specific. Refer to specific PHY clauses for details about CCA behavior for a given PHY.</w:t>
      </w:r>
    </w:p>
    <w:sectPr w:rsidR="00856E37" w:rsidRPr="00856E37" w:rsidSect="00F04FA0">
      <w:headerReference w:type="default" r:id="rId12"/>
      <w:footerReference w:type="default" r:id="rId13"/>
      <w:pgSz w:w="12240" w:h="15840" w:code="1"/>
      <w:pgMar w:top="907" w:right="1080" w:bottom="1166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Yanyi Ding" w:date="2021-08-03T16:12:00Z" w:initials="YD">
    <w:p w14:paraId="2F77846B" w14:textId="77777777" w:rsidR="009079DB" w:rsidRDefault="009079DB">
      <w:pPr>
        <w:pStyle w:val="CommentText"/>
      </w:pPr>
      <w:r>
        <w:rPr>
          <w:rStyle w:val="CommentReference"/>
        </w:rPr>
        <w:annotationRef/>
      </w:r>
      <w:r>
        <w:t>Comment by Ruchen Duan (Samsung):</w:t>
      </w:r>
    </w:p>
    <w:p w14:paraId="220406F8" w14:textId="5DAA4614" w:rsidR="009079DB" w:rsidRDefault="009079DB">
      <w:pPr>
        <w:pStyle w:val="CommentText"/>
      </w:pPr>
      <w:r>
        <w:t>‘</w:t>
      </w:r>
      <w:r w:rsidRPr="009079DB">
        <w:t xml:space="preserve">19.3.19.5.2 CCA-Energy Detect (CCA-ED) only defines the CCA </w:t>
      </w:r>
      <w:proofErr w:type="spellStart"/>
      <w:r w:rsidRPr="009079DB">
        <w:t>behavior</w:t>
      </w:r>
      <w:proofErr w:type="spellEnd"/>
      <w:r w:rsidRPr="009079DB">
        <w:t xml:space="preserve"> of operating classes requiring CCA-ED, and for all other operating classes, CCA busy condition are defined in 19.3.19.5.4 and 19.3.19.5.5.</w:t>
      </w:r>
      <w:r>
        <w:t>’</w:t>
      </w:r>
    </w:p>
    <w:p w14:paraId="0D621229" w14:textId="77777777" w:rsidR="009079DB" w:rsidRDefault="009079DB">
      <w:pPr>
        <w:pStyle w:val="CommentText"/>
      </w:pPr>
    </w:p>
    <w:p w14:paraId="608F910B" w14:textId="49494476" w:rsidR="009079DB" w:rsidRDefault="009079DB">
      <w:pPr>
        <w:pStyle w:val="CommentText"/>
      </w:pPr>
      <w:proofErr w:type="spellStart"/>
      <w:r>
        <w:t>Resolustion</w:t>
      </w:r>
      <w:proofErr w:type="spellEnd"/>
      <w:r>
        <w:t>: to keep the sentence consistent with other sentences in the cell, change the reference to 19.3.19.5.4 and 19.3.19.5.5 here.</w:t>
      </w:r>
    </w:p>
  </w:comment>
  <w:comment w:id="34" w:author="Yanyi Ding" w:date="2021-08-03T16:28:00Z" w:initials="YD">
    <w:p w14:paraId="24BF5FE1" w14:textId="77777777" w:rsidR="00CC3EA6" w:rsidRDefault="00CC3EA6">
      <w:pPr>
        <w:pStyle w:val="CommentText"/>
      </w:pPr>
      <w:r>
        <w:rPr>
          <w:rStyle w:val="CommentReference"/>
        </w:rPr>
        <w:annotationRef/>
      </w:r>
      <w:r>
        <w:t>Comment by Ruchen Duan (Samsung):</w:t>
      </w:r>
    </w:p>
    <w:p w14:paraId="008765C4" w14:textId="77777777" w:rsidR="00CC3EA6" w:rsidRDefault="00CC3EA6">
      <w:pPr>
        <w:pStyle w:val="CommentText"/>
      </w:pPr>
      <w:r>
        <w:t>‘</w:t>
      </w:r>
      <w:r w:rsidRPr="00CC3EA6">
        <w:t>On the other hand, for VHT, HE and EHT cases, CCA busy for ED classes is also defined in 21.3.18.5.2 CCA sensitivity for operating classes requiring CCA-ED, 27.3.20.6.2 CCA sensitivity for operating classes requiring CCA-ED and 36.3.20.6.2 CCA sensitivity for operating classes requiring CCA-ED.</w:t>
      </w:r>
      <w:r>
        <w:t>’</w:t>
      </w:r>
    </w:p>
    <w:p w14:paraId="706599A0" w14:textId="77777777" w:rsidR="00CC3EA6" w:rsidRDefault="00CC3EA6">
      <w:pPr>
        <w:pStyle w:val="CommentText"/>
      </w:pPr>
    </w:p>
    <w:p w14:paraId="64E66F5B" w14:textId="77777777" w:rsidR="00CC3EA6" w:rsidRDefault="00CC3EA6">
      <w:pPr>
        <w:pStyle w:val="CommentText"/>
      </w:pPr>
      <w:r>
        <w:t>If we need to add the ED subclauses into referring list, the whole subclause needs to be modified not only the table, which will be a huge work.</w:t>
      </w:r>
    </w:p>
    <w:p w14:paraId="0EB15E3A" w14:textId="77777777" w:rsidR="00CC3EA6" w:rsidRDefault="00CC3EA6">
      <w:pPr>
        <w:pStyle w:val="CommentText"/>
      </w:pPr>
    </w:p>
    <w:p w14:paraId="4E6C16D0" w14:textId="5B2582F4" w:rsidR="00CC3EA6" w:rsidRDefault="00CC3EA6">
      <w:pPr>
        <w:pStyle w:val="CommentText"/>
      </w:pPr>
      <w:r>
        <w:t>Resolution: add a note stating the ED cases.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8F910B" w15:done="0"/>
  <w15:commentEx w15:paraId="4E6C16D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3E979" w16cex:dateUtc="2021-08-03T08:12:00Z"/>
  <w16cex:commentExtensible w16cex:durableId="24B3ED15" w16cex:dateUtc="2021-08-03T08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8F910B" w16cid:durableId="24B3E979"/>
  <w16cid:commentId w16cid:paraId="4E6C16D0" w16cid:durableId="24B3ED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A6206" w14:textId="77777777" w:rsidR="00127EDB" w:rsidRDefault="00127EDB">
      <w:r>
        <w:separator/>
      </w:r>
    </w:p>
  </w:endnote>
  <w:endnote w:type="continuationSeparator" w:id="0">
    <w:p w14:paraId="60B90F96" w14:textId="77777777" w:rsidR="00127EDB" w:rsidRDefault="0012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8590" w14:textId="559EEFDF" w:rsidR="005B7ADB" w:rsidRDefault="00DC56B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5B7ADB">
        <w:t>Submission</w:t>
      </w:r>
    </w:fldSimple>
    <w:r w:rsidR="005B7ADB">
      <w:tab/>
      <w:t xml:space="preserve">page </w:t>
    </w:r>
    <w:r w:rsidR="005B7ADB">
      <w:fldChar w:fldCharType="begin"/>
    </w:r>
    <w:r w:rsidR="005B7ADB">
      <w:instrText xml:space="preserve">page </w:instrText>
    </w:r>
    <w:r w:rsidR="005B7ADB">
      <w:fldChar w:fldCharType="separate"/>
    </w:r>
    <w:r w:rsidR="008605B6">
      <w:rPr>
        <w:noProof/>
      </w:rPr>
      <w:t>1</w:t>
    </w:r>
    <w:r w:rsidR="005B7ADB">
      <w:rPr>
        <w:noProof/>
      </w:rPr>
      <w:fldChar w:fldCharType="end"/>
    </w:r>
    <w:r w:rsidR="005B7ADB">
      <w:tab/>
    </w:r>
    <w:r w:rsidR="00A733E3">
      <w:t>Yanyi Ding</w:t>
    </w:r>
    <w:r w:rsidR="005B7ADB">
      <w:t xml:space="preserve"> </w:t>
    </w:r>
    <w:r w:rsidR="00A733E3">
      <w:t>(</w:t>
    </w:r>
    <w:r w:rsidR="005B7ADB">
      <w:t>Panasonic</w:t>
    </w:r>
    <w:r w:rsidR="00A733E3">
      <w:t>)</w:t>
    </w:r>
    <w:r w:rsidR="005B7ADB">
      <w:t xml:space="preserve"> </w:t>
    </w:r>
    <w:r w:rsidR="005B7ADB">
      <w:fldChar w:fldCharType="begin"/>
    </w:r>
    <w:r w:rsidR="005B7ADB">
      <w:instrText xml:space="preserve"> COMMENTS  \* MERGEFORMAT </w:instrText>
    </w:r>
    <w:r w:rsidR="005B7ADB">
      <w:fldChar w:fldCharType="end"/>
    </w:r>
  </w:p>
  <w:p w14:paraId="786DEF1A" w14:textId="77777777" w:rsidR="005B7ADB" w:rsidRPr="00F60BF6" w:rsidRDefault="005B7A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70236" w14:textId="77777777" w:rsidR="00127EDB" w:rsidRDefault="00127EDB">
      <w:r>
        <w:separator/>
      </w:r>
    </w:p>
  </w:footnote>
  <w:footnote w:type="continuationSeparator" w:id="0">
    <w:p w14:paraId="1DF7FF0E" w14:textId="77777777" w:rsidR="00127EDB" w:rsidRDefault="00127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195E" w14:textId="20BE5BD0" w:rsidR="005B7ADB" w:rsidRDefault="00A733E3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t>July</w:t>
    </w:r>
    <w:r w:rsidR="005B7ADB">
      <w:t xml:space="preserve"> 20</w:t>
    </w:r>
    <w:r w:rsidR="00776049">
      <w:t>2</w:t>
    </w:r>
    <w:r w:rsidR="005B7ADB">
      <w:t>1</w:t>
    </w:r>
    <w:r w:rsidR="005B7ADB">
      <w:tab/>
    </w:r>
    <w:r w:rsidR="005B7ADB">
      <w:tab/>
      <w:t>doc.: IEEE 802.11-</w:t>
    </w:r>
    <w:r w:rsidR="00776049">
      <w:t>2</w:t>
    </w:r>
    <w:r w:rsidR="005B7ADB">
      <w:t>1/</w:t>
    </w:r>
    <w:r w:rsidR="00434A69" w:rsidRPr="00434A69">
      <w:t>1232</w:t>
    </w:r>
    <w:r w:rsidR="005B7ADB" w:rsidRPr="00671962"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anyi Ding">
    <w15:presenceInfo w15:providerId="AD" w15:userId="S::yanyi.ding@sg.panasonic.com::67545d51-1498-40a0-b4de-9cdfe423dc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AA7"/>
    <w:rsid w:val="0000086A"/>
    <w:rsid w:val="0000096C"/>
    <w:rsid w:val="00002519"/>
    <w:rsid w:val="0000257B"/>
    <w:rsid w:val="00002B6A"/>
    <w:rsid w:val="00005903"/>
    <w:rsid w:val="00006852"/>
    <w:rsid w:val="000076C8"/>
    <w:rsid w:val="00007917"/>
    <w:rsid w:val="00007CBB"/>
    <w:rsid w:val="00010CA3"/>
    <w:rsid w:val="00010CA8"/>
    <w:rsid w:val="00011A27"/>
    <w:rsid w:val="000128B4"/>
    <w:rsid w:val="00013538"/>
    <w:rsid w:val="00013718"/>
    <w:rsid w:val="00013A38"/>
    <w:rsid w:val="0001586D"/>
    <w:rsid w:val="00016100"/>
    <w:rsid w:val="000172C9"/>
    <w:rsid w:val="00017AE9"/>
    <w:rsid w:val="000202F5"/>
    <w:rsid w:val="00020465"/>
    <w:rsid w:val="000205DE"/>
    <w:rsid w:val="000225F0"/>
    <w:rsid w:val="000241B5"/>
    <w:rsid w:val="0002651F"/>
    <w:rsid w:val="00026850"/>
    <w:rsid w:val="000335ED"/>
    <w:rsid w:val="00034E96"/>
    <w:rsid w:val="00035AE8"/>
    <w:rsid w:val="000371D3"/>
    <w:rsid w:val="0003771E"/>
    <w:rsid w:val="00037F35"/>
    <w:rsid w:val="000423B2"/>
    <w:rsid w:val="00042854"/>
    <w:rsid w:val="00042AEC"/>
    <w:rsid w:val="0004755E"/>
    <w:rsid w:val="0005080D"/>
    <w:rsid w:val="000514EB"/>
    <w:rsid w:val="00051A94"/>
    <w:rsid w:val="00054058"/>
    <w:rsid w:val="00055348"/>
    <w:rsid w:val="00055A59"/>
    <w:rsid w:val="0005724D"/>
    <w:rsid w:val="000574F4"/>
    <w:rsid w:val="000614DB"/>
    <w:rsid w:val="000619B9"/>
    <w:rsid w:val="00061C3D"/>
    <w:rsid w:val="0006290F"/>
    <w:rsid w:val="00066D8A"/>
    <w:rsid w:val="0006756F"/>
    <w:rsid w:val="00070B50"/>
    <w:rsid w:val="00070BFA"/>
    <w:rsid w:val="00071039"/>
    <w:rsid w:val="00071B90"/>
    <w:rsid w:val="00072045"/>
    <w:rsid w:val="00072E8A"/>
    <w:rsid w:val="00075704"/>
    <w:rsid w:val="00080395"/>
    <w:rsid w:val="000804D5"/>
    <w:rsid w:val="00080B3E"/>
    <w:rsid w:val="000813CF"/>
    <w:rsid w:val="000818A3"/>
    <w:rsid w:val="000846C1"/>
    <w:rsid w:val="00084890"/>
    <w:rsid w:val="00084D76"/>
    <w:rsid w:val="00085B1F"/>
    <w:rsid w:val="00085F0E"/>
    <w:rsid w:val="00086BBE"/>
    <w:rsid w:val="00086F09"/>
    <w:rsid w:val="00091C6A"/>
    <w:rsid w:val="00092EF7"/>
    <w:rsid w:val="0009310D"/>
    <w:rsid w:val="00093ED9"/>
    <w:rsid w:val="000946B8"/>
    <w:rsid w:val="00094C78"/>
    <w:rsid w:val="00095249"/>
    <w:rsid w:val="00095364"/>
    <w:rsid w:val="00095671"/>
    <w:rsid w:val="0009756B"/>
    <w:rsid w:val="000979D0"/>
    <w:rsid w:val="000A3A66"/>
    <w:rsid w:val="000A4683"/>
    <w:rsid w:val="000A6B90"/>
    <w:rsid w:val="000B0858"/>
    <w:rsid w:val="000B4202"/>
    <w:rsid w:val="000B4C5E"/>
    <w:rsid w:val="000B6007"/>
    <w:rsid w:val="000B784B"/>
    <w:rsid w:val="000B79CD"/>
    <w:rsid w:val="000C0800"/>
    <w:rsid w:val="000C2EF6"/>
    <w:rsid w:val="000C5F3E"/>
    <w:rsid w:val="000C5F79"/>
    <w:rsid w:val="000C6E6D"/>
    <w:rsid w:val="000D01A8"/>
    <w:rsid w:val="000D0576"/>
    <w:rsid w:val="000D3CFB"/>
    <w:rsid w:val="000D4227"/>
    <w:rsid w:val="000D58AE"/>
    <w:rsid w:val="000E0CE9"/>
    <w:rsid w:val="000E2CA6"/>
    <w:rsid w:val="000E3163"/>
    <w:rsid w:val="000E36C2"/>
    <w:rsid w:val="000E4DD1"/>
    <w:rsid w:val="000F09C1"/>
    <w:rsid w:val="000F3FBA"/>
    <w:rsid w:val="000F5F2B"/>
    <w:rsid w:val="000F67D0"/>
    <w:rsid w:val="000F6CED"/>
    <w:rsid w:val="000F7838"/>
    <w:rsid w:val="000F7A21"/>
    <w:rsid w:val="000F7EC8"/>
    <w:rsid w:val="00101596"/>
    <w:rsid w:val="001015C8"/>
    <w:rsid w:val="0010281E"/>
    <w:rsid w:val="0010363F"/>
    <w:rsid w:val="0010567A"/>
    <w:rsid w:val="00106168"/>
    <w:rsid w:val="001072C2"/>
    <w:rsid w:val="00110B78"/>
    <w:rsid w:val="00111307"/>
    <w:rsid w:val="00111F98"/>
    <w:rsid w:val="00113397"/>
    <w:rsid w:val="001135E1"/>
    <w:rsid w:val="00113A3F"/>
    <w:rsid w:val="00114327"/>
    <w:rsid w:val="001171AF"/>
    <w:rsid w:val="00117386"/>
    <w:rsid w:val="00117699"/>
    <w:rsid w:val="001177CE"/>
    <w:rsid w:val="001178D2"/>
    <w:rsid w:val="00117BF7"/>
    <w:rsid w:val="00121BAD"/>
    <w:rsid w:val="00121ED1"/>
    <w:rsid w:val="00122858"/>
    <w:rsid w:val="0012298C"/>
    <w:rsid w:val="001238CC"/>
    <w:rsid w:val="00123A88"/>
    <w:rsid w:val="0012427D"/>
    <w:rsid w:val="001278AD"/>
    <w:rsid w:val="00127EDB"/>
    <w:rsid w:val="00132348"/>
    <w:rsid w:val="001323E9"/>
    <w:rsid w:val="00135ABF"/>
    <w:rsid w:val="00141692"/>
    <w:rsid w:val="001419B6"/>
    <w:rsid w:val="00141CA4"/>
    <w:rsid w:val="00141E86"/>
    <w:rsid w:val="0014280C"/>
    <w:rsid w:val="00142F85"/>
    <w:rsid w:val="00143077"/>
    <w:rsid w:val="00143B8C"/>
    <w:rsid w:val="00144B71"/>
    <w:rsid w:val="00146B6F"/>
    <w:rsid w:val="00151460"/>
    <w:rsid w:val="0015236D"/>
    <w:rsid w:val="001537BB"/>
    <w:rsid w:val="00154623"/>
    <w:rsid w:val="00155016"/>
    <w:rsid w:val="00155F03"/>
    <w:rsid w:val="00157AE7"/>
    <w:rsid w:val="00160E79"/>
    <w:rsid w:val="001610A7"/>
    <w:rsid w:val="001620E4"/>
    <w:rsid w:val="00162976"/>
    <w:rsid w:val="001640E9"/>
    <w:rsid w:val="00166F3B"/>
    <w:rsid w:val="00167F98"/>
    <w:rsid w:val="00170A3C"/>
    <w:rsid w:val="00172F06"/>
    <w:rsid w:val="00173AD6"/>
    <w:rsid w:val="00173E5E"/>
    <w:rsid w:val="0017432E"/>
    <w:rsid w:val="001747DB"/>
    <w:rsid w:val="00174B30"/>
    <w:rsid w:val="00175AE3"/>
    <w:rsid w:val="00176EDE"/>
    <w:rsid w:val="00177068"/>
    <w:rsid w:val="00184E0C"/>
    <w:rsid w:val="00184E39"/>
    <w:rsid w:val="00185986"/>
    <w:rsid w:val="001911EC"/>
    <w:rsid w:val="0019150D"/>
    <w:rsid w:val="00191A34"/>
    <w:rsid w:val="00191B16"/>
    <w:rsid w:val="00192A58"/>
    <w:rsid w:val="00192A5B"/>
    <w:rsid w:val="00192BD2"/>
    <w:rsid w:val="00195EBE"/>
    <w:rsid w:val="00197592"/>
    <w:rsid w:val="001A0F38"/>
    <w:rsid w:val="001A11AD"/>
    <w:rsid w:val="001A2591"/>
    <w:rsid w:val="001A5286"/>
    <w:rsid w:val="001A597C"/>
    <w:rsid w:val="001A73C6"/>
    <w:rsid w:val="001B19E8"/>
    <w:rsid w:val="001B28B4"/>
    <w:rsid w:val="001B2CC4"/>
    <w:rsid w:val="001B31A6"/>
    <w:rsid w:val="001B32B9"/>
    <w:rsid w:val="001B39F4"/>
    <w:rsid w:val="001B4FC3"/>
    <w:rsid w:val="001C1ADC"/>
    <w:rsid w:val="001C34F7"/>
    <w:rsid w:val="001C3711"/>
    <w:rsid w:val="001C5399"/>
    <w:rsid w:val="001C5AFD"/>
    <w:rsid w:val="001C6098"/>
    <w:rsid w:val="001C6548"/>
    <w:rsid w:val="001C6C25"/>
    <w:rsid w:val="001C7EAD"/>
    <w:rsid w:val="001D11EB"/>
    <w:rsid w:val="001D5F6C"/>
    <w:rsid w:val="001D6097"/>
    <w:rsid w:val="001D624C"/>
    <w:rsid w:val="001D6543"/>
    <w:rsid w:val="001D6DD2"/>
    <w:rsid w:val="001D723B"/>
    <w:rsid w:val="001D7BA8"/>
    <w:rsid w:val="001E048B"/>
    <w:rsid w:val="001E0942"/>
    <w:rsid w:val="001E1245"/>
    <w:rsid w:val="001E1A96"/>
    <w:rsid w:val="001E26AB"/>
    <w:rsid w:val="001E27C8"/>
    <w:rsid w:val="001E2C5D"/>
    <w:rsid w:val="001E4706"/>
    <w:rsid w:val="001E5650"/>
    <w:rsid w:val="001E5896"/>
    <w:rsid w:val="001E6213"/>
    <w:rsid w:val="001E768F"/>
    <w:rsid w:val="001F07B2"/>
    <w:rsid w:val="001F0DC7"/>
    <w:rsid w:val="001F1C30"/>
    <w:rsid w:val="001F546A"/>
    <w:rsid w:val="001F5CBC"/>
    <w:rsid w:val="001F6580"/>
    <w:rsid w:val="001F7049"/>
    <w:rsid w:val="002060CE"/>
    <w:rsid w:val="0020642D"/>
    <w:rsid w:val="00206617"/>
    <w:rsid w:val="002071F4"/>
    <w:rsid w:val="00210200"/>
    <w:rsid w:val="00210E83"/>
    <w:rsid w:val="00212A9C"/>
    <w:rsid w:val="0021479B"/>
    <w:rsid w:val="0021600B"/>
    <w:rsid w:val="00217BB3"/>
    <w:rsid w:val="002206DD"/>
    <w:rsid w:val="002208EC"/>
    <w:rsid w:val="002220B7"/>
    <w:rsid w:val="00222EFA"/>
    <w:rsid w:val="00223C46"/>
    <w:rsid w:val="002246AB"/>
    <w:rsid w:val="00224B1E"/>
    <w:rsid w:val="00225129"/>
    <w:rsid w:val="0022562F"/>
    <w:rsid w:val="00226B5B"/>
    <w:rsid w:val="0022705C"/>
    <w:rsid w:val="00230372"/>
    <w:rsid w:val="002322A5"/>
    <w:rsid w:val="00232742"/>
    <w:rsid w:val="00233513"/>
    <w:rsid w:val="00234DB9"/>
    <w:rsid w:val="00235DA4"/>
    <w:rsid w:val="002364BF"/>
    <w:rsid w:val="002408B0"/>
    <w:rsid w:val="002410DA"/>
    <w:rsid w:val="0024174B"/>
    <w:rsid w:val="00241D3B"/>
    <w:rsid w:val="00242180"/>
    <w:rsid w:val="00243052"/>
    <w:rsid w:val="0024360B"/>
    <w:rsid w:val="00243D49"/>
    <w:rsid w:val="00244006"/>
    <w:rsid w:val="0024525A"/>
    <w:rsid w:val="002465FB"/>
    <w:rsid w:val="00250605"/>
    <w:rsid w:val="00250CF0"/>
    <w:rsid w:val="0025183C"/>
    <w:rsid w:val="0025252E"/>
    <w:rsid w:val="0025295E"/>
    <w:rsid w:val="002534BA"/>
    <w:rsid w:val="002543A7"/>
    <w:rsid w:val="002545BF"/>
    <w:rsid w:val="0025518D"/>
    <w:rsid w:val="002578D6"/>
    <w:rsid w:val="002606B7"/>
    <w:rsid w:val="002633B1"/>
    <w:rsid w:val="00264EFE"/>
    <w:rsid w:val="002667D6"/>
    <w:rsid w:val="00266F7D"/>
    <w:rsid w:val="002677DF"/>
    <w:rsid w:val="00270FDC"/>
    <w:rsid w:val="002718E6"/>
    <w:rsid w:val="002727FA"/>
    <w:rsid w:val="00273181"/>
    <w:rsid w:val="00273983"/>
    <w:rsid w:val="00275163"/>
    <w:rsid w:val="00275CFD"/>
    <w:rsid w:val="00275F48"/>
    <w:rsid w:val="00276202"/>
    <w:rsid w:val="00280D2E"/>
    <w:rsid w:val="00281479"/>
    <w:rsid w:val="0028292F"/>
    <w:rsid w:val="00284398"/>
    <w:rsid w:val="002847EB"/>
    <w:rsid w:val="00284FFB"/>
    <w:rsid w:val="0028573D"/>
    <w:rsid w:val="0028591D"/>
    <w:rsid w:val="00287188"/>
    <w:rsid w:val="002873E4"/>
    <w:rsid w:val="002875A3"/>
    <w:rsid w:val="0029020B"/>
    <w:rsid w:val="00290C6D"/>
    <w:rsid w:val="00291DF9"/>
    <w:rsid w:val="002929AC"/>
    <w:rsid w:val="00293F73"/>
    <w:rsid w:val="00295403"/>
    <w:rsid w:val="0029575F"/>
    <w:rsid w:val="00296944"/>
    <w:rsid w:val="00297573"/>
    <w:rsid w:val="002A0C93"/>
    <w:rsid w:val="002A3512"/>
    <w:rsid w:val="002A3868"/>
    <w:rsid w:val="002A390D"/>
    <w:rsid w:val="002A4A5B"/>
    <w:rsid w:val="002B36AF"/>
    <w:rsid w:val="002B3890"/>
    <w:rsid w:val="002B436C"/>
    <w:rsid w:val="002B6510"/>
    <w:rsid w:val="002B7268"/>
    <w:rsid w:val="002C3043"/>
    <w:rsid w:val="002C4259"/>
    <w:rsid w:val="002C4346"/>
    <w:rsid w:val="002C6659"/>
    <w:rsid w:val="002D02D7"/>
    <w:rsid w:val="002D23DA"/>
    <w:rsid w:val="002D2D20"/>
    <w:rsid w:val="002D2EA5"/>
    <w:rsid w:val="002D4185"/>
    <w:rsid w:val="002D44BE"/>
    <w:rsid w:val="002D5BF5"/>
    <w:rsid w:val="002D6842"/>
    <w:rsid w:val="002D6B31"/>
    <w:rsid w:val="002D6E48"/>
    <w:rsid w:val="002E13B4"/>
    <w:rsid w:val="002E17AD"/>
    <w:rsid w:val="002E1D58"/>
    <w:rsid w:val="002E309E"/>
    <w:rsid w:val="002E36EB"/>
    <w:rsid w:val="002E3800"/>
    <w:rsid w:val="002E5056"/>
    <w:rsid w:val="002E6EBF"/>
    <w:rsid w:val="002F0431"/>
    <w:rsid w:val="002F098B"/>
    <w:rsid w:val="002F0EC0"/>
    <w:rsid w:val="002F102F"/>
    <w:rsid w:val="002F1040"/>
    <w:rsid w:val="002F17F0"/>
    <w:rsid w:val="002F1B6D"/>
    <w:rsid w:val="002F1EAA"/>
    <w:rsid w:val="002F2390"/>
    <w:rsid w:val="002F2DFA"/>
    <w:rsid w:val="002F33DE"/>
    <w:rsid w:val="002F42D9"/>
    <w:rsid w:val="002F493B"/>
    <w:rsid w:val="002F5AB0"/>
    <w:rsid w:val="002F61F1"/>
    <w:rsid w:val="002F6992"/>
    <w:rsid w:val="002F6B4E"/>
    <w:rsid w:val="002F6FE8"/>
    <w:rsid w:val="002F70D6"/>
    <w:rsid w:val="003009D6"/>
    <w:rsid w:val="00301F71"/>
    <w:rsid w:val="0030303B"/>
    <w:rsid w:val="003036CE"/>
    <w:rsid w:val="00303AA2"/>
    <w:rsid w:val="0030498F"/>
    <w:rsid w:val="00305B44"/>
    <w:rsid w:val="00305F50"/>
    <w:rsid w:val="003063FB"/>
    <w:rsid w:val="00306744"/>
    <w:rsid w:val="003105D0"/>
    <w:rsid w:val="003111D3"/>
    <w:rsid w:val="003111DF"/>
    <w:rsid w:val="00313099"/>
    <w:rsid w:val="00314DE7"/>
    <w:rsid w:val="003165E2"/>
    <w:rsid w:val="0031742F"/>
    <w:rsid w:val="00320308"/>
    <w:rsid w:val="00320E15"/>
    <w:rsid w:val="00321A16"/>
    <w:rsid w:val="003226A9"/>
    <w:rsid w:val="00323498"/>
    <w:rsid w:val="003241C9"/>
    <w:rsid w:val="00325031"/>
    <w:rsid w:val="00331570"/>
    <w:rsid w:val="00331E45"/>
    <w:rsid w:val="0033263A"/>
    <w:rsid w:val="00332E4A"/>
    <w:rsid w:val="00332F29"/>
    <w:rsid w:val="0033321B"/>
    <w:rsid w:val="003333DD"/>
    <w:rsid w:val="00333DDF"/>
    <w:rsid w:val="00334998"/>
    <w:rsid w:val="003356B0"/>
    <w:rsid w:val="003368A8"/>
    <w:rsid w:val="003369B1"/>
    <w:rsid w:val="00337712"/>
    <w:rsid w:val="00341390"/>
    <w:rsid w:val="00341ADC"/>
    <w:rsid w:val="00341C5E"/>
    <w:rsid w:val="00343E99"/>
    <w:rsid w:val="0034471A"/>
    <w:rsid w:val="00344903"/>
    <w:rsid w:val="00344B10"/>
    <w:rsid w:val="00346FF3"/>
    <w:rsid w:val="003471BA"/>
    <w:rsid w:val="00347A17"/>
    <w:rsid w:val="0035042C"/>
    <w:rsid w:val="00350B72"/>
    <w:rsid w:val="0035109A"/>
    <w:rsid w:val="003517CD"/>
    <w:rsid w:val="00351A12"/>
    <w:rsid w:val="00353808"/>
    <w:rsid w:val="003541F8"/>
    <w:rsid w:val="00356FE9"/>
    <w:rsid w:val="0035701E"/>
    <w:rsid w:val="0035725E"/>
    <w:rsid w:val="00357260"/>
    <w:rsid w:val="00357B12"/>
    <w:rsid w:val="00360C26"/>
    <w:rsid w:val="003632E2"/>
    <w:rsid w:val="00363366"/>
    <w:rsid w:val="00363945"/>
    <w:rsid w:val="003639EB"/>
    <w:rsid w:val="003642E1"/>
    <w:rsid w:val="0036569A"/>
    <w:rsid w:val="00365CC0"/>
    <w:rsid w:val="00365E37"/>
    <w:rsid w:val="0036620D"/>
    <w:rsid w:val="00366641"/>
    <w:rsid w:val="00370D54"/>
    <w:rsid w:val="0037198F"/>
    <w:rsid w:val="00374F67"/>
    <w:rsid w:val="00375D98"/>
    <w:rsid w:val="0038054B"/>
    <w:rsid w:val="00380723"/>
    <w:rsid w:val="00381243"/>
    <w:rsid w:val="0038228A"/>
    <w:rsid w:val="003837F2"/>
    <w:rsid w:val="00384647"/>
    <w:rsid w:val="00386264"/>
    <w:rsid w:val="00390150"/>
    <w:rsid w:val="00392440"/>
    <w:rsid w:val="003929FD"/>
    <w:rsid w:val="0039658D"/>
    <w:rsid w:val="00397A0B"/>
    <w:rsid w:val="00397F99"/>
    <w:rsid w:val="003A0901"/>
    <w:rsid w:val="003A0A25"/>
    <w:rsid w:val="003A1172"/>
    <w:rsid w:val="003A299D"/>
    <w:rsid w:val="003A60F7"/>
    <w:rsid w:val="003A61DB"/>
    <w:rsid w:val="003A6FFB"/>
    <w:rsid w:val="003A7E53"/>
    <w:rsid w:val="003B051C"/>
    <w:rsid w:val="003B3F9D"/>
    <w:rsid w:val="003B4470"/>
    <w:rsid w:val="003B529B"/>
    <w:rsid w:val="003C06E2"/>
    <w:rsid w:val="003C0B0B"/>
    <w:rsid w:val="003C1158"/>
    <w:rsid w:val="003C1C1D"/>
    <w:rsid w:val="003C2509"/>
    <w:rsid w:val="003C33FC"/>
    <w:rsid w:val="003C6D4E"/>
    <w:rsid w:val="003D1229"/>
    <w:rsid w:val="003D2692"/>
    <w:rsid w:val="003D301E"/>
    <w:rsid w:val="003D48A7"/>
    <w:rsid w:val="003D5CB0"/>
    <w:rsid w:val="003D78AF"/>
    <w:rsid w:val="003E013D"/>
    <w:rsid w:val="003E0D81"/>
    <w:rsid w:val="003E1DA1"/>
    <w:rsid w:val="003E4321"/>
    <w:rsid w:val="003E4A87"/>
    <w:rsid w:val="003E6F16"/>
    <w:rsid w:val="003E7FA7"/>
    <w:rsid w:val="003F074F"/>
    <w:rsid w:val="003F11D9"/>
    <w:rsid w:val="003F22C0"/>
    <w:rsid w:val="003F3CC2"/>
    <w:rsid w:val="003F4755"/>
    <w:rsid w:val="003F495E"/>
    <w:rsid w:val="003F4B3C"/>
    <w:rsid w:val="003F77D1"/>
    <w:rsid w:val="003F78AB"/>
    <w:rsid w:val="003F797D"/>
    <w:rsid w:val="003F79E9"/>
    <w:rsid w:val="00400927"/>
    <w:rsid w:val="00400AD5"/>
    <w:rsid w:val="004021E5"/>
    <w:rsid w:val="0040358F"/>
    <w:rsid w:val="00404B90"/>
    <w:rsid w:val="00405322"/>
    <w:rsid w:val="00405866"/>
    <w:rsid w:val="00411237"/>
    <w:rsid w:val="0041125A"/>
    <w:rsid w:val="0041233C"/>
    <w:rsid w:val="00413167"/>
    <w:rsid w:val="00414100"/>
    <w:rsid w:val="00416503"/>
    <w:rsid w:val="00422303"/>
    <w:rsid w:val="00424118"/>
    <w:rsid w:val="00425B89"/>
    <w:rsid w:val="00425D4E"/>
    <w:rsid w:val="00432950"/>
    <w:rsid w:val="00433406"/>
    <w:rsid w:val="00433BF2"/>
    <w:rsid w:val="00434607"/>
    <w:rsid w:val="0043490F"/>
    <w:rsid w:val="00434A69"/>
    <w:rsid w:val="00434EF2"/>
    <w:rsid w:val="00435B8B"/>
    <w:rsid w:val="004406EA"/>
    <w:rsid w:val="004409CE"/>
    <w:rsid w:val="00440C98"/>
    <w:rsid w:val="00441C91"/>
    <w:rsid w:val="00442037"/>
    <w:rsid w:val="0044391A"/>
    <w:rsid w:val="00443B20"/>
    <w:rsid w:val="00444301"/>
    <w:rsid w:val="0044570A"/>
    <w:rsid w:val="00451293"/>
    <w:rsid w:val="00451CDF"/>
    <w:rsid w:val="004520F0"/>
    <w:rsid w:val="00454BC3"/>
    <w:rsid w:val="00455F85"/>
    <w:rsid w:val="00455F9B"/>
    <w:rsid w:val="004574B5"/>
    <w:rsid w:val="00457AB0"/>
    <w:rsid w:val="00461188"/>
    <w:rsid w:val="004622B1"/>
    <w:rsid w:val="00463548"/>
    <w:rsid w:val="00463CCB"/>
    <w:rsid w:val="00464BD4"/>
    <w:rsid w:val="004655C4"/>
    <w:rsid w:val="00466733"/>
    <w:rsid w:val="00466A08"/>
    <w:rsid w:val="004701F8"/>
    <w:rsid w:val="0047066F"/>
    <w:rsid w:val="004714A1"/>
    <w:rsid w:val="00473B97"/>
    <w:rsid w:val="00473ED6"/>
    <w:rsid w:val="00474174"/>
    <w:rsid w:val="00474AE0"/>
    <w:rsid w:val="004754AC"/>
    <w:rsid w:val="00480FA0"/>
    <w:rsid w:val="004818C8"/>
    <w:rsid w:val="00483771"/>
    <w:rsid w:val="004853E9"/>
    <w:rsid w:val="00487C22"/>
    <w:rsid w:val="00490A7C"/>
    <w:rsid w:val="0049281B"/>
    <w:rsid w:val="0049343A"/>
    <w:rsid w:val="0049405F"/>
    <w:rsid w:val="00496822"/>
    <w:rsid w:val="00496A67"/>
    <w:rsid w:val="004A046D"/>
    <w:rsid w:val="004A0F14"/>
    <w:rsid w:val="004A2C69"/>
    <w:rsid w:val="004A3C63"/>
    <w:rsid w:val="004A5446"/>
    <w:rsid w:val="004A762E"/>
    <w:rsid w:val="004A7932"/>
    <w:rsid w:val="004A7DCB"/>
    <w:rsid w:val="004B064B"/>
    <w:rsid w:val="004B2A3C"/>
    <w:rsid w:val="004B2B71"/>
    <w:rsid w:val="004B36B2"/>
    <w:rsid w:val="004B52B6"/>
    <w:rsid w:val="004B546D"/>
    <w:rsid w:val="004B5698"/>
    <w:rsid w:val="004B7327"/>
    <w:rsid w:val="004C0345"/>
    <w:rsid w:val="004C1C53"/>
    <w:rsid w:val="004C2573"/>
    <w:rsid w:val="004C51D1"/>
    <w:rsid w:val="004C670C"/>
    <w:rsid w:val="004C6FBE"/>
    <w:rsid w:val="004D0485"/>
    <w:rsid w:val="004D3B3F"/>
    <w:rsid w:val="004D455F"/>
    <w:rsid w:val="004D5EBB"/>
    <w:rsid w:val="004D6850"/>
    <w:rsid w:val="004E0917"/>
    <w:rsid w:val="004E113D"/>
    <w:rsid w:val="004E13CF"/>
    <w:rsid w:val="004E228E"/>
    <w:rsid w:val="004E31BE"/>
    <w:rsid w:val="004E340C"/>
    <w:rsid w:val="004E3D4C"/>
    <w:rsid w:val="004E5276"/>
    <w:rsid w:val="004F10C4"/>
    <w:rsid w:val="004F10D5"/>
    <w:rsid w:val="004F542F"/>
    <w:rsid w:val="004F6745"/>
    <w:rsid w:val="004F6D90"/>
    <w:rsid w:val="004F6DC1"/>
    <w:rsid w:val="004F72F3"/>
    <w:rsid w:val="00503EE9"/>
    <w:rsid w:val="00506D91"/>
    <w:rsid w:val="00511628"/>
    <w:rsid w:val="00511E78"/>
    <w:rsid w:val="0051257D"/>
    <w:rsid w:val="005125AE"/>
    <w:rsid w:val="00512AA7"/>
    <w:rsid w:val="00512DD2"/>
    <w:rsid w:val="00513369"/>
    <w:rsid w:val="0051498D"/>
    <w:rsid w:val="00515CE3"/>
    <w:rsid w:val="00515F3E"/>
    <w:rsid w:val="005162BF"/>
    <w:rsid w:val="00516605"/>
    <w:rsid w:val="00516697"/>
    <w:rsid w:val="0052036D"/>
    <w:rsid w:val="00520DE2"/>
    <w:rsid w:val="005218CA"/>
    <w:rsid w:val="00522EC7"/>
    <w:rsid w:val="005239BF"/>
    <w:rsid w:val="00523D51"/>
    <w:rsid w:val="0053207D"/>
    <w:rsid w:val="005352E1"/>
    <w:rsid w:val="00536062"/>
    <w:rsid w:val="005364A1"/>
    <w:rsid w:val="0053793F"/>
    <w:rsid w:val="005413DE"/>
    <w:rsid w:val="00542363"/>
    <w:rsid w:val="00545AAE"/>
    <w:rsid w:val="00547544"/>
    <w:rsid w:val="00547A2F"/>
    <w:rsid w:val="00550228"/>
    <w:rsid w:val="00551162"/>
    <w:rsid w:val="0055128B"/>
    <w:rsid w:val="005515BB"/>
    <w:rsid w:val="0055267F"/>
    <w:rsid w:val="00552975"/>
    <w:rsid w:val="00552C5D"/>
    <w:rsid w:val="00554241"/>
    <w:rsid w:val="0055564D"/>
    <w:rsid w:val="00557335"/>
    <w:rsid w:val="005573D2"/>
    <w:rsid w:val="00557FDF"/>
    <w:rsid w:val="00560F56"/>
    <w:rsid w:val="00563161"/>
    <w:rsid w:val="00563DA8"/>
    <w:rsid w:val="0056504A"/>
    <w:rsid w:val="005653C8"/>
    <w:rsid w:val="005666D6"/>
    <w:rsid w:val="00566D03"/>
    <w:rsid w:val="005704B7"/>
    <w:rsid w:val="00571969"/>
    <w:rsid w:val="00571DE6"/>
    <w:rsid w:val="00571F97"/>
    <w:rsid w:val="00572580"/>
    <w:rsid w:val="00572627"/>
    <w:rsid w:val="00572898"/>
    <w:rsid w:val="00572948"/>
    <w:rsid w:val="00572C38"/>
    <w:rsid w:val="00573E44"/>
    <w:rsid w:val="00576254"/>
    <w:rsid w:val="00576508"/>
    <w:rsid w:val="00576EEC"/>
    <w:rsid w:val="00577D51"/>
    <w:rsid w:val="00577FD0"/>
    <w:rsid w:val="00581602"/>
    <w:rsid w:val="00581754"/>
    <w:rsid w:val="00583917"/>
    <w:rsid w:val="00584126"/>
    <w:rsid w:val="005844EE"/>
    <w:rsid w:val="005865F3"/>
    <w:rsid w:val="00586C11"/>
    <w:rsid w:val="00587447"/>
    <w:rsid w:val="0059174B"/>
    <w:rsid w:val="00591CFB"/>
    <w:rsid w:val="00593E4A"/>
    <w:rsid w:val="0059472C"/>
    <w:rsid w:val="00597A1B"/>
    <w:rsid w:val="00597C7C"/>
    <w:rsid w:val="005A2744"/>
    <w:rsid w:val="005A36B9"/>
    <w:rsid w:val="005A3CE6"/>
    <w:rsid w:val="005A4D61"/>
    <w:rsid w:val="005B2628"/>
    <w:rsid w:val="005B33DA"/>
    <w:rsid w:val="005B341A"/>
    <w:rsid w:val="005B3884"/>
    <w:rsid w:val="005B578D"/>
    <w:rsid w:val="005B7ADB"/>
    <w:rsid w:val="005C1485"/>
    <w:rsid w:val="005C1A43"/>
    <w:rsid w:val="005C202F"/>
    <w:rsid w:val="005C3139"/>
    <w:rsid w:val="005C6813"/>
    <w:rsid w:val="005D0034"/>
    <w:rsid w:val="005D055E"/>
    <w:rsid w:val="005D1901"/>
    <w:rsid w:val="005D37C0"/>
    <w:rsid w:val="005D5886"/>
    <w:rsid w:val="005D67FC"/>
    <w:rsid w:val="005E0FB2"/>
    <w:rsid w:val="005E1223"/>
    <w:rsid w:val="005E5272"/>
    <w:rsid w:val="005E77EC"/>
    <w:rsid w:val="005F3BED"/>
    <w:rsid w:val="005F4109"/>
    <w:rsid w:val="005F7818"/>
    <w:rsid w:val="00601010"/>
    <w:rsid w:val="00601652"/>
    <w:rsid w:val="006026B8"/>
    <w:rsid w:val="00602DB5"/>
    <w:rsid w:val="00602EBF"/>
    <w:rsid w:val="00604E70"/>
    <w:rsid w:val="006059E6"/>
    <w:rsid w:val="00605CEB"/>
    <w:rsid w:val="00606EB1"/>
    <w:rsid w:val="00611E65"/>
    <w:rsid w:val="00613010"/>
    <w:rsid w:val="00613220"/>
    <w:rsid w:val="00613E61"/>
    <w:rsid w:val="00614B04"/>
    <w:rsid w:val="00614DEB"/>
    <w:rsid w:val="00616AC9"/>
    <w:rsid w:val="00617076"/>
    <w:rsid w:val="006171E7"/>
    <w:rsid w:val="00617234"/>
    <w:rsid w:val="00617B93"/>
    <w:rsid w:val="00620633"/>
    <w:rsid w:val="00622030"/>
    <w:rsid w:val="00622393"/>
    <w:rsid w:val="00623EC7"/>
    <w:rsid w:val="0062440B"/>
    <w:rsid w:val="00624795"/>
    <w:rsid w:val="006258DC"/>
    <w:rsid w:val="0062675E"/>
    <w:rsid w:val="00630051"/>
    <w:rsid w:val="00631E13"/>
    <w:rsid w:val="00632CA3"/>
    <w:rsid w:val="006334AD"/>
    <w:rsid w:val="00635BC9"/>
    <w:rsid w:val="00635EDF"/>
    <w:rsid w:val="0063764B"/>
    <w:rsid w:val="0064049E"/>
    <w:rsid w:val="00640F7F"/>
    <w:rsid w:val="006429CB"/>
    <w:rsid w:val="00645B64"/>
    <w:rsid w:val="0064793A"/>
    <w:rsid w:val="006504E1"/>
    <w:rsid w:val="0065427E"/>
    <w:rsid w:val="00655721"/>
    <w:rsid w:val="0065589C"/>
    <w:rsid w:val="00655B2D"/>
    <w:rsid w:val="00656607"/>
    <w:rsid w:val="006578D5"/>
    <w:rsid w:val="00660E4B"/>
    <w:rsid w:val="00661C19"/>
    <w:rsid w:val="00661C48"/>
    <w:rsid w:val="0066471B"/>
    <w:rsid w:val="00665646"/>
    <w:rsid w:val="00666951"/>
    <w:rsid w:val="00671962"/>
    <w:rsid w:val="0067208B"/>
    <w:rsid w:val="00672AE1"/>
    <w:rsid w:val="0067358E"/>
    <w:rsid w:val="00673CB4"/>
    <w:rsid w:val="00675C9C"/>
    <w:rsid w:val="00676BC5"/>
    <w:rsid w:val="00676E3C"/>
    <w:rsid w:val="0068013A"/>
    <w:rsid w:val="0068017B"/>
    <w:rsid w:val="00680E7D"/>
    <w:rsid w:val="00681C5C"/>
    <w:rsid w:val="006842FC"/>
    <w:rsid w:val="00684C14"/>
    <w:rsid w:val="00684D32"/>
    <w:rsid w:val="006852A9"/>
    <w:rsid w:val="00685CD1"/>
    <w:rsid w:val="0069281D"/>
    <w:rsid w:val="00692A09"/>
    <w:rsid w:val="00695205"/>
    <w:rsid w:val="006963B9"/>
    <w:rsid w:val="006967E6"/>
    <w:rsid w:val="00696D18"/>
    <w:rsid w:val="006A04D3"/>
    <w:rsid w:val="006A0971"/>
    <w:rsid w:val="006A19CD"/>
    <w:rsid w:val="006A2103"/>
    <w:rsid w:val="006A21B2"/>
    <w:rsid w:val="006A260E"/>
    <w:rsid w:val="006A4F2D"/>
    <w:rsid w:val="006A6C5C"/>
    <w:rsid w:val="006A6DF3"/>
    <w:rsid w:val="006A701A"/>
    <w:rsid w:val="006A763F"/>
    <w:rsid w:val="006B01D7"/>
    <w:rsid w:val="006B02BC"/>
    <w:rsid w:val="006B0C50"/>
    <w:rsid w:val="006B3970"/>
    <w:rsid w:val="006B5313"/>
    <w:rsid w:val="006B64EF"/>
    <w:rsid w:val="006B6F56"/>
    <w:rsid w:val="006B7120"/>
    <w:rsid w:val="006B7A1B"/>
    <w:rsid w:val="006B7CA1"/>
    <w:rsid w:val="006C052E"/>
    <w:rsid w:val="006C05CC"/>
    <w:rsid w:val="006C0727"/>
    <w:rsid w:val="006C0BA7"/>
    <w:rsid w:val="006C0D2E"/>
    <w:rsid w:val="006C0DEB"/>
    <w:rsid w:val="006C166A"/>
    <w:rsid w:val="006C1B47"/>
    <w:rsid w:val="006C1D9E"/>
    <w:rsid w:val="006C1FC9"/>
    <w:rsid w:val="006C2119"/>
    <w:rsid w:val="006C3203"/>
    <w:rsid w:val="006C4C3A"/>
    <w:rsid w:val="006C553D"/>
    <w:rsid w:val="006C5602"/>
    <w:rsid w:val="006C60C6"/>
    <w:rsid w:val="006C6A2E"/>
    <w:rsid w:val="006C6AC1"/>
    <w:rsid w:val="006C720C"/>
    <w:rsid w:val="006D1A14"/>
    <w:rsid w:val="006D40AC"/>
    <w:rsid w:val="006D478A"/>
    <w:rsid w:val="006D51FD"/>
    <w:rsid w:val="006D615B"/>
    <w:rsid w:val="006E145F"/>
    <w:rsid w:val="006E3203"/>
    <w:rsid w:val="006E4DDB"/>
    <w:rsid w:val="006E4DF1"/>
    <w:rsid w:val="006E543E"/>
    <w:rsid w:val="006E6D60"/>
    <w:rsid w:val="006F0695"/>
    <w:rsid w:val="006F1B6F"/>
    <w:rsid w:val="006F1CEB"/>
    <w:rsid w:val="006F2381"/>
    <w:rsid w:val="006F523F"/>
    <w:rsid w:val="006F7924"/>
    <w:rsid w:val="00700303"/>
    <w:rsid w:val="0070423B"/>
    <w:rsid w:val="00710983"/>
    <w:rsid w:val="00711227"/>
    <w:rsid w:val="007113CD"/>
    <w:rsid w:val="00711F50"/>
    <w:rsid w:val="007123FC"/>
    <w:rsid w:val="00713891"/>
    <w:rsid w:val="00713C5D"/>
    <w:rsid w:val="00713D23"/>
    <w:rsid w:val="007140A8"/>
    <w:rsid w:val="00715DA2"/>
    <w:rsid w:val="0071740E"/>
    <w:rsid w:val="007213CA"/>
    <w:rsid w:val="00723C48"/>
    <w:rsid w:val="00723D58"/>
    <w:rsid w:val="00724022"/>
    <w:rsid w:val="0072538B"/>
    <w:rsid w:val="00725509"/>
    <w:rsid w:val="007277F8"/>
    <w:rsid w:val="007308AF"/>
    <w:rsid w:val="0073164B"/>
    <w:rsid w:val="00732253"/>
    <w:rsid w:val="00732A57"/>
    <w:rsid w:val="0073367B"/>
    <w:rsid w:val="00735672"/>
    <w:rsid w:val="00736017"/>
    <w:rsid w:val="00736060"/>
    <w:rsid w:val="00736FFD"/>
    <w:rsid w:val="00740BF0"/>
    <w:rsid w:val="00744990"/>
    <w:rsid w:val="007463DC"/>
    <w:rsid w:val="00746D34"/>
    <w:rsid w:val="0074755A"/>
    <w:rsid w:val="0074799B"/>
    <w:rsid w:val="00750393"/>
    <w:rsid w:val="00750C7F"/>
    <w:rsid w:val="00752005"/>
    <w:rsid w:val="0075306F"/>
    <w:rsid w:val="00753D2E"/>
    <w:rsid w:val="00754351"/>
    <w:rsid w:val="0075470F"/>
    <w:rsid w:val="007569D4"/>
    <w:rsid w:val="00761ADC"/>
    <w:rsid w:val="00761EA6"/>
    <w:rsid w:val="0076297B"/>
    <w:rsid w:val="007643A2"/>
    <w:rsid w:val="007646DE"/>
    <w:rsid w:val="00766BE1"/>
    <w:rsid w:val="007676F9"/>
    <w:rsid w:val="00767AD5"/>
    <w:rsid w:val="00767C0C"/>
    <w:rsid w:val="00770572"/>
    <w:rsid w:val="00774B9A"/>
    <w:rsid w:val="0077520A"/>
    <w:rsid w:val="00775643"/>
    <w:rsid w:val="00776049"/>
    <w:rsid w:val="00776263"/>
    <w:rsid w:val="00776997"/>
    <w:rsid w:val="00777E6C"/>
    <w:rsid w:val="007801CA"/>
    <w:rsid w:val="00783701"/>
    <w:rsid w:val="00783EB5"/>
    <w:rsid w:val="007854DA"/>
    <w:rsid w:val="0078550D"/>
    <w:rsid w:val="0078553D"/>
    <w:rsid w:val="007877D0"/>
    <w:rsid w:val="0079029E"/>
    <w:rsid w:val="00791E38"/>
    <w:rsid w:val="007931DB"/>
    <w:rsid w:val="007949BA"/>
    <w:rsid w:val="00794D12"/>
    <w:rsid w:val="00796556"/>
    <w:rsid w:val="007A164A"/>
    <w:rsid w:val="007A1C50"/>
    <w:rsid w:val="007A1D20"/>
    <w:rsid w:val="007A1FD2"/>
    <w:rsid w:val="007A2737"/>
    <w:rsid w:val="007A3898"/>
    <w:rsid w:val="007A3B91"/>
    <w:rsid w:val="007A3F63"/>
    <w:rsid w:val="007A6040"/>
    <w:rsid w:val="007A6CEE"/>
    <w:rsid w:val="007B1F7D"/>
    <w:rsid w:val="007B29F3"/>
    <w:rsid w:val="007C0CF5"/>
    <w:rsid w:val="007C26AD"/>
    <w:rsid w:val="007C2C14"/>
    <w:rsid w:val="007C2D50"/>
    <w:rsid w:val="007C2E5E"/>
    <w:rsid w:val="007C338E"/>
    <w:rsid w:val="007C3403"/>
    <w:rsid w:val="007C515A"/>
    <w:rsid w:val="007C5A1F"/>
    <w:rsid w:val="007C6872"/>
    <w:rsid w:val="007C6A55"/>
    <w:rsid w:val="007D0235"/>
    <w:rsid w:val="007D0610"/>
    <w:rsid w:val="007D062D"/>
    <w:rsid w:val="007D1689"/>
    <w:rsid w:val="007D2959"/>
    <w:rsid w:val="007D5244"/>
    <w:rsid w:val="007D654F"/>
    <w:rsid w:val="007D70DE"/>
    <w:rsid w:val="007D784F"/>
    <w:rsid w:val="007E0666"/>
    <w:rsid w:val="007E19F4"/>
    <w:rsid w:val="007E52CB"/>
    <w:rsid w:val="007E628B"/>
    <w:rsid w:val="007E71CA"/>
    <w:rsid w:val="007E7AC9"/>
    <w:rsid w:val="007F0B64"/>
    <w:rsid w:val="007F155B"/>
    <w:rsid w:val="007F26A7"/>
    <w:rsid w:val="007F3D4D"/>
    <w:rsid w:val="007F42A9"/>
    <w:rsid w:val="007F51F7"/>
    <w:rsid w:val="007F5A40"/>
    <w:rsid w:val="007F63D3"/>
    <w:rsid w:val="007F66C2"/>
    <w:rsid w:val="007F7304"/>
    <w:rsid w:val="0080013D"/>
    <w:rsid w:val="008002E6"/>
    <w:rsid w:val="00800678"/>
    <w:rsid w:val="0080142D"/>
    <w:rsid w:val="008030D1"/>
    <w:rsid w:val="008049D7"/>
    <w:rsid w:val="00805475"/>
    <w:rsid w:val="00806BA0"/>
    <w:rsid w:val="00806BB6"/>
    <w:rsid w:val="00811660"/>
    <w:rsid w:val="008143C4"/>
    <w:rsid w:val="00814BE2"/>
    <w:rsid w:val="008202C1"/>
    <w:rsid w:val="00820670"/>
    <w:rsid w:val="00821CF7"/>
    <w:rsid w:val="0082569E"/>
    <w:rsid w:val="008261DB"/>
    <w:rsid w:val="00826352"/>
    <w:rsid w:val="00827005"/>
    <w:rsid w:val="0083034E"/>
    <w:rsid w:val="008330EF"/>
    <w:rsid w:val="0083410D"/>
    <w:rsid w:val="008367AE"/>
    <w:rsid w:val="00836D3B"/>
    <w:rsid w:val="00841049"/>
    <w:rsid w:val="00841E46"/>
    <w:rsid w:val="0084240A"/>
    <w:rsid w:val="00842726"/>
    <w:rsid w:val="0084628F"/>
    <w:rsid w:val="008463DC"/>
    <w:rsid w:val="0084692C"/>
    <w:rsid w:val="008478D0"/>
    <w:rsid w:val="008507F9"/>
    <w:rsid w:val="00851133"/>
    <w:rsid w:val="00851917"/>
    <w:rsid w:val="00852179"/>
    <w:rsid w:val="00853DFA"/>
    <w:rsid w:val="00855877"/>
    <w:rsid w:val="00856E37"/>
    <w:rsid w:val="0085712A"/>
    <w:rsid w:val="00857EC2"/>
    <w:rsid w:val="0086046A"/>
    <w:rsid w:val="008605B6"/>
    <w:rsid w:val="00860B16"/>
    <w:rsid w:val="008616C4"/>
    <w:rsid w:val="008657A6"/>
    <w:rsid w:val="00866C54"/>
    <w:rsid w:val="008676A5"/>
    <w:rsid w:val="00867BC1"/>
    <w:rsid w:val="00870CA4"/>
    <w:rsid w:val="00870FD9"/>
    <w:rsid w:val="00871657"/>
    <w:rsid w:val="00871F1F"/>
    <w:rsid w:val="00872093"/>
    <w:rsid w:val="008723E4"/>
    <w:rsid w:val="008728C0"/>
    <w:rsid w:val="00872AB2"/>
    <w:rsid w:val="00874F06"/>
    <w:rsid w:val="00875B30"/>
    <w:rsid w:val="00876DC8"/>
    <w:rsid w:val="00877E77"/>
    <w:rsid w:val="008806D4"/>
    <w:rsid w:val="00880DB1"/>
    <w:rsid w:val="00881494"/>
    <w:rsid w:val="00883DE1"/>
    <w:rsid w:val="00884F8A"/>
    <w:rsid w:val="0088556F"/>
    <w:rsid w:val="0089041F"/>
    <w:rsid w:val="00891193"/>
    <w:rsid w:val="00892294"/>
    <w:rsid w:val="00892C49"/>
    <w:rsid w:val="00893A01"/>
    <w:rsid w:val="00894FA1"/>
    <w:rsid w:val="008966CB"/>
    <w:rsid w:val="0089696C"/>
    <w:rsid w:val="008969DF"/>
    <w:rsid w:val="008A003F"/>
    <w:rsid w:val="008A14D9"/>
    <w:rsid w:val="008A1939"/>
    <w:rsid w:val="008A3097"/>
    <w:rsid w:val="008A34A9"/>
    <w:rsid w:val="008A513A"/>
    <w:rsid w:val="008A717F"/>
    <w:rsid w:val="008B075B"/>
    <w:rsid w:val="008B0D11"/>
    <w:rsid w:val="008B3C1E"/>
    <w:rsid w:val="008B3F73"/>
    <w:rsid w:val="008C00F5"/>
    <w:rsid w:val="008C1136"/>
    <w:rsid w:val="008C1D46"/>
    <w:rsid w:val="008C4246"/>
    <w:rsid w:val="008C56C9"/>
    <w:rsid w:val="008D0042"/>
    <w:rsid w:val="008D0086"/>
    <w:rsid w:val="008D029C"/>
    <w:rsid w:val="008D2869"/>
    <w:rsid w:val="008D35DE"/>
    <w:rsid w:val="008D5110"/>
    <w:rsid w:val="008D5D3C"/>
    <w:rsid w:val="008D716F"/>
    <w:rsid w:val="008D7590"/>
    <w:rsid w:val="008E09D1"/>
    <w:rsid w:val="008E1AA4"/>
    <w:rsid w:val="008E22EC"/>
    <w:rsid w:val="008E3855"/>
    <w:rsid w:val="008E3863"/>
    <w:rsid w:val="008E529C"/>
    <w:rsid w:val="008E6CB5"/>
    <w:rsid w:val="008E6FA6"/>
    <w:rsid w:val="008E704B"/>
    <w:rsid w:val="008E7B8B"/>
    <w:rsid w:val="008E7EEE"/>
    <w:rsid w:val="008F065C"/>
    <w:rsid w:val="008F0FF6"/>
    <w:rsid w:val="008F1B29"/>
    <w:rsid w:val="008F2067"/>
    <w:rsid w:val="008F254D"/>
    <w:rsid w:val="008F2B43"/>
    <w:rsid w:val="008F3AF0"/>
    <w:rsid w:val="008F45B5"/>
    <w:rsid w:val="008F4650"/>
    <w:rsid w:val="008F49E7"/>
    <w:rsid w:val="008F4B97"/>
    <w:rsid w:val="009007DC"/>
    <w:rsid w:val="00905668"/>
    <w:rsid w:val="009058FA"/>
    <w:rsid w:val="00905951"/>
    <w:rsid w:val="009069C1"/>
    <w:rsid w:val="00906C72"/>
    <w:rsid w:val="009079DB"/>
    <w:rsid w:val="00912B81"/>
    <w:rsid w:val="00913028"/>
    <w:rsid w:val="00917EE7"/>
    <w:rsid w:val="00921944"/>
    <w:rsid w:val="009225BC"/>
    <w:rsid w:val="00922D4C"/>
    <w:rsid w:val="009243BB"/>
    <w:rsid w:val="00924D38"/>
    <w:rsid w:val="00926D2D"/>
    <w:rsid w:val="00927569"/>
    <w:rsid w:val="00927B86"/>
    <w:rsid w:val="00927CC2"/>
    <w:rsid w:val="00930D15"/>
    <w:rsid w:val="009338CF"/>
    <w:rsid w:val="00933B98"/>
    <w:rsid w:val="00933C84"/>
    <w:rsid w:val="0093524C"/>
    <w:rsid w:val="009352C6"/>
    <w:rsid w:val="009376B5"/>
    <w:rsid w:val="00937DFC"/>
    <w:rsid w:val="00942A4D"/>
    <w:rsid w:val="0094301D"/>
    <w:rsid w:val="00943A55"/>
    <w:rsid w:val="00943E25"/>
    <w:rsid w:val="00945AB2"/>
    <w:rsid w:val="00951BF7"/>
    <w:rsid w:val="00952684"/>
    <w:rsid w:val="0095278A"/>
    <w:rsid w:val="00952C94"/>
    <w:rsid w:val="009537BB"/>
    <w:rsid w:val="00953B86"/>
    <w:rsid w:val="00954987"/>
    <w:rsid w:val="00954EE0"/>
    <w:rsid w:val="00960BFD"/>
    <w:rsid w:val="00962264"/>
    <w:rsid w:val="00962546"/>
    <w:rsid w:val="009625AA"/>
    <w:rsid w:val="00963A2C"/>
    <w:rsid w:val="0096400C"/>
    <w:rsid w:val="00964E0D"/>
    <w:rsid w:val="00965B4F"/>
    <w:rsid w:val="00966382"/>
    <w:rsid w:val="00967441"/>
    <w:rsid w:val="009679B0"/>
    <w:rsid w:val="00967C93"/>
    <w:rsid w:val="00971189"/>
    <w:rsid w:val="00972E37"/>
    <w:rsid w:val="00975242"/>
    <w:rsid w:val="009776FE"/>
    <w:rsid w:val="009801D5"/>
    <w:rsid w:val="009804D4"/>
    <w:rsid w:val="00982161"/>
    <w:rsid w:val="009829DB"/>
    <w:rsid w:val="00984669"/>
    <w:rsid w:val="00984B9F"/>
    <w:rsid w:val="009856F1"/>
    <w:rsid w:val="00986895"/>
    <w:rsid w:val="00992113"/>
    <w:rsid w:val="00992178"/>
    <w:rsid w:val="009931FC"/>
    <w:rsid w:val="009941C0"/>
    <w:rsid w:val="009963E4"/>
    <w:rsid w:val="0099648D"/>
    <w:rsid w:val="00996581"/>
    <w:rsid w:val="00997D2E"/>
    <w:rsid w:val="009A03D6"/>
    <w:rsid w:val="009A0679"/>
    <w:rsid w:val="009A0BB5"/>
    <w:rsid w:val="009A0E12"/>
    <w:rsid w:val="009A4D11"/>
    <w:rsid w:val="009A5164"/>
    <w:rsid w:val="009A5191"/>
    <w:rsid w:val="009A6B9C"/>
    <w:rsid w:val="009A6C22"/>
    <w:rsid w:val="009A7716"/>
    <w:rsid w:val="009A776E"/>
    <w:rsid w:val="009B4BC4"/>
    <w:rsid w:val="009B5B5F"/>
    <w:rsid w:val="009B6FED"/>
    <w:rsid w:val="009C0433"/>
    <w:rsid w:val="009C1238"/>
    <w:rsid w:val="009C15C2"/>
    <w:rsid w:val="009C197A"/>
    <w:rsid w:val="009C58A1"/>
    <w:rsid w:val="009D0604"/>
    <w:rsid w:val="009D5209"/>
    <w:rsid w:val="009D6187"/>
    <w:rsid w:val="009D6746"/>
    <w:rsid w:val="009D7017"/>
    <w:rsid w:val="009D74FE"/>
    <w:rsid w:val="009E0773"/>
    <w:rsid w:val="009E12AF"/>
    <w:rsid w:val="009E530E"/>
    <w:rsid w:val="009E56E1"/>
    <w:rsid w:val="009E6122"/>
    <w:rsid w:val="009F2FBC"/>
    <w:rsid w:val="009F37EE"/>
    <w:rsid w:val="009F3880"/>
    <w:rsid w:val="009F4C4A"/>
    <w:rsid w:val="009F5F77"/>
    <w:rsid w:val="009F7A22"/>
    <w:rsid w:val="00A027CE"/>
    <w:rsid w:val="00A02EBF"/>
    <w:rsid w:val="00A0563F"/>
    <w:rsid w:val="00A06C22"/>
    <w:rsid w:val="00A0761E"/>
    <w:rsid w:val="00A103CD"/>
    <w:rsid w:val="00A12DAD"/>
    <w:rsid w:val="00A13372"/>
    <w:rsid w:val="00A1467B"/>
    <w:rsid w:val="00A15907"/>
    <w:rsid w:val="00A17E70"/>
    <w:rsid w:val="00A203B4"/>
    <w:rsid w:val="00A21427"/>
    <w:rsid w:val="00A2185F"/>
    <w:rsid w:val="00A22E50"/>
    <w:rsid w:val="00A23219"/>
    <w:rsid w:val="00A23F19"/>
    <w:rsid w:val="00A24DFC"/>
    <w:rsid w:val="00A2662F"/>
    <w:rsid w:val="00A26D93"/>
    <w:rsid w:val="00A27594"/>
    <w:rsid w:val="00A327D4"/>
    <w:rsid w:val="00A33399"/>
    <w:rsid w:val="00A343D6"/>
    <w:rsid w:val="00A34A39"/>
    <w:rsid w:val="00A34E7E"/>
    <w:rsid w:val="00A353A1"/>
    <w:rsid w:val="00A35784"/>
    <w:rsid w:val="00A35A05"/>
    <w:rsid w:val="00A362B6"/>
    <w:rsid w:val="00A4144A"/>
    <w:rsid w:val="00A41510"/>
    <w:rsid w:val="00A42818"/>
    <w:rsid w:val="00A43398"/>
    <w:rsid w:val="00A43C5D"/>
    <w:rsid w:val="00A44827"/>
    <w:rsid w:val="00A4536B"/>
    <w:rsid w:val="00A473F9"/>
    <w:rsid w:val="00A47FAA"/>
    <w:rsid w:val="00A5019E"/>
    <w:rsid w:val="00A503A9"/>
    <w:rsid w:val="00A51E06"/>
    <w:rsid w:val="00A51FDF"/>
    <w:rsid w:val="00A53814"/>
    <w:rsid w:val="00A54157"/>
    <w:rsid w:val="00A57EA7"/>
    <w:rsid w:val="00A636F8"/>
    <w:rsid w:val="00A64008"/>
    <w:rsid w:val="00A643E8"/>
    <w:rsid w:val="00A654F0"/>
    <w:rsid w:val="00A65C3B"/>
    <w:rsid w:val="00A70E98"/>
    <w:rsid w:val="00A720B0"/>
    <w:rsid w:val="00A726F5"/>
    <w:rsid w:val="00A733E3"/>
    <w:rsid w:val="00A773C4"/>
    <w:rsid w:val="00A81481"/>
    <w:rsid w:val="00A82EE6"/>
    <w:rsid w:val="00A8314B"/>
    <w:rsid w:val="00A847BE"/>
    <w:rsid w:val="00A85D27"/>
    <w:rsid w:val="00A86576"/>
    <w:rsid w:val="00A9130D"/>
    <w:rsid w:val="00A92B13"/>
    <w:rsid w:val="00A933DD"/>
    <w:rsid w:val="00A93EAE"/>
    <w:rsid w:val="00A959B2"/>
    <w:rsid w:val="00A95B70"/>
    <w:rsid w:val="00A961D3"/>
    <w:rsid w:val="00A96FB0"/>
    <w:rsid w:val="00A976A0"/>
    <w:rsid w:val="00AA18C3"/>
    <w:rsid w:val="00AA427C"/>
    <w:rsid w:val="00AA4954"/>
    <w:rsid w:val="00AA52EB"/>
    <w:rsid w:val="00AA56F8"/>
    <w:rsid w:val="00AA59FA"/>
    <w:rsid w:val="00AA5FB7"/>
    <w:rsid w:val="00AA6237"/>
    <w:rsid w:val="00AA6BC6"/>
    <w:rsid w:val="00AB0ECB"/>
    <w:rsid w:val="00AB44BA"/>
    <w:rsid w:val="00AB5192"/>
    <w:rsid w:val="00AB7C2E"/>
    <w:rsid w:val="00AC02AB"/>
    <w:rsid w:val="00AC0F42"/>
    <w:rsid w:val="00AC14EC"/>
    <w:rsid w:val="00AC235A"/>
    <w:rsid w:val="00AC328B"/>
    <w:rsid w:val="00AC55C4"/>
    <w:rsid w:val="00AC66D4"/>
    <w:rsid w:val="00AD1496"/>
    <w:rsid w:val="00AD3256"/>
    <w:rsid w:val="00AD396C"/>
    <w:rsid w:val="00AD4162"/>
    <w:rsid w:val="00AD4566"/>
    <w:rsid w:val="00AD47E9"/>
    <w:rsid w:val="00AD76AA"/>
    <w:rsid w:val="00AE08D4"/>
    <w:rsid w:val="00AE0E63"/>
    <w:rsid w:val="00AE1ABA"/>
    <w:rsid w:val="00AE1CE1"/>
    <w:rsid w:val="00AE315F"/>
    <w:rsid w:val="00AE3F55"/>
    <w:rsid w:val="00AE5798"/>
    <w:rsid w:val="00AE6FCA"/>
    <w:rsid w:val="00AF0BB6"/>
    <w:rsid w:val="00AF0FA4"/>
    <w:rsid w:val="00AF1256"/>
    <w:rsid w:val="00AF1F10"/>
    <w:rsid w:val="00AF2FE0"/>
    <w:rsid w:val="00AF3011"/>
    <w:rsid w:val="00AF433C"/>
    <w:rsid w:val="00AF461E"/>
    <w:rsid w:val="00AF70AD"/>
    <w:rsid w:val="00AF7645"/>
    <w:rsid w:val="00B01931"/>
    <w:rsid w:val="00B019C9"/>
    <w:rsid w:val="00B03F5F"/>
    <w:rsid w:val="00B04342"/>
    <w:rsid w:val="00B05E8D"/>
    <w:rsid w:val="00B0713A"/>
    <w:rsid w:val="00B12933"/>
    <w:rsid w:val="00B178EF"/>
    <w:rsid w:val="00B17EB0"/>
    <w:rsid w:val="00B20CB5"/>
    <w:rsid w:val="00B20DB6"/>
    <w:rsid w:val="00B23316"/>
    <w:rsid w:val="00B24D52"/>
    <w:rsid w:val="00B251C5"/>
    <w:rsid w:val="00B25C5F"/>
    <w:rsid w:val="00B30E2C"/>
    <w:rsid w:val="00B3261E"/>
    <w:rsid w:val="00B32CAF"/>
    <w:rsid w:val="00B32DE6"/>
    <w:rsid w:val="00B32F4D"/>
    <w:rsid w:val="00B3324D"/>
    <w:rsid w:val="00B33917"/>
    <w:rsid w:val="00B33D2B"/>
    <w:rsid w:val="00B35D90"/>
    <w:rsid w:val="00B35DBC"/>
    <w:rsid w:val="00B3606D"/>
    <w:rsid w:val="00B36216"/>
    <w:rsid w:val="00B3779E"/>
    <w:rsid w:val="00B37B67"/>
    <w:rsid w:val="00B41458"/>
    <w:rsid w:val="00B4292D"/>
    <w:rsid w:val="00B42CDC"/>
    <w:rsid w:val="00B45BA0"/>
    <w:rsid w:val="00B55E16"/>
    <w:rsid w:val="00B565FF"/>
    <w:rsid w:val="00B57879"/>
    <w:rsid w:val="00B60193"/>
    <w:rsid w:val="00B60DEC"/>
    <w:rsid w:val="00B61309"/>
    <w:rsid w:val="00B61C50"/>
    <w:rsid w:val="00B62965"/>
    <w:rsid w:val="00B63F27"/>
    <w:rsid w:val="00B63F6D"/>
    <w:rsid w:val="00B641B6"/>
    <w:rsid w:val="00B65128"/>
    <w:rsid w:val="00B6527E"/>
    <w:rsid w:val="00B65643"/>
    <w:rsid w:val="00B65C3E"/>
    <w:rsid w:val="00B67DF3"/>
    <w:rsid w:val="00B708E9"/>
    <w:rsid w:val="00B70EBF"/>
    <w:rsid w:val="00B721B3"/>
    <w:rsid w:val="00B72971"/>
    <w:rsid w:val="00B729CF"/>
    <w:rsid w:val="00B72C5C"/>
    <w:rsid w:val="00B73C7C"/>
    <w:rsid w:val="00B74E25"/>
    <w:rsid w:val="00B77990"/>
    <w:rsid w:val="00B779DA"/>
    <w:rsid w:val="00B77FE4"/>
    <w:rsid w:val="00B80B79"/>
    <w:rsid w:val="00B846DE"/>
    <w:rsid w:val="00B85A42"/>
    <w:rsid w:val="00B860DD"/>
    <w:rsid w:val="00B861FD"/>
    <w:rsid w:val="00B87610"/>
    <w:rsid w:val="00B87C7D"/>
    <w:rsid w:val="00B917AB"/>
    <w:rsid w:val="00B91F88"/>
    <w:rsid w:val="00B91F91"/>
    <w:rsid w:val="00B9543B"/>
    <w:rsid w:val="00B95B84"/>
    <w:rsid w:val="00BA57F2"/>
    <w:rsid w:val="00BA5E7D"/>
    <w:rsid w:val="00BA65F9"/>
    <w:rsid w:val="00BA78A5"/>
    <w:rsid w:val="00BA7DB4"/>
    <w:rsid w:val="00BB0981"/>
    <w:rsid w:val="00BB1345"/>
    <w:rsid w:val="00BB1AC6"/>
    <w:rsid w:val="00BB5818"/>
    <w:rsid w:val="00BB5883"/>
    <w:rsid w:val="00BB5FEA"/>
    <w:rsid w:val="00BB62E4"/>
    <w:rsid w:val="00BB7243"/>
    <w:rsid w:val="00BC16A9"/>
    <w:rsid w:val="00BC1B4B"/>
    <w:rsid w:val="00BC386C"/>
    <w:rsid w:val="00BC6811"/>
    <w:rsid w:val="00BC6CED"/>
    <w:rsid w:val="00BC73F5"/>
    <w:rsid w:val="00BC7917"/>
    <w:rsid w:val="00BD0DAD"/>
    <w:rsid w:val="00BD15F5"/>
    <w:rsid w:val="00BD223A"/>
    <w:rsid w:val="00BD399C"/>
    <w:rsid w:val="00BD3F44"/>
    <w:rsid w:val="00BD4666"/>
    <w:rsid w:val="00BD4BBB"/>
    <w:rsid w:val="00BD5501"/>
    <w:rsid w:val="00BD582C"/>
    <w:rsid w:val="00BD798C"/>
    <w:rsid w:val="00BE11B9"/>
    <w:rsid w:val="00BE137F"/>
    <w:rsid w:val="00BE28DB"/>
    <w:rsid w:val="00BE3F01"/>
    <w:rsid w:val="00BE68C2"/>
    <w:rsid w:val="00BF2A2B"/>
    <w:rsid w:val="00BF3D18"/>
    <w:rsid w:val="00BF4E55"/>
    <w:rsid w:val="00BF6FFD"/>
    <w:rsid w:val="00C003DD"/>
    <w:rsid w:val="00C00F81"/>
    <w:rsid w:val="00C01A9F"/>
    <w:rsid w:val="00C10B72"/>
    <w:rsid w:val="00C11F0E"/>
    <w:rsid w:val="00C126CD"/>
    <w:rsid w:val="00C14144"/>
    <w:rsid w:val="00C142AD"/>
    <w:rsid w:val="00C143E1"/>
    <w:rsid w:val="00C16999"/>
    <w:rsid w:val="00C16E5C"/>
    <w:rsid w:val="00C2383C"/>
    <w:rsid w:val="00C24F87"/>
    <w:rsid w:val="00C25C41"/>
    <w:rsid w:val="00C26FD0"/>
    <w:rsid w:val="00C30476"/>
    <w:rsid w:val="00C30506"/>
    <w:rsid w:val="00C30D45"/>
    <w:rsid w:val="00C31DD1"/>
    <w:rsid w:val="00C32969"/>
    <w:rsid w:val="00C32DC6"/>
    <w:rsid w:val="00C33145"/>
    <w:rsid w:val="00C33749"/>
    <w:rsid w:val="00C33C04"/>
    <w:rsid w:val="00C37B5E"/>
    <w:rsid w:val="00C42C9D"/>
    <w:rsid w:val="00C45EDA"/>
    <w:rsid w:val="00C50003"/>
    <w:rsid w:val="00C50467"/>
    <w:rsid w:val="00C50750"/>
    <w:rsid w:val="00C50FC8"/>
    <w:rsid w:val="00C54A5C"/>
    <w:rsid w:val="00C556BC"/>
    <w:rsid w:val="00C55AB8"/>
    <w:rsid w:val="00C55F00"/>
    <w:rsid w:val="00C56B4F"/>
    <w:rsid w:val="00C604D2"/>
    <w:rsid w:val="00C61759"/>
    <w:rsid w:val="00C61DC8"/>
    <w:rsid w:val="00C629E0"/>
    <w:rsid w:val="00C62EB4"/>
    <w:rsid w:val="00C63928"/>
    <w:rsid w:val="00C63B1E"/>
    <w:rsid w:val="00C651A7"/>
    <w:rsid w:val="00C65D74"/>
    <w:rsid w:val="00C66B52"/>
    <w:rsid w:val="00C66F1D"/>
    <w:rsid w:val="00C675FF"/>
    <w:rsid w:val="00C677D7"/>
    <w:rsid w:val="00C7045F"/>
    <w:rsid w:val="00C706CB"/>
    <w:rsid w:val="00C70FCB"/>
    <w:rsid w:val="00C7138D"/>
    <w:rsid w:val="00C726B2"/>
    <w:rsid w:val="00C73D4C"/>
    <w:rsid w:val="00C75BFE"/>
    <w:rsid w:val="00C801EB"/>
    <w:rsid w:val="00C80696"/>
    <w:rsid w:val="00C80A3A"/>
    <w:rsid w:val="00C80B1C"/>
    <w:rsid w:val="00C8161C"/>
    <w:rsid w:val="00C83496"/>
    <w:rsid w:val="00C84E34"/>
    <w:rsid w:val="00C86016"/>
    <w:rsid w:val="00C8696E"/>
    <w:rsid w:val="00C86DAD"/>
    <w:rsid w:val="00C87EEB"/>
    <w:rsid w:val="00C91B69"/>
    <w:rsid w:val="00C92D89"/>
    <w:rsid w:val="00C93286"/>
    <w:rsid w:val="00C97A5F"/>
    <w:rsid w:val="00CA028E"/>
    <w:rsid w:val="00CA02FE"/>
    <w:rsid w:val="00CA09B2"/>
    <w:rsid w:val="00CA0A57"/>
    <w:rsid w:val="00CA463B"/>
    <w:rsid w:val="00CA4EFA"/>
    <w:rsid w:val="00CA6E7C"/>
    <w:rsid w:val="00CA7451"/>
    <w:rsid w:val="00CA7A4F"/>
    <w:rsid w:val="00CA7DB5"/>
    <w:rsid w:val="00CB0A42"/>
    <w:rsid w:val="00CB0AC2"/>
    <w:rsid w:val="00CB1E8A"/>
    <w:rsid w:val="00CB3C62"/>
    <w:rsid w:val="00CC118F"/>
    <w:rsid w:val="00CC1CA8"/>
    <w:rsid w:val="00CC2481"/>
    <w:rsid w:val="00CC33FB"/>
    <w:rsid w:val="00CC3EA6"/>
    <w:rsid w:val="00CC652F"/>
    <w:rsid w:val="00CC6C51"/>
    <w:rsid w:val="00CC72A5"/>
    <w:rsid w:val="00CD02D3"/>
    <w:rsid w:val="00CD3287"/>
    <w:rsid w:val="00CD568A"/>
    <w:rsid w:val="00CD6382"/>
    <w:rsid w:val="00CD64CE"/>
    <w:rsid w:val="00CD658E"/>
    <w:rsid w:val="00CD689A"/>
    <w:rsid w:val="00CE0948"/>
    <w:rsid w:val="00CE1444"/>
    <w:rsid w:val="00CE1B0A"/>
    <w:rsid w:val="00CE3098"/>
    <w:rsid w:val="00CE5032"/>
    <w:rsid w:val="00CF1147"/>
    <w:rsid w:val="00CF1270"/>
    <w:rsid w:val="00CF212F"/>
    <w:rsid w:val="00CF2B9D"/>
    <w:rsid w:val="00CF2BCC"/>
    <w:rsid w:val="00CF5CF8"/>
    <w:rsid w:val="00CF7990"/>
    <w:rsid w:val="00D01182"/>
    <w:rsid w:val="00D02630"/>
    <w:rsid w:val="00D02731"/>
    <w:rsid w:val="00D06A2B"/>
    <w:rsid w:val="00D06DB5"/>
    <w:rsid w:val="00D1060A"/>
    <w:rsid w:val="00D1138B"/>
    <w:rsid w:val="00D12945"/>
    <w:rsid w:val="00D20BE8"/>
    <w:rsid w:val="00D218DD"/>
    <w:rsid w:val="00D21DB5"/>
    <w:rsid w:val="00D245CB"/>
    <w:rsid w:val="00D2460E"/>
    <w:rsid w:val="00D24FA6"/>
    <w:rsid w:val="00D3017A"/>
    <w:rsid w:val="00D30DB4"/>
    <w:rsid w:val="00D3188F"/>
    <w:rsid w:val="00D319C4"/>
    <w:rsid w:val="00D32E34"/>
    <w:rsid w:val="00D33BE9"/>
    <w:rsid w:val="00D34C02"/>
    <w:rsid w:val="00D351A5"/>
    <w:rsid w:val="00D37C42"/>
    <w:rsid w:val="00D432E8"/>
    <w:rsid w:val="00D4503B"/>
    <w:rsid w:val="00D50AA8"/>
    <w:rsid w:val="00D50CA1"/>
    <w:rsid w:val="00D51315"/>
    <w:rsid w:val="00D51392"/>
    <w:rsid w:val="00D5157F"/>
    <w:rsid w:val="00D54B8D"/>
    <w:rsid w:val="00D55258"/>
    <w:rsid w:val="00D562E2"/>
    <w:rsid w:val="00D564EF"/>
    <w:rsid w:val="00D57353"/>
    <w:rsid w:val="00D57696"/>
    <w:rsid w:val="00D57B6C"/>
    <w:rsid w:val="00D6056D"/>
    <w:rsid w:val="00D60DE2"/>
    <w:rsid w:val="00D61EE3"/>
    <w:rsid w:val="00D63138"/>
    <w:rsid w:val="00D6366F"/>
    <w:rsid w:val="00D638A2"/>
    <w:rsid w:val="00D63C8C"/>
    <w:rsid w:val="00D64C50"/>
    <w:rsid w:val="00D65174"/>
    <w:rsid w:val="00D6629D"/>
    <w:rsid w:val="00D6751B"/>
    <w:rsid w:val="00D67D45"/>
    <w:rsid w:val="00D7754C"/>
    <w:rsid w:val="00D7787E"/>
    <w:rsid w:val="00D81227"/>
    <w:rsid w:val="00D82969"/>
    <w:rsid w:val="00D833A0"/>
    <w:rsid w:val="00D93F69"/>
    <w:rsid w:val="00D945FD"/>
    <w:rsid w:val="00D94E00"/>
    <w:rsid w:val="00D96896"/>
    <w:rsid w:val="00D9717C"/>
    <w:rsid w:val="00DA0560"/>
    <w:rsid w:val="00DA1A86"/>
    <w:rsid w:val="00DA2574"/>
    <w:rsid w:val="00DA5B79"/>
    <w:rsid w:val="00DA6194"/>
    <w:rsid w:val="00DA6E4D"/>
    <w:rsid w:val="00DA7374"/>
    <w:rsid w:val="00DB103F"/>
    <w:rsid w:val="00DB18D2"/>
    <w:rsid w:val="00DB3ECD"/>
    <w:rsid w:val="00DB463B"/>
    <w:rsid w:val="00DB5DF0"/>
    <w:rsid w:val="00DB5FA2"/>
    <w:rsid w:val="00DB6ECF"/>
    <w:rsid w:val="00DB7CF9"/>
    <w:rsid w:val="00DC1514"/>
    <w:rsid w:val="00DC21EA"/>
    <w:rsid w:val="00DC2259"/>
    <w:rsid w:val="00DC2601"/>
    <w:rsid w:val="00DC38D4"/>
    <w:rsid w:val="00DC40F2"/>
    <w:rsid w:val="00DC47E5"/>
    <w:rsid w:val="00DC508D"/>
    <w:rsid w:val="00DC56B9"/>
    <w:rsid w:val="00DC5A7B"/>
    <w:rsid w:val="00DC6554"/>
    <w:rsid w:val="00DD05B6"/>
    <w:rsid w:val="00DD155B"/>
    <w:rsid w:val="00DD4462"/>
    <w:rsid w:val="00DD570D"/>
    <w:rsid w:val="00DD5BC3"/>
    <w:rsid w:val="00DE014E"/>
    <w:rsid w:val="00DE0CCE"/>
    <w:rsid w:val="00DE1317"/>
    <w:rsid w:val="00DE2CE3"/>
    <w:rsid w:val="00DE534D"/>
    <w:rsid w:val="00DE5EC2"/>
    <w:rsid w:val="00DE7713"/>
    <w:rsid w:val="00DF0439"/>
    <w:rsid w:val="00DF15DA"/>
    <w:rsid w:val="00DF1E03"/>
    <w:rsid w:val="00DF32A1"/>
    <w:rsid w:val="00DF768C"/>
    <w:rsid w:val="00DF7D74"/>
    <w:rsid w:val="00E00505"/>
    <w:rsid w:val="00E037D2"/>
    <w:rsid w:val="00E03FD4"/>
    <w:rsid w:val="00E04941"/>
    <w:rsid w:val="00E057C6"/>
    <w:rsid w:val="00E06D40"/>
    <w:rsid w:val="00E10414"/>
    <w:rsid w:val="00E11FE8"/>
    <w:rsid w:val="00E121A4"/>
    <w:rsid w:val="00E13A7D"/>
    <w:rsid w:val="00E1440D"/>
    <w:rsid w:val="00E14743"/>
    <w:rsid w:val="00E152BA"/>
    <w:rsid w:val="00E179D0"/>
    <w:rsid w:val="00E17C83"/>
    <w:rsid w:val="00E200F3"/>
    <w:rsid w:val="00E20157"/>
    <w:rsid w:val="00E207AE"/>
    <w:rsid w:val="00E20C9B"/>
    <w:rsid w:val="00E240DD"/>
    <w:rsid w:val="00E259B5"/>
    <w:rsid w:val="00E25F1F"/>
    <w:rsid w:val="00E26544"/>
    <w:rsid w:val="00E30962"/>
    <w:rsid w:val="00E3115F"/>
    <w:rsid w:val="00E3371D"/>
    <w:rsid w:val="00E35144"/>
    <w:rsid w:val="00E35367"/>
    <w:rsid w:val="00E3607E"/>
    <w:rsid w:val="00E423DE"/>
    <w:rsid w:val="00E427B6"/>
    <w:rsid w:val="00E42811"/>
    <w:rsid w:val="00E4308D"/>
    <w:rsid w:val="00E431C1"/>
    <w:rsid w:val="00E44309"/>
    <w:rsid w:val="00E45139"/>
    <w:rsid w:val="00E45F4E"/>
    <w:rsid w:val="00E47B7E"/>
    <w:rsid w:val="00E5003B"/>
    <w:rsid w:val="00E523C4"/>
    <w:rsid w:val="00E52DD6"/>
    <w:rsid w:val="00E543CC"/>
    <w:rsid w:val="00E55F51"/>
    <w:rsid w:val="00E56331"/>
    <w:rsid w:val="00E60ED9"/>
    <w:rsid w:val="00E60FD0"/>
    <w:rsid w:val="00E61601"/>
    <w:rsid w:val="00E61CCA"/>
    <w:rsid w:val="00E62C0D"/>
    <w:rsid w:val="00E63507"/>
    <w:rsid w:val="00E70342"/>
    <w:rsid w:val="00E711B9"/>
    <w:rsid w:val="00E7149A"/>
    <w:rsid w:val="00E72A24"/>
    <w:rsid w:val="00E738C0"/>
    <w:rsid w:val="00E73ED2"/>
    <w:rsid w:val="00E752AB"/>
    <w:rsid w:val="00E76289"/>
    <w:rsid w:val="00E77301"/>
    <w:rsid w:val="00E773D3"/>
    <w:rsid w:val="00E77E04"/>
    <w:rsid w:val="00E840A8"/>
    <w:rsid w:val="00E8564F"/>
    <w:rsid w:val="00E85DF8"/>
    <w:rsid w:val="00E85E19"/>
    <w:rsid w:val="00E866B3"/>
    <w:rsid w:val="00E92D8B"/>
    <w:rsid w:val="00E965D3"/>
    <w:rsid w:val="00E96D09"/>
    <w:rsid w:val="00E96DB3"/>
    <w:rsid w:val="00E974E7"/>
    <w:rsid w:val="00E97974"/>
    <w:rsid w:val="00E97D3C"/>
    <w:rsid w:val="00EA07D3"/>
    <w:rsid w:val="00EA1613"/>
    <w:rsid w:val="00EA1836"/>
    <w:rsid w:val="00EA251D"/>
    <w:rsid w:val="00EA2DC7"/>
    <w:rsid w:val="00EA32EA"/>
    <w:rsid w:val="00EA35AD"/>
    <w:rsid w:val="00EA49DB"/>
    <w:rsid w:val="00EA515B"/>
    <w:rsid w:val="00EA55C4"/>
    <w:rsid w:val="00EB000B"/>
    <w:rsid w:val="00EB10F3"/>
    <w:rsid w:val="00EB71B2"/>
    <w:rsid w:val="00EC3BA9"/>
    <w:rsid w:val="00EC4335"/>
    <w:rsid w:val="00EC4E81"/>
    <w:rsid w:val="00EC5817"/>
    <w:rsid w:val="00EC71A3"/>
    <w:rsid w:val="00ED0298"/>
    <w:rsid w:val="00ED1958"/>
    <w:rsid w:val="00ED2CB3"/>
    <w:rsid w:val="00ED4441"/>
    <w:rsid w:val="00ED79C2"/>
    <w:rsid w:val="00EE07FF"/>
    <w:rsid w:val="00EE2A41"/>
    <w:rsid w:val="00EE2BCB"/>
    <w:rsid w:val="00EE2F0A"/>
    <w:rsid w:val="00EE2FC8"/>
    <w:rsid w:val="00EE3C9B"/>
    <w:rsid w:val="00EE57CC"/>
    <w:rsid w:val="00EE5D9B"/>
    <w:rsid w:val="00EF0C81"/>
    <w:rsid w:val="00EF0D55"/>
    <w:rsid w:val="00EF1602"/>
    <w:rsid w:val="00EF208A"/>
    <w:rsid w:val="00EF2A57"/>
    <w:rsid w:val="00EF2CB9"/>
    <w:rsid w:val="00EF4421"/>
    <w:rsid w:val="00EF4F00"/>
    <w:rsid w:val="00EF719E"/>
    <w:rsid w:val="00F00699"/>
    <w:rsid w:val="00F01475"/>
    <w:rsid w:val="00F022AD"/>
    <w:rsid w:val="00F02E6D"/>
    <w:rsid w:val="00F04F48"/>
    <w:rsid w:val="00F04F58"/>
    <w:rsid w:val="00F04FA0"/>
    <w:rsid w:val="00F0657E"/>
    <w:rsid w:val="00F07026"/>
    <w:rsid w:val="00F105AC"/>
    <w:rsid w:val="00F10D50"/>
    <w:rsid w:val="00F118F6"/>
    <w:rsid w:val="00F12826"/>
    <w:rsid w:val="00F12F0A"/>
    <w:rsid w:val="00F143C9"/>
    <w:rsid w:val="00F15498"/>
    <w:rsid w:val="00F1621D"/>
    <w:rsid w:val="00F174C8"/>
    <w:rsid w:val="00F275D5"/>
    <w:rsid w:val="00F27782"/>
    <w:rsid w:val="00F27CF2"/>
    <w:rsid w:val="00F30D06"/>
    <w:rsid w:val="00F32238"/>
    <w:rsid w:val="00F32B02"/>
    <w:rsid w:val="00F32C15"/>
    <w:rsid w:val="00F34C32"/>
    <w:rsid w:val="00F35337"/>
    <w:rsid w:val="00F35B11"/>
    <w:rsid w:val="00F4038A"/>
    <w:rsid w:val="00F40440"/>
    <w:rsid w:val="00F4118F"/>
    <w:rsid w:val="00F41EA0"/>
    <w:rsid w:val="00F43E08"/>
    <w:rsid w:val="00F44F02"/>
    <w:rsid w:val="00F45376"/>
    <w:rsid w:val="00F465B9"/>
    <w:rsid w:val="00F471AE"/>
    <w:rsid w:val="00F516F9"/>
    <w:rsid w:val="00F521C0"/>
    <w:rsid w:val="00F5262C"/>
    <w:rsid w:val="00F54059"/>
    <w:rsid w:val="00F542D5"/>
    <w:rsid w:val="00F54FFC"/>
    <w:rsid w:val="00F555DD"/>
    <w:rsid w:val="00F56DA7"/>
    <w:rsid w:val="00F576CE"/>
    <w:rsid w:val="00F57A63"/>
    <w:rsid w:val="00F60BF6"/>
    <w:rsid w:val="00F60E4B"/>
    <w:rsid w:val="00F617F8"/>
    <w:rsid w:val="00F63175"/>
    <w:rsid w:val="00F6368B"/>
    <w:rsid w:val="00F63D61"/>
    <w:rsid w:val="00F65419"/>
    <w:rsid w:val="00F65B0A"/>
    <w:rsid w:val="00F67C1B"/>
    <w:rsid w:val="00F701A3"/>
    <w:rsid w:val="00F70AB2"/>
    <w:rsid w:val="00F70B69"/>
    <w:rsid w:val="00F73006"/>
    <w:rsid w:val="00F73047"/>
    <w:rsid w:val="00F730E2"/>
    <w:rsid w:val="00F768AA"/>
    <w:rsid w:val="00F77458"/>
    <w:rsid w:val="00F83DCB"/>
    <w:rsid w:val="00F83E84"/>
    <w:rsid w:val="00F84521"/>
    <w:rsid w:val="00F84DE3"/>
    <w:rsid w:val="00F85556"/>
    <w:rsid w:val="00F85E6C"/>
    <w:rsid w:val="00F863A3"/>
    <w:rsid w:val="00F863C9"/>
    <w:rsid w:val="00F875A3"/>
    <w:rsid w:val="00F9085B"/>
    <w:rsid w:val="00F9183F"/>
    <w:rsid w:val="00F91DE3"/>
    <w:rsid w:val="00F93C16"/>
    <w:rsid w:val="00F94855"/>
    <w:rsid w:val="00F9748C"/>
    <w:rsid w:val="00F97E7B"/>
    <w:rsid w:val="00FA0314"/>
    <w:rsid w:val="00FA0359"/>
    <w:rsid w:val="00FA0891"/>
    <w:rsid w:val="00FA1981"/>
    <w:rsid w:val="00FA22CC"/>
    <w:rsid w:val="00FA23C8"/>
    <w:rsid w:val="00FA2A0B"/>
    <w:rsid w:val="00FA33AE"/>
    <w:rsid w:val="00FA3DF7"/>
    <w:rsid w:val="00FA67E2"/>
    <w:rsid w:val="00FA7007"/>
    <w:rsid w:val="00FB131D"/>
    <w:rsid w:val="00FB1663"/>
    <w:rsid w:val="00FB2C86"/>
    <w:rsid w:val="00FB5431"/>
    <w:rsid w:val="00FB6463"/>
    <w:rsid w:val="00FB6945"/>
    <w:rsid w:val="00FB6CB5"/>
    <w:rsid w:val="00FB7418"/>
    <w:rsid w:val="00FB7AED"/>
    <w:rsid w:val="00FB7ED9"/>
    <w:rsid w:val="00FC1593"/>
    <w:rsid w:val="00FC49CE"/>
    <w:rsid w:val="00FC4D36"/>
    <w:rsid w:val="00FC6357"/>
    <w:rsid w:val="00FC6ADC"/>
    <w:rsid w:val="00FC707A"/>
    <w:rsid w:val="00FC7658"/>
    <w:rsid w:val="00FD072A"/>
    <w:rsid w:val="00FD16C8"/>
    <w:rsid w:val="00FD1884"/>
    <w:rsid w:val="00FD217F"/>
    <w:rsid w:val="00FD27C4"/>
    <w:rsid w:val="00FD2B81"/>
    <w:rsid w:val="00FD5395"/>
    <w:rsid w:val="00FD5E74"/>
    <w:rsid w:val="00FD63D0"/>
    <w:rsid w:val="00FD6F4B"/>
    <w:rsid w:val="00FD7A9A"/>
    <w:rsid w:val="00FE0379"/>
    <w:rsid w:val="00FE0CF1"/>
    <w:rsid w:val="00FE2C65"/>
    <w:rsid w:val="00FE338A"/>
    <w:rsid w:val="00FE3BDB"/>
    <w:rsid w:val="00FE4B61"/>
    <w:rsid w:val="00FE5733"/>
    <w:rsid w:val="00FE6CAF"/>
    <w:rsid w:val="00FF0336"/>
    <w:rsid w:val="00FF0AD8"/>
    <w:rsid w:val="00FF20EB"/>
    <w:rsid w:val="00FF3C77"/>
    <w:rsid w:val="00FF4135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B82AEF"/>
  <w15:docId w15:val="{C33EEAE1-8E9D-49F6-8246-6F2F5CFF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299D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,DashedList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Code">
    <w:name w:val="Code"/>
    <w:uiPriority w:val="99"/>
    <w:rsid w:val="000D0576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8E529C"/>
    <w:rPr>
      <w:sz w:val="22"/>
      <w:lang w:val="en-GB"/>
    </w:rPr>
  </w:style>
  <w:style w:type="paragraph" w:customStyle="1" w:styleId="Bulleted">
    <w:name w:val="Bulleted"/>
    <w:rsid w:val="009A4D11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  <w:lang w:eastAsia="ja-JP"/>
    </w:rPr>
  </w:style>
  <w:style w:type="paragraph" w:customStyle="1" w:styleId="MappingTableCell">
    <w:name w:val="Mapping Table Cell"/>
    <w:uiPriority w:val="99"/>
    <w:rsid w:val="00C86016"/>
    <w:pPr>
      <w:widowControl w:val="0"/>
      <w:autoSpaceDE w:val="0"/>
      <w:autoSpaceDN w:val="0"/>
      <w:adjustRightInd w:val="0"/>
      <w:spacing w:before="40" w:after="40" w:line="280" w:lineRule="atLeast"/>
    </w:pPr>
    <w:rPr>
      <w:color w:val="000000"/>
      <w:w w:val="0"/>
      <w:sz w:val="24"/>
      <w:szCs w:val="24"/>
      <w:lang w:val="en-SG" w:eastAsia="en-SG"/>
    </w:rPr>
  </w:style>
  <w:style w:type="paragraph" w:customStyle="1" w:styleId="H2">
    <w:name w:val="H2"/>
    <w:aliases w:val="1.1"/>
    <w:next w:val="T"/>
    <w:uiPriority w:val="99"/>
    <w:rsid w:val="00C8601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EditiingInstruction">
    <w:name w:val="Editiing Instruction"/>
    <w:uiPriority w:val="99"/>
    <w:rsid w:val="00F97E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000000"/>
      <w:w w:val="0"/>
      <w:lang w:eastAsia="en-SG"/>
    </w:rPr>
  </w:style>
  <w:style w:type="paragraph" w:customStyle="1" w:styleId="H1">
    <w:name w:val="H1"/>
    <w:aliases w:val="1stLevelHead"/>
    <w:next w:val="Normal"/>
    <w:uiPriority w:val="99"/>
    <w:rsid w:val="00F97E7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H1">
    <w:name w:val="AH1"/>
    <w:aliases w:val="A.1"/>
    <w:next w:val="T"/>
    <w:uiPriority w:val="99"/>
    <w:rsid w:val="00F5262C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I">
    <w:name w:val="AI"/>
    <w:aliases w:val="Annex"/>
    <w:next w:val="Normal"/>
    <w:uiPriority w:val="99"/>
    <w:rsid w:val="00F5262C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AT">
    <w:name w:val="AT"/>
    <w:aliases w:val="AnnexTitle"/>
    <w:next w:val="T"/>
    <w:uiPriority w:val="99"/>
    <w:rsid w:val="00F5262C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Nor">
    <w:name w:val="Nor"/>
    <w:aliases w:val="Normative"/>
    <w:next w:val="AT"/>
    <w:uiPriority w:val="99"/>
    <w:rsid w:val="00F5262C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eastAsia="en-SG"/>
    </w:rPr>
  </w:style>
  <w:style w:type="paragraph" w:customStyle="1" w:styleId="LP2">
    <w:name w:val="LP2"/>
    <w:aliases w:val="ListParagraph2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  <w:lang w:eastAsia="en-SG"/>
    </w:rPr>
  </w:style>
  <w:style w:type="paragraph" w:customStyle="1" w:styleId="LP3">
    <w:name w:val="LP3"/>
    <w:aliases w:val="ListParagraph3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  <w:lang w:eastAsia="en-SG"/>
    </w:rPr>
  </w:style>
  <w:style w:type="paragraph" w:customStyle="1" w:styleId="SP12172141">
    <w:name w:val="SP.12.172141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13">
    <w:name w:val="SP.12.17221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55">
    <w:name w:val="SP.12.172255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33">
    <w:name w:val="SP.12.17223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character" w:customStyle="1" w:styleId="SC12204802">
    <w:name w:val="SC.12.204802"/>
    <w:uiPriority w:val="99"/>
    <w:rsid w:val="00055348"/>
    <w:rPr>
      <w:color w:val="000000"/>
      <w:sz w:val="20"/>
      <w:szCs w:val="20"/>
    </w:rPr>
  </w:style>
  <w:style w:type="paragraph" w:customStyle="1" w:styleId="SP12172242">
    <w:name w:val="SP.12.172242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EditorNote">
    <w:name w:val="Editor_Note"/>
    <w:uiPriority w:val="99"/>
    <w:rsid w:val="003356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SG"/>
    </w:rPr>
  </w:style>
  <w:style w:type="paragraph" w:customStyle="1" w:styleId="CellBodyCentred">
    <w:name w:val="CellBodyCentred"/>
    <w:uiPriority w:val="99"/>
    <w:rsid w:val="0073601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/>
      <w:color w:val="000000"/>
      <w:w w:val="0"/>
      <w:sz w:val="16"/>
      <w:szCs w:val="16"/>
      <w:lang w:eastAsia="en-SG"/>
    </w:rPr>
  </w:style>
  <w:style w:type="paragraph" w:customStyle="1" w:styleId="Definitions1">
    <w:name w:val="Definitions1"/>
    <w:uiPriority w:val="99"/>
    <w:rsid w:val="007360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SG"/>
    </w:rPr>
  </w:style>
  <w:style w:type="paragraph" w:customStyle="1" w:styleId="AH2">
    <w:name w:val="AH2"/>
    <w:aliases w:val="A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AH3">
    <w:name w:val="AH3"/>
    <w:aliases w:val="A.1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ATableTitle">
    <w:name w:val="ATableTitle"/>
    <w:next w:val="T"/>
    <w:uiPriority w:val="99"/>
    <w:rsid w:val="00C706C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figuretext">
    <w:name w:val="figure text"/>
    <w:uiPriority w:val="99"/>
    <w:rsid w:val="00E207A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Prim2">
    <w:name w:val="Prim2"/>
    <w:aliases w:val="PrimTag3"/>
    <w:uiPriority w:val="99"/>
    <w:rsid w:val="00CF212F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  <w:lang w:eastAsia="en-SG"/>
    </w:rPr>
  </w:style>
  <w:style w:type="paragraph" w:customStyle="1" w:styleId="SP15303498">
    <w:name w:val="SP.15.303498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509">
    <w:name w:val="SP.15.303509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120">
    <w:name w:val="SP.15.303120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character" w:customStyle="1" w:styleId="SC15323589">
    <w:name w:val="SC.15.323589"/>
    <w:uiPriority w:val="99"/>
    <w:rsid w:val="000574F4"/>
    <w:rPr>
      <w:rFonts w:cs="Times New Roman"/>
      <w:color w:val="000000"/>
      <w:sz w:val="20"/>
      <w:szCs w:val="20"/>
    </w:rPr>
  </w:style>
  <w:style w:type="paragraph" w:customStyle="1" w:styleId="SP1798698">
    <w:name w:val="SP.17.98698"/>
    <w:basedOn w:val="Default"/>
    <w:next w:val="Default"/>
    <w:uiPriority w:val="99"/>
    <w:rsid w:val="00EE57CC"/>
    <w:rPr>
      <w:color w:val="auto"/>
      <w:lang w:val="en-SG"/>
    </w:rPr>
  </w:style>
  <w:style w:type="paragraph" w:customStyle="1" w:styleId="SP1798320">
    <w:name w:val="SP.17.98320"/>
    <w:basedOn w:val="Default"/>
    <w:next w:val="Default"/>
    <w:uiPriority w:val="99"/>
    <w:rsid w:val="00EE57CC"/>
    <w:rPr>
      <w:color w:val="auto"/>
      <w:lang w:val="en-SG"/>
    </w:rPr>
  </w:style>
  <w:style w:type="character" w:customStyle="1" w:styleId="SC17323600">
    <w:name w:val="SC.17.323600"/>
    <w:uiPriority w:val="99"/>
    <w:rsid w:val="00EE57CC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AA1DC022-6546-4BFD-AC3A-689A874C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14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 for CID 9058 and 9075</vt:lpstr>
    </vt:vector>
  </TitlesOfParts>
  <Company>Panasonic Corporation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 for CID 9058 and 9075</dc:title>
  <dc:subject>Submission</dc:subject>
  <dc:creator>Rojan Chitrakar</dc:creator>
  <cp:keywords>March 2016, CTPClassification=CTP_IC:VisualMarkings=</cp:keywords>
  <cp:lastModifiedBy>Yanyi Ding</cp:lastModifiedBy>
  <cp:revision>4</cp:revision>
  <cp:lastPrinted>2014-09-06T06:13:00Z</cp:lastPrinted>
  <dcterms:created xsi:type="dcterms:W3CDTF">2021-08-03T08:26:00Z</dcterms:created>
  <dcterms:modified xsi:type="dcterms:W3CDTF">2021-08-03T08:34:00Z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e933072d-10ca-4c89-a311-2a2215524cee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2016-11-08 17:56:51Z</vt:lpwstr>
  </property>
  <property fmtid="{D5CDD505-2E9C-101B-9397-08002B2CF9AE}" pid="6" name="_2015_ms_pID_725343">
    <vt:lpwstr>(2)OHHjdrOb8yVE9ho7D9KTwVP4E0qsF2t7fC+s+M+w1HsV9LoXNprC0IOxQTFa0J8SE0kCxjCe
e5psoeGbjOoQR4Wcq0KGtD26f2RoWDxkrz7XNriJ5aJmOMc0+D9awxGb+g0qAxuwSbtBL27a
Q0kmfhNLHzqCUAlejV+omd0XqxnGGCAGEkE41XvRorK7rG37A5AZkFjSy03QFzZgjP8OXZ4O
3PJawRWwWEEWAO3d6I</vt:lpwstr>
  </property>
  <property fmtid="{D5CDD505-2E9C-101B-9397-08002B2CF9AE}" pid="7" name="_2015_ms_pID_7253431">
    <vt:lpwstr>VaRh271GE+0J6QxM7mKOhvkqS+4dgWo1NBjYVHjUWKYxAesgy6xvTw
n71vNxBou4MnxLVsPxVl60Y7PleBojgHQjomAA6SO9b4Bw4pVxyQZrjEUIj8nQyg5+1eRn9h
4V3q/rplM2oibobrpzOerU9l4zOC8UdYYu9JOudHjgssc3f0JnC9G069hplSOCRiJ3NwNwez
8Ug1iuPMCCDIQgd3</vt:lpwstr>
  </property>
  <property fmtid="{D5CDD505-2E9C-101B-9397-08002B2CF9AE}" pid="8" name="CTPClassification">
    <vt:lpwstr>CTP_IC</vt:lpwstr>
  </property>
  <property fmtid="{D5CDD505-2E9C-101B-9397-08002B2CF9AE}" pid="9" name="sflag">
    <vt:lpwstr>1484689079</vt:lpwstr>
  </property>
</Properties>
</file>