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EE1202" w:rsidRDefault="00A41A95">
      <w:pPr>
        <w:pBdr>
          <w:top w:val="nil"/>
          <w:left w:val="nil"/>
          <w:bottom w:val="single" w:sz="6" w:space="0" w:color="000000"/>
          <w:right w:val="nil"/>
          <w:between w:val="nil"/>
        </w:pBdr>
        <w:spacing w:after="24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IEEE P802.11</w:t>
      </w:r>
      <w:r>
        <w:rPr>
          <w:rFonts w:ascii="Times New Roman" w:eastAsia="Times New Roman" w:hAnsi="Times New Roman" w:cs="Times New Roman"/>
          <w:b/>
          <w:color w:val="000000"/>
          <w:sz w:val="28"/>
          <w:szCs w:val="28"/>
        </w:rPr>
        <w:br/>
        <w:t>Wireless LANs</w:t>
      </w:r>
    </w:p>
    <w:tbl>
      <w:tblPr>
        <w:tblStyle w:val="a"/>
        <w:tblW w:w="95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05"/>
        <w:gridCol w:w="1695"/>
        <w:gridCol w:w="2175"/>
        <w:gridCol w:w="1710"/>
        <w:gridCol w:w="2291"/>
      </w:tblGrid>
      <w:tr w:rsidR="00EE1202" w14:paraId="15CCEBB8" w14:textId="77777777">
        <w:trPr>
          <w:trHeight w:val="350"/>
          <w:jc w:val="center"/>
        </w:trPr>
        <w:tc>
          <w:tcPr>
            <w:tcW w:w="9576" w:type="dxa"/>
            <w:gridSpan w:val="5"/>
            <w:vAlign w:val="center"/>
          </w:tcPr>
          <w:p w14:paraId="00000002" w14:textId="77777777" w:rsidR="00EE1202" w:rsidRDefault="00A41A95">
            <w:pPr>
              <w:pBdr>
                <w:top w:val="nil"/>
                <w:left w:val="nil"/>
                <w:bottom w:val="nil"/>
                <w:right w:val="nil"/>
                <w:between w:val="nil"/>
              </w:pBdr>
              <w:spacing w:before="120" w:after="120" w:line="240" w:lineRule="auto"/>
              <w:ind w:right="720"/>
              <w:jc w:val="center"/>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CC36 CR for</w:t>
            </w:r>
            <w:r>
              <w:rPr>
                <w:rFonts w:ascii="Times New Roman" w:eastAsia="Times New Roman" w:hAnsi="Times New Roman" w:cs="Times New Roman"/>
                <w:color w:val="000000"/>
                <w:sz w:val="28"/>
                <w:szCs w:val="28"/>
              </w:rPr>
              <w:t xml:space="preserve"> Restricted TWT Setup</w:t>
            </w:r>
          </w:p>
        </w:tc>
      </w:tr>
      <w:tr w:rsidR="00EE1202" w14:paraId="717BBEF1" w14:textId="77777777">
        <w:trPr>
          <w:trHeight w:val="269"/>
          <w:jc w:val="center"/>
        </w:trPr>
        <w:tc>
          <w:tcPr>
            <w:tcW w:w="9576" w:type="dxa"/>
            <w:gridSpan w:val="5"/>
            <w:vAlign w:val="center"/>
          </w:tcPr>
          <w:p w14:paraId="00000007" w14:textId="2C1DCD06" w:rsidR="00EE1202" w:rsidRDefault="00A41A95">
            <w:pPr>
              <w:pBdr>
                <w:top w:val="nil"/>
                <w:left w:val="nil"/>
                <w:bottom w:val="nil"/>
                <w:right w:val="nil"/>
                <w:between w:val="nil"/>
              </w:pBdr>
              <w:spacing w:before="120" w:after="120" w:line="240" w:lineRule="auto"/>
              <w:ind w:right="720"/>
              <w:jc w:val="center"/>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Date</w:t>
            </w:r>
            <w:r>
              <w:rPr>
                <w:rFonts w:ascii="Times New Roman" w:eastAsia="Times New Roman" w:hAnsi="Times New Roman" w:cs="Times New Roman"/>
                <w:color w:val="000000"/>
                <w:sz w:val="20"/>
                <w:szCs w:val="20"/>
              </w:rPr>
              <w:t xml:space="preserve">: </w:t>
            </w:r>
            <w:r w:rsidR="00BE42F6">
              <w:rPr>
                <w:rFonts w:ascii="Times New Roman" w:eastAsia="Times New Roman" w:hAnsi="Times New Roman" w:cs="Times New Roman"/>
                <w:color w:val="000000"/>
                <w:sz w:val="20"/>
                <w:szCs w:val="20"/>
              </w:rPr>
              <w:t>August 12</w:t>
            </w:r>
            <w:r>
              <w:rPr>
                <w:rFonts w:ascii="Times New Roman" w:eastAsia="Times New Roman" w:hAnsi="Times New Roman" w:cs="Times New Roman"/>
                <w:color w:val="000000"/>
                <w:sz w:val="20"/>
                <w:szCs w:val="20"/>
              </w:rPr>
              <w:t>, 2021</w:t>
            </w:r>
          </w:p>
        </w:tc>
      </w:tr>
      <w:tr w:rsidR="00EE1202" w14:paraId="3359203C" w14:textId="77777777">
        <w:trPr>
          <w:jc w:val="center"/>
        </w:trPr>
        <w:tc>
          <w:tcPr>
            <w:tcW w:w="9576" w:type="dxa"/>
            <w:gridSpan w:val="5"/>
            <w:vAlign w:val="center"/>
          </w:tcPr>
          <w:p w14:paraId="0000000C" w14:textId="77777777" w:rsidR="00EE1202" w:rsidRDefault="00A41A95">
            <w:pPr>
              <w:pBdr>
                <w:top w:val="nil"/>
                <w:left w:val="nil"/>
                <w:bottom w:val="nil"/>
                <w:right w:val="nil"/>
                <w:between w:val="nil"/>
              </w:pBdr>
              <w:spacing w:after="0" w:line="240" w:lineRule="auto"/>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Author(s):</w:t>
            </w:r>
          </w:p>
        </w:tc>
      </w:tr>
      <w:tr w:rsidR="00EE1202" w14:paraId="7D365ADC" w14:textId="77777777">
        <w:trPr>
          <w:jc w:val="center"/>
        </w:trPr>
        <w:tc>
          <w:tcPr>
            <w:tcW w:w="1705" w:type="dxa"/>
            <w:vAlign w:val="center"/>
          </w:tcPr>
          <w:p w14:paraId="00000011" w14:textId="77777777" w:rsidR="00EE1202" w:rsidRDefault="00A41A95">
            <w:pPr>
              <w:pBdr>
                <w:top w:val="nil"/>
                <w:left w:val="nil"/>
                <w:bottom w:val="nil"/>
                <w:right w:val="nil"/>
                <w:between w:val="nil"/>
              </w:pBdr>
              <w:spacing w:after="0" w:line="240" w:lineRule="auto"/>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Name</w:t>
            </w:r>
          </w:p>
        </w:tc>
        <w:tc>
          <w:tcPr>
            <w:tcW w:w="1695" w:type="dxa"/>
            <w:vAlign w:val="center"/>
          </w:tcPr>
          <w:p w14:paraId="00000012" w14:textId="77777777" w:rsidR="00EE1202" w:rsidRDefault="00A41A95">
            <w:pPr>
              <w:pBdr>
                <w:top w:val="nil"/>
                <w:left w:val="nil"/>
                <w:bottom w:val="nil"/>
                <w:right w:val="nil"/>
                <w:between w:val="nil"/>
              </w:pBdr>
              <w:spacing w:after="0" w:line="240" w:lineRule="auto"/>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Affiliation</w:t>
            </w:r>
          </w:p>
        </w:tc>
        <w:tc>
          <w:tcPr>
            <w:tcW w:w="2175" w:type="dxa"/>
            <w:vAlign w:val="center"/>
          </w:tcPr>
          <w:p w14:paraId="00000013" w14:textId="77777777" w:rsidR="00EE1202" w:rsidRDefault="00A41A95">
            <w:pPr>
              <w:pBdr>
                <w:top w:val="nil"/>
                <w:left w:val="nil"/>
                <w:bottom w:val="nil"/>
                <w:right w:val="nil"/>
                <w:between w:val="nil"/>
              </w:pBdr>
              <w:spacing w:after="0" w:line="240" w:lineRule="auto"/>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Address</w:t>
            </w:r>
          </w:p>
        </w:tc>
        <w:tc>
          <w:tcPr>
            <w:tcW w:w="1710" w:type="dxa"/>
            <w:vAlign w:val="center"/>
          </w:tcPr>
          <w:p w14:paraId="00000014" w14:textId="77777777" w:rsidR="00EE1202" w:rsidRDefault="00A41A95">
            <w:pPr>
              <w:pBdr>
                <w:top w:val="nil"/>
                <w:left w:val="nil"/>
                <w:bottom w:val="nil"/>
                <w:right w:val="nil"/>
                <w:between w:val="nil"/>
              </w:pBdr>
              <w:spacing w:after="0" w:line="240" w:lineRule="auto"/>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Phone</w:t>
            </w:r>
          </w:p>
        </w:tc>
        <w:tc>
          <w:tcPr>
            <w:tcW w:w="2291" w:type="dxa"/>
            <w:vAlign w:val="center"/>
          </w:tcPr>
          <w:p w14:paraId="00000015" w14:textId="77777777" w:rsidR="00EE1202" w:rsidRDefault="00A41A95">
            <w:pPr>
              <w:pBdr>
                <w:top w:val="nil"/>
                <w:left w:val="nil"/>
                <w:bottom w:val="nil"/>
                <w:right w:val="nil"/>
                <w:between w:val="nil"/>
              </w:pBdr>
              <w:spacing w:after="0" w:line="240" w:lineRule="auto"/>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email</w:t>
            </w:r>
          </w:p>
        </w:tc>
      </w:tr>
      <w:tr w:rsidR="00C83CF6" w14:paraId="2948AB8D" w14:textId="77777777">
        <w:trPr>
          <w:jc w:val="center"/>
        </w:trPr>
        <w:tc>
          <w:tcPr>
            <w:tcW w:w="1705" w:type="dxa"/>
            <w:vAlign w:val="center"/>
          </w:tcPr>
          <w:p w14:paraId="00000016" w14:textId="77777777" w:rsidR="00C83CF6" w:rsidRDefault="00C83CF6">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Muhammad Kumail Haider</w:t>
            </w:r>
          </w:p>
        </w:tc>
        <w:tc>
          <w:tcPr>
            <w:tcW w:w="1695" w:type="dxa"/>
            <w:vMerge w:val="restart"/>
            <w:vAlign w:val="center"/>
          </w:tcPr>
          <w:p w14:paraId="00000017" w14:textId="77777777" w:rsidR="00C83CF6" w:rsidRDefault="00C83CF6">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Facebook Inc.</w:t>
            </w:r>
          </w:p>
        </w:tc>
        <w:tc>
          <w:tcPr>
            <w:tcW w:w="2175" w:type="dxa"/>
            <w:vAlign w:val="center"/>
          </w:tcPr>
          <w:p w14:paraId="00000018" w14:textId="77777777" w:rsidR="00C83CF6" w:rsidRDefault="00C83CF6">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710" w:type="dxa"/>
            <w:vAlign w:val="center"/>
          </w:tcPr>
          <w:p w14:paraId="00000019" w14:textId="77777777" w:rsidR="00C83CF6" w:rsidRDefault="00C83CF6">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2291" w:type="dxa"/>
            <w:vAlign w:val="center"/>
          </w:tcPr>
          <w:p w14:paraId="0000001A" w14:textId="77777777" w:rsidR="00C83CF6" w:rsidRDefault="00C83CF6">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haiderkumail@fb.com</w:t>
            </w:r>
          </w:p>
        </w:tc>
      </w:tr>
      <w:tr w:rsidR="00C83CF6" w14:paraId="63E9FCFD" w14:textId="77777777">
        <w:trPr>
          <w:jc w:val="center"/>
        </w:trPr>
        <w:tc>
          <w:tcPr>
            <w:tcW w:w="1705" w:type="dxa"/>
            <w:vAlign w:val="center"/>
          </w:tcPr>
          <w:p w14:paraId="0000001B" w14:textId="77777777" w:rsidR="00C83CF6" w:rsidRDefault="00C83CF6">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roofErr w:type="spellStart"/>
            <w:r>
              <w:rPr>
                <w:rFonts w:ascii="Times New Roman" w:eastAsia="Times New Roman" w:hAnsi="Times New Roman" w:cs="Times New Roman"/>
                <w:color w:val="000000"/>
                <w:sz w:val="18"/>
                <w:szCs w:val="18"/>
              </w:rPr>
              <w:t>Chunyu</w:t>
            </w:r>
            <w:proofErr w:type="spellEnd"/>
            <w:r>
              <w:rPr>
                <w:rFonts w:ascii="Times New Roman" w:eastAsia="Times New Roman" w:hAnsi="Times New Roman" w:cs="Times New Roman"/>
                <w:color w:val="000000"/>
                <w:sz w:val="18"/>
                <w:szCs w:val="18"/>
              </w:rPr>
              <w:t xml:space="preserve"> Hu</w:t>
            </w:r>
          </w:p>
        </w:tc>
        <w:tc>
          <w:tcPr>
            <w:tcW w:w="1695" w:type="dxa"/>
            <w:vMerge/>
            <w:vAlign w:val="center"/>
          </w:tcPr>
          <w:p w14:paraId="0000001C" w14:textId="77777777" w:rsidR="00C83CF6" w:rsidRDefault="00C83CF6">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8"/>
                <w:szCs w:val="18"/>
              </w:rPr>
            </w:pPr>
          </w:p>
        </w:tc>
        <w:tc>
          <w:tcPr>
            <w:tcW w:w="2175" w:type="dxa"/>
          </w:tcPr>
          <w:p w14:paraId="0000001D" w14:textId="77777777" w:rsidR="00C83CF6" w:rsidRDefault="00C83CF6">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710" w:type="dxa"/>
            <w:vAlign w:val="center"/>
          </w:tcPr>
          <w:p w14:paraId="0000001E" w14:textId="77777777" w:rsidR="00C83CF6" w:rsidRDefault="00C83CF6">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2291" w:type="dxa"/>
            <w:vAlign w:val="center"/>
          </w:tcPr>
          <w:p w14:paraId="0000001F" w14:textId="77777777" w:rsidR="00C83CF6" w:rsidRDefault="00C83CF6">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C83CF6" w14:paraId="229B5BAA" w14:textId="77777777">
        <w:trPr>
          <w:jc w:val="center"/>
        </w:trPr>
        <w:tc>
          <w:tcPr>
            <w:tcW w:w="1705" w:type="dxa"/>
            <w:vAlign w:val="center"/>
          </w:tcPr>
          <w:p w14:paraId="00000020" w14:textId="77777777" w:rsidR="00C83CF6" w:rsidRDefault="00C83CF6">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roofErr w:type="spellStart"/>
            <w:r>
              <w:rPr>
                <w:rFonts w:ascii="Times New Roman" w:eastAsia="Times New Roman" w:hAnsi="Times New Roman" w:cs="Times New Roman"/>
                <w:color w:val="000000"/>
                <w:sz w:val="18"/>
                <w:szCs w:val="18"/>
              </w:rPr>
              <w:t>Chitto</w:t>
            </w:r>
            <w:proofErr w:type="spellEnd"/>
            <w:r>
              <w:rPr>
                <w:rFonts w:ascii="Times New Roman" w:eastAsia="Times New Roman" w:hAnsi="Times New Roman" w:cs="Times New Roman"/>
                <w:color w:val="000000"/>
                <w:sz w:val="18"/>
                <w:szCs w:val="18"/>
              </w:rPr>
              <w:t xml:space="preserve"> Ghosh</w:t>
            </w:r>
          </w:p>
        </w:tc>
        <w:tc>
          <w:tcPr>
            <w:tcW w:w="1695" w:type="dxa"/>
            <w:vMerge/>
            <w:vAlign w:val="center"/>
          </w:tcPr>
          <w:p w14:paraId="00000021" w14:textId="77777777" w:rsidR="00C83CF6" w:rsidRDefault="00C83CF6">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8"/>
                <w:szCs w:val="18"/>
              </w:rPr>
            </w:pPr>
          </w:p>
        </w:tc>
        <w:tc>
          <w:tcPr>
            <w:tcW w:w="2175" w:type="dxa"/>
          </w:tcPr>
          <w:p w14:paraId="00000022" w14:textId="77777777" w:rsidR="00C83CF6" w:rsidRDefault="00C83CF6">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710" w:type="dxa"/>
            <w:vAlign w:val="center"/>
          </w:tcPr>
          <w:p w14:paraId="00000023" w14:textId="77777777" w:rsidR="00C83CF6" w:rsidRDefault="00C83CF6">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2291" w:type="dxa"/>
            <w:vAlign w:val="center"/>
          </w:tcPr>
          <w:p w14:paraId="00000024" w14:textId="77777777" w:rsidR="00C83CF6" w:rsidRDefault="00C83CF6">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C83CF6" w14:paraId="3D1855DC" w14:textId="77777777">
        <w:trPr>
          <w:jc w:val="center"/>
        </w:trPr>
        <w:tc>
          <w:tcPr>
            <w:tcW w:w="1705" w:type="dxa"/>
            <w:vAlign w:val="center"/>
          </w:tcPr>
          <w:p w14:paraId="00000025" w14:textId="14A7F767" w:rsidR="00C83CF6" w:rsidRDefault="00BD4241">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roofErr w:type="spellStart"/>
            <w:r>
              <w:rPr>
                <w:rFonts w:ascii="Times New Roman" w:eastAsia="Times New Roman" w:hAnsi="Times New Roman" w:cs="Times New Roman"/>
                <w:color w:val="000000"/>
                <w:sz w:val="18"/>
                <w:szCs w:val="18"/>
              </w:rPr>
              <w:t>Morteza</w:t>
            </w:r>
            <w:proofErr w:type="spellEnd"/>
            <w:r>
              <w:rPr>
                <w:rFonts w:ascii="Times New Roman" w:eastAsia="Times New Roman" w:hAnsi="Times New Roman" w:cs="Times New Roman"/>
                <w:color w:val="000000"/>
                <w:sz w:val="18"/>
                <w:szCs w:val="18"/>
              </w:rPr>
              <w:t xml:space="preserve"> </w:t>
            </w:r>
            <w:proofErr w:type="spellStart"/>
            <w:r>
              <w:rPr>
                <w:rFonts w:ascii="Times New Roman" w:eastAsia="Times New Roman" w:hAnsi="Times New Roman" w:cs="Times New Roman"/>
                <w:color w:val="000000"/>
                <w:sz w:val="18"/>
                <w:szCs w:val="18"/>
              </w:rPr>
              <w:t>Mehrnoush</w:t>
            </w:r>
            <w:proofErr w:type="spellEnd"/>
          </w:p>
        </w:tc>
        <w:tc>
          <w:tcPr>
            <w:tcW w:w="1695" w:type="dxa"/>
            <w:vMerge/>
            <w:vAlign w:val="center"/>
          </w:tcPr>
          <w:p w14:paraId="00000026" w14:textId="77777777" w:rsidR="00C83CF6" w:rsidRDefault="00C83CF6">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8"/>
                <w:szCs w:val="18"/>
              </w:rPr>
            </w:pPr>
          </w:p>
        </w:tc>
        <w:tc>
          <w:tcPr>
            <w:tcW w:w="2175" w:type="dxa"/>
          </w:tcPr>
          <w:p w14:paraId="00000027" w14:textId="77777777" w:rsidR="00C83CF6" w:rsidRDefault="00C83CF6">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710" w:type="dxa"/>
            <w:vAlign w:val="center"/>
          </w:tcPr>
          <w:p w14:paraId="00000028" w14:textId="77777777" w:rsidR="00C83CF6" w:rsidRDefault="00C83CF6">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2291" w:type="dxa"/>
            <w:vAlign w:val="center"/>
          </w:tcPr>
          <w:p w14:paraId="00000029" w14:textId="77777777" w:rsidR="00C83CF6" w:rsidRDefault="00C83CF6">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C83CF6" w14:paraId="0FAADEBC" w14:textId="77777777">
        <w:trPr>
          <w:jc w:val="center"/>
        </w:trPr>
        <w:tc>
          <w:tcPr>
            <w:tcW w:w="1705" w:type="dxa"/>
            <w:vAlign w:val="center"/>
          </w:tcPr>
          <w:p w14:paraId="7604A200" w14:textId="25988C6C" w:rsidR="00C83CF6" w:rsidRDefault="00BD4241">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Payam </w:t>
            </w:r>
            <w:proofErr w:type="spellStart"/>
            <w:r>
              <w:rPr>
                <w:rFonts w:ascii="Times New Roman" w:eastAsia="Times New Roman" w:hAnsi="Times New Roman" w:cs="Times New Roman"/>
                <w:color w:val="000000"/>
                <w:sz w:val="18"/>
                <w:szCs w:val="18"/>
              </w:rPr>
              <w:t>Torab</w:t>
            </w:r>
            <w:proofErr w:type="spellEnd"/>
          </w:p>
        </w:tc>
        <w:tc>
          <w:tcPr>
            <w:tcW w:w="1695" w:type="dxa"/>
            <w:vMerge/>
            <w:vAlign w:val="center"/>
          </w:tcPr>
          <w:p w14:paraId="2AC7BFAE" w14:textId="77777777" w:rsidR="00C83CF6" w:rsidRDefault="00C83CF6">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18"/>
                <w:szCs w:val="18"/>
              </w:rPr>
            </w:pPr>
          </w:p>
        </w:tc>
        <w:tc>
          <w:tcPr>
            <w:tcW w:w="2175" w:type="dxa"/>
          </w:tcPr>
          <w:p w14:paraId="4C113C6B" w14:textId="77777777" w:rsidR="00C83CF6" w:rsidRDefault="00C83CF6">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710" w:type="dxa"/>
            <w:vAlign w:val="center"/>
          </w:tcPr>
          <w:p w14:paraId="4C47B647" w14:textId="77777777" w:rsidR="00C83CF6" w:rsidRDefault="00C83CF6">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2291" w:type="dxa"/>
            <w:vAlign w:val="center"/>
          </w:tcPr>
          <w:p w14:paraId="7628A0B9" w14:textId="77777777" w:rsidR="00C83CF6" w:rsidRDefault="00C83CF6">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bl>
    <w:p w14:paraId="0000002A" w14:textId="77777777" w:rsidR="00EE1202" w:rsidRDefault="00A41A95">
      <w:pPr>
        <w:pBdr>
          <w:top w:val="nil"/>
          <w:left w:val="nil"/>
          <w:bottom w:val="nil"/>
          <w:right w:val="nil"/>
          <w:between w:val="nil"/>
        </w:pBdr>
        <w:spacing w:after="12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br/>
      </w:r>
    </w:p>
    <w:p w14:paraId="0000002B" w14:textId="77777777" w:rsidR="00EE1202" w:rsidRDefault="00A41A95">
      <w:pPr>
        <w:pBdr>
          <w:top w:val="nil"/>
          <w:left w:val="nil"/>
          <w:bottom w:val="nil"/>
          <w:right w:val="nil"/>
          <w:between w:val="nil"/>
        </w:pBdr>
        <w:tabs>
          <w:tab w:val="center" w:pos="4320"/>
          <w:tab w:val="left" w:pos="6490"/>
        </w:tabs>
        <w:spacing w:after="12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ab/>
        <w:t>Abstract</w:t>
      </w:r>
      <w:r>
        <w:rPr>
          <w:rFonts w:ascii="Times New Roman" w:eastAsia="Times New Roman" w:hAnsi="Times New Roman" w:cs="Times New Roman"/>
          <w:b/>
          <w:color w:val="000000"/>
          <w:sz w:val="28"/>
          <w:szCs w:val="28"/>
        </w:rPr>
        <w:tab/>
      </w:r>
    </w:p>
    <w:p w14:paraId="0000002C" w14:textId="03056E0C" w:rsidR="00EE1202" w:rsidRDefault="00A41A95">
      <w:pPr>
        <w:jc w:val="both"/>
        <w:rPr>
          <w:sz w:val="18"/>
          <w:szCs w:val="18"/>
        </w:rPr>
      </w:pPr>
      <w:bookmarkStart w:id="0" w:name="_heading=h.gjdgxs" w:colFirst="0" w:colLast="0"/>
      <w:bookmarkEnd w:id="0"/>
      <w:r>
        <w:rPr>
          <w:sz w:val="18"/>
          <w:szCs w:val="18"/>
        </w:rPr>
        <w:t xml:space="preserve">This submission proposes resolutions for following CIDs received for </w:t>
      </w:r>
      <w:proofErr w:type="spellStart"/>
      <w:r>
        <w:rPr>
          <w:sz w:val="18"/>
          <w:szCs w:val="18"/>
        </w:rPr>
        <w:t>TGbe</w:t>
      </w:r>
      <w:proofErr w:type="spellEnd"/>
      <w:r>
        <w:rPr>
          <w:sz w:val="18"/>
          <w:szCs w:val="18"/>
        </w:rPr>
        <w:t xml:space="preserve"> (CC36): </w:t>
      </w:r>
    </w:p>
    <w:p w14:paraId="0000002D" w14:textId="57D0999B" w:rsidR="00EE1202" w:rsidRDefault="00A41A95">
      <w:pPr>
        <w:jc w:val="both"/>
        <w:rPr>
          <w:sz w:val="18"/>
          <w:szCs w:val="18"/>
        </w:rPr>
      </w:pPr>
      <w:r>
        <w:rPr>
          <w:sz w:val="18"/>
          <w:szCs w:val="18"/>
        </w:rPr>
        <w:t>4778, 6408, 4781, 6413</w:t>
      </w:r>
      <w:r w:rsidR="00C83CF6">
        <w:rPr>
          <w:sz w:val="18"/>
          <w:szCs w:val="18"/>
        </w:rPr>
        <w:t>, 4782</w:t>
      </w:r>
      <w:r w:rsidR="00B37C09">
        <w:rPr>
          <w:sz w:val="18"/>
          <w:szCs w:val="18"/>
        </w:rPr>
        <w:t xml:space="preserve">, </w:t>
      </w:r>
      <w:r w:rsidR="00CF06EF">
        <w:rPr>
          <w:sz w:val="18"/>
          <w:szCs w:val="18"/>
        </w:rPr>
        <w:t xml:space="preserve">4432, </w:t>
      </w:r>
      <w:r w:rsidR="00B37C09">
        <w:rPr>
          <w:sz w:val="18"/>
          <w:szCs w:val="18"/>
        </w:rPr>
        <w:t>4589, 5882, 5883, 5884, 5885, 4123, 5729</w:t>
      </w:r>
    </w:p>
    <w:p w14:paraId="0000002E" w14:textId="77777777" w:rsidR="00EE1202" w:rsidRDefault="00EE1202">
      <w:pPr>
        <w:spacing w:after="0" w:line="240" w:lineRule="auto"/>
        <w:rPr>
          <w:rFonts w:ascii="Times New Roman" w:eastAsia="Times New Roman" w:hAnsi="Times New Roman" w:cs="Times New Roman"/>
          <w:sz w:val="18"/>
          <w:szCs w:val="18"/>
        </w:rPr>
      </w:pPr>
    </w:p>
    <w:p w14:paraId="0000002F" w14:textId="77777777" w:rsidR="00EE1202" w:rsidRDefault="00EE1202">
      <w:pPr>
        <w:spacing w:after="0" w:line="240" w:lineRule="auto"/>
        <w:rPr>
          <w:rFonts w:ascii="Times New Roman" w:eastAsia="Times New Roman" w:hAnsi="Times New Roman" w:cs="Times New Roman"/>
          <w:sz w:val="18"/>
          <w:szCs w:val="18"/>
        </w:rPr>
      </w:pPr>
    </w:p>
    <w:p w14:paraId="00000030" w14:textId="77777777" w:rsidR="00EE1202" w:rsidRDefault="00A41A95">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Revisions:</w:t>
      </w:r>
    </w:p>
    <w:p w14:paraId="00000031" w14:textId="77777777" w:rsidR="00EE1202" w:rsidRDefault="00A41A95">
      <w:pPr>
        <w:numPr>
          <w:ilvl w:val="0"/>
          <w:numId w:val="2"/>
        </w:num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Rev 0: Initial version of the document.</w:t>
      </w:r>
    </w:p>
    <w:p w14:paraId="00000032" w14:textId="427C6EC1" w:rsidR="00EE1202" w:rsidRPr="00F573BF" w:rsidRDefault="00CF06EF">
      <w:pPr>
        <w:numPr>
          <w:ilvl w:val="0"/>
          <w:numId w:val="2"/>
        </w:num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Rev 1: Added discussion section, updated baseline from P802.11beD1.01 to P802.11beD1.1, added resolution to CIDs </w:t>
      </w:r>
      <w:r>
        <w:rPr>
          <w:sz w:val="18"/>
          <w:szCs w:val="18"/>
        </w:rPr>
        <w:t>4432, 4589, 5882, 5883, 5884, 5885, 4123, 5729</w:t>
      </w:r>
    </w:p>
    <w:p w14:paraId="3AB1B4D6" w14:textId="5BF632FB" w:rsidR="00C33D4C" w:rsidRDefault="00C33D4C">
      <w:pPr>
        <w:numPr>
          <w:ilvl w:val="0"/>
          <w:numId w:val="2"/>
        </w:num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Rev 2: Editorial revision</w:t>
      </w:r>
      <w:r w:rsidR="00F573BF">
        <w:rPr>
          <w:rFonts w:ascii="Times New Roman" w:eastAsia="Times New Roman" w:hAnsi="Times New Roman" w:cs="Times New Roman"/>
          <w:color w:val="000000"/>
          <w:sz w:val="18"/>
          <w:szCs w:val="18"/>
        </w:rPr>
        <w:t xml:space="preserve"> based on feedback.</w:t>
      </w:r>
    </w:p>
    <w:p w14:paraId="0F0EBB8D" w14:textId="6BF8C2D2" w:rsidR="004C6EDB" w:rsidRDefault="004C6EDB">
      <w:pPr>
        <w:numPr>
          <w:ilvl w:val="0"/>
          <w:numId w:val="2"/>
        </w:numPr>
        <w:pBdr>
          <w:top w:val="nil"/>
          <w:left w:val="nil"/>
          <w:bottom w:val="nil"/>
          <w:right w:val="nil"/>
          <w:between w:val="nil"/>
        </w:pBdr>
        <w:spacing w:after="0" w:line="240" w:lineRule="auto"/>
        <w:rPr>
          <w:ins w:id="1" w:author="Muhammad Kumail Haider" w:date="2021-09-16T15:59:00Z"/>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Rev 3: Further </w:t>
      </w:r>
      <w:r w:rsidR="007613CA">
        <w:rPr>
          <w:rFonts w:ascii="Times New Roman" w:eastAsia="Times New Roman" w:hAnsi="Times New Roman" w:cs="Times New Roman"/>
          <w:color w:val="000000"/>
          <w:sz w:val="18"/>
          <w:szCs w:val="18"/>
        </w:rPr>
        <w:t xml:space="preserve">editorial revision </w:t>
      </w:r>
      <w:r>
        <w:rPr>
          <w:rFonts w:ascii="Times New Roman" w:eastAsia="Times New Roman" w:hAnsi="Times New Roman" w:cs="Times New Roman"/>
          <w:color w:val="000000"/>
          <w:sz w:val="18"/>
          <w:szCs w:val="18"/>
        </w:rPr>
        <w:t xml:space="preserve">based on feedback, changed </w:t>
      </w:r>
      <w:proofErr w:type="spellStart"/>
      <w:r>
        <w:rPr>
          <w:rFonts w:ascii="Times New Roman" w:eastAsia="Times New Roman" w:hAnsi="Times New Roman" w:cs="Times New Roman"/>
          <w:color w:val="000000"/>
          <w:sz w:val="18"/>
          <w:szCs w:val="18"/>
        </w:rPr>
        <w:t>bTWT</w:t>
      </w:r>
      <w:proofErr w:type="spellEnd"/>
      <w:r>
        <w:rPr>
          <w:rFonts w:ascii="Times New Roman" w:eastAsia="Times New Roman" w:hAnsi="Times New Roman" w:cs="Times New Roman"/>
          <w:color w:val="000000"/>
          <w:sz w:val="18"/>
          <w:szCs w:val="18"/>
        </w:rPr>
        <w:t xml:space="preserve"> agreement to </w:t>
      </w:r>
      <w:proofErr w:type="spellStart"/>
      <w:r>
        <w:rPr>
          <w:rFonts w:ascii="Times New Roman" w:eastAsia="Times New Roman" w:hAnsi="Times New Roman" w:cs="Times New Roman"/>
          <w:color w:val="000000"/>
          <w:sz w:val="18"/>
          <w:szCs w:val="18"/>
        </w:rPr>
        <w:t>bTWT</w:t>
      </w:r>
      <w:proofErr w:type="spellEnd"/>
      <w:r>
        <w:rPr>
          <w:rFonts w:ascii="Times New Roman" w:eastAsia="Times New Roman" w:hAnsi="Times New Roman" w:cs="Times New Roman"/>
          <w:color w:val="000000"/>
          <w:sz w:val="18"/>
          <w:szCs w:val="18"/>
        </w:rPr>
        <w:t xml:space="preserve"> membership in discussion, added modification text to 9.4.2.199 to correct that </w:t>
      </w:r>
      <w:r w:rsidRPr="004C6EDB">
        <w:rPr>
          <w:rFonts w:ascii="Times New Roman" w:eastAsia="Times New Roman" w:hAnsi="Times New Roman" w:cs="Times New Roman"/>
          <w:color w:val="000000"/>
          <w:sz w:val="18"/>
          <w:szCs w:val="18"/>
        </w:rPr>
        <w:t>Restricted TWT Traffic Info Present</w:t>
      </w:r>
      <w:r>
        <w:rPr>
          <w:rFonts w:ascii="Times New Roman" w:eastAsia="Times New Roman" w:hAnsi="Times New Roman" w:cs="Times New Roman"/>
          <w:color w:val="000000"/>
          <w:sz w:val="18"/>
          <w:szCs w:val="18"/>
        </w:rPr>
        <w:t xml:space="preserve"> subfield is indicated in Broadcast TWT Info subfield and not Request Type field as per P802.11beD1.1.</w:t>
      </w:r>
    </w:p>
    <w:p w14:paraId="4156DCFD" w14:textId="46EE90F0" w:rsidR="006465E4" w:rsidRDefault="006465E4">
      <w:pPr>
        <w:numPr>
          <w:ilvl w:val="0"/>
          <w:numId w:val="2"/>
        </w:num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ins w:id="2" w:author="Muhammad Kumail Haider" w:date="2021-09-16T15:59:00Z">
        <w:r>
          <w:rPr>
            <w:rFonts w:ascii="Times New Roman" w:eastAsia="Times New Roman" w:hAnsi="Times New Roman" w:cs="Times New Roman"/>
            <w:color w:val="000000"/>
            <w:sz w:val="18"/>
            <w:szCs w:val="18"/>
          </w:rPr>
          <w:t xml:space="preserve">Rev 4: Deferred #4589 and </w:t>
        </w:r>
      </w:ins>
      <w:ins w:id="3" w:author="Muhammad Kumail Haider" w:date="2021-09-16T16:15:00Z">
        <w:r w:rsidR="005E65D8">
          <w:rPr>
            <w:rFonts w:ascii="Times New Roman" w:eastAsia="Times New Roman" w:hAnsi="Times New Roman" w:cs="Times New Roman"/>
            <w:color w:val="000000"/>
            <w:sz w:val="18"/>
            <w:szCs w:val="18"/>
          </w:rPr>
          <w:t xml:space="preserve">improved resolution of </w:t>
        </w:r>
      </w:ins>
      <w:ins w:id="4" w:author="Muhammad Kumail Haider" w:date="2021-09-16T16:16:00Z">
        <w:r w:rsidR="005E65D8">
          <w:rPr>
            <w:rFonts w:ascii="Times New Roman" w:eastAsia="Times New Roman" w:hAnsi="Times New Roman" w:cs="Times New Roman"/>
            <w:color w:val="000000"/>
            <w:sz w:val="18"/>
            <w:szCs w:val="18"/>
          </w:rPr>
          <w:t xml:space="preserve">#5884 </w:t>
        </w:r>
      </w:ins>
      <w:ins w:id="5" w:author="Muhammad Kumail Haider" w:date="2021-09-16T17:25:00Z">
        <w:r w:rsidR="003D6B5A">
          <w:rPr>
            <w:rFonts w:ascii="Times New Roman" w:eastAsia="Times New Roman" w:hAnsi="Times New Roman" w:cs="Times New Roman"/>
            <w:color w:val="000000"/>
            <w:sz w:val="18"/>
            <w:szCs w:val="18"/>
          </w:rPr>
          <w:t xml:space="preserve">and #4781 </w:t>
        </w:r>
      </w:ins>
      <w:ins w:id="6" w:author="Muhammad Kumail Haider" w:date="2021-09-16T16:16:00Z">
        <w:r w:rsidR="005E65D8">
          <w:rPr>
            <w:rFonts w:ascii="Times New Roman" w:eastAsia="Times New Roman" w:hAnsi="Times New Roman" w:cs="Times New Roman"/>
            <w:color w:val="000000"/>
            <w:sz w:val="18"/>
            <w:szCs w:val="18"/>
          </w:rPr>
          <w:t>based on feedback and offline discussion.</w:t>
        </w:r>
      </w:ins>
    </w:p>
    <w:p w14:paraId="00000033" w14:textId="77777777" w:rsidR="00EE1202" w:rsidRDefault="00EE1202">
      <w:pPr>
        <w:spacing w:after="0" w:line="240" w:lineRule="auto"/>
        <w:rPr>
          <w:rFonts w:ascii="Times New Roman" w:eastAsia="Times New Roman" w:hAnsi="Times New Roman" w:cs="Times New Roman"/>
          <w:sz w:val="18"/>
          <w:szCs w:val="18"/>
        </w:rPr>
      </w:pPr>
    </w:p>
    <w:p w14:paraId="00000034" w14:textId="77777777" w:rsidR="00EE1202" w:rsidRDefault="00EE1202">
      <w:pPr>
        <w:spacing w:after="0" w:line="240" w:lineRule="auto"/>
        <w:rPr>
          <w:rFonts w:ascii="Times New Roman" w:eastAsia="Times New Roman" w:hAnsi="Times New Roman" w:cs="Times New Roman"/>
          <w:sz w:val="18"/>
          <w:szCs w:val="18"/>
        </w:rPr>
      </w:pPr>
    </w:p>
    <w:p w14:paraId="00000035" w14:textId="3CBA6D9D" w:rsidR="00EE1202" w:rsidRDefault="00A41A95">
      <w:pPr>
        <w:spacing w:after="0" w:line="240" w:lineRule="auto"/>
        <w:rPr>
          <w:rFonts w:ascii="Times New Roman" w:eastAsia="Times New Roman" w:hAnsi="Times New Roman" w:cs="Times New Roman"/>
          <w:b/>
          <w:i/>
          <w:sz w:val="18"/>
          <w:szCs w:val="18"/>
        </w:rPr>
      </w:pPr>
      <w:proofErr w:type="spellStart"/>
      <w:r>
        <w:rPr>
          <w:rFonts w:ascii="Times New Roman" w:eastAsia="Times New Roman" w:hAnsi="Times New Roman" w:cs="Times New Roman"/>
          <w:b/>
          <w:i/>
          <w:sz w:val="18"/>
          <w:szCs w:val="18"/>
          <w:highlight w:val="yellow"/>
        </w:rPr>
        <w:t>TGbe</w:t>
      </w:r>
      <w:proofErr w:type="spellEnd"/>
      <w:r>
        <w:rPr>
          <w:rFonts w:ascii="Times New Roman" w:eastAsia="Times New Roman" w:hAnsi="Times New Roman" w:cs="Times New Roman"/>
          <w:b/>
          <w:i/>
          <w:sz w:val="18"/>
          <w:szCs w:val="18"/>
          <w:highlight w:val="yellow"/>
        </w:rPr>
        <w:t xml:space="preserve"> Editor: Please note, the baseline for this document is </w:t>
      </w:r>
      <w:r w:rsidR="00CF06EF">
        <w:rPr>
          <w:rFonts w:ascii="Times New Roman" w:eastAsia="Times New Roman" w:hAnsi="Times New Roman" w:cs="Times New Roman"/>
          <w:b/>
          <w:i/>
          <w:sz w:val="18"/>
          <w:szCs w:val="18"/>
          <w:highlight w:val="yellow"/>
        </w:rPr>
        <w:t>P</w:t>
      </w:r>
      <w:r>
        <w:rPr>
          <w:rFonts w:ascii="Times New Roman" w:eastAsia="Times New Roman" w:hAnsi="Times New Roman" w:cs="Times New Roman"/>
          <w:b/>
          <w:i/>
          <w:sz w:val="18"/>
          <w:szCs w:val="18"/>
          <w:highlight w:val="yellow"/>
        </w:rPr>
        <w:t>802.11be D1.1</w:t>
      </w:r>
    </w:p>
    <w:p w14:paraId="00000036" w14:textId="77777777" w:rsidR="00EE1202" w:rsidRDefault="00A41A95">
      <w:pPr>
        <w:spacing w:after="0" w:line="240" w:lineRule="auto"/>
        <w:rPr>
          <w:rFonts w:ascii="Times New Roman" w:eastAsia="Times New Roman" w:hAnsi="Times New Roman" w:cs="Times New Roman"/>
          <w:sz w:val="18"/>
          <w:szCs w:val="18"/>
        </w:rPr>
      </w:pPr>
      <w:r>
        <w:br w:type="page"/>
      </w:r>
    </w:p>
    <w:p w14:paraId="00000037" w14:textId="77777777" w:rsidR="00EE1202" w:rsidRDefault="00A41A95">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lastRenderedPageBreak/>
        <w:t>Interpretation of a Motion to Adopt</w:t>
      </w:r>
    </w:p>
    <w:p w14:paraId="00000038" w14:textId="77777777" w:rsidR="00EE1202" w:rsidRDefault="00EE1202">
      <w:pPr>
        <w:spacing w:after="0" w:line="240" w:lineRule="auto"/>
        <w:rPr>
          <w:rFonts w:ascii="Times New Roman" w:eastAsia="Times New Roman" w:hAnsi="Times New Roman" w:cs="Times New Roman"/>
          <w:sz w:val="18"/>
          <w:szCs w:val="18"/>
        </w:rPr>
      </w:pPr>
    </w:p>
    <w:p w14:paraId="00000039" w14:textId="77777777" w:rsidR="00EE1202" w:rsidRDefault="00A41A95">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A motion to approve this submission means that the editing instructions and any changed or added material are actioned in the </w:t>
      </w:r>
      <w:proofErr w:type="spellStart"/>
      <w:r>
        <w:rPr>
          <w:rFonts w:ascii="Times New Roman" w:eastAsia="Times New Roman" w:hAnsi="Times New Roman" w:cs="Times New Roman"/>
          <w:sz w:val="18"/>
          <w:szCs w:val="18"/>
        </w:rPr>
        <w:t>TGbe</w:t>
      </w:r>
      <w:proofErr w:type="spellEnd"/>
      <w:r>
        <w:rPr>
          <w:rFonts w:ascii="Times New Roman" w:eastAsia="Times New Roman" w:hAnsi="Times New Roman" w:cs="Times New Roman"/>
          <w:sz w:val="18"/>
          <w:szCs w:val="18"/>
        </w:rPr>
        <w:t xml:space="preserve"> Draft. This introduction is not part of the adopted material.</w:t>
      </w:r>
    </w:p>
    <w:p w14:paraId="0000003A" w14:textId="77777777" w:rsidR="00EE1202" w:rsidRDefault="00EE1202">
      <w:pPr>
        <w:spacing w:after="0" w:line="240" w:lineRule="auto"/>
        <w:rPr>
          <w:rFonts w:ascii="Times New Roman" w:eastAsia="Times New Roman" w:hAnsi="Times New Roman" w:cs="Times New Roman"/>
          <w:sz w:val="18"/>
          <w:szCs w:val="18"/>
        </w:rPr>
      </w:pPr>
    </w:p>
    <w:p w14:paraId="0000003B" w14:textId="77777777" w:rsidR="00EE1202" w:rsidRDefault="00A41A95">
      <w:pPr>
        <w:spacing w:after="0" w:line="240" w:lineRule="auto"/>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Editing instructions formatted like this are intended to be copied into the </w:t>
      </w:r>
      <w:proofErr w:type="spellStart"/>
      <w:r>
        <w:rPr>
          <w:rFonts w:ascii="Times New Roman" w:eastAsia="Times New Roman" w:hAnsi="Times New Roman" w:cs="Times New Roman"/>
          <w:b/>
          <w:i/>
          <w:sz w:val="18"/>
          <w:szCs w:val="18"/>
        </w:rPr>
        <w:t>TGbe</w:t>
      </w:r>
      <w:proofErr w:type="spellEnd"/>
      <w:r>
        <w:rPr>
          <w:rFonts w:ascii="Times New Roman" w:eastAsia="Times New Roman" w:hAnsi="Times New Roman" w:cs="Times New Roman"/>
          <w:b/>
          <w:i/>
          <w:sz w:val="18"/>
          <w:szCs w:val="18"/>
        </w:rPr>
        <w:t xml:space="preserve"> Draft (</w:t>
      </w:r>
      <w:proofErr w:type="gramStart"/>
      <w:r>
        <w:rPr>
          <w:rFonts w:ascii="Times New Roman" w:eastAsia="Times New Roman" w:hAnsi="Times New Roman" w:cs="Times New Roman"/>
          <w:b/>
          <w:i/>
          <w:sz w:val="18"/>
          <w:szCs w:val="18"/>
        </w:rPr>
        <w:t>i.e.</w:t>
      </w:r>
      <w:proofErr w:type="gramEnd"/>
      <w:r>
        <w:rPr>
          <w:rFonts w:ascii="Times New Roman" w:eastAsia="Times New Roman" w:hAnsi="Times New Roman" w:cs="Times New Roman"/>
          <w:b/>
          <w:i/>
          <w:sz w:val="18"/>
          <w:szCs w:val="18"/>
        </w:rPr>
        <w:t xml:space="preserve"> they are instructions to the 802.11 editor on how to merge the text with the baseline documents).</w:t>
      </w:r>
    </w:p>
    <w:p w14:paraId="0000003C" w14:textId="77777777" w:rsidR="00EE1202" w:rsidRDefault="00EE1202">
      <w:pPr>
        <w:spacing w:after="0" w:line="240" w:lineRule="auto"/>
        <w:rPr>
          <w:rFonts w:ascii="Times New Roman" w:eastAsia="Times New Roman" w:hAnsi="Times New Roman" w:cs="Times New Roman"/>
          <w:sz w:val="18"/>
          <w:szCs w:val="18"/>
        </w:rPr>
      </w:pPr>
    </w:p>
    <w:p w14:paraId="0000003D" w14:textId="77777777" w:rsidR="00EE1202" w:rsidRDefault="00A41A95">
      <w:pPr>
        <w:spacing w:after="0" w:line="240" w:lineRule="auto"/>
        <w:rPr>
          <w:rFonts w:ascii="Times New Roman" w:eastAsia="Times New Roman" w:hAnsi="Times New Roman" w:cs="Times New Roman"/>
          <w:b/>
          <w:i/>
          <w:sz w:val="18"/>
          <w:szCs w:val="18"/>
        </w:rPr>
      </w:pPr>
      <w:proofErr w:type="spellStart"/>
      <w:r>
        <w:rPr>
          <w:rFonts w:ascii="Times New Roman" w:eastAsia="Times New Roman" w:hAnsi="Times New Roman" w:cs="Times New Roman"/>
          <w:b/>
          <w:i/>
          <w:sz w:val="18"/>
          <w:szCs w:val="18"/>
        </w:rPr>
        <w:t>TGbe</w:t>
      </w:r>
      <w:proofErr w:type="spellEnd"/>
      <w:r>
        <w:rPr>
          <w:rFonts w:ascii="Times New Roman" w:eastAsia="Times New Roman" w:hAnsi="Times New Roman" w:cs="Times New Roman"/>
          <w:b/>
          <w:i/>
          <w:sz w:val="18"/>
          <w:szCs w:val="18"/>
        </w:rPr>
        <w:t xml:space="preserve"> Editor: Editing instructions preceded by “</w:t>
      </w:r>
      <w:proofErr w:type="spellStart"/>
      <w:r>
        <w:rPr>
          <w:rFonts w:ascii="Times New Roman" w:eastAsia="Times New Roman" w:hAnsi="Times New Roman" w:cs="Times New Roman"/>
          <w:b/>
          <w:i/>
          <w:sz w:val="18"/>
          <w:szCs w:val="18"/>
        </w:rPr>
        <w:t>TGbe</w:t>
      </w:r>
      <w:proofErr w:type="spellEnd"/>
      <w:r>
        <w:rPr>
          <w:rFonts w:ascii="Times New Roman" w:eastAsia="Times New Roman" w:hAnsi="Times New Roman" w:cs="Times New Roman"/>
          <w:b/>
          <w:i/>
          <w:sz w:val="18"/>
          <w:szCs w:val="18"/>
        </w:rPr>
        <w:t xml:space="preserve"> Editor” are instructions to the </w:t>
      </w:r>
      <w:proofErr w:type="spellStart"/>
      <w:r>
        <w:rPr>
          <w:rFonts w:ascii="Times New Roman" w:eastAsia="Times New Roman" w:hAnsi="Times New Roman" w:cs="Times New Roman"/>
          <w:b/>
          <w:i/>
          <w:sz w:val="18"/>
          <w:szCs w:val="18"/>
        </w:rPr>
        <w:t>TGaxbe</w:t>
      </w:r>
      <w:proofErr w:type="spellEnd"/>
      <w:r>
        <w:rPr>
          <w:rFonts w:ascii="Times New Roman" w:eastAsia="Times New Roman" w:hAnsi="Times New Roman" w:cs="Times New Roman"/>
          <w:b/>
          <w:i/>
          <w:sz w:val="18"/>
          <w:szCs w:val="18"/>
        </w:rPr>
        <w:t xml:space="preserve"> editor to modify existing material in the </w:t>
      </w:r>
      <w:proofErr w:type="spellStart"/>
      <w:r>
        <w:rPr>
          <w:rFonts w:ascii="Times New Roman" w:eastAsia="Times New Roman" w:hAnsi="Times New Roman" w:cs="Times New Roman"/>
          <w:b/>
          <w:i/>
          <w:sz w:val="18"/>
          <w:szCs w:val="18"/>
        </w:rPr>
        <w:t>TGbe</w:t>
      </w:r>
      <w:proofErr w:type="spellEnd"/>
      <w:r>
        <w:rPr>
          <w:rFonts w:ascii="Times New Roman" w:eastAsia="Times New Roman" w:hAnsi="Times New Roman" w:cs="Times New Roman"/>
          <w:b/>
          <w:i/>
          <w:sz w:val="18"/>
          <w:szCs w:val="18"/>
        </w:rPr>
        <w:t xml:space="preserve"> draft. As a result of adopting the changes, the </w:t>
      </w:r>
      <w:proofErr w:type="spellStart"/>
      <w:r>
        <w:rPr>
          <w:rFonts w:ascii="Times New Roman" w:eastAsia="Times New Roman" w:hAnsi="Times New Roman" w:cs="Times New Roman"/>
          <w:b/>
          <w:i/>
          <w:sz w:val="18"/>
          <w:szCs w:val="18"/>
        </w:rPr>
        <w:t>TGbe</w:t>
      </w:r>
      <w:proofErr w:type="spellEnd"/>
      <w:r>
        <w:rPr>
          <w:rFonts w:ascii="Times New Roman" w:eastAsia="Times New Roman" w:hAnsi="Times New Roman" w:cs="Times New Roman"/>
          <w:b/>
          <w:i/>
          <w:sz w:val="18"/>
          <w:szCs w:val="18"/>
        </w:rPr>
        <w:t xml:space="preserve"> editor will execute the instructions rather than copy them to the </w:t>
      </w:r>
      <w:proofErr w:type="spellStart"/>
      <w:r>
        <w:rPr>
          <w:rFonts w:ascii="Times New Roman" w:eastAsia="Times New Roman" w:hAnsi="Times New Roman" w:cs="Times New Roman"/>
          <w:b/>
          <w:i/>
          <w:sz w:val="18"/>
          <w:szCs w:val="18"/>
        </w:rPr>
        <w:t>TGbe</w:t>
      </w:r>
      <w:proofErr w:type="spellEnd"/>
      <w:r>
        <w:rPr>
          <w:rFonts w:ascii="Times New Roman" w:eastAsia="Times New Roman" w:hAnsi="Times New Roman" w:cs="Times New Roman"/>
          <w:b/>
          <w:i/>
          <w:sz w:val="18"/>
          <w:szCs w:val="18"/>
        </w:rPr>
        <w:t xml:space="preserve"> Draft.</w:t>
      </w:r>
    </w:p>
    <w:p w14:paraId="7ED3BB65" w14:textId="77777777" w:rsidR="00CF06EF" w:rsidRDefault="00CF06EF" w:rsidP="00CF06EF">
      <w:pPr>
        <w:pBdr>
          <w:top w:val="nil"/>
          <w:left w:val="nil"/>
          <w:bottom w:val="nil"/>
          <w:right w:val="nil"/>
          <w:between w:val="nil"/>
        </w:pBdr>
        <w:spacing w:after="120" w:line="240" w:lineRule="auto"/>
        <w:rPr>
          <w:rFonts w:ascii="Times New Roman" w:eastAsia="Times New Roman" w:hAnsi="Times New Roman" w:cs="Times New Roman"/>
          <w:color w:val="000000"/>
          <w:sz w:val="20"/>
          <w:szCs w:val="20"/>
        </w:rPr>
      </w:pPr>
    </w:p>
    <w:tbl>
      <w:tblPr>
        <w:tblStyle w:val="a0"/>
        <w:tblW w:w="109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5"/>
        <w:gridCol w:w="1080"/>
        <w:gridCol w:w="720"/>
        <w:gridCol w:w="900"/>
        <w:gridCol w:w="2550"/>
        <w:gridCol w:w="2550"/>
        <w:gridCol w:w="2550"/>
      </w:tblGrid>
      <w:tr w:rsidR="00CF06EF" w14:paraId="3A9849E0" w14:textId="77777777" w:rsidTr="00DA5145">
        <w:trPr>
          <w:trHeight w:val="220"/>
          <w:jc w:val="center"/>
        </w:trPr>
        <w:tc>
          <w:tcPr>
            <w:tcW w:w="625" w:type="dxa"/>
            <w:shd w:val="clear" w:color="auto" w:fill="BFBFBF"/>
            <w:vAlign w:val="center"/>
          </w:tcPr>
          <w:p w14:paraId="1BC912A5" w14:textId="77777777" w:rsidR="00CF06EF" w:rsidRDefault="00CF06EF" w:rsidP="00DA5145">
            <w:pPr>
              <w:spacing w:after="0"/>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CID</w:t>
            </w:r>
          </w:p>
        </w:tc>
        <w:tc>
          <w:tcPr>
            <w:tcW w:w="1080" w:type="dxa"/>
            <w:shd w:val="clear" w:color="auto" w:fill="BFBFBF"/>
          </w:tcPr>
          <w:p w14:paraId="0BDD0EA6" w14:textId="77777777" w:rsidR="00CF06EF" w:rsidRDefault="00CF06EF" w:rsidP="00DA5145">
            <w:pPr>
              <w:spacing w:after="0"/>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Commenter</w:t>
            </w:r>
          </w:p>
        </w:tc>
        <w:tc>
          <w:tcPr>
            <w:tcW w:w="720" w:type="dxa"/>
            <w:shd w:val="clear" w:color="auto" w:fill="BFBFBF"/>
            <w:vAlign w:val="center"/>
          </w:tcPr>
          <w:p w14:paraId="3A87AD74" w14:textId="77777777" w:rsidR="00CF06EF" w:rsidRDefault="00CF06EF" w:rsidP="00DA5145">
            <w:pPr>
              <w:spacing w:after="0"/>
              <w:rPr>
                <w:rFonts w:ascii="Times New Roman" w:eastAsia="Times New Roman" w:hAnsi="Times New Roman" w:cs="Times New Roman"/>
                <w:b/>
                <w:color w:val="000000"/>
                <w:sz w:val="16"/>
                <w:szCs w:val="16"/>
              </w:rPr>
            </w:pPr>
            <w:proofErr w:type="spellStart"/>
            <w:r>
              <w:rPr>
                <w:rFonts w:ascii="Times New Roman" w:eastAsia="Times New Roman" w:hAnsi="Times New Roman" w:cs="Times New Roman"/>
                <w:b/>
                <w:color w:val="000000"/>
                <w:sz w:val="16"/>
                <w:szCs w:val="16"/>
              </w:rPr>
              <w:t>Pg</w:t>
            </w:r>
            <w:proofErr w:type="spellEnd"/>
            <w:r>
              <w:rPr>
                <w:rFonts w:ascii="Times New Roman" w:eastAsia="Times New Roman" w:hAnsi="Times New Roman" w:cs="Times New Roman"/>
                <w:b/>
                <w:color w:val="000000"/>
                <w:sz w:val="16"/>
                <w:szCs w:val="16"/>
              </w:rPr>
              <w:t>/Ln</w:t>
            </w:r>
          </w:p>
        </w:tc>
        <w:tc>
          <w:tcPr>
            <w:tcW w:w="900" w:type="dxa"/>
            <w:shd w:val="clear" w:color="auto" w:fill="BFBFBF"/>
            <w:vAlign w:val="center"/>
          </w:tcPr>
          <w:p w14:paraId="021608FF" w14:textId="77777777" w:rsidR="00CF06EF" w:rsidRDefault="00CF06EF" w:rsidP="00DA5145">
            <w:pPr>
              <w:spacing w:after="0"/>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Clause</w:t>
            </w:r>
          </w:p>
        </w:tc>
        <w:tc>
          <w:tcPr>
            <w:tcW w:w="2550" w:type="dxa"/>
            <w:shd w:val="clear" w:color="auto" w:fill="BFBFBF"/>
            <w:vAlign w:val="bottom"/>
          </w:tcPr>
          <w:p w14:paraId="2263C78D" w14:textId="77777777" w:rsidR="00CF06EF" w:rsidRDefault="00CF06EF" w:rsidP="00DA5145">
            <w:pPr>
              <w:spacing w:after="0"/>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Comment</w:t>
            </w:r>
          </w:p>
        </w:tc>
        <w:tc>
          <w:tcPr>
            <w:tcW w:w="2550" w:type="dxa"/>
            <w:shd w:val="clear" w:color="auto" w:fill="BFBFBF"/>
            <w:vAlign w:val="bottom"/>
          </w:tcPr>
          <w:p w14:paraId="68EB2671" w14:textId="77777777" w:rsidR="00CF06EF" w:rsidRDefault="00CF06EF" w:rsidP="00DA5145">
            <w:pPr>
              <w:spacing w:after="0"/>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Proposed Change</w:t>
            </w:r>
          </w:p>
        </w:tc>
        <w:tc>
          <w:tcPr>
            <w:tcW w:w="2550" w:type="dxa"/>
            <w:shd w:val="clear" w:color="auto" w:fill="BFBFBF"/>
            <w:vAlign w:val="center"/>
          </w:tcPr>
          <w:p w14:paraId="202EB311" w14:textId="77777777" w:rsidR="00CF06EF" w:rsidRDefault="00CF06EF" w:rsidP="00DA5145">
            <w:pPr>
              <w:spacing w:after="0"/>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Resolution</w:t>
            </w:r>
          </w:p>
        </w:tc>
      </w:tr>
      <w:tr w:rsidR="00CF06EF" w14:paraId="26FB433B" w14:textId="77777777" w:rsidTr="00DA5145">
        <w:trPr>
          <w:trHeight w:val="220"/>
          <w:jc w:val="center"/>
        </w:trPr>
        <w:tc>
          <w:tcPr>
            <w:tcW w:w="625" w:type="dxa"/>
            <w:tcBorders>
              <w:top w:val="single" w:sz="4" w:space="0" w:color="000000"/>
              <w:left w:val="single" w:sz="4" w:space="0" w:color="000000"/>
              <w:bottom w:val="single" w:sz="4" w:space="0" w:color="000000"/>
              <w:right w:val="single" w:sz="4" w:space="0" w:color="000000"/>
            </w:tcBorders>
            <w:shd w:val="clear" w:color="auto" w:fill="auto"/>
          </w:tcPr>
          <w:p w14:paraId="7F56E0C6" w14:textId="77777777" w:rsidR="00CF06EF" w:rsidRDefault="00CF06EF" w:rsidP="00DA5145">
            <w:pPr>
              <w:spacing w:after="0"/>
              <w:rPr>
                <w:rFonts w:ascii="Times New Roman" w:eastAsia="Times New Roman" w:hAnsi="Times New Roman" w:cs="Times New Roman"/>
                <w:sz w:val="16"/>
                <w:szCs w:val="16"/>
              </w:rPr>
            </w:pPr>
            <w:r>
              <w:rPr>
                <w:rFonts w:ascii="Times New Roman" w:eastAsia="Times New Roman" w:hAnsi="Times New Roman" w:cs="Times New Roman"/>
                <w:sz w:val="16"/>
                <w:szCs w:val="16"/>
              </w:rPr>
              <w:t>4432</w:t>
            </w:r>
          </w:p>
        </w:tc>
        <w:tc>
          <w:tcPr>
            <w:tcW w:w="1080" w:type="dxa"/>
            <w:tcBorders>
              <w:top w:val="single" w:sz="4" w:space="0" w:color="000000"/>
              <w:left w:val="single" w:sz="4" w:space="0" w:color="000000"/>
              <w:bottom w:val="single" w:sz="4" w:space="0" w:color="000000"/>
              <w:right w:val="single" w:sz="4" w:space="0" w:color="000000"/>
            </w:tcBorders>
          </w:tcPr>
          <w:p w14:paraId="42FA1A4B" w14:textId="77777777" w:rsidR="00CF06EF" w:rsidRDefault="00CF06EF" w:rsidP="00DA5145">
            <w:pPr>
              <w:spacing w:after="0"/>
              <w:rPr>
                <w:rFonts w:ascii="Times New Roman" w:eastAsia="Times New Roman" w:hAnsi="Times New Roman" w:cs="Times New Roman"/>
                <w:sz w:val="16"/>
                <w:szCs w:val="16"/>
              </w:rPr>
            </w:pPr>
            <w:r>
              <w:rPr>
                <w:rFonts w:ascii="Times New Roman" w:eastAsia="Times New Roman" w:hAnsi="Times New Roman" w:cs="Times New Roman"/>
                <w:sz w:val="16"/>
                <w:szCs w:val="16"/>
              </w:rPr>
              <w:t>Arik Klein</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0FCF8D96" w14:textId="77777777" w:rsidR="00CF06EF" w:rsidRDefault="00CF06EF" w:rsidP="00DA5145">
            <w:pPr>
              <w:spacing w:after="0"/>
              <w:rPr>
                <w:rFonts w:ascii="Times New Roman" w:eastAsia="Times New Roman" w:hAnsi="Times New Roman" w:cs="Times New Roman"/>
                <w:sz w:val="16"/>
                <w:szCs w:val="16"/>
              </w:rPr>
            </w:pPr>
            <w:r>
              <w:rPr>
                <w:rFonts w:ascii="Times New Roman" w:eastAsia="Times New Roman" w:hAnsi="Times New Roman" w:cs="Times New Roman"/>
                <w:sz w:val="16"/>
                <w:szCs w:val="16"/>
              </w:rPr>
              <w:t>298.32</w:t>
            </w:r>
          </w:p>
        </w:tc>
        <w:tc>
          <w:tcPr>
            <w:tcW w:w="900" w:type="dxa"/>
            <w:tcBorders>
              <w:top w:val="single" w:sz="4" w:space="0" w:color="000000"/>
              <w:left w:val="single" w:sz="4" w:space="0" w:color="000000"/>
              <w:bottom w:val="single" w:sz="4" w:space="0" w:color="000000"/>
              <w:right w:val="single" w:sz="4" w:space="0" w:color="000000"/>
            </w:tcBorders>
          </w:tcPr>
          <w:p w14:paraId="28775AE8" w14:textId="77777777" w:rsidR="00CF06EF" w:rsidRDefault="00CF06EF" w:rsidP="00DA5145">
            <w:pPr>
              <w:spacing w:after="0"/>
              <w:rPr>
                <w:rFonts w:ascii="Times New Roman" w:eastAsia="Times New Roman" w:hAnsi="Times New Roman" w:cs="Times New Roman"/>
                <w:sz w:val="16"/>
                <w:szCs w:val="16"/>
              </w:rPr>
            </w:pPr>
            <w:r>
              <w:rPr>
                <w:rFonts w:ascii="Times New Roman" w:eastAsia="Times New Roman" w:hAnsi="Times New Roman" w:cs="Times New Roman"/>
                <w:sz w:val="16"/>
                <w:szCs w:val="16"/>
              </w:rPr>
              <w:t>35.6.2.1</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05E73E97" w14:textId="77777777" w:rsidR="00CF06EF" w:rsidRDefault="00CF06EF" w:rsidP="00DA5145">
            <w:pPr>
              <w:spacing w:after="0"/>
              <w:rPr>
                <w:rFonts w:ascii="Times New Roman" w:eastAsia="Times New Roman" w:hAnsi="Times New Roman" w:cs="Times New Roman"/>
                <w:sz w:val="16"/>
                <w:szCs w:val="16"/>
              </w:rPr>
            </w:pPr>
            <w:r w:rsidRPr="0091423C">
              <w:rPr>
                <w:rFonts w:ascii="Times New Roman" w:eastAsia="Times New Roman" w:hAnsi="Times New Roman" w:cs="Times New Roman"/>
                <w:sz w:val="16"/>
                <w:szCs w:val="16"/>
              </w:rPr>
              <w:t>The sentence "If there is any restricted TWT agreement set up, the EHT AP shall announce the restricted TWT service period schedule information..." assumes that restricted TWT agreement has been set up. However, the setup procedure of restricted TWT agreement is not explained either in section 35.6.2 or in section 35.6.3.</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1358E533" w14:textId="77777777" w:rsidR="00CF06EF" w:rsidRDefault="00CF06EF" w:rsidP="00DA5145">
            <w:pPr>
              <w:spacing w:after="0"/>
              <w:rPr>
                <w:rFonts w:ascii="Times New Roman" w:eastAsia="Times New Roman" w:hAnsi="Times New Roman" w:cs="Times New Roman"/>
                <w:sz w:val="16"/>
                <w:szCs w:val="16"/>
              </w:rPr>
            </w:pPr>
            <w:r w:rsidRPr="0091423C">
              <w:rPr>
                <w:rFonts w:ascii="Times New Roman" w:eastAsia="Times New Roman" w:hAnsi="Times New Roman" w:cs="Times New Roman"/>
                <w:sz w:val="16"/>
                <w:szCs w:val="16"/>
              </w:rPr>
              <w:t>Please add description of the Restricted TWT agreement setup procedure.</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545D8DCC" w14:textId="77777777" w:rsidR="00CF06EF" w:rsidRDefault="00CF06EF" w:rsidP="00DA5145">
            <w:pPr>
              <w:spacing w:after="0"/>
              <w:rPr>
                <w:rFonts w:ascii="Times New Roman" w:eastAsia="Times New Roman" w:hAnsi="Times New Roman" w:cs="Times New Roman"/>
                <w:b/>
                <w:sz w:val="16"/>
                <w:szCs w:val="16"/>
              </w:rPr>
            </w:pPr>
            <w:r>
              <w:rPr>
                <w:rFonts w:ascii="Times New Roman" w:eastAsia="Times New Roman" w:hAnsi="Times New Roman" w:cs="Times New Roman"/>
                <w:b/>
                <w:sz w:val="16"/>
                <w:szCs w:val="16"/>
              </w:rPr>
              <w:t>Revised</w:t>
            </w:r>
          </w:p>
          <w:p w14:paraId="2415B4C3" w14:textId="77777777" w:rsidR="00CF06EF" w:rsidRDefault="00CF06EF" w:rsidP="00DA5145">
            <w:pPr>
              <w:spacing w:after="0"/>
              <w:rPr>
                <w:rFonts w:ascii="Times New Roman" w:eastAsia="Times New Roman" w:hAnsi="Times New Roman" w:cs="Times New Roman"/>
                <w:b/>
                <w:sz w:val="16"/>
                <w:szCs w:val="16"/>
              </w:rPr>
            </w:pPr>
          </w:p>
          <w:p w14:paraId="6FC454A9" w14:textId="77777777" w:rsidR="00CF06EF" w:rsidRDefault="00CF06EF" w:rsidP="00DA5145">
            <w:pPr>
              <w:spacing w:after="0"/>
              <w:rPr>
                <w:rFonts w:ascii="Times New Roman" w:eastAsia="Times New Roman" w:hAnsi="Times New Roman" w:cs="Times New Roman"/>
                <w:bCs/>
                <w:sz w:val="16"/>
                <w:szCs w:val="16"/>
              </w:rPr>
            </w:pPr>
            <w:r w:rsidRPr="002223D0">
              <w:rPr>
                <w:rFonts w:ascii="Times New Roman" w:eastAsia="Times New Roman" w:hAnsi="Times New Roman" w:cs="Times New Roman"/>
                <w:bCs/>
                <w:sz w:val="16"/>
                <w:szCs w:val="16"/>
              </w:rPr>
              <w:t xml:space="preserve">The </w:t>
            </w:r>
            <w:r>
              <w:rPr>
                <w:rFonts w:ascii="Times New Roman" w:eastAsia="Times New Roman" w:hAnsi="Times New Roman" w:cs="Times New Roman"/>
                <w:bCs/>
                <w:sz w:val="16"/>
                <w:szCs w:val="16"/>
              </w:rPr>
              <w:t>text already introduced in P802.11beD1.1 SC 35.7.2</w:t>
            </w:r>
            <w:r w:rsidRPr="002223D0">
              <w:rPr>
                <w:rFonts w:ascii="Times New Roman" w:eastAsia="Times New Roman" w:hAnsi="Times New Roman" w:cs="Times New Roman"/>
                <w:bCs/>
                <w:sz w:val="16"/>
                <w:szCs w:val="16"/>
              </w:rPr>
              <w:t xml:space="preserve"> </w:t>
            </w:r>
            <w:r>
              <w:rPr>
                <w:rFonts w:ascii="Times New Roman" w:eastAsia="Times New Roman" w:hAnsi="Times New Roman" w:cs="Times New Roman"/>
                <w:bCs/>
                <w:sz w:val="16"/>
                <w:szCs w:val="16"/>
              </w:rPr>
              <w:t xml:space="preserve">(based on 21/462r9) explains the restricted TWT setup procedure. Please also note that SC 35.6 on Restricted TWT in 11beD1.0 is now SC 35.7 in 11beD1.1. </w:t>
            </w:r>
          </w:p>
          <w:p w14:paraId="59F0BD98" w14:textId="77777777" w:rsidR="00CF06EF" w:rsidRDefault="00CF06EF" w:rsidP="00DA5145">
            <w:pPr>
              <w:spacing w:after="0"/>
              <w:rPr>
                <w:rFonts w:ascii="Times New Roman" w:eastAsia="Times New Roman" w:hAnsi="Times New Roman" w:cs="Times New Roman"/>
                <w:bCs/>
                <w:sz w:val="16"/>
                <w:szCs w:val="16"/>
              </w:rPr>
            </w:pPr>
            <w:r>
              <w:rPr>
                <w:rFonts w:ascii="Times New Roman" w:eastAsia="Times New Roman" w:hAnsi="Times New Roman" w:cs="Times New Roman"/>
                <w:bCs/>
                <w:sz w:val="16"/>
                <w:szCs w:val="16"/>
              </w:rPr>
              <w:t xml:space="preserve"> </w:t>
            </w:r>
          </w:p>
          <w:p w14:paraId="03A66722" w14:textId="77777777" w:rsidR="00CF06EF" w:rsidRPr="009C46C8" w:rsidRDefault="00CF06EF" w:rsidP="00DA5145">
            <w:pPr>
              <w:suppressAutoHyphens/>
              <w:spacing w:after="0"/>
              <w:rPr>
                <w:rFonts w:ascii="Times New Roman" w:hAnsi="Times New Roman" w:cs="Times New Roman"/>
                <w:b/>
                <w:color w:val="000000" w:themeColor="text1"/>
                <w:sz w:val="16"/>
                <w:szCs w:val="16"/>
              </w:rPr>
            </w:pPr>
            <w:r w:rsidRPr="009C46C8">
              <w:rPr>
                <w:rFonts w:ascii="Times New Roman" w:hAnsi="Times New Roman" w:cs="Times New Roman"/>
                <w:b/>
                <w:color w:val="000000" w:themeColor="text1"/>
                <w:sz w:val="16"/>
                <w:szCs w:val="16"/>
              </w:rPr>
              <w:t>Note to the Editor:</w:t>
            </w:r>
          </w:p>
          <w:p w14:paraId="21CF40F2" w14:textId="77777777" w:rsidR="00CF06EF" w:rsidRDefault="00CF06EF" w:rsidP="00DA5145">
            <w:pPr>
              <w:spacing w:after="0"/>
              <w:rPr>
                <w:rFonts w:ascii="Times New Roman" w:eastAsia="Times New Roman" w:hAnsi="Times New Roman" w:cs="Times New Roman"/>
                <w:b/>
                <w:sz w:val="16"/>
                <w:szCs w:val="16"/>
              </w:rPr>
            </w:pPr>
            <w:r w:rsidRPr="007A306F">
              <w:rPr>
                <w:rFonts w:ascii="Times New Roman" w:hAnsi="Times New Roman" w:cs="Times New Roman"/>
                <w:color w:val="000000" w:themeColor="text1"/>
                <w:sz w:val="16"/>
                <w:szCs w:val="16"/>
                <w:u w:val="single"/>
              </w:rPr>
              <w:t>No further changes are required for the resolution of this CID in this document.</w:t>
            </w:r>
            <w:r>
              <w:rPr>
                <w:rFonts w:ascii="Times New Roman" w:hAnsi="Times New Roman" w:cs="Times New Roman"/>
                <w:color w:val="000000" w:themeColor="text1"/>
                <w:sz w:val="16"/>
                <w:szCs w:val="16"/>
                <w:u w:val="single"/>
              </w:rPr>
              <w:t xml:space="preserve"> </w:t>
            </w:r>
            <w:r w:rsidRPr="003E673C">
              <w:rPr>
                <w:rFonts w:ascii="Times New Roman" w:hAnsi="Times New Roman" w:cs="Times New Roman"/>
                <w:color w:val="000000" w:themeColor="text1"/>
                <w:sz w:val="16"/>
                <w:szCs w:val="16"/>
                <w:u w:val="single"/>
              </w:rPr>
              <w:t xml:space="preserve">Changes are already reflected in </w:t>
            </w:r>
            <w:r>
              <w:rPr>
                <w:rFonts w:ascii="Times New Roman" w:hAnsi="Times New Roman" w:cs="Times New Roman"/>
                <w:color w:val="000000" w:themeColor="text1"/>
                <w:sz w:val="16"/>
                <w:szCs w:val="16"/>
                <w:u w:val="single"/>
              </w:rPr>
              <w:t>P802.11be</w:t>
            </w:r>
            <w:r w:rsidRPr="003E673C">
              <w:rPr>
                <w:rFonts w:ascii="Times New Roman" w:hAnsi="Times New Roman" w:cs="Times New Roman"/>
                <w:color w:val="000000" w:themeColor="text1"/>
                <w:sz w:val="16"/>
                <w:szCs w:val="16"/>
                <w:u w:val="single"/>
              </w:rPr>
              <w:t>D1.1.</w:t>
            </w:r>
          </w:p>
        </w:tc>
      </w:tr>
      <w:tr w:rsidR="00CF06EF" w14:paraId="272E14F8" w14:textId="77777777" w:rsidTr="00DA5145">
        <w:trPr>
          <w:trHeight w:val="220"/>
          <w:jc w:val="center"/>
        </w:trPr>
        <w:tc>
          <w:tcPr>
            <w:tcW w:w="625" w:type="dxa"/>
            <w:tcBorders>
              <w:top w:val="single" w:sz="4" w:space="0" w:color="000000"/>
              <w:left w:val="single" w:sz="4" w:space="0" w:color="000000"/>
              <w:bottom w:val="single" w:sz="4" w:space="0" w:color="000000"/>
              <w:right w:val="single" w:sz="4" w:space="0" w:color="000000"/>
            </w:tcBorders>
            <w:shd w:val="clear" w:color="auto" w:fill="auto"/>
          </w:tcPr>
          <w:p w14:paraId="104EF492" w14:textId="77777777" w:rsidR="00CF06EF" w:rsidRDefault="00CF06EF" w:rsidP="00DA5145">
            <w:pPr>
              <w:spacing w:after="0"/>
              <w:rPr>
                <w:rFonts w:ascii="Times New Roman" w:eastAsia="Times New Roman" w:hAnsi="Times New Roman" w:cs="Times New Roman"/>
                <w:sz w:val="16"/>
                <w:szCs w:val="16"/>
              </w:rPr>
            </w:pPr>
            <w:r>
              <w:rPr>
                <w:rFonts w:ascii="Times New Roman" w:eastAsia="Times New Roman" w:hAnsi="Times New Roman" w:cs="Times New Roman"/>
                <w:sz w:val="16"/>
                <w:szCs w:val="16"/>
              </w:rPr>
              <w:t>4778</w:t>
            </w:r>
          </w:p>
        </w:tc>
        <w:tc>
          <w:tcPr>
            <w:tcW w:w="1080" w:type="dxa"/>
            <w:tcBorders>
              <w:top w:val="single" w:sz="4" w:space="0" w:color="000000"/>
              <w:left w:val="single" w:sz="4" w:space="0" w:color="000000"/>
              <w:bottom w:val="single" w:sz="4" w:space="0" w:color="000000"/>
              <w:right w:val="single" w:sz="4" w:space="0" w:color="000000"/>
            </w:tcBorders>
          </w:tcPr>
          <w:p w14:paraId="4009391D" w14:textId="77777777" w:rsidR="00CF06EF" w:rsidRDefault="00CF06EF" w:rsidP="00DA5145">
            <w:pPr>
              <w:spacing w:after="0"/>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Chunyu</w:t>
            </w:r>
            <w:proofErr w:type="spellEnd"/>
            <w:r>
              <w:rPr>
                <w:rFonts w:ascii="Times New Roman" w:eastAsia="Times New Roman" w:hAnsi="Times New Roman" w:cs="Times New Roman"/>
                <w:sz w:val="16"/>
                <w:szCs w:val="16"/>
              </w:rPr>
              <w:t xml:space="preserve"> Hu</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3CE0F097" w14:textId="77777777" w:rsidR="00CF06EF" w:rsidRDefault="00CF06EF" w:rsidP="00DA5145">
            <w:pPr>
              <w:spacing w:after="0"/>
              <w:rPr>
                <w:rFonts w:ascii="Times New Roman" w:eastAsia="Times New Roman" w:hAnsi="Times New Roman" w:cs="Times New Roman"/>
                <w:sz w:val="16"/>
                <w:szCs w:val="16"/>
              </w:rPr>
            </w:pPr>
            <w:r>
              <w:rPr>
                <w:rFonts w:ascii="Times New Roman" w:eastAsia="Times New Roman" w:hAnsi="Times New Roman" w:cs="Times New Roman"/>
                <w:sz w:val="16"/>
                <w:szCs w:val="16"/>
              </w:rPr>
              <w:t>298.23</w:t>
            </w:r>
          </w:p>
        </w:tc>
        <w:tc>
          <w:tcPr>
            <w:tcW w:w="900" w:type="dxa"/>
            <w:tcBorders>
              <w:top w:val="single" w:sz="4" w:space="0" w:color="000000"/>
              <w:left w:val="single" w:sz="4" w:space="0" w:color="000000"/>
              <w:bottom w:val="single" w:sz="4" w:space="0" w:color="000000"/>
              <w:right w:val="single" w:sz="4" w:space="0" w:color="000000"/>
            </w:tcBorders>
          </w:tcPr>
          <w:p w14:paraId="1C7AAFA4" w14:textId="77777777" w:rsidR="00CF06EF" w:rsidRDefault="00CF06EF" w:rsidP="00DA5145">
            <w:pPr>
              <w:spacing w:after="0"/>
              <w:rPr>
                <w:rFonts w:ascii="Times New Roman" w:eastAsia="Times New Roman" w:hAnsi="Times New Roman" w:cs="Times New Roman"/>
                <w:sz w:val="16"/>
                <w:szCs w:val="16"/>
              </w:rPr>
            </w:pPr>
            <w:r>
              <w:rPr>
                <w:rFonts w:ascii="Times New Roman" w:eastAsia="Times New Roman" w:hAnsi="Times New Roman" w:cs="Times New Roman"/>
                <w:sz w:val="16"/>
                <w:szCs w:val="16"/>
              </w:rPr>
              <w:t>35.6.2</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29B0F7CD" w14:textId="77777777" w:rsidR="00CF06EF" w:rsidRDefault="00CF06EF" w:rsidP="00DA5145">
            <w:pPr>
              <w:spacing w:after="0"/>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rTWT</w:t>
            </w:r>
            <w:proofErr w:type="spellEnd"/>
            <w:r>
              <w:rPr>
                <w:rFonts w:ascii="Times New Roman" w:eastAsia="Times New Roman" w:hAnsi="Times New Roman" w:cs="Times New Roman"/>
                <w:sz w:val="16"/>
                <w:szCs w:val="16"/>
              </w:rPr>
              <w:t xml:space="preserve"> can build in support for a peer-to-peer link so the latency sensitive traffic over the peer-to-peer link can also enjoy any applicable benefit of </w:t>
            </w:r>
            <w:proofErr w:type="spellStart"/>
            <w:r>
              <w:rPr>
                <w:rFonts w:ascii="Times New Roman" w:eastAsia="Times New Roman" w:hAnsi="Times New Roman" w:cs="Times New Roman"/>
                <w:sz w:val="16"/>
                <w:szCs w:val="16"/>
              </w:rPr>
              <w:t>rTWT</w:t>
            </w:r>
            <w:proofErr w:type="spellEnd"/>
            <w:r>
              <w:rPr>
                <w:rFonts w:ascii="Times New Roman" w:eastAsia="Times New Roman" w:hAnsi="Times New Roman" w:cs="Times New Roman"/>
                <w:sz w:val="16"/>
                <w:szCs w:val="16"/>
              </w:rPr>
              <w:t xml:space="preserve"> (</w:t>
            </w:r>
            <w:proofErr w:type="gramStart"/>
            <w:r>
              <w:rPr>
                <w:rFonts w:ascii="Times New Roman" w:eastAsia="Times New Roman" w:hAnsi="Times New Roman" w:cs="Times New Roman"/>
                <w:sz w:val="16"/>
                <w:szCs w:val="16"/>
              </w:rPr>
              <w:t>e.g.</w:t>
            </w:r>
            <w:proofErr w:type="gramEnd"/>
            <w:r>
              <w:rPr>
                <w:rFonts w:ascii="Times New Roman" w:eastAsia="Times New Roman" w:hAnsi="Times New Roman" w:cs="Times New Roman"/>
                <w:sz w:val="16"/>
                <w:szCs w:val="16"/>
              </w:rPr>
              <w:t xml:space="preserve"> channel access, </w:t>
            </w:r>
            <w:proofErr w:type="spellStart"/>
            <w:r>
              <w:rPr>
                <w:rFonts w:ascii="Times New Roman" w:eastAsia="Times New Roman" w:hAnsi="Times New Roman" w:cs="Times New Roman"/>
                <w:sz w:val="16"/>
                <w:szCs w:val="16"/>
              </w:rPr>
              <w:t>txop</w:t>
            </w:r>
            <w:proofErr w:type="spellEnd"/>
            <w:r>
              <w:rPr>
                <w:rFonts w:ascii="Times New Roman" w:eastAsia="Times New Roman" w:hAnsi="Times New Roman" w:cs="Times New Roman"/>
                <w:sz w:val="16"/>
                <w:szCs w:val="16"/>
              </w:rPr>
              <w:t xml:space="preserve"> sharing), regardless how the peer-to-peer link sets up some service periods for latency sensitive traffic (</w:t>
            </w:r>
            <w:proofErr w:type="spellStart"/>
            <w:r>
              <w:rPr>
                <w:rFonts w:ascii="Times New Roman" w:eastAsia="Times New Roman" w:hAnsi="Times New Roman" w:cs="Times New Roman"/>
                <w:sz w:val="16"/>
                <w:szCs w:val="16"/>
              </w:rPr>
              <w:t>softAP</w:t>
            </w:r>
            <w:proofErr w:type="spellEnd"/>
            <w:r>
              <w:rPr>
                <w:rFonts w:ascii="Times New Roman" w:eastAsia="Times New Roman" w:hAnsi="Times New Roman" w:cs="Times New Roman"/>
                <w:sz w:val="16"/>
                <w:szCs w:val="16"/>
              </w:rPr>
              <w:t xml:space="preserve">/STA, TDLS or other p2p protocol out of 802.11 scope). The current </w:t>
            </w:r>
            <w:proofErr w:type="spellStart"/>
            <w:r>
              <w:rPr>
                <w:rFonts w:ascii="Times New Roman" w:eastAsia="Times New Roman" w:hAnsi="Times New Roman" w:cs="Times New Roman"/>
                <w:sz w:val="16"/>
                <w:szCs w:val="16"/>
              </w:rPr>
              <w:t>rTWT</w:t>
            </w:r>
            <w:proofErr w:type="spellEnd"/>
            <w:r>
              <w:rPr>
                <w:rFonts w:ascii="Times New Roman" w:eastAsia="Times New Roman" w:hAnsi="Times New Roman" w:cs="Times New Roman"/>
                <w:sz w:val="16"/>
                <w:szCs w:val="16"/>
              </w:rPr>
              <w:t xml:space="preserve"> is lack of such support.</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051F496B" w14:textId="77777777" w:rsidR="00CF06EF" w:rsidRDefault="00CF06EF" w:rsidP="00DA5145">
            <w:pPr>
              <w:spacing w:after="0"/>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Please add support of </w:t>
            </w:r>
            <w:proofErr w:type="spellStart"/>
            <w:r>
              <w:rPr>
                <w:rFonts w:ascii="Times New Roman" w:eastAsia="Times New Roman" w:hAnsi="Times New Roman" w:cs="Times New Roman"/>
                <w:sz w:val="16"/>
                <w:szCs w:val="16"/>
              </w:rPr>
              <w:t>rTWT</w:t>
            </w:r>
            <w:proofErr w:type="spellEnd"/>
            <w:r>
              <w:rPr>
                <w:rFonts w:ascii="Times New Roman" w:eastAsia="Times New Roman" w:hAnsi="Times New Roman" w:cs="Times New Roman"/>
                <w:sz w:val="16"/>
                <w:szCs w:val="16"/>
              </w:rPr>
              <w:t xml:space="preserve"> for p2p. For example, </w:t>
            </w:r>
            <w:proofErr w:type="spellStart"/>
            <w:r>
              <w:rPr>
                <w:rFonts w:ascii="Times New Roman" w:eastAsia="Times New Roman" w:hAnsi="Times New Roman" w:cs="Times New Roman"/>
                <w:sz w:val="16"/>
                <w:szCs w:val="16"/>
              </w:rPr>
              <w:t>dcn</w:t>
            </w:r>
            <w:proofErr w:type="spellEnd"/>
            <w:r>
              <w:rPr>
                <w:rFonts w:ascii="Times New Roman" w:eastAsia="Times New Roman" w:hAnsi="Times New Roman" w:cs="Times New Roman"/>
                <w:sz w:val="16"/>
                <w:szCs w:val="16"/>
              </w:rPr>
              <w:t xml:space="preserve"> 11-21/462r5 defines the &lt;peer-to-peer&gt; field in Fig. 9-689a for the peer-to-peer latency sensitive traffic </w:t>
            </w:r>
            <w:proofErr w:type="spellStart"/>
            <w:r>
              <w:rPr>
                <w:rFonts w:ascii="Times New Roman" w:eastAsia="Times New Roman" w:hAnsi="Times New Roman" w:cs="Times New Roman"/>
                <w:sz w:val="16"/>
                <w:szCs w:val="16"/>
              </w:rPr>
              <w:t>tx</w:t>
            </w:r>
            <w:proofErr w:type="spellEnd"/>
            <w:r>
              <w:rPr>
                <w:rFonts w:ascii="Times New Roman" w:eastAsia="Times New Roman" w:hAnsi="Times New Roman" w:cs="Times New Roman"/>
                <w:sz w:val="16"/>
                <w:szCs w:val="16"/>
              </w:rPr>
              <w:t>/</w:t>
            </w:r>
            <w:proofErr w:type="spellStart"/>
            <w:r>
              <w:rPr>
                <w:rFonts w:ascii="Times New Roman" w:eastAsia="Times New Roman" w:hAnsi="Times New Roman" w:cs="Times New Roman"/>
                <w:sz w:val="16"/>
                <w:szCs w:val="16"/>
              </w:rPr>
              <w:t>rx</w:t>
            </w:r>
            <w:proofErr w:type="spellEnd"/>
            <w:r>
              <w:rPr>
                <w:rFonts w:ascii="Times New Roman" w:eastAsia="Times New Roman" w:hAnsi="Times New Roman" w:cs="Times New Roman"/>
                <w:sz w:val="16"/>
                <w:szCs w:val="16"/>
              </w:rPr>
              <w:t xml:space="preserve"> SP to be aware at AP. (The authors removed this field as there wasn't enough time to discuss.)</w:t>
            </w:r>
          </w:p>
          <w:p w14:paraId="1C504E76" w14:textId="77777777" w:rsidR="00CF06EF" w:rsidRDefault="00CF06EF" w:rsidP="00DA5145">
            <w:pPr>
              <w:spacing w:after="0"/>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There might be some details or other aspects (in addition to the setup procedure) to make the </w:t>
            </w:r>
            <w:proofErr w:type="spellStart"/>
            <w:r>
              <w:rPr>
                <w:rFonts w:ascii="Times New Roman" w:eastAsia="Times New Roman" w:hAnsi="Times New Roman" w:cs="Times New Roman"/>
                <w:sz w:val="16"/>
                <w:szCs w:val="16"/>
              </w:rPr>
              <w:t>rTWT</w:t>
            </w:r>
            <w:proofErr w:type="spellEnd"/>
            <w:r>
              <w:rPr>
                <w:rFonts w:ascii="Times New Roman" w:eastAsia="Times New Roman" w:hAnsi="Times New Roman" w:cs="Times New Roman"/>
                <w:sz w:val="16"/>
                <w:szCs w:val="16"/>
              </w:rPr>
              <w:t xml:space="preserve"> support of P2P to work. Please add.</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4FDECE5F" w14:textId="77777777" w:rsidR="00CF06EF" w:rsidRDefault="00CF06EF" w:rsidP="00DA5145">
            <w:pPr>
              <w:spacing w:after="0"/>
              <w:rPr>
                <w:rFonts w:ascii="Times New Roman" w:eastAsia="Times New Roman" w:hAnsi="Times New Roman" w:cs="Times New Roman"/>
                <w:b/>
                <w:sz w:val="16"/>
                <w:szCs w:val="16"/>
              </w:rPr>
            </w:pPr>
            <w:r>
              <w:rPr>
                <w:rFonts w:ascii="Times New Roman" w:eastAsia="Times New Roman" w:hAnsi="Times New Roman" w:cs="Times New Roman"/>
                <w:b/>
                <w:sz w:val="16"/>
                <w:szCs w:val="16"/>
              </w:rPr>
              <w:t>Revised</w:t>
            </w:r>
          </w:p>
          <w:p w14:paraId="319FF39F" w14:textId="77777777" w:rsidR="00CF06EF" w:rsidRDefault="00CF06EF" w:rsidP="00DA5145">
            <w:pPr>
              <w:spacing w:after="0"/>
              <w:rPr>
                <w:rFonts w:ascii="Times New Roman" w:eastAsia="Times New Roman" w:hAnsi="Times New Roman" w:cs="Times New Roman"/>
                <w:b/>
                <w:sz w:val="16"/>
                <w:szCs w:val="16"/>
              </w:rPr>
            </w:pPr>
          </w:p>
          <w:p w14:paraId="6051DDD2" w14:textId="77777777" w:rsidR="00CF06EF" w:rsidRPr="009B73AD" w:rsidRDefault="00CF06EF" w:rsidP="00DA5145">
            <w:pPr>
              <w:spacing w:after="0"/>
              <w:rPr>
                <w:rFonts w:ascii="Times New Roman" w:eastAsia="Times New Roman" w:hAnsi="Times New Roman" w:cs="Times New Roman"/>
                <w:bCs/>
                <w:sz w:val="16"/>
                <w:szCs w:val="16"/>
              </w:rPr>
            </w:pPr>
            <w:r w:rsidRPr="009B73AD">
              <w:rPr>
                <w:rFonts w:ascii="Times New Roman" w:eastAsia="Times New Roman" w:hAnsi="Times New Roman" w:cs="Times New Roman"/>
                <w:bCs/>
                <w:sz w:val="16"/>
                <w:szCs w:val="16"/>
              </w:rPr>
              <w:t>Agreed with the commenter on support for p2p. Peer-to-Peer bit is added to Broadcast TWT Info subfield and other relevant changes are made.</w:t>
            </w:r>
          </w:p>
          <w:p w14:paraId="3FB7B0EF" w14:textId="77777777" w:rsidR="00CF06EF" w:rsidRDefault="00CF06EF" w:rsidP="00DA5145">
            <w:pPr>
              <w:spacing w:after="0"/>
              <w:rPr>
                <w:rFonts w:ascii="Times New Roman" w:eastAsia="Times New Roman" w:hAnsi="Times New Roman" w:cs="Times New Roman"/>
                <w:b/>
                <w:sz w:val="16"/>
                <w:szCs w:val="16"/>
              </w:rPr>
            </w:pPr>
          </w:p>
          <w:p w14:paraId="050B8D08" w14:textId="0BD0FE2A" w:rsidR="00CF06EF" w:rsidRDefault="00CF06EF" w:rsidP="00DA5145">
            <w:pPr>
              <w:spacing w:after="0"/>
              <w:rPr>
                <w:rFonts w:ascii="Times New Roman" w:eastAsia="Times New Roman" w:hAnsi="Times New Roman" w:cs="Times New Roman"/>
                <w:b/>
                <w:sz w:val="16"/>
                <w:szCs w:val="16"/>
              </w:rPr>
            </w:pPr>
            <w:proofErr w:type="spellStart"/>
            <w:r>
              <w:rPr>
                <w:b/>
                <w:sz w:val="16"/>
                <w:szCs w:val="16"/>
              </w:rPr>
              <w:t>TGbe</w:t>
            </w:r>
            <w:proofErr w:type="spellEnd"/>
            <w:r>
              <w:rPr>
                <w:b/>
                <w:sz w:val="16"/>
                <w:szCs w:val="16"/>
              </w:rPr>
              <w:t xml:space="preserve"> editor, please make change as shown in this doc 11-21/1224</w:t>
            </w:r>
            <w:r w:rsidR="007613CA">
              <w:rPr>
                <w:b/>
                <w:sz w:val="16"/>
                <w:szCs w:val="16"/>
              </w:rPr>
              <w:t>r3</w:t>
            </w:r>
            <w:r>
              <w:rPr>
                <w:b/>
                <w:sz w:val="16"/>
                <w:szCs w:val="16"/>
              </w:rPr>
              <w:t xml:space="preserve"> tagged by 4778.</w:t>
            </w:r>
          </w:p>
        </w:tc>
      </w:tr>
      <w:tr w:rsidR="00CF06EF" w14:paraId="79B1CEC2" w14:textId="77777777" w:rsidTr="00DA5145">
        <w:trPr>
          <w:trHeight w:val="220"/>
          <w:jc w:val="center"/>
        </w:trPr>
        <w:tc>
          <w:tcPr>
            <w:tcW w:w="625" w:type="dxa"/>
            <w:tcBorders>
              <w:top w:val="single" w:sz="4" w:space="0" w:color="000000"/>
              <w:left w:val="single" w:sz="4" w:space="0" w:color="000000"/>
              <w:bottom w:val="single" w:sz="4" w:space="0" w:color="000000"/>
              <w:right w:val="single" w:sz="4" w:space="0" w:color="000000"/>
            </w:tcBorders>
            <w:shd w:val="clear" w:color="auto" w:fill="auto"/>
          </w:tcPr>
          <w:p w14:paraId="2DE73640" w14:textId="77777777" w:rsidR="00CF06EF" w:rsidRDefault="00CF06EF" w:rsidP="00DA5145">
            <w:pPr>
              <w:spacing w:after="0"/>
              <w:rPr>
                <w:rFonts w:ascii="Times New Roman" w:eastAsia="Times New Roman" w:hAnsi="Times New Roman" w:cs="Times New Roman"/>
                <w:sz w:val="16"/>
                <w:szCs w:val="16"/>
              </w:rPr>
            </w:pPr>
            <w:r>
              <w:rPr>
                <w:rFonts w:ascii="Times New Roman" w:eastAsia="Times New Roman" w:hAnsi="Times New Roman" w:cs="Times New Roman"/>
                <w:sz w:val="16"/>
                <w:szCs w:val="16"/>
              </w:rPr>
              <w:t>4781</w:t>
            </w:r>
          </w:p>
        </w:tc>
        <w:tc>
          <w:tcPr>
            <w:tcW w:w="1080" w:type="dxa"/>
            <w:tcBorders>
              <w:top w:val="single" w:sz="4" w:space="0" w:color="000000"/>
              <w:left w:val="single" w:sz="4" w:space="0" w:color="000000"/>
              <w:bottom w:val="single" w:sz="4" w:space="0" w:color="000000"/>
              <w:right w:val="single" w:sz="4" w:space="0" w:color="000000"/>
            </w:tcBorders>
          </w:tcPr>
          <w:p w14:paraId="1A190C05" w14:textId="77777777" w:rsidR="00CF06EF" w:rsidRDefault="00CF06EF" w:rsidP="00DA5145">
            <w:pPr>
              <w:spacing w:after="0"/>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Chunyu</w:t>
            </w:r>
            <w:proofErr w:type="spellEnd"/>
            <w:r>
              <w:rPr>
                <w:rFonts w:ascii="Times New Roman" w:eastAsia="Times New Roman" w:hAnsi="Times New Roman" w:cs="Times New Roman"/>
                <w:sz w:val="16"/>
                <w:szCs w:val="16"/>
              </w:rPr>
              <w:t xml:space="preserve"> Hu</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4DEEDC54" w14:textId="77777777" w:rsidR="00CF06EF" w:rsidRDefault="00CF06EF" w:rsidP="00DA5145">
            <w:pPr>
              <w:spacing w:after="0"/>
              <w:rPr>
                <w:rFonts w:ascii="Times New Roman" w:eastAsia="Times New Roman" w:hAnsi="Times New Roman" w:cs="Times New Roman"/>
                <w:sz w:val="16"/>
                <w:szCs w:val="16"/>
              </w:rPr>
            </w:pPr>
            <w:r>
              <w:rPr>
                <w:rFonts w:ascii="Times New Roman" w:eastAsia="Times New Roman" w:hAnsi="Times New Roman" w:cs="Times New Roman"/>
                <w:sz w:val="16"/>
                <w:szCs w:val="16"/>
              </w:rPr>
              <w:t>298.58</w:t>
            </w:r>
          </w:p>
        </w:tc>
        <w:tc>
          <w:tcPr>
            <w:tcW w:w="900" w:type="dxa"/>
            <w:tcBorders>
              <w:top w:val="single" w:sz="4" w:space="0" w:color="000000"/>
              <w:left w:val="single" w:sz="4" w:space="0" w:color="000000"/>
              <w:bottom w:val="single" w:sz="4" w:space="0" w:color="000000"/>
              <w:right w:val="single" w:sz="4" w:space="0" w:color="000000"/>
            </w:tcBorders>
          </w:tcPr>
          <w:p w14:paraId="5F876B6A" w14:textId="77777777" w:rsidR="00CF06EF" w:rsidRDefault="00CF06EF" w:rsidP="00DA5145">
            <w:pPr>
              <w:spacing w:after="0"/>
              <w:rPr>
                <w:rFonts w:ascii="Times New Roman" w:eastAsia="Times New Roman" w:hAnsi="Times New Roman" w:cs="Times New Roman"/>
                <w:sz w:val="16"/>
                <w:szCs w:val="16"/>
              </w:rPr>
            </w:pPr>
            <w:r>
              <w:rPr>
                <w:rFonts w:ascii="Times New Roman" w:eastAsia="Times New Roman" w:hAnsi="Times New Roman" w:cs="Times New Roman"/>
                <w:sz w:val="16"/>
                <w:szCs w:val="16"/>
              </w:rPr>
              <w:t>35.6</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6930A6BC" w14:textId="77777777" w:rsidR="00CF06EF" w:rsidRDefault="00CF06EF" w:rsidP="00DA5145">
            <w:pPr>
              <w:spacing w:after="0"/>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Both the TWT request and response setup frames have DL/UL TID indications (in the restricted TWT traffic info field). What </w:t>
            </w:r>
            <w:proofErr w:type="gramStart"/>
            <w:r>
              <w:rPr>
                <w:rFonts w:ascii="Times New Roman" w:eastAsia="Times New Roman" w:hAnsi="Times New Roman" w:cs="Times New Roman"/>
                <w:sz w:val="16"/>
                <w:szCs w:val="16"/>
              </w:rPr>
              <w:t>is</w:t>
            </w:r>
            <w:proofErr w:type="gramEnd"/>
            <w:r>
              <w:rPr>
                <w:rFonts w:ascii="Times New Roman" w:eastAsia="Times New Roman" w:hAnsi="Times New Roman" w:cs="Times New Roman"/>
                <w:sz w:val="16"/>
                <w:szCs w:val="16"/>
              </w:rPr>
              <w:t xml:space="preserve"> the expected values in response frames? Are the indicated TIDs per request as notification and/or they can be negotiable? Current text (per 11-21/462r9) is not clear about it. Need to add text in 35.7 (Restricted TWT agreement setup) per 11-21/462r9 and any other necessary place to clarify.</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0A79635A" w14:textId="77777777" w:rsidR="00CF06EF" w:rsidRDefault="00CF06EF" w:rsidP="00DA5145">
            <w:pPr>
              <w:spacing w:after="0"/>
              <w:rPr>
                <w:rFonts w:ascii="Times New Roman" w:eastAsia="Times New Roman" w:hAnsi="Times New Roman" w:cs="Times New Roman"/>
                <w:sz w:val="16"/>
                <w:szCs w:val="16"/>
              </w:rPr>
            </w:pPr>
            <w:r>
              <w:rPr>
                <w:rFonts w:ascii="Times New Roman" w:eastAsia="Times New Roman" w:hAnsi="Times New Roman" w:cs="Times New Roman"/>
                <w:sz w:val="16"/>
                <w:szCs w:val="16"/>
              </w:rPr>
              <w:t>As in comment.</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6DE51A22" w14:textId="77777777" w:rsidR="00CF06EF" w:rsidRDefault="00CF06EF" w:rsidP="00DA5145">
            <w:pPr>
              <w:spacing w:after="0"/>
              <w:rPr>
                <w:rFonts w:ascii="Times New Roman" w:eastAsia="Times New Roman" w:hAnsi="Times New Roman" w:cs="Times New Roman"/>
                <w:b/>
                <w:sz w:val="16"/>
                <w:szCs w:val="16"/>
              </w:rPr>
            </w:pPr>
            <w:r>
              <w:rPr>
                <w:rFonts w:ascii="Times New Roman" w:eastAsia="Times New Roman" w:hAnsi="Times New Roman" w:cs="Times New Roman"/>
                <w:b/>
                <w:sz w:val="16"/>
                <w:szCs w:val="16"/>
              </w:rPr>
              <w:t>Revised</w:t>
            </w:r>
          </w:p>
          <w:p w14:paraId="09286B2A" w14:textId="77777777" w:rsidR="00CF06EF" w:rsidRDefault="00CF06EF" w:rsidP="00DA5145">
            <w:pPr>
              <w:spacing w:after="0"/>
              <w:rPr>
                <w:rFonts w:ascii="Times New Roman" w:eastAsia="Times New Roman" w:hAnsi="Times New Roman" w:cs="Times New Roman"/>
                <w:b/>
                <w:sz w:val="16"/>
                <w:szCs w:val="16"/>
              </w:rPr>
            </w:pPr>
          </w:p>
          <w:p w14:paraId="6EA3D171" w14:textId="77777777" w:rsidR="00CF06EF" w:rsidRPr="009B73AD" w:rsidRDefault="00CF06EF" w:rsidP="00DA5145">
            <w:pPr>
              <w:spacing w:after="0"/>
              <w:rPr>
                <w:rFonts w:ascii="Times New Roman" w:eastAsia="Times New Roman" w:hAnsi="Times New Roman" w:cs="Times New Roman"/>
                <w:bCs/>
                <w:sz w:val="16"/>
                <w:szCs w:val="16"/>
              </w:rPr>
            </w:pPr>
            <w:r w:rsidRPr="009B73AD">
              <w:rPr>
                <w:rFonts w:ascii="Times New Roman" w:eastAsia="Times New Roman" w:hAnsi="Times New Roman" w:cs="Times New Roman"/>
                <w:bCs/>
                <w:sz w:val="16"/>
                <w:szCs w:val="16"/>
              </w:rPr>
              <w:t xml:space="preserve">Agreed with the commenter that there is need to describe the expected values in response frames. Text is revised to add rules regarding DL/UL TID indications in response frames in </w:t>
            </w:r>
            <w:proofErr w:type="spellStart"/>
            <w:r w:rsidRPr="009B73AD">
              <w:rPr>
                <w:rFonts w:ascii="Times New Roman" w:eastAsia="Times New Roman" w:hAnsi="Times New Roman" w:cs="Times New Roman"/>
                <w:bCs/>
                <w:sz w:val="16"/>
                <w:szCs w:val="16"/>
              </w:rPr>
              <w:t>rTWT</w:t>
            </w:r>
            <w:proofErr w:type="spellEnd"/>
            <w:r w:rsidRPr="009B73AD">
              <w:rPr>
                <w:rFonts w:ascii="Times New Roman" w:eastAsia="Times New Roman" w:hAnsi="Times New Roman" w:cs="Times New Roman"/>
                <w:bCs/>
                <w:sz w:val="16"/>
                <w:szCs w:val="16"/>
              </w:rPr>
              <w:t xml:space="preserve"> setup negotiations.</w:t>
            </w:r>
          </w:p>
          <w:p w14:paraId="1DA6DC2E" w14:textId="77777777" w:rsidR="00CF06EF" w:rsidRDefault="00CF06EF" w:rsidP="00DA5145">
            <w:pPr>
              <w:spacing w:after="0"/>
              <w:rPr>
                <w:rFonts w:ascii="Times New Roman" w:eastAsia="Times New Roman" w:hAnsi="Times New Roman" w:cs="Times New Roman"/>
                <w:b/>
                <w:sz w:val="16"/>
                <w:szCs w:val="16"/>
              </w:rPr>
            </w:pPr>
          </w:p>
          <w:p w14:paraId="25599B91" w14:textId="56AB9A1D" w:rsidR="00CF06EF" w:rsidRDefault="00CF06EF" w:rsidP="00DA5145">
            <w:pPr>
              <w:spacing w:after="0"/>
              <w:rPr>
                <w:rFonts w:ascii="Times New Roman" w:eastAsia="Times New Roman" w:hAnsi="Times New Roman" w:cs="Times New Roman"/>
                <w:b/>
                <w:sz w:val="16"/>
                <w:szCs w:val="16"/>
              </w:rPr>
            </w:pPr>
            <w:proofErr w:type="spellStart"/>
            <w:r>
              <w:rPr>
                <w:b/>
                <w:sz w:val="16"/>
                <w:szCs w:val="16"/>
              </w:rPr>
              <w:t>TGbe</w:t>
            </w:r>
            <w:proofErr w:type="spellEnd"/>
            <w:r>
              <w:rPr>
                <w:b/>
                <w:sz w:val="16"/>
                <w:szCs w:val="16"/>
              </w:rPr>
              <w:t xml:space="preserve"> editor, please make change as shown in this doc 11-21/1224</w:t>
            </w:r>
            <w:r w:rsidR="007613CA">
              <w:rPr>
                <w:b/>
                <w:sz w:val="16"/>
                <w:szCs w:val="16"/>
              </w:rPr>
              <w:t>r3</w:t>
            </w:r>
            <w:r>
              <w:rPr>
                <w:b/>
                <w:sz w:val="16"/>
                <w:szCs w:val="16"/>
              </w:rPr>
              <w:t xml:space="preserve"> tagged by 4781.</w:t>
            </w:r>
          </w:p>
        </w:tc>
      </w:tr>
      <w:tr w:rsidR="00CF06EF" w14:paraId="518B967D" w14:textId="77777777" w:rsidTr="00DA5145">
        <w:trPr>
          <w:trHeight w:val="220"/>
          <w:jc w:val="center"/>
        </w:trPr>
        <w:tc>
          <w:tcPr>
            <w:tcW w:w="625" w:type="dxa"/>
            <w:tcBorders>
              <w:top w:val="single" w:sz="4" w:space="0" w:color="000000"/>
              <w:left w:val="single" w:sz="4" w:space="0" w:color="000000"/>
              <w:bottom w:val="single" w:sz="4" w:space="0" w:color="000000"/>
              <w:right w:val="single" w:sz="4" w:space="0" w:color="000000"/>
            </w:tcBorders>
            <w:shd w:val="clear" w:color="auto" w:fill="auto"/>
          </w:tcPr>
          <w:p w14:paraId="3555D473" w14:textId="77777777" w:rsidR="00CF06EF" w:rsidRDefault="00CF06EF" w:rsidP="00DA5145">
            <w:pPr>
              <w:spacing w:after="0"/>
              <w:rPr>
                <w:rFonts w:ascii="Times New Roman" w:eastAsia="Times New Roman" w:hAnsi="Times New Roman" w:cs="Times New Roman"/>
                <w:sz w:val="16"/>
                <w:szCs w:val="16"/>
              </w:rPr>
            </w:pPr>
            <w:r>
              <w:rPr>
                <w:rFonts w:ascii="Times New Roman" w:eastAsia="Times New Roman" w:hAnsi="Times New Roman" w:cs="Times New Roman"/>
                <w:sz w:val="16"/>
                <w:szCs w:val="16"/>
              </w:rPr>
              <w:t>4782</w:t>
            </w:r>
          </w:p>
        </w:tc>
        <w:tc>
          <w:tcPr>
            <w:tcW w:w="1080" w:type="dxa"/>
            <w:tcBorders>
              <w:top w:val="single" w:sz="4" w:space="0" w:color="000000"/>
              <w:left w:val="single" w:sz="4" w:space="0" w:color="000000"/>
              <w:bottom w:val="single" w:sz="4" w:space="0" w:color="000000"/>
              <w:right w:val="single" w:sz="4" w:space="0" w:color="000000"/>
            </w:tcBorders>
          </w:tcPr>
          <w:p w14:paraId="38C40FE0" w14:textId="77777777" w:rsidR="00CF06EF" w:rsidRDefault="00CF06EF" w:rsidP="00DA5145">
            <w:pPr>
              <w:spacing w:after="0"/>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Chunyu</w:t>
            </w:r>
            <w:proofErr w:type="spellEnd"/>
            <w:r>
              <w:rPr>
                <w:rFonts w:ascii="Times New Roman" w:eastAsia="Times New Roman" w:hAnsi="Times New Roman" w:cs="Times New Roman"/>
                <w:sz w:val="16"/>
                <w:szCs w:val="16"/>
              </w:rPr>
              <w:t xml:space="preserve"> Hu</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54A1E4E2" w14:textId="77777777" w:rsidR="00CF06EF" w:rsidRDefault="00CF06EF" w:rsidP="00DA5145">
            <w:pPr>
              <w:spacing w:after="0"/>
              <w:rPr>
                <w:rFonts w:ascii="Times New Roman" w:eastAsia="Times New Roman" w:hAnsi="Times New Roman" w:cs="Times New Roman"/>
                <w:sz w:val="16"/>
                <w:szCs w:val="16"/>
              </w:rPr>
            </w:pPr>
            <w:r>
              <w:rPr>
                <w:rFonts w:ascii="Times New Roman" w:eastAsia="Times New Roman" w:hAnsi="Times New Roman" w:cs="Times New Roman"/>
                <w:sz w:val="16"/>
                <w:szCs w:val="16"/>
              </w:rPr>
              <w:t>298.23</w:t>
            </w:r>
          </w:p>
        </w:tc>
        <w:tc>
          <w:tcPr>
            <w:tcW w:w="900" w:type="dxa"/>
            <w:tcBorders>
              <w:top w:val="single" w:sz="4" w:space="0" w:color="000000"/>
              <w:left w:val="single" w:sz="4" w:space="0" w:color="000000"/>
              <w:bottom w:val="single" w:sz="4" w:space="0" w:color="000000"/>
              <w:right w:val="single" w:sz="4" w:space="0" w:color="000000"/>
            </w:tcBorders>
          </w:tcPr>
          <w:p w14:paraId="61D68A24" w14:textId="77777777" w:rsidR="00CF06EF" w:rsidRDefault="00CF06EF" w:rsidP="00DA5145">
            <w:pPr>
              <w:spacing w:after="0"/>
              <w:rPr>
                <w:rFonts w:ascii="Times New Roman" w:eastAsia="Times New Roman" w:hAnsi="Times New Roman" w:cs="Times New Roman"/>
                <w:sz w:val="16"/>
                <w:szCs w:val="16"/>
              </w:rPr>
            </w:pPr>
            <w:r>
              <w:rPr>
                <w:rFonts w:ascii="Times New Roman" w:eastAsia="Times New Roman" w:hAnsi="Times New Roman" w:cs="Times New Roman"/>
                <w:sz w:val="16"/>
                <w:szCs w:val="16"/>
              </w:rPr>
              <w:t>35.6.2</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7E7E7153" w14:textId="77777777" w:rsidR="00CF06EF" w:rsidRDefault="00CF06EF" w:rsidP="00DA5145">
            <w:pPr>
              <w:spacing w:after="0"/>
              <w:rPr>
                <w:rFonts w:ascii="Times New Roman" w:eastAsia="Times New Roman" w:hAnsi="Times New Roman" w:cs="Times New Roman"/>
                <w:sz w:val="16"/>
                <w:szCs w:val="16"/>
              </w:rPr>
            </w:pPr>
            <w:r w:rsidRPr="00124A2C">
              <w:rPr>
                <w:rFonts w:ascii="Times New Roman" w:eastAsia="Times New Roman" w:hAnsi="Times New Roman" w:cs="Times New Roman"/>
                <w:sz w:val="16"/>
                <w:szCs w:val="16"/>
              </w:rPr>
              <w:t xml:space="preserve">In the draft text brought in by 11-21/462r9, the third paragraph (When included in an individually addressed TWT Setup frame ...) describes the setting of the Restricted TWT Traffic Info Present field in individually addressed TWT Setup </w:t>
            </w:r>
            <w:proofErr w:type="gramStart"/>
            <w:r w:rsidRPr="00124A2C">
              <w:rPr>
                <w:rFonts w:ascii="Times New Roman" w:eastAsia="Times New Roman" w:hAnsi="Times New Roman" w:cs="Times New Roman"/>
                <w:sz w:val="16"/>
                <w:szCs w:val="16"/>
              </w:rPr>
              <w:t>frame, but</w:t>
            </w:r>
            <w:proofErr w:type="gramEnd"/>
            <w:r w:rsidRPr="00124A2C">
              <w:rPr>
                <w:rFonts w:ascii="Times New Roman" w:eastAsia="Times New Roman" w:hAnsi="Times New Roman" w:cs="Times New Roman"/>
                <w:sz w:val="16"/>
                <w:szCs w:val="16"/>
              </w:rPr>
              <w:t xml:space="preserve"> misses the setting in frames with </w:t>
            </w:r>
            <w:r w:rsidRPr="00124A2C">
              <w:rPr>
                <w:rFonts w:ascii="Times New Roman" w:eastAsia="Times New Roman" w:hAnsi="Times New Roman" w:cs="Times New Roman"/>
                <w:sz w:val="16"/>
                <w:szCs w:val="16"/>
              </w:rPr>
              <w:lastRenderedPageBreak/>
              <w:t>Negotiation Type set to 2. 11-21/462r8 had the text but didn't get time for discussion and, the text was removed for progress. But we need to add text to address this.</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53CE6CB8" w14:textId="77777777" w:rsidR="00CF06EF" w:rsidRDefault="00CF06EF" w:rsidP="00DA5145">
            <w:pPr>
              <w:spacing w:after="0"/>
              <w:rPr>
                <w:rFonts w:ascii="Times New Roman" w:eastAsia="Times New Roman" w:hAnsi="Times New Roman" w:cs="Times New Roman"/>
                <w:sz w:val="16"/>
                <w:szCs w:val="16"/>
              </w:rPr>
            </w:pPr>
            <w:r w:rsidRPr="00124A2C">
              <w:rPr>
                <w:rFonts w:ascii="Times New Roman" w:eastAsia="Times New Roman" w:hAnsi="Times New Roman" w:cs="Times New Roman"/>
                <w:sz w:val="16"/>
                <w:szCs w:val="16"/>
              </w:rPr>
              <w:lastRenderedPageBreak/>
              <w:t>As commented</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312DBA84" w14:textId="77777777" w:rsidR="00CF06EF" w:rsidRDefault="00CF06EF" w:rsidP="00DA5145">
            <w:pPr>
              <w:spacing w:after="0"/>
              <w:rPr>
                <w:rFonts w:ascii="Times New Roman" w:eastAsia="Times New Roman" w:hAnsi="Times New Roman" w:cs="Times New Roman"/>
                <w:b/>
                <w:sz w:val="16"/>
                <w:szCs w:val="16"/>
              </w:rPr>
            </w:pPr>
            <w:r>
              <w:rPr>
                <w:rFonts w:ascii="Times New Roman" w:eastAsia="Times New Roman" w:hAnsi="Times New Roman" w:cs="Times New Roman"/>
                <w:b/>
                <w:sz w:val="16"/>
                <w:szCs w:val="16"/>
              </w:rPr>
              <w:t>Revised</w:t>
            </w:r>
          </w:p>
          <w:p w14:paraId="42593477" w14:textId="77777777" w:rsidR="00CF06EF" w:rsidRDefault="00CF06EF" w:rsidP="00DA5145">
            <w:pPr>
              <w:spacing w:after="0"/>
              <w:rPr>
                <w:rFonts w:ascii="Times New Roman" w:eastAsia="Times New Roman" w:hAnsi="Times New Roman" w:cs="Times New Roman"/>
                <w:b/>
                <w:sz w:val="16"/>
                <w:szCs w:val="16"/>
              </w:rPr>
            </w:pPr>
          </w:p>
          <w:p w14:paraId="733EA340" w14:textId="77777777" w:rsidR="00CF06EF" w:rsidRPr="00124A2C" w:rsidRDefault="00CF06EF" w:rsidP="00DA5145">
            <w:pPr>
              <w:spacing w:after="0"/>
              <w:rPr>
                <w:rFonts w:ascii="Times New Roman" w:eastAsia="Times New Roman" w:hAnsi="Times New Roman" w:cs="Times New Roman"/>
                <w:bCs/>
                <w:sz w:val="16"/>
                <w:szCs w:val="16"/>
              </w:rPr>
            </w:pPr>
            <w:r w:rsidRPr="00124A2C">
              <w:rPr>
                <w:rFonts w:ascii="Times New Roman" w:eastAsia="Times New Roman" w:hAnsi="Times New Roman" w:cs="Times New Roman"/>
                <w:bCs/>
                <w:sz w:val="16"/>
                <w:szCs w:val="16"/>
              </w:rPr>
              <w:t>Added text to specify setting for frames with Negotiation Type 2.</w:t>
            </w:r>
          </w:p>
          <w:p w14:paraId="4509CF47" w14:textId="77777777" w:rsidR="00CF06EF" w:rsidRDefault="00CF06EF" w:rsidP="00DA5145">
            <w:pPr>
              <w:spacing w:after="0"/>
              <w:rPr>
                <w:rFonts w:ascii="Times New Roman" w:eastAsia="Times New Roman" w:hAnsi="Times New Roman" w:cs="Times New Roman"/>
                <w:b/>
                <w:sz w:val="16"/>
                <w:szCs w:val="16"/>
              </w:rPr>
            </w:pPr>
          </w:p>
          <w:p w14:paraId="2461A88B" w14:textId="258F965F" w:rsidR="00CF06EF" w:rsidRDefault="00CF06EF" w:rsidP="00DA5145">
            <w:pPr>
              <w:spacing w:after="0"/>
              <w:rPr>
                <w:rFonts w:ascii="Times New Roman" w:eastAsia="Times New Roman" w:hAnsi="Times New Roman" w:cs="Times New Roman"/>
                <w:b/>
                <w:sz w:val="16"/>
                <w:szCs w:val="16"/>
              </w:rPr>
            </w:pPr>
            <w:proofErr w:type="spellStart"/>
            <w:r>
              <w:rPr>
                <w:b/>
                <w:sz w:val="16"/>
                <w:szCs w:val="16"/>
              </w:rPr>
              <w:t>TGbe</w:t>
            </w:r>
            <w:proofErr w:type="spellEnd"/>
            <w:r>
              <w:rPr>
                <w:b/>
                <w:sz w:val="16"/>
                <w:szCs w:val="16"/>
              </w:rPr>
              <w:t xml:space="preserve"> editor, please make change as shown in this doc 11-21/1224</w:t>
            </w:r>
            <w:r w:rsidR="007613CA">
              <w:rPr>
                <w:b/>
                <w:sz w:val="16"/>
                <w:szCs w:val="16"/>
              </w:rPr>
              <w:t>r3</w:t>
            </w:r>
            <w:r>
              <w:rPr>
                <w:b/>
                <w:sz w:val="16"/>
                <w:szCs w:val="16"/>
              </w:rPr>
              <w:t xml:space="preserve"> tagged by 6413.</w:t>
            </w:r>
          </w:p>
        </w:tc>
      </w:tr>
      <w:tr w:rsidR="00CF06EF" w14:paraId="6E69E36A" w14:textId="77777777" w:rsidTr="00DA5145">
        <w:trPr>
          <w:trHeight w:val="220"/>
          <w:jc w:val="center"/>
        </w:trPr>
        <w:tc>
          <w:tcPr>
            <w:tcW w:w="625" w:type="dxa"/>
            <w:tcBorders>
              <w:top w:val="single" w:sz="4" w:space="0" w:color="000000"/>
              <w:left w:val="single" w:sz="4" w:space="0" w:color="000000"/>
              <w:bottom w:val="single" w:sz="4" w:space="0" w:color="000000"/>
              <w:right w:val="single" w:sz="4" w:space="0" w:color="000000"/>
            </w:tcBorders>
            <w:shd w:val="clear" w:color="auto" w:fill="auto"/>
          </w:tcPr>
          <w:p w14:paraId="731929E0" w14:textId="77777777" w:rsidR="00CF06EF" w:rsidRDefault="00CF06EF" w:rsidP="00DA5145">
            <w:pPr>
              <w:spacing w:after="0"/>
              <w:rPr>
                <w:rFonts w:ascii="Times New Roman" w:eastAsia="Times New Roman" w:hAnsi="Times New Roman" w:cs="Times New Roman"/>
                <w:sz w:val="16"/>
                <w:szCs w:val="16"/>
              </w:rPr>
            </w:pPr>
            <w:r>
              <w:rPr>
                <w:rFonts w:ascii="Times New Roman" w:eastAsia="Times New Roman" w:hAnsi="Times New Roman" w:cs="Times New Roman"/>
                <w:sz w:val="16"/>
                <w:szCs w:val="16"/>
              </w:rPr>
              <w:t>6408</w:t>
            </w:r>
          </w:p>
        </w:tc>
        <w:tc>
          <w:tcPr>
            <w:tcW w:w="1080" w:type="dxa"/>
            <w:tcBorders>
              <w:top w:val="single" w:sz="4" w:space="0" w:color="000000"/>
              <w:left w:val="single" w:sz="4" w:space="0" w:color="000000"/>
              <w:bottom w:val="single" w:sz="4" w:space="0" w:color="000000"/>
              <w:right w:val="single" w:sz="4" w:space="0" w:color="000000"/>
            </w:tcBorders>
          </w:tcPr>
          <w:p w14:paraId="276868DE" w14:textId="77777777" w:rsidR="00CF06EF" w:rsidRDefault="00CF06EF" w:rsidP="00DA5145">
            <w:pPr>
              <w:spacing w:after="0"/>
              <w:rPr>
                <w:rFonts w:ascii="Times New Roman" w:eastAsia="Times New Roman" w:hAnsi="Times New Roman" w:cs="Times New Roman"/>
                <w:sz w:val="16"/>
                <w:szCs w:val="16"/>
              </w:rPr>
            </w:pPr>
            <w:r>
              <w:rPr>
                <w:rFonts w:ascii="Times New Roman" w:eastAsia="Times New Roman" w:hAnsi="Times New Roman" w:cs="Times New Roman"/>
                <w:sz w:val="16"/>
                <w:szCs w:val="16"/>
              </w:rPr>
              <w:t>Muhammad Kumail Haider</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6B8BD51A" w14:textId="77777777" w:rsidR="00CF06EF" w:rsidRDefault="00CF06EF" w:rsidP="00DA5145">
            <w:pPr>
              <w:spacing w:after="0"/>
              <w:rPr>
                <w:rFonts w:ascii="Times New Roman" w:eastAsia="Times New Roman" w:hAnsi="Times New Roman" w:cs="Times New Roman"/>
                <w:sz w:val="16"/>
                <w:szCs w:val="16"/>
              </w:rPr>
            </w:pPr>
            <w:r>
              <w:rPr>
                <w:rFonts w:ascii="Times New Roman" w:eastAsia="Times New Roman" w:hAnsi="Times New Roman" w:cs="Times New Roman"/>
                <w:sz w:val="16"/>
                <w:szCs w:val="16"/>
              </w:rPr>
              <w:t>126.18</w:t>
            </w:r>
          </w:p>
        </w:tc>
        <w:tc>
          <w:tcPr>
            <w:tcW w:w="900" w:type="dxa"/>
            <w:tcBorders>
              <w:top w:val="single" w:sz="4" w:space="0" w:color="000000"/>
              <w:left w:val="single" w:sz="4" w:space="0" w:color="000000"/>
              <w:bottom w:val="single" w:sz="4" w:space="0" w:color="000000"/>
              <w:right w:val="single" w:sz="4" w:space="0" w:color="000000"/>
            </w:tcBorders>
          </w:tcPr>
          <w:p w14:paraId="6E7B3915" w14:textId="77777777" w:rsidR="00CF06EF" w:rsidRDefault="00CF06EF" w:rsidP="00DA5145">
            <w:pPr>
              <w:spacing w:after="0"/>
              <w:rPr>
                <w:rFonts w:ascii="Times New Roman" w:eastAsia="Times New Roman" w:hAnsi="Times New Roman" w:cs="Times New Roman"/>
                <w:sz w:val="16"/>
                <w:szCs w:val="16"/>
              </w:rPr>
            </w:pPr>
            <w:r>
              <w:rPr>
                <w:rFonts w:ascii="Times New Roman" w:eastAsia="Times New Roman" w:hAnsi="Times New Roman" w:cs="Times New Roman"/>
                <w:sz w:val="16"/>
                <w:szCs w:val="16"/>
              </w:rPr>
              <w:t>9.4.2.199</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0849D78A" w14:textId="77777777" w:rsidR="00CF06EF" w:rsidRDefault="00CF06EF" w:rsidP="00DA5145">
            <w:pPr>
              <w:spacing w:after="0"/>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A PDT and </w:t>
            </w:r>
            <w:proofErr w:type="gramStart"/>
            <w:r>
              <w:rPr>
                <w:rFonts w:ascii="Times New Roman" w:eastAsia="Times New Roman" w:hAnsi="Times New Roman" w:cs="Times New Roman"/>
                <w:sz w:val="16"/>
                <w:szCs w:val="16"/>
              </w:rPr>
              <w:t>motion(</w:t>
            </w:r>
            <w:proofErr w:type="gramEnd"/>
            <w:r>
              <w:rPr>
                <w:rFonts w:ascii="Times New Roman" w:eastAsia="Times New Roman" w:hAnsi="Times New Roman" w:cs="Times New Roman"/>
                <w:sz w:val="16"/>
                <w:szCs w:val="16"/>
              </w:rPr>
              <w:t>#2920) was passed to make changes to TWT element to accommodate restricted TWT schedule announcements and negotiations. However, the passed version of PDT and motion does not address how the TWT element can be used to signal r-TWT usage for peer-to-peer links of a STA. STAs should be able to use r-TWT operation to provide protection for latency sensitive traffic on their p2p links as well, as it aligns with 802.11be direction to expand support for low-latency traffic and p2p links.</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13DE74D2" w14:textId="77777777" w:rsidR="00CF06EF" w:rsidRDefault="00CF06EF" w:rsidP="00DA5145">
            <w:pPr>
              <w:spacing w:after="0"/>
              <w:rPr>
                <w:rFonts w:ascii="Times New Roman" w:eastAsia="Times New Roman" w:hAnsi="Times New Roman" w:cs="Times New Roman"/>
                <w:sz w:val="16"/>
                <w:szCs w:val="16"/>
              </w:rPr>
            </w:pPr>
            <w:r>
              <w:rPr>
                <w:rFonts w:ascii="Times New Roman" w:eastAsia="Times New Roman" w:hAnsi="Times New Roman" w:cs="Times New Roman"/>
                <w:sz w:val="16"/>
                <w:szCs w:val="16"/>
              </w:rPr>
              <w:t>Broadcast TWT parameter set field should have a field/subfield to indicate if the r-TWT schedule is also used by peer-to-peer traffic.</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58344BCB" w14:textId="77777777" w:rsidR="00CF06EF" w:rsidRDefault="00CF06EF" w:rsidP="00DA5145">
            <w:pPr>
              <w:spacing w:after="0"/>
              <w:rPr>
                <w:rFonts w:ascii="Times New Roman" w:eastAsia="Times New Roman" w:hAnsi="Times New Roman" w:cs="Times New Roman"/>
                <w:b/>
                <w:sz w:val="16"/>
                <w:szCs w:val="16"/>
              </w:rPr>
            </w:pPr>
            <w:r>
              <w:rPr>
                <w:rFonts w:ascii="Times New Roman" w:eastAsia="Times New Roman" w:hAnsi="Times New Roman" w:cs="Times New Roman"/>
                <w:b/>
                <w:sz w:val="16"/>
                <w:szCs w:val="16"/>
              </w:rPr>
              <w:t>Revised</w:t>
            </w:r>
          </w:p>
          <w:p w14:paraId="694C8ABA" w14:textId="77777777" w:rsidR="00CF06EF" w:rsidRDefault="00CF06EF" w:rsidP="00DA5145">
            <w:pPr>
              <w:spacing w:after="0"/>
              <w:rPr>
                <w:rFonts w:ascii="Times New Roman" w:eastAsia="Times New Roman" w:hAnsi="Times New Roman" w:cs="Times New Roman"/>
                <w:b/>
                <w:sz w:val="16"/>
                <w:szCs w:val="16"/>
              </w:rPr>
            </w:pPr>
          </w:p>
          <w:p w14:paraId="3872F58F" w14:textId="77777777" w:rsidR="00CF06EF" w:rsidRPr="009B73AD" w:rsidRDefault="00CF06EF" w:rsidP="00DA5145">
            <w:pPr>
              <w:spacing w:after="0"/>
              <w:rPr>
                <w:rFonts w:ascii="Times New Roman" w:eastAsia="Times New Roman" w:hAnsi="Times New Roman" w:cs="Times New Roman"/>
                <w:bCs/>
                <w:sz w:val="16"/>
                <w:szCs w:val="16"/>
              </w:rPr>
            </w:pPr>
            <w:r w:rsidRPr="009B73AD">
              <w:rPr>
                <w:rFonts w:ascii="Times New Roman" w:eastAsia="Times New Roman" w:hAnsi="Times New Roman" w:cs="Times New Roman"/>
                <w:bCs/>
                <w:sz w:val="16"/>
                <w:szCs w:val="16"/>
              </w:rPr>
              <w:t>Similar comment as 4778. Peer-to-Peer subfield is added to broadcast TWT element.</w:t>
            </w:r>
          </w:p>
          <w:p w14:paraId="2D434FAF" w14:textId="77777777" w:rsidR="00CF06EF" w:rsidRDefault="00CF06EF" w:rsidP="00DA5145">
            <w:pPr>
              <w:spacing w:after="0"/>
              <w:rPr>
                <w:rFonts w:ascii="Times New Roman" w:eastAsia="Times New Roman" w:hAnsi="Times New Roman" w:cs="Times New Roman"/>
                <w:b/>
                <w:sz w:val="16"/>
                <w:szCs w:val="16"/>
              </w:rPr>
            </w:pPr>
          </w:p>
          <w:p w14:paraId="0A54B329" w14:textId="5EB68026" w:rsidR="00CF06EF" w:rsidRDefault="00CF06EF" w:rsidP="00DA5145">
            <w:pPr>
              <w:spacing w:after="0"/>
              <w:rPr>
                <w:rFonts w:ascii="Times New Roman" w:eastAsia="Times New Roman" w:hAnsi="Times New Roman" w:cs="Times New Roman"/>
                <w:b/>
                <w:sz w:val="16"/>
                <w:szCs w:val="16"/>
              </w:rPr>
            </w:pPr>
            <w:proofErr w:type="spellStart"/>
            <w:r>
              <w:rPr>
                <w:b/>
                <w:sz w:val="16"/>
                <w:szCs w:val="16"/>
              </w:rPr>
              <w:t>TGbe</w:t>
            </w:r>
            <w:proofErr w:type="spellEnd"/>
            <w:r>
              <w:rPr>
                <w:b/>
                <w:sz w:val="16"/>
                <w:szCs w:val="16"/>
              </w:rPr>
              <w:t xml:space="preserve"> editor, please make change as shown in this doc 11-21/1224</w:t>
            </w:r>
            <w:r w:rsidR="007613CA">
              <w:rPr>
                <w:b/>
                <w:sz w:val="16"/>
                <w:szCs w:val="16"/>
              </w:rPr>
              <w:t>r3</w:t>
            </w:r>
            <w:r>
              <w:rPr>
                <w:b/>
                <w:sz w:val="16"/>
                <w:szCs w:val="16"/>
              </w:rPr>
              <w:t xml:space="preserve"> tagged by 6408.</w:t>
            </w:r>
          </w:p>
        </w:tc>
      </w:tr>
      <w:tr w:rsidR="00CF06EF" w14:paraId="4D2B50FD" w14:textId="77777777" w:rsidTr="00DA5145">
        <w:trPr>
          <w:trHeight w:val="220"/>
          <w:jc w:val="center"/>
        </w:trPr>
        <w:tc>
          <w:tcPr>
            <w:tcW w:w="625" w:type="dxa"/>
            <w:tcBorders>
              <w:top w:val="single" w:sz="4" w:space="0" w:color="000000"/>
              <w:left w:val="single" w:sz="4" w:space="0" w:color="000000"/>
              <w:bottom w:val="single" w:sz="4" w:space="0" w:color="000000"/>
              <w:right w:val="single" w:sz="4" w:space="0" w:color="000000"/>
            </w:tcBorders>
            <w:shd w:val="clear" w:color="auto" w:fill="auto"/>
          </w:tcPr>
          <w:p w14:paraId="6F464A33" w14:textId="77777777" w:rsidR="00CF06EF" w:rsidRDefault="00CF06EF" w:rsidP="00DA5145">
            <w:pPr>
              <w:spacing w:after="0"/>
              <w:rPr>
                <w:rFonts w:ascii="Times New Roman" w:eastAsia="Times New Roman" w:hAnsi="Times New Roman" w:cs="Times New Roman"/>
                <w:sz w:val="16"/>
                <w:szCs w:val="16"/>
              </w:rPr>
            </w:pPr>
            <w:r>
              <w:rPr>
                <w:rFonts w:ascii="Times New Roman" w:eastAsia="Times New Roman" w:hAnsi="Times New Roman" w:cs="Times New Roman"/>
                <w:sz w:val="16"/>
                <w:szCs w:val="16"/>
              </w:rPr>
              <w:t>6413</w:t>
            </w:r>
          </w:p>
        </w:tc>
        <w:tc>
          <w:tcPr>
            <w:tcW w:w="1080" w:type="dxa"/>
            <w:tcBorders>
              <w:top w:val="single" w:sz="4" w:space="0" w:color="000000"/>
              <w:left w:val="single" w:sz="4" w:space="0" w:color="000000"/>
              <w:bottom w:val="single" w:sz="4" w:space="0" w:color="000000"/>
              <w:right w:val="single" w:sz="4" w:space="0" w:color="000000"/>
            </w:tcBorders>
          </w:tcPr>
          <w:p w14:paraId="7699678E" w14:textId="77777777" w:rsidR="00CF06EF" w:rsidRDefault="00CF06EF" w:rsidP="00DA5145">
            <w:pPr>
              <w:spacing w:after="0"/>
              <w:rPr>
                <w:rFonts w:ascii="Times New Roman" w:eastAsia="Times New Roman" w:hAnsi="Times New Roman" w:cs="Times New Roman"/>
                <w:sz w:val="16"/>
                <w:szCs w:val="16"/>
              </w:rPr>
            </w:pPr>
            <w:r>
              <w:rPr>
                <w:rFonts w:ascii="Times New Roman" w:eastAsia="Times New Roman" w:hAnsi="Times New Roman" w:cs="Times New Roman"/>
                <w:sz w:val="16"/>
                <w:szCs w:val="16"/>
              </w:rPr>
              <w:t>Muhammad Kumail Haider</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7626BB7A" w14:textId="77777777" w:rsidR="00CF06EF" w:rsidRDefault="00CF06EF" w:rsidP="00DA5145">
            <w:pPr>
              <w:spacing w:after="0"/>
              <w:rPr>
                <w:rFonts w:ascii="Times New Roman" w:eastAsia="Times New Roman" w:hAnsi="Times New Roman" w:cs="Times New Roman"/>
                <w:sz w:val="16"/>
                <w:szCs w:val="16"/>
              </w:rPr>
            </w:pPr>
            <w:r>
              <w:rPr>
                <w:rFonts w:ascii="Times New Roman" w:eastAsia="Times New Roman" w:hAnsi="Times New Roman" w:cs="Times New Roman"/>
                <w:sz w:val="16"/>
                <w:szCs w:val="16"/>
              </w:rPr>
              <w:t>298.30</w:t>
            </w:r>
          </w:p>
        </w:tc>
        <w:tc>
          <w:tcPr>
            <w:tcW w:w="900" w:type="dxa"/>
            <w:tcBorders>
              <w:top w:val="single" w:sz="4" w:space="0" w:color="000000"/>
              <w:left w:val="single" w:sz="4" w:space="0" w:color="000000"/>
              <w:bottom w:val="single" w:sz="4" w:space="0" w:color="000000"/>
              <w:right w:val="single" w:sz="4" w:space="0" w:color="000000"/>
            </w:tcBorders>
          </w:tcPr>
          <w:p w14:paraId="46F33221" w14:textId="77777777" w:rsidR="00CF06EF" w:rsidRDefault="00CF06EF" w:rsidP="00DA5145">
            <w:pPr>
              <w:spacing w:after="0"/>
              <w:rPr>
                <w:rFonts w:ascii="Times New Roman" w:eastAsia="Times New Roman" w:hAnsi="Times New Roman" w:cs="Times New Roman"/>
                <w:sz w:val="16"/>
                <w:szCs w:val="16"/>
              </w:rPr>
            </w:pPr>
            <w:r>
              <w:rPr>
                <w:rFonts w:ascii="Times New Roman" w:eastAsia="Times New Roman" w:hAnsi="Times New Roman" w:cs="Times New Roman"/>
                <w:sz w:val="16"/>
                <w:szCs w:val="16"/>
              </w:rPr>
              <w:t>35.6.3</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7AD6EABC" w14:textId="77777777" w:rsidR="00CF06EF" w:rsidRDefault="00CF06EF" w:rsidP="00DA5145">
            <w:pPr>
              <w:spacing w:after="0"/>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A PDT and </w:t>
            </w:r>
            <w:proofErr w:type="gramStart"/>
            <w:r>
              <w:rPr>
                <w:rFonts w:ascii="Times New Roman" w:eastAsia="Times New Roman" w:hAnsi="Times New Roman" w:cs="Times New Roman"/>
                <w:sz w:val="16"/>
                <w:szCs w:val="16"/>
              </w:rPr>
              <w:t>motion(</w:t>
            </w:r>
            <w:proofErr w:type="gramEnd"/>
            <w:r>
              <w:rPr>
                <w:rFonts w:ascii="Times New Roman" w:eastAsia="Times New Roman" w:hAnsi="Times New Roman" w:cs="Times New Roman"/>
                <w:sz w:val="16"/>
                <w:szCs w:val="16"/>
              </w:rPr>
              <w:t>#2920) was passed to make changes to TWT element to accommodate restricted TWT schedule announcements and negotiations. Part of proposed changes is to introduce a r-TWT traffic info field to indicate latency sensitive traffic TIDs. However, it is not specified whether TIDs are also within the scope of TWT setup negotiations. That is, TIDs are also negotiated as part of TWT setup.</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21F82AD4" w14:textId="77777777" w:rsidR="00CF06EF" w:rsidRDefault="00CF06EF" w:rsidP="00DA5145">
            <w:pPr>
              <w:spacing w:after="0"/>
              <w:rPr>
                <w:rFonts w:ascii="Times New Roman" w:eastAsia="Times New Roman" w:hAnsi="Times New Roman" w:cs="Times New Roman"/>
                <w:sz w:val="16"/>
                <w:szCs w:val="16"/>
              </w:rPr>
            </w:pPr>
            <w:r>
              <w:rPr>
                <w:rFonts w:ascii="Times New Roman" w:eastAsia="Times New Roman" w:hAnsi="Times New Roman" w:cs="Times New Roman"/>
                <w:sz w:val="16"/>
                <w:szCs w:val="16"/>
              </w:rPr>
              <w:t>TIDs included in TWT request frame should be treated as such (a request) and TWT negotiations (and Setup Commands) should apply to TWT parameters only, not TIDs to simplify the negotiation.</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488FDCA9" w14:textId="77777777" w:rsidR="00CF06EF" w:rsidRDefault="00CF06EF" w:rsidP="00DA5145">
            <w:pPr>
              <w:spacing w:after="0"/>
              <w:rPr>
                <w:rFonts w:ascii="Times New Roman" w:eastAsia="Times New Roman" w:hAnsi="Times New Roman" w:cs="Times New Roman"/>
                <w:b/>
                <w:sz w:val="16"/>
                <w:szCs w:val="16"/>
              </w:rPr>
            </w:pPr>
            <w:r>
              <w:rPr>
                <w:rFonts w:ascii="Times New Roman" w:eastAsia="Times New Roman" w:hAnsi="Times New Roman" w:cs="Times New Roman"/>
                <w:b/>
                <w:sz w:val="16"/>
                <w:szCs w:val="16"/>
              </w:rPr>
              <w:t>Revised</w:t>
            </w:r>
          </w:p>
          <w:p w14:paraId="52110A79" w14:textId="77777777" w:rsidR="00CF06EF" w:rsidRDefault="00CF06EF" w:rsidP="00DA5145">
            <w:pPr>
              <w:spacing w:after="0"/>
              <w:rPr>
                <w:rFonts w:ascii="Times New Roman" w:eastAsia="Times New Roman" w:hAnsi="Times New Roman" w:cs="Times New Roman"/>
                <w:b/>
                <w:sz w:val="16"/>
                <w:szCs w:val="16"/>
              </w:rPr>
            </w:pPr>
          </w:p>
          <w:p w14:paraId="72CB9DF1" w14:textId="77777777" w:rsidR="00CF06EF" w:rsidRDefault="00CF06EF" w:rsidP="00DA5145">
            <w:pPr>
              <w:spacing w:after="0"/>
              <w:rPr>
                <w:rFonts w:ascii="Times New Roman" w:eastAsia="Times New Roman" w:hAnsi="Times New Roman" w:cs="Times New Roman"/>
                <w:b/>
                <w:sz w:val="16"/>
                <w:szCs w:val="16"/>
              </w:rPr>
            </w:pPr>
            <w:r w:rsidRPr="009B73AD">
              <w:rPr>
                <w:rFonts w:ascii="Times New Roman" w:eastAsia="Times New Roman" w:hAnsi="Times New Roman" w:cs="Times New Roman"/>
                <w:bCs/>
                <w:sz w:val="16"/>
                <w:szCs w:val="16"/>
              </w:rPr>
              <w:t>Similar comment as 4781. Text is added to define</w:t>
            </w:r>
            <w:r>
              <w:rPr>
                <w:rFonts w:ascii="Times New Roman" w:eastAsia="Times New Roman" w:hAnsi="Times New Roman" w:cs="Times New Roman"/>
                <w:b/>
                <w:sz w:val="16"/>
                <w:szCs w:val="16"/>
              </w:rPr>
              <w:t xml:space="preserve"> </w:t>
            </w:r>
            <w:r w:rsidRPr="009B73AD">
              <w:rPr>
                <w:rFonts w:ascii="Times New Roman" w:eastAsia="Times New Roman" w:hAnsi="Times New Roman" w:cs="Times New Roman"/>
                <w:bCs/>
                <w:sz w:val="16"/>
                <w:szCs w:val="16"/>
              </w:rPr>
              <w:t xml:space="preserve">rules regarding DL/UL TID indications in response frames in </w:t>
            </w:r>
            <w:proofErr w:type="spellStart"/>
            <w:r w:rsidRPr="009B73AD">
              <w:rPr>
                <w:rFonts w:ascii="Times New Roman" w:eastAsia="Times New Roman" w:hAnsi="Times New Roman" w:cs="Times New Roman"/>
                <w:bCs/>
                <w:sz w:val="16"/>
                <w:szCs w:val="16"/>
              </w:rPr>
              <w:t>rTWT</w:t>
            </w:r>
            <w:proofErr w:type="spellEnd"/>
            <w:r w:rsidRPr="009B73AD">
              <w:rPr>
                <w:rFonts w:ascii="Times New Roman" w:eastAsia="Times New Roman" w:hAnsi="Times New Roman" w:cs="Times New Roman"/>
                <w:bCs/>
                <w:sz w:val="16"/>
                <w:szCs w:val="16"/>
              </w:rPr>
              <w:t xml:space="preserve"> setup negotiations.</w:t>
            </w:r>
          </w:p>
          <w:p w14:paraId="08772C87" w14:textId="77777777" w:rsidR="00CF06EF" w:rsidRDefault="00CF06EF" w:rsidP="00DA5145">
            <w:pPr>
              <w:spacing w:after="0"/>
              <w:rPr>
                <w:rFonts w:ascii="Times New Roman" w:eastAsia="Times New Roman" w:hAnsi="Times New Roman" w:cs="Times New Roman"/>
                <w:b/>
                <w:sz w:val="16"/>
                <w:szCs w:val="16"/>
              </w:rPr>
            </w:pPr>
          </w:p>
          <w:p w14:paraId="5EF3E1D3" w14:textId="4B658994" w:rsidR="00CF06EF" w:rsidRDefault="00CF06EF" w:rsidP="00DA5145">
            <w:pPr>
              <w:spacing w:after="0"/>
              <w:rPr>
                <w:rFonts w:ascii="Times New Roman" w:eastAsia="Times New Roman" w:hAnsi="Times New Roman" w:cs="Times New Roman"/>
                <w:b/>
                <w:sz w:val="16"/>
                <w:szCs w:val="16"/>
              </w:rPr>
            </w:pPr>
            <w:proofErr w:type="spellStart"/>
            <w:r>
              <w:rPr>
                <w:b/>
                <w:sz w:val="16"/>
                <w:szCs w:val="16"/>
              </w:rPr>
              <w:t>TGbe</w:t>
            </w:r>
            <w:proofErr w:type="spellEnd"/>
            <w:r>
              <w:rPr>
                <w:b/>
                <w:sz w:val="16"/>
                <w:szCs w:val="16"/>
              </w:rPr>
              <w:t xml:space="preserve"> editor, please make change as shown in this doc 11-21/1224</w:t>
            </w:r>
            <w:r w:rsidR="007613CA">
              <w:rPr>
                <w:b/>
                <w:sz w:val="16"/>
                <w:szCs w:val="16"/>
              </w:rPr>
              <w:t>r3</w:t>
            </w:r>
            <w:r>
              <w:rPr>
                <w:b/>
                <w:sz w:val="16"/>
                <w:szCs w:val="16"/>
              </w:rPr>
              <w:t xml:space="preserve"> tagged by 6413.</w:t>
            </w:r>
          </w:p>
        </w:tc>
      </w:tr>
      <w:tr w:rsidR="00CF06EF" w:rsidDel="006465E4" w14:paraId="7CD5D8A8" w14:textId="48167E3C" w:rsidTr="00DA5145">
        <w:trPr>
          <w:trHeight w:val="220"/>
          <w:jc w:val="center"/>
          <w:del w:id="7" w:author="Muhammad Kumail Haider" w:date="2021-09-16T16:04:00Z"/>
        </w:trPr>
        <w:tc>
          <w:tcPr>
            <w:tcW w:w="625" w:type="dxa"/>
            <w:tcBorders>
              <w:top w:val="single" w:sz="4" w:space="0" w:color="000000"/>
              <w:left w:val="single" w:sz="4" w:space="0" w:color="000000"/>
              <w:bottom w:val="single" w:sz="4" w:space="0" w:color="000000"/>
              <w:right w:val="single" w:sz="4" w:space="0" w:color="000000"/>
            </w:tcBorders>
            <w:shd w:val="clear" w:color="auto" w:fill="auto"/>
          </w:tcPr>
          <w:p w14:paraId="11CEE4FC" w14:textId="70E1526E" w:rsidR="00CF06EF" w:rsidDel="006465E4" w:rsidRDefault="00CF06EF" w:rsidP="00DA5145">
            <w:pPr>
              <w:spacing w:after="0"/>
              <w:rPr>
                <w:del w:id="8" w:author="Muhammad Kumail Haider" w:date="2021-09-16T16:04:00Z"/>
                <w:rFonts w:ascii="Times New Roman" w:eastAsia="Times New Roman" w:hAnsi="Times New Roman" w:cs="Times New Roman"/>
                <w:sz w:val="16"/>
                <w:szCs w:val="16"/>
              </w:rPr>
            </w:pPr>
            <w:del w:id="9" w:author="Muhammad Kumail Haider" w:date="2021-09-16T16:04:00Z">
              <w:r w:rsidDel="006465E4">
                <w:rPr>
                  <w:rFonts w:ascii="Times New Roman" w:eastAsia="Times New Roman" w:hAnsi="Times New Roman" w:cs="Times New Roman"/>
                  <w:sz w:val="16"/>
                  <w:szCs w:val="16"/>
                </w:rPr>
                <w:delText>4589</w:delText>
              </w:r>
            </w:del>
          </w:p>
        </w:tc>
        <w:tc>
          <w:tcPr>
            <w:tcW w:w="1080" w:type="dxa"/>
            <w:tcBorders>
              <w:top w:val="single" w:sz="4" w:space="0" w:color="000000"/>
              <w:left w:val="single" w:sz="4" w:space="0" w:color="000000"/>
              <w:bottom w:val="single" w:sz="4" w:space="0" w:color="000000"/>
              <w:right w:val="single" w:sz="4" w:space="0" w:color="000000"/>
            </w:tcBorders>
          </w:tcPr>
          <w:p w14:paraId="493360AD" w14:textId="7DB8AA2C" w:rsidR="00CF06EF" w:rsidDel="006465E4" w:rsidRDefault="00CF06EF" w:rsidP="00DA5145">
            <w:pPr>
              <w:spacing w:after="0"/>
              <w:rPr>
                <w:del w:id="10" w:author="Muhammad Kumail Haider" w:date="2021-09-16T16:04:00Z"/>
                <w:rFonts w:ascii="Times New Roman" w:eastAsia="Times New Roman" w:hAnsi="Times New Roman" w:cs="Times New Roman"/>
                <w:sz w:val="16"/>
                <w:szCs w:val="16"/>
              </w:rPr>
            </w:pPr>
            <w:del w:id="11" w:author="Muhammad Kumail Haider" w:date="2021-09-16T16:04:00Z">
              <w:r w:rsidDel="006465E4">
                <w:rPr>
                  <w:rFonts w:ascii="Times New Roman" w:eastAsia="Times New Roman" w:hAnsi="Times New Roman" w:cs="Times New Roman"/>
                  <w:sz w:val="16"/>
                  <w:szCs w:val="16"/>
                </w:rPr>
                <w:delText>Bo Yang</w:delText>
              </w:r>
            </w:del>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5310B17A" w14:textId="38F46FC6" w:rsidR="00CF06EF" w:rsidDel="006465E4" w:rsidRDefault="00CF06EF" w:rsidP="00DA5145">
            <w:pPr>
              <w:spacing w:after="0"/>
              <w:rPr>
                <w:del w:id="12" w:author="Muhammad Kumail Haider" w:date="2021-09-16T16:04:00Z"/>
                <w:rFonts w:ascii="Times New Roman" w:eastAsia="Times New Roman" w:hAnsi="Times New Roman" w:cs="Times New Roman"/>
                <w:sz w:val="16"/>
                <w:szCs w:val="16"/>
              </w:rPr>
            </w:pPr>
            <w:del w:id="13" w:author="Muhammad Kumail Haider" w:date="2021-09-16T16:04:00Z">
              <w:r w:rsidDel="006465E4">
                <w:rPr>
                  <w:rFonts w:ascii="Times New Roman" w:eastAsia="Times New Roman" w:hAnsi="Times New Roman" w:cs="Times New Roman"/>
                  <w:sz w:val="16"/>
                  <w:szCs w:val="16"/>
                </w:rPr>
                <w:delText>0.00</w:delText>
              </w:r>
            </w:del>
          </w:p>
        </w:tc>
        <w:tc>
          <w:tcPr>
            <w:tcW w:w="900" w:type="dxa"/>
            <w:tcBorders>
              <w:top w:val="single" w:sz="4" w:space="0" w:color="000000"/>
              <w:left w:val="single" w:sz="4" w:space="0" w:color="000000"/>
              <w:bottom w:val="single" w:sz="4" w:space="0" w:color="000000"/>
              <w:right w:val="single" w:sz="4" w:space="0" w:color="000000"/>
            </w:tcBorders>
          </w:tcPr>
          <w:p w14:paraId="42756CFD" w14:textId="449E18C0" w:rsidR="00CF06EF" w:rsidDel="006465E4" w:rsidRDefault="00CF06EF" w:rsidP="00DA5145">
            <w:pPr>
              <w:spacing w:after="0"/>
              <w:rPr>
                <w:del w:id="14" w:author="Muhammad Kumail Haider" w:date="2021-09-16T16:04:00Z"/>
                <w:rFonts w:ascii="Times New Roman" w:eastAsia="Times New Roman" w:hAnsi="Times New Roman" w:cs="Times New Roman"/>
                <w:sz w:val="16"/>
                <w:szCs w:val="16"/>
              </w:rPr>
            </w:pPr>
            <w:del w:id="15" w:author="Muhammad Kumail Haider" w:date="2021-09-16T16:04:00Z">
              <w:r w:rsidDel="006465E4">
                <w:rPr>
                  <w:rFonts w:ascii="Times New Roman" w:eastAsia="Times New Roman" w:hAnsi="Times New Roman" w:cs="Times New Roman"/>
                  <w:sz w:val="16"/>
                  <w:szCs w:val="16"/>
                </w:rPr>
                <w:delText>9.4.2.199</w:delText>
              </w:r>
            </w:del>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2DE2ED51" w14:textId="5B1E7D15" w:rsidR="00CF06EF" w:rsidDel="006465E4" w:rsidRDefault="00CF06EF" w:rsidP="00DA5145">
            <w:pPr>
              <w:spacing w:after="0"/>
              <w:rPr>
                <w:del w:id="16" w:author="Muhammad Kumail Haider" w:date="2021-09-16T16:04:00Z"/>
                <w:rFonts w:ascii="Times New Roman" w:eastAsia="Times New Roman" w:hAnsi="Times New Roman" w:cs="Times New Roman"/>
                <w:sz w:val="16"/>
                <w:szCs w:val="16"/>
              </w:rPr>
            </w:pPr>
            <w:del w:id="17" w:author="Muhammad Kumail Haider" w:date="2021-09-16T16:04:00Z">
              <w:r w:rsidRPr="002223D0" w:rsidDel="006465E4">
                <w:rPr>
                  <w:rFonts w:ascii="Times New Roman" w:eastAsia="Times New Roman" w:hAnsi="Times New Roman" w:cs="Times New Roman"/>
                  <w:sz w:val="16"/>
                  <w:szCs w:val="16"/>
                </w:rPr>
                <w:delText>Multiple non-AP STAs may have the same latency sensitive traffics. Consequently, EHT AP may allocate one rTWT SP to multiple STAs. In that case, the EHT AP has to send multiple unicast action frames, containing almost the same information, to those STAs. That is a waste.</w:delText>
              </w:r>
            </w:del>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75B71A3C" w14:textId="5FBE5741" w:rsidR="00CF06EF" w:rsidDel="006465E4" w:rsidRDefault="00CF06EF" w:rsidP="00DA5145">
            <w:pPr>
              <w:spacing w:after="0"/>
              <w:rPr>
                <w:del w:id="18" w:author="Muhammad Kumail Haider" w:date="2021-09-16T16:04:00Z"/>
                <w:rFonts w:ascii="Times New Roman" w:eastAsia="Times New Roman" w:hAnsi="Times New Roman" w:cs="Times New Roman"/>
                <w:sz w:val="16"/>
                <w:szCs w:val="16"/>
              </w:rPr>
            </w:pPr>
            <w:del w:id="19" w:author="Muhammad Kumail Haider" w:date="2021-09-16T16:04:00Z">
              <w:r w:rsidRPr="002223D0" w:rsidDel="006465E4">
                <w:rPr>
                  <w:rFonts w:ascii="Times New Roman" w:eastAsia="Times New Roman" w:hAnsi="Times New Roman" w:cs="Times New Roman"/>
                  <w:sz w:val="16"/>
                  <w:szCs w:val="16"/>
                </w:rPr>
                <w:delText>To reduce signalling overhead, 11be should include STA ID information in rTWT variant of TWT parameter set field. So an EHT AP can allocate one rTWT SP to multiple STAs with one broadcast frame.</w:delText>
              </w:r>
            </w:del>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0C765986" w14:textId="6D2A471B" w:rsidR="00CF06EF" w:rsidDel="006465E4" w:rsidRDefault="00CF06EF" w:rsidP="00DA5145">
            <w:pPr>
              <w:spacing w:after="0"/>
              <w:rPr>
                <w:del w:id="20" w:author="Muhammad Kumail Haider" w:date="2021-09-16T16:04:00Z"/>
                <w:rFonts w:ascii="Times New Roman" w:eastAsia="Times New Roman" w:hAnsi="Times New Roman" w:cs="Times New Roman"/>
                <w:b/>
                <w:sz w:val="16"/>
                <w:szCs w:val="16"/>
              </w:rPr>
            </w:pPr>
            <w:del w:id="21" w:author="Muhammad Kumail Haider" w:date="2021-09-16T16:04:00Z">
              <w:r w:rsidRPr="002223D0" w:rsidDel="006465E4">
                <w:rPr>
                  <w:rFonts w:ascii="Times New Roman" w:eastAsia="Times New Roman" w:hAnsi="Times New Roman" w:cs="Times New Roman"/>
                  <w:b/>
                  <w:sz w:val="16"/>
                  <w:szCs w:val="16"/>
                </w:rPr>
                <w:delText xml:space="preserve">Reject. </w:delText>
              </w:r>
            </w:del>
          </w:p>
          <w:p w14:paraId="3355288C" w14:textId="09F6C5B5" w:rsidR="00CF06EF" w:rsidDel="006465E4" w:rsidRDefault="00CF06EF" w:rsidP="00DA5145">
            <w:pPr>
              <w:spacing w:after="0"/>
              <w:rPr>
                <w:del w:id="22" w:author="Muhammad Kumail Haider" w:date="2021-09-16T16:04:00Z"/>
                <w:rFonts w:ascii="Times New Roman" w:eastAsia="Times New Roman" w:hAnsi="Times New Roman" w:cs="Times New Roman"/>
                <w:b/>
                <w:sz w:val="16"/>
                <w:szCs w:val="16"/>
              </w:rPr>
            </w:pPr>
          </w:p>
          <w:p w14:paraId="6501458B" w14:textId="3704A40E" w:rsidR="00CF06EF" w:rsidRPr="00B2148B" w:rsidDel="006465E4" w:rsidRDefault="00CF06EF" w:rsidP="00DA5145">
            <w:pPr>
              <w:spacing w:after="0"/>
              <w:rPr>
                <w:del w:id="23" w:author="Muhammad Kumail Haider" w:date="2021-09-16T16:04:00Z"/>
                <w:rFonts w:ascii="Times New Roman" w:eastAsia="Times New Roman" w:hAnsi="Times New Roman" w:cs="Times New Roman"/>
                <w:bCs/>
                <w:sz w:val="16"/>
                <w:szCs w:val="16"/>
              </w:rPr>
            </w:pPr>
            <w:del w:id="24" w:author="Muhammad Kumail Haider" w:date="2021-09-16T16:04:00Z">
              <w:r w:rsidRPr="002223D0" w:rsidDel="006465E4">
                <w:rPr>
                  <w:rFonts w:ascii="Times New Roman" w:eastAsia="Times New Roman" w:hAnsi="Times New Roman" w:cs="Times New Roman"/>
                  <w:bCs/>
                  <w:sz w:val="16"/>
                  <w:szCs w:val="16"/>
                </w:rPr>
                <w:delText>B</w:delText>
              </w:r>
              <w:r w:rsidDel="006465E4">
                <w:rPr>
                  <w:rFonts w:ascii="Times New Roman" w:eastAsia="Times New Roman" w:hAnsi="Times New Roman" w:cs="Times New Roman"/>
                  <w:bCs/>
                  <w:sz w:val="16"/>
                  <w:szCs w:val="16"/>
                </w:rPr>
                <w:delText xml:space="preserve">roadcast </w:delText>
              </w:r>
              <w:r w:rsidRPr="002223D0" w:rsidDel="006465E4">
                <w:rPr>
                  <w:rFonts w:ascii="Times New Roman" w:eastAsia="Times New Roman" w:hAnsi="Times New Roman" w:cs="Times New Roman"/>
                  <w:bCs/>
                  <w:sz w:val="16"/>
                  <w:szCs w:val="16"/>
                </w:rPr>
                <w:delText xml:space="preserve">TWT </w:delText>
              </w:r>
              <w:r w:rsidDel="006465E4">
                <w:rPr>
                  <w:rFonts w:ascii="Times New Roman" w:eastAsia="Times New Roman" w:hAnsi="Times New Roman" w:cs="Times New Roman"/>
                  <w:bCs/>
                  <w:sz w:val="16"/>
                  <w:szCs w:val="16"/>
                </w:rPr>
                <w:delText>negotiations are done</w:delText>
              </w:r>
              <w:r w:rsidRPr="002223D0" w:rsidDel="006465E4">
                <w:rPr>
                  <w:rFonts w:ascii="Times New Roman" w:eastAsia="Times New Roman" w:hAnsi="Times New Roman" w:cs="Times New Roman"/>
                  <w:bCs/>
                  <w:sz w:val="16"/>
                  <w:szCs w:val="16"/>
                </w:rPr>
                <w:delText xml:space="preserve"> via individually addressed frames even though SPs may be shared</w:delText>
              </w:r>
              <w:r w:rsidDel="006465E4">
                <w:rPr>
                  <w:rFonts w:ascii="Times New Roman" w:eastAsia="Times New Roman" w:hAnsi="Times New Roman" w:cs="Times New Roman"/>
                  <w:bCs/>
                  <w:sz w:val="16"/>
                  <w:szCs w:val="16"/>
                </w:rPr>
                <w:delText xml:space="preserve"> and</w:delText>
              </w:r>
              <w:r w:rsidRPr="002223D0" w:rsidDel="006465E4">
                <w:rPr>
                  <w:rFonts w:ascii="Times New Roman" w:eastAsia="Times New Roman" w:hAnsi="Times New Roman" w:cs="Times New Roman"/>
                  <w:bCs/>
                  <w:sz w:val="16"/>
                  <w:szCs w:val="16"/>
                </w:rPr>
                <w:delText xml:space="preserve"> </w:delText>
              </w:r>
              <w:r w:rsidDel="006465E4">
                <w:rPr>
                  <w:rFonts w:ascii="Times New Roman" w:eastAsia="Times New Roman" w:hAnsi="Times New Roman" w:cs="Times New Roman"/>
                  <w:bCs/>
                  <w:sz w:val="16"/>
                  <w:szCs w:val="16"/>
                </w:rPr>
                <w:delText>rTWT builds on the same signaling mechanism. The latency sensitive traffic requirements from STAs and hence rTWT requests may be different from different STAs. Moreover, rTWT negotiations may comprise multiple frames in both directions and those negotiations cannot be achieved with a single broadcast frame. The overhead with unicast frames is larger but is incurred only once. The overhead may be further reduced by using OFDMA/MU MIMO.</w:delText>
              </w:r>
            </w:del>
          </w:p>
        </w:tc>
      </w:tr>
      <w:tr w:rsidR="00CF06EF" w14:paraId="2855BEF8" w14:textId="77777777" w:rsidTr="00DA5145">
        <w:trPr>
          <w:trHeight w:val="220"/>
          <w:jc w:val="center"/>
        </w:trPr>
        <w:tc>
          <w:tcPr>
            <w:tcW w:w="625" w:type="dxa"/>
            <w:tcBorders>
              <w:top w:val="single" w:sz="4" w:space="0" w:color="000000"/>
              <w:left w:val="single" w:sz="4" w:space="0" w:color="000000"/>
              <w:bottom w:val="single" w:sz="4" w:space="0" w:color="000000"/>
              <w:right w:val="single" w:sz="4" w:space="0" w:color="000000"/>
            </w:tcBorders>
            <w:shd w:val="clear" w:color="auto" w:fill="auto"/>
          </w:tcPr>
          <w:p w14:paraId="32E5AC34" w14:textId="77777777" w:rsidR="00CF06EF" w:rsidRDefault="00CF06EF" w:rsidP="00DA5145">
            <w:pPr>
              <w:spacing w:after="0"/>
              <w:rPr>
                <w:rFonts w:ascii="Times New Roman" w:eastAsia="Times New Roman" w:hAnsi="Times New Roman" w:cs="Times New Roman"/>
                <w:sz w:val="16"/>
                <w:szCs w:val="16"/>
              </w:rPr>
            </w:pPr>
            <w:r>
              <w:rPr>
                <w:rFonts w:ascii="Times New Roman" w:eastAsia="Times New Roman" w:hAnsi="Times New Roman" w:cs="Times New Roman"/>
                <w:sz w:val="16"/>
                <w:szCs w:val="16"/>
              </w:rPr>
              <w:t>5882</w:t>
            </w:r>
          </w:p>
        </w:tc>
        <w:tc>
          <w:tcPr>
            <w:tcW w:w="1080" w:type="dxa"/>
            <w:tcBorders>
              <w:top w:val="single" w:sz="4" w:space="0" w:color="000000"/>
              <w:left w:val="single" w:sz="4" w:space="0" w:color="000000"/>
              <w:bottom w:val="single" w:sz="4" w:space="0" w:color="000000"/>
              <w:right w:val="single" w:sz="4" w:space="0" w:color="000000"/>
            </w:tcBorders>
          </w:tcPr>
          <w:p w14:paraId="300C1471" w14:textId="77777777" w:rsidR="00CF06EF" w:rsidRDefault="00CF06EF" w:rsidP="00DA5145">
            <w:pPr>
              <w:spacing w:after="0"/>
              <w:rPr>
                <w:rFonts w:ascii="Times New Roman" w:eastAsia="Times New Roman" w:hAnsi="Times New Roman" w:cs="Times New Roman"/>
                <w:sz w:val="16"/>
                <w:szCs w:val="16"/>
              </w:rPr>
            </w:pPr>
            <w:proofErr w:type="spellStart"/>
            <w:r w:rsidRPr="002223D0">
              <w:rPr>
                <w:rFonts w:ascii="Times New Roman" w:eastAsia="Times New Roman" w:hAnsi="Times New Roman" w:cs="Times New Roman"/>
                <w:sz w:val="16"/>
                <w:szCs w:val="16"/>
              </w:rPr>
              <w:t>Liangxiao</w:t>
            </w:r>
            <w:proofErr w:type="spellEnd"/>
            <w:r w:rsidRPr="002223D0">
              <w:rPr>
                <w:rFonts w:ascii="Times New Roman" w:eastAsia="Times New Roman" w:hAnsi="Times New Roman" w:cs="Times New Roman"/>
                <w:sz w:val="16"/>
                <w:szCs w:val="16"/>
              </w:rPr>
              <w:t xml:space="preserve"> Xin</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5A790CD0" w14:textId="77777777" w:rsidR="00CF06EF" w:rsidRDefault="00CF06EF" w:rsidP="00DA5145">
            <w:pPr>
              <w:spacing w:after="0"/>
              <w:rPr>
                <w:rFonts w:ascii="Times New Roman" w:eastAsia="Times New Roman" w:hAnsi="Times New Roman" w:cs="Times New Roman"/>
                <w:sz w:val="16"/>
                <w:szCs w:val="16"/>
              </w:rPr>
            </w:pPr>
            <w:r>
              <w:rPr>
                <w:rFonts w:ascii="Times New Roman" w:eastAsia="Times New Roman" w:hAnsi="Times New Roman" w:cs="Times New Roman"/>
                <w:sz w:val="16"/>
                <w:szCs w:val="16"/>
              </w:rPr>
              <w:t>298.34</w:t>
            </w:r>
          </w:p>
        </w:tc>
        <w:tc>
          <w:tcPr>
            <w:tcW w:w="900" w:type="dxa"/>
            <w:tcBorders>
              <w:top w:val="single" w:sz="4" w:space="0" w:color="000000"/>
              <w:left w:val="single" w:sz="4" w:space="0" w:color="000000"/>
              <w:bottom w:val="single" w:sz="4" w:space="0" w:color="000000"/>
              <w:right w:val="single" w:sz="4" w:space="0" w:color="000000"/>
            </w:tcBorders>
          </w:tcPr>
          <w:p w14:paraId="70ED78A0" w14:textId="77777777" w:rsidR="00CF06EF" w:rsidRDefault="00CF06EF" w:rsidP="00DA5145">
            <w:pPr>
              <w:spacing w:after="0"/>
              <w:rPr>
                <w:rFonts w:ascii="Times New Roman" w:eastAsia="Times New Roman" w:hAnsi="Times New Roman" w:cs="Times New Roman"/>
                <w:sz w:val="16"/>
                <w:szCs w:val="16"/>
              </w:rPr>
            </w:pPr>
            <w:r>
              <w:rPr>
                <w:rFonts w:ascii="Times New Roman" w:eastAsia="Times New Roman" w:hAnsi="Times New Roman" w:cs="Times New Roman"/>
                <w:sz w:val="16"/>
                <w:szCs w:val="16"/>
              </w:rPr>
              <w:t>9.4.2.199</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613995FF" w14:textId="77777777" w:rsidR="00CF06EF" w:rsidRDefault="00CF06EF" w:rsidP="00DA5145">
            <w:pPr>
              <w:spacing w:after="0"/>
              <w:rPr>
                <w:rFonts w:ascii="Times New Roman" w:eastAsia="Times New Roman" w:hAnsi="Times New Roman" w:cs="Times New Roman"/>
                <w:sz w:val="16"/>
                <w:szCs w:val="16"/>
              </w:rPr>
            </w:pPr>
            <w:r w:rsidRPr="002223D0">
              <w:rPr>
                <w:rFonts w:ascii="Times New Roman" w:eastAsia="Times New Roman" w:hAnsi="Times New Roman" w:cs="Times New Roman"/>
                <w:sz w:val="16"/>
                <w:szCs w:val="16"/>
              </w:rPr>
              <w:t xml:space="preserve">Need extra parameter setting for R-TWT setup, whether there is quiet </w:t>
            </w:r>
            <w:proofErr w:type="spellStart"/>
            <w:r w:rsidRPr="002223D0">
              <w:rPr>
                <w:rFonts w:ascii="Times New Roman" w:eastAsia="Times New Roman" w:hAnsi="Times New Roman" w:cs="Times New Roman"/>
                <w:sz w:val="16"/>
                <w:szCs w:val="16"/>
              </w:rPr>
              <w:t>elment</w:t>
            </w:r>
            <w:proofErr w:type="spellEnd"/>
            <w:r w:rsidRPr="002223D0">
              <w:rPr>
                <w:rFonts w:ascii="Times New Roman" w:eastAsia="Times New Roman" w:hAnsi="Times New Roman" w:cs="Times New Roman"/>
                <w:sz w:val="16"/>
                <w:szCs w:val="16"/>
              </w:rPr>
              <w:t xml:space="preserve"> protection, whether R-TWT member STA is allowed to contend channel outside R-TWT SP.</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793C4BD9" w14:textId="77777777" w:rsidR="00CF06EF" w:rsidRDefault="00CF06EF" w:rsidP="00DA5145">
            <w:pPr>
              <w:spacing w:after="0"/>
              <w:rPr>
                <w:rFonts w:ascii="Times New Roman" w:eastAsia="Times New Roman" w:hAnsi="Times New Roman" w:cs="Times New Roman"/>
                <w:sz w:val="16"/>
                <w:szCs w:val="16"/>
              </w:rPr>
            </w:pPr>
            <w:r w:rsidRPr="002223D0">
              <w:rPr>
                <w:rFonts w:ascii="Times New Roman" w:eastAsia="Times New Roman" w:hAnsi="Times New Roman" w:cs="Times New Roman"/>
                <w:sz w:val="16"/>
                <w:szCs w:val="16"/>
              </w:rPr>
              <w:t xml:space="preserve">suggest </w:t>
            </w:r>
            <w:proofErr w:type="gramStart"/>
            <w:r w:rsidRPr="002223D0">
              <w:rPr>
                <w:rFonts w:ascii="Times New Roman" w:eastAsia="Times New Roman" w:hAnsi="Times New Roman" w:cs="Times New Roman"/>
                <w:sz w:val="16"/>
                <w:szCs w:val="16"/>
              </w:rPr>
              <w:t>to use</w:t>
            </w:r>
            <w:proofErr w:type="gramEnd"/>
            <w:r w:rsidRPr="002223D0">
              <w:rPr>
                <w:rFonts w:ascii="Times New Roman" w:eastAsia="Times New Roman" w:hAnsi="Times New Roman" w:cs="Times New Roman"/>
                <w:sz w:val="16"/>
                <w:szCs w:val="16"/>
              </w:rPr>
              <w:t xml:space="preserve"> all the values of the broadcast TWT recommendation subfield 4~7 for restricted TWT.</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1936B979" w14:textId="77777777" w:rsidR="00CF06EF" w:rsidRDefault="00CF06EF" w:rsidP="00DA5145">
            <w:pPr>
              <w:spacing w:after="0"/>
              <w:rPr>
                <w:rFonts w:ascii="Times New Roman" w:eastAsia="Times New Roman" w:hAnsi="Times New Roman" w:cs="Times New Roman"/>
                <w:b/>
                <w:sz w:val="16"/>
                <w:szCs w:val="16"/>
              </w:rPr>
            </w:pPr>
            <w:r w:rsidRPr="002223D0">
              <w:rPr>
                <w:rFonts w:ascii="Times New Roman" w:eastAsia="Times New Roman" w:hAnsi="Times New Roman" w:cs="Times New Roman"/>
                <w:b/>
                <w:sz w:val="16"/>
                <w:szCs w:val="16"/>
              </w:rPr>
              <w:t xml:space="preserve">Reject. </w:t>
            </w:r>
          </w:p>
          <w:p w14:paraId="63761153" w14:textId="77777777" w:rsidR="00CF06EF" w:rsidRDefault="00CF06EF" w:rsidP="00DA5145">
            <w:pPr>
              <w:spacing w:after="0"/>
              <w:rPr>
                <w:rFonts w:ascii="Times New Roman" w:eastAsia="Times New Roman" w:hAnsi="Times New Roman" w:cs="Times New Roman"/>
                <w:b/>
                <w:sz w:val="16"/>
                <w:szCs w:val="16"/>
              </w:rPr>
            </w:pPr>
          </w:p>
          <w:p w14:paraId="43838A19" w14:textId="3632A16F" w:rsidR="00CF06EF" w:rsidRDefault="00CF06EF" w:rsidP="00DA5145">
            <w:pPr>
              <w:spacing w:after="0"/>
              <w:rPr>
                <w:rFonts w:ascii="Times New Roman" w:eastAsia="Times New Roman" w:hAnsi="Times New Roman" w:cs="Times New Roman"/>
                <w:b/>
                <w:sz w:val="16"/>
                <w:szCs w:val="16"/>
              </w:rPr>
            </w:pPr>
            <w:r>
              <w:rPr>
                <w:rFonts w:ascii="Times New Roman" w:eastAsia="Times New Roman" w:hAnsi="Times New Roman" w:cs="Times New Roman"/>
                <w:bCs/>
                <w:sz w:val="16"/>
                <w:szCs w:val="16"/>
              </w:rPr>
              <w:t>Quiet</w:t>
            </w:r>
            <w:r w:rsidRPr="002223D0">
              <w:rPr>
                <w:rFonts w:ascii="Times New Roman" w:eastAsia="Times New Roman" w:hAnsi="Times New Roman" w:cs="Times New Roman"/>
                <w:bCs/>
                <w:sz w:val="16"/>
                <w:szCs w:val="16"/>
              </w:rPr>
              <w:t xml:space="preserve"> element protection </w:t>
            </w:r>
            <w:r>
              <w:rPr>
                <w:rFonts w:ascii="Times New Roman" w:eastAsia="Times New Roman" w:hAnsi="Times New Roman" w:cs="Times New Roman"/>
                <w:bCs/>
                <w:sz w:val="16"/>
                <w:szCs w:val="16"/>
              </w:rPr>
              <w:t>is</w:t>
            </w:r>
            <w:r w:rsidRPr="002223D0">
              <w:rPr>
                <w:rFonts w:ascii="Times New Roman" w:eastAsia="Times New Roman" w:hAnsi="Times New Roman" w:cs="Times New Roman"/>
                <w:bCs/>
                <w:sz w:val="16"/>
                <w:szCs w:val="16"/>
              </w:rPr>
              <w:t xml:space="preserve"> decided by AP as per network policy and </w:t>
            </w:r>
            <w:r>
              <w:rPr>
                <w:rFonts w:ascii="Times New Roman" w:eastAsia="Times New Roman" w:hAnsi="Times New Roman" w:cs="Times New Roman"/>
                <w:bCs/>
                <w:sz w:val="16"/>
                <w:szCs w:val="16"/>
              </w:rPr>
              <w:t>applied to entire r</w:t>
            </w:r>
            <w:r w:rsidR="00961BF3">
              <w:rPr>
                <w:rFonts w:ascii="Times New Roman" w:eastAsia="Times New Roman" w:hAnsi="Times New Roman" w:cs="Times New Roman"/>
                <w:bCs/>
                <w:sz w:val="16"/>
                <w:szCs w:val="16"/>
              </w:rPr>
              <w:t xml:space="preserve">estricted </w:t>
            </w:r>
            <w:r>
              <w:rPr>
                <w:rFonts w:ascii="Times New Roman" w:eastAsia="Times New Roman" w:hAnsi="Times New Roman" w:cs="Times New Roman"/>
                <w:bCs/>
                <w:sz w:val="16"/>
                <w:szCs w:val="16"/>
              </w:rPr>
              <w:t xml:space="preserve">SP which may be shared by multiple </w:t>
            </w:r>
            <w:proofErr w:type="gramStart"/>
            <w:r>
              <w:rPr>
                <w:rFonts w:ascii="Times New Roman" w:eastAsia="Times New Roman" w:hAnsi="Times New Roman" w:cs="Times New Roman"/>
                <w:bCs/>
                <w:sz w:val="16"/>
                <w:szCs w:val="16"/>
              </w:rPr>
              <w:t>STAs, and</w:t>
            </w:r>
            <w:proofErr w:type="gramEnd"/>
            <w:r>
              <w:rPr>
                <w:rFonts w:ascii="Times New Roman" w:eastAsia="Times New Roman" w:hAnsi="Times New Roman" w:cs="Times New Roman"/>
                <w:bCs/>
                <w:sz w:val="16"/>
                <w:szCs w:val="16"/>
              </w:rPr>
              <w:t xml:space="preserve"> is not negotiated per STA. Q</w:t>
            </w:r>
            <w:r w:rsidRPr="002223D0">
              <w:rPr>
                <w:rFonts w:ascii="Times New Roman" w:eastAsia="Times New Roman" w:hAnsi="Times New Roman" w:cs="Times New Roman"/>
                <w:bCs/>
                <w:sz w:val="16"/>
                <w:szCs w:val="16"/>
              </w:rPr>
              <w:t xml:space="preserve">uiet intervals are </w:t>
            </w:r>
            <w:r>
              <w:rPr>
                <w:rFonts w:ascii="Times New Roman" w:eastAsia="Times New Roman" w:hAnsi="Times New Roman" w:cs="Times New Roman"/>
                <w:bCs/>
                <w:sz w:val="16"/>
                <w:szCs w:val="16"/>
              </w:rPr>
              <w:t xml:space="preserve">also </w:t>
            </w:r>
            <w:r w:rsidRPr="002223D0">
              <w:rPr>
                <w:rFonts w:ascii="Times New Roman" w:eastAsia="Times New Roman" w:hAnsi="Times New Roman" w:cs="Times New Roman"/>
                <w:bCs/>
                <w:sz w:val="16"/>
                <w:szCs w:val="16"/>
              </w:rPr>
              <w:t>announced in separate IE</w:t>
            </w:r>
            <w:r>
              <w:rPr>
                <w:rFonts w:ascii="Times New Roman" w:eastAsia="Times New Roman" w:hAnsi="Times New Roman" w:cs="Times New Roman"/>
                <w:bCs/>
                <w:sz w:val="16"/>
                <w:szCs w:val="16"/>
              </w:rPr>
              <w:t>.</w:t>
            </w:r>
            <w:r w:rsidRPr="002223D0">
              <w:rPr>
                <w:rFonts w:ascii="Times New Roman" w:eastAsia="Times New Roman" w:hAnsi="Times New Roman" w:cs="Times New Roman"/>
                <w:bCs/>
                <w:sz w:val="16"/>
                <w:szCs w:val="16"/>
              </w:rPr>
              <w:t xml:space="preserve"> </w:t>
            </w:r>
            <w:r>
              <w:rPr>
                <w:rFonts w:ascii="Times New Roman" w:eastAsia="Times New Roman" w:hAnsi="Times New Roman" w:cs="Times New Roman"/>
                <w:bCs/>
                <w:sz w:val="16"/>
                <w:szCs w:val="16"/>
              </w:rPr>
              <w:t>Whether</w:t>
            </w:r>
            <w:r w:rsidRPr="002223D0">
              <w:rPr>
                <w:rFonts w:ascii="Times New Roman" w:eastAsia="Times New Roman" w:hAnsi="Times New Roman" w:cs="Times New Roman"/>
                <w:bCs/>
                <w:sz w:val="16"/>
                <w:szCs w:val="16"/>
              </w:rPr>
              <w:t xml:space="preserve"> STA is allowed to contend outside r-TWT SP </w:t>
            </w:r>
            <w:r>
              <w:rPr>
                <w:rFonts w:ascii="Times New Roman" w:eastAsia="Times New Roman" w:hAnsi="Times New Roman" w:cs="Times New Roman"/>
                <w:bCs/>
                <w:sz w:val="16"/>
                <w:szCs w:val="16"/>
              </w:rPr>
              <w:t xml:space="preserve">will be addressed by PS rules for </w:t>
            </w:r>
            <w:proofErr w:type="spellStart"/>
            <w:r>
              <w:rPr>
                <w:rFonts w:ascii="Times New Roman" w:eastAsia="Times New Roman" w:hAnsi="Times New Roman" w:cs="Times New Roman"/>
                <w:bCs/>
                <w:sz w:val="16"/>
                <w:szCs w:val="16"/>
              </w:rPr>
              <w:t>rTWT</w:t>
            </w:r>
            <w:proofErr w:type="spellEnd"/>
            <w:r>
              <w:rPr>
                <w:rFonts w:ascii="Times New Roman" w:eastAsia="Times New Roman" w:hAnsi="Times New Roman" w:cs="Times New Roman"/>
                <w:bCs/>
                <w:sz w:val="16"/>
                <w:szCs w:val="16"/>
              </w:rPr>
              <w:t>.</w:t>
            </w:r>
          </w:p>
        </w:tc>
      </w:tr>
      <w:tr w:rsidR="00CF06EF" w14:paraId="190BF2B4" w14:textId="77777777" w:rsidTr="00DA5145">
        <w:trPr>
          <w:trHeight w:val="220"/>
          <w:jc w:val="center"/>
        </w:trPr>
        <w:tc>
          <w:tcPr>
            <w:tcW w:w="625" w:type="dxa"/>
            <w:tcBorders>
              <w:top w:val="single" w:sz="4" w:space="0" w:color="000000"/>
              <w:left w:val="single" w:sz="4" w:space="0" w:color="000000"/>
              <w:bottom w:val="single" w:sz="4" w:space="0" w:color="000000"/>
              <w:right w:val="single" w:sz="4" w:space="0" w:color="000000"/>
            </w:tcBorders>
            <w:shd w:val="clear" w:color="auto" w:fill="auto"/>
          </w:tcPr>
          <w:p w14:paraId="7C8BFA6B" w14:textId="77777777" w:rsidR="00CF06EF" w:rsidRDefault="00CF06EF" w:rsidP="00DA5145">
            <w:pPr>
              <w:spacing w:after="0"/>
              <w:rPr>
                <w:rFonts w:ascii="Times New Roman" w:eastAsia="Times New Roman" w:hAnsi="Times New Roman" w:cs="Times New Roman"/>
                <w:sz w:val="16"/>
                <w:szCs w:val="16"/>
              </w:rPr>
            </w:pPr>
            <w:r>
              <w:rPr>
                <w:rFonts w:ascii="Times New Roman" w:eastAsia="Times New Roman" w:hAnsi="Times New Roman" w:cs="Times New Roman"/>
                <w:sz w:val="16"/>
                <w:szCs w:val="16"/>
              </w:rPr>
              <w:t>5883</w:t>
            </w:r>
          </w:p>
        </w:tc>
        <w:tc>
          <w:tcPr>
            <w:tcW w:w="1080" w:type="dxa"/>
            <w:tcBorders>
              <w:top w:val="single" w:sz="4" w:space="0" w:color="000000"/>
              <w:left w:val="single" w:sz="4" w:space="0" w:color="000000"/>
              <w:bottom w:val="single" w:sz="4" w:space="0" w:color="000000"/>
              <w:right w:val="single" w:sz="4" w:space="0" w:color="000000"/>
            </w:tcBorders>
          </w:tcPr>
          <w:p w14:paraId="2112E245" w14:textId="77777777" w:rsidR="00CF06EF" w:rsidRDefault="00CF06EF" w:rsidP="00DA5145">
            <w:pPr>
              <w:spacing w:after="0"/>
              <w:rPr>
                <w:rFonts w:ascii="Times New Roman" w:eastAsia="Times New Roman" w:hAnsi="Times New Roman" w:cs="Times New Roman"/>
                <w:sz w:val="16"/>
                <w:szCs w:val="16"/>
              </w:rPr>
            </w:pPr>
            <w:proofErr w:type="spellStart"/>
            <w:r w:rsidRPr="002223D0">
              <w:rPr>
                <w:rFonts w:ascii="Times New Roman" w:eastAsia="Times New Roman" w:hAnsi="Times New Roman" w:cs="Times New Roman"/>
                <w:sz w:val="16"/>
                <w:szCs w:val="16"/>
              </w:rPr>
              <w:t>Liangxiao</w:t>
            </w:r>
            <w:proofErr w:type="spellEnd"/>
            <w:r w:rsidRPr="002223D0">
              <w:rPr>
                <w:rFonts w:ascii="Times New Roman" w:eastAsia="Times New Roman" w:hAnsi="Times New Roman" w:cs="Times New Roman"/>
                <w:sz w:val="16"/>
                <w:szCs w:val="16"/>
              </w:rPr>
              <w:t xml:space="preserve"> Xin</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6C7F2D3B" w14:textId="77777777" w:rsidR="00CF06EF" w:rsidRDefault="00CF06EF" w:rsidP="00DA5145">
            <w:pPr>
              <w:spacing w:after="0"/>
              <w:rPr>
                <w:rFonts w:ascii="Times New Roman" w:eastAsia="Times New Roman" w:hAnsi="Times New Roman" w:cs="Times New Roman"/>
                <w:sz w:val="16"/>
                <w:szCs w:val="16"/>
              </w:rPr>
            </w:pPr>
            <w:r>
              <w:rPr>
                <w:rFonts w:ascii="Times New Roman" w:eastAsia="Times New Roman" w:hAnsi="Times New Roman" w:cs="Times New Roman"/>
                <w:sz w:val="16"/>
                <w:szCs w:val="16"/>
              </w:rPr>
              <w:t>298.34</w:t>
            </w:r>
          </w:p>
        </w:tc>
        <w:tc>
          <w:tcPr>
            <w:tcW w:w="900" w:type="dxa"/>
            <w:tcBorders>
              <w:top w:val="single" w:sz="4" w:space="0" w:color="000000"/>
              <w:left w:val="single" w:sz="4" w:space="0" w:color="000000"/>
              <w:bottom w:val="single" w:sz="4" w:space="0" w:color="000000"/>
              <w:right w:val="single" w:sz="4" w:space="0" w:color="000000"/>
            </w:tcBorders>
          </w:tcPr>
          <w:p w14:paraId="65F72B2A" w14:textId="77777777" w:rsidR="00CF06EF" w:rsidRDefault="00CF06EF" w:rsidP="00DA5145">
            <w:pPr>
              <w:spacing w:after="0"/>
              <w:rPr>
                <w:rFonts w:ascii="Times New Roman" w:eastAsia="Times New Roman" w:hAnsi="Times New Roman" w:cs="Times New Roman"/>
                <w:sz w:val="16"/>
                <w:szCs w:val="16"/>
              </w:rPr>
            </w:pPr>
            <w:r>
              <w:rPr>
                <w:rFonts w:ascii="Times New Roman" w:eastAsia="Times New Roman" w:hAnsi="Times New Roman" w:cs="Times New Roman"/>
                <w:sz w:val="16"/>
                <w:szCs w:val="16"/>
              </w:rPr>
              <w:t>9.4.2.199</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563FD87A" w14:textId="77777777" w:rsidR="00CF06EF" w:rsidRPr="00124A2C" w:rsidRDefault="00CF06EF" w:rsidP="00DA5145">
            <w:pPr>
              <w:spacing w:after="0"/>
              <w:rPr>
                <w:rFonts w:ascii="Times New Roman" w:eastAsia="Times New Roman" w:hAnsi="Times New Roman" w:cs="Times New Roman"/>
                <w:sz w:val="16"/>
                <w:szCs w:val="16"/>
              </w:rPr>
            </w:pPr>
            <w:r w:rsidRPr="002223D0">
              <w:rPr>
                <w:rFonts w:ascii="Times New Roman" w:eastAsia="Times New Roman" w:hAnsi="Times New Roman" w:cs="Times New Roman"/>
                <w:sz w:val="16"/>
                <w:szCs w:val="16"/>
              </w:rPr>
              <w:t>When a non-AP STA requests a membership of R-TWT, it should indicate which SCSs whose traffic will be scheduled to transmit during the SPs of that R-TWT.</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6A60A193" w14:textId="77777777" w:rsidR="00CF06EF" w:rsidRPr="00124A2C" w:rsidRDefault="00CF06EF" w:rsidP="00DA5145">
            <w:pPr>
              <w:spacing w:after="0"/>
              <w:rPr>
                <w:rFonts w:ascii="Times New Roman" w:eastAsia="Times New Roman" w:hAnsi="Times New Roman" w:cs="Times New Roman"/>
                <w:sz w:val="16"/>
                <w:szCs w:val="16"/>
              </w:rPr>
            </w:pPr>
            <w:r w:rsidRPr="002223D0">
              <w:rPr>
                <w:rFonts w:ascii="Times New Roman" w:eastAsia="Times New Roman" w:hAnsi="Times New Roman" w:cs="Times New Roman"/>
                <w:sz w:val="16"/>
                <w:szCs w:val="16"/>
              </w:rPr>
              <w:t xml:space="preserve">add a new field called "All SCS" in Figure 9-689a Broadcast TWT Info subfield format. When it is set to "1", it indicates that the traffic of all the existing SCSs </w:t>
            </w:r>
            <w:proofErr w:type="gramStart"/>
            <w:r w:rsidRPr="002223D0">
              <w:rPr>
                <w:rFonts w:ascii="Times New Roman" w:eastAsia="Times New Roman" w:hAnsi="Times New Roman" w:cs="Times New Roman"/>
                <w:sz w:val="16"/>
                <w:szCs w:val="16"/>
              </w:rPr>
              <w:t>are</w:t>
            </w:r>
            <w:proofErr w:type="gramEnd"/>
            <w:r w:rsidRPr="002223D0">
              <w:rPr>
                <w:rFonts w:ascii="Times New Roman" w:eastAsia="Times New Roman" w:hAnsi="Times New Roman" w:cs="Times New Roman"/>
                <w:sz w:val="16"/>
                <w:szCs w:val="16"/>
              </w:rPr>
              <w:t xml:space="preserve"> </w:t>
            </w:r>
            <w:proofErr w:type="spellStart"/>
            <w:r w:rsidRPr="002223D0">
              <w:rPr>
                <w:rFonts w:ascii="Times New Roman" w:eastAsia="Times New Roman" w:hAnsi="Times New Roman" w:cs="Times New Roman"/>
                <w:sz w:val="16"/>
                <w:szCs w:val="16"/>
              </w:rPr>
              <w:t>scheudled</w:t>
            </w:r>
            <w:proofErr w:type="spellEnd"/>
            <w:r w:rsidRPr="002223D0">
              <w:rPr>
                <w:rFonts w:ascii="Times New Roman" w:eastAsia="Times New Roman" w:hAnsi="Times New Roman" w:cs="Times New Roman"/>
                <w:sz w:val="16"/>
                <w:szCs w:val="16"/>
              </w:rPr>
              <w:t xml:space="preserve"> to be transmitted during the corresponding R-TWT SPs. If it is set to "0", then the TWT membership exchange frame should indicate which SCSs whose traffic will be </w:t>
            </w:r>
            <w:proofErr w:type="spellStart"/>
            <w:r w:rsidRPr="002223D0">
              <w:rPr>
                <w:rFonts w:ascii="Times New Roman" w:eastAsia="Times New Roman" w:hAnsi="Times New Roman" w:cs="Times New Roman"/>
                <w:sz w:val="16"/>
                <w:szCs w:val="16"/>
              </w:rPr>
              <w:t>transmsitted</w:t>
            </w:r>
            <w:proofErr w:type="spellEnd"/>
            <w:r w:rsidRPr="002223D0">
              <w:rPr>
                <w:rFonts w:ascii="Times New Roman" w:eastAsia="Times New Roman" w:hAnsi="Times New Roman" w:cs="Times New Roman"/>
                <w:sz w:val="16"/>
                <w:szCs w:val="16"/>
              </w:rPr>
              <w:t xml:space="preserve"> during the R-TWT SP.</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18237BC4" w14:textId="77777777" w:rsidR="00CF06EF" w:rsidRDefault="00CF06EF" w:rsidP="00DA5145">
            <w:pPr>
              <w:spacing w:after="0"/>
              <w:rPr>
                <w:rFonts w:ascii="Times New Roman" w:eastAsia="Times New Roman" w:hAnsi="Times New Roman" w:cs="Times New Roman"/>
                <w:b/>
                <w:sz w:val="16"/>
                <w:szCs w:val="16"/>
              </w:rPr>
            </w:pPr>
            <w:r w:rsidRPr="002223D0">
              <w:rPr>
                <w:rFonts w:ascii="Times New Roman" w:eastAsia="Times New Roman" w:hAnsi="Times New Roman" w:cs="Times New Roman"/>
                <w:b/>
                <w:sz w:val="16"/>
                <w:szCs w:val="16"/>
              </w:rPr>
              <w:t xml:space="preserve">Reject. </w:t>
            </w:r>
          </w:p>
          <w:p w14:paraId="244FCF3E" w14:textId="77777777" w:rsidR="00CF06EF" w:rsidRDefault="00CF06EF" w:rsidP="00DA5145">
            <w:pPr>
              <w:spacing w:after="0"/>
              <w:rPr>
                <w:rFonts w:ascii="Times New Roman" w:eastAsia="Times New Roman" w:hAnsi="Times New Roman" w:cs="Times New Roman"/>
                <w:b/>
                <w:sz w:val="16"/>
                <w:szCs w:val="16"/>
              </w:rPr>
            </w:pPr>
          </w:p>
          <w:p w14:paraId="24CE4A7A" w14:textId="77777777" w:rsidR="00CF06EF" w:rsidRPr="002223D0" w:rsidRDefault="00CF06EF" w:rsidP="00DA5145">
            <w:pPr>
              <w:spacing w:after="0"/>
              <w:rPr>
                <w:rFonts w:ascii="Times New Roman" w:eastAsia="Times New Roman" w:hAnsi="Times New Roman" w:cs="Times New Roman"/>
                <w:bCs/>
                <w:sz w:val="16"/>
                <w:szCs w:val="16"/>
              </w:rPr>
            </w:pPr>
            <w:r w:rsidRPr="002223D0">
              <w:rPr>
                <w:rFonts w:ascii="Times New Roman" w:eastAsia="Times New Roman" w:hAnsi="Times New Roman" w:cs="Times New Roman"/>
                <w:bCs/>
                <w:sz w:val="16"/>
                <w:szCs w:val="16"/>
              </w:rPr>
              <w:t xml:space="preserve">If TIDs of corresponding SCSIDs are included in r-TWT traffic info field, those traffic streams are latency sensitive and can be scheduled during corresponding r-TWT SPs. </w:t>
            </w:r>
            <w:r>
              <w:rPr>
                <w:rFonts w:ascii="Times New Roman" w:eastAsia="Times New Roman" w:hAnsi="Times New Roman" w:cs="Times New Roman"/>
                <w:bCs/>
                <w:sz w:val="16"/>
                <w:szCs w:val="16"/>
              </w:rPr>
              <w:t>We do not need to specify All SCS; it is implied. Further, t</w:t>
            </w:r>
            <w:r w:rsidRPr="002223D0">
              <w:rPr>
                <w:rFonts w:ascii="Times New Roman" w:eastAsia="Times New Roman" w:hAnsi="Times New Roman" w:cs="Times New Roman"/>
                <w:bCs/>
                <w:sz w:val="16"/>
                <w:szCs w:val="16"/>
              </w:rPr>
              <w:t xml:space="preserve">he </w:t>
            </w:r>
            <w:r>
              <w:rPr>
                <w:rFonts w:ascii="Times New Roman" w:eastAsia="Times New Roman" w:hAnsi="Times New Roman" w:cs="Times New Roman"/>
                <w:bCs/>
                <w:sz w:val="16"/>
                <w:szCs w:val="16"/>
              </w:rPr>
              <w:t>text already introduced in P802.11beD1.1 SC 9.4.2.199</w:t>
            </w:r>
            <w:r w:rsidRPr="002223D0">
              <w:rPr>
                <w:rFonts w:ascii="Times New Roman" w:eastAsia="Times New Roman" w:hAnsi="Times New Roman" w:cs="Times New Roman"/>
                <w:bCs/>
                <w:sz w:val="16"/>
                <w:szCs w:val="16"/>
              </w:rPr>
              <w:t xml:space="preserve"> </w:t>
            </w:r>
            <w:r>
              <w:rPr>
                <w:rFonts w:ascii="Times New Roman" w:eastAsia="Times New Roman" w:hAnsi="Times New Roman" w:cs="Times New Roman"/>
                <w:bCs/>
                <w:sz w:val="16"/>
                <w:szCs w:val="16"/>
              </w:rPr>
              <w:t xml:space="preserve">(based on 21/462r9) </w:t>
            </w:r>
            <w:r w:rsidRPr="002223D0">
              <w:rPr>
                <w:rFonts w:ascii="Times New Roman" w:eastAsia="Times New Roman" w:hAnsi="Times New Roman" w:cs="Times New Roman"/>
                <w:bCs/>
                <w:sz w:val="16"/>
                <w:szCs w:val="16"/>
              </w:rPr>
              <w:t>specifies</w:t>
            </w:r>
            <w:r>
              <w:rPr>
                <w:rFonts w:ascii="Times New Roman" w:eastAsia="Times New Roman" w:hAnsi="Times New Roman" w:cs="Times New Roman"/>
                <w:bCs/>
                <w:sz w:val="16"/>
                <w:szCs w:val="16"/>
              </w:rPr>
              <w:t xml:space="preserve"> that TIDs in r-TWT traffic info field identify latency sensitive traffic, and all SCS mapping to the indicated TID can be transmitted during the corresponding r-TWT SP. An SCS negotiation is only optional for r-TWT operation.</w:t>
            </w:r>
          </w:p>
        </w:tc>
      </w:tr>
      <w:tr w:rsidR="00CF06EF" w14:paraId="2425A7F7" w14:textId="77777777" w:rsidTr="00DA5145">
        <w:trPr>
          <w:trHeight w:val="220"/>
          <w:jc w:val="center"/>
        </w:trPr>
        <w:tc>
          <w:tcPr>
            <w:tcW w:w="625" w:type="dxa"/>
            <w:tcBorders>
              <w:top w:val="single" w:sz="4" w:space="0" w:color="000000"/>
              <w:left w:val="single" w:sz="4" w:space="0" w:color="000000"/>
              <w:bottom w:val="single" w:sz="4" w:space="0" w:color="000000"/>
              <w:right w:val="single" w:sz="4" w:space="0" w:color="000000"/>
            </w:tcBorders>
            <w:shd w:val="clear" w:color="auto" w:fill="auto"/>
          </w:tcPr>
          <w:p w14:paraId="7A6AA8B2" w14:textId="77777777" w:rsidR="00CF06EF" w:rsidRDefault="00CF06EF" w:rsidP="00DA5145">
            <w:pPr>
              <w:spacing w:after="0"/>
              <w:rPr>
                <w:rFonts w:ascii="Times New Roman" w:eastAsia="Times New Roman" w:hAnsi="Times New Roman" w:cs="Times New Roman"/>
                <w:sz w:val="16"/>
                <w:szCs w:val="16"/>
              </w:rPr>
            </w:pPr>
            <w:r>
              <w:rPr>
                <w:rFonts w:ascii="Times New Roman" w:eastAsia="Times New Roman" w:hAnsi="Times New Roman" w:cs="Times New Roman"/>
                <w:sz w:val="16"/>
                <w:szCs w:val="16"/>
              </w:rPr>
              <w:lastRenderedPageBreak/>
              <w:t>5884</w:t>
            </w:r>
          </w:p>
        </w:tc>
        <w:tc>
          <w:tcPr>
            <w:tcW w:w="1080" w:type="dxa"/>
            <w:tcBorders>
              <w:top w:val="single" w:sz="4" w:space="0" w:color="000000"/>
              <w:left w:val="single" w:sz="4" w:space="0" w:color="000000"/>
              <w:bottom w:val="single" w:sz="4" w:space="0" w:color="000000"/>
              <w:right w:val="single" w:sz="4" w:space="0" w:color="000000"/>
            </w:tcBorders>
          </w:tcPr>
          <w:p w14:paraId="68D6B58A" w14:textId="77777777" w:rsidR="00CF06EF" w:rsidRDefault="00CF06EF" w:rsidP="00DA5145">
            <w:pPr>
              <w:spacing w:after="0"/>
              <w:rPr>
                <w:rFonts w:ascii="Times New Roman" w:eastAsia="Times New Roman" w:hAnsi="Times New Roman" w:cs="Times New Roman"/>
                <w:sz w:val="16"/>
                <w:szCs w:val="16"/>
              </w:rPr>
            </w:pPr>
            <w:proofErr w:type="spellStart"/>
            <w:r w:rsidRPr="002223D0">
              <w:rPr>
                <w:rFonts w:ascii="Times New Roman" w:eastAsia="Times New Roman" w:hAnsi="Times New Roman" w:cs="Times New Roman"/>
                <w:sz w:val="16"/>
                <w:szCs w:val="16"/>
              </w:rPr>
              <w:t>Liangxiao</w:t>
            </w:r>
            <w:proofErr w:type="spellEnd"/>
            <w:r w:rsidRPr="002223D0">
              <w:rPr>
                <w:rFonts w:ascii="Times New Roman" w:eastAsia="Times New Roman" w:hAnsi="Times New Roman" w:cs="Times New Roman"/>
                <w:sz w:val="16"/>
                <w:szCs w:val="16"/>
              </w:rPr>
              <w:t xml:space="preserve"> Xin</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0FFF5929" w14:textId="77777777" w:rsidR="00CF06EF" w:rsidRDefault="00CF06EF" w:rsidP="00DA5145">
            <w:pPr>
              <w:spacing w:after="0"/>
              <w:rPr>
                <w:rFonts w:ascii="Times New Roman" w:eastAsia="Times New Roman" w:hAnsi="Times New Roman" w:cs="Times New Roman"/>
                <w:sz w:val="16"/>
                <w:szCs w:val="16"/>
              </w:rPr>
            </w:pPr>
            <w:r>
              <w:rPr>
                <w:rFonts w:ascii="Times New Roman" w:eastAsia="Times New Roman" w:hAnsi="Times New Roman" w:cs="Times New Roman"/>
                <w:sz w:val="16"/>
                <w:szCs w:val="16"/>
              </w:rPr>
              <w:t>298.34</w:t>
            </w:r>
          </w:p>
        </w:tc>
        <w:tc>
          <w:tcPr>
            <w:tcW w:w="900" w:type="dxa"/>
            <w:tcBorders>
              <w:top w:val="single" w:sz="4" w:space="0" w:color="000000"/>
              <w:left w:val="single" w:sz="4" w:space="0" w:color="000000"/>
              <w:bottom w:val="single" w:sz="4" w:space="0" w:color="000000"/>
              <w:right w:val="single" w:sz="4" w:space="0" w:color="000000"/>
            </w:tcBorders>
          </w:tcPr>
          <w:p w14:paraId="520C2E32" w14:textId="77777777" w:rsidR="00CF06EF" w:rsidRDefault="00CF06EF" w:rsidP="00DA5145">
            <w:pPr>
              <w:spacing w:after="0"/>
              <w:rPr>
                <w:rFonts w:ascii="Times New Roman" w:eastAsia="Times New Roman" w:hAnsi="Times New Roman" w:cs="Times New Roman"/>
                <w:sz w:val="16"/>
                <w:szCs w:val="16"/>
              </w:rPr>
            </w:pPr>
            <w:r>
              <w:rPr>
                <w:rFonts w:ascii="Times New Roman" w:eastAsia="Times New Roman" w:hAnsi="Times New Roman" w:cs="Times New Roman"/>
                <w:sz w:val="16"/>
                <w:szCs w:val="16"/>
              </w:rPr>
              <w:t>9.4.2.199</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385505C3" w14:textId="77777777" w:rsidR="00CF06EF" w:rsidRPr="002223D0" w:rsidRDefault="00CF06EF" w:rsidP="00DA5145">
            <w:pPr>
              <w:spacing w:after="0"/>
              <w:rPr>
                <w:rFonts w:ascii="Times New Roman" w:eastAsia="Times New Roman" w:hAnsi="Times New Roman" w:cs="Times New Roman"/>
                <w:sz w:val="16"/>
                <w:szCs w:val="16"/>
              </w:rPr>
            </w:pPr>
            <w:r w:rsidRPr="002223D0">
              <w:rPr>
                <w:rFonts w:ascii="Times New Roman" w:eastAsia="Times New Roman" w:hAnsi="Times New Roman" w:cs="Times New Roman"/>
                <w:sz w:val="16"/>
                <w:szCs w:val="16"/>
              </w:rPr>
              <w:t>A TID number could be shared by latency sensitive traffic and regular traffic. Therefore, TID is not enough to differentiate latency sensitive traffic from regular traffic.</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30CADC43" w14:textId="77777777" w:rsidR="00CF06EF" w:rsidRPr="002223D0" w:rsidRDefault="00CF06EF" w:rsidP="00DA5145">
            <w:pPr>
              <w:spacing w:after="0"/>
              <w:rPr>
                <w:rFonts w:ascii="Times New Roman" w:eastAsia="Times New Roman" w:hAnsi="Times New Roman" w:cs="Times New Roman"/>
                <w:sz w:val="16"/>
                <w:szCs w:val="16"/>
              </w:rPr>
            </w:pPr>
            <w:r w:rsidRPr="002223D0">
              <w:rPr>
                <w:rFonts w:ascii="Times New Roman" w:eastAsia="Times New Roman" w:hAnsi="Times New Roman" w:cs="Times New Roman"/>
                <w:sz w:val="16"/>
                <w:szCs w:val="16"/>
              </w:rPr>
              <w:t>When the Restricted TWT Traffic Info Present field is set to "1" in Figure 9-689a--Broadcast TWT Info subfield format, the SCS information is better than TID bitmap to indicate the traffic of the latency sensitive traffic.</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7170C8AF" w14:textId="77777777" w:rsidR="00CF06EF" w:rsidRDefault="00CF06EF" w:rsidP="00DA5145">
            <w:pPr>
              <w:spacing w:after="0"/>
              <w:rPr>
                <w:rFonts w:ascii="Times New Roman" w:eastAsia="Times New Roman" w:hAnsi="Times New Roman" w:cs="Times New Roman"/>
                <w:b/>
                <w:sz w:val="16"/>
                <w:szCs w:val="16"/>
              </w:rPr>
            </w:pPr>
            <w:r w:rsidRPr="002223D0">
              <w:rPr>
                <w:rFonts w:ascii="Times New Roman" w:eastAsia="Times New Roman" w:hAnsi="Times New Roman" w:cs="Times New Roman"/>
                <w:b/>
                <w:sz w:val="16"/>
                <w:szCs w:val="16"/>
              </w:rPr>
              <w:t xml:space="preserve">Reject. </w:t>
            </w:r>
          </w:p>
          <w:p w14:paraId="0ECFD352" w14:textId="77777777" w:rsidR="00CF06EF" w:rsidRDefault="00CF06EF" w:rsidP="00DA5145">
            <w:pPr>
              <w:spacing w:after="0"/>
              <w:rPr>
                <w:rFonts w:ascii="Times New Roman" w:eastAsia="Times New Roman" w:hAnsi="Times New Roman" w:cs="Times New Roman"/>
                <w:b/>
                <w:sz w:val="16"/>
                <w:szCs w:val="16"/>
              </w:rPr>
            </w:pPr>
          </w:p>
          <w:p w14:paraId="55EA9A13" w14:textId="3336C20B" w:rsidR="00CF06EF" w:rsidRPr="004346B9" w:rsidRDefault="00CF06EF" w:rsidP="00DA5145">
            <w:pPr>
              <w:spacing w:after="0"/>
              <w:rPr>
                <w:rFonts w:ascii="Times New Roman" w:eastAsia="Times New Roman" w:hAnsi="Times New Roman" w:cs="Times New Roman"/>
                <w:bCs/>
                <w:sz w:val="16"/>
                <w:szCs w:val="16"/>
              </w:rPr>
            </w:pPr>
            <w:r>
              <w:rPr>
                <w:rFonts w:ascii="Times New Roman" w:eastAsia="Times New Roman" w:hAnsi="Times New Roman" w:cs="Times New Roman"/>
                <w:bCs/>
                <w:sz w:val="16"/>
                <w:szCs w:val="16"/>
              </w:rPr>
              <w:t xml:space="preserve">Similar comment as 5883 above. </w:t>
            </w:r>
            <w:r w:rsidRPr="002223D0">
              <w:rPr>
                <w:rFonts w:ascii="Times New Roman" w:eastAsia="Times New Roman" w:hAnsi="Times New Roman" w:cs="Times New Roman"/>
                <w:bCs/>
                <w:sz w:val="16"/>
                <w:szCs w:val="16"/>
              </w:rPr>
              <w:t xml:space="preserve">The group has already passed motion </w:t>
            </w:r>
            <w:r>
              <w:rPr>
                <w:rFonts w:ascii="Times New Roman" w:eastAsia="Times New Roman" w:hAnsi="Times New Roman" w:cs="Times New Roman"/>
                <w:bCs/>
                <w:sz w:val="16"/>
                <w:szCs w:val="16"/>
              </w:rPr>
              <w:t>and text is incorporated to P802.11be/D1.1 SC 9.4.2.199</w:t>
            </w:r>
            <w:r w:rsidRPr="002223D0">
              <w:rPr>
                <w:rFonts w:ascii="Times New Roman" w:eastAsia="Times New Roman" w:hAnsi="Times New Roman" w:cs="Times New Roman"/>
                <w:bCs/>
                <w:sz w:val="16"/>
                <w:szCs w:val="16"/>
              </w:rPr>
              <w:t xml:space="preserve"> </w:t>
            </w:r>
            <w:r>
              <w:rPr>
                <w:rFonts w:ascii="Times New Roman" w:eastAsia="Times New Roman" w:hAnsi="Times New Roman" w:cs="Times New Roman"/>
                <w:bCs/>
                <w:sz w:val="16"/>
                <w:szCs w:val="16"/>
              </w:rPr>
              <w:t xml:space="preserve">that </w:t>
            </w:r>
            <w:r w:rsidRPr="002223D0">
              <w:rPr>
                <w:rFonts w:ascii="Times New Roman" w:eastAsia="Times New Roman" w:hAnsi="Times New Roman" w:cs="Times New Roman"/>
                <w:bCs/>
                <w:sz w:val="16"/>
                <w:szCs w:val="16"/>
              </w:rPr>
              <w:t xml:space="preserve">latency sensitive traffic </w:t>
            </w:r>
            <w:r>
              <w:rPr>
                <w:rFonts w:ascii="Times New Roman" w:eastAsia="Times New Roman" w:hAnsi="Times New Roman" w:cs="Times New Roman"/>
                <w:bCs/>
                <w:sz w:val="16"/>
                <w:szCs w:val="16"/>
              </w:rPr>
              <w:t>is identified based on TIDs</w:t>
            </w:r>
            <w:r w:rsidRPr="002223D0">
              <w:rPr>
                <w:rFonts w:ascii="Times New Roman" w:eastAsia="Times New Roman" w:hAnsi="Times New Roman" w:cs="Times New Roman"/>
                <w:bCs/>
                <w:sz w:val="16"/>
                <w:szCs w:val="16"/>
              </w:rPr>
              <w:t xml:space="preserve">. </w:t>
            </w:r>
            <w:ins w:id="25" w:author="Muhammad Kumail Haider" w:date="2021-09-16T16:09:00Z">
              <w:r w:rsidR="005E65D8">
                <w:rPr>
                  <w:rFonts w:ascii="Times New Roman" w:eastAsia="Times New Roman" w:hAnsi="Times New Roman" w:cs="Times New Roman"/>
                  <w:bCs/>
                  <w:sz w:val="16"/>
                  <w:szCs w:val="16"/>
                </w:rPr>
                <w:t xml:space="preserve">This is also consistent with BA operation which is also at TID level. </w:t>
              </w:r>
            </w:ins>
            <w:ins w:id="26" w:author="Muhammad Kumail Haider" w:date="2021-09-16T16:11:00Z">
              <w:r w:rsidR="005E65D8">
                <w:rPr>
                  <w:rFonts w:ascii="Times New Roman" w:eastAsia="Times New Roman" w:hAnsi="Times New Roman" w:cs="Times New Roman"/>
                  <w:bCs/>
                  <w:sz w:val="16"/>
                  <w:szCs w:val="16"/>
                </w:rPr>
                <w:t xml:space="preserve">Moreover, </w:t>
              </w:r>
            </w:ins>
            <w:ins w:id="27" w:author="Muhammad Kumail Haider" w:date="2021-09-16T16:10:00Z">
              <w:r w:rsidR="005E65D8" w:rsidRPr="005E65D8">
                <w:rPr>
                  <w:rFonts w:ascii="Times New Roman" w:eastAsia="Times New Roman" w:hAnsi="Times New Roman" w:cs="Times New Roman"/>
                  <w:bCs/>
                  <w:sz w:val="16"/>
                  <w:szCs w:val="16"/>
                </w:rPr>
                <w:t xml:space="preserve">STA and AP can make use of the information in SCS to select packets </w:t>
              </w:r>
            </w:ins>
            <w:ins w:id="28" w:author="Muhammad Kumail Haider" w:date="2021-09-16T16:12:00Z">
              <w:r w:rsidR="005E65D8">
                <w:rPr>
                  <w:rFonts w:ascii="Times New Roman" w:eastAsia="Times New Roman" w:hAnsi="Times New Roman" w:cs="Times New Roman"/>
                  <w:bCs/>
                  <w:sz w:val="16"/>
                  <w:szCs w:val="16"/>
                </w:rPr>
                <w:t>between SCS streams of the same TID</w:t>
              </w:r>
            </w:ins>
            <w:ins w:id="29" w:author="Muhammad Kumail Haider" w:date="2021-09-16T16:11:00Z">
              <w:r w:rsidR="005E65D8">
                <w:rPr>
                  <w:rFonts w:ascii="Times New Roman" w:eastAsia="Times New Roman" w:hAnsi="Times New Roman" w:cs="Times New Roman"/>
                  <w:bCs/>
                  <w:sz w:val="16"/>
                  <w:szCs w:val="16"/>
                </w:rPr>
                <w:t xml:space="preserve"> if desired</w:t>
              </w:r>
            </w:ins>
            <w:ins w:id="30" w:author="Muhammad Kumail Haider" w:date="2021-09-16T16:10:00Z">
              <w:r w:rsidR="005E65D8" w:rsidRPr="005E65D8">
                <w:rPr>
                  <w:rFonts w:ascii="Times New Roman" w:eastAsia="Times New Roman" w:hAnsi="Times New Roman" w:cs="Times New Roman"/>
                  <w:bCs/>
                  <w:sz w:val="16"/>
                  <w:szCs w:val="16"/>
                </w:rPr>
                <w:t>, prioritize among multiple TIDs that are allowed with</w:t>
              </w:r>
            </w:ins>
            <w:ins w:id="31" w:author="Muhammad Kumail Haider" w:date="2021-09-16T16:13:00Z">
              <w:r w:rsidR="005E65D8">
                <w:rPr>
                  <w:rFonts w:ascii="Times New Roman" w:eastAsia="Times New Roman" w:hAnsi="Times New Roman" w:cs="Times New Roman"/>
                  <w:bCs/>
                  <w:sz w:val="16"/>
                  <w:szCs w:val="16"/>
                </w:rPr>
                <w:t>in</w:t>
              </w:r>
            </w:ins>
            <w:ins w:id="32" w:author="Muhammad Kumail Haider" w:date="2021-09-16T16:10:00Z">
              <w:r w:rsidR="005E65D8" w:rsidRPr="005E65D8">
                <w:rPr>
                  <w:rFonts w:ascii="Times New Roman" w:eastAsia="Times New Roman" w:hAnsi="Times New Roman" w:cs="Times New Roman"/>
                  <w:bCs/>
                  <w:sz w:val="16"/>
                  <w:szCs w:val="16"/>
                </w:rPr>
                <w:t xml:space="preserve"> a</w:t>
              </w:r>
            </w:ins>
            <w:ins w:id="33" w:author="Muhammad Kumail Haider" w:date="2021-09-16T16:13:00Z">
              <w:r w:rsidR="005E65D8">
                <w:rPr>
                  <w:rFonts w:ascii="Times New Roman" w:eastAsia="Times New Roman" w:hAnsi="Times New Roman" w:cs="Times New Roman"/>
                  <w:bCs/>
                  <w:sz w:val="16"/>
                  <w:szCs w:val="16"/>
                </w:rPr>
                <w:t>n</w:t>
              </w:r>
            </w:ins>
            <w:ins w:id="34" w:author="Muhammad Kumail Haider" w:date="2021-09-16T16:10:00Z">
              <w:r w:rsidR="005E65D8" w:rsidRPr="005E65D8">
                <w:rPr>
                  <w:rFonts w:ascii="Times New Roman" w:eastAsia="Times New Roman" w:hAnsi="Times New Roman" w:cs="Times New Roman"/>
                  <w:bCs/>
                  <w:sz w:val="16"/>
                  <w:szCs w:val="16"/>
                </w:rPr>
                <w:t xml:space="preserve"> r-</w:t>
              </w:r>
            </w:ins>
            <w:ins w:id="35" w:author="Muhammad Kumail Haider" w:date="2021-09-16T16:13:00Z">
              <w:r w:rsidR="005E65D8">
                <w:rPr>
                  <w:rFonts w:ascii="Times New Roman" w:eastAsia="Times New Roman" w:hAnsi="Times New Roman" w:cs="Times New Roman"/>
                  <w:bCs/>
                  <w:sz w:val="16"/>
                  <w:szCs w:val="16"/>
                </w:rPr>
                <w:t>TWT</w:t>
              </w:r>
            </w:ins>
            <w:ins w:id="36" w:author="Muhammad Kumail Haider" w:date="2021-09-16T16:10:00Z">
              <w:r w:rsidR="005E65D8" w:rsidRPr="005E65D8">
                <w:rPr>
                  <w:rFonts w:ascii="Times New Roman" w:eastAsia="Times New Roman" w:hAnsi="Times New Roman" w:cs="Times New Roman"/>
                  <w:bCs/>
                  <w:sz w:val="16"/>
                  <w:szCs w:val="16"/>
                </w:rPr>
                <w:t xml:space="preserve"> SP etc. </w:t>
              </w:r>
            </w:ins>
            <w:del w:id="37" w:author="Muhammad Kumail Haider" w:date="2021-09-16T16:10:00Z">
              <w:r w:rsidRPr="005A274E" w:rsidDel="005E65D8">
                <w:rPr>
                  <w:rFonts w:ascii="Times New Roman" w:eastAsia="Times New Roman" w:hAnsi="Times New Roman" w:cs="Times New Roman"/>
                  <w:bCs/>
                  <w:sz w:val="16"/>
                  <w:szCs w:val="16"/>
                </w:rPr>
                <w:delText>Agree that the same TID could be shared between regular and latency sensitive traffic.</w:delText>
              </w:r>
              <w:r w:rsidDel="005E65D8">
                <w:rPr>
                  <w:rFonts w:ascii="Times New Roman" w:eastAsia="Times New Roman" w:hAnsi="Times New Roman" w:cs="Times New Roman"/>
                  <w:bCs/>
                  <w:sz w:val="16"/>
                  <w:szCs w:val="16"/>
                </w:rPr>
                <w:delText xml:space="preserve"> However, operating at TID level is e.g., consistent with BA operation where further resolution can create HOF blocking issue.</w:delText>
              </w:r>
            </w:del>
          </w:p>
        </w:tc>
      </w:tr>
      <w:tr w:rsidR="00CF06EF" w14:paraId="21565C4E" w14:textId="77777777" w:rsidTr="00DA5145">
        <w:trPr>
          <w:trHeight w:val="220"/>
          <w:jc w:val="center"/>
        </w:trPr>
        <w:tc>
          <w:tcPr>
            <w:tcW w:w="625" w:type="dxa"/>
            <w:tcBorders>
              <w:top w:val="single" w:sz="4" w:space="0" w:color="000000"/>
              <w:left w:val="single" w:sz="4" w:space="0" w:color="000000"/>
              <w:bottom w:val="single" w:sz="4" w:space="0" w:color="000000"/>
              <w:right w:val="single" w:sz="4" w:space="0" w:color="000000"/>
            </w:tcBorders>
            <w:shd w:val="clear" w:color="auto" w:fill="auto"/>
          </w:tcPr>
          <w:p w14:paraId="53A97922" w14:textId="77777777" w:rsidR="00CF06EF" w:rsidRDefault="00CF06EF" w:rsidP="00DA5145">
            <w:pPr>
              <w:spacing w:after="0"/>
              <w:rPr>
                <w:rFonts w:ascii="Times New Roman" w:eastAsia="Times New Roman" w:hAnsi="Times New Roman" w:cs="Times New Roman"/>
                <w:sz w:val="16"/>
                <w:szCs w:val="16"/>
              </w:rPr>
            </w:pPr>
            <w:r>
              <w:rPr>
                <w:rFonts w:ascii="Times New Roman" w:eastAsia="Times New Roman" w:hAnsi="Times New Roman" w:cs="Times New Roman"/>
                <w:sz w:val="16"/>
                <w:szCs w:val="16"/>
              </w:rPr>
              <w:t>5885</w:t>
            </w:r>
          </w:p>
        </w:tc>
        <w:tc>
          <w:tcPr>
            <w:tcW w:w="1080" w:type="dxa"/>
            <w:tcBorders>
              <w:top w:val="single" w:sz="4" w:space="0" w:color="000000"/>
              <w:left w:val="single" w:sz="4" w:space="0" w:color="000000"/>
              <w:bottom w:val="single" w:sz="4" w:space="0" w:color="000000"/>
              <w:right w:val="single" w:sz="4" w:space="0" w:color="000000"/>
            </w:tcBorders>
          </w:tcPr>
          <w:p w14:paraId="2798F55B" w14:textId="77777777" w:rsidR="00CF06EF" w:rsidRPr="002223D0" w:rsidRDefault="00CF06EF" w:rsidP="00DA5145">
            <w:pPr>
              <w:spacing w:after="0"/>
              <w:rPr>
                <w:rFonts w:ascii="Times New Roman" w:eastAsia="Times New Roman" w:hAnsi="Times New Roman" w:cs="Times New Roman"/>
                <w:sz w:val="16"/>
                <w:szCs w:val="16"/>
              </w:rPr>
            </w:pPr>
            <w:proofErr w:type="spellStart"/>
            <w:r w:rsidRPr="002223D0">
              <w:rPr>
                <w:rFonts w:ascii="Times New Roman" w:eastAsia="Times New Roman" w:hAnsi="Times New Roman" w:cs="Times New Roman"/>
                <w:sz w:val="16"/>
                <w:szCs w:val="16"/>
              </w:rPr>
              <w:t>Liangxiao</w:t>
            </w:r>
            <w:proofErr w:type="spellEnd"/>
            <w:r w:rsidRPr="002223D0">
              <w:rPr>
                <w:rFonts w:ascii="Times New Roman" w:eastAsia="Times New Roman" w:hAnsi="Times New Roman" w:cs="Times New Roman"/>
                <w:sz w:val="16"/>
                <w:szCs w:val="16"/>
              </w:rPr>
              <w:t xml:space="preserve"> Xin</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32095C08" w14:textId="77777777" w:rsidR="00CF06EF" w:rsidRDefault="00CF06EF" w:rsidP="00DA5145">
            <w:pPr>
              <w:spacing w:after="0"/>
              <w:rPr>
                <w:rFonts w:ascii="Times New Roman" w:eastAsia="Times New Roman" w:hAnsi="Times New Roman" w:cs="Times New Roman"/>
                <w:sz w:val="16"/>
                <w:szCs w:val="16"/>
              </w:rPr>
            </w:pPr>
            <w:r>
              <w:rPr>
                <w:rFonts w:ascii="Times New Roman" w:eastAsia="Times New Roman" w:hAnsi="Times New Roman" w:cs="Times New Roman"/>
                <w:sz w:val="16"/>
                <w:szCs w:val="16"/>
              </w:rPr>
              <w:t>298.34</w:t>
            </w:r>
          </w:p>
        </w:tc>
        <w:tc>
          <w:tcPr>
            <w:tcW w:w="900" w:type="dxa"/>
            <w:tcBorders>
              <w:top w:val="single" w:sz="4" w:space="0" w:color="000000"/>
              <w:left w:val="single" w:sz="4" w:space="0" w:color="000000"/>
              <w:bottom w:val="single" w:sz="4" w:space="0" w:color="000000"/>
              <w:right w:val="single" w:sz="4" w:space="0" w:color="000000"/>
            </w:tcBorders>
          </w:tcPr>
          <w:p w14:paraId="2C1C6CAF" w14:textId="77777777" w:rsidR="00CF06EF" w:rsidRDefault="00CF06EF" w:rsidP="00DA5145">
            <w:pPr>
              <w:spacing w:after="0"/>
              <w:rPr>
                <w:rFonts w:ascii="Times New Roman" w:eastAsia="Times New Roman" w:hAnsi="Times New Roman" w:cs="Times New Roman"/>
                <w:sz w:val="16"/>
                <w:szCs w:val="16"/>
              </w:rPr>
            </w:pPr>
            <w:r>
              <w:rPr>
                <w:rFonts w:ascii="Times New Roman" w:eastAsia="Times New Roman" w:hAnsi="Times New Roman" w:cs="Times New Roman"/>
                <w:sz w:val="16"/>
                <w:szCs w:val="16"/>
              </w:rPr>
              <w:t>9.4.2.199</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59823DE1" w14:textId="77777777" w:rsidR="00CF06EF" w:rsidRPr="002223D0" w:rsidRDefault="00CF06EF" w:rsidP="00DA5145">
            <w:pPr>
              <w:spacing w:after="0"/>
              <w:rPr>
                <w:rFonts w:ascii="Times New Roman" w:eastAsia="Times New Roman" w:hAnsi="Times New Roman" w:cs="Times New Roman"/>
                <w:sz w:val="16"/>
                <w:szCs w:val="16"/>
              </w:rPr>
            </w:pPr>
            <w:r w:rsidRPr="002223D0">
              <w:rPr>
                <w:rFonts w:ascii="Times New Roman" w:eastAsia="Times New Roman" w:hAnsi="Times New Roman" w:cs="Times New Roman"/>
                <w:sz w:val="16"/>
                <w:szCs w:val="16"/>
              </w:rPr>
              <w:t>Since broadcast TWT and restricted TWT use the same signaling, the TWT scheduling AP should not allocate a same TWT ID to a broadcast TWT and a restricted TWT. A legacy STA can regard a restricted TWT as a special broadcast TWT.</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748CC570" w14:textId="77777777" w:rsidR="00CF06EF" w:rsidRPr="002223D0" w:rsidRDefault="00CF06EF" w:rsidP="00DA5145">
            <w:pPr>
              <w:spacing w:after="0"/>
              <w:rPr>
                <w:rFonts w:ascii="Times New Roman" w:eastAsia="Times New Roman" w:hAnsi="Times New Roman" w:cs="Times New Roman"/>
                <w:sz w:val="16"/>
                <w:szCs w:val="16"/>
              </w:rPr>
            </w:pPr>
            <w:r w:rsidRPr="002223D0">
              <w:rPr>
                <w:rFonts w:ascii="Times New Roman" w:eastAsia="Times New Roman" w:hAnsi="Times New Roman" w:cs="Times New Roman"/>
                <w:sz w:val="16"/>
                <w:szCs w:val="16"/>
              </w:rPr>
              <w:t>same as in the comment</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577F5EAF" w14:textId="77777777" w:rsidR="00CF06EF" w:rsidRPr="002223D0" w:rsidRDefault="00CF06EF" w:rsidP="00DA5145">
            <w:pPr>
              <w:spacing w:after="0"/>
              <w:rPr>
                <w:rFonts w:ascii="Times New Roman" w:eastAsia="Times New Roman" w:hAnsi="Times New Roman" w:cs="Times New Roman"/>
                <w:b/>
                <w:sz w:val="16"/>
                <w:szCs w:val="16"/>
              </w:rPr>
            </w:pPr>
            <w:r w:rsidRPr="002223D0">
              <w:rPr>
                <w:rFonts w:ascii="Times New Roman" w:eastAsia="Times New Roman" w:hAnsi="Times New Roman" w:cs="Times New Roman"/>
                <w:b/>
                <w:sz w:val="16"/>
                <w:szCs w:val="16"/>
              </w:rPr>
              <w:t>Re</w:t>
            </w:r>
            <w:r>
              <w:rPr>
                <w:rFonts w:ascii="Times New Roman" w:eastAsia="Times New Roman" w:hAnsi="Times New Roman" w:cs="Times New Roman"/>
                <w:b/>
                <w:sz w:val="16"/>
                <w:szCs w:val="16"/>
              </w:rPr>
              <w:t>vised</w:t>
            </w:r>
            <w:r w:rsidRPr="002223D0">
              <w:rPr>
                <w:rFonts w:ascii="Times New Roman" w:eastAsia="Times New Roman" w:hAnsi="Times New Roman" w:cs="Times New Roman"/>
                <w:b/>
                <w:sz w:val="16"/>
                <w:szCs w:val="16"/>
              </w:rPr>
              <w:t>.</w:t>
            </w:r>
          </w:p>
          <w:p w14:paraId="4C60494C" w14:textId="77777777" w:rsidR="00CF06EF" w:rsidRDefault="00CF06EF" w:rsidP="00DA5145">
            <w:pPr>
              <w:spacing w:after="0"/>
              <w:rPr>
                <w:rFonts w:ascii="Times New Roman" w:eastAsia="Times New Roman" w:hAnsi="Times New Roman" w:cs="Times New Roman"/>
                <w:bCs/>
                <w:sz w:val="16"/>
                <w:szCs w:val="16"/>
              </w:rPr>
            </w:pPr>
          </w:p>
          <w:p w14:paraId="24E8CDC4" w14:textId="77777777" w:rsidR="00CF06EF" w:rsidRDefault="00CF06EF" w:rsidP="00DA5145">
            <w:pPr>
              <w:spacing w:after="0"/>
              <w:rPr>
                <w:rFonts w:ascii="Times New Roman" w:eastAsia="Times New Roman" w:hAnsi="Times New Roman" w:cs="Times New Roman"/>
                <w:bCs/>
                <w:sz w:val="16"/>
                <w:szCs w:val="16"/>
              </w:rPr>
            </w:pPr>
            <w:r w:rsidRPr="002223D0">
              <w:rPr>
                <w:rFonts w:ascii="Times New Roman" w:eastAsia="Times New Roman" w:hAnsi="Times New Roman" w:cs="Times New Roman"/>
                <w:bCs/>
                <w:sz w:val="16"/>
                <w:szCs w:val="16"/>
              </w:rPr>
              <w:t xml:space="preserve">The </w:t>
            </w:r>
            <w:r>
              <w:rPr>
                <w:rFonts w:ascii="Times New Roman" w:eastAsia="Times New Roman" w:hAnsi="Times New Roman" w:cs="Times New Roman"/>
                <w:bCs/>
                <w:sz w:val="16"/>
                <w:szCs w:val="16"/>
              </w:rPr>
              <w:t>text already introduced in P802.11beD1.1 SC 9.4.2.199</w:t>
            </w:r>
            <w:r w:rsidRPr="002223D0">
              <w:rPr>
                <w:rFonts w:ascii="Times New Roman" w:eastAsia="Times New Roman" w:hAnsi="Times New Roman" w:cs="Times New Roman"/>
                <w:bCs/>
                <w:sz w:val="16"/>
                <w:szCs w:val="16"/>
              </w:rPr>
              <w:t xml:space="preserve"> </w:t>
            </w:r>
            <w:r>
              <w:rPr>
                <w:rFonts w:ascii="Times New Roman" w:eastAsia="Times New Roman" w:hAnsi="Times New Roman" w:cs="Times New Roman"/>
                <w:bCs/>
                <w:sz w:val="16"/>
                <w:szCs w:val="16"/>
              </w:rPr>
              <w:t xml:space="preserve">(based on 21/462r9) </w:t>
            </w:r>
            <w:r w:rsidRPr="002223D0">
              <w:rPr>
                <w:rFonts w:ascii="Times New Roman" w:eastAsia="Times New Roman" w:hAnsi="Times New Roman" w:cs="Times New Roman"/>
                <w:bCs/>
                <w:sz w:val="16"/>
                <w:szCs w:val="16"/>
              </w:rPr>
              <w:t xml:space="preserve">specifies signaling for r-TWT using b-TWT as baseline and specifies </w:t>
            </w:r>
            <w:proofErr w:type="spellStart"/>
            <w:r w:rsidRPr="002223D0">
              <w:rPr>
                <w:rFonts w:ascii="Times New Roman" w:eastAsia="Times New Roman" w:hAnsi="Times New Roman" w:cs="Times New Roman"/>
                <w:bCs/>
                <w:sz w:val="16"/>
                <w:szCs w:val="16"/>
              </w:rPr>
              <w:t>bTWT</w:t>
            </w:r>
            <w:proofErr w:type="spellEnd"/>
            <w:r w:rsidRPr="002223D0">
              <w:rPr>
                <w:rFonts w:ascii="Times New Roman" w:eastAsia="Times New Roman" w:hAnsi="Times New Roman" w:cs="Times New Roman"/>
                <w:bCs/>
                <w:sz w:val="16"/>
                <w:szCs w:val="16"/>
              </w:rPr>
              <w:t>/</w:t>
            </w:r>
            <w:proofErr w:type="spellStart"/>
            <w:r w:rsidRPr="002223D0">
              <w:rPr>
                <w:rFonts w:ascii="Times New Roman" w:eastAsia="Times New Roman" w:hAnsi="Times New Roman" w:cs="Times New Roman"/>
                <w:bCs/>
                <w:sz w:val="16"/>
                <w:szCs w:val="16"/>
              </w:rPr>
              <w:t>rTWT</w:t>
            </w:r>
            <w:proofErr w:type="spellEnd"/>
            <w:r w:rsidRPr="002223D0">
              <w:rPr>
                <w:rFonts w:ascii="Times New Roman" w:eastAsia="Times New Roman" w:hAnsi="Times New Roman" w:cs="Times New Roman"/>
                <w:bCs/>
                <w:sz w:val="16"/>
                <w:szCs w:val="16"/>
              </w:rPr>
              <w:t xml:space="preserve"> parameter sets share the same Broadcast TWT ID field in </w:t>
            </w:r>
            <w:proofErr w:type="spellStart"/>
            <w:r w:rsidRPr="002223D0">
              <w:rPr>
                <w:rFonts w:ascii="Times New Roman" w:eastAsia="Times New Roman" w:hAnsi="Times New Roman" w:cs="Times New Roman"/>
                <w:bCs/>
                <w:sz w:val="16"/>
                <w:szCs w:val="16"/>
              </w:rPr>
              <w:t>bTWT</w:t>
            </w:r>
            <w:proofErr w:type="spellEnd"/>
            <w:r w:rsidRPr="002223D0">
              <w:rPr>
                <w:rFonts w:ascii="Times New Roman" w:eastAsia="Times New Roman" w:hAnsi="Times New Roman" w:cs="Times New Roman"/>
                <w:bCs/>
                <w:sz w:val="16"/>
                <w:szCs w:val="16"/>
              </w:rPr>
              <w:t xml:space="preserve"> Info subfield and as such the IDs are drawn from the same pool and are not reassigned. </w:t>
            </w:r>
          </w:p>
          <w:p w14:paraId="122A93ED" w14:textId="77777777" w:rsidR="00CF06EF" w:rsidRDefault="00CF06EF" w:rsidP="00DA5145">
            <w:pPr>
              <w:spacing w:after="0"/>
              <w:rPr>
                <w:rFonts w:ascii="Times New Roman" w:eastAsia="Times New Roman" w:hAnsi="Times New Roman" w:cs="Times New Roman"/>
                <w:bCs/>
                <w:sz w:val="16"/>
                <w:szCs w:val="16"/>
              </w:rPr>
            </w:pPr>
          </w:p>
          <w:p w14:paraId="067995A9" w14:textId="77777777" w:rsidR="00CF06EF" w:rsidRPr="009C46C8" w:rsidRDefault="00CF06EF" w:rsidP="00DA5145">
            <w:pPr>
              <w:suppressAutoHyphens/>
              <w:spacing w:after="0"/>
              <w:rPr>
                <w:rFonts w:ascii="Times New Roman" w:hAnsi="Times New Roman" w:cs="Times New Roman"/>
                <w:b/>
                <w:color w:val="000000" w:themeColor="text1"/>
                <w:sz w:val="16"/>
                <w:szCs w:val="16"/>
              </w:rPr>
            </w:pPr>
            <w:r w:rsidRPr="009C46C8">
              <w:rPr>
                <w:rFonts w:ascii="Times New Roman" w:hAnsi="Times New Roman" w:cs="Times New Roman"/>
                <w:b/>
                <w:color w:val="000000" w:themeColor="text1"/>
                <w:sz w:val="16"/>
                <w:szCs w:val="16"/>
              </w:rPr>
              <w:t>Note to the Editor:</w:t>
            </w:r>
          </w:p>
          <w:p w14:paraId="016F2E78" w14:textId="77777777" w:rsidR="00CF06EF" w:rsidRPr="002223D0" w:rsidRDefault="00CF06EF" w:rsidP="00DA5145">
            <w:pPr>
              <w:spacing w:after="0"/>
              <w:rPr>
                <w:rFonts w:ascii="Times New Roman" w:eastAsia="Times New Roman" w:hAnsi="Times New Roman" w:cs="Times New Roman"/>
                <w:bCs/>
                <w:sz w:val="16"/>
                <w:szCs w:val="16"/>
              </w:rPr>
            </w:pPr>
            <w:r w:rsidRPr="007A306F">
              <w:rPr>
                <w:rFonts w:ascii="Times New Roman" w:hAnsi="Times New Roman" w:cs="Times New Roman"/>
                <w:color w:val="000000" w:themeColor="text1"/>
                <w:sz w:val="16"/>
                <w:szCs w:val="16"/>
                <w:u w:val="single"/>
              </w:rPr>
              <w:t>No further changes are required for the resolution of this CID in this document.</w:t>
            </w:r>
            <w:r>
              <w:rPr>
                <w:rFonts w:ascii="Times New Roman" w:hAnsi="Times New Roman" w:cs="Times New Roman"/>
                <w:color w:val="000000" w:themeColor="text1"/>
                <w:sz w:val="16"/>
                <w:szCs w:val="16"/>
                <w:u w:val="single"/>
              </w:rPr>
              <w:t xml:space="preserve"> </w:t>
            </w:r>
            <w:r w:rsidRPr="003E673C">
              <w:rPr>
                <w:rFonts w:ascii="Times New Roman" w:hAnsi="Times New Roman" w:cs="Times New Roman"/>
                <w:color w:val="000000" w:themeColor="text1"/>
                <w:sz w:val="16"/>
                <w:szCs w:val="16"/>
                <w:u w:val="single"/>
              </w:rPr>
              <w:t xml:space="preserve">Changes are already reflected in </w:t>
            </w:r>
            <w:r>
              <w:rPr>
                <w:rFonts w:ascii="Times New Roman" w:hAnsi="Times New Roman" w:cs="Times New Roman"/>
                <w:color w:val="000000" w:themeColor="text1"/>
                <w:sz w:val="16"/>
                <w:szCs w:val="16"/>
                <w:u w:val="single"/>
              </w:rPr>
              <w:t>P802.11be</w:t>
            </w:r>
            <w:r w:rsidRPr="003E673C">
              <w:rPr>
                <w:rFonts w:ascii="Times New Roman" w:hAnsi="Times New Roman" w:cs="Times New Roman"/>
                <w:color w:val="000000" w:themeColor="text1"/>
                <w:sz w:val="16"/>
                <w:szCs w:val="16"/>
                <w:u w:val="single"/>
              </w:rPr>
              <w:t>D1.1.</w:t>
            </w:r>
          </w:p>
        </w:tc>
      </w:tr>
      <w:tr w:rsidR="00CF06EF" w14:paraId="5E8F20DC" w14:textId="77777777" w:rsidTr="00DA5145">
        <w:trPr>
          <w:trHeight w:val="220"/>
          <w:jc w:val="center"/>
        </w:trPr>
        <w:tc>
          <w:tcPr>
            <w:tcW w:w="625" w:type="dxa"/>
            <w:tcBorders>
              <w:top w:val="single" w:sz="4" w:space="0" w:color="000000"/>
              <w:left w:val="single" w:sz="4" w:space="0" w:color="000000"/>
              <w:bottom w:val="single" w:sz="4" w:space="0" w:color="000000"/>
              <w:right w:val="single" w:sz="4" w:space="0" w:color="000000"/>
            </w:tcBorders>
            <w:shd w:val="clear" w:color="auto" w:fill="auto"/>
          </w:tcPr>
          <w:p w14:paraId="091FE459" w14:textId="77777777" w:rsidR="00CF06EF" w:rsidRPr="00A56E59" w:rsidRDefault="00CF06EF" w:rsidP="00DA5145">
            <w:pPr>
              <w:spacing w:after="0"/>
              <w:rPr>
                <w:rFonts w:ascii="Times New Roman" w:eastAsia="Times New Roman" w:hAnsi="Times New Roman" w:cs="Times New Roman"/>
                <w:sz w:val="16"/>
                <w:szCs w:val="16"/>
                <w:highlight w:val="yellow"/>
              </w:rPr>
            </w:pPr>
            <w:r>
              <w:rPr>
                <w:rFonts w:ascii="Times New Roman" w:eastAsia="Times New Roman" w:hAnsi="Times New Roman" w:cs="Times New Roman"/>
                <w:sz w:val="16"/>
                <w:szCs w:val="16"/>
              </w:rPr>
              <w:t>4123</w:t>
            </w:r>
          </w:p>
        </w:tc>
        <w:tc>
          <w:tcPr>
            <w:tcW w:w="1080" w:type="dxa"/>
            <w:tcBorders>
              <w:top w:val="single" w:sz="4" w:space="0" w:color="000000"/>
              <w:left w:val="single" w:sz="4" w:space="0" w:color="000000"/>
              <w:bottom w:val="single" w:sz="4" w:space="0" w:color="000000"/>
              <w:right w:val="single" w:sz="4" w:space="0" w:color="000000"/>
            </w:tcBorders>
          </w:tcPr>
          <w:p w14:paraId="2787D84D" w14:textId="77777777" w:rsidR="00CF06EF" w:rsidRPr="00A56E59" w:rsidRDefault="00CF06EF" w:rsidP="00DA5145">
            <w:pPr>
              <w:spacing w:after="0"/>
              <w:rPr>
                <w:rFonts w:ascii="Times New Roman" w:eastAsia="Times New Roman" w:hAnsi="Times New Roman" w:cs="Times New Roman"/>
                <w:sz w:val="16"/>
                <w:szCs w:val="16"/>
                <w:highlight w:val="yellow"/>
              </w:rPr>
            </w:pPr>
            <w:r>
              <w:rPr>
                <w:rFonts w:ascii="Times New Roman" w:eastAsia="Times New Roman" w:hAnsi="Times New Roman" w:cs="Times New Roman"/>
                <w:sz w:val="16"/>
                <w:szCs w:val="16"/>
              </w:rPr>
              <w:t>Akira Kishida</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2181D961" w14:textId="77777777" w:rsidR="00CF06EF" w:rsidRPr="00A56E59" w:rsidRDefault="00CF06EF" w:rsidP="00DA5145">
            <w:pPr>
              <w:spacing w:after="0"/>
              <w:rPr>
                <w:rFonts w:ascii="Times New Roman" w:eastAsia="Times New Roman" w:hAnsi="Times New Roman" w:cs="Times New Roman"/>
                <w:sz w:val="16"/>
                <w:szCs w:val="16"/>
                <w:highlight w:val="yellow"/>
              </w:rPr>
            </w:pPr>
            <w:r>
              <w:rPr>
                <w:rFonts w:ascii="Times New Roman" w:eastAsia="Times New Roman" w:hAnsi="Times New Roman" w:cs="Times New Roman"/>
                <w:sz w:val="16"/>
                <w:szCs w:val="16"/>
              </w:rPr>
              <w:t>298.01</w:t>
            </w:r>
          </w:p>
        </w:tc>
        <w:tc>
          <w:tcPr>
            <w:tcW w:w="900" w:type="dxa"/>
            <w:tcBorders>
              <w:top w:val="single" w:sz="4" w:space="0" w:color="000000"/>
              <w:left w:val="single" w:sz="4" w:space="0" w:color="000000"/>
              <w:bottom w:val="single" w:sz="4" w:space="0" w:color="000000"/>
              <w:right w:val="single" w:sz="4" w:space="0" w:color="000000"/>
            </w:tcBorders>
          </w:tcPr>
          <w:p w14:paraId="0D7D2071" w14:textId="77777777" w:rsidR="00CF06EF" w:rsidRPr="00A56E59" w:rsidRDefault="00CF06EF" w:rsidP="00DA5145">
            <w:pPr>
              <w:spacing w:after="0"/>
              <w:rPr>
                <w:rFonts w:ascii="Times New Roman" w:eastAsia="Times New Roman" w:hAnsi="Times New Roman" w:cs="Times New Roman"/>
                <w:sz w:val="16"/>
                <w:szCs w:val="16"/>
                <w:highlight w:val="yellow"/>
              </w:rPr>
            </w:pPr>
            <w:r>
              <w:rPr>
                <w:rFonts w:ascii="Times New Roman" w:eastAsia="Times New Roman" w:hAnsi="Times New Roman" w:cs="Times New Roman"/>
                <w:sz w:val="16"/>
                <w:szCs w:val="16"/>
              </w:rPr>
              <w:t>35.6.4.2</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145241BE" w14:textId="77777777" w:rsidR="00CF06EF" w:rsidRPr="00A56E59" w:rsidRDefault="00CF06EF" w:rsidP="00DA5145">
            <w:pPr>
              <w:spacing w:after="0"/>
              <w:rPr>
                <w:rFonts w:ascii="Times New Roman" w:eastAsia="Times New Roman" w:hAnsi="Times New Roman" w:cs="Times New Roman"/>
                <w:sz w:val="16"/>
                <w:szCs w:val="16"/>
                <w:highlight w:val="yellow"/>
              </w:rPr>
            </w:pPr>
            <w:r w:rsidRPr="00D06253">
              <w:rPr>
                <w:rFonts w:ascii="Times New Roman" w:eastAsia="Times New Roman" w:hAnsi="Times New Roman" w:cs="Times New Roman"/>
                <w:sz w:val="16"/>
                <w:szCs w:val="16"/>
              </w:rPr>
              <w:t>If</w:t>
            </w:r>
            <w:r>
              <w:rPr>
                <w:rFonts w:ascii="Times New Roman" w:eastAsia="Times New Roman" w:hAnsi="Times New Roman" w:cs="Times New Roman"/>
                <w:sz w:val="16"/>
                <w:szCs w:val="16"/>
              </w:rPr>
              <w:t xml:space="preserve"> </w:t>
            </w:r>
            <w:r w:rsidRPr="00D06253">
              <w:rPr>
                <w:rFonts w:ascii="Times New Roman" w:eastAsia="Times New Roman" w:hAnsi="Times New Roman" w:cs="Times New Roman"/>
                <w:sz w:val="16"/>
                <w:szCs w:val="16"/>
              </w:rPr>
              <w:t>dot11RestrictedTWTOptionImplemented set to true and the value of restricted TWT service period set to 0, it seems that restricted TWT may not be operated but normal Broadcast TWT will be operated.</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32B0D813" w14:textId="77777777" w:rsidR="00CF06EF" w:rsidRPr="00A56E59" w:rsidRDefault="00CF06EF" w:rsidP="00DA5145">
            <w:pPr>
              <w:spacing w:after="0"/>
              <w:rPr>
                <w:rFonts w:ascii="Times New Roman" w:eastAsia="Times New Roman" w:hAnsi="Times New Roman" w:cs="Times New Roman"/>
                <w:sz w:val="16"/>
                <w:szCs w:val="16"/>
                <w:highlight w:val="yellow"/>
              </w:rPr>
            </w:pPr>
            <w:r w:rsidRPr="00D06253">
              <w:rPr>
                <w:rFonts w:ascii="Times New Roman" w:eastAsia="Times New Roman" w:hAnsi="Times New Roman" w:cs="Times New Roman"/>
                <w:sz w:val="16"/>
                <w:szCs w:val="16"/>
              </w:rPr>
              <w:t>If dot11RestrictedTWTOptionImplemented is set to true, the range of the value of the restricted TWT service period should be set to more than 1.</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455E1C05" w14:textId="77777777" w:rsidR="00CF06EF" w:rsidRDefault="00CF06EF" w:rsidP="00DA5145">
            <w:pPr>
              <w:spacing w:after="0"/>
              <w:rPr>
                <w:rFonts w:ascii="Times New Roman" w:eastAsia="Times New Roman" w:hAnsi="Times New Roman" w:cs="Times New Roman"/>
                <w:b/>
                <w:sz w:val="16"/>
                <w:szCs w:val="16"/>
              </w:rPr>
            </w:pPr>
            <w:r w:rsidRPr="001B5134">
              <w:rPr>
                <w:rFonts w:ascii="Times New Roman" w:eastAsia="Times New Roman" w:hAnsi="Times New Roman" w:cs="Times New Roman"/>
                <w:b/>
                <w:sz w:val="16"/>
                <w:szCs w:val="16"/>
              </w:rPr>
              <w:t>Re</w:t>
            </w:r>
            <w:r>
              <w:rPr>
                <w:rFonts w:ascii="Times New Roman" w:eastAsia="Times New Roman" w:hAnsi="Times New Roman" w:cs="Times New Roman"/>
                <w:b/>
                <w:sz w:val="16"/>
                <w:szCs w:val="16"/>
              </w:rPr>
              <w:t>ject</w:t>
            </w:r>
          </w:p>
          <w:p w14:paraId="4665B61C" w14:textId="77777777" w:rsidR="00CF06EF" w:rsidRDefault="00CF06EF" w:rsidP="00DA5145">
            <w:pPr>
              <w:spacing w:after="0"/>
              <w:rPr>
                <w:rFonts w:ascii="Times New Roman" w:eastAsia="Times New Roman" w:hAnsi="Times New Roman" w:cs="Times New Roman"/>
                <w:b/>
                <w:sz w:val="16"/>
                <w:szCs w:val="16"/>
              </w:rPr>
            </w:pPr>
          </w:p>
          <w:p w14:paraId="47081A80" w14:textId="77777777" w:rsidR="00CF06EF" w:rsidRPr="00D06253" w:rsidRDefault="00CF06EF" w:rsidP="00DA5145">
            <w:pPr>
              <w:spacing w:after="0"/>
              <w:rPr>
                <w:rFonts w:ascii="Times New Roman" w:eastAsia="Times New Roman" w:hAnsi="Times New Roman" w:cs="Times New Roman"/>
                <w:bCs/>
                <w:sz w:val="16"/>
                <w:szCs w:val="16"/>
              </w:rPr>
            </w:pPr>
            <w:r>
              <w:rPr>
                <w:rFonts w:ascii="Times New Roman" w:eastAsia="Times New Roman" w:hAnsi="Times New Roman" w:cs="Times New Roman"/>
                <w:bCs/>
                <w:sz w:val="16"/>
                <w:szCs w:val="16"/>
              </w:rPr>
              <w:t xml:space="preserve">There is no difference between </w:t>
            </w:r>
            <w:proofErr w:type="spellStart"/>
            <w:r>
              <w:rPr>
                <w:rFonts w:ascii="Times New Roman" w:eastAsia="Times New Roman" w:hAnsi="Times New Roman" w:cs="Times New Roman"/>
                <w:bCs/>
                <w:sz w:val="16"/>
                <w:szCs w:val="16"/>
              </w:rPr>
              <w:t>bTWT</w:t>
            </w:r>
            <w:proofErr w:type="spellEnd"/>
            <w:r>
              <w:rPr>
                <w:rFonts w:ascii="Times New Roman" w:eastAsia="Times New Roman" w:hAnsi="Times New Roman" w:cs="Times New Roman"/>
                <w:bCs/>
                <w:sz w:val="16"/>
                <w:szCs w:val="16"/>
              </w:rPr>
              <w:t xml:space="preserve"> and </w:t>
            </w:r>
            <w:proofErr w:type="spellStart"/>
            <w:r>
              <w:rPr>
                <w:rFonts w:ascii="Times New Roman" w:eastAsia="Times New Roman" w:hAnsi="Times New Roman" w:cs="Times New Roman"/>
                <w:bCs/>
                <w:sz w:val="16"/>
                <w:szCs w:val="16"/>
              </w:rPr>
              <w:t>rTWT</w:t>
            </w:r>
            <w:proofErr w:type="spellEnd"/>
            <w:r>
              <w:rPr>
                <w:rFonts w:ascii="Times New Roman" w:eastAsia="Times New Roman" w:hAnsi="Times New Roman" w:cs="Times New Roman"/>
                <w:bCs/>
                <w:sz w:val="16"/>
                <w:szCs w:val="16"/>
              </w:rPr>
              <w:t xml:space="preserve"> in terms of setting the SP duration, and </w:t>
            </w:r>
            <w:proofErr w:type="spellStart"/>
            <w:r>
              <w:rPr>
                <w:rFonts w:ascii="Times New Roman" w:eastAsia="Times New Roman" w:hAnsi="Times New Roman" w:cs="Times New Roman"/>
                <w:bCs/>
                <w:sz w:val="16"/>
                <w:szCs w:val="16"/>
              </w:rPr>
              <w:t>rTWT</w:t>
            </w:r>
            <w:proofErr w:type="spellEnd"/>
            <w:r>
              <w:rPr>
                <w:rFonts w:ascii="Times New Roman" w:eastAsia="Times New Roman" w:hAnsi="Times New Roman" w:cs="Times New Roman"/>
                <w:bCs/>
                <w:sz w:val="16"/>
                <w:szCs w:val="16"/>
              </w:rPr>
              <w:t xml:space="preserve"> follows baseline spec on Nominal Minimum TWT Wake Duration. Agreed that 0 SP duration is not very meaningful, but we think that discussion could be had in </w:t>
            </w:r>
            <w:proofErr w:type="spellStart"/>
            <w:r>
              <w:rPr>
                <w:rFonts w:ascii="Times New Roman" w:eastAsia="Times New Roman" w:hAnsi="Times New Roman" w:cs="Times New Roman"/>
                <w:bCs/>
                <w:sz w:val="16"/>
                <w:szCs w:val="16"/>
              </w:rPr>
              <w:t>REVme</w:t>
            </w:r>
            <w:proofErr w:type="spellEnd"/>
            <w:r>
              <w:rPr>
                <w:rFonts w:ascii="Times New Roman" w:eastAsia="Times New Roman" w:hAnsi="Times New Roman" w:cs="Times New Roman"/>
                <w:bCs/>
                <w:sz w:val="16"/>
                <w:szCs w:val="16"/>
              </w:rPr>
              <w:t xml:space="preserve"> for </w:t>
            </w:r>
            <w:proofErr w:type="spellStart"/>
            <w:r>
              <w:rPr>
                <w:rFonts w:ascii="Times New Roman" w:eastAsia="Times New Roman" w:hAnsi="Times New Roman" w:cs="Times New Roman"/>
                <w:bCs/>
                <w:sz w:val="16"/>
                <w:szCs w:val="16"/>
              </w:rPr>
              <w:t>bTWT</w:t>
            </w:r>
            <w:proofErr w:type="spellEnd"/>
            <w:r>
              <w:rPr>
                <w:rFonts w:ascii="Times New Roman" w:eastAsia="Times New Roman" w:hAnsi="Times New Roman" w:cs="Times New Roman"/>
                <w:bCs/>
                <w:sz w:val="16"/>
                <w:szCs w:val="16"/>
              </w:rPr>
              <w:t xml:space="preserve"> behavior in general if there is interest within the group.</w:t>
            </w:r>
          </w:p>
          <w:p w14:paraId="1CED8189" w14:textId="77777777" w:rsidR="00CF06EF" w:rsidRPr="00A56E59" w:rsidRDefault="00CF06EF" w:rsidP="00DA5145">
            <w:pPr>
              <w:spacing w:after="0"/>
              <w:rPr>
                <w:rFonts w:ascii="Times New Roman" w:eastAsia="Times New Roman" w:hAnsi="Times New Roman" w:cs="Times New Roman"/>
                <w:bCs/>
                <w:sz w:val="16"/>
                <w:szCs w:val="16"/>
                <w:highlight w:val="yellow"/>
              </w:rPr>
            </w:pPr>
          </w:p>
        </w:tc>
      </w:tr>
      <w:tr w:rsidR="00CF06EF" w14:paraId="0DBE2CF5" w14:textId="77777777" w:rsidTr="00DA5145">
        <w:trPr>
          <w:trHeight w:val="220"/>
          <w:jc w:val="center"/>
        </w:trPr>
        <w:tc>
          <w:tcPr>
            <w:tcW w:w="625" w:type="dxa"/>
            <w:tcBorders>
              <w:top w:val="single" w:sz="4" w:space="0" w:color="000000"/>
              <w:left w:val="single" w:sz="4" w:space="0" w:color="000000"/>
              <w:bottom w:val="single" w:sz="4" w:space="0" w:color="000000"/>
              <w:right w:val="single" w:sz="4" w:space="0" w:color="000000"/>
            </w:tcBorders>
            <w:shd w:val="clear" w:color="auto" w:fill="auto"/>
          </w:tcPr>
          <w:p w14:paraId="33EC8BB0" w14:textId="77777777" w:rsidR="00CF06EF" w:rsidRDefault="00CF06EF" w:rsidP="00DA5145">
            <w:pPr>
              <w:spacing w:after="0"/>
              <w:rPr>
                <w:rFonts w:ascii="Times New Roman" w:eastAsia="Times New Roman" w:hAnsi="Times New Roman" w:cs="Times New Roman"/>
                <w:sz w:val="16"/>
                <w:szCs w:val="16"/>
              </w:rPr>
            </w:pPr>
            <w:r>
              <w:rPr>
                <w:rFonts w:ascii="Times New Roman" w:eastAsia="Times New Roman" w:hAnsi="Times New Roman" w:cs="Times New Roman"/>
                <w:sz w:val="16"/>
                <w:szCs w:val="16"/>
              </w:rPr>
              <w:t>5729</w:t>
            </w:r>
          </w:p>
        </w:tc>
        <w:tc>
          <w:tcPr>
            <w:tcW w:w="1080" w:type="dxa"/>
            <w:tcBorders>
              <w:top w:val="single" w:sz="4" w:space="0" w:color="000000"/>
              <w:left w:val="single" w:sz="4" w:space="0" w:color="000000"/>
              <w:bottom w:val="single" w:sz="4" w:space="0" w:color="000000"/>
              <w:right w:val="single" w:sz="4" w:space="0" w:color="000000"/>
            </w:tcBorders>
          </w:tcPr>
          <w:p w14:paraId="14B7AAC5" w14:textId="77777777" w:rsidR="00CF06EF" w:rsidRPr="002223D0" w:rsidRDefault="00CF06EF" w:rsidP="00DA5145">
            <w:pPr>
              <w:spacing w:after="0"/>
              <w:rPr>
                <w:rFonts w:ascii="Times New Roman" w:eastAsia="Times New Roman" w:hAnsi="Times New Roman" w:cs="Times New Roman"/>
                <w:sz w:val="16"/>
                <w:szCs w:val="16"/>
              </w:rPr>
            </w:pPr>
            <w:r w:rsidRPr="00D06253">
              <w:rPr>
                <w:rFonts w:ascii="Times New Roman" w:eastAsia="Times New Roman" w:hAnsi="Times New Roman" w:cs="Times New Roman"/>
                <w:sz w:val="16"/>
                <w:szCs w:val="16"/>
              </w:rPr>
              <w:t>KENGO NAGATA</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651EF426" w14:textId="77777777" w:rsidR="00CF06EF" w:rsidRDefault="00CF06EF" w:rsidP="00DA5145">
            <w:pPr>
              <w:spacing w:after="0"/>
              <w:rPr>
                <w:rFonts w:ascii="Times New Roman" w:eastAsia="Times New Roman" w:hAnsi="Times New Roman" w:cs="Times New Roman"/>
                <w:sz w:val="16"/>
                <w:szCs w:val="16"/>
              </w:rPr>
            </w:pPr>
            <w:r>
              <w:rPr>
                <w:rFonts w:ascii="Times New Roman" w:eastAsia="Times New Roman" w:hAnsi="Times New Roman" w:cs="Times New Roman"/>
                <w:sz w:val="16"/>
                <w:szCs w:val="16"/>
              </w:rPr>
              <w:t>298.01</w:t>
            </w:r>
          </w:p>
        </w:tc>
        <w:tc>
          <w:tcPr>
            <w:tcW w:w="900" w:type="dxa"/>
            <w:tcBorders>
              <w:top w:val="single" w:sz="4" w:space="0" w:color="000000"/>
              <w:left w:val="single" w:sz="4" w:space="0" w:color="000000"/>
              <w:bottom w:val="single" w:sz="4" w:space="0" w:color="000000"/>
              <w:right w:val="single" w:sz="4" w:space="0" w:color="000000"/>
            </w:tcBorders>
          </w:tcPr>
          <w:p w14:paraId="6F893290" w14:textId="77777777" w:rsidR="00CF06EF" w:rsidRDefault="00CF06EF" w:rsidP="00DA5145">
            <w:pPr>
              <w:spacing w:after="0"/>
              <w:rPr>
                <w:rFonts w:ascii="Times New Roman" w:eastAsia="Times New Roman" w:hAnsi="Times New Roman" w:cs="Times New Roman"/>
                <w:sz w:val="16"/>
                <w:szCs w:val="16"/>
              </w:rPr>
            </w:pPr>
            <w:r>
              <w:rPr>
                <w:rFonts w:ascii="Times New Roman" w:eastAsia="Times New Roman" w:hAnsi="Times New Roman" w:cs="Times New Roman"/>
                <w:sz w:val="16"/>
                <w:szCs w:val="16"/>
              </w:rPr>
              <w:t>35.6.4.2</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7D65B991" w14:textId="77777777" w:rsidR="00CF06EF" w:rsidRPr="002223D0" w:rsidRDefault="00CF06EF" w:rsidP="00DA5145">
            <w:pPr>
              <w:spacing w:after="0"/>
              <w:rPr>
                <w:rFonts w:ascii="Times New Roman" w:eastAsia="Times New Roman" w:hAnsi="Times New Roman" w:cs="Times New Roman"/>
                <w:sz w:val="16"/>
                <w:szCs w:val="16"/>
              </w:rPr>
            </w:pPr>
            <w:r w:rsidRPr="00D06253">
              <w:rPr>
                <w:rFonts w:ascii="Times New Roman" w:eastAsia="Times New Roman" w:hAnsi="Times New Roman" w:cs="Times New Roman"/>
                <w:sz w:val="16"/>
                <w:szCs w:val="16"/>
              </w:rPr>
              <w:t>If</w:t>
            </w:r>
            <w:r>
              <w:rPr>
                <w:rFonts w:ascii="Times New Roman" w:eastAsia="Times New Roman" w:hAnsi="Times New Roman" w:cs="Times New Roman"/>
                <w:sz w:val="16"/>
                <w:szCs w:val="16"/>
              </w:rPr>
              <w:t xml:space="preserve"> </w:t>
            </w:r>
            <w:r w:rsidRPr="00D06253">
              <w:rPr>
                <w:rFonts w:ascii="Times New Roman" w:eastAsia="Times New Roman" w:hAnsi="Times New Roman" w:cs="Times New Roman"/>
                <w:sz w:val="16"/>
                <w:szCs w:val="16"/>
              </w:rPr>
              <w:t>dot11RestrictedTWTOptionImplemented set to true and the value of restricted TWT service period set to 0, it seems that restricted TWT may not be operated but normal Broadcast TWT will be operated.</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428CE83C" w14:textId="77777777" w:rsidR="00CF06EF" w:rsidRPr="002223D0" w:rsidRDefault="00CF06EF" w:rsidP="00DA5145">
            <w:pPr>
              <w:spacing w:after="0"/>
              <w:rPr>
                <w:rFonts w:ascii="Times New Roman" w:eastAsia="Times New Roman" w:hAnsi="Times New Roman" w:cs="Times New Roman"/>
                <w:sz w:val="16"/>
                <w:szCs w:val="16"/>
              </w:rPr>
            </w:pPr>
            <w:r w:rsidRPr="00D06253">
              <w:rPr>
                <w:rFonts w:ascii="Times New Roman" w:eastAsia="Times New Roman" w:hAnsi="Times New Roman" w:cs="Times New Roman"/>
                <w:sz w:val="16"/>
                <w:szCs w:val="16"/>
              </w:rPr>
              <w:t>If dot11RestrictedTWTOptionImplemented is set to true, the range of the value of the restricted TWT service period should be set to more than 1.</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14:paraId="32B629AD" w14:textId="77777777" w:rsidR="00CF06EF" w:rsidRDefault="00CF06EF" w:rsidP="00DA5145">
            <w:pPr>
              <w:spacing w:after="0"/>
              <w:rPr>
                <w:rFonts w:ascii="Times New Roman" w:eastAsia="Times New Roman" w:hAnsi="Times New Roman" w:cs="Times New Roman"/>
                <w:b/>
                <w:sz w:val="16"/>
                <w:szCs w:val="16"/>
              </w:rPr>
            </w:pPr>
            <w:r w:rsidRPr="001B5134">
              <w:rPr>
                <w:rFonts w:ascii="Times New Roman" w:eastAsia="Times New Roman" w:hAnsi="Times New Roman" w:cs="Times New Roman"/>
                <w:b/>
                <w:sz w:val="16"/>
                <w:szCs w:val="16"/>
              </w:rPr>
              <w:t>Re</w:t>
            </w:r>
            <w:r>
              <w:rPr>
                <w:rFonts w:ascii="Times New Roman" w:eastAsia="Times New Roman" w:hAnsi="Times New Roman" w:cs="Times New Roman"/>
                <w:b/>
                <w:sz w:val="16"/>
                <w:szCs w:val="16"/>
              </w:rPr>
              <w:t>ject</w:t>
            </w:r>
          </w:p>
          <w:p w14:paraId="1169B08F" w14:textId="77777777" w:rsidR="00CF06EF" w:rsidRDefault="00CF06EF" w:rsidP="00DA5145">
            <w:pPr>
              <w:spacing w:after="0"/>
              <w:rPr>
                <w:rFonts w:ascii="Times New Roman" w:eastAsia="Times New Roman" w:hAnsi="Times New Roman" w:cs="Times New Roman"/>
                <w:b/>
                <w:sz w:val="16"/>
                <w:szCs w:val="16"/>
              </w:rPr>
            </w:pPr>
          </w:p>
          <w:p w14:paraId="1EA72835" w14:textId="77777777" w:rsidR="00CF06EF" w:rsidRPr="002223D0" w:rsidRDefault="00CF06EF" w:rsidP="00DA5145">
            <w:pPr>
              <w:spacing w:after="0"/>
              <w:rPr>
                <w:rFonts w:ascii="Times New Roman" w:eastAsia="Times New Roman" w:hAnsi="Times New Roman" w:cs="Times New Roman"/>
                <w:bCs/>
                <w:sz w:val="16"/>
                <w:szCs w:val="16"/>
              </w:rPr>
            </w:pPr>
            <w:r>
              <w:rPr>
                <w:rFonts w:ascii="Times New Roman" w:eastAsia="Times New Roman" w:hAnsi="Times New Roman" w:cs="Times New Roman"/>
                <w:bCs/>
                <w:sz w:val="16"/>
                <w:szCs w:val="16"/>
              </w:rPr>
              <w:t>Same comment as 4123 above.</w:t>
            </w:r>
          </w:p>
        </w:tc>
      </w:tr>
    </w:tbl>
    <w:p w14:paraId="53CF7337" w14:textId="77777777" w:rsidR="00CF06EF" w:rsidRDefault="00CF06EF" w:rsidP="00CF06EF">
      <w:pPr>
        <w:widowControl w:val="0"/>
        <w:tabs>
          <w:tab w:val="left" w:pos="659"/>
        </w:tabs>
        <w:spacing w:before="120" w:after="0" w:line="212" w:lineRule="auto"/>
        <w:rPr>
          <w:rFonts w:ascii="Arial" w:eastAsia="Arial" w:hAnsi="Arial" w:cs="Arial"/>
          <w:b/>
          <w:sz w:val="20"/>
          <w:szCs w:val="20"/>
        </w:rPr>
      </w:pPr>
    </w:p>
    <w:p w14:paraId="2E6B47F1" w14:textId="77777777" w:rsidR="00CF06EF" w:rsidRPr="00CB2763" w:rsidRDefault="00CF06EF" w:rsidP="00CF06EF">
      <w:pPr>
        <w:spacing w:after="0" w:line="240" w:lineRule="auto"/>
        <w:rPr>
          <w:rFonts w:ascii="Times New Roman" w:eastAsia="Times New Roman" w:hAnsi="Times New Roman" w:cs="Times New Roman"/>
          <w:b/>
          <w:bCs/>
          <w:u w:val="single"/>
        </w:rPr>
      </w:pPr>
      <w:r w:rsidRPr="00CB2763">
        <w:rPr>
          <w:rFonts w:ascii="Times New Roman" w:eastAsia="Times New Roman" w:hAnsi="Times New Roman" w:cs="Times New Roman"/>
          <w:b/>
          <w:bCs/>
          <w:u w:val="single"/>
        </w:rPr>
        <w:t>Discussion:</w:t>
      </w:r>
    </w:p>
    <w:p w14:paraId="64B3C0D0" w14:textId="77777777" w:rsidR="00CF06EF" w:rsidRDefault="00CF06EF" w:rsidP="00CF06EF">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p w14:paraId="5EF8EAB7" w14:textId="77777777" w:rsidR="00CF06EF" w:rsidRDefault="00CF06EF" w:rsidP="00CF06EF">
      <w:pPr>
        <w:pStyle w:val="ListParagraph"/>
        <w:numPr>
          <w:ilvl w:val="0"/>
          <w:numId w:val="3"/>
        </w:num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A couple of CIDs relate to clarification of whether TIDs indicated in UL/DL TID Bitmaps in the Traffic Info field during restricted TWT setup negotiations are negotiable. We propose that the TIDs indicated in the TWT Request frame are treated as such, a request, and hence the TWT Response frame shall carry the same TIDs with an appropriate TWT Setup Command, based on whether AP can accept the request or suggest an alternate or reject. However, if either UL and/or DL TIDs are not specified in the Request frame, those could be included in the Response frame. </w:t>
      </w:r>
    </w:p>
    <w:p w14:paraId="0E5151B0" w14:textId="77777777" w:rsidR="00CF06EF" w:rsidRDefault="00CF06EF" w:rsidP="00CF06EF">
      <w:pPr>
        <w:pStyle w:val="ListParagraph"/>
        <w:numPr>
          <w:ilvl w:val="0"/>
          <w:numId w:val="3"/>
        </w:num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lastRenderedPageBreak/>
        <w:t>A related issue is what should be the response if a TWT Request frame indicates TIDs which are not mapped to the corresponding link (in context of TID-to-Link mapping). An EHT STA should not include such TIDs in the TWT Request in the first place. However, if such a request is made, based on above point, we propose that the AP send a TWT Response frame with Reject TWT and indicate the same TIDs as in the Request frame. This simplifies the setup negotiation.</w:t>
      </w:r>
    </w:p>
    <w:p w14:paraId="60B7934B" w14:textId="15D1F2E3" w:rsidR="00CF06EF" w:rsidRPr="00CB2763" w:rsidRDefault="00CF06EF" w:rsidP="00CF06EF">
      <w:pPr>
        <w:pStyle w:val="ListParagraph"/>
        <w:numPr>
          <w:ilvl w:val="0"/>
          <w:numId w:val="3"/>
        </w:num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Another issue is whether it should be required to indicate some latency sensitive TIDs corresponding to a restricted TWT </w:t>
      </w:r>
      <w:r w:rsidR="004177B9">
        <w:rPr>
          <w:rFonts w:ascii="Times New Roman" w:eastAsia="Times New Roman" w:hAnsi="Times New Roman" w:cs="Times New Roman"/>
          <w:color w:val="000000"/>
          <w:sz w:val="18"/>
          <w:szCs w:val="18"/>
        </w:rPr>
        <w:t>membership</w:t>
      </w:r>
      <w:r>
        <w:rPr>
          <w:rFonts w:ascii="Times New Roman" w:eastAsia="Times New Roman" w:hAnsi="Times New Roman" w:cs="Times New Roman"/>
          <w:color w:val="000000"/>
          <w:sz w:val="18"/>
          <w:szCs w:val="18"/>
        </w:rPr>
        <w:t xml:space="preserve">. We propose that such indication should be required, to limit usage of restricted TWT operation for latency sensitive traffic only. As such, we propose that if a restricted TWT </w:t>
      </w:r>
      <w:r w:rsidR="004177B9">
        <w:rPr>
          <w:rFonts w:ascii="Times New Roman" w:eastAsia="Times New Roman" w:hAnsi="Times New Roman" w:cs="Times New Roman"/>
          <w:color w:val="000000"/>
          <w:sz w:val="18"/>
          <w:szCs w:val="18"/>
        </w:rPr>
        <w:t xml:space="preserve">membership </w:t>
      </w:r>
      <w:r>
        <w:rPr>
          <w:rFonts w:ascii="Times New Roman" w:eastAsia="Times New Roman" w:hAnsi="Times New Roman" w:cs="Times New Roman"/>
          <w:color w:val="000000"/>
          <w:sz w:val="18"/>
          <w:szCs w:val="18"/>
        </w:rPr>
        <w:t xml:space="preserve">is setup, the final Response frame with Accept TWT command, which establishes the </w:t>
      </w:r>
      <w:r w:rsidR="004177B9">
        <w:rPr>
          <w:rFonts w:ascii="Times New Roman" w:eastAsia="Times New Roman" w:hAnsi="Times New Roman" w:cs="Times New Roman"/>
          <w:color w:val="000000"/>
          <w:sz w:val="18"/>
          <w:szCs w:val="18"/>
        </w:rPr>
        <w:t>membership</w:t>
      </w:r>
      <w:r>
        <w:rPr>
          <w:rFonts w:ascii="Times New Roman" w:eastAsia="Times New Roman" w:hAnsi="Times New Roman" w:cs="Times New Roman"/>
          <w:color w:val="000000"/>
          <w:sz w:val="18"/>
          <w:szCs w:val="18"/>
        </w:rPr>
        <w:t xml:space="preserve">, shall have both UL and DL TID Bitmaps valid, and some TIDs should be specified. Note that there is still the option to indicate all TIDs as latency sensitive, but some indication must be included. Further, we add an exception for the case when </w:t>
      </w:r>
      <w:proofErr w:type="spellStart"/>
      <w:r>
        <w:rPr>
          <w:rFonts w:ascii="Times New Roman" w:eastAsia="Times New Roman" w:hAnsi="Times New Roman" w:cs="Times New Roman"/>
          <w:color w:val="000000"/>
          <w:sz w:val="18"/>
          <w:szCs w:val="18"/>
        </w:rPr>
        <w:t>rTWT</w:t>
      </w:r>
      <w:proofErr w:type="spellEnd"/>
      <w:r>
        <w:rPr>
          <w:rFonts w:ascii="Times New Roman" w:eastAsia="Times New Roman" w:hAnsi="Times New Roman" w:cs="Times New Roman"/>
          <w:color w:val="000000"/>
          <w:sz w:val="18"/>
          <w:szCs w:val="18"/>
        </w:rPr>
        <w:t xml:space="preserve"> SP is used for p2p traffic.</w:t>
      </w:r>
    </w:p>
    <w:p w14:paraId="0000006C" w14:textId="77777777" w:rsidR="00EE1202" w:rsidRDefault="00EE1202">
      <w:pPr>
        <w:widowControl w:val="0"/>
        <w:tabs>
          <w:tab w:val="left" w:pos="659"/>
        </w:tabs>
        <w:spacing w:before="120" w:after="0" w:line="212" w:lineRule="auto"/>
        <w:rPr>
          <w:rFonts w:ascii="Arial" w:eastAsia="Arial" w:hAnsi="Arial" w:cs="Arial"/>
          <w:b/>
          <w:sz w:val="20"/>
          <w:szCs w:val="20"/>
        </w:rPr>
      </w:pPr>
    </w:p>
    <w:p w14:paraId="0000006D" w14:textId="77777777" w:rsidR="00EE1202" w:rsidRDefault="00A41A95">
      <w:pPr>
        <w:widowControl w:val="0"/>
        <w:tabs>
          <w:tab w:val="left" w:pos="659"/>
        </w:tabs>
        <w:spacing w:before="120" w:after="0" w:line="212" w:lineRule="auto"/>
        <w:rPr>
          <w:rFonts w:ascii="Arial" w:eastAsia="Arial" w:hAnsi="Arial" w:cs="Arial"/>
          <w:b/>
          <w:sz w:val="20"/>
          <w:szCs w:val="20"/>
        </w:rPr>
      </w:pPr>
      <w:r>
        <w:rPr>
          <w:rFonts w:ascii="Arial" w:eastAsia="Arial" w:hAnsi="Arial" w:cs="Arial"/>
          <w:b/>
          <w:sz w:val="20"/>
          <w:szCs w:val="20"/>
        </w:rPr>
        <w:t>9. Frame formats</w:t>
      </w:r>
    </w:p>
    <w:p w14:paraId="0000006E" w14:textId="17326531" w:rsidR="00EE1202" w:rsidRDefault="00A41A95">
      <w:pPr>
        <w:widowControl w:val="0"/>
        <w:tabs>
          <w:tab w:val="left" w:pos="659"/>
        </w:tabs>
        <w:spacing w:before="120" w:after="0" w:line="308" w:lineRule="auto"/>
        <w:rPr>
          <w:rFonts w:ascii="Arial" w:eastAsia="Arial" w:hAnsi="Arial" w:cs="Arial"/>
          <w:b/>
          <w:sz w:val="20"/>
          <w:szCs w:val="20"/>
        </w:rPr>
      </w:pPr>
      <w:r>
        <w:rPr>
          <w:rFonts w:ascii="Arial" w:eastAsia="Arial" w:hAnsi="Arial" w:cs="Arial"/>
          <w:b/>
          <w:sz w:val="20"/>
          <w:szCs w:val="20"/>
        </w:rPr>
        <w:t>9.4.2.199. TWT element</w:t>
      </w:r>
      <w:ins w:id="38" w:author="Muhammad Kumail Haider" w:date="2021-08-11T16:20:00Z">
        <w:r w:rsidR="004177B9">
          <w:rPr>
            <w:rFonts w:ascii="Arial" w:eastAsia="Arial" w:hAnsi="Arial" w:cs="Arial"/>
            <w:b/>
            <w:sz w:val="20"/>
            <w:szCs w:val="20"/>
          </w:rPr>
          <w:t xml:space="preserve"> </w:t>
        </w:r>
      </w:ins>
    </w:p>
    <w:p w14:paraId="0000006F" w14:textId="03715E42" w:rsidR="00EE1202" w:rsidRDefault="00A41A9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240" w:after="0"/>
        <w:jc w:val="both"/>
        <w:rPr>
          <w:rFonts w:ascii="Times New Roman" w:eastAsia="Times New Roman" w:hAnsi="Times New Roman" w:cs="Times New Roman"/>
          <w:color w:val="000000"/>
          <w:sz w:val="20"/>
          <w:szCs w:val="20"/>
        </w:rPr>
      </w:pPr>
      <w:proofErr w:type="spellStart"/>
      <w:r>
        <w:rPr>
          <w:rFonts w:ascii="Times New Roman" w:eastAsia="Times New Roman" w:hAnsi="Times New Roman" w:cs="Times New Roman"/>
          <w:b/>
          <w:i/>
          <w:color w:val="000000"/>
          <w:sz w:val="20"/>
          <w:szCs w:val="20"/>
          <w:highlight w:val="yellow"/>
        </w:rPr>
        <w:t>TGbe</w:t>
      </w:r>
      <w:proofErr w:type="spellEnd"/>
      <w:r>
        <w:rPr>
          <w:rFonts w:ascii="Times New Roman" w:eastAsia="Times New Roman" w:hAnsi="Times New Roman" w:cs="Times New Roman"/>
          <w:b/>
          <w:i/>
          <w:color w:val="000000"/>
          <w:sz w:val="20"/>
          <w:szCs w:val="20"/>
          <w:highlight w:val="yellow"/>
        </w:rPr>
        <w:t xml:space="preserve"> editor: change Figure 9-689a (Broadcast TWT Info subfield format) of P</w:t>
      </w:r>
      <w:r>
        <w:rPr>
          <w:rFonts w:ascii="Times New Roman" w:eastAsia="Times New Roman" w:hAnsi="Times New Roman" w:cs="Times New Roman"/>
          <w:b/>
          <w:i/>
          <w:sz w:val="18"/>
          <w:szCs w:val="18"/>
          <w:highlight w:val="yellow"/>
        </w:rPr>
        <w:t xml:space="preserve">802.11be D1.1 </w:t>
      </w:r>
      <w:r>
        <w:rPr>
          <w:rFonts w:ascii="Times New Roman" w:eastAsia="Times New Roman" w:hAnsi="Times New Roman" w:cs="Times New Roman"/>
          <w:b/>
          <w:i/>
          <w:color w:val="000000"/>
          <w:sz w:val="20"/>
          <w:szCs w:val="20"/>
          <w:highlight w:val="yellow"/>
        </w:rPr>
        <w:t xml:space="preserve">as follows: </w:t>
      </w:r>
    </w:p>
    <w:p w14:paraId="00000070" w14:textId="77777777" w:rsidR="00EE1202" w:rsidRDefault="00EE120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240" w:after="0"/>
        <w:jc w:val="both"/>
        <w:rPr>
          <w:rFonts w:ascii="Times New Roman" w:eastAsia="Times New Roman" w:hAnsi="Times New Roman" w:cs="Times New Roman"/>
          <w:color w:val="000000"/>
          <w:sz w:val="20"/>
          <w:szCs w:val="20"/>
        </w:rPr>
      </w:pPr>
    </w:p>
    <w:tbl>
      <w:tblPr>
        <w:tblStyle w:val="a1"/>
        <w:tblW w:w="8190" w:type="dxa"/>
        <w:tblLayout w:type="fixed"/>
        <w:tblLook w:val="0000" w:firstRow="0" w:lastRow="0" w:firstColumn="0" w:lastColumn="0" w:noHBand="0" w:noVBand="0"/>
      </w:tblPr>
      <w:tblGrid>
        <w:gridCol w:w="1440"/>
        <w:gridCol w:w="1350"/>
        <w:gridCol w:w="1710"/>
        <w:gridCol w:w="1080"/>
        <w:gridCol w:w="1170"/>
        <w:gridCol w:w="1440"/>
      </w:tblGrid>
      <w:tr w:rsidR="00EE1202" w14:paraId="5D065EEE" w14:textId="77777777">
        <w:trPr>
          <w:trHeight w:val="420"/>
        </w:trPr>
        <w:tc>
          <w:tcPr>
            <w:tcW w:w="1440" w:type="dxa"/>
            <w:tcBorders>
              <w:top w:val="nil"/>
              <w:left w:val="nil"/>
              <w:bottom w:val="nil"/>
            </w:tcBorders>
            <w:tcMar>
              <w:top w:w="160" w:type="dxa"/>
              <w:left w:w="120" w:type="dxa"/>
              <w:bottom w:w="120" w:type="dxa"/>
              <w:right w:w="120" w:type="dxa"/>
            </w:tcMar>
            <w:vAlign w:val="center"/>
          </w:tcPr>
          <w:p w14:paraId="00000071" w14:textId="77777777" w:rsidR="00EE1202" w:rsidRDefault="00EE1202">
            <w:pPr>
              <w:widowControl w:val="0"/>
              <w:spacing w:after="0"/>
              <w:jc w:val="center"/>
              <w:rPr>
                <w:rFonts w:ascii="Arial" w:eastAsia="Arial" w:hAnsi="Arial" w:cs="Arial"/>
                <w:color w:val="000000"/>
                <w:sz w:val="16"/>
                <w:szCs w:val="16"/>
              </w:rPr>
            </w:pPr>
          </w:p>
        </w:tc>
        <w:tc>
          <w:tcPr>
            <w:tcW w:w="1350" w:type="dxa"/>
            <w:tcBorders>
              <w:bottom w:val="single" w:sz="4" w:space="0" w:color="000000"/>
            </w:tcBorders>
            <w:tcMar>
              <w:top w:w="160" w:type="dxa"/>
              <w:left w:w="120" w:type="dxa"/>
              <w:bottom w:w="120" w:type="dxa"/>
              <w:right w:w="120" w:type="dxa"/>
            </w:tcMar>
            <w:vAlign w:val="center"/>
          </w:tcPr>
          <w:p w14:paraId="00000072" w14:textId="77777777" w:rsidR="00EE1202" w:rsidRDefault="00A41A95">
            <w:pPr>
              <w:widowControl w:val="0"/>
              <w:spacing w:after="0"/>
              <w:jc w:val="center"/>
              <w:rPr>
                <w:rFonts w:ascii="Arial" w:eastAsia="Arial" w:hAnsi="Arial" w:cs="Arial"/>
                <w:color w:val="000000"/>
                <w:sz w:val="16"/>
                <w:szCs w:val="16"/>
                <w:u w:val="single"/>
              </w:rPr>
            </w:pPr>
            <w:r>
              <w:rPr>
                <w:rFonts w:ascii="Arial" w:eastAsia="Arial" w:hAnsi="Arial" w:cs="Arial"/>
                <w:color w:val="000000"/>
                <w:sz w:val="16"/>
                <w:szCs w:val="16"/>
                <w:u w:val="single"/>
              </w:rPr>
              <w:t>B0</w:t>
            </w:r>
          </w:p>
        </w:tc>
        <w:tc>
          <w:tcPr>
            <w:tcW w:w="1710" w:type="dxa"/>
            <w:tcBorders>
              <w:bottom w:val="single" w:sz="4" w:space="0" w:color="000000"/>
            </w:tcBorders>
            <w:vAlign w:val="center"/>
          </w:tcPr>
          <w:p w14:paraId="00000073" w14:textId="77777777" w:rsidR="00EE1202" w:rsidRDefault="00A41A95">
            <w:pPr>
              <w:widowControl w:val="0"/>
              <w:tabs>
                <w:tab w:val="right" w:pos="660"/>
              </w:tabs>
              <w:spacing w:after="0"/>
              <w:jc w:val="center"/>
              <w:rPr>
                <w:rFonts w:ascii="Arial" w:eastAsia="Arial" w:hAnsi="Arial" w:cs="Arial"/>
                <w:color w:val="000000"/>
                <w:sz w:val="16"/>
                <w:szCs w:val="16"/>
                <w:u w:val="single"/>
              </w:rPr>
            </w:pPr>
            <w:r>
              <w:rPr>
                <w:rFonts w:ascii="Arial" w:eastAsia="Arial" w:hAnsi="Arial" w:cs="Arial"/>
                <w:color w:val="000000"/>
                <w:sz w:val="16"/>
                <w:szCs w:val="16"/>
                <w:u w:val="single"/>
              </w:rPr>
              <w:t>B1</w:t>
            </w:r>
          </w:p>
        </w:tc>
        <w:tc>
          <w:tcPr>
            <w:tcW w:w="1080" w:type="dxa"/>
            <w:tcBorders>
              <w:bottom w:val="single" w:sz="4" w:space="0" w:color="000000"/>
            </w:tcBorders>
            <w:vAlign w:val="center"/>
          </w:tcPr>
          <w:p w14:paraId="00000074" w14:textId="77777777" w:rsidR="00EE1202" w:rsidRDefault="00A41A95">
            <w:pPr>
              <w:widowControl w:val="0"/>
              <w:tabs>
                <w:tab w:val="right" w:pos="660"/>
              </w:tabs>
              <w:spacing w:after="0"/>
              <w:jc w:val="center"/>
              <w:rPr>
                <w:rFonts w:ascii="Arial" w:eastAsia="Arial" w:hAnsi="Arial" w:cs="Arial"/>
                <w:color w:val="000000"/>
                <w:sz w:val="16"/>
                <w:szCs w:val="16"/>
              </w:rPr>
            </w:pPr>
            <w:r>
              <w:rPr>
                <w:rFonts w:ascii="Arial" w:eastAsia="Arial" w:hAnsi="Arial" w:cs="Arial"/>
                <w:color w:val="000000"/>
                <w:sz w:val="16"/>
                <w:szCs w:val="16"/>
              </w:rPr>
              <w:t>B</w:t>
            </w:r>
            <w:r>
              <w:rPr>
                <w:rFonts w:ascii="Arial" w:eastAsia="Arial" w:hAnsi="Arial" w:cs="Arial"/>
                <w:color w:val="000000"/>
                <w:sz w:val="16"/>
                <w:szCs w:val="16"/>
                <w:u w:val="single"/>
              </w:rPr>
              <w:t>2</w:t>
            </w:r>
            <w:r>
              <w:rPr>
                <w:rFonts w:ascii="Arial" w:eastAsia="Arial" w:hAnsi="Arial" w:cs="Arial"/>
                <w:strike/>
                <w:color w:val="000000"/>
                <w:sz w:val="16"/>
                <w:szCs w:val="16"/>
              </w:rPr>
              <w:t>0</w:t>
            </w:r>
            <w:r>
              <w:rPr>
                <w:rFonts w:ascii="Arial" w:eastAsia="Arial" w:hAnsi="Arial" w:cs="Arial"/>
                <w:color w:val="000000"/>
                <w:sz w:val="16"/>
                <w:szCs w:val="16"/>
              </w:rPr>
              <w:t>        B2</w:t>
            </w:r>
          </w:p>
        </w:tc>
        <w:tc>
          <w:tcPr>
            <w:tcW w:w="1170" w:type="dxa"/>
            <w:tcBorders>
              <w:bottom w:val="single" w:sz="4" w:space="0" w:color="000000"/>
            </w:tcBorders>
            <w:tcMar>
              <w:top w:w="160" w:type="dxa"/>
              <w:left w:w="120" w:type="dxa"/>
              <w:bottom w:w="120" w:type="dxa"/>
              <w:right w:w="120" w:type="dxa"/>
            </w:tcMar>
            <w:vAlign w:val="center"/>
          </w:tcPr>
          <w:p w14:paraId="00000075" w14:textId="77777777" w:rsidR="00EE1202" w:rsidRDefault="00A41A95">
            <w:pPr>
              <w:widowControl w:val="0"/>
              <w:tabs>
                <w:tab w:val="right" w:pos="660"/>
              </w:tabs>
              <w:spacing w:after="0"/>
              <w:jc w:val="center"/>
              <w:rPr>
                <w:rFonts w:ascii="Arial" w:eastAsia="Arial" w:hAnsi="Arial" w:cs="Arial"/>
                <w:color w:val="000000"/>
                <w:sz w:val="16"/>
                <w:szCs w:val="16"/>
              </w:rPr>
            </w:pPr>
            <w:r>
              <w:rPr>
                <w:rFonts w:ascii="Arial" w:eastAsia="Arial" w:hAnsi="Arial" w:cs="Arial"/>
                <w:color w:val="000000"/>
                <w:sz w:val="16"/>
                <w:szCs w:val="16"/>
              </w:rPr>
              <w:t>B3         B7</w:t>
            </w:r>
          </w:p>
        </w:tc>
        <w:tc>
          <w:tcPr>
            <w:tcW w:w="1440" w:type="dxa"/>
            <w:tcBorders>
              <w:bottom w:val="single" w:sz="4" w:space="0" w:color="000000"/>
            </w:tcBorders>
            <w:tcMar>
              <w:top w:w="160" w:type="dxa"/>
              <w:left w:w="120" w:type="dxa"/>
              <w:bottom w:w="120" w:type="dxa"/>
              <w:right w:w="120" w:type="dxa"/>
            </w:tcMar>
            <w:vAlign w:val="center"/>
          </w:tcPr>
          <w:p w14:paraId="00000076" w14:textId="77777777" w:rsidR="00EE1202" w:rsidRDefault="00A41A95">
            <w:pPr>
              <w:widowControl w:val="0"/>
              <w:tabs>
                <w:tab w:val="right" w:pos="660"/>
              </w:tabs>
              <w:spacing w:after="0"/>
              <w:jc w:val="center"/>
              <w:rPr>
                <w:rFonts w:ascii="Arial" w:eastAsia="Arial" w:hAnsi="Arial" w:cs="Arial"/>
                <w:color w:val="000000"/>
                <w:sz w:val="16"/>
                <w:szCs w:val="16"/>
              </w:rPr>
            </w:pPr>
            <w:r>
              <w:rPr>
                <w:rFonts w:ascii="Arial" w:eastAsia="Arial" w:hAnsi="Arial" w:cs="Arial"/>
                <w:color w:val="000000"/>
                <w:sz w:val="16"/>
                <w:szCs w:val="16"/>
              </w:rPr>
              <w:t>B8                B15</w:t>
            </w:r>
          </w:p>
        </w:tc>
      </w:tr>
      <w:tr w:rsidR="00EE1202" w14:paraId="5874A607" w14:textId="77777777">
        <w:trPr>
          <w:trHeight w:val="580"/>
        </w:trPr>
        <w:tc>
          <w:tcPr>
            <w:tcW w:w="1440" w:type="dxa"/>
            <w:tcBorders>
              <w:top w:val="nil"/>
              <w:left w:val="nil"/>
              <w:bottom w:val="nil"/>
              <w:right w:val="single" w:sz="4" w:space="0" w:color="000000"/>
            </w:tcBorders>
            <w:tcMar>
              <w:top w:w="160" w:type="dxa"/>
              <w:left w:w="120" w:type="dxa"/>
              <w:bottom w:w="120" w:type="dxa"/>
              <w:right w:w="120" w:type="dxa"/>
            </w:tcMar>
            <w:vAlign w:val="center"/>
          </w:tcPr>
          <w:p w14:paraId="00000077" w14:textId="77777777" w:rsidR="00EE1202" w:rsidRDefault="00EE1202">
            <w:pPr>
              <w:widowControl w:val="0"/>
              <w:spacing w:after="0"/>
              <w:jc w:val="center"/>
              <w:rPr>
                <w:rFonts w:ascii="Arial" w:eastAsia="Arial" w:hAnsi="Arial" w:cs="Arial"/>
                <w:color w:val="000000"/>
                <w:sz w:val="16"/>
                <w:szCs w:val="16"/>
              </w:rPr>
            </w:pPr>
          </w:p>
        </w:tc>
        <w:tc>
          <w:tcPr>
            <w:tcW w:w="1350" w:type="dxa"/>
            <w:tcBorders>
              <w:top w:val="single" w:sz="4" w:space="0" w:color="000000"/>
              <w:left w:val="single" w:sz="4" w:space="0" w:color="000000"/>
              <w:bottom w:val="single" w:sz="4" w:space="0" w:color="000000"/>
              <w:right w:val="single" w:sz="4" w:space="0" w:color="000000"/>
            </w:tcBorders>
            <w:tcMar>
              <w:top w:w="160" w:type="dxa"/>
              <w:left w:w="120" w:type="dxa"/>
              <w:bottom w:w="120" w:type="dxa"/>
              <w:right w:w="120" w:type="dxa"/>
            </w:tcMar>
            <w:vAlign w:val="center"/>
          </w:tcPr>
          <w:p w14:paraId="00000078" w14:textId="77777777" w:rsidR="00EE1202" w:rsidRDefault="00A41A95">
            <w:pPr>
              <w:widowControl w:val="0"/>
              <w:spacing w:after="0"/>
              <w:jc w:val="center"/>
              <w:rPr>
                <w:rFonts w:ascii="Arial" w:eastAsia="Arial" w:hAnsi="Arial" w:cs="Arial"/>
                <w:color w:val="000000"/>
                <w:sz w:val="16"/>
                <w:szCs w:val="16"/>
              </w:rPr>
            </w:pPr>
            <w:r>
              <w:rPr>
                <w:rFonts w:ascii="Arial" w:eastAsia="Arial" w:hAnsi="Arial" w:cs="Arial"/>
                <w:color w:val="000000"/>
                <w:sz w:val="16"/>
                <w:szCs w:val="16"/>
              </w:rPr>
              <w:t>Restricted TWT Traffic Info Present</w:t>
            </w:r>
          </w:p>
        </w:tc>
        <w:tc>
          <w:tcPr>
            <w:tcW w:w="1710" w:type="dxa"/>
            <w:tcBorders>
              <w:top w:val="single" w:sz="4" w:space="0" w:color="000000"/>
              <w:left w:val="single" w:sz="4" w:space="0" w:color="000000"/>
              <w:bottom w:val="single" w:sz="4" w:space="0" w:color="000000"/>
              <w:right w:val="single" w:sz="4" w:space="0" w:color="000000"/>
            </w:tcBorders>
            <w:vAlign w:val="center"/>
          </w:tcPr>
          <w:p w14:paraId="00000079" w14:textId="77777777" w:rsidR="00EE1202" w:rsidRDefault="00A41A95">
            <w:pPr>
              <w:widowControl w:val="0"/>
              <w:spacing w:after="0"/>
              <w:jc w:val="center"/>
              <w:rPr>
                <w:rFonts w:ascii="Arial" w:eastAsia="Arial" w:hAnsi="Arial" w:cs="Arial"/>
                <w:color w:val="000000"/>
                <w:sz w:val="16"/>
                <w:szCs w:val="16"/>
                <w:u w:val="single"/>
              </w:rPr>
            </w:pPr>
            <w:r>
              <w:rPr>
                <w:rFonts w:ascii="Arial" w:eastAsia="Arial" w:hAnsi="Arial" w:cs="Arial"/>
                <w:color w:val="000000"/>
                <w:sz w:val="16"/>
                <w:szCs w:val="16"/>
                <w:u w:val="single"/>
              </w:rPr>
              <w:t>Peer-to-Peer</w:t>
            </w:r>
          </w:p>
        </w:tc>
        <w:tc>
          <w:tcPr>
            <w:tcW w:w="1080" w:type="dxa"/>
            <w:tcBorders>
              <w:top w:val="single" w:sz="4" w:space="0" w:color="000000"/>
              <w:left w:val="single" w:sz="4" w:space="0" w:color="000000"/>
              <w:bottom w:val="single" w:sz="4" w:space="0" w:color="000000"/>
              <w:right w:val="single" w:sz="4" w:space="0" w:color="000000"/>
            </w:tcBorders>
            <w:vAlign w:val="center"/>
          </w:tcPr>
          <w:p w14:paraId="0000007A" w14:textId="77777777" w:rsidR="00EE1202" w:rsidRDefault="00A41A95">
            <w:pPr>
              <w:widowControl w:val="0"/>
              <w:spacing w:after="0"/>
              <w:jc w:val="center"/>
              <w:rPr>
                <w:rFonts w:ascii="Arial" w:eastAsia="Arial" w:hAnsi="Arial" w:cs="Arial"/>
                <w:color w:val="000000"/>
                <w:sz w:val="16"/>
                <w:szCs w:val="16"/>
              </w:rPr>
            </w:pPr>
            <w:r>
              <w:rPr>
                <w:rFonts w:ascii="Arial" w:eastAsia="Arial" w:hAnsi="Arial" w:cs="Arial"/>
                <w:color w:val="000000"/>
                <w:sz w:val="16"/>
                <w:szCs w:val="16"/>
              </w:rPr>
              <w:t>Reserved</w:t>
            </w:r>
          </w:p>
        </w:tc>
        <w:tc>
          <w:tcPr>
            <w:tcW w:w="1170" w:type="dxa"/>
            <w:tcBorders>
              <w:top w:val="single" w:sz="4" w:space="0" w:color="000000"/>
              <w:left w:val="single" w:sz="4" w:space="0" w:color="000000"/>
              <w:bottom w:val="single" w:sz="4" w:space="0" w:color="000000"/>
              <w:right w:val="single" w:sz="4" w:space="0" w:color="000000"/>
            </w:tcBorders>
            <w:tcMar>
              <w:top w:w="160" w:type="dxa"/>
              <w:left w:w="120" w:type="dxa"/>
              <w:bottom w:w="120" w:type="dxa"/>
              <w:right w:w="120" w:type="dxa"/>
            </w:tcMar>
            <w:vAlign w:val="center"/>
          </w:tcPr>
          <w:p w14:paraId="0000007B" w14:textId="77777777" w:rsidR="00EE1202" w:rsidRDefault="00A41A95">
            <w:pPr>
              <w:widowControl w:val="0"/>
              <w:spacing w:after="0"/>
              <w:jc w:val="center"/>
              <w:rPr>
                <w:rFonts w:ascii="Arial" w:eastAsia="Arial" w:hAnsi="Arial" w:cs="Arial"/>
                <w:color w:val="000000"/>
                <w:sz w:val="16"/>
                <w:szCs w:val="16"/>
              </w:rPr>
            </w:pPr>
            <w:r>
              <w:rPr>
                <w:rFonts w:ascii="Arial" w:eastAsia="Arial" w:hAnsi="Arial" w:cs="Arial"/>
                <w:color w:val="000000"/>
                <w:sz w:val="16"/>
                <w:szCs w:val="16"/>
              </w:rPr>
              <w:t>Broadcast TWT ID</w:t>
            </w:r>
          </w:p>
        </w:tc>
        <w:tc>
          <w:tcPr>
            <w:tcW w:w="1440" w:type="dxa"/>
            <w:tcBorders>
              <w:top w:val="single" w:sz="4" w:space="0" w:color="000000"/>
              <w:left w:val="single" w:sz="4" w:space="0" w:color="000000"/>
              <w:bottom w:val="single" w:sz="4" w:space="0" w:color="000000"/>
              <w:right w:val="single" w:sz="4" w:space="0" w:color="000000"/>
            </w:tcBorders>
            <w:tcMar>
              <w:top w:w="160" w:type="dxa"/>
              <w:left w:w="120" w:type="dxa"/>
              <w:bottom w:w="120" w:type="dxa"/>
              <w:right w:w="120" w:type="dxa"/>
            </w:tcMar>
            <w:vAlign w:val="center"/>
          </w:tcPr>
          <w:p w14:paraId="0000007C" w14:textId="77777777" w:rsidR="00EE1202" w:rsidRDefault="00A41A95">
            <w:pPr>
              <w:widowControl w:val="0"/>
              <w:spacing w:after="0"/>
              <w:jc w:val="center"/>
              <w:rPr>
                <w:rFonts w:ascii="Arial" w:eastAsia="Arial" w:hAnsi="Arial" w:cs="Arial"/>
                <w:color w:val="000000"/>
                <w:sz w:val="16"/>
                <w:szCs w:val="16"/>
              </w:rPr>
            </w:pPr>
            <w:r>
              <w:rPr>
                <w:rFonts w:ascii="Arial" w:eastAsia="Arial" w:hAnsi="Arial" w:cs="Arial"/>
                <w:color w:val="000000"/>
                <w:sz w:val="16"/>
                <w:szCs w:val="16"/>
              </w:rPr>
              <w:t>Broadcast TWT Persistence</w:t>
            </w:r>
          </w:p>
        </w:tc>
      </w:tr>
      <w:tr w:rsidR="00EE1202" w14:paraId="0E124505" w14:textId="77777777">
        <w:trPr>
          <w:trHeight w:val="420"/>
        </w:trPr>
        <w:tc>
          <w:tcPr>
            <w:tcW w:w="1440" w:type="dxa"/>
            <w:tcBorders>
              <w:top w:val="nil"/>
              <w:left w:val="nil"/>
              <w:bottom w:val="nil"/>
            </w:tcBorders>
            <w:tcMar>
              <w:top w:w="160" w:type="dxa"/>
              <w:left w:w="120" w:type="dxa"/>
              <w:bottom w:w="120" w:type="dxa"/>
              <w:right w:w="120" w:type="dxa"/>
            </w:tcMar>
            <w:vAlign w:val="center"/>
          </w:tcPr>
          <w:p w14:paraId="0000007D" w14:textId="77777777" w:rsidR="00EE1202" w:rsidRDefault="00A41A95">
            <w:pPr>
              <w:widowControl w:val="0"/>
              <w:spacing w:after="0"/>
              <w:jc w:val="center"/>
              <w:rPr>
                <w:rFonts w:ascii="Arial" w:eastAsia="Arial" w:hAnsi="Arial" w:cs="Arial"/>
                <w:color w:val="000000"/>
                <w:sz w:val="16"/>
                <w:szCs w:val="16"/>
              </w:rPr>
            </w:pPr>
            <w:r>
              <w:rPr>
                <w:rFonts w:ascii="Arial" w:eastAsia="Arial" w:hAnsi="Arial" w:cs="Arial"/>
                <w:color w:val="000000"/>
                <w:sz w:val="16"/>
                <w:szCs w:val="16"/>
              </w:rPr>
              <w:t xml:space="preserve">Bits: </w:t>
            </w:r>
          </w:p>
        </w:tc>
        <w:tc>
          <w:tcPr>
            <w:tcW w:w="1350" w:type="dxa"/>
            <w:tcBorders>
              <w:top w:val="single" w:sz="4" w:space="0" w:color="000000"/>
            </w:tcBorders>
            <w:tcMar>
              <w:top w:w="160" w:type="dxa"/>
              <w:left w:w="120" w:type="dxa"/>
              <w:bottom w:w="120" w:type="dxa"/>
              <w:right w:w="120" w:type="dxa"/>
            </w:tcMar>
            <w:vAlign w:val="center"/>
          </w:tcPr>
          <w:p w14:paraId="0000007E" w14:textId="77777777" w:rsidR="00EE1202" w:rsidRDefault="00A41A95">
            <w:pPr>
              <w:widowControl w:val="0"/>
              <w:spacing w:after="0"/>
              <w:jc w:val="center"/>
              <w:rPr>
                <w:rFonts w:ascii="Arial" w:eastAsia="Arial" w:hAnsi="Arial" w:cs="Arial"/>
                <w:color w:val="000000"/>
                <w:sz w:val="16"/>
                <w:szCs w:val="16"/>
              </w:rPr>
            </w:pPr>
            <w:r>
              <w:rPr>
                <w:rFonts w:ascii="Arial" w:eastAsia="Arial" w:hAnsi="Arial" w:cs="Arial"/>
                <w:color w:val="000000"/>
                <w:sz w:val="16"/>
                <w:szCs w:val="16"/>
              </w:rPr>
              <w:t>1</w:t>
            </w:r>
          </w:p>
        </w:tc>
        <w:tc>
          <w:tcPr>
            <w:tcW w:w="1710" w:type="dxa"/>
            <w:tcBorders>
              <w:top w:val="single" w:sz="4" w:space="0" w:color="000000"/>
            </w:tcBorders>
            <w:vAlign w:val="center"/>
          </w:tcPr>
          <w:p w14:paraId="0000007F" w14:textId="77777777" w:rsidR="00EE1202" w:rsidRDefault="00A41A95">
            <w:pPr>
              <w:widowControl w:val="0"/>
              <w:spacing w:after="0"/>
              <w:jc w:val="center"/>
              <w:rPr>
                <w:rFonts w:ascii="Arial" w:eastAsia="Arial" w:hAnsi="Arial" w:cs="Arial"/>
                <w:color w:val="000000"/>
                <w:sz w:val="16"/>
                <w:szCs w:val="16"/>
                <w:u w:val="single"/>
              </w:rPr>
            </w:pPr>
            <w:r>
              <w:rPr>
                <w:rFonts w:ascii="Arial" w:eastAsia="Arial" w:hAnsi="Arial" w:cs="Arial"/>
                <w:color w:val="000000"/>
                <w:sz w:val="16"/>
                <w:szCs w:val="16"/>
                <w:u w:val="single"/>
              </w:rPr>
              <w:t>1</w:t>
            </w:r>
          </w:p>
        </w:tc>
        <w:tc>
          <w:tcPr>
            <w:tcW w:w="1080" w:type="dxa"/>
            <w:tcBorders>
              <w:top w:val="single" w:sz="4" w:space="0" w:color="000000"/>
            </w:tcBorders>
            <w:vAlign w:val="center"/>
          </w:tcPr>
          <w:p w14:paraId="00000080" w14:textId="77777777" w:rsidR="00EE1202" w:rsidRDefault="00A41A95">
            <w:pPr>
              <w:widowControl w:val="0"/>
              <w:spacing w:after="0"/>
              <w:jc w:val="center"/>
              <w:rPr>
                <w:rFonts w:ascii="Arial" w:eastAsia="Arial" w:hAnsi="Arial" w:cs="Arial"/>
                <w:color w:val="000000"/>
                <w:sz w:val="16"/>
                <w:szCs w:val="16"/>
              </w:rPr>
            </w:pPr>
            <w:r>
              <w:rPr>
                <w:rFonts w:ascii="Arial" w:eastAsia="Arial" w:hAnsi="Arial" w:cs="Arial"/>
                <w:strike/>
                <w:color w:val="000000"/>
                <w:sz w:val="16"/>
                <w:szCs w:val="16"/>
              </w:rPr>
              <w:t>2</w:t>
            </w:r>
            <w:r>
              <w:rPr>
                <w:rFonts w:ascii="Arial" w:eastAsia="Arial" w:hAnsi="Arial" w:cs="Arial"/>
                <w:color w:val="000000"/>
                <w:sz w:val="16"/>
                <w:szCs w:val="16"/>
                <w:u w:val="single"/>
              </w:rPr>
              <w:t>1</w:t>
            </w:r>
          </w:p>
        </w:tc>
        <w:tc>
          <w:tcPr>
            <w:tcW w:w="1170" w:type="dxa"/>
            <w:tcBorders>
              <w:top w:val="single" w:sz="4" w:space="0" w:color="000000"/>
            </w:tcBorders>
            <w:tcMar>
              <w:top w:w="160" w:type="dxa"/>
              <w:left w:w="120" w:type="dxa"/>
              <w:bottom w:w="120" w:type="dxa"/>
              <w:right w:w="120" w:type="dxa"/>
            </w:tcMar>
            <w:vAlign w:val="center"/>
          </w:tcPr>
          <w:p w14:paraId="00000081" w14:textId="77777777" w:rsidR="00EE1202" w:rsidRDefault="00A41A95">
            <w:pPr>
              <w:widowControl w:val="0"/>
              <w:spacing w:after="0"/>
              <w:jc w:val="center"/>
              <w:rPr>
                <w:rFonts w:ascii="Arial" w:eastAsia="Arial" w:hAnsi="Arial" w:cs="Arial"/>
                <w:color w:val="000000"/>
                <w:sz w:val="16"/>
                <w:szCs w:val="16"/>
              </w:rPr>
            </w:pPr>
            <w:r>
              <w:rPr>
                <w:rFonts w:ascii="Arial" w:eastAsia="Arial" w:hAnsi="Arial" w:cs="Arial"/>
                <w:color w:val="000000"/>
                <w:sz w:val="16"/>
                <w:szCs w:val="16"/>
              </w:rPr>
              <w:t>5</w:t>
            </w:r>
          </w:p>
        </w:tc>
        <w:tc>
          <w:tcPr>
            <w:tcW w:w="1440" w:type="dxa"/>
            <w:tcBorders>
              <w:top w:val="single" w:sz="4" w:space="0" w:color="000000"/>
            </w:tcBorders>
            <w:tcMar>
              <w:top w:w="160" w:type="dxa"/>
              <w:left w:w="120" w:type="dxa"/>
              <w:bottom w:w="120" w:type="dxa"/>
              <w:right w:w="120" w:type="dxa"/>
            </w:tcMar>
            <w:vAlign w:val="center"/>
          </w:tcPr>
          <w:p w14:paraId="00000082" w14:textId="77777777" w:rsidR="00EE1202" w:rsidRDefault="00A41A95">
            <w:pPr>
              <w:widowControl w:val="0"/>
              <w:spacing w:after="0"/>
              <w:jc w:val="center"/>
              <w:rPr>
                <w:rFonts w:ascii="Arial" w:eastAsia="Arial" w:hAnsi="Arial" w:cs="Arial"/>
                <w:color w:val="000000"/>
                <w:sz w:val="16"/>
                <w:szCs w:val="16"/>
              </w:rPr>
            </w:pPr>
            <w:r>
              <w:rPr>
                <w:rFonts w:ascii="Arial" w:eastAsia="Arial" w:hAnsi="Arial" w:cs="Arial"/>
                <w:color w:val="000000"/>
                <w:sz w:val="16"/>
                <w:szCs w:val="16"/>
              </w:rPr>
              <w:t>8</w:t>
            </w:r>
          </w:p>
        </w:tc>
      </w:tr>
      <w:tr w:rsidR="00EE1202" w14:paraId="6DEE8890" w14:textId="77777777">
        <w:tc>
          <w:tcPr>
            <w:tcW w:w="8190" w:type="dxa"/>
            <w:gridSpan w:val="6"/>
            <w:tcBorders>
              <w:top w:val="nil"/>
              <w:left w:val="nil"/>
              <w:bottom w:val="nil"/>
              <w:right w:val="nil"/>
            </w:tcBorders>
            <w:vAlign w:val="center"/>
          </w:tcPr>
          <w:p w14:paraId="00000083" w14:textId="77777777" w:rsidR="00EE1202" w:rsidRDefault="00A41A95">
            <w:pPr>
              <w:widowControl w:val="0"/>
              <w:numPr>
                <w:ilvl w:val="0"/>
                <w:numId w:val="1"/>
              </w:numPr>
              <w:spacing w:before="240" w:after="0"/>
              <w:jc w:val="center"/>
              <w:rPr>
                <w:rFonts w:ascii="Arial" w:eastAsia="Arial" w:hAnsi="Arial" w:cs="Arial"/>
                <w:b/>
                <w:color w:val="000000"/>
                <w:sz w:val="20"/>
                <w:szCs w:val="20"/>
              </w:rPr>
            </w:pPr>
            <w:bookmarkStart w:id="39" w:name="bookmark=id.30j0zll" w:colFirst="0" w:colLast="0"/>
            <w:bookmarkEnd w:id="39"/>
            <w:r>
              <w:rPr>
                <w:rFonts w:ascii="Arial" w:eastAsia="Arial" w:hAnsi="Arial" w:cs="Arial"/>
                <w:b/>
                <w:color w:val="000000"/>
                <w:sz w:val="20"/>
                <w:szCs w:val="20"/>
              </w:rPr>
              <w:t>Broadcast TWT Info subfield format</w:t>
            </w:r>
          </w:p>
        </w:tc>
      </w:tr>
    </w:tbl>
    <w:p w14:paraId="00000089" w14:textId="77777777" w:rsidR="00EE1202" w:rsidRDefault="00A41A95">
      <w:pPr>
        <w:spacing w:after="0" w:line="240" w:lineRule="auto"/>
        <w:rPr>
          <w:rFonts w:ascii="Times New Roman" w:eastAsia="Times New Roman" w:hAnsi="Times New Roman" w:cs="Times New Roman"/>
          <w:b/>
          <w:i/>
          <w:sz w:val="18"/>
          <w:szCs w:val="18"/>
          <w:highlight w:val="yellow"/>
        </w:rPr>
      </w:pPr>
      <w:r>
        <w:rPr>
          <w:rFonts w:ascii="Times New Roman" w:eastAsia="Times New Roman" w:hAnsi="Times New Roman" w:cs="Times New Roman"/>
          <w:b/>
          <w:i/>
          <w:sz w:val="18"/>
          <w:szCs w:val="18"/>
          <w:highlight w:val="yellow"/>
        </w:rPr>
        <w:br/>
      </w:r>
    </w:p>
    <w:p w14:paraId="0000008A" w14:textId="2828B527" w:rsidR="00EE1202" w:rsidRDefault="00A41A95">
      <w:pPr>
        <w:spacing w:after="0" w:line="240" w:lineRule="auto"/>
        <w:rPr>
          <w:rFonts w:ascii="Times New Roman" w:eastAsia="Times New Roman" w:hAnsi="Times New Roman" w:cs="Times New Roman"/>
          <w:b/>
          <w:i/>
          <w:color w:val="000000"/>
          <w:sz w:val="20"/>
          <w:szCs w:val="20"/>
          <w:highlight w:val="yellow"/>
        </w:rPr>
      </w:pPr>
      <w:proofErr w:type="spellStart"/>
      <w:r>
        <w:rPr>
          <w:rFonts w:ascii="Times New Roman" w:eastAsia="Times New Roman" w:hAnsi="Times New Roman" w:cs="Times New Roman"/>
          <w:b/>
          <w:i/>
          <w:sz w:val="18"/>
          <w:szCs w:val="18"/>
          <w:highlight w:val="yellow"/>
        </w:rPr>
        <w:t>TGbe</w:t>
      </w:r>
      <w:proofErr w:type="spellEnd"/>
      <w:r>
        <w:rPr>
          <w:rFonts w:ascii="Times New Roman" w:eastAsia="Times New Roman" w:hAnsi="Times New Roman" w:cs="Times New Roman"/>
          <w:b/>
          <w:i/>
          <w:sz w:val="18"/>
          <w:szCs w:val="18"/>
          <w:highlight w:val="yellow"/>
        </w:rPr>
        <w:t xml:space="preserve"> editor: insert the following paragraph after paragraph 1 at Page 1</w:t>
      </w:r>
      <w:r w:rsidR="00CF06EF">
        <w:rPr>
          <w:rFonts w:ascii="Times New Roman" w:eastAsia="Times New Roman" w:hAnsi="Times New Roman" w:cs="Times New Roman"/>
          <w:b/>
          <w:i/>
          <w:sz w:val="18"/>
          <w:szCs w:val="18"/>
          <w:highlight w:val="yellow"/>
        </w:rPr>
        <w:t>45</w:t>
      </w:r>
      <w:r>
        <w:rPr>
          <w:rFonts w:ascii="Times New Roman" w:eastAsia="Times New Roman" w:hAnsi="Times New Roman" w:cs="Times New Roman"/>
          <w:b/>
          <w:i/>
          <w:sz w:val="18"/>
          <w:szCs w:val="18"/>
          <w:highlight w:val="yellow"/>
        </w:rPr>
        <w:t xml:space="preserve"> of </w:t>
      </w:r>
      <w:r>
        <w:rPr>
          <w:rFonts w:ascii="Times New Roman" w:eastAsia="Times New Roman" w:hAnsi="Times New Roman" w:cs="Times New Roman"/>
          <w:b/>
          <w:i/>
          <w:color w:val="000000"/>
          <w:sz w:val="20"/>
          <w:szCs w:val="20"/>
          <w:highlight w:val="yellow"/>
        </w:rPr>
        <w:t>P</w:t>
      </w:r>
      <w:r>
        <w:rPr>
          <w:rFonts w:ascii="Times New Roman" w:eastAsia="Times New Roman" w:hAnsi="Times New Roman" w:cs="Times New Roman"/>
          <w:b/>
          <w:i/>
          <w:sz w:val="18"/>
          <w:szCs w:val="18"/>
          <w:highlight w:val="yellow"/>
        </w:rPr>
        <w:t>802.11be D1.1 (A Restricted TWT Traffic Info…) as follows:</w:t>
      </w:r>
    </w:p>
    <w:p w14:paraId="0000008B" w14:textId="77777777" w:rsidR="00EE1202" w:rsidRDefault="00EE1202">
      <w:pPr>
        <w:spacing w:after="0" w:line="240" w:lineRule="auto"/>
        <w:rPr>
          <w:rFonts w:ascii="Times New Roman" w:eastAsia="Times New Roman" w:hAnsi="Times New Roman" w:cs="Times New Roman"/>
          <w:sz w:val="18"/>
          <w:szCs w:val="18"/>
        </w:rPr>
      </w:pPr>
    </w:p>
    <w:p w14:paraId="0000008C" w14:textId="1B0B0F2B" w:rsidR="00EE1202" w:rsidRDefault="00A41A95">
      <w:pPr>
        <w:spacing w:after="0" w:line="240" w:lineRule="auto"/>
        <w:rPr>
          <w:rFonts w:ascii="Times New Roman" w:eastAsia="Times New Roman" w:hAnsi="Times New Roman" w:cs="Times New Roman"/>
          <w:color w:val="000000"/>
          <w:sz w:val="20"/>
          <w:szCs w:val="20"/>
          <w:u w:val="single"/>
        </w:rPr>
      </w:pPr>
      <w:r>
        <w:rPr>
          <w:rFonts w:ascii="Times New Roman" w:eastAsia="Times New Roman" w:hAnsi="Times New Roman" w:cs="Times New Roman"/>
          <w:color w:val="000000"/>
          <w:sz w:val="20"/>
          <w:szCs w:val="20"/>
          <w:u w:val="single"/>
        </w:rPr>
        <w:t xml:space="preserve">The Peer-to-Peer subfield, when included in a Restricted TWT Parameter Set field transmitted by a restricted TWT scheduling AP, is set to 1 to indicate that the AP allows the restricted TWT scheduled STA to transmit or receive latency sensitive traffic for its peer-to-peer link(s) during the restricted TWT SPs of this schedule; and set to 0 </w:t>
      </w:r>
      <w:proofErr w:type="gramStart"/>
      <w:r>
        <w:rPr>
          <w:rFonts w:ascii="Times New Roman" w:eastAsia="Times New Roman" w:hAnsi="Times New Roman" w:cs="Times New Roman"/>
          <w:color w:val="000000"/>
          <w:sz w:val="20"/>
          <w:szCs w:val="20"/>
          <w:u w:val="single"/>
        </w:rPr>
        <w:t>otherwise</w:t>
      </w:r>
      <w:r w:rsidR="002873CE" w:rsidRPr="002873CE">
        <w:rPr>
          <w:rFonts w:ascii="Times New Roman" w:eastAsia="Times New Roman" w:hAnsi="Times New Roman" w:cs="Times New Roman"/>
          <w:color w:val="000000"/>
          <w:sz w:val="20"/>
          <w:szCs w:val="20"/>
          <w:u w:val="single"/>
        </w:rPr>
        <w:t>(</w:t>
      </w:r>
      <w:proofErr w:type="gramEnd"/>
      <w:r w:rsidR="002873CE" w:rsidRPr="002873CE">
        <w:rPr>
          <w:rFonts w:ascii="Times New Roman" w:eastAsia="Times New Roman" w:hAnsi="Times New Roman" w:cs="Times New Roman"/>
          <w:color w:val="000000"/>
          <w:sz w:val="20"/>
          <w:szCs w:val="20"/>
          <w:u w:val="single"/>
        </w:rPr>
        <w:t>#4778)(#6408)</w:t>
      </w:r>
      <w:r w:rsidR="002873CE">
        <w:rPr>
          <w:rFonts w:ascii="Times New Roman" w:eastAsia="Times New Roman" w:hAnsi="Times New Roman" w:cs="Times New Roman"/>
          <w:color w:val="000000"/>
          <w:sz w:val="20"/>
          <w:szCs w:val="20"/>
          <w:u w:val="single"/>
        </w:rPr>
        <w:t>.</w:t>
      </w:r>
    </w:p>
    <w:p w14:paraId="0000008D" w14:textId="77777777" w:rsidR="00EE1202" w:rsidRDefault="00EE1202">
      <w:pPr>
        <w:spacing w:after="0" w:line="240" w:lineRule="auto"/>
        <w:rPr>
          <w:rFonts w:ascii="Times New Roman" w:eastAsia="Times New Roman" w:hAnsi="Times New Roman" w:cs="Times New Roman"/>
          <w:color w:val="000000"/>
          <w:sz w:val="20"/>
          <w:szCs w:val="20"/>
          <w:u w:val="single"/>
        </w:rPr>
      </w:pPr>
    </w:p>
    <w:p w14:paraId="0000008E" w14:textId="327A00EC" w:rsidR="00EE1202" w:rsidRDefault="00A41A95">
      <w:pPr>
        <w:spacing w:after="0" w:line="240" w:lineRule="auto"/>
        <w:rPr>
          <w:rFonts w:ascii="Times New Roman" w:eastAsia="Times New Roman" w:hAnsi="Times New Roman" w:cs="Times New Roman"/>
          <w:color w:val="000000"/>
          <w:sz w:val="20"/>
          <w:szCs w:val="20"/>
          <w:u w:val="single"/>
        </w:rPr>
      </w:pPr>
      <w:r>
        <w:rPr>
          <w:rFonts w:ascii="Times New Roman" w:eastAsia="Times New Roman" w:hAnsi="Times New Roman" w:cs="Times New Roman"/>
          <w:color w:val="000000"/>
          <w:sz w:val="20"/>
          <w:szCs w:val="20"/>
          <w:u w:val="single"/>
        </w:rPr>
        <w:t xml:space="preserve">The Peer-to-Peer subfield, when included in a Restricted TWT Parameter Set field transmitted by a restricted TWT scheduled STA, is set to 1 to indicate that the STA intends to transmit or receive latency sensitive traffic over its peer-to-peer link(s) as part of latency sensitive traffic to be delivered in the corresponding restricted TWT SPs; and set to 0 </w:t>
      </w:r>
      <w:proofErr w:type="gramStart"/>
      <w:r>
        <w:rPr>
          <w:rFonts w:ascii="Times New Roman" w:eastAsia="Times New Roman" w:hAnsi="Times New Roman" w:cs="Times New Roman"/>
          <w:color w:val="000000"/>
          <w:sz w:val="20"/>
          <w:szCs w:val="20"/>
          <w:u w:val="single"/>
        </w:rPr>
        <w:t>otherwise</w:t>
      </w:r>
      <w:r w:rsidR="002873CE" w:rsidRPr="002873CE">
        <w:rPr>
          <w:rFonts w:ascii="Times New Roman" w:eastAsia="Times New Roman" w:hAnsi="Times New Roman" w:cs="Times New Roman"/>
          <w:color w:val="000000"/>
          <w:sz w:val="20"/>
          <w:szCs w:val="20"/>
          <w:u w:val="single"/>
        </w:rPr>
        <w:t>(</w:t>
      </w:r>
      <w:proofErr w:type="gramEnd"/>
      <w:r w:rsidR="002873CE" w:rsidRPr="002873CE">
        <w:rPr>
          <w:rFonts w:ascii="Times New Roman" w:eastAsia="Times New Roman" w:hAnsi="Times New Roman" w:cs="Times New Roman"/>
          <w:color w:val="000000"/>
          <w:sz w:val="20"/>
          <w:szCs w:val="20"/>
          <w:u w:val="single"/>
        </w:rPr>
        <w:t>#4778)(#6408)</w:t>
      </w:r>
      <w:r w:rsidR="002873CE">
        <w:rPr>
          <w:rFonts w:ascii="Times New Roman" w:eastAsia="Times New Roman" w:hAnsi="Times New Roman" w:cs="Times New Roman"/>
          <w:color w:val="000000"/>
          <w:sz w:val="20"/>
          <w:szCs w:val="20"/>
          <w:u w:val="single"/>
        </w:rPr>
        <w:t>.</w:t>
      </w:r>
    </w:p>
    <w:p w14:paraId="0000008F" w14:textId="77777777" w:rsidR="00EE1202" w:rsidRDefault="00EE1202">
      <w:pPr>
        <w:spacing w:after="0" w:line="240" w:lineRule="auto"/>
        <w:rPr>
          <w:rFonts w:ascii="Times New Roman" w:eastAsia="Times New Roman" w:hAnsi="Times New Roman" w:cs="Times New Roman"/>
          <w:color w:val="000000"/>
          <w:sz w:val="20"/>
          <w:szCs w:val="20"/>
          <w:u w:val="single"/>
        </w:rPr>
      </w:pPr>
    </w:p>
    <w:p w14:paraId="00000090" w14:textId="1723A09A" w:rsidR="00EE1202" w:rsidRDefault="00A41A95">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u w:val="single"/>
        </w:rPr>
        <w:t xml:space="preserve">The Peer-to-Peer subfield, when included in a </w:t>
      </w:r>
      <w:r w:rsidR="00CF06EF">
        <w:rPr>
          <w:rFonts w:ascii="Times New Roman" w:eastAsia="Times New Roman" w:hAnsi="Times New Roman" w:cs="Times New Roman"/>
          <w:color w:val="000000"/>
          <w:sz w:val="20"/>
          <w:szCs w:val="20"/>
          <w:u w:val="single"/>
        </w:rPr>
        <w:t>Broadcast</w:t>
      </w:r>
      <w:r>
        <w:rPr>
          <w:rFonts w:ascii="Times New Roman" w:eastAsia="Times New Roman" w:hAnsi="Times New Roman" w:cs="Times New Roman"/>
          <w:color w:val="000000"/>
          <w:sz w:val="20"/>
          <w:szCs w:val="20"/>
          <w:u w:val="single"/>
        </w:rPr>
        <w:t xml:space="preserve"> TWT Parameter Set field</w:t>
      </w:r>
      <w:r w:rsidR="00CF06EF">
        <w:rPr>
          <w:rFonts w:ascii="Times New Roman" w:eastAsia="Times New Roman" w:hAnsi="Times New Roman" w:cs="Times New Roman"/>
          <w:color w:val="000000"/>
          <w:sz w:val="20"/>
          <w:szCs w:val="20"/>
          <w:u w:val="single"/>
        </w:rPr>
        <w:t xml:space="preserve"> which is not a Restricted TWT Parameter Set field</w:t>
      </w:r>
      <w:r>
        <w:rPr>
          <w:rFonts w:ascii="Times New Roman" w:eastAsia="Times New Roman" w:hAnsi="Times New Roman" w:cs="Times New Roman"/>
          <w:color w:val="000000"/>
          <w:sz w:val="20"/>
          <w:szCs w:val="20"/>
          <w:u w:val="single"/>
        </w:rPr>
        <w:t xml:space="preserve">, is </w:t>
      </w:r>
      <w:proofErr w:type="gramStart"/>
      <w:r>
        <w:rPr>
          <w:rFonts w:ascii="Times New Roman" w:eastAsia="Times New Roman" w:hAnsi="Times New Roman" w:cs="Times New Roman"/>
          <w:color w:val="000000"/>
          <w:sz w:val="20"/>
          <w:szCs w:val="20"/>
          <w:u w:val="single"/>
        </w:rPr>
        <w:t>reserved</w:t>
      </w:r>
      <w:r w:rsidR="002873CE" w:rsidRPr="002873CE">
        <w:rPr>
          <w:rFonts w:ascii="Times New Roman" w:eastAsia="Times New Roman" w:hAnsi="Times New Roman" w:cs="Times New Roman"/>
          <w:color w:val="000000"/>
          <w:sz w:val="20"/>
          <w:szCs w:val="20"/>
          <w:u w:val="single"/>
        </w:rPr>
        <w:t>(</w:t>
      </w:r>
      <w:proofErr w:type="gramEnd"/>
      <w:r w:rsidR="002873CE" w:rsidRPr="002873CE">
        <w:rPr>
          <w:rFonts w:ascii="Times New Roman" w:eastAsia="Times New Roman" w:hAnsi="Times New Roman" w:cs="Times New Roman"/>
          <w:color w:val="000000"/>
          <w:sz w:val="20"/>
          <w:szCs w:val="20"/>
          <w:u w:val="single"/>
        </w:rPr>
        <w:t>#4778)(#6408)</w:t>
      </w:r>
      <w:r w:rsidR="002873CE">
        <w:rPr>
          <w:rFonts w:ascii="Times New Roman" w:eastAsia="Times New Roman" w:hAnsi="Times New Roman" w:cs="Times New Roman"/>
          <w:color w:val="000000"/>
          <w:sz w:val="20"/>
          <w:szCs w:val="20"/>
          <w:u w:val="single"/>
        </w:rPr>
        <w:t>.</w:t>
      </w:r>
    </w:p>
    <w:p w14:paraId="00000091" w14:textId="7FB99DDA" w:rsidR="00EE1202" w:rsidRDefault="00EE1202">
      <w:pPr>
        <w:spacing w:after="0" w:line="240" w:lineRule="auto"/>
        <w:rPr>
          <w:rFonts w:ascii="Times New Roman" w:eastAsia="Times New Roman" w:hAnsi="Times New Roman" w:cs="Times New Roman"/>
          <w:color w:val="000000"/>
          <w:sz w:val="20"/>
          <w:szCs w:val="20"/>
          <w:u w:val="single"/>
        </w:rPr>
      </w:pPr>
    </w:p>
    <w:p w14:paraId="387DCA6C" w14:textId="055B5638" w:rsidR="00845902" w:rsidRDefault="00845902" w:rsidP="00845902">
      <w:pPr>
        <w:spacing w:after="0" w:line="240" w:lineRule="auto"/>
        <w:rPr>
          <w:rFonts w:ascii="Times New Roman" w:eastAsia="Times New Roman" w:hAnsi="Times New Roman" w:cs="Times New Roman"/>
          <w:b/>
          <w:i/>
          <w:sz w:val="18"/>
          <w:szCs w:val="18"/>
          <w:highlight w:val="yellow"/>
        </w:rPr>
      </w:pPr>
      <w:proofErr w:type="spellStart"/>
      <w:r>
        <w:rPr>
          <w:rFonts w:ascii="Times New Roman" w:eastAsia="Times New Roman" w:hAnsi="Times New Roman" w:cs="Times New Roman"/>
          <w:b/>
          <w:i/>
          <w:sz w:val="18"/>
          <w:szCs w:val="18"/>
          <w:highlight w:val="yellow"/>
        </w:rPr>
        <w:t>TGbe</w:t>
      </w:r>
      <w:proofErr w:type="spellEnd"/>
      <w:r>
        <w:rPr>
          <w:rFonts w:ascii="Times New Roman" w:eastAsia="Times New Roman" w:hAnsi="Times New Roman" w:cs="Times New Roman"/>
          <w:b/>
          <w:i/>
          <w:sz w:val="18"/>
          <w:szCs w:val="18"/>
          <w:highlight w:val="yellow"/>
        </w:rPr>
        <w:t xml:space="preserve"> editor: modify the paragraph 4 at Page 145 of </w:t>
      </w:r>
      <w:r>
        <w:rPr>
          <w:rFonts w:ascii="Times New Roman" w:eastAsia="Times New Roman" w:hAnsi="Times New Roman" w:cs="Times New Roman"/>
          <w:b/>
          <w:i/>
          <w:color w:val="000000"/>
          <w:sz w:val="20"/>
          <w:szCs w:val="20"/>
          <w:highlight w:val="yellow"/>
        </w:rPr>
        <w:t>P</w:t>
      </w:r>
      <w:r>
        <w:rPr>
          <w:rFonts w:ascii="Times New Roman" w:eastAsia="Times New Roman" w:hAnsi="Times New Roman" w:cs="Times New Roman"/>
          <w:b/>
          <w:i/>
          <w:sz w:val="18"/>
          <w:szCs w:val="18"/>
          <w:highlight w:val="yellow"/>
        </w:rPr>
        <w:t>802.11be D1.1 (The Restricted TWT Traffic Info…) as follows:</w:t>
      </w:r>
    </w:p>
    <w:p w14:paraId="0EE9C02A" w14:textId="1C074710" w:rsidR="00845902" w:rsidRDefault="00845902">
      <w:pPr>
        <w:spacing w:after="0" w:line="240" w:lineRule="auto"/>
        <w:rPr>
          <w:rFonts w:ascii="Times New Roman" w:eastAsia="Times New Roman" w:hAnsi="Times New Roman" w:cs="Times New Roman"/>
          <w:color w:val="000000"/>
          <w:sz w:val="20"/>
          <w:szCs w:val="20"/>
          <w:u w:val="single"/>
        </w:rPr>
      </w:pPr>
    </w:p>
    <w:p w14:paraId="233723DA" w14:textId="77777777" w:rsidR="00845902" w:rsidRPr="00845902" w:rsidRDefault="00845902" w:rsidP="00845902">
      <w:pPr>
        <w:spacing w:after="0" w:line="240" w:lineRule="auto"/>
        <w:rPr>
          <w:rFonts w:ascii="Times New Roman" w:eastAsia="Times New Roman" w:hAnsi="Times New Roman" w:cs="Times New Roman"/>
          <w:color w:val="000000"/>
          <w:sz w:val="20"/>
          <w:szCs w:val="20"/>
        </w:rPr>
      </w:pPr>
      <w:r w:rsidRPr="00845902">
        <w:rPr>
          <w:rFonts w:eastAsia="Times New Roman"/>
          <w:color w:val="000000"/>
          <w:sz w:val="20"/>
          <w:szCs w:val="20"/>
          <w:u w:val="single"/>
        </w:rPr>
        <w:t>﻿</w:t>
      </w:r>
      <w:r w:rsidRPr="00845902">
        <w:rPr>
          <w:rFonts w:ascii="Times New Roman" w:eastAsia="Times New Roman" w:hAnsi="Times New Roman" w:cs="Times New Roman"/>
          <w:color w:val="000000"/>
          <w:sz w:val="20"/>
          <w:szCs w:val="20"/>
        </w:rPr>
        <w:t>The Restricted TWT Traffic Info field is present in a Restricted TWT Parameter Set field when the</w:t>
      </w:r>
    </w:p>
    <w:p w14:paraId="15672B54" w14:textId="325FA90F" w:rsidR="00845902" w:rsidRPr="00845902" w:rsidRDefault="00845902" w:rsidP="00845902">
      <w:pPr>
        <w:spacing w:after="0" w:line="240" w:lineRule="auto"/>
        <w:rPr>
          <w:rFonts w:ascii="Times New Roman" w:eastAsia="Times New Roman" w:hAnsi="Times New Roman" w:cs="Times New Roman"/>
          <w:color w:val="000000"/>
          <w:sz w:val="20"/>
          <w:szCs w:val="20"/>
        </w:rPr>
      </w:pPr>
      <w:r w:rsidRPr="00845902">
        <w:rPr>
          <w:rFonts w:ascii="Times New Roman" w:eastAsia="Times New Roman" w:hAnsi="Times New Roman" w:cs="Times New Roman"/>
          <w:color w:val="000000"/>
          <w:sz w:val="20"/>
          <w:szCs w:val="20"/>
        </w:rPr>
        <w:t xml:space="preserve">Restricted TWT Traffic Info Present subfield of the </w:t>
      </w:r>
      <w:r>
        <w:rPr>
          <w:rFonts w:ascii="Times New Roman" w:eastAsia="Times New Roman" w:hAnsi="Times New Roman" w:cs="Times New Roman"/>
          <w:color w:val="000000"/>
          <w:sz w:val="20"/>
          <w:szCs w:val="20"/>
        </w:rPr>
        <w:t>Broadcast TWT Info sub</w:t>
      </w:r>
      <w:r w:rsidRPr="00845902">
        <w:rPr>
          <w:rFonts w:ascii="Times New Roman" w:eastAsia="Times New Roman" w:hAnsi="Times New Roman" w:cs="Times New Roman"/>
          <w:color w:val="000000"/>
          <w:sz w:val="20"/>
          <w:szCs w:val="20"/>
        </w:rPr>
        <w:t>field is set to 1. Its format is defined in</w:t>
      </w:r>
    </w:p>
    <w:p w14:paraId="5E3DE470" w14:textId="1F90CC5E" w:rsidR="00845902" w:rsidRDefault="00845902" w:rsidP="00845902">
      <w:pPr>
        <w:spacing w:after="0" w:line="240" w:lineRule="auto"/>
        <w:rPr>
          <w:rFonts w:ascii="Times New Roman" w:eastAsia="Times New Roman" w:hAnsi="Times New Roman" w:cs="Times New Roman"/>
          <w:color w:val="000000"/>
          <w:sz w:val="20"/>
          <w:szCs w:val="20"/>
        </w:rPr>
      </w:pPr>
      <w:r w:rsidRPr="00845902">
        <w:rPr>
          <w:rFonts w:ascii="Times New Roman" w:eastAsia="Times New Roman" w:hAnsi="Times New Roman" w:cs="Times New Roman"/>
          <w:color w:val="000000"/>
          <w:sz w:val="20"/>
          <w:szCs w:val="20"/>
        </w:rPr>
        <w:t xml:space="preserve">Figure 9-689b (Restricted TWT Traffic Info field </w:t>
      </w:r>
      <w:proofErr w:type="gramStart"/>
      <w:r w:rsidRPr="00845902">
        <w:rPr>
          <w:rFonts w:ascii="Times New Roman" w:eastAsia="Times New Roman" w:hAnsi="Times New Roman" w:cs="Times New Roman"/>
          <w:color w:val="000000"/>
          <w:sz w:val="20"/>
          <w:szCs w:val="20"/>
        </w:rPr>
        <w:t>format</w:t>
      </w:r>
      <w:r w:rsidR="002873CE">
        <w:rPr>
          <w:rFonts w:ascii="Times New Roman" w:eastAsia="Times New Roman" w:hAnsi="Times New Roman" w:cs="Times New Roman"/>
          <w:color w:val="000000"/>
          <w:sz w:val="20"/>
          <w:szCs w:val="20"/>
        </w:rPr>
        <w:t>(</w:t>
      </w:r>
      <w:proofErr w:type="gramEnd"/>
      <w:r w:rsidR="002873CE">
        <w:rPr>
          <w:rFonts w:ascii="Times New Roman" w:eastAsia="Times New Roman" w:hAnsi="Times New Roman" w:cs="Times New Roman"/>
          <w:color w:val="000000"/>
          <w:sz w:val="20"/>
          <w:szCs w:val="20"/>
        </w:rPr>
        <w:t>#2920)</w:t>
      </w:r>
      <w:r>
        <w:rPr>
          <w:rFonts w:ascii="Times New Roman" w:eastAsia="Times New Roman" w:hAnsi="Times New Roman" w:cs="Times New Roman"/>
          <w:color w:val="000000"/>
          <w:sz w:val="20"/>
          <w:szCs w:val="20"/>
        </w:rPr>
        <w:t>)</w:t>
      </w:r>
      <w:r w:rsidRPr="00845902">
        <w:rPr>
          <w:rFonts w:ascii="Times New Roman" w:eastAsia="Times New Roman" w:hAnsi="Times New Roman" w:cs="Times New Roman"/>
          <w:color w:val="000000"/>
          <w:sz w:val="20"/>
          <w:szCs w:val="20"/>
        </w:rPr>
        <w:t>.</w:t>
      </w:r>
      <w:r w:rsidR="002873CE" w:rsidRPr="002873CE">
        <w:rPr>
          <w:rFonts w:ascii="Times New Roman" w:eastAsia="Times New Roman" w:hAnsi="Times New Roman" w:cs="Times New Roman"/>
          <w:color w:val="000000"/>
          <w:sz w:val="20"/>
          <w:szCs w:val="20"/>
          <w:u w:val="single"/>
        </w:rPr>
        <w:t xml:space="preserve"> (#4778)</w:t>
      </w:r>
    </w:p>
    <w:p w14:paraId="392CB707" w14:textId="77777777" w:rsidR="00845902" w:rsidRPr="00845902" w:rsidRDefault="00845902" w:rsidP="00845902">
      <w:pPr>
        <w:spacing w:after="0" w:line="240" w:lineRule="auto"/>
        <w:rPr>
          <w:rFonts w:ascii="Times New Roman" w:eastAsia="Times New Roman" w:hAnsi="Times New Roman" w:cs="Times New Roman"/>
          <w:color w:val="000000"/>
          <w:sz w:val="20"/>
          <w:szCs w:val="20"/>
        </w:rPr>
      </w:pPr>
    </w:p>
    <w:p w14:paraId="00000092" w14:textId="77777777" w:rsidR="00EE1202" w:rsidRDefault="00A41A95">
      <w:pPr>
        <w:widowControl w:val="0"/>
        <w:tabs>
          <w:tab w:val="left" w:pos="659"/>
        </w:tabs>
        <w:spacing w:before="120" w:after="0" w:line="212" w:lineRule="auto"/>
        <w:rPr>
          <w:rFonts w:ascii="Arial" w:eastAsia="Arial" w:hAnsi="Arial" w:cs="Arial"/>
          <w:b/>
          <w:sz w:val="20"/>
          <w:szCs w:val="20"/>
        </w:rPr>
      </w:pPr>
      <w:r>
        <w:rPr>
          <w:rFonts w:ascii="Arial" w:eastAsia="Arial" w:hAnsi="Arial" w:cs="Arial"/>
          <w:b/>
          <w:sz w:val="20"/>
          <w:szCs w:val="20"/>
        </w:rPr>
        <w:lastRenderedPageBreak/>
        <w:t>35.7. Restricted TWT</w:t>
      </w:r>
    </w:p>
    <w:p w14:paraId="00000093" w14:textId="77777777" w:rsidR="00EE1202" w:rsidRDefault="00A41A95">
      <w:pPr>
        <w:widowControl w:val="0"/>
        <w:tabs>
          <w:tab w:val="left" w:pos="659"/>
        </w:tabs>
        <w:spacing w:before="120" w:after="0" w:line="308" w:lineRule="auto"/>
        <w:rPr>
          <w:rFonts w:ascii="Arial" w:eastAsia="Arial" w:hAnsi="Arial" w:cs="Arial"/>
          <w:b/>
          <w:sz w:val="20"/>
          <w:szCs w:val="20"/>
        </w:rPr>
      </w:pPr>
      <w:r>
        <w:rPr>
          <w:rFonts w:ascii="Arial" w:eastAsia="Arial" w:hAnsi="Arial" w:cs="Arial"/>
          <w:b/>
          <w:sz w:val="20"/>
          <w:szCs w:val="20"/>
        </w:rPr>
        <w:t>35.7.2.2. The setup procedure</w:t>
      </w:r>
    </w:p>
    <w:p w14:paraId="00000094" w14:textId="77777777" w:rsidR="00EE1202" w:rsidRDefault="00EE1202">
      <w:pPr>
        <w:widowControl w:val="0"/>
        <w:tabs>
          <w:tab w:val="left" w:pos="659"/>
        </w:tabs>
        <w:spacing w:before="120" w:after="0" w:line="308" w:lineRule="auto"/>
        <w:rPr>
          <w:rFonts w:ascii="Arial" w:eastAsia="Arial" w:hAnsi="Arial" w:cs="Arial"/>
          <w:b/>
          <w:sz w:val="20"/>
          <w:szCs w:val="20"/>
        </w:rPr>
      </w:pPr>
    </w:p>
    <w:p w14:paraId="2D5933FB" w14:textId="67D80541" w:rsidR="00124A2C" w:rsidRDefault="00A41A95">
      <w:pPr>
        <w:spacing w:after="0" w:line="240" w:lineRule="auto"/>
        <w:rPr>
          <w:rFonts w:ascii="Times New Roman" w:eastAsia="Times New Roman" w:hAnsi="Times New Roman" w:cs="Times New Roman"/>
          <w:b/>
          <w:i/>
          <w:sz w:val="18"/>
          <w:szCs w:val="18"/>
          <w:highlight w:val="yellow"/>
        </w:rPr>
      </w:pPr>
      <w:proofErr w:type="spellStart"/>
      <w:r>
        <w:rPr>
          <w:rFonts w:ascii="Times New Roman" w:eastAsia="Times New Roman" w:hAnsi="Times New Roman" w:cs="Times New Roman"/>
          <w:b/>
          <w:i/>
          <w:sz w:val="18"/>
          <w:szCs w:val="18"/>
          <w:highlight w:val="yellow"/>
        </w:rPr>
        <w:t>TGbe</w:t>
      </w:r>
      <w:proofErr w:type="spellEnd"/>
      <w:r>
        <w:rPr>
          <w:rFonts w:ascii="Times New Roman" w:eastAsia="Times New Roman" w:hAnsi="Times New Roman" w:cs="Times New Roman"/>
          <w:b/>
          <w:i/>
          <w:sz w:val="18"/>
          <w:szCs w:val="18"/>
          <w:highlight w:val="yellow"/>
        </w:rPr>
        <w:t xml:space="preserve"> editor: insert the following paragraph</w:t>
      </w:r>
      <w:r w:rsidR="00124A2C">
        <w:rPr>
          <w:rFonts w:ascii="Times New Roman" w:eastAsia="Times New Roman" w:hAnsi="Times New Roman" w:cs="Times New Roman"/>
          <w:b/>
          <w:i/>
          <w:sz w:val="18"/>
          <w:szCs w:val="18"/>
          <w:highlight w:val="yellow"/>
        </w:rPr>
        <w:t>s</w:t>
      </w:r>
      <w:r>
        <w:rPr>
          <w:rFonts w:ascii="Times New Roman" w:eastAsia="Times New Roman" w:hAnsi="Times New Roman" w:cs="Times New Roman"/>
          <w:b/>
          <w:i/>
          <w:sz w:val="18"/>
          <w:szCs w:val="18"/>
          <w:highlight w:val="yellow"/>
        </w:rPr>
        <w:t xml:space="preserve"> after paragraph </w:t>
      </w:r>
      <w:r w:rsidR="00961BF3">
        <w:rPr>
          <w:rFonts w:ascii="Times New Roman" w:eastAsia="Times New Roman" w:hAnsi="Times New Roman" w:cs="Times New Roman"/>
          <w:b/>
          <w:i/>
          <w:sz w:val="18"/>
          <w:szCs w:val="18"/>
          <w:highlight w:val="yellow"/>
        </w:rPr>
        <w:t>5</w:t>
      </w:r>
      <w:r>
        <w:rPr>
          <w:rFonts w:ascii="Times New Roman" w:eastAsia="Times New Roman" w:hAnsi="Times New Roman" w:cs="Times New Roman"/>
          <w:b/>
          <w:i/>
          <w:sz w:val="18"/>
          <w:szCs w:val="18"/>
          <w:highlight w:val="yellow"/>
        </w:rPr>
        <w:t xml:space="preserve"> at Page 3</w:t>
      </w:r>
      <w:r w:rsidR="00CF06EF">
        <w:rPr>
          <w:rFonts w:ascii="Times New Roman" w:eastAsia="Times New Roman" w:hAnsi="Times New Roman" w:cs="Times New Roman"/>
          <w:b/>
          <w:i/>
          <w:sz w:val="18"/>
          <w:szCs w:val="18"/>
          <w:highlight w:val="yellow"/>
        </w:rPr>
        <w:t>45</w:t>
      </w:r>
      <w:r>
        <w:rPr>
          <w:rFonts w:ascii="Times New Roman" w:eastAsia="Times New Roman" w:hAnsi="Times New Roman" w:cs="Times New Roman"/>
          <w:b/>
          <w:i/>
          <w:sz w:val="18"/>
          <w:szCs w:val="18"/>
          <w:highlight w:val="yellow"/>
        </w:rPr>
        <w:t xml:space="preserve"> of </w:t>
      </w:r>
      <w:r>
        <w:rPr>
          <w:rFonts w:ascii="Times New Roman" w:eastAsia="Times New Roman" w:hAnsi="Times New Roman" w:cs="Times New Roman"/>
          <w:b/>
          <w:i/>
          <w:color w:val="000000"/>
          <w:sz w:val="20"/>
          <w:szCs w:val="20"/>
          <w:highlight w:val="yellow"/>
        </w:rPr>
        <w:t>P</w:t>
      </w:r>
      <w:r>
        <w:rPr>
          <w:rFonts w:ascii="Times New Roman" w:eastAsia="Times New Roman" w:hAnsi="Times New Roman" w:cs="Times New Roman"/>
          <w:b/>
          <w:i/>
          <w:sz w:val="18"/>
          <w:szCs w:val="18"/>
          <w:highlight w:val="yellow"/>
        </w:rPr>
        <w:t>802.11be D1.1 (When included in an individually addressed…) as follows:</w:t>
      </w:r>
    </w:p>
    <w:p w14:paraId="29A04BBE" w14:textId="536A0CD2" w:rsidR="00124A2C" w:rsidRPr="00124A2C" w:rsidRDefault="00124A2C" w:rsidP="00124A2C">
      <w:pPr>
        <w:spacing w:after="0" w:line="240" w:lineRule="auto"/>
      </w:pPr>
    </w:p>
    <w:p w14:paraId="310322CD" w14:textId="3E8F00B5" w:rsidR="00124A2C" w:rsidRDefault="00124A2C" w:rsidP="00124A2C">
      <w:pPr>
        <w:spacing w:after="0" w:line="240" w:lineRule="auto"/>
        <w:rPr>
          <w:rFonts w:ascii="Times New Roman" w:eastAsia="Times New Roman" w:hAnsi="Times New Roman" w:cs="Times New Roman"/>
          <w:color w:val="000000"/>
          <w:sz w:val="20"/>
          <w:szCs w:val="20"/>
        </w:rPr>
      </w:pPr>
      <w:r w:rsidRPr="00124A2C">
        <w:rPr>
          <w:rFonts w:ascii="Times New Roman" w:eastAsia="Times New Roman" w:hAnsi="Times New Roman" w:cs="Times New Roman"/>
          <w:color w:val="000000"/>
          <w:sz w:val="20"/>
          <w:szCs w:val="20"/>
          <w:u w:val="single"/>
        </w:rPr>
        <w:t xml:space="preserve">If the Negotiation Type subfield of a broadcast TWT element is set to 2, the Restricted TWT Parameter Set field, if included, shall </w:t>
      </w:r>
      <w:r>
        <w:rPr>
          <w:rFonts w:ascii="Times New Roman" w:eastAsia="Times New Roman" w:hAnsi="Times New Roman" w:cs="Times New Roman"/>
          <w:color w:val="000000"/>
          <w:sz w:val="20"/>
          <w:szCs w:val="20"/>
          <w:u w:val="single"/>
        </w:rPr>
        <w:t xml:space="preserve">have </w:t>
      </w:r>
      <w:r w:rsidRPr="00124A2C">
        <w:rPr>
          <w:rFonts w:ascii="Times New Roman" w:eastAsia="Times New Roman" w:hAnsi="Times New Roman" w:cs="Times New Roman"/>
          <w:color w:val="000000"/>
          <w:sz w:val="20"/>
          <w:szCs w:val="20"/>
          <w:u w:val="single"/>
        </w:rPr>
        <w:t xml:space="preserve">the Restricted TWT Traffic Info Present subfield </w:t>
      </w:r>
      <w:r>
        <w:rPr>
          <w:rFonts w:ascii="Times New Roman" w:eastAsia="Times New Roman" w:hAnsi="Times New Roman" w:cs="Times New Roman"/>
          <w:color w:val="000000"/>
          <w:sz w:val="20"/>
          <w:szCs w:val="20"/>
          <w:u w:val="single"/>
        </w:rPr>
        <w:t xml:space="preserve">set </w:t>
      </w:r>
      <w:r w:rsidRPr="00124A2C">
        <w:rPr>
          <w:rFonts w:ascii="Times New Roman" w:eastAsia="Times New Roman" w:hAnsi="Times New Roman" w:cs="Times New Roman"/>
          <w:color w:val="000000"/>
          <w:sz w:val="20"/>
          <w:szCs w:val="20"/>
          <w:u w:val="single"/>
        </w:rPr>
        <w:t xml:space="preserve">to 0, and shall not include the Restricted TWT Traffic Info field </w:t>
      </w:r>
      <w:proofErr w:type="gramStart"/>
      <w:r w:rsidRPr="00124A2C">
        <w:rPr>
          <w:rFonts w:ascii="Times New Roman" w:eastAsia="Times New Roman" w:hAnsi="Times New Roman" w:cs="Times New Roman"/>
          <w:color w:val="000000"/>
          <w:sz w:val="20"/>
          <w:szCs w:val="20"/>
          <w:u w:val="single"/>
        </w:rPr>
        <w:t>accordingly</w:t>
      </w:r>
      <w:r w:rsidR="00377060">
        <w:rPr>
          <w:rFonts w:ascii="Times New Roman" w:eastAsia="Times New Roman" w:hAnsi="Times New Roman" w:cs="Times New Roman"/>
          <w:color w:val="000000"/>
          <w:sz w:val="20"/>
          <w:szCs w:val="20"/>
          <w:u w:val="single"/>
        </w:rPr>
        <w:t>(</w:t>
      </w:r>
      <w:proofErr w:type="gramEnd"/>
      <w:r w:rsidR="00377060">
        <w:rPr>
          <w:rFonts w:ascii="Times New Roman" w:eastAsia="Times New Roman" w:hAnsi="Times New Roman" w:cs="Times New Roman"/>
          <w:color w:val="000000"/>
          <w:sz w:val="20"/>
          <w:szCs w:val="20"/>
          <w:u w:val="single"/>
        </w:rPr>
        <w:t>#4782).</w:t>
      </w:r>
    </w:p>
    <w:p w14:paraId="24228E9E" w14:textId="02C73B94" w:rsidR="00CF06EF" w:rsidRDefault="00CF06EF" w:rsidP="00124A2C">
      <w:pPr>
        <w:spacing w:after="0" w:line="240" w:lineRule="auto"/>
        <w:rPr>
          <w:rFonts w:ascii="Times New Roman" w:eastAsia="Times New Roman" w:hAnsi="Times New Roman" w:cs="Times New Roman"/>
          <w:color w:val="000000"/>
          <w:sz w:val="20"/>
          <w:szCs w:val="20"/>
        </w:rPr>
      </w:pPr>
    </w:p>
    <w:p w14:paraId="30455DBB" w14:textId="744F182B" w:rsidR="00CF06EF" w:rsidRDefault="00CF06EF" w:rsidP="00124A2C">
      <w:pPr>
        <w:spacing w:after="0" w:line="240" w:lineRule="auto"/>
        <w:rPr>
          <w:rFonts w:ascii="Times New Roman" w:eastAsia="Times New Roman" w:hAnsi="Times New Roman" w:cs="Times New Roman"/>
          <w:color w:val="000000"/>
          <w:sz w:val="20"/>
          <w:szCs w:val="20"/>
          <w:u w:val="single"/>
        </w:rPr>
      </w:pPr>
      <w:r w:rsidRPr="006556CF">
        <w:rPr>
          <w:rFonts w:ascii="Times New Roman" w:eastAsia="Times New Roman" w:hAnsi="Times New Roman" w:cs="Times New Roman"/>
          <w:color w:val="000000"/>
          <w:sz w:val="20"/>
          <w:szCs w:val="20"/>
          <w:u w:val="single"/>
        </w:rPr>
        <w:t>If the TWT Setup Command field of a TWT element included in a TWT Response frame indicates Accept TWT, both the DL TID Bitmap Valid and the UL TID Bitmap Valid bits of included restricted TWT parameter set</w:t>
      </w:r>
      <w:r>
        <w:rPr>
          <w:rFonts w:ascii="Times New Roman" w:eastAsia="Times New Roman" w:hAnsi="Times New Roman" w:cs="Times New Roman"/>
          <w:color w:val="000000"/>
          <w:sz w:val="20"/>
          <w:szCs w:val="20"/>
          <w:u w:val="single"/>
        </w:rPr>
        <w:t>(</w:t>
      </w:r>
      <w:r w:rsidRPr="006556CF">
        <w:rPr>
          <w:rFonts w:ascii="Times New Roman" w:eastAsia="Times New Roman" w:hAnsi="Times New Roman" w:cs="Times New Roman"/>
          <w:color w:val="000000"/>
          <w:sz w:val="20"/>
          <w:szCs w:val="20"/>
          <w:u w:val="single"/>
        </w:rPr>
        <w:t>s</w:t>
      </w:r>
      <w:r>
        <w:rPr>
          <w:rFonts w:ascii="Times New Roman" w:eastAsia="Times New Roman" w:hAnsi="Times New Roman" w:cs="Times New Roman"/>
          <w:color w:val="000000"/>
          <w:sz w:val="20"/>
          <w:szCs w:val="20"/>
          <w:u w:val="single"/>
        </w:rPr>
        <w:t>)</w:t>
      </w:r>
      <w:r w:rsidRPr="006556CF">
        <w:rPr>
          <w:rFonts w:ascii="Times New Roman" w:eastAsia="Times New Roman" w:hAnsi="Times New Roman" w:cs="Times New Roman"/>
          <w:color w:val="000000"/>
          <w:sz w:val="20"/>
          <w:szCs w:val="20"/>
          <w:u w:val="single"/>
        </w:rPr>
        <w:t xml:space="preserve"> shall be set to 1</w:t>
      </w:r>
      <w:r w:rsidR="00377060">
        <w:rPr>
          <w:rFonts w:ascii="Times New Roman" w:eastAsia="Times New Roman" w:hAnsi="Times New Roman" w:cs="Times New Roman"/>
          <w:color w:val="000000"/>
          <w:sz w:val="20"/>
          <w:szCs w:val="20"/>
          <w:u w:val="single"/>
        </w:rPr>
        <w:t>(#4781)</w:t>
      </w:r>
      <w:r w:rsidR="00845902">
        <w:rPr>
          <w:rFonts w:ascii="Times New Roman" w:eastAsia="Times New Roman" w:hAnsi="Times New Roman" w:cs="Times New Roman"/>
          <w:color w:val="000000"/>
          <w:sz w:val="20"/>
          <w:szCs w:val="20"/>
          <w:u w:val="single"/>
        </w:rPr>
        <w:t>.</w:t>
      </w:r>
    </w:p>
    <w:p w14:paraId="182ECD02" w14:textId="77777777" w:rsidR="00124A2C" w:rsidRDefault="00124A2C" w:rsidP="00124A2C">
      <w:pPr>
        <w:spacing w:after="0" w:line="240" w:lineRule="auto"/>
        <w:rPr>
          <w:rFonts w:ascii="Times New Roman" w:eastAsia="Times New Roman" w:hAnsi="Times New Roman" w:cs="Times New Roman"/>
          <w:color w:val="000000"/>
          <w:sz w:val="20"/>
          <w:szCs w:val="20"/>
          <w:u w:val="single"/>
        </w:rPr>
      </w:pPr>
    </w:p>
    <w:p w14:paraId="00000097" w14:textId="1461ECA1" w:rsidR="00EE1202" w:rsidRDefault="00A41A95" w:rsidP="00124A2C">
      <w:pPr>
        <w:spacing w:after="0" w:line="240" w:lineRule="auto"/>
        <w:rPr>
          <w:rFonts w:ascii="Times New Roman" w:eastAsia="Times New Roman" w:hAnsi="Times New Roman" w:cs="Times New Roman"/>
          <w:color w:val="000000"/>
          <w:sz w:val="20"/>
          <w:szCs w:val="20"/>
          <w:u w:val="single"/>
        </w:rPr>
      </w:pPr>
      <w:r>
        <w:rPr>
          <w:rFonts w:ascii="Times New Roman" w:eastAsia="Times New Roman" w:hAnsi="Times New Roman" w:cs="Times New Roman"/>
          <w:color w:val="000000"/>
          <w:sz w:val="20"/>
          <w:szCs w:val="20"/>
          <w:u w:val="single"/>
        </w:rPr>
        <w:t xml:space="preserve">If the DL TID Bitmap Valid bit in the Traffic Info Control subfield of TWT element in a TWT Request frame is set to 1, the </w:t>
      </w:r>
      <w:r>
        <w:rPr>
          <w:color w:val="000000"/>
          <w:sz w:val="20"/>
          <w:szCs w:val="20"/>
          <w:u w:val="single"/>
        </w:rPr>
        <w:t>﻿</w:t>
      </w:r>
      <w:r>
        <w:rPr>
          <w:rFonts w:ascii="Times New Roman" w:eastAsia="Times New Roman" w:hAnsi="Times New Roman" w:cs="Times New Roman"/>
          <w:color w:val="000000"/>
          <w:sz w:val="20"/>
          <w:szCs w:val="20"/>
          <w:u w:val="single"/>
        </w:rPr>
        <w:t xml:space="preserve">Restricted TWT DL TID Bitmap of the TWT Response frame shall be the same as that of TWT Request frame. </w:t>
      </w:r>
      <w:r w:rsidR="00CF06EF">
        <w:rPr>
          <w:rFonts w:ascii="Times New Roman" w:eastAsia="Times New Roman" w:hAnsi="Times New Roman" w:cs="Times New Roman"/>
          <w:color w:val="000000"/>
          <w:sz w:val="20"/>
          <w:szCs w:val="20"/>
          <w:u w:val="single"/>
        </w:rPr>
        <w:t>Similarly, i</w:t>
      </w:r>
      <w:r>
        <w:rPr>
          <w:rFonts w:ascii="Times New Roman" w:eastAsia="Times New Roman" w:hAnsi="Times New Roman" w:cs="Times New Roman"/>
          <w:color w:val="000000"/>
          <w:sz w:val="20"/>
          <w:szCs w:val="20"/>
          <w:u w:val="single"/>
        </w:rPr>
        <w:t xml:space="preserve">f the UL TID Bitmap Valid bit in the Traffic Info Control subfield of TWT element in a TWT Request frame is set to 1, the </w:t>
      </w:r>
      <w:r>
        <w:rPr>
          <w:color w:val="000000"/>
          <w:sz w:val="20"/>
          <w:szCs w:val="20"/>
          <w:u w:val="single"/>
        </w:rPr>
        <w:t>﻿</w:t>
      </w:r>
      <w:r>
        <w:rPr>
          <w:rFonts w:ascii="Times New Roman" w:eastAsia="Times New Roman" w:hAnsi="Times New Roman" w:cs="Times New Roman"/>
          <w:color w:val="000000"/>
          <w:sz w:val="20"/>
          <w:szCs w:val="20"/>
          <w:u w:val="single"/>
        </w:rPr>
        <w:t>Restricted TWT UL TID Bitmap of the TWT Response frame shall be the same as that of TWT Request frame</w:t>
      </w:r>
      <w:r w:rsidR="00CF06EF">
        <w:rPr>
          <w:rFonts w:ascii="Times New Roman" w:eastAsia="Times New Roman" w:hAnsi="Times New Roman" w:cs="Times New Roman"/>
          <w:color w:val="000000"/>
          <w:sz w:val="20"/>
          <w:szCs w:val="20"/>
          <w:u w:val="single"/>
        </w:rPr>
        <w:t xml:space="preserve">. If the AP receives a TWT Request frame with a TID specified either in UL and/or DL which is not mapped to the link on which the TWT agreement is requested to be established, the AP shall send a TWT Response frame with Reject TWT with the same TID bitmaps as the Request </w:t>
      </w:r>
      <w:proofErr w:type="gramStart"/>
      <w:r w:rsidR="00CF06EF">
        <w:rPr>
          <w:rFonts w:ascii="Times New Roman" w:eastAsia="Times New Roman" w:hAnsi="Times New Roman" w:cs="Times New Roman"/>
          <w:color w:val="000000"/>
          <w:sz w:val="20"/>
          <w:szCs w:val="20"/>
          <w:u w:val="single"/>
        </w:rPr>
        <w:t>frame</w:t>
      </w:r>
      <w:r w:rsidR="00377060">
        <w:rPr>
          <w:rFonts w:ascii="Times New Roman" w:eastAsia="Times New Roman" w:hAnsi="Times New Roman" w:cs="Times New Roman"/>
          <w:color w:val="000000"/>
          <w:sz w:val="20"/>
          <w:szCs w:val="20"/>
          <w:u w:val="single"/>
        </w:rPr>
        <w:t>(</w:t>
      </w:r>
      <w:proofErr w:type="gramEnd"/>
      <w:r w:rsidR="00377060">
        <w:rPr>
          <w:rFonts w:ascii="Times New Roman" w:eastAsia="Times New Roman" w:hAnsi="Times New Roman" w:cs="Times New Roman"/>
          <w:color w:val="000000"/>
          <w:sz w:val="20"/>
          <w:szCs w:val="20"/>
          <w:u w:val="single"/>
        </w:rPr>
        <w:t>#4781)</w:t>
      </w:r>
      <w:r w:rsidR="00845902">
        <w:rPr>
          <w:rFonts w:ascii="Times New Roman" w:eastAsia="Times New Roman" w:hAnsi="Times New Roman" w:cs="Times New Roman"/>
          <w:color w:val="000000"/>
          <w:sz w:val="20"/>
          <w:szCs w:val="20"/>
          <w:u w:val="single"/>
        </w:rPr>
        <w:t>(</w:t>
      </w:r>
      <w:r w:rsidR="004C6EDB">
        <w:rPr>
          <w:rFonts w:ascii="Times New Roman" w:eastAsia="Times New Roman" w:hAnsi="Times New Roman" w:cs="Times New Roman"/>
          <w:color w:val="000000"/>
          <w:sz w:val="20"/>
          <w:szCs w:val="20"/>
          <w:u w:val="single"/>
        </w:rPr>
        <w:t>#</w:t>
      </w:r>
      <w:r w:rsidR="00845902">
        <w:rPr>
          <w:rFonts w:ascii="Times New Roman" w:eastAsia="Times New Roman" w:hAnsi="Times New Roman" w:cs="Times New Roman"/>
          <w:color w:val="000000"/>
          <w:sz w:val="20"/>
          <w:szCs w:val="20"/>
          <w:u w:val="single"/>
        </w:rPr>
        <w:t>6413).</w:t>
      </w:r>
    </w:p>
    <w:p w14:paraId="00000098" w14:textId="77777777" w:rsidR="00EE1202" w:rsidRDefault="00EE1202">
      <w:pPr>
        <w:widowControl w:val="0"/>
        <w:tabs>
          <w:tab w:val="left" w:pos="659"/>
        </w:tabs>
        <w:spacing w:before="120" w:after="0" w:line="308" w:lineRule="auto"/>
        <w:rPr>
          <w:rFonts w:ascii="Arial" w:eastAsia="Arial" w:hAnsi="Arial" w:cs="Arial"/>
          <w:b/>
          <w:sz w:val="20"/>
          <w:szCs w:val="20"/>
        </w:rPr>
      </w:pPr>
    </w:p>
    <w:p w14:paraId="00000099" w14:textId="77777777" w:rsidR="00EE1202" w:rsidRDefault="00EE1202">
      <w:pPr>
        <w:widowControl w:val="0"/>
        <w:spacing w:before="55" w:after="0" w:line="202" w:lineRule="auto"/>
        <w:rPr>
          <w:rFonts w:ascii="Times New Roman" w:eastAsia="Times New Roman" w:hAnsi="Times New Roman" w:cs="Times New Roman"/>
          <w:sz w:val="18"/>
          <w:szCs w:val="18"/>
        </w:rPr>
      </w:pPr>
    </w:p>
    <w:sectPr w:rsidR="00EE1202">
      <w:headerReference w:type="even" r:id="rId8"/>
      <w:headerReference w:type="default" r:id="rId9"/>
      <w:footerReference w:type="even" r:id="rId10"/>
      <w:footerReference w:type="default" r:id="rId11"/>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9B4DFC" w14:textId="77777777" w:rsidR="003003B5" w:rsidRDefault="003003B5">
      <w:pPr>
        <w:spacing w:after="0" w:line="240" w:lineRule="auto"/>
      </w:pPr>
      <w:r>
        <w:separator/>
      </w:r>
    </w:p>
  </w:endnote>
  <w:endnote w:type="continuationSeparator" w:id="0">
    <w:p w14:paraId="551BE88A" w14:textId="77777777" w:rsidR="003003B5" w:rsidRDefault="003003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9D" w14:textId="77777777" w:rsidR="00EE1202" w:rsidRDefault="00A41A95">
    <w:pPr>
      <w:pBdr>
        <w:top w:val="single" w:sz="6" w:space="1" w:color="000000"/>
      </w:pBdr>
      <w:tabs>
        <w:tab w:val="center" w:pos="4680"/>
        <w:tab w:val="right" w:pos="9360"/>
        <w:tab w:val="right" w:pos="1296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Submission</w:t>
    </w:r>
    <w:r>
      <w:rPr>
        <w:rFonts w:ascii="Times New Roman" w:eastAsia="Times New Roman" w:hAnsi="Times New Roman" w:cs="Times New Roman"/>
        <w:sz w:val="24"/>
        <w:szCs w:val="24"/>
      </w:rPr>
      <w:tab/>
      <w:t xml:space="preserve">page </w:t>
    </w:r>
    <w:r>
      <w:rPr>
        <w:rFonts w:ascii="Times New Roman" w:eastAsia="Times New Roman" w:hAnsi="Times New Roman" w:cs="Times New Roman"/>
        <w:sz w:val="24"/>
        <w:szCs w:val="24"/>
      </w:rPr>
      <w:fldChar w:fldCharType="begin"/>
    </w:r>
    <w:r>
      <w:rPr>
        <w:rFonts w:ascii="Times New Roman" w:eastAsia="Times New Roman" w:hAnsi="Times New Roman" w:cs="Times New Roman"/>
        <w:sz w:val="24"/>
        <w:szCs w:val="24"/>
      </w:rPr>
      <w:instrText>PAGE</w:instrText>
    </w:r>
    <w:r w:rsidR="003003B5">
      <w:rPr>
        <w:rFonts w:ascii="Times New Roman" w:eastAsia="Times New Roman" w:hAnsi="Times New Roman" w:cs="Times New Roman"/>
        <w:sz w:val="24"/>
        <w:szCs w:val="24"/>
      </w:rPr>
      <w:fldChar w:fldCharType="separate"/>
    </w:r>
    <w:r>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ab/>
      <w:t>Abhishek Patil, Qualcomm Inc.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9C" w14:textId="2A90C41F" w:rsidR="00EE1202" w:rsidRDefault="00A41A95">
    <w:pPr>
      <w:pBdr>
        <w:top w:val="single" w:sz="6" w:space="1" w:color="000000"/>
      </w:pBdr>
      <w:tabs>
        <w:tab w:val="center" w:pos="4680"/>
        <w:tab w:val="right" w:pos="9360"/>
        <w:tab w:val="right" w:pos="1296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Submission</w:t>
    </w:r>
    <w:r>
      <w:rPr>
        <w:rFonts w:ascii="Times New Roman" w:eastAsia="Times New Roman" w:hAnsi="Times New Roman" w:cs="Times New Roman"/>
        <w:sz w:val="24"/>
        <w:szCs w:val="24"/>
      </w:rPr>
      <w:tab/>
      <w:t xml:space="preserve">page </w:t>
    </w:r>
    <w:r>
      <w:rPr>
        <w:rFonts w:ascii="Times New Roman" w:eastAsia="Times New Roman" w:hAnsi="Times New Roman" w:cs="Times New Roman"/>
        <w:sz w:val="24"/>
        <w:szCs w:val="24"/>
      </w:rPr>
      <w:fldChar w:fldCharType="begin"/>
    </w:r>
    <w:r>
      <w:rPr>
        <w:rFonts w:ascii="Times New Roman" w:eastAsia="Times New Roman" w:hAnsi="Times New Roman" w:cs="Times New Roman"/>
        <w:sz w:val="24"/>
        <w:szCs w:val="24"/>
      </w:rPr>
      <w:instrText>PAGE</w:instrText>
    </w:r>
    <w:r>
      <w:rPr>
        <w:rFonts w:ascii="Times New Roman" w:eastAsia="Times New Roman" w:hAnsi="Times New Roman" w:cs="Times New Roman"/>
        <w:sz w:val="24"/>
        <w:szCs w:val="24"/>
      </w:rPr>
      <w:fldChar w:fldCharType="separate"/>
    </w:r>
    <w:r w:rsidR="00812474">
      <w:rPr>
        <w:rFonts w:ascii="Times New Roman" w:eastAsia="Times New Roman" w:hAnsi="Times New Roman" w:cs="Times New Roman"/>
        <w:noProof/>
        <w:sz w:val="24"/>
        <w:szCs w:val="24"/>
      </w:rPr>
      <w:t>1</w:t>
    </w:r>
    <w:r>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ab/>
      <w:t>M. Kumail Haider, Facebook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079DFD" w14:textId="77777777" w:rsidR="003003B5" w:rsidRDefault="003003B5">
      <w:pPr>
        <w:spacing w:after="0" w:line="240" w:lineRule="auto"/>
      </w:pPr>
      <w:r>
        <w:separator/>
      </w:r>
    </w:p>
  </w:footnote>
  <w:footnote w:type="continuationSeparator" w:id="0">
    <w:p w14:paraId="649511BD" w14:textId="77777777" w:rsidR="003003B5" w:rsidRDefault="003003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9B" w14:textId="77777777" w:rsidR="00EE1202" w:rsidRDefault="00A41A95">
    <w:pPr>
      <w:pBdr>
        <w:bottom w:val="single" w:sz="6" w:space="2" w:color="000000"/>
      </w:pBdr>
      <w:tabs>
        <w:tab w:val="left" w:pos="1440"/>
        <w:tab w:val="center" w:pos="4680"/>
        <w:tab w:val="right" w:pos="9360"/>
        <w:tab w:val="right" w:pos="12960"/>
      </w:tabs>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Feb 2021</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doc.: IEEE 802.11-21/0250r0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9A" w14:textId="2B59CF46" w:rsidR="00EE1202" w:rsidRDefault="00BE42F6">
    <w:pPr>
      <w:pBdr>
        <w:bottom w:val="single" w:sz="6" w:space="2" w:color="000000"/>
      </w:pBdr>
      <w:tabs>
        <w:tab w:val="left" w:pos="1440"/>
        <w:tab w:val="center" w:pos="4680"/>
        <w:tab w:val="right" w:pos="9360"/>
        <w:tab w:val="right" w:pos="12960"/>
      </w:tabs>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August </w:t>
    </w:r>
    <w:r w:rsidR="00A41A95">
      <w:rPr>
        <w:rFonts w:ascii="Times New Roman" w:eastAsia="Times New Roman" w:hAnsi="Times New Roman" w:cs="Times New Roman"/>
        <w:b/>
        <w:sz w:val="28"/>
        <w:szCs w:val="28"/>
      </w:rPr>
      <w:t>2021</w:t>
    </w:r>
    <w:r w:rsidR="00A41A95">
      <w:rPr>
        <w:rFonts w:ascii="Times New Roman" w:eastAsia="Times New Roman" w:hAnsi="Times New Roman" w:cs="Times New Roman"/>
        <w:b/>
        <w:sz w:val="28"/>
        <w:szCs w:val="28"/>
      </w:rPr>
      <w:tab/>
    </w:r>
    <w:r w:rsidR="00A41A95">
      <w:rPr>
        <w:rFonts w:ascii="Times New Roman" w:eastAsia="Times New Roman" w:hAnsi="Times New Roman" w:cs="Times New Roman"/>
        <w:b/>
        <w:sz w:val="28"/>
        <w:szCs w:val="28"/>
      </w:rPr>
      <w:tab/>
      <w:t>doc.: IEEE 802.11-21/</w:t>
    </w:r>
    <w:r w:rsidR="00812474">
      <w:rPr>
        <w:rFonts w:ascii="Times New Roman" w:eastAsia="Times New Roman" w:hAnsi="Times New Roman" w:cs="Times New Roman"/>
        <w:b/>
        <w:sz w:val="28"/>
        <w:szCs w:val="28"/>
      </w:rPr>
      <w:t>1224</w:t>
    </w:r>
    <w:r w:rsidR="00A41A95">
      <w:rPr>
        <w:rFonts w:ascii="Times New Roman" w:eastAsia="Times New Roman" w:hAnsi="Times New Roman" w:cs="Times New Roman"/>
        <w:b/>
        <w:sz w:val="28"/>
        <w:szCs w:val="28"/>
      </w:rPr>
      <w:t>r</w:t>
    </w:r>
    <w:r w:rsidR="004177B9">
      <w:rPr>
        <w:rFonts w:ascii="Times New Roman" w:eastAsia="Times New Roman" w:hAnsi="Times New Roman" w:cs="Times New Roman"/>
        <w:b/>
        <w:sz w:val="28"/>
        <w:szCs w:val="28"/>
      </w:rPr>
      <w:t>3</w:t>
    </w:r>
    <w:r w:rsidR="00A41A95">
      <w:rPr>
        <w:rFonts w:ascii="Times New Roman" w:eastAsia="Times New Roman" w:hAnsi="Times New Roman" w:cs="Times New Roman"/>
        <w:b/>
        <w:sz w:val="28"/>
        <w:szCs w:val="2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442DE"/>
    <w:multiLevelType w:val="multilevel"/>
    <w:tmpl w:val="E2D23EFE"/>
    <w:lvl w:ilvl="0">
      <w:start w:val="1"/>
      <w:numFmt w:val="bullet"/>
      <w:pStyle w:val="Heading1"/>
      <w:lvlText w:val="Figure 9-689a—"/>
      <w:lvlJc w:val="center"/>
      <w:pPr>
        <w:ind w:left="0" w:firstLine="0"/>
      </w:pPr>
      <w:rPr>
        <w:rFonts w:ascii="Arial" w:eastAsia="Arial" w:hAnsi="Arial" w:cs="Arial"/>
        <w:b/>
        <w:i w:val="0"/>
        <w:strike w:val="0"/>
        <w:color w:val="000000"/>
        <w:sz w:val="20"/>
        <w:szCs w:val="20"/>
        <w:u w:val="none"/>
      </w:rPr>
    </w:lvl>
    <w:lvl w:ilvl="1">
      <w:start w:val="1"/>
      <w:numFmt w:val="bullet"/>
      <w:pStyle w:val="Heading2"/>
      <w:lvlText w:val=""/>
      <w:lvlJc w:val="left"/>
      <w:pPr>
        <w:ind w:left="0" w:firstLine="0"/>
      </w:pPr>
    </w:lvl>
    <w:lvl w:ilvl="2">
      <w:start w:val="1"/>
      <w:numFmt w:val="bullet"/>
      <w:pStyle w:val="Heading3"/>
      <w:lvlText w:val=""/>
      <w:lvlJc w:val="left"/>
      <w:pPr>
        <w:ind w:left="0" w:firstLine="0"/>
      </w:pPr>
    </w:lvl>
    <w:lvl w:ilvl="3">
      <w:start w:val="1"/>
      <w:numFmt w:val="bullet"/>
      <w:pStyle w:val="Heading4"/>
      <w:lvlText w:val=""/>
      <w:lvlJc w:val="left"/>
      <w:pPr>
        <w:ind w:left="0" w:firstLine="0"/>
      </w:pPr>
    </w:lvl>
    <w:lvl w:ilvl="4">
      <w:start w:val="1"/>
      <w:numFmt w:val="bullet"/>
      <w:pStyle w:val="Heading5"/>
      <w:lvlText w:val=""/>
      <w:lvlJc w:val="left"/>
      <w:pPr>
        <w:ind w:left="0" w:firstLine="0"/>
      </w:pPr>
    </w:lvl>
    <w:lvl w:ilvl="5">
      <w:start w:val="1"/>
      <w:numFmt w:val="bullet"/>
      <w:pStyle w:val="Heading6"/>
      <w:lvlText w:val=""/>
      <w:lvlJc w:val="left"/>
      <w:pPr>
        <w:ind w:left="0" w:firstLine="0"/>
      </w:pPr>
    </w:lvl>
    <w:lvl w:ilvl="6">
      <w:start w:val="1"/>
      <w:numFmt w:val="bullet"/>
      <w:pStyle w:val="Heading7"/>
      <w:lvlText w:val=""/>
      <w:lvlJc w:val="left"/>
      <w:pPr>
        <w:ind w:left="0" w:firstLine="0"/>
      </w:pPr>
    </w:lvl>
    <w:lvl w:ilvl="7">
      <w:start w:val="1"/>
      <w:numFmt w:val="bullet"/>
      <w:pStyle w:val="Heading8"/>
      <w:lvlText w:val=""/>
      <w:lvlJc w:val="left"/>
      <w:pPr>
        <w:ind w:left="0" w:firstLine="0"/>
      </w:pPr>
    </w:lvl>
    <w:lvl w:ilvl="8">
      <w:start w:val="1"/>
      <w:numFmt w:val="bullet"/>
      <w:pStyle w:val="Heading9"/>
      <w:lvlText w:val=""/>
      <w:lvlJc w:val="left"/>
      <w:pPr>
        <w:ind w:left="0" w:firstLine="0"/>
      </w:pPr>
    </w:lvl>
  </w:abstractNum>
  <w:abstractNum w:abstractNumId="1" w15:restartNumberingAfterBreak="0">
    <w:nsid w:val="077D6764"/>
    <w:multiLevelType w:val="multilevel"/>
    <w:tmpl w:val="89EED9D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5CB41FE9"/>
    <w:multiLevelType w:val="hybridMultilevel"/>
    <w:tmpl w:val="C96A99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uhammad Kumail Haider">
    <w15:presenceInfo w15:providerId="AD" w15:userId="S::haiderkumail@fb.com::444f6398-5440-4ffb-8d43-328cf9a715c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6"/>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1202"/>
    <w:rsid w:val="0001557B"/>
    <w:rsid w:val="00071FBD"/>
    <w:rsid w:val="000D17B8"/>
    <w:rsid w:val="00124A2C"/>
    <w:rsid w:val="001766E6"/>
    <w:rsid w:val="001D1DB0"/>
    <w:rsid w:val="002873CE"/>
    <w:rsid w:val="003003B5"/>
    <w:rsid w:val="00377060"/>
    <w:rsid w:val="003D6B5A"/>
    <w:rsid w:val="003E40A1"/>
    <w:rsid w:val="004177B9"/>
    <w:rsid w:val="004C6EDB"/>
    <w:rsid w:val="004F7798"/>
    <w:rsid w:val="005309C3"/>
    <w:rsid w:val="005E65D8"/>
    <w:rsid w:val="005F03BA"/>
    <w:rsid w:val="005F3890"/>
    <w:rsid w:val="006465E4"/>
    <w:rsid w:val="0065493A"/>
    <w:rsid w:val="00746530"/>
    <w:rsid w:val="007613CA"/>
    <w:rsid w:val="007C338A"/>
    <w:rsid w:val="00803ED5"/>
    <w:rsid w:val="00812474"/>
    <w:rsid w:val="00822174"/>
    <w:rsid w:val="00845902"/>
    <w:rsid w:val="008E40EB"/>
    <w:rsid w:val="00961BF3"/>
    <w:rsid w:val="00A41A95"/>
    <w:rsid w:val="00A92F91"/>
    <w:rsid w:val="00B37C09"/>
    <w:rsid w:val="00BD4241"/>
    <w:rsid w:val="00BE42F6"/>
    <w:rsid w:val="00C33D4C"/>
    <w:rsid w:val="00C83CF6"/>
    <w:rsid w:val="00CF06EF"/>
    <w:rsid w:val="00D0484C"/>
    <w:rsid w:val="00D75B38"/>
    <w:rsid w:val="00EE1202"/>
    <w:rsid w:val="00F21CBA"/>
    <w:rsid w:val="00F43DDA"/>
    <w:rsid w:val="00F573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1A31D8"/>
  <w15:docId w15:val="{80259697-8B20-BB46-B401-AB21AA064B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uiPriority w:val="9"/>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Heading2">
    <w:name w:val="heading 2"/>
    <w:basedOn w:val="Heading1"/>
    <w:next w:val="BodyText"/>
    <w:link w:val="Heading2Char"/>
    <w:uiPriority w:val="9"/>
    <w:semiHidden/>
    <w:unhideWhenUsed/>
    <w:qFormat/>
    <w:rsid w:val="00A353D7"/>
    <w:pPr>
      <w:numPr>
        <w:ilvl w:val="1"/>
      </w:numPr>
      <w:spacing w:before="280"/>
      <w:outlineLvl w:val="1"/>
    </w:pPr>
    <w:rPr>
      <w:sz w:val="28"/>
    </w:rPr>
  </w:style>
  <w:style w:type="paragraph" w:styleId="Heading3">
    <w:name w:val="heading 3"/>
    <w:basedOn w:val="Heading2"/>
    <w:next w:val="BodyText"/>
    <w:link w:val="Heading3Char"/>
    <w:uiPriority w:val="9"/>
    <w:semiHidden/>
    <w:unhideWhenUsed/>
    <w:qFormat/>
    <w:rsid w:val="00A353D7"/>
    <w:pPr>
      <w:numPr>
        <w:ilvl w:val="2"/>
      </w:numPr>
      <w:spacing w:before="240" w:after="60"/>
      <w:outlineLvl w:val="2"/>
    </w:pPr>
    <w:rPr>
      <w:sz w:val="24"/>
    </w:rPr>
  </w:style>
  <w:style w:type="paragraph" w:styleId="Heading4">
    <w:name w:val="heading 4"/>
    <w:basedOn w:val="Heading3"/>
    <w:next w:val="BodyText"/>
    <w:link w:val="Heading4Char"/>
    <w:uiPriority w:val="9"/>
    <w:semiHidden/>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iPriority w:val="9"/>
    <w:semiHidden/>
    <w:unhideWhenUsed/>
    <w:qFormat/>
    <w:rsid w:val="00A353D7"/>
    <w:pPr>
      <w:numPr>
        <w:ilvl w:val="4"/>
      </w:numPr>
      <w:outlineLvl w:val="4"/>
    </w:pPr>
  </w:style>
  <w:style w:type="paragraph" w:styleId="Heading6">
    <w:name w:val="heading 6"/>
    <w:basedOn w:val="Heading5"/>
    <w:next w:val="BodyText"/>
    <w:link w:val="Heading6Char"/>
    <w:uiPriority w:val="9"/>
    <w:semiHidden/>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Body"/>
    <w:link w:val="TitleChar"/>
    <w:uiPriority w:val="10"/>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uiPriority w:val="99"/>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FooterChar">
    <w:name w:val="Footer Char"/>
    <w:basedOn w:val="DefaultParagraphFont"/>
    <w:link w:val="Footer"/>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34"/>
    <w:qFormat/>
    <w:rsid w:val="00317834"/>
    <w:pPr>
      <w:ind w:left="720"/>
      <w:contextualSpacing/>
    </w:pPr>
  </w:style>
  <w:style w:type="paragraph" w:styleId="BalloonText">
    <w:name w:val="Balloon Text"/>
    <w:basedOn w:val="Normal"/>
    <w:link w:val="BalloonTextChar"/>
    <w:uiPriority w:val="99"/>
    <w:semiHidden/>
    <w:unhideWhenUsed/>
    <w:rsid w:val="003178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line="240" w:lineRule="auto"/>
      <w:jc w:val="both"/>
    </w:pPr>
    <w:rPr>
      <w:rFonts w:ascii="Times New Roman" w:eastAsia="Batang" w:hAnsi="Times New Roman" w:cs="Times New Roman"/>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semiHidden/>
    <w:unhideWhenUsed/>
    <w:rsid w:val="00FD3B7C"/>
    <w:pPr>
      <w:spacing w:line="240" w:lineRule="auto"/>
    </w:pPr>
    <w:rPr>
      <w:sz w:val="20"/>
      <w:szCs w:val="20"/>
    </w:rPr>
  </w:style>
  <w:style w:type="character" w:customStyle="1" w:styleId="CommentTextChar">
    <w:name w:val="Comment Text Char"/>
    <w:basedOn w:val="DefaultParagraphFont"/>
    <w:link w:val="CommentText"/>
    <w:uiPriority w:val="99"/>
    <w:semiHidden/>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styleId="UnresolvedMention">
    <w:name w:val="Unresolved Mention"/>
    <w:basedOn w:val="DefaultParagraphFont"/>
    <w:uiPriority w:val="99"/>
    <w:semiHidden/>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customStyle="1" w:styleId="SP15303498">
    <w:name w:val="SP.15.303498"/>
    <w:basedOn w:val="Normal"/>
    <w:next w:val="Normal"/>
    <w:uiPriority w:val="99"/>
    <w:rsid w:val="00BF0B3D"/>
    <w:pPr>
      <w:autoSpaceDE w:val="0"/>
      <w:autoSpaceDN w:val="0"/>
      <w:adjustRightInd w:val="0"/>
      <w:spacing w:after="0" w:line="240" w:lineRule="auto"/>
    </w:pPr>
    <w:rPr>
      <w:rFonts w:ascii="Arial" w:hAnsi="Arial" w:cs="Arial"/>
      <w:sz w:val="24"/>
      <w:szCs w:val="24"/>
    </w:rPr>
  </w:style>
  <w:style w:type="paragraph" w:customStyle="1" w:styleId="SP15303509">
    <w:name w:val="SP.15.303509"/>
    <w:basedOn w:val="Normal"/>
    <w:next w:val="Normal"/>
    <w:uiPriority w:val="99"/>
    <w:rsid w:val="00BF0B3D"/>
    <w:pPr>
      <w:autoSpaceDE w:val="0"/>
      <w:autoSpaceDN w:val="0"/>
      <w:adjustRightInd w:val="0"/>
      <w:spacing w:after="0" w:line="240" w:lineRule="auto"/>
    </w:pPr>
    <w:rPr>
      <w:rFonts w:ascii="Arial" w:hAnsi="Arial" w:cs="Arial"/>
      <w:sz w:val="24"/>
      <w:szCs w:val="24"/>
    </w:rPr>
  </w:style>
  <w:style w:type="character" w:customStyle="1" w:styleId="SC15323589">
    <w:name w:val="SC.15.323589"/>
    <w:uiPriority w:val="99"/>
    <w:rsid w:val="00BF0B3D"/>
    <w:rPr>
      <w:b/>
      <w:bCs/>
      <w:color w:val="000000"/>
      <w:sz w:val="20"/>
      <w:szCs w:val="20"/>
    </w:rPr>
  </w:style>
  <w:style w:type="paragraph" w:styleId="BodyText0">
    <w:name w:val="Body Text"/>
    <w:basedOn w:val="Normal"/>
    <w:link w:val="BodyTextChar"/>
    <w:uiPriority w:val="99"/>
    <w:semiHidden/>
    <w:unhideWhenUsed/>
    <w:rsid w:val="00D7727C"/>
    <w:pPr>
      <w:spacing w:after="120"/>
    </w:pPr>
  </w:style>
  <w:style w:type="character" w:customStyle="1" w:styleId="BodyTextChar">
    <w:name w:val="Body Text Char"/>
    <w:basedOn w:val="DefaultParagraphFont"/>
    <w:link w:val="BodyText0"/>
    <w:uiPriority w:val="99"/>
    <w:semiHidden/>
    <w:rsid w:val="00D7727C"/>
  </w:style>
  <w:style w:type="paragraph" w:customStyle="1" w:styleId="SP15303120">
    <w:name w:val="SP.15.303120"/>
    <w:basedOn w:val="Normal"/>
    <w:next w:val="Normal"/>
    <w:uiPriority w:val="99"/>
    <w:rsid w:val="009E6D3E"/>
    <w:pPr>
      <w:autoSpaceDE w:val="0"/>
      <w:autoSpaceDN w:val="0"/>
      <w:adjustRightInd w:val="0"/>
      <w:spacing w:after="0" w:line="240" w:lineRule="auto"/>
    </w:pPr>
    <w:rPr>
      <w:rFonts w:ascii="Times New Roman" w:hAnsi="Times New Roman" w:cs="Times New Roman"/>
      <w:sz w:val="24"/>
      <w:szCs w:val="24"/>
    </w:rPr>
  </w:style>
  <w:style w:type="paragraph" w:customStyle="1" w:styleId="SP15303465">
    <w:name w:val="SP.15.303465"/>
    <w:basedOn w:val="Normal"/>
    <w:next w:val="Normal"/>
    <w:uiPriority w:val="99"/>
    <w:rsid w:val="009E6D3E"/>
    <w:pPr>
      <w:autoSpaceDE w:val="0"/>
      <w:autoSpaceDN w:val="0"/>
      <w:adjustRightInd w:val="0"/>
      <w:spacing w:after="0" w:line="240" w:lineRule="auto"/>
    </w:pPr>
    <w:rPr>
      <w:rFonts w:ascii="Times New Roman" w:hAnsi="Times New Roman" w:cs="Times New Roman"/>
      <w:sz w:val="24"/>
      <w:szCs w:val="24"/>
    </w:rPr>
  </w:style>
  <w:style w:type="paragraph" w:customStyle="1" w:styleId="SP15303544">
    <w:name w:val="SP.15.303544"/>
    <w:basedOn w:val="Normal"/>
    <w:next w:val="Normal"/>
    <w:uiPriority w:val="99"/>
    <w:rsid w:val="009E6D3E"/>
    <w:pPr>
      <w:autoSpaceDE w:val="0"/>
      <w:autoSpaceDN w:val="0"/>
      <w:adjustRightInd w:val="0"/>
      <w:spacing w:after="0" w:line="240" w:lineRule="auto"/>
    </w:pPr>
    <w:rPr>
      <w:rFonts w:ascii="Times New Roman" w:hAnsi="Times New Roman" w:cs="Times New Roman"/>
      <w:sz w:val="24"/>
      <w:szCs w:val="24"/>
    </w:rPr>
  </w:style>
  <w:style w:type="character" w:customStyle="1" w:styleId="SC15323592">
    <w:name w:val="SC.15.323592"/>
    <w:uiPriority w:val="99"/>
    <w:rsid w:val="009E6D3E"/>
    <w:rPr>
      <w:color w:val="000000"/>
      <w:sz w:val="18"/>
      <w:szCs w:val="18"/>
    </w:rPr>
  </w:style>
  <w:style w:type="character" w:customStyle="1" w:styleId="SC15323599">
    <w:name w:val="SC.15.323599"/>
    <w:uiPriority w:val="99"/>
    <w:rsid w:val="009E6D3E"/>
    <w:rPr>
      <w:color w:val="000000"/>
      <w:sz w:val="18"/>
      <w:szCs w:val="18"/>
    </w:rPr>
  </w:style>
  <w:style w:type="paragraph" w:customStyle="1" w:styleId="TableParagraph">
    <w:name w:val="Table Paragraph"/>
    <w:basedOn w:val="Normal"/>
    <w:uiPriority w:val="1"/>
    <w:qFormat/>
    <w:rsid w:val="00187A53"/>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paragraph" w:styleId="Revision">
    <w:name w:val="Revision"/>
    <w:hidden/>
    <w:uiPriority w:val="99"/>
    <w:semiHidden/>
    <w:rsid w:val="00771C77"/>
    <w:pPr>
      <w:spacing w:after="0" w:line="240" w:lineRule="auto"/>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top w:w="120" w:type="dxa"/>
        <w:left w:w="120" w:type="dxa"/>
        <w:bottom w:w="80" w:type="dxa"/>
        <w:right w:w="12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04012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G16xer4fw3OskNTXLx4IL5OPg3A==">AMUW2mWVDOpRB/+Nhr/O7RrXqTpvL4cpQ3d0vSYB1xkU7WLVNTb0kbSN8D1F8gjWyBeBfs/ahuzsRXrmfv8TdAUBCsOy2J9aWsZpIGipv3EQq5SZj1WA4QbR+k1KG/jlG3ONTCpk8c91PE83vV6tA3df9yy8iKBbZQ==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6</Pages>
  <Words>2644</Words>
  <Characters>15072</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appatil@qti.qualcomm.com</dc:creator>
  <cp:lastModifiedBy>Muhammad Kumail Haider</cp:lastModifiedBy>
  <cp:revision>4</cp:revision>
  <dcterms:created xsi:type="dcterms:W3CDTF">2021-09-16T22:58:00Z</dcterms:created>
  <dcterms:modified xsi:type="dcterms:W3CDTF">2021-09-17T00:36:00Z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ies>
</file>